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rsidR="00B21BA9" w:rsidRPr="00B21BA9" w:rsidRDefault="00B21BA9" w:rsidP="00B21BA9">
      <w:pPr>
        <w:pStyle w:val="BodyText"/>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rsidR="00B21BA9" w:rsidRPr="006E3A5B" w:rsidRDefault="00B21BA9" w:rsidP="00B21BA9">
      <w:pPr>
        <w:pStyle w:val="BodyText"/>
        <w:spacing w:after="0" w:line="480" w:lineRule="auto"/>
        <w:ind w:firstLine="567"/>
        <w:jc w:val="right"/>
        <w:rPr>
          <w:rFonts w:ascii="GHEA Grapalat" w:hAnsi="GHEA Grapalat" w:cs="Sylfaen"/>
          <w:i/>
          <w:sz w:val="16"/>
          <w:lang w:val="hy-AM"/>
        </w:rPr>
      </w:pPr>
      <w:r w:rsidRPr="00CB7115">
        <w:rPr>
          <w:rFonts w:ascii="GHEA Grapalat" w:hAnsi="GHEA Grapalat" w:cs="Sylfaen"/>
          <w:i/>
          <w:sz w:val="16"/>
          <w:lang w:val="hy-AM"/>
        </w:rPr>
        <w:t xml:space="preserve">                                                                               </w:t>
      </w:r>
      <w:r w:rsidR="006E3A5B">
        <w:rPr>
          <w:rFonts w:ascii="GHEA Grapalat" w:hAnsi="GHEA Grapalat" w:cs="Sylfaen"/>
          <w:i/>
          <w:sz w:val="16"/>
          <w:lang w:val="hy-AM"/>
        </w:rPr>
        <w:t xml:space="preserve">                            </w:t>
      </w:r>
      <w:r w:rsidRPr="00CB7115">
        <w:rPr>
          <w:rFonts w:ascii="GHEA Grapalat" w:hAnsi="GHEA Grapalat" w:cs="Sylfaen"/>
          <w:i/>
          <w:sz w:val="16"/>
          <w:lang w:val="hy-AM"/>
        </w:rPr>
        <w:t xml:space="preserve"> </w:t>
      </w:r>
      <w:r w:rsidRPr="00CB7115">
        <w:rPr>
          <w:rFonts w:ascii="GHEA Grapalat" w:hAnsi="GHEA Grapalat" w:cs="Sylfaen"/>
          <w:i/>
          <w:sz w:val="16"/>
        </w:rPr>
        <w:t>ՀՀ ֆինանսների նախարարի 20</w:t>
      </w:r>
      <w:r w:rsidRPr="00CB7115">
        <w:rPr>
          <w:rFonts w:ascii="GHEA Grapalat" w:hAnsi="GHEA Grapalat" w:cs="Sylfaen"/>
          <w:i/>
          <w:sz w:val="16"/>
          <w:lang w:val="hy-AM"/>
        </w:rPr>
        <w:t xml:space="preserve">22 </w:t>
      </w:r>
      <w:r w:rsidRPr="00CB7115">
        <w:rPr>
          <w:rFonts w:ascii="GHEA Grapalat" w:hAnsi="GHEA Grapalat" w:cs="Sylfaen"/>
          <w:i/>
          <w:sz w:val="16"/>
        </w:rPr>
        <w:t xml:space="preserve">թվականի </w:t>
      </w:r>
      <w:r w:rsidR="006E3A5B">
        <w:rPr>
          <w:rFonts w:ascii="GHEA Grapalat" w:hAnsi="GHEA Grapalat" w:cs="Sylfaen"/>
          <w:i/>
          <w:sz w:val="16"/>
          <w:lang w:val="hy-AM"/>
        </w:rPr>
        <w:t>մայիսի 31-ի</w:t>
      </w:r>
    </w:p>
    <w:p w:rsidR="00096865" w:rsidRPr="00A71D81" w:rsidRDefault="00B21BA9" w:rsidP="00EF3662">
      <w:pPr>
        <w:pStyle w:val="BodyText"/>
        <w:spacing w:after="0"/>
        <w:ind w:right="-7" w:firstLine="567"/>
        <w:jc w:val="right"/>
        <w:rPr>
          <w:rFonts w:ascii="GHEA Grapalat" w:hAnsi="GHEA Grapalat" w:cs="Sylfaen"/>
          <w:i/>
          <w:sz w:val="18"/>
          <w:szCs w:val="20"/>
          <w:lang w:val="af-ZA" w:eastAsia="ru-RU"/>
        </w:rPr>
      </w:pPr>
      <w:r w:rsidRPr="00FC035C">
        <w:rPr>
          <w:rFonts w:ascii="GHEA Grapalat" w:hAnsi="GHEA Grapalat" w:cs="Sylfaen"/>
          <w:i/>
          <w:sz w:val="16"/>
          <w:lang w:val="hy-AM"/>
        </w:rPr>
        <w:t xml:space="preserve">N  </w:t>
      </w:r>
      <w:r w:rsidRPr="00CB7115">
        <w:rPr>
          <w:rFonts w:ascii="GHEA Grapalat" w:hAnsi="GHEA Grapalat" w:cs="Sylfaen"/>
          <w:i/>
          <w:sz w:val="16"/>
          <w:lang w:val="hy-AM"/>
        </w:rPr>
        <w:t xml:space="preserve"> </w:t>
      </w:r>
      <w:r w:rsidR="000D7502">
        <w:rPr>
          <w:rFonts w:ascii="GHEA Grapalat" w:hAnsi="GHEA Grapalat" w:cs="Sylfaen"/>
          <w:i/>
          <w:sz w:val="16"/>
          <w:lang w:val="hy-AM"/>
        </w:rPr>
        <w:t>235</w:t>
      </w:r>
      <w:r w:rsidRPr="00CB7115">
        <w:rPr>
          <w:rFonts w:ascii="GHEA Grapalat" w:hAnsi="GHEA Grapalat" w:cs="Sylfaen"/>
          <w:i/>
          <w:sz w:val="16"/>
          <w:lang w:val="hy-AM"/>
        </w:rPr>
        <w:t xml:space="preserve"> -</w:t>
      </w:r>
      <w:r w:rsidRPr="00FC035C">
        <w:rPr>
          <w:rFonts w:ascii="GHEA Grapalat" w:hAnsi="GHEA Grapalat" w:cs="Sylfaen"/>
          <w:i/>
          <w:sz w:val="16"/>
          <w:lang w:val="hy-AM"/>
        </w:rPr>
        <w:t xml:space="preserve">Ա  հրամանի    </w:t>
      </w:r>
      <w:r w:rsidR="000E3900" w:rsidRPr="00FC035C">
        <w:rPr>
          <w:rFonts w:ascii="GHEA Grapalat" w:hAnsi="GHEA Grapalat" w:cs="Sylfaen"/>
          <w:i/>
          <w:sz w:val="16"/>
          <w:lang w:val="hy-AM"/>
        </w:rPr>
        <w:t xml:space="preserve">    </w:t>
      </w:r>
    </w:p>
    <w:p w:rsidR="00096865" w:rsidRPr="00A71D81" w:rsidRDefault="00096865" w:rsidP="00EF3662">
      <w:pPr>
        <w:pStyle w:val="BodyText"/>
        <w:spacing w:after="0"/>
        <w:ind w:right="-7" w:firstLine="567"/>
        <w:jc w:val="right"/>
        <w:rPr>
          <w:rFonts w:ascii="GHEA Grapalat" w:hAnsi="GHEA Grapalat" w:cs="Sylfaen"/>
          <w:i/>
          <w:sz w:val="18"/>
          <w:szCs w:val="20"/>
          <w:lang w:val="af-ZA" w:eastAsia="ru-RU"/>
        </w:rPr>
      </w:pPr>
      <w:r w:rsidRPr="00A71D81">
        <w:rPr>
          <w:rFonts w:ascii="GHEA Grapalat" w:hAnsi="GHEA Grapalat" w:cs="Sylfaen"/>
          <w:i/>
          <w:sz w:val="18"/>
          <w:szCs w:val="20"/>
          <w:lang w:val="af-ZA" w:eastAsia="ru-RU"/>
        </w:rPr>
        <w:tab/>
      </w:r>
    </w:p>
    <w:p w:rsidR="00096865" w:rsidRPr="00A71D81" w:rsidRDefault="00096865" w:rsidP="00EF3662">
      <w:pPr>
        <w:pStyle w:val="BodyText"/>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rsidR="00096865" w:rsidRPr="00A71D81" w:rsidRDefault="00096865" w:rsidP="00EF3662">
      <w:pPr>
        <w:pStyle w:val="BodyTextIndent"/>
        <w:spacing w:line="240" w:lineRule="auto"/>
        <w:jc w:val="center"/>
        <w:rPr>
          <w:rFonts w:ascii="GHEA Grapalat" w:hAnsi="GHEA Grapalat"/>
          <w:i w:val="0"/>
          <w:lang w:val="af-ZA"/>
        </w:rPr>
      </w:pPr>
    </w:p>
    <w:p w:rsidR="00642EFE" w:rsidRPr="008420BD" w:rsidRDefault="00642EFE" w:rsidP="00EF3662">
      <w:pPr>
        <w:pStyle w:val="BodyTextIndent"/>
        <w:spacing w:line="240" w:lineRule="auto"/>
        <w:jc w:val="center"/>
        <w:rPr>
          <w:rFonts w:ascii="GHEA Grapalat" w:hAnsi="GHEA Grapalat"/>
          <w:i w:val="0"/>
          <w:lang w:val="af-ZA"/>
        </w:rPr>
      </w:pPr>
      <w:r w:rsidRPr="008420BD">
        <w:rPr>
          <w:rFonts w:ascii="GHEA Grapalat" w:hAnsi="GHEA Grapalat"/>
          <w:i w:val="0"/>
          <w:lang w:val="af-ZA"/>
        </w:rPr>
        <w:t>ՀԱՅՏԱՐԱՐՈՒԹՅՈՒՆ</w:t>
      </w:r>
    </w:p>
    <w:p w:rsidR="00C0345B" w:rsidRPr="00344665" w:rsidRDefault="00C0345B" w:rsidP="00C0345B">
      <w:pPr>
        <w:pStyle w:val="BodyTextIndent"/>
        <w:spacing w:line="240" w:lineRule="auto"/>
        <w:jc w:val="center"/>
        <w:rPr>
          <w:rFonts w:ascii="GHEA Grapalat" w:hAnsi="GHEA Grapalat"/>
          <w:i w:val="0"/>
          <w:lang w:val="af-ZA"/>
        </w:rPr>
      </w:pPr>
      <w:r w:rsidRPr="008420BD">
        <w:rPr>
          <w:rFonts w:ascii="GHEA Grapalat" w:hAnsi="GHEA Grapalat"/>
          <w:i w:val="0"/>
          <w:lang w:val="hy-AM"/>
        </w:rPr>
        <w:t xml:space="preserve">ԳՆԱՆՇՄԱՆ </w:t>
      </w:r>
      <w:r w:rsidRPr="00344665">
        <w:rPr>
          <w:rFonts w:ascii="GHEA Grapalat" w:hAnsi="GHEA Grapalat"/>
          <w:i w:val="0"/>
          <w:lang w:val="hy-AM"/>
        </w:rPr>
        <w:t>ՀԱՐՑՄԱՆ</w:t>
      </w:r>
      <w:r w:rsidRPr="00344665">
        <w:rPr>
          <w:rFonts w:ascii="GHEA Grapalat" w:hAnsi="GHEA Grapalat"/>
          <w:i w:val="0"/>
          <w:lang w:val="af-ZA"/>
        </w:rPr>
        <w:t xml:space="preserve"> ՄԱՍԻՆ</w:t>
      </w:r>
    </w:p>
    <w:p w:rsidR="00642EFE" w:rsidRPr="00344665" w:rsidRDefault="00642EFE" w:rsidP="00EF3662">
      <w:pPr>
        <w:pStyle w:val="BodyTextIndent"/>
        <w:spacing w:line="240" w:lineRule="auto"/>
        <w:jc w:val="center"/>
        <w:rPr>
          <w:rFonts w:ascii="GHEA Grapalat" w:hAnsi="GHEA Grapalat"/>
          <w:i w:val="0"/>
          <w:lang w:val="af-ZA"/>
        </w:rPr>
      </w:pPr>
    </w:p>
    <w:p w:rsidR="00642EFE" w:rsidRPr="00826F08" w:rsidRDefault="00642EFE" w:rsidP="00EF3662">
      <w:pPr>
        <w:pStyle w:val="BodyTextIndent"/>
        <w:spacing w:line="240" w:lineRule="auto"/>
        <w:jc w:val="center"/>
        <w:rPr>
          <w:rFonts w:ascii="GHEA Grapalat" w:hAnsi="GHEA Grapalat"/>
          <w:i w:val="0"/>
          <w:lang w:val="af-ZA"/>
        </w:rPr>
      </w:pPr>
      <w:r w:rsidRPr="00344665">
        <w:rPr>
          <w:rFonts w:ascii="GHEA Grapalat" w:hAnsi="GHEA Grapalat"/>
          <w:i w:val="0"/>
          <w:lang w:val="af-ZA"/>
        </w:rPr>
        <w:t xml:space="preserve">Հայտարարության սույն տեքստը </w:t>
      </w:r>
      <w:r w:rsidRPr="00826F08">
        <w:rPr>
          <w:rFonts w:ascii="GHEA Grapalat" w:hAnsi="GHEA Grapalat"/>
          <w:i w:val="0"/>
          <w:lang w:val="af-ZA"/>
        </w:rPr>
        <w:t xml:space="preserve">հաստատված է </w:t>
      </w:r>
      <w:r w:rsidR="00C0193C" w:rsidRPr="00826F08">
        <w:rPr>
          <w:rFonts w:ascii="GHEA Grapalat" w:hAnsi="GHEA Grapalat"/>
          <w:i w:val="0"/>
          <w:lang w:val="af-ZA"/>
        </w:rPr>
        <w:t xml:space="preserve">գնահատող </w:t>
      </w:r>
      <w:r w:rsidRPr="00826F08">
        <w:rPr>
          <w:rFonts w:ascii="GHEA Grapalat" w:hAnsi="GHEA Grapalat"/>
          <w:i w:val="0"/>
          <w:lang w:val="af-ZA"/>
        </w:rPr>
        <w:t>հանձնաժողովի</w:t>
      </w:r>
    </w:p>
    <w:p w:rsidR="00C0345B" w:rsidRPr="00344665" w:rsidRDefault="00C0345B" w:rsidP="00C0345B">
      <w:pPr>
        <w:pStyle w:val="BodyTextIndent"/>
        <w:spacing w:line="240" w:lineRule="auto"/>
        <w:jc w:val="center"/>
        <w:rPr>
          <w:rFonts w:ascii="GHEA Grapalat" w:hAnsi="GHEA Grapalat"/>
          <w:i w:val="0"/>
          <w:color w:val="000000"/>
          <w:lang w:val="af-ZA"/>
        </w:rPr>
      </w:pPr>
      <w:r w:rsidRPr="00826F08">
        <w:rPr>
          <w:rFonts w:ascii="GHEA Grapalat" w:hAnsi="GHEA Grapalat"/>
          <w:i w:val="0"/>
          <w:color w:val="000000"/>
          <w:lang w:val="af-ZA"/>
        </w:rPr>
        <w:t>2022 թվականի</w:t>
      </w:r>
      <w:r w:rsidRPr="00826F08">
        <w:rPr>
          <w:rFonts w:ascii="GHEA Grapalat" w:hAnsi="GHEA Grapalat"/>
          <w:i w:val="0"/>
          <w:color w:val="000000"/>
          <w:lang w:val="hy-AM"/>
        </w:rPr>
        <w:t xml:space="preserve"> </w:t>
      </w:r>
      <w:r w:rsidR="00B633A6" w:rsidRPr="00826F08">
        <w:rPr>
          <w:rFonts w:ascii="GHEA Grapalat" w:hAnsi="GHEA Grapalat"/>
          <w:i w:val="0"/>
          <w:color w:val="000000"/>
          <w:lang w:val="en-US"/>
        </w:rPr>
        <w:t>օգոստոսի</w:t>
      </w:r>
      <w:r w:rsidRPr="00826F08">
        <w:rPr>
          <w:rFonts w:ascii="GHEA Grapalat" w:hAnsi="GHEA Grapalat"/>
          <w:i w:val="0"/>
          <w:color w:val="000000"/>
          <w:lang w:val="hy-AM"/>
        </w:rPr>
        <w:t xml:space="preserve"> </w:t>
      </w:r>
      <w:r w:rsidR="00826F08" w:rsidRPr="00826F08">
        <w:rPr>
          <w:rFonts w:ascii="GHEA Grapalat" w:hAnsi="GHEA Grapalat"/>
          <w:i w:val="0"/>
          <w:color w:val="000000"/>
          <w:lang w:val="en-US"/>
        </w:rPr>
        <w:t>2</w:t>
      </w:r>
      <w:r w:rsidR="008420BD" w:rsidRPr="00826F08">
        <w:rPr>
          <w:rFonts w:ascii="GHEA Grapalat" w:hAnsi="GHEA Grapalat"/>
          <w:i w:val="0"/>
          <w:color w:val="000000"/>
          <w:lang w:val="af-ZA"/>
        </w:rPr>
        <w:t>3</w:t>
      </w:r>
      <w:r w:rsidRPr="00826F08">
        <w:rPr>
          <w:rFonts w:ascii="GHEA Grapalat" w:hAnsi="GHEA Grapalat"/>
          <w:i w:val="0"/>
          <w:color w:val="000000"/>
          <w:lang w:val="hy-AM"/>
        </w:rPr>
        <w:t>-ի թիվ 1</w:t>
      </w:r>
      <w:r w:rsidRPr="00826F08">
        <w:rPr>
          <w:rFonts w:ascii="GHEA Grapalat" w:hAnsi="GHEA Grapalat"/>
          <w:i w:val="0"/>
          <w:color w:val="000000"/>
          <w:lang w:val="af-ZA"/>
        </w:rPr>
        <w:t xml:space="preserve"> որոշմամբ</w:t>
      </w:r>
      <w:r w:rsidRPr="00344665">
        <w:rPr>
          <w:rFonts w:ascii="GHEA Grapalat" w:hAnsi="GHEA Grapalat"/>
          <w:i w:val="0"/>
          <w:color w:val="000000"/>
          <w:lang w:val="af-ZA"/>
        </w:rPr>
        <w:t xml:space="preserve"> </w:t>
      </w:r>
    </w:p>
    <w:p w:rsidR="0091042F" w:rsidRPr="00344665" w:rsidRDefault="0091042F" w:rsidP="00D21F8D">
      <w:pPr>
        <w:pStyle w:val="BodyTextIndent"/>
        <w:spacing w:line="240" w:lineRule="auto"/>
        <w:jc w:val="center"/>
        <w:rPr>
          <w:rFonts w:ascii="GHEA Grapalat" w:hAnsi="GHEA Grapalat"/>
          <w:i w:val="0"/>
          <w:lang w:val="af-ZA"/>
        </w:rPr>
      </w:pPr>
    </w:p>
    <w:p w:rsidR="0091042F" w:rsidRPr="00344665" w:rsidRDefault="0091042F" w:rsidP="00EF3662">
      <w:pPr>
        <w:pStyle w:val="BodyTextIndent"/>
        <w:spacing w:line="240" w:lineRule="auto"/>
        <w:jc w:val="center"/>
        <w:rPr>
          <w:rFonts w:ascii="GHEA Grapalat" w:hAnsi="GHEA Grapalat"/>
          <w:i w:val="0"/>
          <w:lang w:val="af-ZA"/>
        </w:rPr>
      </w:pPr>
    </w:p>
    <w:p w:rsidR="0091042F" w:rsidRPr="00344665" w:rsidRDefault="00496E18" w:rsidP="00434739">
      <w:pPr>
        <w:pStyle w:val="BodyTextIndent"/>
        <w:spacing w:line="240" w:lineRule="auto"/>
        <w:jc w:val="center"/>
        <w:rPr>
          <w:rFonts w:ascii="GHEA Grapalat" w:hAnsi="GHEA Grapalat"/>
          <w:b/>
          <w:i w:val="0"/>
          <w:lang w:val="af-ZA"/>
        </w:rPr>
      </w:pPr>
      <w:r w:rsidRPr="00344665">
        <w:rPr>
          <w:rFonts w:ascii="GHEA Grapalat" w:hAnsi="GHEA Grapalat"/>
          <w:i w:val="0"/>
          <w:lang w:val="af-ZA"/>
        </w:rPr>
        <w:t xml:space="preserve">Ընթացակարգի </w:t>
      </w:r>
      <w:r w:rsidR="00642EFE" w:rsidRPr="00344665">
        <w:rPr>
          <w:rFonts w:ascii="GHEA Grapalat" w:hAnsi="GHEA Grapalat"/>
          <w:i w:val="0"/>
          <w:lang w:val="af-ZA"/>
        </w:rPr>
        <w:t>ծածկագիրը`</w:t>
      </w:r>
      <w:r w:rsidR="0091042F" w:rsidRPr="00344665">
        <w:rPr>
          <w:rFonts w:ascii="GHEA Grapalat" w:hAnsi="GHEA Grapalat"/>
          <w:i w:val="0"/>
          <w:lang w:val="af-ZA"/>
        </w:rPr>
        <w:t xml:space="preserve"> </w:t>
      </w:r>
      <w:r w:rsidR="00434739" w:rsidRPr="00344665">
        <w:rPr>
          <w:rFonts w:ascii="GHEA Grapalat" w:hAnsi="GHEA Grapalat"/>
          <w:b/>
          <w:i w:val="0"/>
          <w:lang w:val="hy-AM"/>
        </w:rPr>
        <w:t>«</w:t>
      </w:r>
      <w:r w:rsidR="00B633A6">
        <w:rPr>
          <w:rFonts w:ascii="GHEA Grapalat" w:hAnsi="GHEA Grapalat"/>
          <w:b/>
          <w:i w:val="0"/>
          <w:lang w:val="af-ZA"/>
        </w:rPr>
        <w:t>ԳՀԱՊՁԲ-ՀՎԿԱԿ-2022-71</w:t>
      </w:r>
      <w:r w:rsidR="00434739" w:rsidRPr="00344665">
        <w:rPr>
          <w:rFonts w:ascii="GHEA Grapalat" w:hAnsi="GHEA Grapalat"/>
          <w:b/>
          <w:i w:val="0"/>
          <w:lang w:val="hy-AM"/>
        </w:rPr>
        <w:t>»</w:t>
      </w:r>
    </w:p>
    <w:p w:rsidR="00434739" w:rsidRPr="00344665" w:rsidRDefault="00434739" w:rsidP="00434739">
      <w:pPr>
        <w:pStyle w:val="BodyTextIndent"/>
        <w:spacing w:line="240" w:lineRule="auto"/>
        <w:jc w:val="center"/>
        <w:rPr>
          <w:rFonts w:ascii="GHEA Grapalat" w:hAnsi="GHEA Grapalat"/>
          <w:i w:val="0"/>
          <w:lang w:val="af-ZA"/>
        </w:rPr>
      </w:pPr>
    </w:p>
    <w:p w:rsidR="00642EFE" w:rsidRPr="00A71D81" w:rsidRDefault="00642EFE" w:rsidP="00E5272A">
      <w:pPr>
        <w:pStyle w:val="BodyTextIndent"/>
        <w:spacing w:line="240" w:lineRule="auto"/>
        <w:ind w:firstLine="708"/>
        <w:jc w:val="left"/>
        <w:rPr>
          <w:rFonts w:ascii="GHEA Grapalat" w:hAnsi="GHEA Grapalat"/>
          <w:i w:val="0"/>
          <w:lang w:val="af-ZA"/>
        </w:rPr>
      </w:pPr>
      <w:r w:rsidRPr="00344665">
        <w:rPr>
          <w:rFonts w:ascii="GHEA Grapalat" w:hAnsi="GHEA Grapalat"/>
          <w:i w:val="0"/>
          <w:lang w:val="af-ZA"/>
        </w:rPr>
        <w:t>Պատվիրատուն`</w:t>
      </w:r>
      <w:r w:rsidR="0091042F" w:rsidRPr="00344665">
        <w:rPr>
          <w:rFonts w:ascii="GHEA Grapalat" w:hAnsi="GHEA Grapalat"/>
          <w:i w:val="0"/>
          <w:lang w:val="af-ZA"/>
        </w:rPr>
        <w:t xml:space="preserve"> </w:t>
      </w:r>
      <w:r w:rsidR="00E5272A" w:rsidRPr="00344665">
        <w:rPr>
          <w:rFonts w:ascii="GHEA Grapalat" w:hAnsi="GHEA Grapalat"/>
          <w:b/>
          <w:i w:val="0"/>
          <w:lang w:val="af-ZA"/>
        </w:rPr>
        <w:t xml:space="preserve">«Հիվանդությունների վերահսկման և կանխարգելման ազգային կենտրոն» ՊՈԱԿ-ը, </w:t>
      </w:r>
      <w:r w:rsidR="00E5272A" w:rsidRPr="00344665">
        <w:rPr>
          <w:rFonts w:ascii="GHEA Grapalat" w:hAnsi="GHEA Grapalat"/>
          <w:i w:val="0"/>
          <w:lang w:val="af-ZA"/>
        </w:rPr>
        <w:t>որը գտնվում է Մ.Հերացի 12 հասցեում հայտարարում է գնանշման հարցում</w:t>
      </w:r>
      <w:r w:rsidR="00A20B69" w:rsidRPr="00344665">
        <w:rPr>
          <w:rFonts w:ascii="GHEA Grapalat" w:hAnsi="GHEA Grapalat"/>
          <w:i w:val="0"/>
          <w:lang w:val="af-ZA"/>
        </w:rPr>
        <w:t>, որն</w:t>
      </w:r>
      <w:r w:rsidR="00A20B69" w:rsidRPr="00A71D81">
        <w:rPr>
          <w:rFonts w:ascii="GHEA Grapalat" w:hAnsi="GHEA Grapalat"/>
          <w:i w:val="0"/>
          <w:lang w:val="af-ZA"/>
        </w:rPr>
        <w:t xml:space="preserve"> իրականացվում է մեկ փուլով</w:t>
      </w:r>
      <w:r w:rsidR="00236B75" w:rsidRPr="00A71D81">
        <w:rPr>
          <w:rFonts w:ascii="GHEA Grapalat" w:hAnsi="GHEA Grapalat"/>
          <w:i w:val="0"/>
          <w:lang w:val="af-ZA"/>
        </w:rPr>
        <w:t>:</w:t>
      </w:r>
    </w:p>
    <w:p w:rsidR="006265F4" w:rsidRPr="00A71D81" w:rsidRDefault="00A20B69" w:rsidP="006265F4">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1F3F88">
        <w:rPr>
          <w:rFonts w:ascii="GHEA Grapalat" w:hAnsi="GHEA Grapalat"/>
          <w:b/>
          <w:i w:val="0"/>
          <w:lang w:val="af-ZA"/>
        </w:rPr>
        <w:t>քիմիական նյութերի</w:t>
      </w:r>
      <w:r w:rsidR="00E765B7" w:rsidRPr="00A71D81">
        <w:rPr>
          <w:rFonts w:ascii="GHEA Grapalat" w:hAnsi="GHEA Grapalat"/>
          <w:i w:val="0"/>
          <w:lang w:val="af-ZA"/>
        </w:rPr>
        <w:t xml:space="preserve"> </w:t>
      </w:r>
      <w:r w:rsidR="00B633A6" w:rsidRPr="00B633A6">
        <w:rPr>
          <w:rFonts w:ascii="GHEA Grapalat" w:hAnsi="GHEA Grapalat"/>
          <w:b/>
          <w:i w:val="0"/>
          <w:lang w:val="af-ZA"/>
        </w:rPr>
        <w:t>և լաբորատոր պարագաների</w:t>
      </w:r>
      <w:r w:rsidR="00B633A6">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rsidR="00357D48" w:rsidRPr="00A71D81" w:rsidRDefault="00496E18"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rsidR="0067579A" w:rsidRPr="00826F08" w:rsidRDefault="00357D48" w:rsidP="00EF3662">
      <w:pPr>
        <w:pStyle w:val="BodyTextIndent"/>
        <w:spacing w:line="240" w:lineRule="auto"/>
        <w:rPr>
          <w:rFonts w:ascii="GHEA Grapalat" w:hAnsi="GHEA Grapalat"/>
          <w:i w:val="0"/>
          <w:lang w:val="af-ZA"/>
        </w:rPr>
      </w:pPr>
      <w:r w:rsidRPr="00826F08">
        <w:rPr>
          <w:rFonts w:ascii="GHEA Grapalat" w:hAnsi="GHEA Grapalat"/>
          <w:i w:val="0"/>
          <w:lang w:val="af-ZA"/>
        </w:rPr>
        <w:t xml:space="preserve">Էլեկտրոնային ձևով հրավեր տրամադրելու պահանջի դեպքում պատվիրատուն </w:t>
      </w:r>
      <w:r w:rsidR="00E222A7" w:rsidRPr="00826F08">
        <w:rPr>
          <w:rFonts w:ascii="GHEA Grapalat" w:hAnsi="GHEA Grapalat"/>
          <w:i w:val="0"/>
          <w:lang w:val="af-ZA"/>
        </w:rPr>
        <w:t xml:space="preserve">անվճար </w:t>
      </w:r>
      <w:r w:rsidRPr="00826F08">
        <w:rPr>
          <w:rFonts w:ascii="GHEA Grapalat" w:hAnsi="GHEA Grapalat"/>
          <w:i w:val="0"/>
          <w:lang w:val="af-ZA"/>
        </w:rPr>
        <w:t>ապահովում է հրավերի` էլեկտրոնային ձևով տրամադրումը դիմում</w:t>
      </w:r>
      <w:r w:rsidR="0006311D" w:rsidRPr="00826F08">
        <w:rPr>
          <w:rFonts w:ascii="GHEA Grapalat" w:hAnsi="GHEA Grapalat"/>
          <w:i w:val="0"/>
          <w:lang w:val="af-ZA"/>
        </w:rPr>
        <w:t>ը</w:t>
      </w:r>
      <w:r w:rsidRPr="00826F08">
        <w:rPr>
          <w:rFonts w:ascii="GHEA Grapalat" w:hAnsi="GHEA Grapalat"/>
          <w:i w:val="0"/>
          <w:lang w:val="af-ZA"/>
        </w:rPr>
        <w:t xml:space="preserve"> ստանալու օրվան հաջորդող աշխատանքային օրվա ընթացքում</w:t>
      </w:r>
      <w:r w:rsidR="004D5671" w:rsidRPr="00826F08">
        <w:rPr>
          <w:rFonts w:ascii="GHEA Grapalat" w:hAnsi="GHEA Grapalat"/>
          <w:i w:val="0"/>
          <w:lang w:val="af-ZA"/>
        </w:rPr>
        <w:t>։</w:t>
      </w:r>
      <w:r w:rsidRPr="00826F08">
        <w:rPr>
          <w:rFonts w:ascii="GHEA Grapalat" w:hAnsi="GHEA Grapalat"/>
          <w:i w:val="0"/>
          <w:lang w:val="af-ZA"/>
        </w:rPr>
        <w:t xml:space="preserve"> </w:t>
      </w:r>
    </w:p>
    <w:p w:rsidR="00CE081E" w:rsidRPr="00826F08" w:rsidRDefault="00332EE7" w:rsidP="00CE081E">
      <w:pPr>
        <w:pStyle w:val="BodyTextIndent"/>
        <w:spacing w:line="240" w:lineRule="auto"/>
        <w:rPr>
          <w:rFonts w:ascii="GHEA Grapalat" w:hAnsi="GHEA Grapalat"/>
          <w:i w:val="0"/>
          <w:lang w:val="af-ZA"/>
        </w:rPr>
      </w:pPr>
      <w:r w:rsidRPr="00826F08">
        <w:rPr>
          <w:rFonts w:ascii="GHEA Grapalat" w:hAnsi="GHEA Grapalat"/>
          <w:i w:val="0"/>
          <w:lang w:val="af-ZA"/>
        </w:rPr>
        <w:t>Սույն ընթացակարգին մասնակցության հայտերն անհրաժեշտ է ներկայացնել</w:t>
      </w:r>
      <w:r w:rsidRPr="00826F08">
        <w:rPr>
          <w:rFonts w:ascii="GHEA Grapalat" w:hAnsi="GHEA Grapalat"/>
          <w:i w:val="0"/>
          <w:lang w:val="af-ZA" w:eastAsia="ru-RU"/>
        </w:rPr>
        <w:t xml:space="preserve"> </w:t>
      </w:r>
      <w:r w:rsidR="00CE081E" w:rsidRPr="00826F08">
        <w:rPr>
          <w:rFonts w:ascii="GHEA Grapalat" w:hAnsi="GHEA Grapalat"/>
          <w:b/>
          <w:i w:val="0"/>
          <w:lang w:val="af-ZA"/>
        </w:rPr>
        <w:t>ք.Երևան,</w:t>
      </w:r>
      <w:r w:rsidR="00CE081E" w:rsidRPr="00826F08">
        <w:rPr>
          <w:rFonts w:ascii="GHEA Grapalat" w:hAnsi="GHEA Grapalat"/>
          <w:i w:val="0"/>
          <w:lang w:val="af-ZA"/>
        </w:rPr>
        <w:t xml:space="preserve"> </w:t>
      </w:r>
      <w:r w:rsidR="00CE081E" w:rsidRPr="00826F08">
        <w:rPr>
          <w:rFonts w:ascii="GHEA Grapalat" w:hAnsi="GHEA Grapalat"/>
          <w:b/>
          <w:i w:val="0"/>
          <w:lang w:val="hy-AM"/>
        </w:rPr>
        <w:t xml:space="preserve">Մ.Հերացի 12 </w:t>
      </w:r>
      <w:r w:rsidR="00CE081E" w:rsidRPr="00826F08">
        <w:rPr>
          <w:rFonts w:ascii="GHEA Grapalat" w:hAnsi="GHEA Grapalat"/>
          <w:i w:val="0"/>
          <w:lang w:val="af-ZA"/>
        </w:rPr>
        <w:t>հասցեով, փաստաթղթային ձևով</w:t>
      </w:r>
      <w:r w:rsidR="00CE081E" w:rsidRPr="00826F08">
        <w:rPr>
          <w:rFonts w:ascii="GHEA Grapalat" w:hAnsi="GHEA Grapalat"/>
          <w:i w:val="0"/>
          <w:lang w:val="af-ZA" w:eastAsia="ru-RU"/>
        </w:rPr>
        <w:t xml:space="preserve"> </w:t>
      </w:r>
      <w:r w:rsidR="00CE081E" w:rsidRPr="00826F08">
        <w:rPr>
          <w:rFonts w:ascii="GHEA Grapalat" w:hAnsi="GHEA Grapalat"/>
          <w:i w:val="0"/>
          <w:lang w:val="af-ZA"/>
        </w:rPr>
        <w:t>մինչև սույն հայտարարության հրապարակման օրվանից հաշված</w:t>
      </w:r>
      <w:r w:rsidR="00CE081E" w:rsidRPr="00826F08">
        <w:rPr>
          <w:rFonts w:ascii="GHEA Grapalat" w:hAnsi="GHEA Grapalat"/>
          <w:b/>
          <w:i w:val="0"/>
          <w:lang w:val="af-ZA"/>
        </w:rPr>
        <w:t xml:space="preserve"> 8-րդ օրվա ժամը </w:t>
      </w:r>
      <w:r w:rsidR="00CE081E" w:rsidRPr="00826F08">
        <w:rPr>
          <w:rFonts w:ascii="GHEA Grapalat" w:hAnsi="GHEA Grapalat"/>
          <w:b/>
          <w:i w:val="0"/>
          <w:lang w:val="hy-AM"/>
        </w:rPr>
        <w:t>11:30</w:t>
      </w:r>
      <w:r w:rsidR="00CE081E" w:rsidRPr="00826F08">
        <w:rPr>
          <w:rFonts w:ascii="GHEA Grapalat" w:hAnsi="GHEA Grapalat"/>
          <w:b/>
          <w:i w:val="0"/>
          <w:lang w:val="af-ZA"/>
        </w:rPr>
        <w:t>-ը:</w:t>
      </w:r>
      <w:r w:rsidR="00CE081E" w:rsidRPr="00826F08">
        <w:rPr>
          <w:rFonts w:ascii="GHEA Grapalat" w:hAnsi="GHEA Grapalat"/>
          <w:i w:val="0"/>
          <w:lang w:val="af-ZA"/>
        </w:rPr>
        <w:t xml:space="preserve"> </w:t>
      </w:r>
    </w:p>
    <w:p w:rsidR="00357D48" w:rsidRPr="00826F08" w:rsidRDefault="000076A1" w:rsidP="00CE081E">
      <w:pPr>
        <w:pStyle w:val="BodyTextIndent"/>
        <w:spacing w:line="240" w:lineRule="auto"/>
        <w:rPr>
          <w:rFonts w:ascii="GHEA Grapalat" w:hAnsi="GHEA Grapalat"/>
          <w:i w:val="0"/>
          <w:lang w:val="af-ZA"/>
        </w:rPr>
      </w:pPr>
      <w:r w:rsidRPr="00826F08">
        <w:rPr>
          <w:rFonts w:ascii="GHEA Grapalat" w:hAnsi="GHEA Grapalat"/>
          <w:i w:val="0"/>
          <w:lang w:val="af-ZA"/>
        </w:rPr>
        <w:t>Հայտերը, հայերենից բացի, կարող են ներկայացվել նաև անգլերեն կամ ռուսերեն:</w:t>
      </w:r>
      <w:r w:rsidR="00357D48" w:rsidRPr="00826F08">
        <w:rPr>
          <w:rFonts w:ascii="GHEA Grapalat" w:hAnsi="GHEA Grapalat"/>
          <w:i w:val="0"/>
          <w:lang w:val="af-ZA"/>
        </w:rPr>
        <w:t xml:space="preserve"> </w:t>
      </w:r>
    </w:p>
    <w:p w:rsidR="001D3623" w:rsidRPr="00826F08" w:rsidRDefault="001D3623" w:rsidP="001D3623">
      <w:pPr>
        <w:pStyle w:val="BodyTextIndent"/>
        <w:spacing w:line="240" w:lineRule="auto"/>
        <w:ind w:firstLine="708"/>
        <w:rPr>
          <w:rFonts w:ascii="GHEA Grapalat" w:hAnsi="GHEA Grapalat"/>
          <w:i w:val="0"/>
          <w:lang w:val="af-ZA"/>
        </w:rPr>
      </w:pPr>
      <w:r w:rsidRPr="00826F08">
        <w:rPr>
          <w:rFonts w:ascii="GHEA Grapalat" w:hAnsi="GHEA Grapalat"/>
          <w:i w:val="0"/>
          <w:color w:val="000000"/>
          <w:lang w:val="af-ZA"/>
        </w:rPr>
        <w:t xml:space="preserve">Հայտերի բացումը տեղի կունենա </w:t>
      </w:r>
      <w:r w:rsidRPr="00826F08">
        <w:rPr>
          <w:rFonts w:ascii="GHEA Grapalat" w:hAnsi="GHEA Grapalat"/>
          <w:b/>
          <w:i w:val="0"/>
          <w:color w:val="000000"/>
          <w:lang w:val="af-ZA"/>
        </w:rPr>
        <w:t>ք.Երևան,</w:t>
      </w:r>
      <w:r w:rsidRPr="00826F08">
        <w:rPr>
          <w:rFonts w:ascii="GHEA Grapalat" w:hAnsi="GHEA Grapalat"/>
          <w:i w:val="0"/>
          <w:color w:val="000000"/>
          <w:lang w:val="af-ZA"/>
        </w:rPr>
        <w:t xml:space="preserve"> </w:t>
      </w:r>
      <w:r w:rsidRPr="00826F08">
        <w:rPr>
          <w:rFonts w:ascii="GHEA Grapalat" w:hAnsi="GHEA Grapalat"/>
          <w:b/>
          <w:i w:val="0"/>
          <w:color w:val="000000"/>
          <w:lang w:val="hy-AM"/>
        </w:rPr>
        <w:t>Մ.Հերացի 12</w:t>
      </w:r>
      <w:r w:rsidRPr="00826F08">
        <w:rPr>
          <w:rFonts w:ascii="GHEA Grapalat" w:hAnsi="GHEA Grapalat"/>
          <w:i w:val="0"/>
          <w:color w:val="000000"/>
          <w:lang w:val="af-ZA"/>
        </w:rPr>
        <w:t xml:space="preserve"> հասցեում,</w:t>
      </w:r>
      <w:r w:rsidRPr="00826F08">
        <w:rPr>
          <w:rFonts w:ascii="GHEA Grapalat" w:hAnsi="GHEA Grapalat"/>
          <w:i w:val="0"/>
          <w:color w:val="000000"/>
          <w:lang w:val="hy-AM"/>
        </w:rPr>
        <w:t xml:space="preserve"> </w:t>
      </w:r>
      <w:r w:rsidRPr="00826F08">
        <w:rPr>
          <w:rFonts w:ascii="GHEA Grapalat" w:hAnsi="GHEA Grapalat"/>
          <w:b/>
          <w:i w:val="0"/>
          <w:color w:val="000000"/>
          <w:lang w:val="hy-AM"/>
        </w:rPr>
        <w:t>202</w:t>
      </w:r>
      <w:r w:rsidRPr="00826F08">
        <w:rPr>
          <w:rFonts w:ascii="GHEA Grapalat" w:hAnsi="GHEA Grapalat"/>
          <w:b/>
          <w:i w:val="0"/>
          <w:color w:val="000000"/>
          <w:lang w:val="af-ZA"/>
        </w:rPr>
        <w:t>2-</w:t>
      </w:r>
      <w:r w:rsidRPr="00826F08">
        <w:rPr>
          <w:rFonts w:ascii="GHEA Grapalat" w:hAnsi="GHEA Grapalat"/>
          <w:b/>
          <w:i w:val="0"/>
          <w:color w:val="000000"/>
          <w:lang w:val="hy-AM"/>
        </w:rPr>
        <w:t xml:space="preserve">ի </w:t>
      </w:r>
      <w:r w:rsidR="00A42FBA" w:rsidRPr="00826F08">
        <w:rPr>
          <w:rFonts w:ascii="GHEA Grapalat" w:hAnsi="GHEA Grapalat"/>
          <w:b/>
          <w:i w:val="0"/>
          <w:color w:val="000000"/>
          <w:lang w:val="en-US"/>
        </w:rPr>
        <w:t>օգոստոսի</w:t>
      </w:r>
      <w:r w:rsidRPr="00826F08">
        <w:rPr>
          <w:rFonts w:ascii="GHEA Grapalat" w:hAnsi="GHEA Grapalat"/>
          <w:b/>
          <w:i w:val="0"/>
          <w:color w:val="000000"/>
          <w:lang w:val="af-ZA"/>
        </w:rPr>
        <w:t xml:space="preserve"> </w:t>
      </w:r>
      <w:r w:rsidR="00A42FBA" w:rsidRPr="00826F08">
        <w:rPr>
          <w:rFonts w:ascii="GHEA Grapalat" w:hAnsi="GHEA Grapalat"/>
          <w:b/>
          <w:i w:val="0"/>
          <w:color w:val="000000"/>
          <w:lang w:val="af-ZA"/>
        </w:rPr>
        <w:t>3</w:t>
      </w:r>
      <w:r w:rsidR="00826F08" w:rsidRPr="00826F08">
        <w:rPr>
          <w:rFonts w:ascii="GHEA Grapalat" w:hAnsi="GHEA Grapalat"/>
          <w:b/>
          <w:i w:val="0"/>
          <w:color w:val="000000"/>
          <w:lang w:val="af-ZA"/>
        </w:rPr>
        <w:t>0</w:t>
      </w:r>
      <w:r w:rsidRPr="00826F08">
        <w:rPr>
          <w:rFonts w:ascii="GHEA Grapalat" w:hAnsi="GHEA Grapalat"/>
          <w:b/>
          <w:i w:val="0"/>
          <w:color w:val="000000"/>
          <w:lang w:val="hy-AM"/>
        </w:rPr>
        <w:t>-</w:t>
      </w:r>
      <w:r w:rsidRPr="00826F08">
        <w:rPr>
          <w:rFonts w:ascii="GHEA Grapalat" w:hAnsi="GHEA Grapalat"/>
          <w:b/>
          <w:i w:val="0"/>
          <w:color w:val="000000"/>
          <w:lang w:val="af-ZA"/>
        </w:rPr>
        <w:t xml:space="preserve">ին ժամը </w:t>
      </w:r>
      <w:r w:rsidRPr="00826F08">
        <w:rPr>
          <w:rFonts w:ascii="GHEA Grapalat" w:hAnsi="GHEA Grapalat"/>
          <w:b/>
          <w:i w:val="0"/>
          <w:color w:val="000000"/>
          <w:lang w:val="hy-AM"/>
        </w:rPr>
        <w:t>11:</w:t>
      </w:r>
      <w:r w:rsidRPr="00826F08">
        <w:rPr>
          <w:rFonts w:ascii="GHEA Grapalat" w:hAnsi="GHEA Grapalat"/>
          <w:b/>
          <w:i w:val="0"/>
          <w:color w:val="000000"/>
          <w:lang w:val="af-ZA"/>
        </w:rPr>
        <w:t>3</w:t>
      </w:r>
      <w:r w:rsidRPr="00826F08">
        <w:rPr>
          <w:rFonts w:ascii="GHEA Grapalat" w:hAnsi="GHEA Grapalat"/>
          <w:b/>
          <w:i w:val="0"/>
          <w:color w:val="000000"/>
          <w:lang w:val="hy-AM"/>
        </w:rPr>
        <w:t>0</w:t>
      </w:r>
      <w:r w:rsidRPr="00826F08">
        <w:rPr>
          <w:rFonts w:ascii="GHEA Grapalat" w:hAnsi="GHEA Grapalat"/>
          <w:b/>
          <w:i w:val="0"/>
          <w:color w:val="000000"/>
          <w:lang w:val="af-ZA"/>
        </w:rPr>
        <w:t>-</w:t>
      </w:r>
      <w:r w:rsidRPr="00826F08">
        <w:rPr>
          <w:rFonts w:ascii="GHEA Grapalat" w:hAnsi="GHEA Grapalat"/>
          <w:b/>
          <w:i w:val="0"/>
          <w:lang w:val="af-ZA"/>
        </w:rPr>
        <w:t>ին։</w:t>
      </w:r>
      <w:r w:rsidRPr="00826F08">
        <w:rPr>
          <w:rFonts w:ascii="GHEA Grapalat" w:hAnsi="GHEA Grapalat"/>
          <w:i w:val="0"/>
          <w:lang w:val="af-ZA"/>
        </w:rPr>
        <w:t xml:space="preserve"> </w:t>
      </w:r>
    </w:p>
    <w:p w:rsidR="006675F2" w:rsidRPr="006675F2" w:rsidRDefault="006675F2" w:rsidP="006675F2">
      <w:pPr>
        <w:ind w:firstLine="720"/>
        <w:jc w:val="both"/>
        <w:rPr>
          <w:rFonts w:ascii="GHEA Grapalat" w:hAnsi="GHEA Grapalat"/>
          <w:sz w:val="20"/>
          <w:szCs w:val="20"/>
          <w:lang w:val="hy-AM"/>
        </w:rPr>
      </w:pPr>
      <w:r w:rsidRPr="00826F08">
        <w:rPr>
          <w:rFonts w:ascii="GHEA Grapalat" w:hAnsi="GHEA Grapalat"/>
          <w:sz w:val="20"/>
          <w:szCs w:val="20"/>
          <w:lang w:val="af-ZA"/>
        </w:rPr>
        <w:t>Սույն ընթացակարգի վերաբերյալ բողոք</w:t>
      </w:r>
      <w:r w:rsidRPr="00826F08">
        <w:rPr>
          <w:rFonts w:ascii="GHEA Grapalat" w:hAnsi="GHEA Grapalat"/>
          <w:sz w:val="20"/>
          <w:szCs w:val="20"/>
          <w:lang w:val="hy-AM"/>
        </w:rPr>
        <w:t xml:space="preserve">արկումն իրականացվում է </w:t>
      </w:r>
      <w:r w:rsidRPr="00826F08">
        <w:rPr>
          <w:rFonts w:ascii="GHEA Grapalat" w:hAnsi="GHEA Grapalat"/>
          <w:sz w:val="20"/>
          <w:szCs w:val="20"/>
          <w:lang w:val="af-ZA"/>
        </w:rPr>
        <w:t>«</w:t>
      </w:r>
      <w:r w:rsidRPr="00826F08">
        <w:rPr>
          <w:rFonts w:ascii="GHEA Grapalat" w:hAnsi="GHEA Grapalat"/>
          <w:sz w:val="20"/>
          <w:szCs w:val="20"/>
          <w:lang w:val="hy-AM"/>
        </w:rPr>
        <w:t>Գնումների</w:t>
      </w:r>
      <w:r w:rsidRPr="00826F08">
        <w:rPr>
          <w:rFonts w:ascii="GHEA Grapalat" w:hAnsi="GHEA Grapalat"/>
          <w:sz w:val="20"/>
          <w:szCs w:val="20"/>
          <w:lang w:val="af-ZA"/>
        </w:rPr>
        <w:t xml:space="preserve"> </w:t>
      </w:r>
      <w:r w:rsidRPr="00826F08">
        <w:rPr>
          <w:rFonts w:ascii="GHEA Grapalat" w:hAnsi="GHEA Grapalat"/>
          <w:sz w:val="20"/>
          <w:szCs w:val="20"/>
          <w:lang w:val="hy-AM"/>
        </w:rPr>
        <w:t>մասին</w:t>
      </w:r>
      <w:r w:rsidRPr="00826F08">
        <w:rPr>
          <w:rFonts w:ascii="GHEA Grapalat" w:hAnsi="GHEA Grapalat"/>
          <w:sz w:val="20"/>
          <w:szCs w:val="20"/>
          <w:lang w:val="af-ZA"/>
        </w:rPr>
        <w:t>»</w:t>
      </w:r>
      <w:r w:rsidRPr="00826F08">
        <w:rPr>
          <w:rFonts w:ascii="GHEA Grapalat" w:hAnsi="GHEA Grapalat"/>
          <w:sz w:val="20"/>
          <w:szCs w:val="20"/>
          <w:lang w:val="hy-AM"/>
        </w:rPr>
        <w:t xml:space="preserve"> ՀՀ</w:t>
      </w:r>
      <w:r w:rsidRPr="00A475AA">
        <w:rPr>
          <w:rFonts w:ascii="GHEA Grapalat" w:hAnsi="GHEA Grapalat"/>
          <w:sz w:val="20"/>
          <w:szCs w:val="20"/>
          <w:lang w:val="af-ZA"/>
        </w:rPr>
        <w:t xml:space="preserve"> </w:t>
      </w:r>
      <w:r w:rsidRPr="00A475AA">
        <w:rPr>
          <w:rFonts w:ascii="GHEA Grapalat" w:hAnsi="GHEA Grapalat"/>
          <w:sz w:val="20"/>
          <w:szCs w:val="20"/>
          <w:lang w:val="hy-AM"/>
        </w:rPr>
        <w:t>օրենքով</w:t>
      </w:r>
      <w:r w:rsidRPr="00A475AA">
        <w:rPr>
          <w:rFonts w:ascii="GHEA Grapalat" w:hAnsi="GHEA Grapalat"/>
          <w:sz w:val="20"/>
          <w:szCs w:val="20"/>
          <w:lang w:val="af-ZA"/>
        </w:rPr>
        <w:t xml:space="preserve"> </w:t>
      </w:r>
      <w:r w:rsidRPr="00A475AA">
        <w:rPr>
          <w:rFonts w:ascii="GHEA Grapalat" w:hAnsi="GHEA Grapalat"/>
          <w:sz w:val="20"/>
          <w:szCs w:val="20"/>
          <w:lang w:val="hy-AM"/>
        </w:rPr>
        <w:t>և</w:t>
      </w:r>
      <w:r w:rsidRPr="00A475AA">
        <w:rPr>
          <w:rFonts w:ascii="GHEA Grapalat" w:hAnsi="GHEA Grapalat"/>
          <w:sz w:val="20"/>
          <w:szCs w:val="20"/>
          <w:lang w:val="af-ZA"/>
        </w:rPr>
        <w:t xml:space="preserve"> </w:t>
      </w:r>
      <w:r w:rsidRPr="00A475AA">
        <w:rPr>
          <w:rFonts w:ascii="GHEA Grapalat" w:hAnsi="GHEA Grapalat"/>
          <w:sz w:val="20"/>
          <w:szCs w:val="20"/>
          <w:lang w:val="hy-AM"/>
        </w:rPr>
        <w:t>ՀՀ քաղաքացիական դատավարության օրենսգրքով սահմանված կարգով։</w:t>
      </w:r>
    </w:p>
    <w:p w:rsidR="00334AC2" w:rsidRPr="00E5082A" w:rsidRDefault="00334AC2" w:rsidP="00334AC2">
      <w:pPr>
        <w:pStyle w:val="BodyTextIndent"/>
        <w:spacing w:line="240" w:lineRule="auto"/>
        <w:rPr>
          <w:rFonts w:ascii="GHEA Grapalat" w:hAnsi="GHEA Grapalat"/>
          <w:i w:val="0"/>
          <w:lang w:val="hy-AM"/>
        </w:rPr>
      </w:pPr>
      <w:r w:rsidRPr="00A71D81">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607095">
        <w:rPr>
          <w:rFonts w:ascii="GHEA Grapalat" w:hAnsi="GHEA Grapalat"/>
          <w:b/>
          <w:i w:val="0"/>
          <w:lang w:val="hy-AM"/>
        </w:rPr>
        <w:t xml:space="preserve"> </w:t>
      </w:r>
      <w:r w:rsidRPr="00334AC2">
        <w:rPr>
          <w:rFonts w:ascii="GHEA Grapalat" w:hAnsi="GHEA Grapalat"/>
          <w:b/>
          <w:i w:val="0"/>
          <w:lang w:val="hy-AM"/>
        </w:rPr>
        <w:t>Սիրանուշ</w:t>
      </w:r>
      <w:r w:rsidRPr="00E12742">
        <w:rPr>
          <w:rFonts w:ascii="GHEA Grapalat" w:hAnsi="GHEA Grapalat"/>
          <w:b/>
          <w:i w:val="0"/>
          <w:lang w:val="af-ZA"/>
        </w:rPr>
        <w:t xml:space="preserve"> </w:t>
      </w:r>
      <w:r w:rsidRPr="00334AC2">
        <w:rPr>
          <w:rFonts w:ascii="GHEA Grapalat" w:hAnsi="GHEA Grapalat"/>
          <w:b/>
          <w:i w:val="0"/>
          <w:lang w:val="hy-AM"/>
        </w:rPr>
        <w:t>Պապիկյան</w:t>
      </w:r>
      <w:r>
        <w:rPr>
          <w:rFonts w:ascii="GHEA Grapalat" w:hAnsi="GHEA Grapalat"/>
          <w:b/>
          <w:i w:val="0"/>
          <w:lang w:val="hy-AM"/>
        </w:rPr>
        <w:t>ին</w:t>
      </w:r>
      <w:r w:rsidRPr="00E5082A">
        <w:rPr>
          <w:rFonts w:ascii="GHEA Grapalat" w:hAnsi="GHEA Grapalat"/>
          <w:b/>
          <w:i w:val="0"/>
          <w:lang w:val="hy-AM"/>
        </w:rPr>
        <w:t>:</w:t>
      </w:r>
    </w:p>
    <w:p w:rsidR="00334AC2" w:rsidRDefault="00334AC2" w:rsidP="00334AC2">
      <w:pPr>
        <w:pStyle w:val="BodyTextIndent"/>
        <w:spacing w:line="240" w:lineRule="auto"/>
        <w:ind w:left="709" w:firstLine="0"/>
        <w:contextualSpacing/>
        <w:jc w:val="left"/>
        <w:rPr>
          <w:rFonts w:ascii="GHEA Grapalat" w:hAnsi="GHEA Grapalat"/>
          <w:i w:val="0"/>
          <w:lang w:val="hy-AM"/>
        </w:rPr>
      </w:pPr>
    </w:p>
    <w:p w:rsidR="00334AC2" w:rsidRPr="00955658" w:rsidRDefault="00334AC2" w:rsidP="00334AC2">
      <w:pPr>
        <w:pStyle w:val="BodyTextIndent"/>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sidRPr="00955658">
        <w:rPr>
          <w:rFonts w:ascii="GHEA Grapalat" w:hAnsi="GHEA Grapalat"/>
          <w:b/>
          <w:i w:val="0"/>
          <w:lang w:val="hy-AM"/>
        </w:rPr>
        <w:t>012 80 80 83 (6014), 091</w:t>
      </w:r>
      <w:r w:rsidRPr="00334AC2">
        <w:rPr>
          <w:rFonts w:ascii="GHEA Grapalat" w:hAnsi="GHEA Grapalat"/>
          <w:b/>
          <w:i w:val="0"/>
          <w:lang w:val="hy-AM"/>
        </w:rPr>
        <w:t xml:space="preserve"> </w:t>
      </w:r>
      <w:r w:rsidR="00657BEA" w:rsidRPr="00306EF3">
        <w:rPr>
          <w:rFonts w:ascii="GHEA Grapalat" w:hAnsi="GHEA Grapalat"/>
          <w:b/>
          <w:i w:val="0"/>
          <w:lang w:val="hy-AM"/>
        </w:rPr>
        <w:t>50 44 88</w:t>
      </w:r>
      <w:r w:rsidRPr="00955658">
        <w:rPr>
          <w:rFonts w:ascii="GHEA Grapalat" w:hAnsi="GHEA Grapalat"/>
          <w:i w:val="0"/>
          <w:lang w:val="af-ZA"/>
        </w:rPr>
        <w:tab/>
      </w:r>
    </w:p>
    <w:p w:rsidR="00334AC2" w:rsidRPr="00955658" w:rsidRDefault="00334AC2" w:rsidP="00334AC2">
      <w:pPr>
        <w:pStyle w:val="BodyTextIndent"/>
        <w:spacing w:line="240" w:lineRule="auto"/>
        <w:ind w:left="709" w:firstLine="0"/>
        <w:contextualSpacing/>
        <w:jc w:val="left"/>
        <w:rPr>
          <w:rFonts w:ascii="GHEA Grapalat" w:hAnsi="GHEA Grapalat"/>
          <w:b/>
          <w:i w:val="0"/>
          <w:lang w:val="af-ZA"/>
        </w:rPr>
      </w:pPr>
      <w:r w:rsidRPr="00955658">
        <w:rPr>
          <w:rFonts w:ascii="GHEA Grapalat" w:hAnsi="GHEA Grapalat"/>
          <w:i w:val="0"/>
          <w:lang w:val="af-ZA"/>
        </w:rPr>
        <w:t xml:space="preserve">Էլ. փոստ՝  </w:t>
      </w:r>
      <w:r w:rsidRPr="00955658">
        <w:rPr>
          <w:rFonts w:ascii="GHEA Grapalat" w:hAnsi="GHEA Grapalat"/>
          <w:b/>
          <w:i w:val="0"/>
          <w:color w:val="000000"/>
          <w:lang w:val="af-ZA"/>
        </w:rPr>
        <w:t>procurement@ncdc.am</w:t>
      </w:r>
    </w:p>
    <w:p w:rsidR="00334AC2" w:rsidRPr="00955658" w:rsidRDefault="00334AC2" w:rsidP="00334AC2">
      <w:pPr>
        <w:pStyle w:val="BodyText2"/>
        <w:spacing w:line="240" w:lineRule="auto"/>
        <w:ind w:left="709"/>
        <w:contextualSpacing/>
        <w:rPr>
          <w:rFonts w:ascii="GHEA Grapalat" w:hAnsi="GHEA Grapalat" w:cs="Sylfaen"/>
          <w:i/>
          <w:sz w:val="22"/>
          <w:lang w:val="af-ZA"/>
        </w:rPr>
      </w:pPr>
      <w:r w:rsidRPr="00955658">
        <w:rPr>
          <w:rFonts w:ascii="GHEA Grapalat" w:hAnsi="GHEA Grapalat"/>
          <w:lang w:val="af-ZA"/>
        </w:rPr>
        <w:t xml:space="preserve">Պատվիրատու՝ </w:t>
      </w:r>
      <w:r w:rsidRPr="00955658">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955658">
        <w:rPr>
          <w:rFonts w:ascii="GHEA Grapalat" w:hAnsi="GHEA Grapalat"/>
          <w:b/>
          <w:lang w:val="af-ZA"/>
        </w:rPr>
        <w:t>։</w:t>
      </w:r>
    </w:p>
    <w:p w:rsidR="00055CC2" w:rsidRPr="00A71D81" w:rsidRDefault="00055CC2" w:rsidP="00EF3662">
      <w:pPr>
        <w:pStyle w:val="BodyText"/>
        <w:ind w:right="-7" w:firstLine="567"/>
        <w:jc w:val="right"/>
        <w:rPr>
          <w:rFonts w:ascii="GHEA Grapalat" w:hAnsi="GHEA Grapalat" w:cs="Sylfaen"/>
          <w:i/>
          <w:sz w:val="22"/>
          <w:lang w:val="af-ZA"/>
        </w:rPr>
      </w:pPr>
    </w:p>
    <w:p w:rsidR="000C21CD" w:rsidRPr="00861BC3" w:rsidRDefault="000C21CD" w:rsidP="000C21CD">
      <w:pPr>
        <w:ind w:firstLine="567"/>
        <w:jc w:val="both"/>
        <w:rPr>
          <w:rFonts w:ascii="GHEA Grapalat" w:hAnsi="GHEA Grapalat" w:cs="Sylfaen"/>
          <w:b/>
          <w:i/>
          <w:color w:val="FF0000"/>
          <w:sz w:val="22"/>
          <w:szCs w:val="22"/>
          <w:lang w:val="af-ZA"/>
        </w:rPr>
      </w:pPr>
    </w:p>
    <w:p w:rsidR="000C21CD" w:rsidRPr="00861BC3" w:rsidRDefault="000C21CD" w:rsidP="000C21CD">
      <w:pPr>
        <w:ind w:firstLine="567"/>
        <w:jc w:val="both"/>
        <w:rPr>
          <w:rFonts w:ascii="GHEA Grapalat" w:hAnsi="GHEA Grapalat" w:cs="Sylfaen"/>
          <w:b/>
          <w:i/>
          <w:color w:val="FF0000"/>
          <w:sz w:val="22"/>
          <w:szCs w:val="22"/>
          <w:lang w:val="af-ZA"/>
        </w:rPr>
      </w:pPr>
    </w:p>
    <w:p w:rsidR="00037DDE" w:rsidRPr="00A71D81" w:rsidRDefault="000C21CD" w:rsidP="0044229E">
      <w:pPr>
        <w:ind w:firstLine="567"/>
        <w:jc w:val="both"/>
        <w:rPr>
          <w:rFonts w:ascii="GHEA Grapalat" w:hAnsi="GHEA Grapalat" w:cs="Sylfaen"/>
          <w:i/>
          <w:sz w:val="22"/>
          <w:lang w:val="af-ZA"/>
        </w:rPr>
      </w:pPr>
      <w:r>
        <w:rPr>
          <w:rFonts w:ascii="GHEA Grapalat" w:hAnsi="GHEA Grapalat" w:cs="Sylfaen"/>
          <w:b/>
          <w:i/>
          <w:color w:val="FF0000"/>
          <w:sz w:val="22"/>
          <w:szCs w:val="22"/>
        </w:rPr>
        <w:t>Ը</w:t>
      </w:r>
      <w:r w:rsidRPr="00B74812">
        <w:rPr>
          <w:rFonts w:ascii="GHEA Grapalat" w:hAnsi="GHEA Grapalat" w:cs="Sylfaen"/>
          <w:b/>
          <w:i/>
          <w:color w:val="FF0000"/>
          <w:sz w:val="22"/>
          <w:szCs w:val="22"/>
        </w:rPr>
        <w:t>նթացակարգը</w:t>
      </w:r>
      <w:r w:rsidRPr="00604B7B">
        <w:rPr>
          <w:rFonts w:ascii="GHEA Grapalat" w:hAnsi="GHEA Grapalat" w:cs="Sylfaen"/>
          <w:b/>
          <w:i/>
          <w:color w:val="FF0000"/>
          <w:sz w:val="22"/>
          <w:szCs w:val="22"/>
          <w:lang w:val="af-ZA"/>
        </w:rPr>
        <w:t xml:space="preserve"> </w:t>
      </w:r>
      <w:r w:rsidRPr="00B74812">
        <w:rPr>
          <w:rFonts w:ascii="GHEA Grapalat" w:hAnsi="GHEA Grapalat" w:cs="Sylfaen"/>
          <w:b/>
          <w:i/>
          <w:color w:val="FF0000"/>
          <w:sz w:val="22"/>
          <w:szCs w:val="22"/>
        </w:rPr>
        <w:t>կազմակերպվում</w:t>
      </w:r>
      <w:r w:rsidRPr="00604B7B">
        <w:rPr>
          <w:rFonts w:ascii="GHEA Grapalat" w:hAnsi="GHEA Grapalat" w:cs="Sylfaen"/>
          <w:b/>
          <w:i/>
          <w:color w:val="FF0000"/>
          <w:sz w:val="22"/>
          <w:szCs w:val="22"/>
          <w:lang w:val="af-ZA"/>
        </w:rPr>
        <w:t xml:space="preserve"> </w:t>
      </w:r>
      <w:r w:rsidRPr="00B74812">
        <w:rPr>
          <w:rFonts w:ascii="GHEA Grapalat" w:hAnsi="GHEA Grapalat" w:cs="Sylfaen"/>
          <w:b/>
          <w:i/>
          <w:color w:val="FF0000"/>
          <w:sz w:val="22"/>
          <w:szCs w:val="22"/>
        </w:rPr>
        <w:t>է</w:t>
      </w:r>
      <w:r w:rsidRPr="00604B7B">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Գնումների</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մասին</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ՀՀ</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օրենքի</w:t>
      </w:r>
      <w:r w:rsidRPr="00C247E3">
        <w:rPr>
          <w:rFonts w:ascii="GHEA Grapalat" w:hAnsi="GHEA Grapalat" w:cs="Sylfaen"/>
          <w:b/>
          <w:i/>
          <w:color w:val="FF0000"/>
          <w:sz w:val="22"/>
          <w:szCs w:val="22"/>
          <w:lang w:val="af-ZA"/>
        </w:rPr>
        <w:t xml:space="preserve"> 15-</w:t>
      </w:r>
      <w:r w:rsidRPr="00C247E3">
        <w:rPr>
          <w:rFonts w:ascii="GHEA Grapalat" w:hAnsi="GHEA Grapalat" w:cs="Sylfaen"/>
          <w:b/>
          <w:i/>
          <w:color w:val="FF0000"/>
          <w:sz w:val="22"/>
          <w:szCs w:val="22"/>
        </w:rPr>
        <w:t>րդ</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հոդվածի</w:t>
      </w:r>
      <w:r w:rsidRPr="00C247E3">
        <w:rPr>
          <w:rFonts w:ascii="GHEA Grapalat" w:hAnsi="GHEA Grapalat" w:cs="Sylfaen"/>
          <w:b/>
          <w:i/>
          <w:color w:val="FF0000"/>
          <w:sz w:val="22"/>
          <w:szCs w:val="22"/>
          <w:lang w:val="af-ZA"/>
        </w:rPr>
        <w:t xml:space="preserve"> 6-</w:t>
      </w:r>
      <w:r w:rsidRPr="00C247E3">
        <w:rPr>
          <w:rFonts w:ascii="GHEA Grapalat" w:hAnsi="GHEA Grapalat" w:cs="Sylfaen"/>
          <w:b/>
          <w:i/>
          <w:color w:val="FF0000"/>
          <w:sz w:val="22"/>
          <w:szCs w:val="22"/>
        </w:rPr>
        <w:t>րդ</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մասի</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հիման</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վրա</w:t>
      </w:r>
      <w:r w:rsidRPr="00C247E3">
        <w:rPr>
          <w:rFonts w:ascii="GHEA Grapalat" w:hAnsi="GHEA Grapalat" w:cs="Sylfaen"/>
          <w:b/>
          <w:i/>
          <w:color w:val="FF0000"/>
          <w:sz w:val="22"/>
          <w:szCs w:val="22"/>
          <w:lang w:val="af-ZA"/>
        </w:rPr>
        <w:t>:</w:t>
      </w:r>
    </w:p>
    <w:p w:rsidR="0044229E" w:rsidRPr="00861BC3" w:rsidRDefault="0044229E">
      <w:pPr>
        <w:rPr>
          <w:rFonts w:ascii="GHEA Grapalat" w:hAnsi="GHEA Grapalat" w:cs="Sylfaen"/>
          <w:i/>
          <w:sz w:val="20"/>
          <w:szCs w:val="20"/>
          <w:lang w:val="af-ZA"/>
        </w:rPr>
      </w:pPr>
      <w:r w:rsidRPr="00861BC3">
        <w:rPr>
          <w:rFonts w:ascii="GHEA Grapalat" w:hAnsi="GHEA Grapalat" w:cs="Sylfaen"/>
          <w:i/>
          <w:sz w:val="20"/>
          <w:szCs w:val="20"/>
          <w:lang w:val="af-ZA"/>
        </w:rPr>
        <w:br w:type="page"/>
      </w:r>
    </w:p>
    <w:p w:rsidR="00024A7D" w:rsidRPr="007D2576" w:rsidRDefault="00024A7D" w:rsidP="00024A7D">
      <w:pPr>
        <w:pStyle w:val="BodyTextIndent"/>
        <w:spacing w:after="160"/>
        <w:ind w:left="567" w:right="565" w:firstLine="0"/>
        <w:jc w:val="center"/>
        <w:rPr>
          <w:rFonts w:ascii="Times New Roman" w:hAnsi="Times New Roman"/>
          <w:i w:val="0"/>
          <w:sz w:val="24"/>
          <w:szCs w:val="24"/>
        </w:rPr>
      </w:pPr>
      <w:r w:rsidRPr="007D2576">
        <w:rPr>
          <w:rFonts w:ascii="Times New Roman" w:hAnsi="Times New Roman"/>
          <w:i w:val="0"/>
          <w:sz w:val="24"/>
          <w:szCs w:val="24"/>
        </w:rPr>
        <w:lastRenderedPageBreak/>
        <w:t>NOTICE</w:t>
      </w:r>
    </w:p>
    <w:p w:rsidR="00024A7D" w:rsidRPr="007D2576" w:rsidRDefault="00024A7D" w:rsidP="00024A7D">
      <w:pPr>
        <w:pStyle w:val="BodyTextIndent"/>
        <w:spacing w:after="160"/>
        <w:ind w:left="567" w:right="565" w:firstLine="0"/>
        <w:jc w:val="center"/>
        <w:rPr>
          <w:rFonts w:ascii="Times New Roman" w:hAnsi="Times New Roman"/>
          <w:i w:val="0"/>
          <w:sz w:val="24"/>
          <w:szCs w:val="24"/>
        </w:rPr>
      </w:pPr>
      <w:r w:rsidRPr="007D2576">
        <w:rPr>
          <w:rFonts w:ascii="Times New Roman" w:hAnsi="Times New Roman"/>
          <w:i w:val="0"/>
          <w:sz w:val="24"/>
          <w:szCs w:val="24"/>
        </w:rPr>
        <w:t>ON PRICE QUOTATION</w:t>
      </w:r>
    </w:p>
    <w:p w:rsidR="00024A7D" w:rsidRPr="007D2576" w:rsidRDefault="00024A7D" w:rsidP="00024A7D">
      <w:pPr>
        <w:pStyle w:val="BodyTextIndent"/>
        <w:spacing w:after="160"/>
        <w:ind w:left="567" w:right="565" w:firstLine="0"/>
        <w:jc w:val="center"/>
        <w:rPr>
          <w:rFonts w:ascii="Times New Roman" w:hAnsi="Times New Roman"/>
          <w:i w:val="0"/>
          <w:sz w:val="24"/>
          <w:szCs w:val="24"/>
        </w:rPr>
      </w:pPr>
      <w:r w:rsidRPr="007D2576">
        <w:rPr>
          <w:rFonts w:ascii="Times New Roman" w:hAnsi="Times New Roman"/>
          <w:i w:val="0"/>
          <w:sz w:val="24"/>
          <w:szCs w:val="24"/>
        </w:rPr>
        <w:t xml:space="preserve">This </w:t>
      </w:r>
      <w:r w:rsidRPr="009E7E0A">
        <w:rPr>
          <w:rFonts w:ascii="Times New Roman" w:hAnsi="Times New Roman"/>
          <w:i w:val="0"/>
          <w:sz w:val="24"/>
          <w:szCs w:val="24"/>
        </w:rPr>
        <w:t xml:space="preserve">text of the notice is approved by decision of the Price Quotation Commission number 1 of </w:t>
      </w:r>
      <w:r w:rsidR="00FD3BCF" w:rsidRPr="009E7E0A">
        <w:rPr>
          <w:rFonts w:ascii="Times New Roman" w:hAnsi="Times New Roman"/>
          <w:i w:val="0"/>
          <w:sz w:val="24"/>
          <w:szCs w:val="24"/>
        </w:rPr>
        <w:t>August</w:t>
      </w:r>
      <w:r w:rsidRPr="009E7E0A">
        <w:rPr>
          <w:rFonts w:ascii="Times New Roman" w:hAnsi="Times New Roman"/>
          <w:i w:val="0"/>
          <w:sz w:val="24"/>
          <w:szCs w:val="24"/>
        </w:rPr>
        <w:t xml:space="preserve"> </w:t>
      </w:r>
      <w:r w:rsidR="009E7E0A" w:rsidRPr="009E7E0A">
        <w:rPr>
          <w:rFonts w:ascii="Times New Roman" w:hAnsi="Times New Roman"/>
          <w:i w:val="0"/>
          <w:sz w:val="24"/>
          <w:szCs w:val="24"/>
        </w:rPr>
        <w:t>23</w:t>
      </w:r>
      <w:r w:rsidR="009E7E0A" w:rsidRPr="009E7E0A">
        <w:rPr>
          <w:rFonts w:ascii="Times New Roman" w:hAnsi="Times New Roman"/>
          <w:i w:val="0"/>
          <w:sz w:val="24"/>
          <w:szCs w:val="24"/>
          <w:vertAlign w:val="superscript"/>
        </w:rPr>
        <w:t>rd</w:t>
      </w:r>
      <w:r w:rsidRPr="009E7E0A">
        <w:rPr>
          <w:rFonts w:ascii="Times New Roman" w:hAnsi="Times New Roman"/>
          <w:i w:val="0"/>
          <w:sz w:val="24"/>
          <w:szCs w:val="24"/>
        </w:rPr>
        <w:t xml:space="preserve"> of 2022 and is</w:t>
      </w:r>
      <w:r w:rsidRPr="007D2576">
        <w:rPr>
          <w:rFonts w:ascii="Times New Roman" w:hAnsi="Times New Roman"/>
          <w:i w:val="0"/>
          <w:sz w:val="24"/>
          <w:szCs w:val="24"/>
          <w:lang w:val="en-US"/>
        </w:rPr>
        <w:t> </w:t>
      </w:r>
      <w:r w:rsidRPr="007D2576">
        <w:rPr>
          <w:rFonts w:ascii="Times New Roman" w:hAnsi="Times New Roman"/>
          <w:i w:val="0"/>
          <w:sz w:val="24"/>
          <w:szCs w:val="24"/>
        </w:rPr>
        <w:t>published pursuant to Article 27 of the Law of the Republic of Armenia "On procurement"</w:t>
      </w:r>
    </w:p>
    <w:p w:rsidR="00024A7D" w:rsidRPr="007D2576" w:rsidRDefault="00024A7D" w:rsidP="00024A7D">
      <w:pPr>
        <w:pStyle w:val="BodyTextIndent"/>
        <w:tabs>
          <w:tab w:val="left" w:pos="8505"/>
        </w:tabs>
        <w:spacing w:after="160"/>
        <w:ind w:left="567" w:right="565" w:firstLine="0"/>
        <w:jc w:val="center"/>
        <w:rPr>
          <w:rFonts w:ascii="Times New Roman" w:hAnsi="Times New Roman"/>
          <w:i w:val="0"/>
          <w:sz w:val="24"/>
          <w:szCs w:val="24"/>
          <w:lang w:val="en-US"/>
        </w:rPr>
      </w:pPr>
      <w:r w:rsidRPr="007D2576">
        <w:rPr>
          <w:rFonts w:ascii="Times New Roman" w:hAnsi="Times New Roman"/>
          <w:i w:val="0"/>
          <w:sz w:val="24"/>
          <w:szCs w:val="24"/>
        </w:rPr>
        <w:t xml:space="preserve">Code of the price quotation </w:t>
      </w:r>
      <w:r w:rsidRPr="007D2576">
        <w:rPr>
          <w:rFonts w:ascii="Times New Roman" w:hAnsi="Times New Roman"/>
          <w:b/>
          <w:i w:val="0"/>
          <w:sz w:val="24"/>
          <w:szCs w:val="24"/>
        </w:rPr>
        <w:t>GHAPDzB-</w:t>
      </w:r>
      <w:r w:rsidRPr="007D2576">
        <w:rPr>
          <w:rFonts w:ascii="Times New Roman" w:hAnsi="Times New Roman"/>
          <w:b/>
          <w:i w:val="0"/>
          <w:sz w:val="24"/>
          <w:szCs w:val="24"/>
          <w:lang w:val="en-US"/>
        </w:rPr>
        <w:t>HVKAK</w:t>
      </w:r>
      <w:r w:rsidR="005B17D1">
        <w:rPr>
          <w:rFonts w:ascii="Times New Roman" w:hAnsi="Times New Roman"/>
          <w:b/>
          <w:i w:val="0"/>
          <w:sz w:val="24"/>
          <w:szCs w:val="24"/>
        </w:rPr>
        <w:t>-2022-</w:t>
      </w:r>
      <w:r w:rsidR="00FD3BCF">
        <w:rPr>
          <w:rFonts w:ascii="Times New Roman" w:hAnsi="Times New Roman"/>
          <w:b/>
          <w:i w:val="0"/>
          <w:sz w:val="24"/>
          <w:szCs w:val="24"/>
        </w:rPr>
        <w:t>71</w:t>
      </w:r>
    </w:p>
    <w:p w:rsidR="00024A7D" w:rsidRPr="007D2576" w:rsidRDefault="00024A7D" w:rsidP="00024A7D">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The contracting authority “National center for desease control and prevention” SNCO MOH RA, located at the following address: 12 M.Heratsi str., Yerevan, gives notice for a price quotation which shall be carried out in one stage.</w:t>
      </w:r>
    </w:p>
    <w:p w:rsidR="00024A7D" w:rsidRPr="007D2576" w:rsidRDefault="00024A7D" w:rsidP="00024A7D">
      <w:pPr>
        <w:pStyle w:val="BodyTextIndent"/>
        <w:ind w:firstLine="0"/>
        <w:rPr>
          <w:rFonts w:ascii="Times New Roman" w:hAnsi="Times New Roman"/>
          <w:i w:val="0"/>
          <w:sz w:val="24"/>
          <w:szCs w:val="24"/>
        </w:rPr>
      </w:pPr>
      <w:r w:rsidRPr="007D2576">
        <w:rPr>
          <w:rFonts w:ascii="Times New Roman" w:hAnsi="Times New Roman"/>
          <w:i w:val="0"/>
          <w:sz w:val="24"/>
          <w:szCs w:val="24"/>
        </w:rPr>
        <w:t xml:space="preserve">The bidder selected based on the results of the price quotation will be proposed, in a prescribed manner, to conclude a contract for supply of </w:t>
      </w:r>
      <w:r w:rsidR="006D7428">
        <w:rPr>
          <w:rFonts w:ascii="Times New Roman" w:hAnsi="Times New Roman"/>
          <w:b/>
          <w:i w:val="0"/>
          <w:sz w:val="24"/>
          <w:szCs w:val="24"/>
        </w:rPr>
        <w:t>reagents</w:t>
      </w:r>
      <w:r w:rsidRPr="007D2576">
        <w:rPr>
          <w:rFonts w:ascii="Times New Roman" w:hAnsi="Times New Roman"/>
          <w:b/>
          <w:i w:val="0"/>
          <w:sz w:val="24"/>
          <w:szCs w:val="24"/>
        </w:rPr>
        <w:t xml:space="preserve"> </w:t>
      </w:r>
      <w:r w:rsidR="00FD3BCF">
        <w:rPr>
          <w:rFonts w:ascii="Times New Roman" w:hAnsi="Times New Roman"/>
          <w:b/>
          <w:i w:val="0"/>
          <w:sz w:val="24"/>
          <w:szCs w:val="24"/>
        </w:rPr>
        <w:t xml:space="preserve">&amp; laboratorial devices </w:t>
      </w:r>
      <w:r w:rsidRPr="007D2576">
        <w:rPr>
          <w:rFonts w:ascii="Times New Roman" w:hAnsi="Times New Roman"/>
          <w:i w:val="0"/>
          <w:sz w:val="24"/>
          <w:szCs w:val="24"/>
        </w:rPr>
        <w:t xml:space="preserve">(hereinafter referred to as "the contract"). </w:t>
      </w:r>
    </w:p>
    <w:p w:rsidR="00024A7D" w:rsidRPr="007D2576" w:rsidRDefault="00024A7D" w:rsidP="00024A7D">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024A7D" w:rsidRPr="007D2576" w:rsidRDefault="00024A7D" w:rsidP="00024A7D">
      <w:pPr>
        <w:spacing w:after="160" w:line="360" w:lineRule="auto"/>
        <w:jc w:val="both"/>
      </w:pPr>
      <w:r w:rsidRPr="007D2576">
        <w:t>The qualification criteria for the persons ineligible to participate in the price quotation, as well as for bidders, and the documents to be submitted for the evaluation of those criteria shall be established by the invitation for this procedure.</w:t>
      </w:r>
    </w:p>
    <w:p w:rsidR="00024A7D" w:rsidRPr="008A6AF5" w:rsidRDefault="00024A7D" w:rsidP="00024A7D">
      <w:pPr>
        <w:spacing w:after="160" w:line="360" w:lineRule="auto"/>
        <w:jc w:val="both"/>
        <w:rPr>
          <w:i/>
        </w:rPr>
      </w:pPr>
      <w:r w:rsidRPr="008A6AF5">
        <w:rPr>
          <w:i/>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024A7D" w:rsidRPr="008A6AF5" w:rsidRDefault="00024A7D" w:rsidP="00024A7D">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 xml:space="preserve">Failure to </w:t>
      </w:r>
      <w:r w:rsidRPr="008A6AF5">
        <w:rPr>
          <w:rFonts w:ascii="Times New Roman" w:hAnsi="Times New Roman"/>
          <w:i w:val="0"/>
          <w:sz w:val="24"/>
          <w:szCs w:val="24"/>
        </w:rPr>
        <w:t xml:space="preserve">receive the invitation shall not limit the bidder's right to participate in this procedure. </w:t>
      </w:r>
    </w:p>
    <w:p w:rsidR="00024A7D" w:rsidRPr="007D2576" w:rsidRDefault="00024A7D" w:rsidP="00024A7D">
      <w:pPr>
        <w:pStyle w:val="BodyTextIndent"/>
        <w:ind w:firstLine="0"/>
        <w:rPr>
          <w:rFonts w:ascii="Times New Roman" w:hAnsi="Times New Roman"/>
          <w:i w:val="0"/>
          <w:sz w:val="24"/>
          <w:szCs w:val="24"/>
        </w:rPr>
      </w:pPr>
      <w:r w:rsidRPr="008A6AF5">
        <w:rPr>
          <w:rFonts w:ascii="Times New Roman" w:hAnsi="Times New Roman"/>
          <w:i w:val="0"/>
          <w:sz w:val="24"/>
          <w:szCs w:val="24"/>
        </w:rPr>
        <w:t xml:space="preserve">The bids for the price quotation must be submitted to the following address: 12 M.Heratsi str., Yerevan in hard copy, by </w:t>
      </w:r>
      <w:r w:rsidRPr="008A6AF5">
        <w:rPr>
          <w:rFonts w:ascii="Times New Roman" w:hAnsi="Times New Roman"/>
          <w:i w:val="0"/>
          <w:sz w:val="24"/>
          <w:szCs w:val="24"/>
          <w:lang w:val="en-US"/>
        </w:rPr>
        <w:t>11</w:t>
      </w:r>
      <w:r w:rsidRPr="008A6AF5">
        <w:rPr>
          <w:rFonts w:ascii="Times New Roman" w:hAnsi="Times New Roman"/>
          <w:i w:val="0"/>
          <w:sz w:val="24"/>
          <w:szCs w:val="24"/>
        </w:rPr>
        <w:t>:30 o'clock of the 8</w:t>
      </w:r>
      <w:r w:rsidRPr="008A6AF5">
        <w:rPr>
          <w:rFonts w:ascii="Times New Roman" w:hAnsi="Times New Roman"/>
          <w:i w:val="0"/>
          <w:sz w:val="24"/>
          <w:szCs w:val="24"/>
          <w:u w:val="single"/>
          <w:vertAlign w:val="superscript"/>
        </w:rPr>
        <w:t>th</w:t>
      </w:r>
      <w:r w:rsidRPr="008A6AF5">
        <w:rPr>
          <w:rFonts w:ascii="Times New Roman" w:hAnsi="Times New Roman"/>
          <w:i w:val="0"/>
          <w:sz w:val="24"/>
          <w:szCs w:val="24"/>
        </w:rPr>
        <w:t xml:space="preserve"> day from the date of publication of this notice. The bids may, in addition to Armenian, also be submitted in English or Russian.</w:t>
      </w:r>
      <w:r w:rsidRPr="007D2576">
        <w:rPr>
          <w:rFonts w:ascii="Times New Roman" w:hAnsi="Times New Roman"/>
          <w:i w:val="0"/>
          <w:sz w:val="24"/>
          <w:szCs w:val="24"/>
        </w:rPr>
        <w:t xml:space="preserve"> </w:t>
      </w:r>
    </w:p>
    <w:p w:rsidR="00024A7D" w:rsidRPr="008A6AF5" w:rsidRDefault="00024A7D" w:rsidP="00024A7D">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 xml:space="preserve">The bid opening will take place at the </w:t>
      </w:r>
      <w:r w:rsidRPr="008A6AF5">
        <w:rPr>
          <w:rFonts w:ascii="Times New Roman" w:hAnsi="Times New Roman"/>
          <w:i w:val="0"/>
          <w:sz w:val="24"/>
          <w:szCs w:val="24"/>
        </w:rPr>
        <w:t xml:space="preserve">following address: 12 M.Heratsi str., on the </w:t>
      </w:r>
      <w:r w:rsidR="008A6AF5" w:rsidRPr="008A6AF5">
        <w:rPr>
          <w:rFonts w:ascii="Times New Roman" w:hAnsi="Times New Roman"/>
          <w:i w:val="0"/>
          <w:sz w:val="24"/>
          <w:szCs w:val="24"/>
        </w:rPr>
        <w:t>30</w:t>
      </w:r>
      <w:r w:rsidR="008A6AF5" w:rsidRPr="008A6AF5">
        <w:rPr>
          <w:rFonts w:ascii="Times New Roman" w:hAnsi="Times New Roman"/>
          <w:i w:val="0"/>
          <w:sz w:val="24"/>
          <w:szCs w:val="24"/>
          <w:vertAlign w:val="superscript"/>
        </w:rPr>
        <w:t>th</w:t>
      </w:r>
      <w:r w:rsidRPr="008A6AF5">
        <w:rPr>
          <w:rFonts w:ascii="Times New Roman" w:hAnsi="Times New Roman"/>
          <w:i w:val="0"/>
          <w:sz w:val="24"/>
          <w:szCs w:val="24"/>
        </w:rPr>
        <w:t xml:space="preserve"> of </w:t>
      </w:r>
      <w:r w:rsidR="00FD3BCF" w:rsidRPr="008A6AF5">
        <w:rPr>
          <w:rFonts w:ascii="Times New Roman" w:hAnsi="Times New Roman"/>
          <w:i w:val="0"/>
          <w:sz w:val="24"/>
          <w:szCs w:val="24"/>
        </w:rPr>
        <w:t>August</w:t>
      </w:r>
      <w:r w:rsidRPr="008A6AF5">
        <w:rPr>
          <w:rFonts w:ascii="Times New Roman" w:hAnsi="Times New Roman"/>
          <w:i w:val="0"/>
          <w:sz w:val="24"/>
          <w:szCs w:val="24"/>
        </w:rPr>
        <w:t xml:space="preserve"> 2022, at </w:t>
      </w:r>
      <w:r w:rsidRPr="008A6AF5">
        <w:rPr>
          <w:rFonts w:ascii="Times New Roman" w:hAnsi="Times New Roman"/>
          <w:i w:val="0"/>
          <w:sz w:val="24"/>
          <w:szCs w:val="24"/>
          <w:lang w:val="en-US"/>
        </w:rPr>
        <w:t>11</w:t>
      </w:r>
      <w:r w:rsidRPr="008A6AF5">
        <w:rPr>
          <w:rFonts w:ascii="Times New Roman" w:hAnsi="Times New Roman"/>
          <w:i w:val="0"/>
          <w:sz w:val="24"/>
          <w:szCs w:val="24"/>
        </w:rPr>
        <w:t>:30 o'clock.</w:t>
      </w:r>
    </w:p>
    <w:p w:rsidR="00024A7D" w:rsidRPr="007D2576" w:rsidRDefault="00024A7D" w:rsidP="00024A7D">
      <w:pPr>
        <w:pStyle w:val="BodyTextIndent"/>
        <w:ind w:firstLine="0"/>
        <w:rPr>
          <w:rFonts w:ascii="Times New Roman" w:hAnsi="Times New Roman"/>
          <w:i w:val="0"/>
          <w:sz w:val="24"/>
          <w:szCs w:val="24"/>
        </w:rPr>
      </w:pPr>
      <w:r w:rsidRPr="008A6AF5">
        <w:rPr>
          <w:rFonts w:ascii="Times New Roman" w:hAnsi="Times New Roman"/>
          <w:i w:val="0"/>
          <w:sz w:val="24"/>
          <w:szCs w:val="24"/>
        </w:rPr>
        <w:t>For receiving additional information concerning this notice, you</w:t>
      </w:r>
      <w:r w:rsidRPr="007D2576">
        <w:rPr>
          <w:rFonts w:ascii="Times New Roman" w:hAnsi="Times New Roman"/>
          <w:i w:val="0"/>
          <w:sz w:val="24"/>
          <w:szCs w:val="24"/>
        </w:rPr>
        <w:t xml:space="preserve"> may apply to Siranoush Papikyan, Secretary of the Evaluation Commission.</w:t>
      </w:r>
    </w:p>
    <w:p w:rsidR="00024A7D" w:rsidRPr="007D2576" w:rsidRDefault="00024A7D" w:rsidP="00024A7D">
      <w:pPr>
        <w:pStyle w:val="BodyTextIndent"/>
        <w:spacing w:after="160"/>
        <w:ind w:firstLine="2694"/>
        <w:rPr>
          <w:rFonts w:ascii="Times New Roman" w:hAnsi="Times New Roman"/>
          <w:i w:val="0"/>
          <w:sz w:val="24"/>
          <w:szCs w:val="24"/>
        </w:rPr>
      </w:pPr>
    </w:p>
    <w:p w:rsidR="00024A7D" w:rsidRPr="007D2576" w:rsidRDefault="00024A7D" w:rsidP="00024A7D">
      <w:pPr>
        <w:pStyle w:val="BodyTextIndent"/>
        <w:spacing w:after="160"/>
        <w:ind w:firstLine="0"/>
        <w:rPr>
          <w:rFonts w:ascii="Times New Roman" w:hAnsi="Times New Roman"/>
          <w:i w:val="0"/>
          <w:sz w:val="24"/>
          <w:szCs w:val="24"/>
          <w:u w:val="single"/>
        </w:rPr>
      </w:pPr>
      <w:proofErr w:type="gramStart"/>
      <w:r w:rsidRPr="007D2576">
        <w:rPr>
          <w:rFonts w:ascii="Times New Roman" w:hAnsi="Times New Roman"/>
          <w:i w:val="0"/>
          <w:sz w:val="24"/>
          <w:szCs w:val="24"/>
        </w:rPr>
        <w:t xml:space="preserve">Telephone  </w:t>
      </w:r>
      <w:r w:rsidRPr="007D2576">
        <w:rPr>
          <w:rFonts w:ascii="Times New Roman" w:hAnsi="Times New Roman"/>
          <w:b/>
          <w:i w:val="0"/>
          <w:sz w:val="24"/>
          <w:szCs w:val="24"/>
          <w:u w:val="single"/>
          <w:lang w:val="hy-AM"/>
        </w:rPr>
        <w:t>012</w:t>
      </w:r>
      <w:proofErr w:type="gramEnd"/>
      <w:r w:rsidRPr="007D2576">
        <w:rPr>
          <w:rFonts w:ascii="Times New Roman" w:hAnsi="Times New Roman"/>
          <w:b/>
          <w:i w:val="0"/>
          <w:sz w:val="24"/>
          <w:szCs w:val="24"/>
          <w:u w:val="single"/>
          <w:lang w:val="hy-AM"/>
        </w:rPr>
        <w:t xml:space="preserve"> 80 80 83 (6014)</w:t>
      </w:r>
      <w:r w:rsidRPr="007D2576">
        <w:rPr>
          <w:b/>
        </w:rPr>
        <w:t xml:space="preserve"> </w:t>
      </w:r>
      <w:r w:rsidRPr="007D2576">
        <w:rPr>
          <w:rFonts w:ascii="Times New Roman" w:hAnsi="Times New Roman"/>
          <w:i w:val="0"/>
          <w:sz w:val="24"/>
          <w:szCs w:val="24"/>
        </w:rPr>
        <w:t xml:space="preserve">E-mail: </w:t>
      </w:r>
      <w:r w:rsidRPr="007D2576">
        <w:rPr>
          <w:rFonts w:ascii="Times New Roman" w:hAnsi="Times New Roman"/>
          <w:b/>
          <w:i w:val="0"/>
          <w:sz w:val="24"/>
          <w:szCs w:val="24"/>
          <w:u w:val="single"/>
          <w:lang w:val="hy-AM"/>
        </w:rPr>
        <w:t>procurement@ncdc.am</w:t>
      </w:r>
      <w:r w:rsidRPr="007D2576">
        <w:rPr>
          <w:rFonts w:ascii="Times New Roman" w:hAnsi="Times New Roman"/>
          <w:i w:val="0"/>
          <w:sz w:val="24"/>
          <w:szCs w:val="24"/>
          <w:u w:val="single"/>
        </w:rPr>
        <w:t xml:space="preserve"> </w:t>
      </w:r>
    </w:p>
    <w:p w:rsidR="00024A7D" w:rsidRPr="00820D9C" w:rsidRDefault="00024A7D" w:rsidP="00024A7D">
      <w:pPr>
        <w:pStyle w:val="BodyTextIndent"/>
        <w:spacing w:line="240" w:lineRule="auto"/>
        <w:ind w:firstLine="0"/>
        <w:rPr>
          <w:rFonts w:ascii="Times New Roman" w:hAnsi="Times New Roman"/>
          <w:i w:val="0"/>
          <w:sz w:val="24"/>
          <w:szCs w:val="24"/>
        </w:rPr>
      </w:pPr>
      <w:r w:rsidRPr="007D2576">
        <w:rPr>
          <w:rFonts w:ascii="Times New Roman" w:hAnsi="Times New Roman"/>
          <w:i w:val="0"/>
          <w:sz w:val="24"/>
          <w:szCs w:val="24"/>
        </w:rPr>
        <w:t>Contracting authority      “National center for desease control and prevention” SNCO MOH</w:t>
      </w:r>
    </w:p>
    <w:p w:rsidR="00024A7D" w:rsidRDefault="00024A7D">
      <w:pPr>
        <w:rPr>
          <w:rFonts w:ascii="GHEA Grapalat" w:hAnsi="GHEA Grapalat" w:cs="Sylfaen"/>
          <w:i/>
          <w:sz w:val="20"/>
          <w:szCs w:val="20"/>
        </w:rPr>
      </w:pPr>
      <w:r>
        <w:rPr>
          <w:rFonts w:ascii="GHEA Grapalat" w:hAnsi="GHEA Grapalat" w:cs="Sylfaen"/>
          <w:i/>
          <w:sz w:val="20"/>
          <w:szCs w:val="20"/>
        </w:rPr>
        <w:br w:type="page"/>
      </w:r>
    </w:p>
    <w:p w:rsidR="006A63BB" w:rsidRPr="002E1B5B" w:rsidRDefault="006A63BB" w:rsidP="006A63BB">
      <w:pPr>
        <w:pStyle w:val="BodyText"/>
        <w:spacing w:after="0"/>
        <w:ind w:firstLine="567"/>
        <w:jc w:val="right"/>
        <w:rPr>
          <w:rFonts w:ascii="GHEA Grapalat" w:hAnsi="GHEA Grapalat" w:cs="Sylfaen"/>
          <w:i/>
          <w:sz w:val="20"/>
          <w:szCs w:val="20"/>
          <w:lang w:val="af-ZA"/>
        </w:rPr>
      </w:pPr>
      <w:r w:rsidRPr="002E1B5B">
        <w:rPr>
          <w:rFonts w:ascii="GHEA Grapalat" w:hAnsi="GHEA Grapalat" w:cs="Sylfaen"/>
          <w:i/>
          <w:sz w:val="20"/>
          <w:szCs w:val="20"/>
          <w:lang w:val="hy-AM"/>
        </w:rPr>
        <w:lastRenderedPageBreak/>
        <w:t>Հաստատված</w:t>
      </w:r>
      <w:r w:rsidRPr="002E1B5B">
        <w:rPr>
          <w:rFonts w:ascii="GHEA Grapalat" w:hAnsi="GHEA Grapalat" w:cs="Times Armenian"/>
          <w:i/>
          <w:sz w:val="20"/>
          <w:szCs w:val="20"/>
          <w:lang w:val="af-ZA"/>
        </w:rPr>
        <w:t xml:space="preserve"> </w:t>
      </w:r>
      <w:r w:rsidRPr="002E1B5B">
        <w:rPr>
          <w:rFonts w:ascii="GHEA Grapalat" w:hAnsi="GHEA Grapalat" w:cs="Sylfaen"/>
          <w:i/>
          <w:sz w:val="20"/>
          <w:szCs w:val="20"/>
          <w:lang w:val="hy-AM"/>
        </w:rPr>
        <w:t>է</w:t>
      </w:r>
    </w:p>
    <w:p w:rsidR="006A63BB" w:rsidRPr="002E1B5B" w:rsidRDefault="006A63BB" w:rsidP="006A63BB">
      <w:pPr>
        <w:pStyle w:val="BodyText"/>
        <w:spacing w:after="0"/>
        <w:ind w:right="-6" w:firstLine="567"/>
        <w:contextualSpacing/>
        <w:jc w:val="right"/>
        <w:rPr>
          <w:rFonts w:ascii="GHEA Grapalat" w:hAnsi="GHEA Grapalat" w:cs="Sylfaen"/>
          <w:sz w:val="20"/>
          <w:szCs w:val="20"/>
          <w:lang w:val="af-ZA"/>
        </w:rPr>
      </w:pPr>
      <w:r w:rsidRPr="002E1B5B">
        <w:rPr>
          <w:rFonts w:ascii="GHEA Grapalat" w:hAnsi="GHEA Grapalat"/>
          <w:b/>
          <w:sz w:val="20"/>
          <w:szCs w:val="20"/>
          <w:lang w:val="hy-AM"/>
        </w:rPr>
        <w:t>«</w:t>
      </w:r>
      <w:r w:rsidR="00B633A6" w:rsidRPr="002E1B5B">
        <w:rPr>
          <w:rFonts w:ascii="GHEA Grapalat" w:hAnsi="GHEA Grapalat"/>
          <w:b/>
          <w:sz w:val="20"/>
          <w:szCs w:val="20"/>
          <w:lang w:val="af-ZA"/>
        </w:rPr>
        <w:t>ԳՀԱՊՁԲ-ՀՎԿԱԿ-2022-71</w:t>
      </w:r>
      <w:r w:rsidRPr="002E1B5B">
        <w:rPr>
          <w:rFonts w:ascii="GHEA Grapalat" w:hAnsi="GHEA Grapalat"/>
          <w:b/>
          <w:sz w:val="20"/>
          <w:szCs w:val="20"/>
          <w:lang w:val="hy-AM"/>
        </w:rPr>
        <w:t>»</w:t>
      </w:r>
      <w:r w:rsidRPr="002E1B5B">
        <w:rPr>
          <w:rFonts w:ascii="GHEA Grapalat" w:hAnsi="GHEA Grapalat"/>
          <w:b/>
          <w:sz w:val="20"/>
          <w:szCs w:val="20"/>
          <w:lang w:val="af-ZA"/>
        </w:rPr>
        <w:t xml:space="preserve"> </w:t>
      </w:r>
      <w:r w:rsidRPr="002E1B5B">
        <w:rPr>
          <w:rFonts w:ascii="GHEA Grapalat" w:hAnsi="GHEA Grapalat" w:cs="Sylfaen"/>
          <w:sz w:val="20"/>
          <w:szCs w:val="20"/>
          <w:lang w:val="hy-AM"/>
        </w:rPr>
        <w:t>ծածկագրով</w:t>
      </w:r>
      <w:r w:rsidRPr="002E1B5B">
        <w:rPr>
          <w:rFonts w:ascii="GHEA Grapalat" w:hAnsi="GHEA Grapalat" w:cs="Sylfaen"/>
          <w:sz w:val="20"/>
          <w:szCs w:val="20"/>
          <w:lang w:val="af-ZA"/>
        </w:rPr>
        <w:t xml:space="preserve"> </w:t>
      </w:r>
    </w:p>
    <w:p w:rsidR="006A63BB" w:rsidRPr="002E1B5B" w:rsidRDefault="006A63BB" w:rsidP="006A63BB">
      <w:pPr>
        <w:pStyle w:val="BodyText"/>
        <w:spacing w:after="0"/>
        <w:ind w:right="-6" w:firstLine="567"/>
        <w:contextualSpacing/>
        <w:jc w:val="right"/>
        <w:rPr>
          <w:rFonts w:ascii="GHEA Grapalat" w:hAnsi="GHEA Grapalat" w:cs="Sylfaen"/>
          <w:color w:val="000000"/>
          <w:sz w:val="20"/>
          <w:szCs w:val="20"/>
          <w:lang w:val="af-ZA"/>
        </w:rPr>
      </w:pPr>
      <w:r w:rsidRPr="002E1B5B">
        <w:rPr>
          <w:rFonts w:ascii="GHEA Grapalat" w:hAnsi="GHEA Grapalat" w:cs="Sylfaen"/>
          <w:color w:val="000000"/>
          <w:sz w:val="20"/>
          <w:szCs w:val="20"/>
          <w:lang w:val="hy-AM"/>
        </w:rPr>
        <w:t>գնանշման</w:t>
      </w:r>
      <w:r w:rsidRPr="002E1B5B">
        <w:rPr>
          <w:rFonts w:ascii="GHEA Grapalat" w:hAnsi="GHEA Grapalat" w:cs="Sylfaen"/>
          <w:color w:val="000000"/>
          <w:sz w:val="20"/>
          <w:szCs w:val="20"/>
          <w:lang w:val="af-ZA"/>
        </w:rPr>
        <w:t xml:space="preserve"> </w:t>
      </w:r>
      <w:r w:rsidRPr="002E1B5B">
        <w:rPr>
          <w:rFonts w:ascii="GHEA Grapalat" w:hAnsi="GHEA Grapalat" w:cs="Sylfaen"/>
          <w:color w:val="000000"/>
          <w:sz w:val="20"/>
          <w:szCs w:val="20"/>
          <w:lang w:val="hy-AM"/>
        </w:rPr>
        <w:t>հարցման</w:t>
      </w:r>
      <w:r w:rsidRPr="002E1B5B">
        <w:rPr>
          <w:rFonts w:ascii="GHEA Grapalat" w:hAnsi="GHEA Grapalat" w:cs="Sylfaen"/>
          <w:color w:val="000000"/>
          <w:sz w:val="20"/>
          <w:szCs w:val="20"/>
          <w:lang w:val="af-ZA"/>
        </w:rPr>
        <w:t xml:space="preserve"> </w:t>
      </w:r>
      <w:r w:rsidRPr="002E1B5B">
        <w:rPr>
          <w:rFonts w:ascii="GHEA Grapalat" w:hAnsi="GHEA Grapalat" w:cs="Sylfaen"/>
          <w:color w:val="000000"/>
          <w:sz w:val="20"/>
          <w:szCs w:val="20"/>
          <w:lang w:val="hy-AM"/>
        </w:rPr>
        <w:t>գնահատող</w:t>
      </w:r>
      <w:r w:rsidRPr="002E1B5B">
        <w:rPr>
          <w:rFonts w:ascii="GHEA Grapalat" w:hAnsi="GHEA Grapalat" w:cs="Sylfaen"/>
          <w:color w:val="000000"/>
          <w:sz w:val="20"/>
          <w:szCs w:val="20"/>
          <w:lang w:val="af-ZA"/>
        </w:rPr>
        <w:t xml:space="preserve"> </w:t>
      </w:r>
      <w:r w:rsidRPr="002E1B5B">
        <w:rPr>
          <w:rFonts w:ascii="GHEA Grapalat" w:hAnsi="GHEA Grapalat" w:cs="Sylfaen"/>
          <w:color w:val="000000"/>
          <w:sz w:val="20"/>
          <w:szCs w:val="20"/>
          <w:lang w:val="hy-AM"/>
        </w:rPr>
        <w:t>հանձնաժողովի</w:t>
      </w:r>
    </w:p>
    <w:p w:rsidR="006A63BB" w:rsidRPr="00907C59" w:rsidRDefault="006A63BB" w:rsidP="006A63BB">
      <w:pPr>
        <w:pStyle w:val="BodyText"/>
        <w:spacing w:after="0"/>
        <w:ind w:right="-6" w:firstLine="567"/>
        <w:contextualSpacing/>
        <w:jc w:val="right"/>
        <w:rPr>
          <w:rFonts w:ascii="GHEA Grapalat" w:hAnsi="GHEA Grapalat"/>
          <w:color w:val="000000"/>
          <w:sz w:val="22"/>
          <w:lang w:val="af-ZA"/>
        </w:rPr>
      </w:pPr>
      <w:r w:rsidRPr="002E1B5B">
        <w:rPr>
          <w:rFonts w:ascii="GHEA Grapalat" w:hAnsi="GHEA Grapalat" w:cs="Sylfaen"/>
          <w:color w:val="000000"/>
          <w:sz w:val="22"/>
          <w:lang w:val="af-ZA"/>
        </w:rPr>
        <w:t xml:space="preserve"> </w:t>
      </w:r>
      <w:r w:rsidRPr="002E1B5B">
        <w:rPr>
          <w:rFonts w:ascii="GHEA Grapalat" w:hAnsi="GHEA Grapalat" w:cs="Sylfaen"/>
          <w:color w:val="000000"/>
          <w:sz w:val="20"/>
          <w:szCs w:val="20"/>
          <w:lang w:val="af-ZA"/>
        </w:rPr>
        <w:t>202</w:t>
      </w:r>
      <w:r w:rsidRPr="002E1B5B">
        <w:rPr>
          <w:rFonts w:ascii="GHEA Grapalat" w:hAnsi="GHEA Grapalat" w:cs="Sylfaen"/>
          <w:color w:val="000000"/>
          <w:sz w:val="20"/>
          <w:szCs w:val="20"/>
          <w:lang w:val="hy-AM"/>
        </w:rPr>
        <w:t>2</w:t>
      </w:r>
      <w:r w:rsidRPr="002E1B5B">
        <w:rPr>
          <w:rFonts w:ascii="GHEA Grapalat" w:hAnsi="GHEA Grapalat" w:cs="Sylfaen"/>
          <w:color w:val="000000"/>
          <w:sz w:val="20"/>
          <w:szCs w:val="20"/>
        </w:rPr>
        <w:t>թ</w:t>
      </w:r>
      <w:r w:rsidRPr="002E1B5B">
        <w:rPr>
          <w:rFonts w:ascii="GHEA Grapalat" w:hAnsi="GHEA Grapalat" w:cs="Times Armenian"/>
          <w:color w:val="000000"/>
          <w:sz w:val="20"/>
          <w:szCs w:val="20"/>
          <w:lang w:val="af-ZA"/>
        </w:rPr>
        <w:t>.</w:t>
      </w:r>
      <w:r w:rsidRPr="002E1B5B">
        <w:rPr>
          <w:rFonts w:ascii="GHEA Grapalat" w:hAnsi="GHEA Grapalat" w:cs="Times Armenian"/>
          <w:color w:val="000000"/>
          <w:sz w:val="20"/>
          <w:szCs w:val="20"/>
          <w:lang w:val="hy-AM"/>
        </w:rPr>
        <w:t xml:space="preserve"> </w:t>
      </w:r>
      <w:proofErr w:type="gramStart"/>
      <w:r w:rsidR="0074796E" w:rsidRPr="002E1B5B">
        <w:rPr>
          <w:rFonts w:ascii="GHEA Grapalat" w:hAnsi="GHEA Grapalat" w:cs="Times Armenian"/>
          <w:color w:val="000000"/>
          <w:sz w:val="20"/>
          <w:szCs w:val="20"/>
        </w:rPr>
        <w:t>օգոստոսի</w:t>
      </w:r>
      <w:proofErr w:type="gramEnd"/>
      <w:r w:rsidRPr="002E1B5B">
        <w:rPr>
          <w:rFonts w:ascii="GHEA Grapalat" w:hAnsi="GHEA Grapalat" w:cs="Times Armenian"/>
          <w:color w:val="000000"/>
          <w:sz w:val="20"/>
          <w:szCs w:val="20"/>
          <w:lang w:val="hy-AM"/>
        </w:rPr>
        <w:t xml:space="preserve"> </w:t>
      </w:r>
      <w:r w:rsidR="002E1B5B" w:rsidRPr="002E1B5B">
        <w:rPr>
          <w:rFonts w:ascii="GHEA Grapalat" w:hAnsi="GHEA Grapalat" w:cs="Times Armenian"/>
          <w:color w:val="000000"/>
          <w:sz w:val="20"/>
          <w:szCs w:val="20"/>
          <w:lang w:val="af-ZA"/>
        </w:rPr>
        <w:t>23</w:t>
      </w:r>
      <w:r w:rsidRPr="002E1B5B">
        <w:rPr>
          <w:rFonts w:ascii="GHEA Grapalat" w:hAnsi="GHEA Grapalat" w:cs="Times Armenian"/>
          <w:color w:val="000000"/>
          <w:sz w:val="20"/>
          <w:szCs w:val="20"/>
          <w:lang w:val="hy-AM"/>
        </w:rPr>
        <w:t>-ի</w:t>
      </w:r>
      <w:r w:rsidRPr="002E1B5B">
        <w:rPr>
          <w:rFonts w:ascii="GHEA Grapalat" w:hAnsi="GHEA Grapalat" w:cs="Times Armenian"/>
          <w:color w:val="000000"/>
          <w:sz w:val="20"/>
          <w:szCs w:val="20"/>
          <w:vertAlign w:val="subscript"/>
          <w:lang w:val="af-ZA"/>
        </w:rPr>
        <w:t xml:space="preserve"> </w:t>
      </w:r>
      <w:r w:rsidRPr="002E1B5B">
        <w:rPr>
          <w:rFonts w:ascii="GHEA Grapalat" w:hAnsi="GHEA Grapalat" w:cs="Times Armenian"/>
          <w:color w:val="000000"/>
          <w:sz w:val="20"/>
          <w:szCs w:val="20"/>
          <w:lang w:val="af-ZA"/>
        </w:rPr>
        <w:t xml:space="preserve">N 1 </w:t>
      </w:r>
      <w:r w:rsidRPr="002E1B5B">
        <w:rPr>
          <w:rFonts w:ascii="GHEA Grapalat" w:hAnsi="GHEA Grapalat" w:cs="Sylfaen"/>
          <w:color w:val="000000"/>
          <w:sz w:val="20"/>
          <w:szCs w:val="20"/>
        </w:rPr>
        <w:t>որոշմամբ</w:t>
      </w: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9B3841" w:rsidRPr="002C2BE0" w:rsidRDefault="009B3841" w:rsidP="009B3841">
      <w:pPr>
        <w:pStyle w:val="BodyText"/>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rsidR="00096865" w:rsidRPr="00A71D81" w:rsidRDefault="00096865" w:rsidP="00EF3662">
      <w:pPr>
        <w:pStyle w:val="BodyText"/>
        <w:tabs>
          <w:tab w:val="left" w:pos="5968"/>
        </w:tabs>
        <w:ind w:right="-7" w:firstLine="567"/>
        <w:rPr>
          <w:rFonts w:ascii="GHEA Grapalat" w:hAnsi="GHEA Grapalat"/>
          <w:lang w:val="af-ZA"/>
        </w:rPr>
      </w:pPr>
      <w:r w:rsidRPr="00A71D81">
        <w:rPr>
          <w:rFonts w:ascii="GHEA Grapalat" w:hAnsi="GHEA Grapalat"/>
          <w:lang w:val="af-ZA"/>
        </w:rPr>
        <w:tab/>
      </w: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rsidR="00096865" w:rsidRPr="00A71D81" w:rsidRDefault="00096865" w:rsidP="00EF3662">
      <w:pPr>
        <w:pStyle w:val="BodyText"/>
        <w:ind w:right="-7" w:firstLine="567"/>
        <w:jc w:val="center"/>
        <w:rPr>
          <w:rFonts w:ascii="GHEA Grapalat" w:hAnsi="GHEA Grapalat" w:cs="Sylfaen"/>
          <w:lang w:val="af-ZA"/>
        </w:rPr>
      </w:pPr>
    </w:p>
    <w:p w:rsidR="00096865" w:rsidRPr="00A71D81" w:rsidRDefault="00096865" w:rsidP="00EF3662">
      <w:pPr>
        <w:pStyle w:val="BodyText"/>
        <w:ind w:right="-7" w:firstLine="567"/>
        <w:jc w:val="center"/>
        <w:rPr>
          <w:rFonts w:ascii="GHEA Grapalat" w:hAnsi="GHEA Grapalat" w:cs="Sylfaen"/>
          <w:lang w:val="af-ZA"/>
        </w:rPr>
      </w:pPr>
    </w:p>
    <w:p w:rsidR="001E097A" w:rsidRPr="00916E26" w:rsidRDefault="001E097A" w:rsidP="001E097A">
      <w:pPr>
        <w:pStyle w:val="BodyText"/>
        <w:ind w:right="-7"/>
        <w:jc w:val="center"/>
        <w:rPr>
          <w:rFonts w:ascii="GHEA Grapalat" w:hAnsi="GHEA Grapalat"/>
          <w:b/>
          <w:szCs w:val="22"/>
          <w:lang w:val="af-ZA"/>
        </w:rPr>
      </w:pPr>
      <w:r w:rsidRPr="00916E26">
        <w:rPr>
          <w:rFonts w:ascii="GHEA Grapalat" w:hAnsi="GHEA Grapalat" w:cs="Sylfaen"/>
          <w:b/>
          <w:lang w:val="af-ZA"/>
        </w:rPr>
        <w:t xml:space="preserve">ԱՆ «ՀԻՎԱՆԴՈՒԹՅՈՒՆՆԵՐԻ ՎԵՐԱՀՍԿՄԱՆ ԵՎ ԿԱՆԽԱՐԳԵԼՄԱՆ ԱԶԳԱՅԻՆ ԿԵՆՏՐՈՆ» ՊՈԱԿ-Ի </w:t>
      </w:r>
      <w:r w:rsidRPr="00916E26">
        <w:rPr>
          <w:rFonts w:ascii="GHEA Grapalat" w:hAnsi="GHEA Grapalat" w:cs="Sylfaen"/>
          <w:b/>
        </w:rPr>
        <w:t>ԿԱՐԻՔՆԵՐԻ</w:t>
      </w:r>
      <w:r w:rsidRPr="00916E26">
        <w:rPr>
          <w:rFonts w:ascii="GHEA Grapalat" w:hAnsi="GHEA Grapalat" w:cs="Times Armenian"/>
          <w:b/>
          <w:lang w:val="af-ZA"/>
        </w:rPr>
        <w:t xml:space="preserve"> </w:t>
      </w:r>
      <w:r w:rsidRPr="00916E26">
        <w:rPr>
          <w:rFonts w:ascii="GHEA Grapalat" w:hAnsi="GHEA Grapalat" w:cs="Sylfaen"/>
          <w:b/>
        </w:rPr>
        <w:t>ՀԱՄԱՐ</w:t>
      </w:r>
      <w:r w:rsidRPr="00916E26">
        <w:rPr>
          <w:rFonts w:ascii="GHEA Grapalat" w:hAnsi="GHEA Grapalat" w:cs="Times Armenian"/>
          <w:b/>
          <w:lang w:val="af-ZA"/>
        </w:rPr>
        <w:t xml:space="preserve">` </w:t>
      </w:r>
      <w:r w:rsidR="00663B00">
        <w:rPr>
          <w:rFonts w:ascii="GHEA Grapalat" w:hAnsi="GHEA Grapalat"/>
          <w:b/>
        </w:rPr>
        <w:t>ՔԻՄԻԱԿԱՆ</w:t>
      </w:r>
      <w:r w:rsidR="00663B00" w:rsidRPr="00663B00">
        <w:rPr>
          <w:rFonts w:ascii="GHEA Grapalat" w:hAnsi="GHEA Grapalat"/>
          <w:b/>
          <w:lang w:val="af-ZA"/>
        </w:rPr>
        <w:t xml:space="preserve"> </w:t>
      </w:r>
      <w:r w:rsidR="00663B00">
        <w:rPr>
          <w:rFonts w:ascii="GHEA Grapalat" w:hAnsi="GHEA Grapalat"/>
          <w:b/>
        </w:rPr>
        <w:t>ՆՅՈՒԹԵՐԻ</w:t>
      </w:r>
      <w:r w:rsidRPr="00EF067A">
        <w:rPr>
          <w:rFonts w:ascii="GHEA Grapalat" w:hAnsi="GHEA Grapalat"/>
          <w:b/>
          <w:lang w:val="af-ZA"/>
        </w:rPr>
        <w:t xml:space="preserve"> </w:t>
      </w:r>
      <w:r w:rsidR="009E3F0B">
        <w:rPr>
          <w:rFonts w:ascii="GHEA Grapalat" w:hAnsi="GHEA Grapalat"/>
          <w:b/>
          <w:lang w:val="af-ZA"/>
        </w:rPr>
        <w:t xml:space="preserve">ԵՎ ԼԱԲՈՐԱՏՈՐ ՊԱՐԱԳԱՆԵՐԻ </w:t>
      </w:r>
      <w:r w:rsidRPr="00916E26">
        <w:rPr>
          <w:rFonts w:ascii="GHEA Grapalat" w:hAnsi="GHEA Grapalat" w:cs="Sylfaen"/>
          <w:b/>
        </w:rPr>
        <w:t>ՁԵՌՔԲԵՐՄԱՆ</w:t>
      </w:r>
      <w:r w:rsidRPr="00916E26">
        <w:rPr>
          <w:rFonts w:ascii="GHEA Grapalat" w:hAnsi="GHEA Grapalat" w:cs="Times Armenian"/>
          <w:b/>
          <w:lang w:val="af-ZA"/>
        </w:rPr>
        <w:t xml:space="preserve"> </w:t>
      </w:r>
      <w:r w:rsidRPr="00916E26">
        <w:rPr>
          <w:rFonts w:ascii="GHEA Grapalat" w:hAnsi="GHEA Grapalat" w:cs="Sylfaen"/>
          <w:b/>
        </w:rPr>
        <w:t>ՆՊԱՏԱԿՈՎ</w:t>
      </w:r>
      <w:r w:rsidRPr="00916E26">
        <w:rPr>
          <w:rFonts w:ascii="GHEA Grapalat" w:hAnsi="GHEA Grapalat" w:cs="Sylfaen"/>
          <w:b/>
          <w:lang w:val="af-ZA"/>
        </w:rPr>
        <w:t xml:space="preserve"> </w:t>
      </w:r>
      <w:r w:rsidRPr="00916E26">
        <w:rPr>
          <w:rFonts w:ascii="GHEA Grapalat" w:hAnsi="GHEA Grapalat" w:cs="Sylfaen"/>
          <w:b/>
        </w:rPr>
        <w:t>ՀԱՅՏԱՐԱՐՎԱԾ</w:t>
      </w:r>
      <w:r w:rsidRPr="00916E26">
        <w:rPr>
          <w:rFonts w:ascii="GHEA Grapalat" w:hAnsi="GHEA Grapalat" w:cs="Times Armenian"/>
          <w:b/>
          <w:lang w:val="af-ZA"/>
        </w:rPr>
        <w:t xml:space="preserve"> </w:t>
      </w:r>
      <w:r w:rsidRPr="00916E26">
        <w:rPr>
          <w:rFonts w:ascii="GHEA Grapalat" w:hAnsi="GHEA Grapalat" w:cs="Sylfaen"/>
          <w:b/>
        </w:rPr>
        <w:t>ԳՆԱՆՇՄԱՆ</w:t>
      </w:r>
      <w:r w:rsidRPr="00916E26">
        <w:rPr>
          <w:rFonts w:ascii="GHEA Grapalat" w:hAnsi="GHEA Grapalat" w:cs="Sylfaen"/>
          <w:b/>
          <w:lang w:val="af-ZA"/>
        </w:rPr>
        <w:t xml:space="preserve"> </w:t>
      </w:r>
      <w:r w:rsidRPr="00916E26">
        <w:rPr>
          <w:rFonts w:ascii="GHEA Grapalat" w:hAnsi="GHEA Grapalat" w:cs="Sylfaen"/>
          <w:b/>
        </w:rPr>
        <w:t>ՀԱՐՑՄԱՆ</w:t>
      </w:r>
    </w:p>
    <w:p w:rsidR="00096865" w:rsidRPr="00A71D81" w:rsidRDefault="00096865" w:rsidP="00EF3662">
      <w:pPr>
        <w:pStyle w:val="BodyText"/>
        <w:ind w:right="-7"/>
        <w:jc w:val="center"/>
        <w:rPr>
          <w:rFonts w:ascii="GHEA Grapalat" w:hAnsi="GHEA Grapalat"/>
          <w:szCs w:val="22"/>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2B32D6" w:rsidRPr="00A71D81" w:rsidRDefault="002B32D6"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966582" w:rsidRPr="00734265" w:rsidRDefault="00966582" w:rsidP="00966582">
      <w:pPr>
        <w:pStyle w:val="BodyText"/>
        <w:ind w:right="-7" w:firstLine="567"/>
        <w:jc w:val="both"/>
        <w:rPr>
          <w:rFonts w:ascii="GHEA Grapalat" w:hAnsi="GHEA Grapalat"/>
          <w:b/>
          <w:color w:val="FF0000"/>
          <w:lang w:val="af-ZA"/>
        </w:rPr>
      </w:pPr>
      <w:r w:rsidRPr="00734265">
        <w:rPr>
          <w:rFonts w:ascii="GHEA Grapalat" w:hAnsi="GHEA Grapalat" w:cs="Sylfaen"/>
          <w:b/>
          <w:i/>
          <w:color w:val="FF0000"/>
          <w:sz w:val="22"/>
          <w:szCs w:val="22"/>
        </w:rPr>
        <w:t>Հարգելի</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մասնակից</w:t>
      </w:r>
      <w:r w:rsidRPr="00734265">
        <w:rPr>
          <w:rFonts w:ascii="GHEA Grapalat" w:hAnsi="GHEA Grapalat" w:cs="Sylfaen"/>
          <w:b/>
          <w:i/>
          <w:color w:val="FF0000"/>
          <w:sz w:val="22"/>
          <w:szCs w:val="22"/>
          <w:lang w:val="af-ZA"/>
        </w:rPr>
        <w:t xml:space="preserve"> </w:t>
      </w:r>
      <w:r w:rsidRPr="00734265">
        <w:rPr>
          <w:rFonts w:ascii="GHEA Grapalat" w:hAnsi="GHEA Grapalat" w:cs="Sylfaen"/>
          <w:b/>
          <w:i/>
          <w:color w:val="FF0000"/>
          <w:sz w:val="22"/>
          <w:szCs w:val="22"/>
        </w:rPr>
        <w:t>նախքան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հայտ</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կազմելը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և</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ներկայացնելը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խնդրում</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ենք</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մանրամասնորեն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ուսումնասիրել</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սույն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հրավերը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քանի</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որ</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հրավերին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չհամապատասխանող</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հայտերը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ենթակա</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են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մերժման</w:t>
      </w:r>
      <w:r w:rsidRPr="00734265">
        <w:rPr>
          <w:rFonts w:ascii="GHEA Grapalat" w:hAnsi="GHEA Grapalat" w:cs="Sylfaen"/>
          <w:b/>
          <w:i/>
          <w:color w:val="FF0000"/>
          <w:sz w:val="22"/>
          <w:szCs w:val="22"/>
          <w:lang w:val="af-ZA"/>
        </w:rPr>
        <w:t>:</w:t>
      </w:r>
    </w:p>
    <w:p w:rsidR="00967498" w:rsidRPr="00861BC3" w:rsidRDefault="00967498">
      <w:pPr>
        <w:rPr>
          <w:rFonts w:ascii="GHEA Grapalat" w:hAnsi="GHEA Grapalat" w:cs="Sylfaen"/>
          <w:b/>
          <w:sz w:val="20"/>
          <w:szCs w:val="20"/>
          <w:lang w:val="af-ZA"/>
        </w:rPr>
      </w:pPr>
      <w:r w:rsidRPr="00861BC3">
        <w:rPr>
          <w:rFonts w:ascii="GHEA Grapalat" w:hAnsi="GHEA Grapalat" w:cs="Sylfaen"/>
          <w:b/>
          <w:sz w:val="20"/>
          <w:szCs w:val="20"/>
          <w:lang w:val="af-ZA"/>
        </w:rPr>
        <w:br w:type="page"/>
      </w:r>
    </w:p>
    <w:p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lastRenderedPageBreak/>
        <w:t>ԲՈՎԱՆԴԱԿՈւԹՅՈւՆ</w:t>
      </w:r>
    </w:p>
    <w:p w:rsidR="00160AE4" w:rsidRPr="00A71D81" w:rsidRDefault="00160AE4" w:rsidP="00EF3662">
      <w:pPr>
        <w:ind w:firstLine="567"/>
        <w:jc w:val="center"/>
        <w:rPr>
          <w:rFonts w:ascii="GHEA Grapalat" w:hAnsi="GHEA Grapalat"/>
          <w:i/>
          <w:sz w:val="20"/>
          <w:lang w:val="af-ZA"/>
        </w:rPr>
      </w:pPr>
    </w:p>
    <w:p w:rsidR="00C902DC" w:rsidRPr="00692902" w:rsidRDefault="00C902DC" w:rsidP="00C902DC">
      <w:pPr>
        <w:pStyle w:val="BodyText"/>
        <w:ind w:right="-7"/>
        <w:jc w:val="center"/>
        <w:rPr>
          <w:rFonts w:ascii="GHEA Grapalat" w:hAnsi="GHEA Grapalat" w:cs="Sylfaen"/>
          <w:b/>
          <w:sz w:val="20"/>
          <w:szCs w:val="20"/>
          <w:lang w:val="af-ZA"/>
        </w:rPr>
      </w:pPr>
      <w:r w:rsidRPr="0016025A">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6025A">
        <w:rPr>
          <w:rFonts w:ascii="GHEA Grapalat" w:hAnsi="GHEA Grapalat" w:cs="Sylfaen"/>
          <w:b/>
          <w:sz w:val="20"/>
          <w:szCs w:val="20"/>
        </w:rPr>
        <w:t>ԿԱՐԻՔՆԵՐԻ</w:t>
      </w:r>
      <w:r w:rsidRPr="0016025A">
        <w:rPr>
          <w:rFonts w:ascii="GHEA Grapalat" w:hAnsi="GHEA Grapalat" w:cs="Times Armenian"/>
          <w:b/>
          <w:sz w:val="20"/>
          <w:szCs w:val="20"/>
          <w:lang w:val="af-ZA"/>
        </w:rPr>
        <w:t xml:space="preserve"> </w:t>
      </w:r>
      <w:r w:rsidRPr="00D84863">
        <w:rPr>
          <w:rFonts w:ascii="GHEA Grapalat" w:hAnsi="GHEA Grapalat" w:cs="Sylfaen"/>
          <w:b/>
          <w:sz w:val="20"/>
          <w:szCs w:val="20"/>
          <w:lang w:val="af-ZA"/>
        </w:rPr>
        <w:t xml:space="preserve">ՀԱՄԱՐ` </w:t>
      </w:r>
      <w:r w:rsidR="00663B00">
        <w:rPr>
          <w:rFonts w:ascii="GHEA Grapalat" w:hAnsi="GHEA Grapalat" w:cs="Sylfaen"/>
          <w:b/>
          <w:sz w:val="20"/>
          <w:szCs w:val="20"/>
          <w:lang w:val="af-ZA"/>
        </w:rPr>
        <w:t>ՔԻՄԻԱԿԱՆ ՆՅՈՒԹԵՐԻ</w:t>
      </w:r>
      <w:r w:rsidR="009E3F0B">
        <w:rPr>
          <w:rFonts w:ascii="GHEA Grapalat" w:hAnsi="GHEA Grapalat" w:cs="Sylfaen"/>
          <w:b/>
          <w:sz w:val="20"/>
          <w:szCs w:val="20"/>
          <w:lang w:val="af-ZA"/>
        </w:rPr>
        <w:t xml:space="preserve"> ԵՎ ԼԱԲՈՐԱՏՈՐ ՊԱՐԱԳԱՆԵՐԻ</w:t>
      </w:r>
      <w:r w:rsidRPr="00692902">
        <w:rPr>
          <w:rFonts w:ascii="GHEA Grapalat" w:hAnsi="GHEA Grapalat" w:cs="Sylfaen"/>
          <w:b/>
          <w:sz w:val="20"/>
          <w:szCs w:val="20"/>
          <w:lang w:val="af-ZA"/>
        </w:rPr>
        <w:t xml:space="preserve"> </w:t>
      </w:r>
      <w:r w:rsidRPr="00D84863">
        <w:rPr>
          <w:rFonts w:ascii="GHEA Grapalat" w:hAnsi="GHEA Grapalat" w:cs="Sylfaen"/>
          <w:b/>
          <w:sz w:val="20"/>
          <w:szCs w:val="20"/>
          <w:lang w:val="af-ZA"/>
        </w:rPr>
        <w:t>ՁԵՌՔԲԵՐՄԱՆ ՆՊԱՏԱԿՈՎ</w:t>
      </w:r>
      <w:r w:rsidRPr="0016025A">
        <w:rPr>
          <w:rFonts w:ascii="GHEA Grapalat" w:hAnsi="GHEA Grapalat" w:cs="Sylfaen"/>
          <w:b/>
          <w:sz w:val="20"/>
          <w:szCs w:val="20"/>
          <w:lang w:val="af-ZA"/>
        </w:rPr>
        <w:t xml:space="preserve"> </w:t>
      </w:r>
      <w:r w:rsidRPr="00692902">
        <w:rPr>
          <w:rFonts w:ascii="GHEA Grapalat" w:hAnsi="GHEA Grapalat" w:cs="Sylfaen"/>
          <w:b/>
          <w:sz w:val="20"/>
          <w:szCs w:val="20"/>
          <w:lang w:val="af-ZA"/>
        </w:rPr>
        <w:t>ՀԱՅՏԱՐԱՐՎԱԾ ԳՆԱՆՇՄԱՆ</w:t>
      </w:r>
      <w:r w:rsidRPr="0016025A">
        <w:rPr>
          <w:rFonts w:ascii="GHEA Grapalat" w:hAnsi="GHEA Grapalat" w:cs="Sylfaen"/>
          <w:b/>
          <w:sz w:val="20"/>
          <w:szCs w:val="20"/>
          <w:lang w:val="af-ZA"/>
        </w:rPr>
        <w:t xml:space="preserve"> </w:t>
      </w:r>
      <w:r w:rsidRPr="00692902">
        <w:rPr>
          <w:rFonts w:ascii="GHEA Grapalat" w:hAnsi="GHEA Grapalat" w:cs="Sylfaen"/>
          <w:b/>
          <w:sz w:val="20"/>
          <w:szCs w:val="20"/>
          <w:lang w:val="af-ZA"/>
        </w:rPr>
        <w:t>ՀԱՐՑՄԱՆ</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52E85">
        <w:rPr>
          <w:rFonts w:ascii="GHEA Grapalat" w:hAnsi="GHEA Grapalat" w:cs="Sylfaen"/>
          <w:b/>
          <w:sz w:val="20"/>
          <w:lang w:val="hy-AM"/>
        </w:rPr>
        <w:t>ԳՆԱՆՇՄԱՆ ՀԱՐՑՄԱՆ</w:t>
      </w:r>
      <w:r w:rsidR="00152E85" w:rsidRPr="00A71D81">
        <w:rPr>
          <w:rFonts w:ascii="GHEA Grapalat" w:hAnsi="GHEA Grapalat" w:cs="Times Armenian"/>
          <w:b/>
          <w:sz w:val="20"/>
          <w:lang w:val="af-ZA"/>
        </w:rPr>
        <w:t xml:space="preserve">  </w:t>
      </w:r>
      <w:r w:rsidR="00152E85" w:rsidRPr="00A71D81">
        <w:rPr>
          <w:rFonts w:ascii="GHEA Grapalat" w:hAnsi="GHEA Grapalat" w:cs="Sylfaen"/>
          <w:b/>
          <w:sz w:val="20"/>
        </w:rPr>
        <w:t>ՀԱՅՏԸ</w:t>
      </w:r>
      <w:r w:rsidR="00152E85" w:rsidRPr="00A71D81">
        <w:rPr>
          <w:rFonts w:ascii="GHEA Grapalat" w:hAnsi="GHEA Grapalat" w:cs="Times Armenian"/>
          <w:b/>
          <w:sz w:val="20"/>
          <w:lang w:val="af-ZA"/>
        </w:rPr>
        <w:t xml:space="preserve">  </w:t>
      </w:r>
      <w:r w:rsidR="00152E85" w:rsidRPr="00A71D81">
        <w:rPr>
          <w:rFonts w:ascii="GHEA Grapalat" w:hAnsi="GHEA Grapalat" w:cs="Sylfaen"/>
          <w:b/>
          <w:sz w:val="20"/>
        </w:rPr>
        <w:t>ՊԱՏՐԱՍՏԵԼՈՒ</w:t>
      </w:r>
      <w:r w:rsidR="00152E85" w:rsidRPr="00A71D81">
        <w:rPr>
          <w:rFonts w:ascii="GHEA Grapalat" w:hAnsi="GHEA Grapalat" w:cs="Times Armenian"/>
          <w:b/>
          <w:sz w:val="20"/>
          <w:lang w:val="af-ZA"/>
        </w:rPr>
        <w:t xml:space="preserve">  </w:t>
      </w:r>
      <w:r w:rsidR="00152E85" w:rsidRPr="00A71D81">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96865" w:rsidRPr="00A71D81" w:rsidRDefault="00096865" w:rsidP="00EF3662">
      <w:pPr>
        <w:ind w:firstLine="1134"/>
        <w:jc w:val="both"/>
        <w:rPr>
          <w:rFonts w:ascii="GHEA Grapalat" w:hAnsi="GHEA Grapalat" w:cs="Times Armenian"/>
          <w:sz w:val="20"/>
          <w:lang w:val="af-ZA"/>
        </w:rPr>
      </w:pPr>
    </w:p>
    <w:p w:rsidR="00263E0E" w:rsidRPr="00A71D81" w:rsidRDefault="00096865" w:rsidP="002F4423">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6E356D">
        <w:rPr>
          <w:rFonts w:ascii="GHEA Grapalat" w:hAnsi="GHEA Grapalat" w:cs="Sylfaen"/>
          <w:sz w:val="20"/>
        </w:rPr>
        <w:t>լրումն</w:t>
      </w:r>
      <w:r w:rsidRPr="006E356D">
        <w:rPr>
          <w:rFonts w:ascii="GHEA Grapalat" w:hAnsi="GHEA Grapalat"/>
          <w:sz w:val="20"/>
          <w:lang w:val="af-ZA"/>
        </w:rPr>
        <w:t xml:space="preserve"> </w:t>
      </w:r>
      <w:r w:rsidR="008A2291" w:rsidRPr="006E356D">
        <w:rPr>
          <w:rFonts w:ascii="GHEA Grapalat" w:hAnsi="GHEA Grapalat"/>
          <w:b/>
          <w:sz w:val="20"/>
          <w:szCs w:val="20"/>
          <w:lang w:val="hy-AM"/>
        </w:rPr>
        <w:t>«</w:t>
      </w:r>
      <w:r w:rsidR="00B633A6">
        <w:rPr>
          <w:rFonts w:ascii="GHEA Grapalat" w:hAnsi="GHEA Grapalat"/>
          <w:b/>
          <w:sz w:val="20"/>
          <w:szCs w:val="20"/>
          <w:lang w:val="af-ZA"/>
        </w:rPr>
        <w:t>ԳՀԱՊՁԲ-ՀՎԿԱԿ-2022-71</w:t>
      </w:r>
      <w:r w:rsidR="008A2291" w:rsidRPr="006E356D">
        <w:rPr>
          <w:rFonts w:ascii="GHEA Grapalat" w:hAnsi="GHEA Grapalat"/>
          <w:b/>
          <w:sz w:val="20"/>
          <w:szCs w:val="20"/>
          <w:lang w:val="hy-AM"/>
        </w:rPr>
        <w:t xml:space="preserve">» </w:t>
      </w:r>
      <w:r w:rsidRPr="006E356D">
        <w:rPr>
          <w:rFonts w:ascii="GHEA Grapalat" w:hAnsi="GHEA Grapalat" w:cs="Sylfaen"/>
          <w:sz w:val="20"/>
        </w:rPr>
        <w:t>ծածկա</w:t>
      </w:r>
      <w:r w:rsidRPr="006E356D">
        <w:rPr>
          <w:rFonts w:ascii="GHEA Grapalat" w:hAnsi="GHEA Grapalat" w:cs="Times Armenian"/>
          <w:sz w:val="20"/>
        </w:rPr>
        <w:t>գ</w:t>
      </w:r>
      <w:r w:rsidRPr="006E356D">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263E0E">
        <w:rPr>
          <w:rFonts w:ascii="GHEA Grapalat" w:hAnsi="GHEA Grapalat" w:cs="Sylfaen"/>
          <w:sz w:val="20"/>
          <w:lang w:val="hy-AM"/>
        </w:rPr>
        <w:t>գնանշման հարցման</w:t>
      </w:r>
      <w:r w:rsidR="00263E0E" w:rsidRPr="00A71D81">
        <w:rPr>
          <w:rFonts w:ascii="GHEA Grapalat" w:hAnsi="GHEA Grapalat" w:cs="Times Armenian"/>
          <w:sz w:val="20"/>
          <w:lang w:val="af-ZA"/>
        </w:rPr>
        <w:t xml:space="preserve"> (</w:t>
      </w:r>
      <w:r w:rsidR="00263E0E" w:rsidRPr="00A71D81">
        <w:rPr>
          <w:rFonts w:ascii="GHEA Grapalat" w:hAnsi="GHEA Grapalat" w:cs="Sylfaen"/>
          <w:sz w:val="20"/>
        </w:rPr>
        <w:t>այսուհետև</w:t>
      </w:r>
      <w:r w:rsidR="00263E0E" w:rsidRPr="00A71D81">
        <w:rPr>
          <w:rFonts w:ascii="GHEA Grapalat" w:hAnsi="GHEA Grapalat" w:cs="Times Armenian"/>
          <w:sz w:val="20"/>
          <w:lang w:val="af-ZA"/>
        </w:rPr>
        <w:t xml:space="preserve">` </w:t>
      </w:r>
      <w:r w:rsidR="00263E0E" w:rsidRPr="00A71D81">
        <w:rPr>
          <w:rFonts w:ascii="GHEA Grapalat" w:hAnsi="GHEA Grapalat" w:cs="Sylfaen"/>
          <w:sz w:val="20"/>
        </w:rPr>
        <w:t>ընթացակար</w:t>
      </w:r>
      <w:r w:rsidR="00263E0E" w:rsidRPr="00A71D81">
        <w:rPr>
          <w:rFonts w:ascii="GHEA Grapalat" w:hAnsi="GHEA Grapalat" w:cs="Times Armenian"/>
          <w:sz w:val="20"/>
        </w:rPr>
        <w:t>գ</w:t>
      </w:r>
      <w:r w:rsidR="00263E0E" w:rsidRPr="00A71D81">
        <w:rPr>
          <w:rFonts w:ascii="GHEA Grapalat" w:hAnsi="GHEA Grapalat" w:cs="Times Armenian"/>
          <w:sz w:val="20"/>
          <w:lang w:val="af-ZA"/>
        </w:rPr>
        <w:t xml:space="preserve">) </w:t>
      </w:r>
      <w:r w:rsidR="00263E0E" w:rsidRPr="00A71D81">
        <w:rPr>
          <w:rFonts w:ascii="GHEA Grapalat" w:hAnsi="GHEA Grapalat" w:cs="Sylfaen"/>
          <w:sz w:val="20"/>
        </w:rPr>
        <w:t>հայտարարության</w:t>
      </w:r>
      <w:r w:rsidR="00263E0E" w:rsidRPr="00A71D81">
        <w:rPr>
          <w:rFonts w:ascii="GHEA Grapalat" w:hAnsi="GHEA Grapalat" w:cs="Times Armenian"/>
          <w:sz w:val="20"/>
          <w:lang w:val="af-ZA"/>
        </w:rPr>
        <w:t>։</w:t>
      </w:r>
    </w:p>
    <w:p w:rsidR="00096865" w:rsidRPr="00A71D81" w:rsidRDefault="00096865" w:rsidP="002F4423">
      <w:pPr>
        <w:ind w:firstLine="567"/>
        <w:jc w:val="both"/>
        <w:rPr>
          <w:rFonts w:ascii="GHEA Grapalat" w:hAnsi="GHEA Grapalat"/>
          <w:sz w:val="20"/>
          <w:lang w:val="af-ZA"/>
        </w:rPr>
      </w:pPr>
      <w:proofErr w:type="gramStart"/>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proofErr w:type="gramEnd"/>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8F7829" w:rsidRPr="00D86B1F">
        <w:rPr>
          <w:rFonts w:ascii="GHEA Grapalat" w:hAnsi="GHEA Grapalat"/>
          <w:b/>
          <w:sz w:val="20"/>
          <w:szCs w:val="20"/>
          <w:lang w:val="af-ZA"/>
        </w:rPr>
        <w:t>«Հիվանդությունների վերահսկման և կանխարգելման ազգային կենտրոն» ՊՈԱԿ</w:t>
      </w:r>
      <w:r w:rsidR="008F7829">
        <w:rPr>
          <w:rFonts w:ascii="GHEA Grapalat" w:hAnsi="GHEA Grapalat"/>
          <w:sz w:val="20"/>
          <w:lang w:val="hy-AM"/>
        </w:rPr>
        <w:t>-</w:t>
      </w:r>
      <w:r w:rsidR="008F7829" w:rsidRPr="00AE2768">
        <w:rPr>
          <w:rFonts w:ascii="GHEA Grapalat" w:hAnsi="GHEA Grapalat"/>
          <w:sz w:val="20"/>
        </w:rPr>
        <w:t>ի</w:t>
      </w:r>
      <w:r w:rsidR="008F7829"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rsidR="00096865" w:rsidRPr="00A71D81" w:rsidRDefault="00096865" w:rsidP="002F4423">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rsidR="00096865" w:rsidRPr="00A71D81" w:rsidRDefault="00096865" w:rsidP="002F4423">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rsidR="00B66377" w:rsidRPr="00AE2768" w:rsidRDefault="00B66377" w:rsidP="00B66377">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էլեկտրոնային փոստի հասցեն է` </w:t>
      </w:r>
      <w:r w:rsidRPr="00D86B1F">
        <w:rPr>
          <w:rFonts w:ascii="GHEA Grapalat" w:hAnsi="GHEA Grapalat"/>
          <w:b/>
          <w:color w:val="000000"/>
        </w:rPr>
        <w:t>procurement@ncdc.am</w:t>
      </w:r>
    </w:p>
    <w:p w:rsidR="00096865" w:rsidRPr="00A71D81" w:rsidRDefault="00F5653D" w:rsidP="002F4423">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rsidR="00096865" w:rsidRPr="009C5290" w:rsidRDefault="00096865" w:rsidP="00EF3662">
      <w:pPr>
        <w:pStyle w:val="Heading3"/>
        <w:spacing w:line="240" w:lineRule="auto"/>
        <w:ind w:firstLine="567"/>
        <w:rPr>
          <w:rFonts w:ascii="GHEA Grapalat" w:hAnsi="GHEA Grapalat"/>
          <w:sz w:val="18"/>
          <w:szCs w:val="18"/>
          <w:lang w:val="af-ZA"/>
        </w:rPr>
      </w:pP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9C5290" w:rsidRDefault="002B32D6" w:rsidP="00EF3662">
      <w:pPr>
        <w:ind w:left="360"/>
        <w:jc w:val="center"/>
        <w:rPr>
          <w:rFonts w:ascii="GHEA Grapalat" w:hAnsi="GHEA Grapalat" w:cs="Sylfaen"/>
          <w:b/>
          <w:sz w:val="16"/>
          <w:szCs w:val="16"/>
        </w:rPr>
      </w:pPr>
    </w:p>
    <w:p w:rsidR="000A4DC8" w:rsidRPr="00DC4BEC" w:rsidRDefault="000A4DC8" w:rsidP="000A4DC8">
      <w:pPr>
        <w:pStyle w:val="Heading3"/>
        <w:spacing w:line="240" w:lineRule="auto"/>
        <w:ind w:firstLine="567"/>
        <w:jc w:val="both"/>
        <w:rPr>
          <w:rFonts w:ascii="GHEA Grapalat" w:hAnsi="GHEA Grapalat"/>
          <w:i w:val="0"/>
          <w:lang w:val="af-ZA"/>
        </w:rPr>
      </w:pPr>
      <w:r w:rsidRPr="00DC4BEC">
        <w:rPr>
          <w:rFonts w:ascii="GHEA Grapalat" w:hAnsi="GHEA Grapalat" w:cs="Sylfaen"/>
          <w:i w:val="0"/>
        </w:rPr>
        <w:t>1.1 Գնման</w:t>
      </w:r>
      <w:r w:rsidRPr="00DC4BEC">
        <w:rPr>
          <w:rFonts w:ascii="GHEA Grapalat" w:hAnsi="GHEA Grapalat" w:cs="Sylfaen"/>
          <w:i w:val="0"/>
          <w:lang w:val="af-ZA"/>
        </w:rPr>
        <w:t xml:space="preserve"> </w:t>
      </w:r>
      <w:r w:rsidRPr="00DC4BEC">
        <w:rPr>
          <w:rFonts w:ascii="GHEA Grapalat" w:hAnsi="GHEA Grapalat" w:cs="Sylfaen"/>
          <w:i w:val="0"/>
        </w:rPr>
        <w:t>առարկա</w:t>
      </w:r>
      <w:r w:rsidRPr="00DC4BEC">
        <w:rPr>
          <w:rFonts w:ascii="GHEA Grapalat" w:hAnsi="GHEA Grapalat" w:cs="Sylfaen"/>
          <w:i w:val="0"/>
          <w:lang w:val="af-ZA"/>
        </w:rPr>
        <w:t xml:space="preserve"> </w:t>
      </w:r>
      <w:r w:rsidRPr="00DC4BEC">
        <w:rPr>
          <w:rFonts w:ascii="GHEA Grapalat" w:hAnsi="GHEA Grapalat" w:cs="Sylfaen"/>
          <w:i w:val="0"/>
        </w:rPr>
        <w:t>է</w:t>
      </w:r>
      <w:r w:rsidRPr="00DC4BEC">
        <w:rPr>
          <w:rFonts w:ascii="GHEA Grapalat" w:hAnsi="GHEA Grapalat" w:cs="Sylfaen"/>
          <w:i w:val="0"/>
          <w:lang w:val="af-ZA"/>
        </w:rPr>
        <w:t xml:space="preserve"> </w:t>
      </w:r>
      <w:r w:rsidRPr="00DC4BEC">
        <w:rPr>
          <w:rFonts w:ascii="GHEA Grapalat" w:hAnsi="GHEA Grapalat" w:cs="Sylfaen"/>
          <w:i w:val="0"/>
        </w:rPr>
        <w:t>հանդիսանում</w:t>
      </w:r>
      <w:r w:rsidRPr="00DC4BEC">
        <w:rPr>
          <w:rFonts w:ascii="GHEA Grapalat" w:hAnsi="GHEA Grapalat" w:cs="Sylfaen"/>
          <w:i w:val="0"/>
          <w:lang w:val="af-ZA"/>
        </w:rPr>
        <w:t xml:space="preserve"> </w:t>
      </w:r>
      <w:r w:rsidRPr="00DC4BEC">
        <w:rPr>
          <w:rFonts w:ascii="GHEA Grapalat" w:hAnsi="GHEA Grapalat"/>
          <w:b/>
          <w:i w:val="0"/>
          <w:lang w:val="af-ZA"/>
        </w:rPr>
        <w:t>«Հիվանդությունների վերահսկման և կանխարգելման ազգային կենտրոն» ՊՈԱԿ</w:t>
      </w:r>
      <w:r w:rsidRPr="00DC4BEC">
        <w:rPr>
          <w:rFonts w:ascii="GHEA Grapalat" w:hAnsi="GHEA Grapalat"/>
          <w:i w:val="0"/>
          <w:lang w:val="hy-AM"/>
        </w:rPr>
        <w:t>-</w:t>
      </w:r>
      <w:r w:rsidRPr="00DC4BEC">
        <w:rPr>
          <w:rFonts w:ascii="GHEA Grapalat" w:hAnsi="GHEA Grapalat"/>
          <w:i w:val="0"/>
        </w:rPr>
        <w:t>ի</w:t>
      </w:r>
      <w:r w:rsidRPr="00DC4BEC">
        <w:rPr>
          <w:rFonts w:ascii="GHEA Grapalat" w:hAnsi="GHEA Grapalat" w:cs="Sylfaen"/>
          <w:i w:val="0"/>
        </w:rPr>
        <w:t xml:space="preserve"> կարիքների</w:t>
      </w:r>
      <w:r w:rsidRPr="00DC4BEC">
        <w:rPr>
          <w:rFonts w:ascii="GHEA Grapalat" w:hAnsi="GHEA Grapalat" w:cs="Times Armenian"/>
          <w:i w:val="0"/>
          <w:lang w:val="af-ZA"/>
        </w:rPr>
        <w:t xml:space="preserve"> </w:t>
      </w:r>
      <w:r w:rsidRPr="00DC4BEC">
        <w:rPr>
          <w:rFonts w:ascii="GHEA Grapalat" w:hAnsi="GHEA Grapalat" w:cs="Sylfaen"/>
          <w:i w:val="0"/>
        </w:rPr>
        <w:t>համար</w:t>
      </w:r>
      <w:r w:rsidRPr="00DC4BEC">
        <w:rPr>
          <w:rFonts w:ascii="GHEA Grapalat" w:hAnsi="GHEA Grapalat" w:cs="Times Armenian"/>
          <w:i w:val="0"/>
          <w:lang w:val="af-ZA"/>
        </w:rPr>
        <w:t xml:space="preserve">` </w:t>
      </w:r>
      <w:r w:rsidR="00AD6F19">
        <w:rPr>
          <w:rFonts w:ascii="GHEA Grapalat" w:hAnsi="GHEA Grapalat"/>
          <w:b/>
          <w:i w:val="0"/>
          <w:lang w:val="af-ZA"/>
        </w:rPr>
        <w:t>քիմիական նյութերի</w:t>
      </w:r>
      <w:r w:rsidR="009E3F0B">
        <w:rPr>
          <w:rFonts w:ascii="GHEA Grapalat" w:hAnsi="GHEA Grapalat"/>
          <w:b/>
          <w:i w:val="0"/>
          <w:lang w:val="af-ZA"/>
        </w:rPr>
        <w:t xml:space="preserve"> և լաբորատոր պարագաների</w:t>
      </w:r>
      <w:r w:rsidRPr="00DC4BEC">
        <w:rPr>
          <w:rFonts w:ascii="GHEA Grapalat" w:hAnsi="GHEA Grapalat"/>
          <w:b/>
          <w:i w:val="0"/>
          <w:lang w:val="af-ZA"/>
        </w:rPr>
        <w:t xml:space="preserve"> </w:t>
      </w:r>
      <w:r w:rsidRPr="00DC4BEC">
        <w:rPr>
          <w:rFonts w:ascii="GHEA Grapalat" w:hAnsi="GHEA Grapalat"/>
          <w:i w:val="0"/>
        </w:rPr>
        <w:t>ձեռքբերումը</w:t>
      </w:r>
      <w:r w:rsidRPr="00DC4BEC">
        <w:rPr>
          <w:rFonts w:ascii="GHEA Grapalat" w:hAnsi="GHEA Grapalat"/>
          <w:i w:val="0"/>
          <w:lang w:val="af-ZA"/>
        </w:rPr>
        <w:t xml:space="preserve"> (</w:t>
      </w:r>
      <w:r w:rsidRPr="00DC4BEC">
        <w:rPr>
          <w:rFonts w:ascii="GHEA Grapalat" w:hAnsi="GHEA Grapalat"/>
          <w:i w:val="0"/>
        </w:rPr>
        <w:t>այսուհետ</w:t>
      </w:r>
      <w:r w:rsidRPr="00DC4BEC">
        <w:rPr>
          <w:rFonts w:ascii="GHEA Grapalat" w:hAnsi="GHEA Grapalat"/>
          <w:i w:val="0"/>
          <w:lang w:val="af-ZA"/>
        </w:rPr>
        <w:t xml:space="preserve">` </w:t>
      </w:r>
      <w:r w:rsidRPr="00DC4BEC">
        <w:rPr>
          <w:rFonts w:ascii="GHEA Grapalat" w:hAnsi="GHEA Grapalat"/>
          <w:i w:val="0"/>
        </w:rPr>
        <w:t>նաև</w:t>
      </w:r>
      <w:r w:rsidRPr="00DC4BEC">
        <w:rPr>
          <w:rFonts w:ascii="GHEA Grapalat" w:hAnsi="GHEA Grapalat"/>
          <w:i w:val="0"/>
          <w:lang w:val="af-ZA"/>
        </w:rPr>
        <w:t xml:space="preserve"> </w:t>
      </w:r>
      <w:r w:rsidRPr="00DC4BEC">
        <w:rPr>
          <w:rFonts w:ascii="GHEA Grapalat" w:hAnsi="GHEA Grapalat"/>
          <w:i w:val="0"/>
        </w:rPr>
        <w:t>ապրանք</w:t>
      </w:r>
      <w:r w:rsidRPr="00DC4BEC">
        <w:rPr>
          <w:rFonts w:ascii="GHEA Grapalat" w:hAnsi="GHEA Grapalat"/>
          <w:i w:val="0"/>
          <w:lang w:val="af-ZA"/>
        </w:rPr>
        <w:t xml:space="preserve">), </w:t>
      </w:r>
      <w:r w:rsidRPr="00DC4BEC">
        <w:rPr>
          <w:rFonts w:ascii="GHEA Grapalat" w:hAnsi="GHEA Grapalat"/>
          <w:i w:val="0"/>
        </w:rPr>
        <w:t>որոնք</w:t>
      </w:r>
      <w:r w:rsidRPr="00DC4BEC">
        <w:rPr>
          <w:rFonts w:ascii="GHEA Grapalat" w:hAnsi="GHEA Grapalat"/>
          <w:i w:val="0"/>
          <w:lang w:val="af-ZA"/>
        </w:rPr>
        <w:t xml:space="preserve"> </w:t>
      </w:r>
      <w:r w:rsidRPr="00DC4BEC">
        <w:rPr>
          <w:rFonts w:ascii="GHEA Grapalat" w:hAnsi="GHEA Grapalat"/>
          <w:i w:val="0"/>
        </w:rPr>
        <w:t>խմբավորված</w:t>
      </w:r>
      <w:r w:rsidRPr="00DC4BEC">
        <w:rPr>
          <w:rFonts w:ascii="GHEA Grapalat" w:hAnsi="GHEA Grapalat"/>
          <w:i w:val="0"/>
          <w:lang w:val="af-ZA"/>
        </w:rPr>
        <w:t xml:space="preserve"> </w:t>
      </w:r>
      <w:r w:rsidRPr="00DC4BEC">
        <w:rPr>
          <w:rFonts w:ascii="GHEA Grapalat" w:hAnsi="GHEA Grapalat"/>
          <w:b/>
          <w:i w:val="0"/>
        </w:rPr>
        <w:t>են</w:t>
      </w:r>
      <w:r w:rsidRPr="00DC4BEC">
        <w:rPr>
          <w:rFonts w:ascii="GHEA Grapalat" w:hAnsi="GHEA Grapalat"/>
          <w:b/>
          <w:i w:val="0"/>
          <w:lang w:val="af-ZA"/>
        </w:rPr>
        <w:t xml:space="preserve"> </w:t>
      </w:r>
      <w:r w:rsidR="009E3F0B">
        <w:rPr>
          <w:rFonts w:ascii="GHEA Grapalat" w:hAnsi="GHEA Grapalat"/>
          <w:b/>
          <w:i w:val="0"/>
          <w:lang w:val="en-US"/>
        </w:rPr>
        <w:t>6</w:t>
      </w:r>
      <w:r w:rsidR="002E1B5B">
        <w:rPr>
          <w:rFonts w:ascii="GHEA Grapalat" w:hAnsi="GHEA Grapalat"/>
          <w:b/>
          <w:i w:val="0"/>
          <w:lang w:val="en-US"/>
        </w:rPr>
        <w:t>8</w:t>
      </w:r>
      <w:r w:rsidRPr="00DC4BEC">
        <w:rPr>
          <w:rFonts w:ascii="GHEA Grapalat" w:hAnsi="GHEA Grapalat"/>
          <w:b/>
          <w:i w:val="0"/>
          <w:lang w:val="hy-AM"/>
        </w:rPr>
        <w:t xml:space="preserve"> </w:t>
      </w:r>
      <w:r w:rsidRPr="00DC4BEC">
        <w:rPr>
          <w:rFonts w:ascii="GHEA Grapalat" w:hAnsi="GHEA Grapalat" w:cs="Sylfaen"/>
          <w:b/>
          <w:i w:val="0"/>
        </w:rPr>
        <w:t>չափաբաժին</w:t>
      </w:r>
      <w:r w:rsidRPr="00DC4BEC">
        <w:rPr>
          <w:rFonts w:ascii="GHEA Grapalat" w:hAnsi="GHEA Grapalat" w:cs="Sylfaen"/>
          <w:b/>
          <w:i w:val="0"/>
          <w:lang w:val="hy-AM"/>
        </w:rPr>
        <w:t>ն</w:t>
      </w:r>
      <w:r w:rsidRPr="00DC4BEC">
        <w:rPr>
          <w:rFonts w:ascii="GHEA Grapalat" w:hAnsi="GHEA Grapalat" w:cs="Sylfaen"/>
          <w:b/>
          <w:i w:val="0"/>
        </w:rPr>
        <w:t>երում</w:t>
      </w:r>
      <w:r w:rsidRPr="00DC4BEC">
        <w:rPr>
          <w:rFonts w:ascii="GHEA Grapalat" w:hAnsi="GHEA Grapalat" w:cs="Sylfaen"/>
          <w:b/>
          <w:i w:val="0"/>
          <w:lang w:val="hy-AM"/>
        </w:rPr>
        <w:t xml:space="preserve"> (կցվում է հավելված թիվ 1</w:t>
      </w:r>
      <w:proofErr w:type="gramStart"/>
      <w:r w:rsidRPr="00DC4BEC">
        <w:rPr>
          <w:rFonts w:ascii="GHEA Grapalat" w:hAnsi="GHEA Grapalat" w:cs="Sylfaen"/>
          <w:b/>
          <w:i w:val="0"/>
          <w:lang w:val="hy-AM"/>
        </w:rPr>
        <w:t>)</w:t>
      </w:r>
      <w:r w:rsidRPr="00DC4BEC">
        <w:rPr>
          <w:rFonts w:ascii="GHEA Grapalat" w:hAnsi="GHEA Grapalat" w:cs="Times Armenian"/>
          <w:b/>
          <w:i w:val="0"/>
          <w:lang w:val="af-ZA"/>
        </w:rPr>
        <w:t>`</w:t>
      </w:r>
      <w:proofErr w:type="gramEnd"/>
    </w:p>
    <w:p w:rsidR="000A4DC8" w:rsidRPr="00DC4BEC" w:rsidRDefault="000A4DC8" w:rsidP="00EF3662">
      <w:pPr>
        <w:pStyle w:val="Heading3"/>
        <w:spacing w:line="240" w:lineRule="auto"/>
        <w:ind w:firstLine="567"/>
        <w:jc w:val="both"/>
        <w:rPr>
          <w:rFonts w:ascii="GHEA Grapalat" w:hAnsi="GHEA Grapalat" w:cs="Sylfaen"/>
          <w:i w:val="0"/>
          <w:lang w:val="af-ZA"/>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1559"/>
        <w:gridCol w:w="8221"/>
      </w:tblGrid>
      <w:tr w:rsidR="006675F2" w:rsidRPr="008F04EA" w:rsidTr="00A90422">
        <w:trPr>
          <w:trHeight w:val="480"/>
        </w:trPr>
        <w:tc>
          <w:tcPr>
            <w:tcW w:w="1985" w:type="dxa"/>
            <w:gridSpan w:val="2"/>
            <w:vAlign w:val="center"/>
          </w:tcPr>
          <w:p w:rsidR="006675F2" w:rsidRPr="008F04EA" w:rsidRDefault="006675F2" w:rsidP="00D30C7A">
            <w:pPr>
              <w:pStyle w:val="BodyTextIndent2"/>
              <w:spacing w:line="240" w:lineRule="auto"/>
              <w:ind w:firstLine="0"/>
              <w:jc w:val="center"/>
              <w:rPr>
                <w:rFonts w:ascii="GHEA Grapalat" w:hAnsi="GHEA Grapalat"/>
                <w:b/>
                <w:bCs/>
                <w:iCs/>
              </w:rPr>
            </w:pPr>
            <w:r w:rsidRPr="008F04EA">
              <w:rPr>
                <w:rFonts w:ascii="GHEA Grapalat" w:hAnsi="GHEA Grapalat"/>
                <w:b/>
                <w:bCs/>
                <w:iCs/>
              </w:rPr>
              <w:t xml:space="preserve">Չափաբաժինների </w:t>
            </w:r>
          </w:p>
        </w:tc>
        <w:tc>
          <w:tcPr>
            <w:tcW w:w="8221" w:type="dxa"/>
            <w:vMerge w:val="restart"/>
            <w:vAlign w:val="center"/>
          </w:tcPr>
          <w:p w:rsidR="006675F2" w:rsidRPr="008F04EA" w:rsidRDefault="006675F2" w:rsidP="00EF3662">
            <w:pPr>
              <w:pStyle w:val="BodyTextIndent2"/>
              <w:spacing w:line="240" w:lineRule="auto"/>
              <w:ind w:firstLine="0"/>
              <w:jc w:val="center"/>
              <w:rPr>
                <w:rFonts w:ascii="GHEA Grapalat" w:hAnsi="GHEA Grapalat"/>
                <w:b/>
                <w:bCs/>
                <w:iCs/>
              </w:rPr>
            </w:pPr>
            <w:r w:rsidRPr="008F04EA">
              <w:rPr>
                <w:rFonts w:ascii="GHEA Grapalat" w:hAnsi="GHEA Grapalat"/>
                <w:b/>
                <w:bCs/>
                <w:iCs/>
              </w:rPr>
              <w:t>Չափաբաժնի անվանումը</w:t>
            </w:r>
          </w:p>
        </w:tc>
      </w:tr>
      <w:tr w:rsidR="006675F2" w:rsidRPr="008F04EA" w:rsidTr="00A90422">
        <w:trPr>
          <w:trHeight w:val="292"/>
        </w:trPr>
        <w:tc>
          <w:tcPr>
            <w:tcW w:w="426" w:type="dxa"/>
            <w:vAlign w:val="center"/>
          </w:tcPr>
          <w:p w:rsidR="006675F2" w:rsidRPr="008F04EA" w:rsidRDefault="003E664D" w:rsidP="003E664D">
            <w:pPr>
              <w:pStyle w:val="BodyTextIndent2"/>
              <w:tabs>
                <w:tab w:val="left" w:pos="459"/>
              </w:tabs>
              <w:spacing w:line="240" w:lineRule="auto"/>
              <w:ind w:right="1452" w:firstLine="34"/>
              <w:jc w:val="center"/>
              <w:rPr>
                <w:rFonts w:ascii="GHEA Grapalat" w:hAnsi="GHEA Grapalat"/>
                <w:b/>
                <w:bCs/>
                <w:iCs/>
              </w:rPr>
            </w:pPr>
            <w:r w:rsidRPr="008F04EA">
              <w:rPr>
                <w:rFonts w:ascii="GHEA Grapalat" w:hAnsi="GHEA Grapalat"/>
                <w:b/>
                <w:bCs/>
                <w:iCs/>
              </w:rPr>
              <w:t>№</w:t>
            </w:r>
          </w:p>
        </w:tc>
        <w:tc>
          <w:tcPr>
            <w:tcW w:w="1559" w:type="dxa"/>
            <w:vAlign w:val="center"/>
          </w:tcPr>
          <w:p w:rsidR="006675F2" w:rsidRPr="008F04EA" w:rsidRDefault="00D30C7A" w:rsidP="008B20BD">
            <w:pPr>
              <w:pStyle w:val="BodyTextIndent2"/>
              <w:spacing w:line="240" w:lineRule="auto"/>
              <w:ind w:firstLine="0"/>
              <w:jc w:val="center"/>
              <w:rPr>
                <w:rFonts w:ascii="GHEA Grapalat" w:hAnsi="GHEA Grapalat"/>
                <w:b/>
                <w:bCs/>
                <w:iCs/>
              </w:rPr>
            </w:pPr>
            <w:r w:rsidRPr="008F04EA">
              <w:rPr>
                <w:rFonts w:ascii="GHEA Grapalat" w:hAnsi="GHEA Grapalat"/>
                <w:b/>
                <w:bCs/>
                <w:iCs/>
                <w:lang w:val="hy-AM"/>
              </w:rPr>
              <w:t>գնման</w:t>
            </w:r>
            <w:r w:rsidRPr="008F04EA">
              <w:rPr>
                <w:rFonts w:ascii="GHEA Grapalat" w:hAnsi="GHEA Grapalat"/>
                <w:b/>
                <w:bCs/>
                <w:iCs/>
                <w:lang w:val="en-US"/>
              </w:rPr>
              <w:t xml:space="preserve"> </w:t>
            </w:r>
            <w:r w:rsidRPr="008F04EA">
              <w:rPr>
                <w:rFonts w:ascii="GHEA Grapalat" w:hAnsi="GHEA Grapalat"/>
                <w:b/>
                <w:bCs/>
                <w:iCs/>
                <w:lang w:val="hy-AM"/>
              </w:rPr>
              <w:t xml:space="preserve"> գինը</w:t>
            </w:r>
          </w:p>
        </w:tc>
        <w:tc>
          <w:tcPr>
            <w:tcW w:w="8221" w:type="dxa"/>
            <w:vMerge/>
            <w:vAlign w:val="center"/>
          </w:tcPr>
          <w:p w:rsidR="006675F2" w:rsidRPr="008F04EA" w:rsidRDefault="006675F2" w:rsidP="00EF3662">
            <w:pPr>
              <w:pStyle w:val="BodyTextIndent2"/>
              <w:spacing w:line="240" w:lineRule="auto"/>
              <w:ind w:firstLine="0"/>
              <w:jc w:val="center"/>
              <w:rPr>
                <w:rFonts w:ascii="GHEA Grapalat" w:hAnsi="GHEA Grapalat"/>
                <w:b/>
                <w:bCs/>
                <w:iCs/>
              </w:rPr>
            </w:pP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5012D" w:rsidRPr="008F04EA" w:rsidRDefault="007261D6" w:rsidP="0075012D">
            <w:pPr>
              <w:jc w:val="center"/>
              <w:rPr>
                <w:rFonts w:ascii="GHEA Grapalat" w:hAnsi="GHEA Grapalat" w:cs="Calibri"/>
                <w:sz w:val="20"/>
                <w:szCs w:val="20"/>
              </w:rPr>
            </w:pPr>
            <w:r w:rsidRPr="008F04EA">
              <w:rPr>
                <w:rFonts w:ascii="GHEA Grapalat" w:hAnsi="GHEA Grapalat" w:cs="Calibri"/>
                <w:sz w:val="20"/>
                <w:szCs w:val="20"/>
              </w:rPr>
              <w:t>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Բլաուրոկի միջավայր` բիֆիդոբակտերիաների աճեցման համար</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261D6" w:rsidP="0075012D">
            <w:pPr>
              <w:jc w:val="center"/>
              <w:rPr>
                <w:rFonts w:ascii="GHEA Grapalat" w:hAnsi="GHEA Grapalat" w:cs="Calibri"/>
                <w:sz w:val="20"/>
                <w:szCs w:val="20"/>
              </w:rPr>
            </w:pPr>
            <w:r w:rsidRPr="008F04EA">
              <w:rPr>
                <w:rFonts w:ascii="GHEA Grapalat" w:hAnsi="GHEA Grapalat" w:cs="Calibri"/>
                <w:sz w:val="20"/>
                <w:szCs w:val="20"/>
              </w:rPr>
              <w:t>27</w:t>
            </w:r>
            <w:r w:rsidR="0075012D">
              <w:rPr>
                <w:rFonts w:ascii="GHEA Grapalat" w:hAnsi="GHEA Grapalat" w:cs="Calibri"/>
                <w:sz w:val="20"/>
                <w:szCs w:val="20"/>
              </w:rPr>
              <w:t xml:space="preserve"> </w:t>
            </w:r>
            <w:r w:rsidRPr="008F04EA">
              <w:rPr>
                <w:rFonts w:ascii="GHEA Grapalat" w:hAnsi="GHEA Grapalat" w:cs="Calibri"/>
                <w:sz w:val="20"/>
                <w:szCs w:val="20"/>
              </w:rPr>
              <w:t>500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Միջավայր մանրէների շարժունակությունը որոշելու համար՝ Motility medium</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261D6" w:rsidP="0075012D">
            <w:pPr>
              <w:jc w:val="center"/>
              <w:rPr>
                <w:rFonts w:ascii="GHEA Grapalat" w:hAnsi="GHEA Grapalat" w:cs="Calibri"/>
                <w:sz w:val="20"/>
                <w:szCs w:val="20"/>
              </w:rPr>
            </w:pPr>
            <w:r w:rsidRPr="008F04EA">
              <w:rPr>
                <w:rFonts w:ascii="GHEA Grapalat" w:hAnsi="GHEA Grapalat" w:cs="Calibri"/>
                <w:sz w:val="20"/>
                <w:szCs w:val="20"/>
              </w:rPr>
              <w:t>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B. cereus-ի աճեցման PEMBA միջավայր՝ բացիլուս ցերեուս ագարի համար հավելումով</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EE116B" w:rsidP="0080064D">
            <w:pPr>
              <w:jc w:val="center"/>
              <w:rPr>
                <w:rFonts w:ascii="GHEA Grapalat" w:hAnsi="GHEA Grapalat" w:cs="Calibri"/>
                <w:sz w:val="20"/>
                <w:szCs w:val="20"/>
              </w:rPr>
            </w:pPr>
            <w:r>
              <w:rPr>
                <w:rFonts w:ascii="GHEA Grapalat" w:hAnsi="GHEA Grapalat" w:cs="Calibri"/>
                <w:sz w:val="20"/>
                <w:szCs w:val="20"/>
              </w:rPr>
              <w:t>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Կորինեբակտերիաների աճեցման և հայտնաբերման Հոյլի միջավայրի հիմք</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261D6">
            <w:pPr>
              <w:jc w:val="center"/>
              <w:rPr>
                <w:rFonts w:ascii="GHEA Grapalat" w:hAnsi="GHEA Grapalat" w:cs="Calibri"/>
                <w:sz w:val="20"/>
                <w:szCs w:val="20"/>
              </w:rPr>
            </w:pPr>
            <w:r w:rsidRPr="008F04EA">
              <w:rPr>
                <w:rFonts w:ascii="GHEA Grapalat" w:hAnsi="GHEA Grapalat" w:cs="Calibri"/>
                <w:sz w:val="20"/>
                <w:szCs w:val="20"/>
              </w:rPr>
              <w:t>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 xml:space="preserve">Դիֆթերիայի հարուցիչների թունածնության որոշման ագարի հիմք (Էլեկի թեստի իրականացման համար) </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B80655" w:rsidP="00B80655">
            <w:pPr>
              <w:jc w:val="center"/>
              <w:rPr>
                <w:rFonts w:ascii="GHEA Grapalat" w:hAnsi="GHEA Grapalat" w:cs="Calibri"/>
                <w:sz w:val="20"/>
                <w:szCs w:val="20"/>
              </w:rPr>
            </w:pPr>
            <w:r>
              <w:rPr>
                <w:rFonts w:ascii="GHEA Grapalat" w:hAnsi="GHEA Grapalat" w:cs="Calibri"/>
                <w:sz w:val="20"/>
                <w:szCs w:val="20"/>
              </w:rPr>
              <w:t xml:space="preserve">180 </w:t>
            </w:r>
            <w:r w:rsidR="007261D6"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Մենինգակոկային ագար՝ լինկոմիցին հիդրոքլորիդի հակամանրէային դեղի սրվակների հավելումով</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261D6" w:rsidP="00CD0FA4">
            <w:pPr>
              <w:jc w:val="center"/>
              <w:rPr>
                <w:rFonts w:ascii="GHEA Grapalat" w:hAnsi="GHEA Grapalat" w:cs="Calibri"/>
                <w:sz w:val="20"/>
                <w:szCs w:val="20"/>
              </w:rPr>
            </w:pPr>
            <w:r w:rsidRPr="008F04EA">
              <w:rPr>
                <w:rFonts w:ascii="GHEA Grapalat" w:hAnsi="GHEA Grapalat" w:cs="Calibri"/>
                <w:sz w:val="20"/>
                <w:szCs w:val="20"/>
              </w:rPr>
              <w:t>80</w:t>
            </w:r>
            <w:r w:rsidR="00CD0FA4">
              <w:rPr>
                <w:rFonts w:ascii="GHEA Grapalat" w:hAnsi="GHEA Grapalat" w:cs="Calibri"/>
                <w:sz w:val="20"/>
                <w:szCs w:val="20"/>
              </w:rPr>
              <w:t xml:space="preserve"> </w:t>
            </w:r>
            <w:r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Յերսինիոզային սելեկտիվ արգանակի հիմք՝ հավելումով</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261D6" w:rsidP="00CD0FA4">
            <w:pPr>
              <w:jc w:val="center"/>
              <w:rPr>
                <w:rFonts w:ascii="GHEA Grapalat" w:hAnsi="GHEA Grapalat" w:cs="Calibri"/>
                <w:sz w:val="20"/>
                <w:szCs w:val="20"/>
              </w:rPr>
            </w:pPr>
            <w:r w:rsidRPr="008F04EA">
              <w:rPr>
                <w:rFonts w:ascii="GHEA Grapalat" w:hAnsi="GHEA Grapalat" w:cs="Calibri"/>
                <w:sz w:val="20"/>
                <w:szCs w:val="20"/>
              </w:rPr>
              <w:t>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OXFORD ագարի հիմք լիստերիաների աճեցման համար՝ հավելումով</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261D6" w:rsidP="00CD0FA4">
            <w:pPr>
              <w:jc w:val="center"/>
              <w:rPr>
                <w:rFonts w:ascii="GHEA Grapalat" w:hAnsi="GHEA Grapalat" w:cs="Calibri"/>
                <w:sz w:val="20"/>
                <w:szCs w:val="20"/>
              </w:rPr>
            </w:pPr>
            <w:r w:rsidRPr="008F04EA">
              <w:rPr>
                <w:rFonts w:ascii="GHEA Grapalat" w:hAnsi="GHEA Grapalat" w:cs="Calibri"/>
                <w:sz w:val="20"/>
                <w:szCs w:val="20"/>
              </w:rPr>
              <w:t>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PALCAM ագարի հիմք լիստերիաների աճեցման համար՝ հավելումով</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261D6" w:rsidP="00CD0FA4">
            <w:pPr>
              <w:jc w:val="center"/>
              <w:rPr>
                <w:rFonts w:ascii="GHEA Grapalat" w:hAnsi="GHEA Grapalat" w:cs="Calibri"/>
                <w:sz w:val="20"/>
                <w:szCs w:val="20"/>
              </w:rPr>
            </w:pPr>
            <w:r w:rsidRPr="008F04EA">
              <w:rPr>
                <w:rFonts w:ascii="GHEA Grapalat" w:hAnsi="GHEA Grapalat" w:cs="Calibri"/>
                <w:sz w:val="20"/>
                <w:szCs w:val="20"/>
              </w:rPr>
              <w:t>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ALOA քրոմոգեն ագարի հիմք  լիստերիաների աճեցման համար (ագարի հիմք ըստ Օտավիանի-Ագոստիի)` հավելումներով</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261D6" w:rsidP="00CD0FA4">
            <w:pPr>
              <w:jc w:val="center"/>
              <w:rPr>
                <w:rFonts w:ascii="GHEA Grapalat" w:hAnsi="GHEA Grapalat" w:cs="Calibri"/>
                <w:sz w:val="20"/>
                <w:szCs w:val="20"/>
              </w:rPr>
            </w:pPr>
            <w:r w:rsidRPr="008F04EA">
              <w:rPr>
                <w:rFonts w:ascii="GHEA Grapalat" w:hAnsi="GHEA Grapalat" w:cs="Calibri"/>
                <w:sz w:val="20"/>
                <w:szCs w:val="20"/>
              </w:rPr>
              <w:t>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SCDLP արգանակ՝ Տրիպտիկ սոյայի լեցիտինով և տվինով արգանակ</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CD0FA4" w:rsidP="00CD0FA4">
            <w:pPr>
              <w:jc w:val="center"/>
              <w:rPr>
                <w:rFonts w:ascii="GHEA Grapalat" w:hAnsi="GHEA Grapalat" w:cs="Calibri"/>
                <w:sz w:val="20"/>
                <w:szCs w:val="20"/>
              </w:rPr>
            </w:pPr>
            <w:r>
              <w:rPr>
                <w:rFonts w:ascii="GHEA Grapalat" w:hAnsi="GHEA Grapalat" w:cs="Calibri"/>
                <w:sz w:val="20"/>
                <w:szCs w:val="20"/>
              </w:rPr>
              <w:t xml:space="preserve">12 </w:t>
            </w:r>
            <w:r w:rsidR="007261D6" w:rsidRPr="008F04EA">
              <w:rPr>
                <w:rFonts w:ascii="GHEA Grapalat" w:hAnsi="GHEA Grapalat" w:cs="Calibri"/>
                <w:sz w:val="20"/>
                <w:szCs w:val="20"/>
              </w:rPr>
              <w:t>750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TCBS ագար</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261D6" w:rsidP="00CD0FA4">
            <w:pPr>
              <w:jc w:val="center"/>
              <w:rPr>
                <w:rFonts w:ascii="GHEA Grapalat" w:hAnsi="GHEA Grapalat" w:cs="Calibri"/>
                <w:sz w:val="20"/>
                <w:szCs w:val="20"/>
              </w:rPr>
            </w:pPr>
            <w:r w:rsidRPr="008F04EA">
              <w:rPr>
                <w:rFonts w:ascii="GHEA Grapalat" w:hAnsi="GHEA Grapalat" w:cs="Calibri"/>
                <w:sz w:val="20"/>
                <w:szCs w:val="20"/>
              </w:rPr>
              <w:t>130</w:t>
            </w:r>
            <w:r w:rsidR="00CD0FA4">
              <w:rPr>
                <w:rFonts w:ascii="GHEA Grapalat" w:hAnsi="GHEA Grapalat" w:cs="Calibri"/>
                <w:sz w:val="20"/>
                <w:szCs w:val="20"/>
              </w:rPr>
              <w:t xml:space="preserve"> </w:t>
            </w:r>
            <w:r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Լեգիոնելաների աճեցման համար բուֆերացված ածխա-դրոժային ագարի և աճի ու ընտրողական հավելումների լրակազմ</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CD0FA4" w:rsidP="00CD0FA4">
            <w:pPr>
              <w:jc w:val="center"/>
              <w:rPr>
                <w:rFonts w:ascii="GHEA Grapalat" w:hAnsi="GHEA Grapalat" w:cs="Calibri"/>
                <w:sz w:val="20"/>
                <w:szCs w:val="20"/>
              </w:rPr>
            </w:pPr>
            <w:r>
              <w:rPr>
                <w:rFonts w:ascii="GHEA Grapalat" w:hAnsi="GHEA Grapalat" w:cs="Calibri"/>
                <w:sz w:val="20"/>
                <w:szCs w:val="20"/>
              </w:rPr>
              <w:t xml:space="preserve">40 </w:t>
            </w:r>
            <w:r w:rsidR="007261D6"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Enterobacter sakazakii տարբերակման (ESIA) ագար</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261D6" w:rsidP="00E8787B">
            <w:pPr>
              <w:jc w:val="center"/>
              <w:rPr>
                <w:rFonts w:ascii="GHEA Grapalat" w:hAnsi="GHEA Grapalat" w:cs="Calibri"/>
                <w:sz w:val="20"/>
                <w:szCs w:val="20"/>
              </w:rPr>
            </w:pPr>
            <w:r w:rsidRPr="008F04EA">
              <w:rPr>
                <w:rFonts w:ascii="GHEA Grapalat" w:hAnsi="GHEA Grapalat" w:cs="Calibri"/>
                <w:sz w:val="20"/>
                <w:szCs w:val="20"/>
              </w:rPr>
              <w:t>890</w:t>
            </w:r>
            <w:r w:rsidR="00E8787B">
              <w:rPr>
                <w:rFonts w:ascii="GHEA Grapalat" w:hAnsi="GHEA Grapalat" w:cs="Calibri"/>
                <w:sz w:val="20"/>
                <w:szCs w:val="20"/>
              </w:rPr>
              <w:t xml:space="preserve"> </w:t>
            </w:r>
            <w:r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BSC - պրոպիոնատ ագարի հիմք՝ հավելումով</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E8787B">
            <w:pPr>
              <w:jc w:val="center"/>
              <w:rPr>
                <w:rFonts w:ascii="GHEA Grapalat" w:hAnsi="GHEA Grapalat" w:cs="Calibri"/>
                <w:sz w:val="20"/>
                <w:szCs w:val="20"/>
              </w:rPr>
            </w:pPr>
            <w:r>
              <w:rPr>
                <w:rFonts w:ascii="GHEA Grapalat" w:hAnsi="GHEA Grapalat" w:cs="Calibri"/>
                <w:sz w:val="20"/>
                <w:szCs w:val="20"/>
              </w:rPr>
              <w:t xml:space="preserve">16 </w:t>
            </w:r>
            <w:r w:rsidR="007261D6"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V և X գործոններով սկավառակների լրակազմ</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E8787B" w:rsidP="00E8787B">
            <w:pPr>
              <w:jc w:val="center"/>
              <w:rPr>
                <w:rFonts w:ascii="GHEA Grapalat" w:hAnsi="GHEA Grapalat" w:cs="Calibri"/>
                <w:sz w:val="20"/>
                <w:szCs w:val="20"/>
              </w:rPr>
            </w:pPr>
            <w:r>
              <w:rPr>
                <w:rFonts w:ascii="GHEA Grapalat" w:hAnsi="GHEA Grapalat" w:cs="Calibri"/>
                <w:sz w:val="20"/>
                <w:szCs w:val="20"/>
              </w:rPr>
              <w:t xml:space="preserve">10 </w:t>
            </w:r>
            <w:r w:rsidR="007261D6" w:rsidRPr="008F04EA">
              <w:rPr>
                <w:rFonts w:ascii="GHEA Grapalat" w:hAnsi="GHEA Grapalat" w:cs="Calibri"/>
                <w:sz w:val="20"/>
                <w:szCs w:val="20"/>
              </w:rPr>
              <w:t>800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Ձիու շիճուկ նորմալ</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B303D" w:rsidP="007B303D">
            <w:pPr>
              <w:jc w:val="center"/>
              <w:rPr>
                <w:rFonts w:ascii="GHEA Grapalat" w:hAnsi="GHEA Grapalat" w:cs="Calibri"/>
                <w:sz w:val="20"/>
                <w:szCs w:val="20"/>
              </w:rPr>
            </w:pPr>
            <w:r>
              <w:rPr>
                <w:rFonts w:ascii="GHEA Grapalat" w:hAnsi="GHEA Grapalat" w:cs="Calibri"/>
                <w:sz w:val="20"/>
                <w:szCs w:val="20"/>
              </w:rPr>
              <w:t xml:space="preserve">2 </w:t>
            </w:r>
            <w:r w:rsidR="007261D6" w:rsidRPr="008F04EA">
              <w:rPr>
                <w:rFonts w:ascii="GHEA Grapalat" w:hAnsi="GHEA Grapalat" w:cs="Calibri"/>
                <w:sz w:val="20"/>
                <w:szCs w:val="20"/>
              </w:rPr>
              <w:t>500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Հեղուկ վազելին</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261D6" w:rsidP="007B303D">
            <w:pPr>
              <w:jc w:val="center"/>
              <w:rPr>
                <w:rFonts w:ascii="GHEA Grapalat" w:hAnsi="GHEA Grapalat" w:cs="Calibri"/>
                <w:sz w:val="20"/>
                <w:szCs w:val="20"/>
              </w:rPr>
            </w:pPr>
            <w:r w:rsidRPr="008F04EA">
              <w:rPr>
                <w:rFonts w:ascii="GHEA Grapalat" w:hAnsi="GHEA Grapalat" w:cs="Calibri"/>
                <w:sz w:val="20"/>
                <w:szCs w:val="20"/>
              </w:rPr>
              <w:t>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Legionella pneumophila serogroup 1 լիոֆիլիզացված շտամ</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B303D" w:rsidP="007B303D">
            <w:pPr>
              <w:jc w:val="center"/>
              <w:rPr>
                <w:rFonts w:ascii="GHEA Grapalat" w:hAnsi="GHEA Grapalat" w:cs="Calibri"/>
                <w:sz w:val="20"/>
                <w:szCs w:val="20"/>
              </w:rPr>
            </w:pPr>
            <w:r>
              <w:rPr>
                <w:rFonts w:ascii="GHEA Grapalat" w:hAnsi="GHEA Grapalat" w:cs="Calibri"/>
                <w:sz w:val="20"/>
                <w:szCs w:val="20"/>
              </w:rPr>
              <w:t xml:space="preserve">260 </w:t>
            </w:r>
            <w:r w:rsidR="007261D6"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Լատեքս ռեագենտների հավաքածու Լեգիոնելա պնևմաֆիլայի շճատարբերակման / նույնականացման համար</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B303D" w:rsidP="007B303D">
            <w:pPr>
              <w:jc w:val="center"/>
              <w:rPr>
                <w:rFonts w:ascii="GHEA Grapalat" w:hAnsi="GHEA Grapalat" w:cs="Calibri"/>
                <w:sz w:val="20"/>
                <w:szCs w:val="20"/>
              </w:rPr>
            </w:pPr>
            <w:r>
              <w:rPr>
                <w:rFonts w:ascii="GHEA Grapalat" w:hAnsi="GHEA Grapalat" w:cs="Calibri"/>
                <w:sz w:val="20"/>
                <w:szCs w:val="20"/>
              </w:rPr>
              <w:t xml:space="preserve">2 </w:t>
            </w:r>
            <w:r w:rsidR="007261D6" w:rsidRPr="008F04EA">
              <w:rPr>
                <w:rFonts w:ascii="GHEA Grapalat" w:hAnsi="GHEA Grapalat" w:cs="Calibri"/>
                <w:sz w:val="20"/>
                <w:szCs w:val="20"/>
              </w:rPr>
              <w:t>800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L-տրիպտոֆան</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261D6" w:rsidP="007B303D">
            <w:pPr>
              <w:jc w:val="center"/>
              <w:rPr>
                <w:rFonts w:ascii="GHEA Grapalat" w:hAnsi="GHEA Grapalat" w:cs="Calibri"/>
                <w:sz w:val="20"/>
                <w:szCs w:val="20"/>
              </w:rPr>
            </w:pPr>
            <w:r w:rsidRPr="008F04EA">
              <w:rPr>
                <w:rFonts w:ascii="GHEA Grapalat" w:hAnsi="GHEA Grapalat" w:cs="Calibri"/>
                <w:sz w:val="20"/>
                <w:szCs w:val="20"/>
              </w:rPr>
              <w:t>130</w:t>
            </w:r>
            <w:r w:rsidR="007B303D">
              <w:rPr>
                <w:rFonts w:ascii="GHEA Grapalat" w:hAnsi="GHEA Grapalat" w:cs="Calibri"/>
                <w:sz w:val="20"/>
                <w:szCs w:val="20"/>
              </w:rPr>
              <w:t xml:space="preserve"> </w:t>
            </w:r>
            <w:r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Էսկուլին հիդրատ</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B303D" w:rsidP="007B303D">
            <w:pPr>
              <w:jc w:val="center"/>
              <w:rPr>
                <w:rFonts w:ascii="GHEA Grapalat" w:hAnsi="GHEA Grapalat" w:cs="Calibri"/>
                <w:sz w:val="20"/>
                <w:szCs w:val="20"/>
              </w:rPr>
            </w:pPr>
            <w:r>
              <w:rPr>
                <w:rFonts w:ascii="GHEA Grapalat" w:hAnsi="GHEA Grapalat" w:cs="Calibri"/>
                <w:sz w:val="20"/>
                <w:szCs w:val="20"/>
              </w:rPr>
              <w:t xml:space="preserve">240 </w:t>
            </w:r>
            <w:r w:rsidR="007261D6"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PYR-թեստ - հավաքածու</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223945" w:rsidP="003D5DBB">
            <w:pPr>
              <w:jc w:val="center"/>
              <w:rPr>
                <w:rFonts w:ascii="GHEA Grapalat" w:hAnsi="GHEA Grapalat" w:cs="Calibri"/>
                <w:sz w:val="20"/>
                <w:szCs w:val="20"/>
              </w:rPr>
            </w:pPr>
            <w:r>
              <w:rPr>
                <w:rFonts w:ascii="GHEA Grapalat" w:hAnsi="GHEA Grapalat" w:cs="Calibri"/>
                <w:sz w:val="20"/>
                <w:szCs w:val="20"/>
              </w:rPr>
              <w:t>9 600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Հակամանրէային սկավառակներ տեմոցիլինով 30 մկգ</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3D5DBB" w:rsidP="003D5DBB">
            <w:pPr>
              <w:jc w:val="center"/>
              <w:rPr>
                <w:rFonts w:ascii="GHEA Grapalat" w:hAnsi="GHEA Grapalat" w:cs="Calibri"/>
                <w:sz w:val="20"/>
                <w:szCs w:val="20"/>
              </w:rPr>
            </w:pPr>
            <w:r>
              <w:rPr>
                <w:rFonts w:ascii="GHEA Grapalat" w:hAnsi="GHEA Grapalat" w:cs="Calibri"/>
                <w:sz w:val="20"/>
                <w:szCs w:val="20"/>
              </w:rPr>
              <w:t xml:space="preserve">3 </w:t>
            </w:r>
            <w:r w:rsidR="007261D6" w:rsidRPr="008F04EA">
              <w:rPr>
                <w:rFonts w:ascii="GHEA Grapalat" w:hAnsi="GHEA Grapalat" w:cs="Calibri"/>
                <w:sz w:val="20"/>
                <w:szCs w:val="20"/>
              </w:rPr>
              <w:t>840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Հակամանրէային սկավառակներ խինուպրիստին-դալֆոպրիստինով 15 մկգ</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FD3C72" w:rsidP="00300E3B">
            <w:pPr>
              <w:jc w:val="center"/>
              <w:rPr>
                <w:rFonts w:ascii="GHEA Grapalat" w:hAnsi="GHEA Grapalat" w:cs="Calibri"/>
                <w:sz w:val="20"/>
                <w:szCs w:val="20"/>
              </w:rPr>
            </w:pPr>
            <w:r>
              <w:rPr>
                <w:rFonts w:ascii="GHEA Grapalat" w:hAnsi="GHEA Grapalat" w:cs="Calibri"/>
                <w:sz w:val="20"/>
                <w:szCs w:val="20"/>
              </w:rPr>
              <w:t>15 600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Հակամանրէային սկավառակներ բացիտրացինով 0.04 ԱՄ</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F7119C" w:rsidP="00300E3B">
            <w:pPr>
              <w:jc w:val="center"/>
              <w:rPr>
                <w:rFonts w:ascii="GHEA Grapalat" w:hAnsi="GHEA Grapalat" w:cs="Calibri"/>
                <w:sz w:val="20"/>
                <w:szCs w:val="20"/>
              </w:rPr>
            </w:pPr>
            <w:r>
              <w:rPr>
                <w:rFonts w:ascii="GHEA Grapalat" w:hAnsi="GHEA Grapalat" w:cs="Calibri"/>
                <w:sz w:val="20"/>
                <w:szCs w:val="20"/>
              </w:rPr>
              <w:t>9 600</w:t>
            </w:r>
          </w:p>
        </w:tc>
        <w:tc>
          <w:tcPr>
            <w:tcW w:w="8221" w:type="dxa"/>
            <w:vAlign w:val="center"/>
          </w:tcPr>
          <w:p w:rsidR="007261D6" w:rsidRPr="008F04EA" w:rsidRDefault="007261D6">
            <w:pPr>
              <w:rPr>
                <w:rFonts w:ascii="GHEA Grapalat" w:hAnsi="GHEA Grapalat" w:cs="Calibri"/>
                <w:color w:val="000000"/>
                <w:sz w:val="20"/>
                <w:szCs w:val="20"/>
              </w:rPr>
            </w:pPr>
            <w:r w:rsidRPr="008F04EA">
              <w:rPr>
                <w:rFonts w:ascii="GHEA Grapalat" w:hAnsi="GHEA Grapalat" w:cs="Calibri"/>
                <w:color w:val="000000"/>
                <w:sz w:val="20"/>
                <w:szCs w:val="20"/>
              </w:rPr>
              <w:t>Հակամանրէային սկավառակներ Տիկարցիլին-կլավուլանաթթվով 75-10 մկգ</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F7119C" w:rsidP="00300E3B">
            <w:pPr>
              <w:jc w:val="center"/>
              <w:rPr>
                <w:rFonts w:ascii="GHEA Grapalat" w:hAnsi="GHEA Grapalat" w:cs="Calibri"/>
                <w:sz w:val="20"/>
                <w:szCs w:val="20"/>
              </w:rPr>
            </w:pPr>
            <w:r>
              <w:rPr>
                <w:rFonts w:ascii="GHEA Grapalat" w:hAnsi="GHEA Grapalat" w:cs="Calibri"/>
                <w:sz w:val="20"/>
                <w:szCs w:val="20"/>
              </w:rPr>
              <w:t>9 600</w:t>
            </w:r>
          </w:p>
        </w:tc>
        <w:tc>
          <w:tcPr>
            <w:tcW w:w="8221" w:type="dxa"/>
            <w:vAlign w:val="center"/>
          </w:tcPr>
          <w:p w:rsidR="007261D6" w:rsidRPr="008F04EA" w:rsidRDefault="007261D6">
            <w:pPr>
              <w:rPr>
                <w:rFonts w:ascii="GHEA Grapalat" w:hAnsi="GHEA Grapalat" w:cs="Calibri"/>
                <w:color w:val="000000"/>
                <w:sz w:val="20"/>
                <w:szCs w:val="20"/>
              </w:rPr>
            </w:pPr>
            <w:r w:rsidRPr="008F04EA">
              <w:rPr>
                <w:rFonts w:ascii="GHEA Grapalat" w:hAnsi="GHEA Grapalat" w:cs="Calibri"/>
                <w:color w:val="000000"/>
                <w:sz w:val="20"/>
                <w:szCs w:val="20"/>
              </w:rPr>
              <w:t>Հակամանրէային սկավառակներ Ցեֆտազիդիմ-ավիաբակտամով 10-4 մկգ</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F7119C" w:rsidP="00300E3B">
            <w:pPr>
              <w:jc w:val="center"/>
              <w:rPr>
                <w:rFonts w:ascii="GHEA Grapalat" w:hAnsi="GHEA Grapalat" w:cs="Calibri"/>
                <w:sz w:val="20"/>
                <w:szCs w:val="20"/>
              </w:rPr>
            </w:pPr>
            <w:r>
              <w:rPr>
                <w:rFonts w:ascii="GHEA Grapalat" w:hAnsi="GHEA Grapalat" w:cs="Calibri"/>
                <w:sz w:val="20"/>
                <w:szCs w:val="20"/>
              </w:rPr>
              <w:t>9 600</w:t>
            </w:r>
          </w:p>
        </w:tc>
        <w:tc>
          <w:tcPr>
            <w:tcW w:w="8221" w:type="dxa"/>
            <w:vAlign w:val="center"/>
          </w:tcPr>
          <w:p w:rsidR="007261D6" w:rsidRPr="008F04EA" w:rsidRDefault="007261D6">
            <w:pPr>
              <w:rPr>
                <w:rFonts w:ascii="GHEA Grapalat" w:hAnsi="GHEA Grapalat" w:cs="Calibri"/>
                <w:color w:val="000000"/>
                <w:sz w:val="20"/>
                <w:szCs w:val="20"/>
              </w:rPr>
            </w:pPr>
            <w:r w:rsidRPr="008F04EA">
              <w:rPr>
                <w:rFonts w:ascii="GHEA Grapalat" w:hAnsi="GHEA Grapalat" w:cs="Calibri"/>
                <w:color w:val="000000"/>
                <w:sz w:val="20"/>
                <w:szCs w:val="20"/>
              </w:rPr>
              <w:t>Հակամանրէային սկավառակներ Ցեֆտոլոզան-տազոբակտամով 30-10 մկգ</w:t>
            </w:r>
          </w:p>
        </w:tc>
      </w:tr>
      <w:tr w:rsidR="00A97B66" w:rsidRPr="008F04EA" w:rsidTr="0006386B">
        <w:tc>
          <w:tcPr>
            <w:tcW w:w="426" w:type="dxa"/>
            <w:vAlign w:val="center"/>
          </w:tcPr>
          <w:p w:rsidR="00A97B66" w:rsidRPr="008F04EA" w:rsidRDefault="00A97B6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tcPr>
          <w:p w:rsidR="00A97B66" w:rsidRDefault="00F7119C" w:rsidP="00A97B66">
            <w:pPr>
              <w:jc w:val="center"/>
            </w:pPr>
            <w:r>
              <w:rPr>
                <w:rFonts w:ascii="GHEA Grapalat" w:hAnsi="GHEA Grapalat" w:cs="Calibri"/>
                <w:sz w:val="20"/>
                <w:szCs w:val="20"/>
              </w:rPr>
              <w:t>9 600</w:t>
            </w:r>
          </w:p>
        </w:tc>
        <w:tc>
          <w:tcPr>
            <w:tcW w:w="8221" w:type="dxa"/>
            <w:vAlign w:val="center"/>
          </w:tcPr>
          <w:p w:rsidR="00A97B66" w:rsidRPr="008F04EA" w:rsidRDefault="00A97B66">
            <w:pPr>
              <w:rPr>
                <w:rFonts w:ascii="GHEA Grapalat" w:hAnsi="GHEA Grapalat" w:cs="Calibri"/>
                <w:color w:val="000000"/>
                <w:sz w:val="20"/>
                <w:szCs w:val="20"/>
              </w:rPr>
            </w:pPr>
            <w:r w:rsidRPr="008F04EA">
              <w:rPr>
                <w:rFonts w:ascii="GHEA Grapalat" w:hAnsi="GHEA Grapalat" w:cs="Calibri"/>
                <w:color w:val="000000"/>
                <w:sz w:val="20"/>
                <w:szCs w:val="20"/>
              </w:rPr>
              <w:t>Հակամանրէային սկավառակներ Իմիպենեմ-ռելեբակտամով 10-25 մկգ</w:t>
            </w:r>
          </w:p>
        </w:tc>
      </w:tr>
      <w:tr w:rsidR="00A97B66" w:rsidRPr="008F04EA" w:rsidTr="0006386B">
        <w:tc>
          <w:tcPr>
            <w:tcW w:w="426" w:type="dxa"/>
            <w:vAlign w:val="center"/>
          </w:tcPr>
          <w:p w:rsidR="00A97B66" w:rsidRPr="008F04EA" w:rsidRDefault="00A97B6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tcPr>
          <w:p w:rsidR="00A97B66" w:rsidRDefault="00A97B66" w:rsidP="00A97B66">
            <w:pPr>
              <w:jc w:val="center"/>
            </w:pPr>
            <w:r w:rsidRPr="00745940">
              <w:rPr>
                <w:rFonts w:ascii="GHEA Grapalat" w:hAnsi="GHEA Grapalat" w:cs="Calibri"/>
                <w:sz w:val="20"/>
                <w:szCs w:val="20"/>
              </w:rPr>
              <w:t>3 840</w:t>
            </w:r>
          </w:p>
        </w:tc>
        <w:tc>
          <w:tcPr>
            <w:tcW w:w="8221" w:type="dxa"/>
            <w:vAlign w:val="center"/>
          </w:tcPr>
          <w:p w:rsidR="00A97B66" w:rsidRPr="008F04EA" w:rsidRDefault="00A97B66">
            <w:pPr>
              <w:rPr>
                <w:rFonts w:ascii="GHEA Grapalat" w:hAnsi="GHEA Grapalat" w:cs="Calibri"/>
                <w:color w:val="000000"/>
                <w:sz w:val="20"/>
                <w:szCs w:val="20"/>
              </w:rPr>
            </w:pPr>
            <w:r w:rsidRPr="008F04EA">
              <w:rPr>
                <w:rFonts w:ascii="GHEA Grapalat" w:hAnsi="GHEA Grapalat" w:cs="Calibri"/>
                <w:color w:val="000000"/>
                <w:sz w:val="20"/>
                <w:szCs w:val="20"/>
              </w:rPr>
              <w:t>Հակամանրէային սկավառակներ Մերոպենեմ-վաբորբակտամով 20-10 մկգ</w:t>
            </w:r>
          </w:p>
        </w:tc>
      </w:tr>
      <w:tr w:rsidR="00A97B66" w:rsidRPr="008F04EA" w:rsidTr="0006386B">
        <w:tc>
          <w:tcPr>
            <w:tcW w:w="426" w:type="dxa"/>
            <w:vAlign w:val="center"/>
          </w:tcPr>
          <w:p w:rsidR="00A97B66" w:rsidRPr="008F04EA" w:rsidRDefault="00A97B6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tcPr>
          <w:p w:rsidR="00A97B66" w:rsidRDefault="00F7119C" w:rsidP="00A97B66">
            <w:pPr>
              <w:jc w:val="center"/>
            </w:pPr>
            <w:r>
              <w:rPr>
                <w:rFonts w:ascii="GHEA Grapalat" w:hAnsi="GHEA Grapalat" w:cs="Calibri"/>
                <w:sz w:val="20"/>
                <w:szCs w:val="20"/>
              </w:rPr>
              <w:t>9 600</w:t>
            </w:r>
          </w:p>
        </w:tc>
        <w:tc>
          <w:tcPr>
            <w:tcW w:w="8221" w:type="dxa"/>
            <w:vAlign w:val="center"/>
          </w:tcPr>
          <w:p w:rsidR="00A97B66" w:rsidRPr="008F04EA" w:rsidRDefault="00A97B66">
            <w:pPr>
              <w:rPr>
                <w:rFonts w:ascii="GHEA Grapalat" w:hAnsi="GHEA Grapalat" w:cs="Calibri"/>
                <w:sz w:val="20"/>
                <w:szCs w:val="20"/>
              </w:rPr>
            </w:pPr>
            <w:r w:rsidRPr="008F04EA">
              <w:rPr>
                <w:rFonts w:ascii="GHEA Grapalat" w:hAnsi="GHEA Grapalat" w:cs="Calibri"/>
                <w:sz w:val="20"/>
                <w:szCs w:val="20"/>
              </w:rPr>
              <w:t>Հակամանրէային սկավառակներ Էրավացիկլինով 20 մկգ</w:t>
            </w:r>
          </w:p>
        </w:tc>
      </w:tr>
      <w:tr w:rsidR="00A97B66" w:rsidRPr="008F04EA" w:rsidTr="0006386B">
        <w:tc>
          <w:tcPr>
            <w:tcW w:w="426" w:type="dxa"/>
            <w:vAlign w:val="center"/>
          </w:tcPr>
          <w:p w:rsidR="00A97B66" w:rsidRPr="008F04EA" w:rsidRDefault="00A97B6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tcPr>
          <w:p w:rsidR="00A97B66" w:rsidRDefault="00F7119C" w:rsidP="00A97B66">
            <w:pPr>
              <w:jc w:val="center"/>
            </w:pPr>
            <w:r>
              <w:rPr>
                <w:rFonts w:ascii="GHEA Grapalat" w:hAnsi="GHEA Grapalat" w:cs="Calibri"/>
                <w:sz w:val="20"/>
                <w:szCs w:val="20"/>
              </w:rPr>
              <w:t>9 600</w:t>
            </w:r>
          </w:p>
        </w:tc>
        <w:tc>
          <w:tcPr>
            <w:tcW w:w="8221" w:type="dxa"/>
            <w:vAlign w:val="center"/>
          </w:tcPr>
          <w:p w:rsidR="00A97B66" w:rsidRPr="008F04EA" w:rsidRDefault="00A97B66">
            <w:pPr>
              <w:rPr>
                <w:rFonts w:ascii="GHEA Grapalat" w:hAnsi="GHEA Grapalat" w:cs="Calibri"/>
                <w:color w:val="000000"/>
                <w:sz w:val="20"/>
                <w:szCs w:val="20"/>
              </w:rPr>
            </w:pPr>
            <w:r w:rsidRPr="008F04EA">
              <w:rPr>
                <w:rFonts w:ascii="GHEA Grapalat" w:hAnsi="GHEA Grapalat" w:cs="Calibri"/>
                <w:color w:val="000000"/>
                <w:sz w:val="20"/>
                <w:szCs w:val="20"/>
              </w:rPr>
              <w:t>Հակամանրէային սկավառակներ Լեֆամուլինով 5 մկգ</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317487" w:rsidP="00317487">
            <w:pPr>
              <w:jc w:val="center"/>
              <w:rPr>
                <w:rFonts w:ascii="GHEA Grapalat" w:hAnsi="GHEA Grapalat" w:cs="Calibri"/>
                <w:sz w:val="20"/>
                <w:szCs w:val="20"/>
              </w:rPr>
            </w:pPr>
            <w:r>
              <w:rPr>
                <w:rFonts w:ascii="GHEA Grapalat" w:hAnsi="GHEA Grapalat" w:cs="Calibri"/>
                <w:sz w:val="20"/>
                <w:szCs w:val="20"/>
              </w:rPr>
              <w:t xml:space="preserve">17 </w:t>
            </w:r>
            <w:r w:rsidR="007261D6" w:rsidRPr="008F04EA">
              <w:rPr>
                <w:rFonts w:ascii="GHEA Grapalat" w:hAnsi="GHEA Grapalat" w:cs="Calibri"/>
                <w:sz w:val="20"/>
                <w:szCs w:val="20"/>
              </w:rPr>
              <w:t>500</w:t>
            </w:r>
          </w:p>
        </w:tc>
        <w:tc>
          <w:tcPr>
            <w:tcW w:w="8221" w:type="dxa"/>
            <w:vAlign w:val="center"/>
          </w:tcPr>
          <w:p w:rsidR="007261D6" w:rsidRPr="008F04EA" w:rsidRDefault="00005436">
            <w:pPr>
              <w:rPr>
                <w:rFonts w:ascii="GHEA Grapalat" w:hAnsi="GHEA Grapalat" w:cs="Calibri"/>
                <w:sz w:val="20"/>
                <w:szCs w:val="20"/>
              </w:rPr>
            </w:pPr>
            <w:r w:rsidRPr="00005436">
              <w:rPr>
                <w:rFonts w:ascii="GHEA Grapalat" w:hAnsi="GHEA Grapalat" w:cs="Calibri"/>
                <w:sz w:val="20"/>
                <w:szCs w:val="20"/>
              </w:rPr>
              <w:t>Ցեֆոտաքսիմ 30 + կլավուլանաթթու 10 համակցված սկավառակներ</w:t>
            </w:r>
          </w:p>
        </w:tc>
      </w:tr>
      <w:tr w:rsidR="00C95030" w:rsidRPr="002E1B5B" w:rsidTr="00C95030">
        <w:tc>
          <w:tcPr>
            <w:tcW w:w="426" w:type="dxa"/>
            <w:vAlign w:val="center"/>
          </w:tcPr>
          <w:p w:rsidR="00C95030" w:rsidRPr="008F04EA" w:rsidRDefault="00C95030"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C95030" w:rsidRDefault="002E1B5B" w:rsidP="00317487">
            <w:pPr>
              <w:jc w:val="center"/>
              <w:rPr>
                <w:rFonts w:ascii="GHEA Grapalat" w:hAnsi="GHEA Grapalat" w:cs="Calibri"/>
                <w:sz w:val="20"/>
                <w:szCs w:val="20"/>
              </w:rPr>
            </w:pPr>
            <w:r>
              <w:rPr>
                <w:rFonts w:ascii="GHEA Grapalat" w:hAnsi="GHEA Grapalat" w:cs="Calibri"/>
                <w:sz w:val="20"/>
                <w:szCs w:val="20"/>
              </w:rPr>
              <w:t>0</w:t>
            </w:r>
          </w:p>
        </w:tc>
        <w:tc>
          <w:tcPr>
            <w:tcW w:w="8221" w:type="dxa"/>
          </w:tcPr>
          <w:p w:rsidR="00C95030" w:rsidRPr="002E1B5B" w:rsidRDefault="00C95030" w:rsidP="00A93BAF">
            <w:pPr>
              <w:rPr>
                <w:rFonts w:ascii="GHEA Grapalat" w:hAnsi="GHEA Grapalat" w:cs="Calibri"/>
                <w:sz w:val="20"/>
                <w:szCs w:val="20"/>
              </w:rPr>
            </w:pPr>
            <w:r w:rsidRPr="002E1B5B">
              <w:rPr>
                <w:rFonts w:ascii="GHEA Grapalat" w:hAnsi="GHEA Grapalat" w:cs="Calibri"/>
                <w:sz w:val="20"/>
                <w:szCs w:val="20"/>
              </w:rPr>
              <w:t>Candida քրոմոգեն ագարի հիմք</w:t>
            </w:r>
          </w:p>
        </w:tc>
      </w:tr>
      <w:tr w:rsidR="00C95030" w:rsidRPr="002E1B5B" w:rsidTr="00C95030">
        <w:tc>
          <w:tcPr>
            <w:tcW w:w="426" w:type="dxa"/>
            <w:vAlign w:val="center"/>
          </w:tcPr>
          <w:p w:rsidR="00C95030" w:rsidRPr="002E1B5B" w:rsidRDefault="00C95030"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C95030" w:rsidRPr="002E1B5B" w:rsidRDefault="002E1B5B" w:rsidP="00317487">
            <w:pPr>
              <w:jc w:val="center"/>
              <w:rPr>
                <w:rFonts w:ascii="GHEA Grapalat" w:hAnsi="GHEA Grapalat" w:cs="Calibri"/>
                <w:sz w:val="20"/>
                <w:szCs w:val="20"/>
              </w:rPr>
            </w:pPr>
            <w:r>
              <w:rPr>
                <w:rFonts w:ascii="GHEA Grapalat" w:hAnsi="GHEA Grapalat" w:cs="Calibri"/>
                <w:sz w:val="20"/>
                <w:szCs w:val="20"/>
              </w:rPr>
              <w:t>0</w:t>
            </w:r>
          </w:p>
        </w:tc>
        <w:tc>
          <w:tcPr>
            <w:tcW w:w="8221" w:type="dxa"/>
          </w:tcPr>
          <w:p w:rsidR="00C95030" w:rsidRPr="002E1B5B" w:rsidRDefault="00C95030" w:rsidP="00A93BAF">
            <w:pPr>
              <w:rPr>
                <w:rFonts w:ascii="GHEA Grapalat" w:hAnsi="GHEA Grapalat" w:cs="Calibri"/>
                <w:sz w:val="20"/>
                <w:szCs w:val="20"/>
              </w:rPr>
            </w:pPr>
            <w:r w:rsidRPr="002E1B5B">
              <w:rPr>
                <w:rFonts w:ascii="GHEA Grapalat" w:hAnsi="GHEA Grapalat" w:cs="Calibri"/>
                <w:sz w:val="20"/>
                <w:szCs w:val="20"/>
              </w:rPr>
              <w:t>Խմորասնկերի կենսաքիմիական տարբերակման API - 20C թեստ-հավաքածու</w:t>
            </w:r>
          </w:p>
        </w:tc>
      </w:tr>
      <w:tr w:rsidR="00C95030" w:rsidRPr="002E1B5B" w:rsidTr="00C95030">
        <w:tc>
          <w:tcPr>
            <w:tcW w:w="426" w:type="dxa"/>
            <w:vAlign w:val="center"/>
          </w:tcPr>
          <w:p w:rsidR="00C95030" w:rsidRPr="002E1B5B" w:rsidRDefault="00C95030"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C95030" w:rsidRPr="002E1B5B" w:rsidRDefault="002E1B5B" w:rsidP="00317487">
            <w:pPr>
              <w:jc w:val="center"/>
              <w:rPr>
                <w:rFonts w:ascii="GHEA Grapalat" w:hAnsi="GHEA Grapalat" w:cs="Calibri"/>
                <w:sz w:val="20"/>
                <w:szCs w:val="20"/>
              </w:rPr>
            </w:pPr>
            <w:r>
              <w:rPr>
                <w:rFonts w:ascii="GHEA Grapalat" w:hAnsi="GHEA Grapalat" w:cs="Calibri"/>
                <w:sz w:val="20"/>
                <w:szCs w:val="20"/>
              </w:rPr>
              <w:t>0</w:t>
            </w:r>
          </w:p>
        </w:tc>
        <w:tc>
          <w:tcPr>
            <w:tcW w:w="8221" w:type="dxa"/>
          </w:tcPr>
          <w:p w:rsidR="00C95030" w:rsidRPr="002E1B5B" w:rsidRDefault="00C95030" w:rsidP="00A93BAF">
            <w:pPr>
              <w:rPr>
                <w:rFonts w:ascii="GHEA Grapalat" w:hAnsi="GHEA Grapalat" w:cs="Calibri"/>
                <w:sz w:val="20"/>
                <w:szCs w:val="20"/>
              </w:rPr>
            </w:pPr>
            <w:r w:rsidRPr="002E1B5B">
              <w:rPr>
                <w:rFonts w:ascii="GHEA Grapalat" w:hAnsi="GHEA Grapalat" w:cs="Calibri"/>
                <w:sz w:val="20"/>
                <w:szCs w:val="20"/>
              </w:rPr>
              <w:t xml:space="preserve">Էնտերոբակտերիաների կենսաքիմիական տարբերակման API - 20E թեստ-հավաքածու </w:t>
            </w:r>
          </w:p>
        </w:tc>
      </w:tr>
      <w:tr w:rsidR="00C95030" w:rsidRPr="002E1B5B" w:rsidTr="00C95030">
        <w:tc>
          <w:tcPr>
            <w:tcW w:w="426" w:type="dxa"/>
            <w:vAlign w:val="center"/>
          </w:tcPr>
          <w:p w:rsidR="00C95030" w:rsidRPr="002E1B5B" w:rsidRDefault="00C95030"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C95030" w:rsidRPr="002E1B5B" w:rsidRDefault="002E1B5B" w:rsidP="00317487">
            <w:pPr>
              <w:jc w:val="center"/>
              <w:rPr>
                <w:rFonts w:ascii="GHEA Grapalat" w:hAnsi="GHEA Grapalat" w:cs="Calibri"/>
                <w:sz w:val="20"/>
                <w:szCs w:val="20"/>
              </w:rPr>
            </w:pPr>
            <w:r>
              <w:rPr>
                <w:rFonts w:ascii="GHEA Grapalat" w:hAnsi="GHEA Grapalat" w:cs="Calibri"/>
                <w:sz w:val="20"/>
                <w:szCs w:val="20"/>
              </w:rPr>
              <w:t>0</w:t>
            </w:r>
          </w:p>
        </w:tc>
        <w:tc>
          <w:tcPr>
            <w:tcW w:w="8221" w:type="dxa"/>
          </w:tcPr>
          <w:p w:rsidR="00C95030" w:rsidRPr="002E1B5B" w:rsidRDefault="00C95030" w:rsidP="00A93BAF">
            <w:pPr>
              <w:rPr>
                <w:rFonts w:ascii="GHEA Grapalat" w:hAnsi="GHEA Grapalat" w:cs="Calibri"/>
                <w:sz w:val="20"/>
                <w:szCs w:val="20"/>
              </w:rPr>
            </w:pPr>
            <w:r w:rsidRPr="002E1B5B">
              <w:rPr>
                <w:rFonts w:ascii="GHEA Grapalat" w:hAnsi="GHEA Grapalat" w:cs="Calibri"/>
                <w:sz w:val="20"/>
                <w:szCs w:val="20"/>
              </w:rPr>
              <w:t>Չֆերմենտացնղ մանրէների կենսաքիմիական տարբերակման API - 20NE թեստ-հավաքածու</w:t>
            </w:r>
          </w:p>
        </w:tc>
      </w:tr>
      <w:tr w:rsidR="00C95030" w:rsidRPr="002E1B5B" w:rsidTr="00C95030">
        <w:tc>
          <w:tcPr>
            <w:tcW w:w="426" w:type="dxa"/>
            <w:vAlign w:val="center"/>
          </w:tcPr>
          <w:p w:rsidR="00C95030" w:rsidRPr="002E1B5B" w:rsidRDefault="00C95030"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C95030" w:rsidRPr="002E1B5B" w:rsidRDefault="002E1B5B" w:rsidP="00317487">
            <w:pPr>
              <w:jc w:val="center"/>
              <w:rPr>
                <w:rFonts w:ascii="GHEA Grapalat" w:hAnsi="GHEA Grapalat" w:cs="Calibri"/>
                <w:sz w:val="20"/>
                <w:szCs w:val="20"/>
              </w:rPr>
            </w:pPr>
            <w:r>
              <w:rPr>
                <w:rFonts w:ascii="GHEA Grapalat" w:hAnsi="GHEA Grapalat" w:cs="Calibri"/>
                <w:sz w:val="20"/>
                <w:szCs w:val="20"/>
              </w:rPr>
              <w:t>0</w:t>
            </w:r>
          </w:p>
        </w:tc>
        <w:tc>
          <w:tcPr>
            <w:tcW w:w="8221" w:type="dxa"/>
          </w:tcPr>
          <w:p w:rsidR="00C95030" w:rsidRPr="002E1B5B" w:rsidRDefault="00C95030" w:rsidP="00A93BAF">
            <w:pPr>
              <w:rPr>
                <w:rFonts w:ascii="GHEA Grapalat" w:hAnsi="GHEA Grapalat" w:cs="Calibri"/>
                <w:sz w:val="20"/>
                <w:szCs w:val="20"/>
              </w:rPr>
            </w:pPr>
            <w:r w:rsidRPr="002E1B5B">
              <w:rPr>
                <w:rFonts w:ascii="GHEA Grapalat" w:hAnsi="GHEA Grapalat" w:cs="Calibri"/>
                <w:sz w:val="20"/>
                <w:szCs w:val="20"/>
              </w:rPr>
              <w:t>Ստաֆիլակոկերի ու միկրոկոկերի կենսաքիմիական տարբերակման API - Staph թեստ-հավաքածու</w:t>
            </w:r>
          </w:p>
        </w:tc>
      </w:tr>
      <w:tr w:rsidR="00C95030" w:rsidRPr="002E1B5B" w:rsidTr="00C95030">
        <w:tc>
          <w:tcPr>
            <w:tcW w:w="426" w:type="dxa"/>
            <w:vAlign w:val="center"/>
          </w:tcPr>
          <w:p w:rsidR="00C95030" w:rsidRPr="002E1B5B" w:rsidRDefault="00C95030"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C95030" w:rsidRPr="002E1B5B" w:rsidRDefault="002E1B5B" w:rsidP="00317487">
            <w:pPr>
              <w:jc w:val="center"/>
              <w:rPr>
                <w:rFonts w:ascii="GHEA Grapalat" w:hAnsi="GHEA Grapalat" w:cs="Calibri"/>
                <w:sz w:val="20"/>
                <w:szCs w:val="20"/>
              </w:rPr>
            </w:pPr>
            <w:r>
              <w:rPr>
                <w:rFonts w:ascii="GHEA Grapalat" w:hAnsi="GHEA Grapalat" w:cs="Calibri"/>
                <w:sz w:val="20"/>
                <w:szCs w:val="20"/>
              </w:rPr>
              <w:t>0</w:t>
            </w:r>
          </w:p>
        </w:tc>
        <w:tc>
          <w:tcPr>
            <w:tcW w:w="8221" w:type="dxa"/>
          </w:tcPr>
          <w:p w:rsidR="00C95030" w:rsidRPr="002E1B5B" w:rsidRDefault="00C95030" w:rsidP="00746078">
            <w:pPr>
              <w:rPr>
                <w:rFonts w:ascii="GHEA Grapalat" w:hAnsi="GHEA Grapalat" w:cs="Calibri"/>
                <w:sz w:val="20"/>
                <w:szCs w:val="20"/>
              </w:rPr>
            </w:pPr>
            <w:r w:rsidRPr="002E1B5B">
              <w:rPr>
                <w:rFonts w:ascii="GHEA Grapalat" w:hAnsi="GHEA Grapalat" w:cs="Calibri"/>
                <w:sz w:val="20"/>
                <w:szCs w:val="20"/>
              </w:rPr>
              <w:t>Ստրեպտակոկերի կենսաքիմիական տարբերակման API - Strep թեստ-հավաքածու</w:t>
            </w:r>
          </w:p>
        </w:tc>
      </w:tr>
      <w:tr w:rsidR="00C95030" w:rsidRPr="002E1B5B" w:rsidTr="00C95030">
        <w:tc>
          <w:tcPr>
            <w:tcW w:w="426" w:type="dxa"/>
            <w:vAlign w:val="center"/>
          </w:tcPr>
          <w:p w:rsidR="00C95030" w:rsidRPr="002E1B5B" w:rsidRDefault="00C95030"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C95030" w:rsidRPr="002E1B5B" w:rsidRDefault="002E1B5B" w:rsidP="00317487">
            <w:pPr>
              <w:jc w:val="center"/>
              <w:rPr>
                <w:rFonts w:ascii="GHEA Grapalat" w:hAnsi="GHEA Grapalat" w:cs="Calibri"/>
                <w:sz w:val="20"/>
                <w:szCs w:val="20"/>
              </w:rPr>
            </w:pPr>
            <w:r>
              <w:rPr>
                <w:rFonts w:ascii="GHEA Grapalat" w:hAnsi="GHEA Grapalat" w:cs="Calibri"/>
                <w:sz w:val="20"/>
                <w:szCs w:val="20"/>
              </w:rPr>
              <w:t>0</w:t>
            </w:r>
          </w:p>
        </w:tc>
        <w:tc>
          <w:tcPr>
            <w:tcW w:w="8221" w:type="dxa"/>
          </w:tcPr>
          <w:p w:rsidR="00C95030" w:rsidRPr="002E1B5B" w:rsidRDefault="00C95030" w:rsidP="00746078">
            <w:pPr>
              <w:rPr>
                <w:rFonts w:ascii="GHEA Grapalat" w:hAnsi="GHEA Grapalat" w:cs="Calibri"/>
                <w:color w:val="000000"/>
                <w:sz w:val="20"/>
                <w:szCs w:val="20"/>
              </w:rPr>
            </w:pPr>
            <w:r w:rsidRPr="002E1B5B">
              <w:rPr>
                <w:rFonts w:ascii="GHEA Grapalat" w:hAnsi="GHEA Grapalat" w:cs="Calibri"/>
                <w:color w:val="000000"/>
                <w:sz w:val="20"/>
                <w:szCs w:val="20"/>
              </w:rPr>
              <w:t>Ռեագենտ TDA</w:t>
            </w:r>
          </w:p>
        </w:tc>
      </w:tr>
      <w:tr w:rsidR="00C95030" w:rsidRPr="002E1B5B" w:rsidTr="00C95030">
        <w:tc>
          <w:tcPr>
            <w:tcW w:w="426" w:type="dxa"/>
            <w:vAlign w:val="center"/>
          </w:tcPr>
          <w:p w:rsidR="00C95030" w:rsidRPr="002E1B5B" w:rsidRDefault="00C95030"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C95030" w:rsidRPr="002E1B5B" w:rsidRDefault="002E1B5B" w:rsidP="00317487">
            <w:pPr>
              <w:jc w:val="center"/>
              <w:rPr>
                <w:rFonts w:ascii="GHEA Grapalat" w:hAnsi="GHEA Grapalat" w:cs="Calibri"/>
                <w:sz w:val="20"/>
                <w:szCs w:val="20"/>
              </w:rPr>
            </w:pPr>
            <w:r>
              <w:rPr>
                <w:rFonts w:ascii="GHEA Grapalat" w:hAnsi="GHEA Grapalat" w:cs="Calibri"/>
                <w:sz w:val="20"/>
                <w:szCs w:val="20"/>
              </w:rPr>
              <w:t>0</w:t>
            </w:r>
          </w:p>
        </w:tc>
        <w:tc>
          <w:tcPr>
            <w:tcW w:w="8221" w:type="dxa"/>
          </w:tcPr>
          <w:p w:rsidR="00C95030" w:rsidRPr="002E1B5B" w:rsidRDefault="00C95030" w:rsidP="00746078">
            <w:pPr>
              <w:rPr>
                <w:rFonts w:ascii="GHEA Grapalat" w:hAnsi="GHEA Grapalat" w:cs="Calibri"/>
                <w:color w:val="000000"/>
                <w:sz w:val="20"/>
                <w:szCs w:val="20"/>
              </w:rPr>
            </w:pPr>
            <w:r w:rsidRPr="002E1B5B">
              <w:rPr>
                <w:rFonts w:ascii="GHEA Grapalat" w:hAnsi="GHEA Grapalat" w:cs="Calibri"/>
                <w:color w:val="000000"/>
                <w:sz w:val="20"/>
                <w:szCs w:val="20"/>
              </w:rPr>
              <w:t>Ռեագենտ JAMES</w:t>
            </w:r>
          </w:p>
        </w:tc>
      </w:tr>
      <w:tr w:rsidR="00C95030" w:rsidRPr="002E1B5B" w:rsidTr="00C95030">
        <w:tc>
          <w:tcPr>
            <w:tcW w:w="426" w:type="dxa"/>
            <w:vAlign w:val="center"/>
          </w:tcPr>
          <w:p w:rsidR="00C95030" w:rsidRPr="002E1B5B" w:rsidRDefault="00C95030"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C95030" w:rsidRPr="002E1B5B" w:rsidRDefault="002E1B5B" w:rsidP="00317487">
            <w:pPr>
              <w:jc w:val="center"/>
              <w:rPr>
                <w:rFonts w:ascii="GHEA Grapalat" w:hAnsi="GHEA Grapalat" w:cs="Calibri"/>
                <w:sz w:val="20"/>
                <w:szCs w:val="20"/>
              </w:rPr>
            </w:pPr>
            <w:r>
              <w:rPr>
                <w:rFonts w:ascii="GHEA Grapalat" w:hAnsi="GHEA Grapalat" w:cs="Calibri"/>
                <w:sz w:val="20"/>
                <w:szCs w:val="20"/>
              </w:rPr>
              <w:t>0</w:t>
            </w:r>
          </w:p>
        </w:tc>
        <w:tc>
          <w:tcPr>
            <w:tcW w:w="8221" w:type="dxa"/>
          </w:tcPr>
          <w:p w:rsidR="00C95030" w:rsidRPr="002E1B5B" w:rsidRDefault="00C95030" w:rsidP="00E865A4">
            <w:pPr>
              <w:rPr>
                <w:rFonts w:ascii="GHEA Grapalat" w:hAnsi="GHEA Grapalat" w:cs="Calibri"/>
                <w:color w:val="000000"/>
                <w:sz w:val="20"/>
                <w:szCs w:val="20"/>
              </w:rPr>
            </w:pPr>
            <w:r w:rsidRPr="002E1B5B">
              <w:rPr>
                <w:rFonts w:ascii="GHEA Grapalat" w:hAnsi="GHEA Grapalat" w:cs="Calibri"/>
                <w:color w:val="000000"/>
                <w:sz w:val="20"/>
                <w:szCs w:val="20"/>
              </w:rPr>
              <w:t>Ռեագենտ VP 1 + VP2</w:t>
            </w:r>
          </w:p>
        </w:tc>
      </w:tr>
      <w:tr w:rsidR="00C95030" w:rsidRPr="002E1B5B" w:rsidTr="00C95030">
        <w:tc>
          <w:tcPr>
            <w:tcW w:w="426" w:type="dxa"/>
            <w:vAlign w:val="center"/>
          </w:tcPr>
          <w:p w:rsidR="00C95030" w:rsidRPr="002E1B5B" w:rsidRDefault="00C95030"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C95030" w:rsidRPr="002E1B5B" w:rsidRDefault="002E1B5B" w:rsidP="00317487">
            <w:pPr>
              <w:jc w:val="center"/>
              <w:rPr>
                <w:rFonts w:ascii="GHEA Grapalat" w:hAnsi="GHEA Grapalat" w:cs="Calibri"/>
                <w:sz w:val="20"/>
                <w:szCs w:val="20"/>
              </w:rPr>
            </w:pPr>
            <w:r>
              <w:rPr>
                <w:rFonts w:ascii="GHEA Grapalat" w:hAnsi="GHEA Grapalat" w:cs="Calibri"/>
                <w:sz w:val="20"/>
                <w:szCs w:val="20"/>
              </w:rPr>
              <w:t>0</w:t>
            </w:r>
          </w:p>
        </w:tc>
        <w:tc>
          <w:tcPr>
            <w:tcW w:w="8221" w:type="dxa"/>
          </w:tcPr>
          <w:p w:rsidR="00C95030" w:rsidRPr="002E1B5B" w:rsidRDefault="00C95030" w:rsidP="00E865A4">
            <w:pPr>
              <w:rPr>
                <w:rFonts w:ascii="GHEA Grapalat" w:hAnsi="GHEA Grapalat" w:cs="Calibri"/>
                <w:color w:val="000000"/>
                <w:sz w:val="20"/>
                <w:szCs w:val="20"/>
              </w:rPr>
            </w:pPr>
            <w:r w:rsidRPr="002E1B5B">
              <w:rPr>
                <w:rFonts w:ascii="GHEA Grapalat" w:hAnsi="GHEA Grapalat" w:cs="Calibri"/>
                <w:color w:val="000000"/>
                <w:sz w:val="20"/>
                <w:szCs w:val="20"/>
              </w:rPr>
              <w:t>Ռեագենտ NIT 1 + NIT 2</w:t>
            </w:r>
          </w:p>
        </w:tc>
      </w:tr>
      <w:tr w:rsidR="00C95030" w:rsidRPr="002E1B5B" w:rsidTr="00C95030">
        <w:tc>
          <w:tcPr>
            <w:tcW w:w="426" w:type="dxa"/>
            <w:vAlign w:val="center"/>
          </w:tcPr>
          <w:p w:rsidR="00C95030" w:rsidRPr="002E1B5B" w:rsidRDefault="00C95030"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C95030" w:rsidRPr="002E1B5B" w:rsidRDefault="002E1B5B" w:rsidP="00317487">
            <w:pPr>
              <w:jc w:val="center"/>
              <w:rPr>
                <w:rFonts w:ascii="GHEA Grapalat" w:hAnsi="GHEA Grapalat" w:cs="Calibri"/>
                <w:sz w:val="20"/>
                <w:szCs w:val="20"/>
              </w:rPr>
            </w:pPr>
            <w:r>
              <w:rPr>
                <w:rFonts w:ascii="GHEA Grapalat" w:hAnsi="GHEA Grapalat" w:cs="Calibri"/>
                <w:sz w:val="20"/>
                <w:szCs w:val="20"/>
              </w:rPr>
              <w:t>0</w:t>
            </w:r>
          </w:p>
        </w:tc>
        <w:tc>
          <w:tcPr>
            <w:tcW w:w="8221" w:type="dxa"/>
          </w:tcPr>
          <w:p w:rsidR="00C95030" w:rsidRPr="002E1B5B" w:rsidRDefault="00C95030" w:rsidP="00E865A4">
            <w:pPr>
              <w:rPr>
                <w:rFonts w:ascii="GHEA Grapalat" w:hAnsi="GHEA Grapalat" w:cs="Calibri"/>
                <w:color w:val="000000"/>
                <w:sz w:val="20"/>
                <w:szCs w:val="20"/>
              </w:rPr>
            </w:pPr>
            <w:r w:rsidRPr="002E1B5B">
              <w:rPr>
                <w:rFonts w:ascii="GHEA Grapalat" w:hAnsi="GHEA Grapalat" w:cs="Calibri"/>
                <w:color w:val="000000"/>
                <w:sz w:val="20"/>
                <w:szCs w:val="20"/>
              </w:rPr>
              <w:t>Ռեագենտ ZYM A</w:t>
            </w:r>
          </w:p>
        </w:tc>
      </w:tr>
      <w:tr w:rsidR="00C95030" w:rsidRPr="002E1B5B" w:rsidTr="00C95030">
        <w:tc>
          <w:tcPr>
            <w:tcW w:w="426" w:type="dxa"/>
            <w:vAlign w:val="center"/>
          </w:tcPr>
          <w:p w:rsidR="00C95030" w:rsidRPr="002E1B5B" w:rsidRDefault="00C95030"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C95030" w:rsidRPr="002E1B5B" w:rsidRDefault="002E1B5B" w:rsidP="00317487">
            <w:pPr>
              <w:jc w:val="center"/>
              <w:rPr>
                <w:rFonts w:ascii="GHEA Grapalat" w:hAnsi="GHEA Grapalat" w:cs="Calibri"/>
                <w:sz w:val="20"/>
                <w:szCs w:val="20"/>
              </w:rPr>
            </w:pPr>
            <w:r>
              <w:rPr>
                <w:rFonts w:ascii="GHEA Grapalat" w:hAnsi="GHEA Grapalat" w:cs="Calibri"/>
                <w:sz w:val="20"/>
                <w:szCs w:val="20"/>
              </w:rPr>
              <w:t>0</w:t>
            </w:r>
          </w:p>
        </w:tc>
        <w:tc>
          <w:tcPr>
            <w:tcW w:w="8221" w:type="dxa"/>
          </w:tcPr>
          <w:p w:rsidR="00C95030" w:rsidRPr="002E1B5B" w:rsidRDefault="00C95030" w:rsidP="00E865A4">
            <w:pPr>
              <w:rPr>
                <w:rFonts w:ascii="GHEA Grapalat" w:hAnsi="GHEA Grapalat" w:cs="Calibri"/>
                <w:color w:val="000000"/>
                <w:sz w:val="20"/>
                <w:szCs w:val="20"/>
              </w:rPr>
            </w:pPr>
            <w:r w:rsidRPr="002E1B5B">
              <w:rPr>
                <w:rFonts w:ascii="GHEA Grapalat" w:hAnsi="GHEA Grapalat" w:cs="Calibri"/>
                <w:color w:val="000000"/>
                <w:sz w:val="20"/>
                <w:szCs w:val="20"/>
              </w:rPr>
              <w:t>Ռեագենտ ZYM B</w:t>
            </w:r>
          </w:p>
        </w:tc>
      </w:tr>
      <w:tr w:rsidR="00C95030" w:rsidRPr="008F04EA" w:rsidTr="00C95030">
        <w:tc>
          <w:tcPr>
            <w:tcW w:w="426" w:type="dxa"/>
            <w:vAlign w:val="center"/>
          </w:tcPr>
          <w:p w:rsidR="00C95030" w:rsidRPr="002E1B5B" w:rsidRDefault="00C95030"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C95030" w:rsidRPr="002E1B5B" w:rsidRDefault="002E1B5B" w:rsidP="00317487">
            <w:pPr>
              <w:jc w:val="center"/>
              <w:rPr>
                <w:rFonts w:ascii="GHEA Grapalat" w:hAnsi="GHEA Grapalat" w:cs="Calibri"/>
                <w:sz w:val="20"/>
                <w:szCs w:val="20"/>
              </w:rPr>
            </w:pPr>
            <w:r>
              <w:rPr>
                <w:rFonts w:ascii="GHEA Grapalat" w:hAnsi="GHEA Grapalat" w:cs="Calibri"/>
                <w:sz w:val="20"/>
                <w:szCs w:val="20"/>
              </w:rPr>
              <w:t>0</w:t>
            </w:r>
          </w:p>
        </w:tc>
        <w:tc>
          <w:tcPr>
            <w:tcW w:w="8221" w:type="dxa"/>
          </w:tcPr>
          <w:p w:rsidR="00C95030" w:rsidRDefault="00C95030" w:rsidP="00E865A4">
            <w:pPr>
              <w:rPr>
                <w:rFonts w:ascii="GHEA Grapalat" w:hAnsi="GHEA Grapalat" w:cs="Calibri"/>
                <w:color w:val="000000"/>
                <w:sz w:val="20"/>
                <w:szCs w:val="20"/>
              </w:rPr>
            </w:pPr>
            <w:r w:rsidRPr="002E1B5B">
              <w:rPr>
                <w:rFonts w:ascii="GHEA Grapalat" w:hAnsi="GHEA Grapalat" w:cs="Calibri"/>
                <w:color w:val="000000"/>
                <w:sz w:val="20"/>
                <w:szCs w:val="20"/>
              </w:rPr>
              <w:t>Ռեագենտ NIN</w:t>
            </w:r>
          </w:p>
        </w:tc>
      </w:tr>
      <w:tr w:rsidR="002B2335" w:rsidRPr="00FE0A29" w:rsidTr="00B013BC">
        <w:tc>
          <w:tcPr>
            <w:tcW w:w="426" w:type="dxa"/>
            <w:vAlign w:val="center"/>
          </w:tcPr>
          <w:p w:rsidR="002B2335" w:rsidRPr="00025467" w:rsidRDefault="002B2335"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B2335" w:rsidRPr="00025467" w:rsidRDefault="002B2335" w:rsidP="000C2A71">
            <w:pPr>
              <w:jc w:val="center"/>
              <w:rPr>
                <w:rFonts w:ascii="GHEA Grapalat" w:hAnsi="GHEA Grapalat" w:cs="Calibri"/>
                <w:sz w:val="20"/>
                <w:szCs w:val="20"/>
              </w:rPr>
            </w:pPr>
            <w:r w:rsidRPr="00025467">
              <w:rPr>
                <w:rFonts w:ascii="GHEA Grapalat" w:hAnsi="GHEA Grapalat" w:cs="Calibri"/>
                <w:sz w:val="20"/>
                <w:szCs w:val="20"/>
              </w:rPr>
              <w:t>21 000</w:t>
            </w:r>
          </w:p>
        </w:tc>
        <w:tc>
          <w:tcPr>
            <w:tcW w:w="8221" w:type="dxa"/>
            <w:vAlign w:val="center"/>
          </w:tcPr>
          <w:p w:rsidR="002B2335" w:rsidRPr="00025467" w:rsidRDefault="002B2335">
            <w:pPr>
              <w:rPr>
                <w:rFonts w:ascii="GHEA Grapalat" w:hAnsi="GHEA Grapalat" w:cs="Calibri"/>
                <w:sz w:val="20"/>
                <w:szCs w:val="20"/>
              </w:rPr>
            </w:pPr>
            <w:r w:rsidRPr="00025467">
              <w:rPr>
                <w:rFonts w:ascii="GHEA Grapalat" w:hAnsi="GHEA Grapalat" w:cs="Calibri"/>
                <w:sz w:val="20"/>
                <w:szCs w:val="20"/>
              </w:rPr>
              <w:t>Կենսաբանական ինդիկատոր «БиоТЕСТ-П2-ВИНАР» կամ համարժեք՝ շոգեգոլորշային մանրէազերծման ռեժիմի ստուգման համար</w:t>
            </w:r>
          </w:p>
        </w:tc>
      </w:tr>
      <w:tr w:rsidR="002B2335" w:rsidRPr="00FE0A29" w:rsidTr="00B013BC">
        <w:tc>
          <w:tcPr>
            <w:tcW w:w="426" w:type="dxa"/>
            <w:vAlign w:val="center"/>
          </w:tcPr>
          <w:p w:rsidR="002B2335" w:rsidRPr="00025467" w:rsidRDefault="002B2335"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2B2335" w:rsidRPr="00025467" w:rsidRDefault="002B2335" w:rsidP="000C2A71">
            <w:pPr>
              <w:jc w:val="center"/>
              <w:rPr>
                <w:rFonts w:ascii="GHEA Grapalat" w:hAnsi="GHEA Grapalat" w:cs="Calibri"/>
                <w:sz w:val="20"/>
                <w:szCs w:val="20"/>
              </w:rPr>
            </w:pPr>
            <w:r w:rsidRPr="00025467">
              <w:rPr>
                <w:rFonts w:ascii="GHEA Grapalat" w:hAnsi="GHEA Grapalat" w:cs="Calibri"/>
                <w:sz w:val="20"/>
                <w:szCs w:val="20"/>
              </w:rPr>
              <w:t>21 000</w:t>
            </w:r>
          </w:p>
        </w:tc>
        <w:tc>
          <w:tcPr>
            <w:tcW w:w="8221" w:type="dxa"/>
            <w:vAlign w:val="center"/>
          </w:tcPr>
          <w:p w:rsidR="002B2335" w:rsidRPr="00025467" w:rsidRDefault="002B2335">
            <w:pPr>
              <w:rPr>
                <w:rFonts w:ascii="GHEA Grapalat" w:hAnsi="GHEA Grapalat" w:cs="Calibri"/>
                <w:sz w:val="20"/>
                <w:szCs w:val="20"/>
              </w:rPr>
            </w:pPr>
            <w:r w:rsidRPr="00025467">
              <w:rPr>
                <w:rFonts w:ascii="GHEA Grapalat" w:hAnsi="GHEA Grapalat" w:cs="Calibri"/>
                <w:sz w:val="20"/>
                <w:szCs w:val="20"/>
              </w:rPr>
              <w:t>Կենսաբանական ինդիկատոր «БиоТЕСТ-В1-ВИНАР» կամ համարժեք՝չորացնող պահարանի աշխատանքային  ռեժիմի ստուգման համար</w:t>
            </w:r>
          </w:p>
        </w:tc>
      </w:tr>
      <w:tr w:rsidR="003C13EB" w:rsidRPr="00FE0A29" w:rsidTr="00B013BC">
        <w:tc>
          <w:tcPr>
            <w:tcW w:w="426" w:type="dxa"/>
            <w:vAlign w:val="center"/>
          </w:tcPr>
          <w:p w:rsidR="003C13EB" w:rsidRPr="00025467" w:rsidRDefault="003C13EB"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C13EB" w:rsidRPr="00025467" w:rsidRDefault="007F05DA" w:rsidP="00317487">
            <w:pPr>
              <w:jc w:val="center"/>
              <w:rPr>
                <w:rFonts w:ascii="GHEA Grapalat" w:hAnsi="GHEA Grapalat" w:cs="Calibri"/>
                <w:sz w:val="20"/>
                <w:szCs w:val="20"/>
              </w:rPr>
            </w:pPr>
            <w:r w:rsidRPr="00025467">
              <w:rPr>
                <w:rFonts w:ascii="GHEA Grapalat" w:hAnsi="GHEA Grapalat" w:cs="Calibri"/>
                <w:sz w:val="20"/>
                <w:szCs w:val="20"/>
              </w:rPr>
              <w:t>17 400</w:t>
            </w:r>
          </w:p>
        </w:tc>
        <w:tc>
          <w:tcPr>
            <w:tcW w:w="8221" w:type="dxa"/>
            <w:vAlign w:val="center"/>
          </w:tcPr>
          <w:p w:rsidR="003C13EB" w:rsidRPr="00025467" w:rsidRDefault="003C13EB">
            <w:pPr>
              <w:rPr>
                <w:rFonts w:ascii="GHEA Grapalat" w:hAnsi="GHEA Grapalat" w:cs="Calibri"/>
                <w:sz w:val="20"/>
                <w:szCs w:val="20"/>
              </w:rPr>
            </w:pPr>
            <w:r w:rsidRPr="00025467">
              <w:rPr>
                <w:rFonts w:ascii="GHEA Grapalat" w:hAnsi="GHEA Grapalat" w:cs="Calibri"/>
                <w:sz w:val="20"/>
                <w:szCs w:val="20"/>
              </w:rPr>
              <w:t>Ֆիլտրի թուղթ` տրամագիծը 12,5 սմ</w:t>
            </w:r>
          </w:p>
        </w:tc>
      </w:tr>
      <w:tr w:rsidR="007F05DA" w:rsidRPr="00FE0A29" w:rsidTr="00B013BC">
        <w:tc>
          <w:tcPr>
            <w:tcW w:w="426" w:type="dxa"/>
            <w:vAlign w:val="center"/>
          </w:tcPr>
          <w:p w:rsidR="007F05DA" w:rsidRPr="00025467" w:rsidRDefault="007F05DA"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F05DA" w:rsidRPr="00025467" w:rsidRDefault="007F05DA" w:rsidP="000C2A71">
            <w:pPr>
              <w:jc w:val="center"/>
              <w:rPr>
                <w:rFonts w:ascii="GHEA Grapalat" w:hAnsi="GHEA Grapalat" w:cs="Calibri"/>
                <w:sz w:val="20"/>
                <w:szCs w:val="20"/>
              </w:rPr>
            </w:pPr>
            <w:r w:rsidRPr="00025467">
              <w:rPr>
                <w:rFonts w:ascii="GHEA Grapalat" w:hAnsi="GHEA Grapalat" w:cs="Calibri"/>
                <w:sz w:val="20"/>
                <w:szCs w:val="20"/>
              </w:rPr>
              <w:t>0</w:t>
            </w:r>
          </w:p>
        </w:tc>
        <w:tc>
          <w:tcPr>
            <w:tcW w:w="8221" w:type="dxa"/>
            <w:vAlign w:val="center"/>
          </w:tcPr>
          <w:p w:rsidR="007F05DA" w:rsidRPr="00025467" w:rsidRDefault="007F05DA">
            <w:pPr>
              <w:rPr>
                <w:rFonts w:ascii="GHEA Grapalat" w:hAnsi="GHEA Grapalat" w:cs="Calibri"/>
                <w:sz w:val="20"/>
                <w:szCs w:val="20"/>
              </w:rPr>
            </w:pPr>
            <w:r w:rsidRPr="00025467">
              <w:rPr>
                <w:rFonts w:ascii="GHEA Grapalat" w:hAnsi="GHEA Grapalat" w:cs="Calibri"/>
                <w:sz w:val="20"/>
                <w:szCs w:val="20"/>
              </w:rPr>
              <w:t>Պոլիստիրենային մածկաթիակ՝ բկանցքի քսուկի նմուշառման համար՝ մանրէազերծ</w:t>
            </w:r>
          </w:p>
        </w:tc>
      </w:tr>
      <w:tr w:rsidR="007F05DA" w:rsidRPr="00FE0A29" w:rsidTr="00B013BC">
        <w:tc>
          <w:tcPr>
            <w:tcW w:w="426" w:type="dxa"/>
            <w:vAlign w:val="center"/>
          </w:tcPr>
          <w:p w:rsidR="007F05DA" w:rsidRPr="00025467" w:rsidRDefault="007F05DA"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F05DA" w:rsidRPr="00025467" w:rsidRDefault="007F05DA" w:rsidP="000C2A71">
            <w:pPr>
              <w:jc w:val="center"/>
              <w:rPr>
                <w:rFonts w:ascii="GHEA Grapalat" w:hAnsi="GHEA Grapalat" w:cs="Calibri"/>
                <w:sz w:val="20"/>
                <w:szCs w:val="20"/>
              </w:rPr>
            </w:pPr>
            <w:r w:rsidRPr="00025467">
              <w:rPr>
                <w:rFonts w:ascii="GHEA Grapalat" w:hAnsi="GHEA Grapalat" w:cs="Calibri"/>
                <w:sz w:val="20"/>
                <w:szCs w:val="20"/>
              </w:rPr>
              <w:t>75 000</w:t>
            </w:r>
          </w:p>
        </w:tc>
        <w:tc>
          <w:tcPr>
            <w:tcW w:w="8221" w:type="dxa"/>
            <w:vAlign w:val="center"/>
          </w:tcPr>
          <w:p w:rsidR="007F05DA" w:rsidRPr="00025467" w:rsidRDefault="007F05DA">
            <w:pPr>
              <w:rPr>
                <w:rFonts w:ascii="GHEA Grapalat" w:hAnsi="GHEA Grapalat" w:cs="Calibri"/>
                <w:sz w:val="20"/>
                <w:szCs w:val="20"/>
              </w:rPr>
            </w:pPr>
            <w:r w:rsidRPr="00025467">
              <w:rPr>
                <w:rFonts w:ascii="GHEA Grapalat" w:hAnsi="GHEA Grapalat" w:cs="Calibri"/>
                <w:sz w:val="20"/>
                <w:szCs w:val="20"/>
              </w:rPr>
              <w:t xml:space="preserve">Միանվագ օգտագործման </w:t>
            </w:r>
            <w:r w:rsidRPr="00025467">
              <w:rPr>
                <w:rFonts w:ascii="GHEA Grapalat" w:hAnsi="GHEA Grapalat" w:cs="Calibri"/>
                <w:b/>
                <w:bCs/>
                <w:sz w:val="20"/>
                <w:szCs w:val="20"/>
              </w:rPr>
              <w:t xml:space="preserve">մանրէազերծ </w:t>
            </w:r>
            <w:r w:rsidRPr="00025467">
              <w:rPr>
                <w:rFonts w:ascii="GHEA Grapalat" w:hAnsi="GHEA Grapalat" w:cs="Calibri"/>
                <w:sz w:val="20"/>
                <w:szCs w:val="20"/>
              </w:rPr>
              <w:t xml:space="preserve">մածկաթիակ (շպատել) բկանցքի քսուկի նմուշառման համար </w:t>
            </w:r>
          </w:p>
        </w:tc>
      </w:tr>
      <w:tr w:rsidR="003C13EB" w:rsidRPr="00FE0A29" w:rsidTr="00B013BC">
        <w:tc>
          <w:tcPr>
            <w:tcW w:w="426" w:type="dxa"/>
            <w:vAlign w:val="center"/>
          </w:tcPr>
          <w:p w:rsidR="003C13EB" w:rsidRPr="00025467" w:rsidRDefault="003C13EB"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C13EB" w:rsidRPr="00025467" w:rsidRDefault="007F05DA" w:rsidP="00317487">
            <w:pPr>
              <w:jc w:val="center"/>
              <w:rPr>
                <w:rFonts w:ascii="GHEA Grapalat" w:hAnsi="GHEA Grapalat" w:cs="Calibri"/>
                <w:sz w:val="20"/>
                <w:szCs w:val="20"/>
              </w:rPr>
            </w:pPr>
            <w:r w:rsidRPr="00025467">
              <w:rPr>
                <w:rFonts w:ascii="GHEA Grapalat" w:hAnsi="GHEA Grapalat" w:cs="Calibri"/>
                <w:sz w:val="20"/>
                <w:szCs w:val="20"/>
              </w:rPr>
              <w:t>60 000</w:t>
            </w:r>
          </w:p>
        </w:tc>
        <w:tc>
          <w:tcPr>
            <w:tcW w:w="8221" w:type="dxa"/>
            <w:vAlign w:val="center"/>
          </w:tcPr>
          <w:p w:rsidR="003C13EB" w:rsidRPr="00025467" w:rsidRDefault="003C13EB">
            <w:pPr>
              <w:rPr>
                <w:rFonts w:ascii="GHEA Grapalat" w:hAnsi="GHEA Grapalat" w:cs="Calibri"/>
                <w:sz w:val="20"/>
                <w:szCs w:val="20"/>
              </w:rPr>
            </w:pPr>
            <w:r w:rsidRPr="00025467">
              <w:rPr>
                <w:rFonts w:ascii="GHEA Grapalat" w:hAnsi="GHEA Grapalat" w:cs="Calibri"/>
                <w:sz w:val="20"/>
                <w:szCs w:val="20"/>
              </w:rPr>
              <w:t>Պտուտակավոր կափարիչով պլաստիկե տարա 250 - 500 մլ</w:t>
            </w:r>
          </w:p>
        </w:tc>
      </w:tr>
      <w:tr w:rsidR="003C13EB" w:rsidRPr="00FE0A29" w:rsidTr="00B013BC">
        <w:tc>
          <w:tcPr>
            <w:tcW w:w="426" w:type="dxa"/>
            <w:vAlign w:val="center"/>
          </w:tcPr>
          <w:p w:rsidR="003C13EB" w:rsidRPr="00025467" w:rsidRDefault="003C13EB"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C13EB" w:rsidRPr="00025467" w:rsidRDefault="007F05DA" w:rsidP="00317487">
            <w:pPr>
              <w:jc w:val="center"/>
              <w:rPr>
                <w:rFonts w:ascii="GHEA Grapalat" w:hAnsi="GHEA Grapalat" w:cs="Calibri"/>
                <w:sz w:val="20"/>
                <w:szCs w:val="20"/>
              </w:rPr>
            </w:pPr>
            <w:r w:rsidRPr="00025467">
              <w:rPr>
                <w:rFonts w:ascii="GHEA Grapalat" w:hAnsi="GHEA Grapalat" w:cs="Calibri"/>
                <w:sz w:val="20"/>
                <w:szCs w:val="20"/>
              </w:rPr>
              <w:t>300 000</w:t>
            </w:r>
          </w:p>
        </w:tc>
        <w:tc>
          <w:tcPr>
            <w:tcW w:w="8221" w:type="dxa"/>
            <w:vAlign w:val="center"/>
          </w:tcPr>
          <w:p w:rsidR="003C13EB" w:rsidRPr="00025467" w:rsidRDefault="003C13EB">
            <w:pPr>
              <w:rPr>
                <w:rFonts w:ascii="GHEA Grapalat" w:hAnsi="GHEA Grapalat" w:cs="Calibri"/>
                <w:sz w:val="20"/>
                <w:szCs w:val="20"/>
              </w:rPr>
            </w:pPr>
            <w:r w:rsidRPr="00025467">
              <w:rPr>
                <w:rFonts w:ascii="GHEA Grapalat" w:hAnsi="GHEA Grapalat" w:cs="Calibri"/>
                <w:sz w:val="20"/>
                <w:szCs w:val="20"/>
              </w:rPr>
              <w:t>Կաթոցիկներ միանվագ օգտագործման, մանրէազերծ 1 մլ</w:t>
            </w:r>
          </w:p>
        </w:tc>
      </w:tr>
      <w:tr w:rsidR="009F264F" w:rsidRPr="00FE0A29" w:rsidTr="00B013BC">
        <w:tc>
          <w:tcPr>
            <w:tcW w:w="426" w:type="dxa"/>
            <w:vAlign w:val="center"/>
          </w:tcPr>
          <w:p w:rsidR="009F264F" w:rsidRPr="00025467" w:rsidRDefault="009F264F"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9F264F" w:rsidRPr="00025467" w:rsidRDefault="009F264F" w:rsidP="000C2A71">
            <w:pPr>
              <w:jc w:val="center"/>
              <w:rPr>
                <w:rFonts w:ascii="GHEA Grapalat" w:hAnsi="GHEA Grapalat" w:cs="Calibri"/>
                <w:sz w:val="20"/>
                <w:szCs w:val="20"/>
              </w:rPr>
            </w:pPr>
            <w:r w:rsidRPr="00025467">
              <w:rPr>
                <w:rFonts w:ascii="GHEA Grapalat" w:hAnsi="GHEA Grapalat" w:cs="Calibri"/>
                <w:sz w:val="20"/>
                <w:szCs w:val="20"/>
              </w:rPr>
              <w:t>117 000</w:t>
            </w:r>
          </w:p>
        </w:tc>
        <w:tc>
          <w:tcPr>
            <w:tcW w:w="8221" w:type="dxa"/>
            <w:vAlign w:val="center"/>
          </w:tcPr>
          <w:p w:rsidR="009F264F" w:rsidRPr="00025467" w:rsidRDefault="009F264F">
            <w:pPr>
              <w:rPr>
                <w:rFonts w:ascii="GHEA Grapalat" w:hAnsi="GHEA Grapalat" w:cs="Calibri"/>
                <w:sz w:val="20"/>
                <w:szCs w:val="20"/>
              </w:rPr>
            </w:pPr>
            <w:r w:rsidRPr="00025467">
              <w:rPr>
                <w:rFonts w:ascii="GHEA Grapalat" w:hAnsi="GHEA Grapalat" w:cs="Calibri"/>
                <w:sz w:val="20"/>
                <w:szCs w:val="20"/>
              </w:rPr>
              <w:t>Թաղանթներ «Վլադիպոր» N 35 մմ տրամագծով</w:t>
            </w:r>
          </w:p>
        </w:tc>
      </w:tr>
      <w:tr w:rsidR="009F264F" w:rsidRPr="00FE0A29" w:rsidTr="00B013BC">
        <w:tc>
          <w:tcPr>
            <w:tcW w:w="426" w:type="dxa"/>
            <w:vAlign w:val="center"/>
          </w:tcPr>
          <w:p w:rsidR="009F264F" w:rsidRPr="00025467" w:rsidRDefault="009F264F"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9F264F" w:rsidRPr="00025467" w:rsidRDefault="009F264F" w:rsidP="000C2A71">
            <w:pPr>
              <w:jc w:val="center"/>
              <w:rPr>
                <w:rFonts w:ascii="GHEA Grapalat" w:hAnsi="GHEA Grapalat" w:cs="Calibri"/>
                <w:sz w:val="20"/>
                <w:szCs w:val="20"/>
              </w:rPr>
            </w:pPr>
            <w:r w:rsidRPr="00025467">
              <w:rPr>
                <w:rFonts w:ascii="GHEA Grapalat" w:hAnsi="GHEA Grapalat" w:cs="Calibri"/>
                <w:sz w:val="20"/>
                <w:szCs w:val="20"/>
              </w:rPr>
              <w:t>160 000</w:t>
            </w:r>
          </w:p>
        </w:tc>
        <w:tc>
          <w:tcPr>
            <w:tcW w:w="8221" w:type="dxa"/>
            <w:vAlign w:val="center"/>
          </w:tcPr>
          <w:p w:rsidR="009F264F" w:rsidRPr="00025467" w:rsidRDefault="009F264F">
            <w:pPr>
              <w:rPr>
                <w:rFonts w:ascii="GHEA Grapalat" w:hAnsi="GHEA Grapalat" w:cs="Calibri"/>
                <w:sz w:val="20"/>
                <w:szCs w:val="20"/>
              </w:rPr>
            </w:pPr>
            <w:r w:rsidRPr="00025467">
              <w:rPr>
                <w:rFonts w:ascii="GHEA Grapalat" w:hAnsi="GHEA Grapalat" w:cs="Calibri"/>
                <w:sz w:val="20"/>
                <w:szCs w:val="20"/>
              </w:rPr>
              <w:t>Պետրիի թաս` միանվագ օգտագործման 14 - 15 սմ</w:t>
            </w:r>
          </w:p>
        </w:tc>
      </w:tr>
      <w:tr w:rsidR="009F264F" w:rsidRPr="00FE0A29" w:rsidTr="00B013BC">
        <w:tc>
          <w:tcPr>
            <w:tcW w:w="426" w:type="dxa"/>
            <w:vAlign w:val="center"/>
          </w:tcPr>
          <w:p w:rsidR="009F264F" w:rsidRPr="00025467" w:rsidRDefault="009F264F"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9F264F" w:rsidRPr="00025467" w:rsidRDefault="009F264F" w:rsidP="000C2A71">
            <w:pPr>
              <w:jc w:val="center"/>
              <w:rPr>
                <w:rFonts w:ascii="GHEA Grapalat" w:hAnsi="GHEA Grapalat" w:cs="Calibri"/>
                <w:sz w:val="20"/>
                <w:szCs w:val="20"/>
              </w:rPr>
            </w:pPr>
            <w:r w:rsidRPr="00025467">
              <w:rPr>
                <w:rFonts w:ascii="GHEA Grapalat" w:hAnsi="GHEA Grapalat" w:cs="Calibri"/>
                <w:sz w:val="20"/>
                <w:szCs w:val="20"/>
              </w:rPr>
              <w:t>825 000</w:t>
            </w:r>
          </w:p>
        </w:tc>
        <w:tc>
          <w:tcPr>
            <w:tcW w:w="8221" w:type="dxa"/>
            <w:vAlign w:val="center"/>
          </w:tcPr>
          <w:p w:rsidR="009F264F" w:rsidRPr="00025467" w:rsidRDefault="009F264F">
            <w:pPr>
              <w:rPr>
                <w:rFonts w:ascii="GHEA Grapalat" w:hAnsi="GHEA Grapalat" w:cs="Calibri"/>
                <w:sz w:val="20"/>
                <w:szCs w:val="20"/>
              </w:rPr>
            </w:pPr>
            <w:r w:rsidRPr="00025467">
              <w:rPr>
                <w:rFonts w:ascii="GHEA Grapalat" w:hAnsi="GHEA Grapalat" w:cs="Calibri"/>
                <w:sz w:val="20"/>
                <w:szCs w:val="20"/>
              </w:rPr>
              <w:t>Պետրիի թաս` ապակյա, 9-9,5սմ տրամագծով</w:t>
            </w:r>
          </w:p>
        </w:tc>
      </w:tr>
      <w:tr w:rsidR="00357A11" w:rsidRPr="00FE0A29" w:rsidTr="00B013BC">
        <w:tc>
          <w:tcPr>
            <w:tcW w:w="426" w:type="dxa"/>
            <w:vAlign w:val="center"/>
          </w:tcPr>
          <w:p w:rsidR="00357A11" w:rsidRPr="00025467" w:rsidRDefault="00357A11"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57A11" w:rsidRPr="00025467" w:rsidRDefault="00357A11" w:rsidP="000C2A71">
            <w:pPr>
              <w:jc w:val="center"/>
              <w:rPr>
                <w:rFonts w:ascii="GHEA Grapalat" w:hAnsi="GHEA Grapalat" w:cs="Calibri"/>
                <w:sz w:val="20"/>
                <w:szCs w:val="20"/>
              </w:rPr>
            </w:pPr>
            <w:r w:rsidRPr="00025467">
              <w:rPr>
                <w:rFonts w:ascii="GHEA Grapalat" w:hAnsi="GHEA Grapalat" w:cs="Calibri"/>
                <w:sz w:val="20"/>
                <w:szCs w:val="20"/>
              </w:rPr>
              <w:t>50 000</w:t>
            </w:r>
          </w:p>
        </w:tc>
        <w:tc>
          <w:tcPr>
            <w:tcW w:w="8221" w:type="dxa"/>
            <w:vAlign w:val="center"/>
          </w:tcPr>
          <w:p w:rsidR="00357A11" w:rsidRPr="00025467" w:rsidRDefault="00357A11">
            <w:pPr>
              <w:rPr>
                <w:rFonts w:ascii="GHEA Grapalat" w:hAnsi="GHEA Grapalat" w:cs="Calibri"/>
                <w:sz w:val="20"/>
                <w:szCs w:val="20"/>
              </w:rPr>
            </w:pPr>
            <w:r w:rsidRPr="00025467">
              <w:rPr>
                <w:rFonts w:ascii="GHEA Grapalat" w:hAnsi="GHEA Grapalat" w:cs="Calibri"/>
                <w:sz w:val="20"/>
                <w:szCs w:val="20"/>
              </w:rPr>
              <w:t>Ձեռնոց բժշկական մանրէազերծ</w:t>
            </w:r>
          </w:p>
        </w:tc>
      </w:tr>
      <w:tr w:rsidR="00357A11" w:rsidRPr="00FE0A29" w:rsidTr="00B013BC">
        <w:tc>
          <w:tcPr>
            <w:tcW w:w="426" w:type="dxa"/>
            <w:vAlign w:val="center"/>
          </w:tcPr>
          <w:p w:rsidR="00357A11" w:rsidRPr="00025467" w:rsidRDefault="00357A11"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57A11" w:rsidRPr="00025467" w:rsidRDefault="00357A11" w:rsidP="000C2A71">
            <w:pPr>
              <w:jc w:val="center"/>
              <w:rPr>
                <w:rFonts w:ascii="GHEA Grapalat" w:hAnsi="GHEA Grapalat" w:cs="Calibri"/>
                <w:sz w:val="20"/>
                <w:szCs w:val="20"/>
              </w:rPr>
            </w:pPr>
            <w:r w:rsidRPr="00025467">
              <w:rPr>
                <w:rFonts w:ascii="GHEA Grapalat" w:hAnsi="GHEA Grapalat" w:cs="Calibri"/>
                <w:sz w:val="20"/>
                <w:szCs w:val="20"/>
              </w:rPr>
              <w:t>0</w:t>
            </w:r>
          </w:p>
        </w:tc>
        <w:tc>
          <w:tcPr>
            <w:tcW w:w="8221" w:type="dxa"/>
            <w:vAlign w:val="center"/>
          </w:tcPr>
          <w:p w:rsidR="00357A11" w:rsidRPr="00025467" w:rsidRDefault="00357A11">
            <w:pPr>
              <w:rPr>
                <w:rFonts w:ascii="GHEA Grapalat" w:hAnsi="GHEA Grapalat" w:cs="Calibri"/>
                <w:sz w:val="20"/>
                <w:szCs w:val="20"/>
              </w:rPr>
            </w:pPr>
            <w:r w:rsidRPr="00025467">
              <w:rPr>
                <w:rFonts w:ascii="GHEA Grapalat" w:hAnsi="GHEA Grapalat" w:cs="Calibri"/>
                <w:sz w:val="20"/>
                <w:szCs w:val="20"/>
              </w:rPr>
              <w:t>Ջերմաչափ գերցածր ջերմաստիճան ապահովող սառցարաններում ջերմային ռեժիմի հսկողության համար</w:t>
            </w:r>
          </w:p>
        </w:tc>
      </w:tr>
      <w:tr w:rsidR="006505BF" w:rsidRPr="00FE0A29" w:rsidTr="00B013BC">
        <w:tc>
          <w:tcPr>
            <w:tcW w:w="426" w:type="dxa"/>
            <w:vAlign w:val="center"/>
          </w:tcPr>
          <w:p w:rsidR="006505BF" w:rsidRPr="00025467" w:rsidRDefault="006505BF"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6505BF" w:rsidRPr="00025467" w:rsidRDefault="006505BF" w:rsidP="000C2A71">
            <w:pPr>
              <w:jc w:val="center"/>
              <w:rPr>
                <w:rFonts w:ascii="GHEA Grapalat" w:hAnsi="GHEA Grapalat" w:cs="Calibri"/>
                <w:sz w:val="20"/>
                <w:szCs w:val="20"/>
              </w:rPr>
            </w:pPr>
            <w:r w:rsidRPr="00025467">
              <w:rPr>
                <w:rFonts w:ascii="GHEA Grapalat" w:hAnsi="GHEA Grapalat" w:cs="Calibri"/>
                <w:sz w:val="20"/>
                <w:szCs w:val="20"/>
              </w:rPr>
              <w:t>50 000</w:t>
            </w:r>
          </w:p>
        </w:tc>
        <w:tc>
          <w:tcPr>
            <w:tcW w:w="8221" w:type="dxa"/>
            <w:vAlign w:val="center"/>
          </w:tcPr>
          <w:p w:rsidR="006505BF" w:rsidRPr="00025467" w:rsidRDefault="006505BF">
            <w:pPr>
              <w:rPr>
                <w:rFonts w:ascii="GHEA Grapalat" w:hAnsi="GHEA Grapalat" w:cs="Calibri"/>
                <w:sz w:val="20"/>
                <w:szCs w:val="20"/>
              </w:rPr>
            </w:pPr>
            <w:r w:rsidRPr="00025467">
              <w:rPr>
                <w:rFonts w:ascii="GHEA Grapalat" w:hAnsi="GHEA Grapalat" w:cs="Calibri"/>
                <w:sz w:val="20"/>
                <w:szCs w:val="20"/>
              </w:rPr>
              <w:t>Ձեռքի չափաբաժանիչ (դոզատոր)</w:t>
            </w:r>
          </w:p>
        </w:tc>
      </w:tr>
      <w:tr w:rsidR="006505BF" w:rsidRPr="00FE0A29" w:rsidTr="00B013BC">
        <w:tc>
          <w:tcPr>
            <w:tcW w:w="426" w:type="dxa"/>
            <w:vAlign w:val="center"/>
          </w:tcPr>
          <w:p w:rsidR="006505BF" w:rsidRPr="00025467" w:rsidRDefault="006505BF"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6505BF" w:rsidRPr="00025467" w:rsidRDefault="006505BF" w:rsidP="000C2A71">
            <w:pPr>
              <w:jc w:val="center"/>
              <w:rPr>
                <w:rFonts w:ascii="GHEA Grapalat" w:hAnsi="GHEA Grapalat" w:cs="Calibri"/>
                <w:sz w:val="20"/>
                <w:szCs w:val="20"/>
              </w:rPr>
            </w:pPr>
            <w:r w:rsidRPr="00025467">
              <w:rPr>
                <w:rFonts w:ascii="GHEA Grapalat" w:hAnsi="GHEA Grapalat" w:cs="Calibri"/>
                <w:sz w:val="20"/>
                <w:szCs w:val="20"/>
              </w:rPr>
              <w:t>0</w:t>
            </w:r>
          </w:p>
        </w:tc>
        <w:tc>
          <w:tcPr>
            <w:tcW w:w="8221" w:type="dxa"/>
            <w:vAlign w:val="center"/>
          </w:tcPr>
          <w:p w:rsidR="006505BF" w:rsidRPr="00025467" w:rsidRDefault="006505BF">
            <w:pPr>
              <w:rPr>
                <w:rFonts w:ascii="GHEA Grapalat" w:hAnsi="GHEA Grapalat" w:cs="Calibri"/>
                <w:sz w:val="20"/>
                <w:szCs w:val="20"/>
              </w:rPr>
            </w:pPr>
            <w:r w:rsidRPr="00025467">
              <w:rPr>
                <w:rFonts w:ascii="GHEA Grapalat" w:hAnsi="GHEA Grapalat" w:cs="Calibri"/>
                <w:sz w:val="20"/>
                <w:szCs w:val="20"/>
              </w:rPr>
              <w:t>Մանրէազերծ պոլիէթիլենային տոպրակներ նմուշներ վերցնելու համար_1</w:t>
            </w:r>
          </w:p>
        </w:tc>
      </w:tr>
      <w:tr w:rsidR="006505BF" w:rsidRPr="00FE0A29" w:rsidTr="00B013BC">
        <w:tc>
          <w:tcPr>
            <w:tcW w:w="426" w:type="dxa"/>
            <w:vAlign w:val="center"/>
          </w:tcPr>
          <w:p w:rsidR="006505BF" w:rsidRPr="00025467" w:rsidRDefault="006505BF"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6505BF" w:rsidRPr="00025467" w:rsidRDefault="006505BF" w:rsidP="000C2A71">
            <w:pPr>
              <w:jc w:val="center"/>
              <w:rPr>
                <w:rFonts w:ascii="GHEA Grapalat" w:hAnsi="GHEA Grapalat" w:cs="Calibri"/>
                <w:sz w:val="20"/>
                <w:szCs w:val="20"/>
              </w:rPr>
            </w:pPr>
            <w:r w:rsidRPr="00025467">
              <w:rPr>
                <w:rFonts w:ascii="GHEA Grapalat" w:hAnsi="GHEA Grapalat" w:cs="Calibri"/>
                <w:sz w:val="20"/>
                <w:szCs w:val="20"/>
              </w:rPr>
              <w:t>0</w:t>
            </w:r>
          </w:p>
        </w:tc>
        <w:tc>
          <w:tcPr>
            <w:tcW w:w="8221" w:type="dxa"/>
            <w:vAlign w:val="center"/>
          </w:tcPr>
          <w:p w:rsidR="006505BF" w:rsidRPr="00025467" w:rsidRDefault="006505BF">
            <w:pPr>
              <w:rPr>
                <w:rFonts w:ascii="GHEA Grapalat" w:hAnsi="GHEA Grapalat" w:cs="Calibri"/>
                <w:sz w:val="20"/>
                <w:szCs w:val="20"/>
              </w:rPr>
            </w:pPr>
            <w:r w:rsidRPr="00025467">
              <w:rPr>
                <w:rFonts w:ascii="GHEA Grapalat" w:hAnsi="GHEA Grapalat" w:cs="Calibri"/>
                <w:sz w:val="20"/>
                <w:szCs w:val="20"/>
              </w:rPr>
              <w:t>Մանրէազերծ պոլիէթիլենային տոպրակներ նմուշներ վերցնելու համար_2</w:t>
            </w:r>
          </w:p>
        </w:tc>
      </w:tr>
      <w:tr w:rsidR="00357A11" w:rsidRPr="00FE0A29" w:rsidTr="00B013BC">
        <w:tc>
          <w:tcPr>
            <w:tcW w:w="426" w:type="dxa"/>
            <w:vAlign w:val="center"/>
          </w:tcPr>
          <w:p w:rsidR="00357A11" w:rsidRPr="00025467" w:rsidRDefault="00357A11"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57A11" w:rsidRPr="00025467" w:rsidRDefault="00025467" w:rsidP="00317487">
            <w:pPr>
              <w:jc w:val="center"/>
              <w:rPr>
                <w:rFonts w:ascii="GHEA Grapalat" w:hAnsi="GHEA Grapalat" w:cs="Calibri"/>
                <w:sz w:val="20"/>
                <w:szCs w:val="20"/>
              </w:rPr>
            </w:pPr>
            <w:r w:rsidRPr="00025467">
              <w:rPr>
                <w:rFonts w:ascii="GHEA Grapalat" w:hAnsi="GHEA Grapalat" w:cs="Calibri"/>
                <w:sz w:val="20"/>
                <w:szCs w:val="20"/>
              </w:rPr>
              <w:t>67 200</w:t>
            </w:r>
          </w:p>
        </w:tc>
        <w:tc>
          <w:tcPr>
            <w:tcW w:w="8221" w:type="dxa"/>
            <w:vAlign w:val="center"/>
          </w:tcPr>
          <w:p w:rsidR="00357A11" w:rsidRPr="00025467" w:rsidRDefault="00357A11">
            <w:pPr>
              <w:rPr>
                <w:rFonts w:ascii="GHEA Grapalat" w:hAnsi="GHEA Grapalat" w:cs="Calibri"/>
                <w:sz w:val="20"/>
                <w:szCs w:val="20"/>
              </w:rPr>
            </w:pPr>
            <w:r w:rsidRPr="00025467">
              <w:rPr>
                <w:rFonts w:ascii="GHEA Grapalat" w:hAnsi="GHEA Grapalat" w:cs="Calibri"/>
                <w:sz w:val="20"/>
                <w:szCs w:val="20"/>
              </w:rPr>
              <w:t xml:space="preserve">Տրանսպորտային միջավայր վերին շնչուղիներից նմուշառված քսուկների պահպանման ու տեղափոխման համար </w:t>
            </w:r>
          </w:p>
        </w:tc>
      </w:tr>
      <w:tr w:rsidR="00357A11" w:rsidRPr="00FE0A29" w:rsidTr="00B013BC">
        <w:tc>
          <w:tcPr>
            <w:tcW w:w="426" w:type="dxa"/>
            <w:vAlign w:val="center"/>
          </w:tcPr>
          <w:p w:rsidR="00357A11" w:rsidRPr="00025467" w:rsidRDefault="00357A11"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57A11" w:rsidRPr="00025467" w:rsidRDefault="00025467" w:rsidP="00317487">
            <w:pPr>
              <w:jc w:val="center"/>
              <w:rPr>
                <w:rFonts w:ascii="GHEA Grapalat" w:hAnsi="GHEA Grapalat" w:cs="Calibri"/>
                <w:sz w:val="20"/>
                <w:szCs w:val="20"/>
              </w:rPr>
            </w:pPr>
            <w:r w:rsidRPr="00025467">
              <w:rPr>
                <w:rFonts w:ascii="GHEA Grapalat" w:hAnsi="GHEA Grapalat" w:cs="Calibri"/>
                <w:sz w:val="20"/>
                <w:szCs w:val="20"/>
              </w:rPr>
              <w:t>0</w:t>
            </w:r>
          </w:p>
        </w:tc>
        <w:tc>
          <w:tcPr>
            <w:tcW w:w="8221" w:type="dxa"/>
            <w:vAlign w:val="center"/>
          </w:tcPr>
          <w:p w:rsidR="00357A11" w:rsidRPr="00025467" w:rsidRDefault="00357A11">
            <w:pPr>
              <w:rPr>
                <w:rFonts w:ascii="GHEA Grapalat" w:hAnsi="GHEA Grapalat" w:cs="Calibri"/>
                <w:sz w:val="20"/>
                <w:szCs w:val="20"/>
              </w:rPr>
            </w:pPr>
            <w:r w:rsidRPr="00025467">
              <w:rPr>
                <w:rFonts w:ascii="GHEA Grapalat" w:hAnsi="GHEA Grapalat" w:cs="Calibri"/>
                <w:sz w:val="20"/>
                <w:szCs w:val="20"/>
              </w:rPr>
              <w:t>Արտակարգ իրավիճակներում թափված նյութի հավաքման հավաքածու</w:t>
            </w:r>
          </w:p>
        </w:tc>
      </w:tr>
      <w:tr w:rsidR="00357A11" w:rsidRPr="00FE0A29" w:rsidTr="00B013BC">
        <w:tc>
          <w:tcPr>
            <w:tcW w:w="426" w:type="dxa"/>
            <w:vAlign w:val="center"/>
          </w:tcPr>
          <w:p w:rsidR="00357A11" w:rsidRPr="00025467" w:rsidRDefault="00357A11"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57A11" w:rsidRPr="00025467" w:rsidRDefault="00357A11" w:rsidP="00317487">
            <w:pPr>
              <w:jc w:val="center"/>
              <w:rPr>
                <w:rFonts w:ascii="GHEA Grapalat" w:hAnsi="GHEA Grapalat" w:cs="Calibri"/>
                <w:sz w:val="20"/>
                <w:szCs w:val="20"/>
              </w:rPr>
            </w:pPr>
            <w:r w:rsidRPr="00025467">
              <w:rPr>
                <w:rFonts w:ascii="GHEA Grapalat" w:hAnsi="GHEA Grapalat" w:cs="Calibri"/>
                <w:sz w:val="20"/>
                <w:szCs w:val="20"/>
              </w:rPr>
              <w:t>300 000</w:t>
            </w:r>
          </w:p>
        </w:tc>
        <w:tc>
          <w:tcPr>
            <w:tcW w:w="8221" w:type="dxa"/>
            <w:vAlign w:val="center"/>
          </w:tcPr>
          <w:p w:rsidR="00357A11" w:rsidRPr="00025467" w:rsidRDefault="00357A11">
            <w:pPr>
              <w:rPr>
                <w:rFonts w:ascii="GHEA Grapalat" w:hAnsi="GHEA Grapalat" w:cs="Calibri"/>
                <w:sz w:val="20"/>
                <w:szCs w:val="20"/>
              </w:rPr>
            </w:pPr>
            <w:r w:rsidRPr="00025467">
              <w:rPr>
                <w:rFonts w:ascii="GHEA Grapalat" w:hAnsi="GHEA Grapalat" w:cs="Calibri"/>
                <w:sz w:val="20"/>
                <w:szCs w:val="20"/>
              </w:rPr>
              <w:t>Թանզիվ</w:t>
            </w:r>
          </w:p>
        </w:tc>
      </w:tr>
      <w:tr w:rsidR="00357A11" w:rsidRPr="00FE0A29" w:rsidTr="00B013BC">
        <w:tc>
          <w:tcPr>
            <w:tcW w:w="426" w:type="dxa"/>
            <w:vAlign w:val="center"/>
          </w:tcPr>
          <w:p w:rsidR="00357A11" w:rsidRPr="00025467" w:rsidRDefault="00357A11"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57A11" w:rsidRPr="00025467" w:rsidRDefault="00357A11" w:rsidP="00317487">
            <w:pPr>
              <w:jc w:val="center"/>
              <w:rPr>
                <w:rFonts w:ascii="GHEA Grapalat" w:hAnsi="GHEA Grapalat" w:cs="Calibri"/>
                <w:sz w:val="20"/>
                <w:szCs w:val="20"/>
              </w:rPr>
            </w:pPr>
            <w:r w:rsidRPr="00025467">
              <w:rPr>
                <w:rFonts w:ascii="GHEA Grapalat" w:hAnsi="GHEA Grapalat" w:cs="Calibri"/>
                <w:sz w:val="20"/>
                <w:szCs w:val="20"/>
              </w:rPr>
              <w:t>225 000</w:t>
            </w:r>
          </w:p>
        </w:tc>
        <w:tc>
          <w:tcPr>
            <w:tcW w:w="8221" w:type="dxa"/>
            <w:vAlign w:val="center"/>
          </w:tcPr>
          <w:p w:rsidR="00357A11" w:rsidRPr="00025467" w:rsidRDefault="00357A11">
            <w:pPr>
              <w:rPr>
                <w:rFonts w:ascii="GHEA Grapalat" w:hAnsi="GHEA Grapalat" w:cs="Calibri"/>
                <w:sz w:val="20"/>
                <w:szCs w:val="20"/>
              </w:rPr>
            </w:pPr>
            <w:r w:rsidRPr="00025467">
              <w:rPr>
                <w:rFonts w:ascii="GHEA Grapalat" w:hAnsi="GHEA Grapalat" w:cs="Calibri"/>
                <w:sz w:val="20"/>
                <w:szCs w:val="20"/>
              </w:rPr>
              <w:t>Բինտ</w:t>
            </w:r>
          </w:p>
        </w:tc>
      </w:tr>
      <w:tr w:rsidR="00357A11" w:rsidRPr="008F04EA" w:rsidTr="00B013BC">
        <w:tc>
          <w:tcPr>
            <w:tcW w:w="426" w:type="dxa"/>
            <w:vAlign w:val="center"/>
          </w:tcPr>
          <w:p w:rsidR="00357A11" w:rsidRPr="00025467" w:rsidRDefault="00357A11"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57A11" w:rsidRPr="00025467" w:rsidRDefault="002E11EE" w:rsidP="00317487">
            <w:pPr>
              <w:jc w:val="center"/>
              <w:rPr>
                <w:rFonts w:ascii="GHEA Grapalat" w:hAnsi="GHEA Grapalat" w:cs="Calibri"/>
                <w:sz w:val="20"/>
                <w:szCs w:val="20"/>
              </w:rPr>
            </w:pPr>
            <w:r>
              <w:rPr>
                <w:rFonts w:ascii="GHEA Grapalat" w:hAnsi="GHEA Grapalat" w:cs="Calibri"/>
                <w:sz w:val="20"/>
                <w:szCs w:val="20"/>
              </w:rPr>
              <w:t>0</w:t>
            </w:r>
          </w:p>
        </w:tc>
        <w:tc>
          <w:tcPr>
            <w:tcW w:w="8221" w:type="dxa"/>
            <w:vAlign w:val="center"/>
          </w:tcPr>
          <w:p w:rsidR="00357A11" w:rsidRPr="00025467" w:rsidRDefault="00357A11">
            <w:pPr>
              <w:rPr>
                <w:rFonts w:ascii="GHEA Grapalat" w:hAnsi="GHEA Grapalat" w:cs="Calibri"/>
                <w:sz w:val="20"/>
                <w:szCs w:val="20"/>
              </w:rPr>
            </w:pPr>
            <w:r w:rsidRPr="00025467">
              <w:rPr>
                <w:rFonts w:ascii="GHEA Grapalat" w:hAnsi="GHEA Grapalat" w:cs="Calibri"/>
                <w:sz w:val="20"/>
                <w:szCs w:val="20"/>
              </w:rPr>
              <w:t>Շտատիվ 0.2 մլ ծավալով Էպպենդորֆ միկրոփորձանոթների համար՝ 50 տեղ</w:t>
            </w:r>
          </w:p>
        </w:tc>
      </w:tr>
      <w:tr w:rsidR="003A1602" w:rsidRPr="008F04EA" w:rsidTr="00B013BC">
        <w:tc>
          <w:tcPr>
            <w:tcW w:w="426" w:type="dxa"/>
            <w:vAlign w:val="center"/>
          </w:tcPr>
          <w:p w:rsidR="003A1602" w:rsidRPr="00025467" w:rsidRDefault="003A1602"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A1602" w:rsidRPr="00025467" w:rsidRDefault="003A1602" w:rsidP="00317487">
            <w:pPr>
              <w:jc w:val="center"/>
              <w:rPr>
                <w:rFonts w:ascii="GHEA Grapalat" w:hAnsi="GHEA Grapalat" w:cs="Calibri"/>
                <w:sz w:val="20"/>
                <w:szCs w:val="20"/>
              </w:rPr>
            </w:pPr>
          </w:p>
        </w:tc>
        <w:tc>
          <w:tcPr>
            <w:tcW w:w="8221" w:type="dxa"/>
            <w:vAlign w:val="center"/>
          </w:tcPr>
          <w:p w:rsidR="003A1602" w:rsidRPr="00025467" w:rsidRDefault="002E11EE">
            <w:pPr>
              <w:rPr>
                <w:rFonts w:ascii="GHEA Grapalat" w:hAnsi="GHEA Grapalat" w:cs="Calibri"/>
                <w:sz w:val="20"/>
                <w:szCs w:val="20"/>
              </w:rPr>
            </w:pPr>
            <w:r w:rsidRPr="002E11EE">
              <w:rPr>
                <w:rFonts w:ascii="GHEA Grapalat" w:hAnsi="GHEA Grapalat" w:cs="Calibri"/>
                <w:sz w:val="20"/>
                <w:szCs w:val="20"/>
              </w:rPr>
              <w:t>pH-ի որոշման ինդիկատորային թղթիկներ` ունիվերսալ</w:t>
            </w:r>
          </w:p>
        </w:tc>
      </w:tr>
    </w:tbl>
    <w:p w:rsidR="00096865" w:rsidRPr="00A71D81"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1A15EA" w:rsidRDefault="001A15EA" w:rsidP="00EF3662">
      <w:pPr>
        <w:jc w:val="center"/>
        <w:rPr>
          <w:rFonts w:ascii="GHEA Grapalat" w:hAnsi="GHEA Grapalat"/>
          <w:b/>
          <w:sz w:val="20"/>
          <w:lang w:val="es-ES"/>
        </w:rPr>
      </w:pPr>
    </w:p>
    <w:p w:rsidR="001A15EA" w:rsidRDefault="001A15EA" w:rsidP="00EF3662">
      <w:pPr>
        <w:jc w:val="center"/>
        <w:rPr>
          <w:rFonts w:ascii="GHEA Grapalat" w:hAnsi="GHEA Grapalat"/>
          <w:b/>
          <w:sz w:val="20"/>
          <w:lang w:val="es-ES"/>
        </w:rPr>
      </w:pPr>
    </w:p>
    <w:p w:rsidR="00096865" w:rsidRPr="006D7580" w:rsidRDefault="002B32D6" w:rsidP="00EF3662">
      <w:pPr>
        <w:jc w:val="center"/>
        <w:rPr>
          <w:rFonts w:ascii="GHEA Grapalat" w:hAnsi="GHEA Grapalat"/>
          <w:b/>
          <w:sz w:val="20"/>
          <w:lang w:val="es-ES"/>
        </w:rPr>
      </w:pPr>
      <w:r w:rsidRPr="006D7580">
        <w:rPr>
          <w:rFonts w:ascii="GHEA Grapalat" w:hAnsi="GHEA Grapalat"/>
          <w:b/>
          <w:sz w:val="20"/>
          <w:lang w:val="es-ES"/>
        </w:rPr>
        <w:t xml:space="preserve">2.  </w:t>
      </w:r>
      <w:r w:rsidRPr="006D7580">
        <w:rPr>
          <w:rFonts w:ascii="GHEA Grapalat" w:hAnsi="GHEA Grapalat" w:cs="Sylfaen"/>
          <w:b/>
          <w:sz w:val="20"/>
        </w:rPr>
        <w:t>ՄԱՍՆԱԿՑԻ</w:t>
      </w:r>
      <w:r w:rsidRPr="006D7580">
        <w:rPr>
          <w:rFonts w:ascii="GHEA Grapalat" w:hAnsi="GHEA Grapalat"/>
          <w:b/>
          <w:sz w:val="20"/>
          <w:lang w:val="es-ES"/>
        </w:rPr>
        <w:t xml:space="preserve"> </w:t>
      </w:r>
      <w:r w:rsidRPr="006D7580">
        <w:rPr>
          <w:rFonts w:ascii="GHEA Grapalat" w:hAnsi="GHEA Grapalat" w:cs="Sylfaen"/>
          <w:b/>
          <w:sz w:val="20"/>
        </w:rPr>
        <w:t>ՄԱՍՆԱԿՑՈՒԹՅԱՆ</w:t>
      </w:r>
      <w:r w:rsidRPr="006D7580">
        <w:rPr>
          <w:rFonts w:ascii="GHEA Grapalat" w:hAnsi="GHEA Grapalat"/>
          <w:b/>
          <w:sz w:val="20"/>
          <w:lang w:val="es-ES"/>
        </w:rPr>
        <w:t xml:space="preserve"> </w:t>
      </w:r>
      <w:r w:rsidRPr="006D7580">
        <w:rPr>
          <w:rFonts w:ascii="GHEA Grapalat" w:hAnsi="GHEA Grapalat" w:cs="Sylfaen"/>
          <w:b/>
          <w:sz w:val="20"/>
        </w:rPr>
        <w:t>ԻՐԱՎՈՒՆՔԻ</w:t>
      </w:r>
      <w:r w:rsidRPr="006D7580">
        <w:rPr>
          <w:rFonts w:ascii="GHEA Grapalat" w:hAnsi="GHEA Grapalat"/>
          <w:b/>
          <w:sz w:val="20"/>
          <w:lang w:val="es-ES"/>
        </w:rPr>
        <w:t xml:space="preserve"> </w:t>
      </w:r>
      <w:r w:rsidRPr="006D7580">
        <w:rPr>
          <w:rFonts w:ascii="GHEA Grapalat" w:hAnsi="GHEA Grapalat" w:cs="Sylfaen"/>
          <w:b/>
          <w:sz w:val="20"/>
        </w:rPr>
        <w:t>ՊԱՀԱՆՋՆԵՐԸ</w:t>
      </w:r>
      <w:r w:rsidRPr="006D7580">
        <w:rPr>
          <w:rFonts w:ascii="GHEA Grapalat" w:hAnsi="GHEA Grapalat"/>
          <w:b/>
          <w:sz w:val="20"/>
          <w:lang w:val="es-ES"/>
        </w:rPr>
        <w:t xml:space="preserve">, </w:t>
      </w:r>
      <w:r w:rsidRPr="006D7580">
        <w:rPr>
          <w:rFonts w:ascii="GHEA Grapalat" w:hAnsi="GHEA Grapalat" w:cs="Sylfaen"/>
          <w:b/>
          <w:sz w:val="20"/>
        </w:rPr>
        <w:t>ՈՐԱԿԱՎՈՐՄԱՆ</w:t>
      </w:r>
      <w:r w:rsidRPr="006D7580">
        <w:rPr>
          <w:rFonts w:ascii="GHEA Grapalat" w:hAnsi="GHEA Grapalat"/>
          <w:b/>
          <w:sz w:val="20"/>
          <w:lang w:val="es-ES"/>
        </w:rPr>
        <w:t xml:space="preserve"> </w:t>
      </w:r>
      <w:r w:rsidRPr="006D7580">
        <w:rPr>
          <w:rFonts w:ascii="GHEA Grapalat" w:hAnsi="GHEA Grapalat" w:cs="Sylfaen"/>
          <w:b/>
          <w:sz w:val="20"/>
        </w:rPr>
        <w:t>ՉԱՓԱՆԻՇՆԵՐԸ</w:t>
      </w:r>
      <w:r w:rsidRPr="006D7580">
        <w:rPr>
          <w:rFonts w:ascii="GHEA Grapalat" w:hAnsi="GHEA Grapalat"/>
          <w:b/>
          <w:sz w:val="20"/>
          <w:lang w:val="es-ES"/>
        </w:rPr>
        <w:t xml:space="preserve">  ԵՎ </w:t>
      </w:r>
      <w:r w:rsidRPr="006D7580">
        <w:rPr>
          <w:rFonts w:ascii="GHEA Grapalat" w:hAnsi="GHEA Grapalat" w:cs="Sylfaen"/>
          <w:b/>
          <w:sz w:val="20"/>
        </w:rPr>
        <w:t>ԴՐԱՆՑ</w:t>
      </w:r>
      <w:r w:rsidRPr="006D7580">
        <w:rPr>
          <w:rFonts w:ascii="GHEA Grapalat" w:hAnsi="GHEA Grapalat"/>
          <w:b/>
          <w:sz w:val="20"/>
          <w:lang w:val="es-ES"/>
        </w:rPr>
        <w:t xml:space="preserve"> </w:t>
      </w:r>
      <w:r w:rsidRPr="006D7580">
        <w:rPr>
          <w:rFonts w:ascii="GHEA Grapalat" w:hAnsi="GHEA Grapalat" w:cs="Sylfaen"/>
          <w:b/>
          <w:sz w:val="20"/>
          <w:lang w:val="es-ES"/>
        </w:rPr>
        <w:t>Գ</w:t>
      </w:r>
      <w:r w:rsidRPr="006D7580">
        <w:rPr>
          <w:rFonts w:ascii="GHEA Grapalat" w:hAnsi="GHEA Grapalat" w:cs="Sylfaen"/>
          <w:b/>
          <w:sz w:val="20"/>
        </w:rPr>
        <w:t>ՆԱՀԱՏՄԱՆ</w:t>
      </w:r>
      <w:r w:rsidRPr="006D7580">
        <w:rPr>
          <w:rFonts w:ascii="GHEA Grapalat" w:hAnsi="GHEA Grapalat"/>
          <w:b/>
          <w:sz w:val="20"/>
          <w:lang w:val="es-ES"/>
        </w:rPr>
        <w:t xml:space="preserve"> </w:t>
      </w:r>
      <w:r w:rsidRPr="006D7580">
        <w:rPr>
          <w:rFonts w:ascii="GHEA Grapalat" w:hAnsi="GHEA Grapalat" w:cs="Sylfaen"/>
          <w:b/>
          <w:sz w:val="20"/>
        </w:rPr>
        <w:t>ԿԱՐ</w:t>
      </w:r>
      <w:r w:rsidRPr="006D7580">
        <w:rPr>
          <w:rFonts w:ascii="GHEA Grapalat" w:hAnsi="GHEA Grapalat" w:cs="Sylfaen"/>
          <w:b/>
          <w:sz w:val="20"/>
          <w:lang w:val="es-ES"/>
        </w:rPr>
        <w:t>Գ</w:t>
      </w:r>
      <w:r w:rsidRPr="006D7580">
        <w:rPr>
          <w:rFonts w:ascii="GHEA Grapalat" w:hAnsi="GHEA Grapalat" w:cs="Sylfaen"/>
          <w:b/>
          <w:sz w:val="20"/>
        </w:rPr>
        <w:t>Ը</w:t>
      </w:r>
      <w:r w:rsidRPr="006D7580">
        <w:rPr>
          <w:rFonts w:ascii="GHEA Grapalat" w:hAnsi="GHEA Grapalat"/>
          <w:b/>
          <w:sz w:val="20"/>
          <w:lang w:val="es-ES"/>
        </w:rPr>
        <w:t xml:space="preserve"> </w:t>
      </w:r>
    </w:p>
    <w:p w:rsidR="00096865" w:rsidRPr="006D7580" w:rsidRDefault="00096865" w:rsidP="00EF3662">
      <w:pPr>
        <w:ind w:firstLine="567"/>
        <w:jc w:val="both"/>
        <w:rPr>
          <w:rFonts w:ascii="GHEA Grapalat" w:hAnsi="GHEA Grapalat"/>
          <w:szCs w:val="22"/>
          <w:lang w:val="es-ES"/>
        </w:rPr>
      </w:pPr>
    </w:p>
    <w:p w:rsidR="00753E6E" w:rsidRPr="006D7580" w:rsidRDefault="00096865" w:rsidP="00EF3662">
      <w:pPr>
        <w:ind w:firstLine="567"/>
        <w:jc w:val="both"/>
        <w:rPr>
          <w:rFonts w:ascii="GHEA Grapalat" w:hAnsi="GHEA Grapalat" w:cs="Arial Armenian"/>
          <w:sz w:val="20"/>
          <w:lang w:val="es-ES"/>
        </w:rPr>
      </w:pPr>
      <w:r w:rsidRPr="006D7580">
        <w:rPr>
          <w:rFonts w:ascii="GHEA Grapalat" w:hAnsi="GHEA Grapalat" w:cs="Arial Armenian"/>
          <w:sz w:val="20"/>
          <w:lang w:val="es-ES"/>
        </w:rPr>
        <w:t xml:space="preserve">2.1 </w:t>
      </w:r>
      <w:r w:rsidR="00753E6E" w:rsidRPr="006D7580">
        <w:rPr>
          <w:rFonts w:ascii="GHEA Grapalat" w:hAnsi="GHEA Grapalat" w:cs="Sylfaen"/>
          <w:sz w:val="20"/>
          <w:lang w:val="ru-RU"/>
        </w:rPr>
        <w:t>Սույն</w:t>
      </w:r>
      <w:r w:rsidR="00753E6E" w:rsidRPr="006D7580">
        <w:rPr>
          <w:rFonts w:ascii="GHEA Grapalat" w:hAnsi="GHEA Grapalat" w:cs="Arial Armenian"/>
          <w:sz w:val="20"/>
          <w:lang w:val="es-ES"/>
        </w:rPr>
        <w:t xml:space="preserve"> </w:t>
      </w:r>
      <w:r w:rsidR="00EB487B" w:rsidRPr="006D7580">
        <w:rPr>
          <w:rFonts w:ascii="GHEA Grapalat" w:hAnsi="GHEA Grapalat" w:cs="Arial Armenian"/>
          <w:sz w:val="20"/>
          <w:lang w:val="es-ES"/>
        </w:rPr>
        <w:t xml:space="preserve"> </w:t>
      </w:r>
      <w:r w:rsidR="006F49AA" w:rsidRPr="006D7580">
        <w:rPr>
          <w:rFonts w:ascii="GHEA Grapalat" w:hAnsi="GHEA Grapalat" w:cs="Arial Armenian"/>
          <w:sz w:val="20"/>
          <w:lang w:val="es-ES"/>
        </w:rPr>
        <w:t xml:space="preserve">ընթացակարգին </w:t>
      </w:r>
      <w:r w:rsidR="00753E6E" w:rsidRPr="006D7580">
        <w:rPr>
          <w:rFonts w:ascii="GHEA Grapalat" w:hAnsi="GHEA Grapalat" w:cs="Sylfaen"/>
          <w:sz w:val="20"/>
          <w:lang w:val="ru-RU"/>
        </w:rPr>
        <w:t>մասնակցելու</w:t>
      </w:r>
      <w:r w:rsidR="00753E6E" w:rsidRPr="006D7580">
        <w:rPr>
          <w:rFonts w:ascii="GHEA Grapalat" w:hAnsi="GHEA Grapalat" w:cs="Arial Armenian"/>
          <w:sz w:val="20"/>
          <w:lang w:val="es-ES"/>
        </w:rPr>
        <w:t xml:space="preserve"> </w:t>
      </w:r>
      <w:r w:rsidR="00753E6E" w:rsidRPr="006D7580">
        <w:rPr>
          <w:rFonts w:ascii="GHEA Grapalat" w:hAnsi="GHEA Grapalat" w:cs="Sylfaen"/>
          <w:sz w:val="20"/>
          <w:lang w:val="ru-RU"/>
        </w:rPr>
        <w:t>իրավունք</w:t>
      </w:r>
      <w:r w:rsidR="00753E6E" w:rsidRPr="006D7580">
        <w:rPr>
          <w:rFonts w:ascii="GHEA Grapalat" w:hAnsi="GHEA Grapalat" w:cs="Arial Armenian"/>
          <w:sz w:val="20"/>
          <w:lang w:val="es-ES"/>
        </w:rPr>
        <w:t xml:space="preserve"> </w:t>
      </w:r>
      <w:r w:rsidR="00753E6E" w:rsidRPr="006D7580">
        <w:rPr>
          <w:rFonts w:ascii="GHEA Grapalat" w:hAnsi="GHEA Grapalat" w:cs="Sylfaen"/>
          <w:sz w:val="20"/>
          <w:lang w:val="ru-RU"/>
        </w:rPr>
        <w:t>չունեն</w:t>
      </w:r>
      <w:r w:rsidR="00753E6E" w:rsidRPr="006D7580">
        <w:rPr>
          <w:rFonts w:ascii="GHEA Grapalat" w:hAnsi="GHEA Grapalat" w:cs="Arial Armenian"/>
          <w:sz w:val="20"/>
          <w:lang w:val="es-ES"/>
        </w:rPr>
        <w:t xml:space="preserve"> </w:t>
      </w:r>
      <w:r w:rsidR="00753E6E" w:rsidRPr="006D7580">
        <w:rPr>
          <w:rFonts w:ascii="GHEA Grapalat" w:hAnsi="GHEA Grapalat" w:cs="Sylfaen"/>
          <w:sz w:val="20"/>
          <w:lang w:val="ru-RU"/>
        </w:rPr>
        <w:t>անձինք</w:t>
      </w:r>
      <w:r w:rsidR="00753E6E" w:rsidRPr="006D7580">
        <w:rPr>
          <w:rFonts w:ascii="GHEA Grapalat" w:hAnsi="GHEA Grapalat" w:cs="Sylfaen"/>
          <w:sz w:val="20"/>
          <w:lang w:val="es-ES"/>
        </w:rPr>
        <w:t>.</w:t>
      </w:r>
    </w:p>
    <w:p w:rsidR="00753E6E" w:rsidRPr="006D7580" w:rsidRDefault="00753E6E" w:rsidP="00EF3662">
      <w:pPr>
        <w:ind w:firstLine="720"/>
        <w:jc w:val="both"/>
        <w:rPr>
          <w:rFonts w:ascii="GHEA Grapalat" w:hAnsi="GHEA Grapalat"/>
          <w:sz w:val="20"/>
          <w:szCs w:val="20"/>
          <w:lang w:val="es-ES"/>
        </w:rPr>
      </w:pPr>
      <w:r w:rsidRPr="006D7580">
        <w:rPr>
          <w:rFonts w:ascii="GHEA Grapalat" w:hAnsi="GHEA Grapalat"/>
          <w:sz w:val="20"/>
          <w:szCs w:val="20"/>
          <w:lang w:val="es-ES"/>
        </w:rPr>
        <w:t xml:space="preserve">1) </w:t>
      </w:r>
      <w:r w:rsidRPr="006D7580">
        <w:rPr>
          <w:rFonts w:ascii="GHEA Grapalat" w:hAnsi="GHEA Grapalat" w:cs="Sylfaen"/>
          <w:sz w:val="20"/>
          <w:szCs w:val="20"/>
        </w:rPr>
        <w:t>որոնք</w:t>
      </w:r>
      <w:r w:rsidRPr="006D7580">
        <w:rPr>
          <w:rFonts w:ascii="GHEA Grapalat" w:hAnsi="GHEA Grapalat" w:cs="Sylfaen"/>
          <w:sz w:val="20"/>
          <w:szCs w:val="20"/>
          <w:lang w:val="es-ES"/>
        </w:rPr>
        <w:t xml:space="preserve"> </w:t>
      </w:r>
      <w:r w:rsidRPr="006D7580">
        <w:rPr>
          <w:rFonts w:ascii="GHEA Grapalat" w:hAnsi="GHEA Grapalat" w:cs="Sylfaen"/>
          <w:sz w:val="20"/>
          <w:szCs w:val="20"/>
        </w:rPr>
        <w:t>հայտը</w:t>
      </w:r>
      <w:r w:rsidRPr="006D7580">
        <w:rPr>
          <w:rFonts w:ascii="GHEA Grapalat" w:hAnsi="GHEA Grapalat" w:cs="Sylfaen"/>
          <w:sz w:val="20"/>
          <w:szCs w:val="20"/>
          <w:lang w:val="es-ES"/>
        </w:rPr>
        <w:t xml:space="preserve"> </w:t>
      </w:r>
      <w:r w:rsidRPr="006D7580">
        <w:rPr>
          <w:rFonts w:ascii="GHEA Grapalat" w:hAnsi="GHEA Grapalat" w:cs="Sylfaen"/>
          <w:sz w:val="20"/>
          <w:szCs w:val="20"/>
        </w:rPr>
        <w:t>ներկայացնելու</w:t>
      </w:r>
      <w:r w:rsidRPr="006D7580">
        <w:rPr>
          <w:rFonts w:ascii="GHEA Grapalat" w:hAnsi="GHEA Grapalat" w:cs="Sylfaen"/>
          <w:sz w:val="20"/>
          <w:szCs w:val="20"/>
          <w:lang w:val="es-ES"/>
        </w:rPr>
        <w:t xml:space="preserve"> </w:t>
      </w:r>
      <w:r w:rsidRPr="006D7580">
        <w:rPr>
          <w:rFonts w:ascii="GHEA Grapalat" w:hAnsi="GHEA Grapalat" w:cs="Sylfaen"/>
          <w:sz w:val="20"/>
          <w:szCs w:val="20"/>
        </w:rPr>
        <w:t>օրվա</w:t>
      </w:r>
      <w:r w:rsidRPr="006D7580">
        <w:rPr>
          <w:rFonts w:ascii="GHEA Grapalat" w:hAnsi="GHEA Grapalat" w:cs="Sylfaen"/>
          <w:sz w:val="20"/>
          <w:szCs w:val="20"/>
          <w:lang w:val="es-ES"/>
        </w:rPr>
        <w:t xml:space="preserve"> </w:t>
      </w:r>
      <w:r w:rsidRPr="006D7580">
        <w:rPr>
          <w:rFonts w:ascii="GHEA Grapalat" w:hAnsi="GHEA Grapalat" w:cs="Sylfaen"/>
          <w:sz w:val="20"/>
          <w:szCs w:val="20"/>
        </w:rPr>
        <w:t>դրությամբ</w:t>
      </w:r>
      <w:r w:rsidRPr="006D7580">
        <w:rPr>
          <w:rFonts w:ascii="GHEA Grapalat" w:hAnsi="GHEA Grapalat" w:cs="Sylfaen"/>
          <w:sz w:val="20"/>
          <w:szCs w:val="20"/>
          <w:lang w:val="es-ES"/>
        </w:rPr>
        <w:t xml:space="preserve"> </w:t>
      </w:r>
      <w:r w:rsidRPr="006D7580">
        <w:rPr>
          <w:rFonts w:ascii="GHEA Grapalat" w:hAnsi="GHEA Grapalat" w:cs="Sylfaen"/>
          <w:sz w:val="20"/>
          <w:szCs w:val="20"/>
        </w:rPr>
        <w:t>դատական</w:t>
      </w:r>
      <w:r w:rsidRPr="006D7580">
        <w:rPr>
          <w:rFonts w:ascii="GHEA Grapalat" w:hAnsi="GHEA Grapalat"/>
          <w:sz w:val="20"/>
          <w:szCs w:val="20"/>
          <w:lang w:val="es-ES"/>
        </w:rPr>
        <w:t xml:space="preserve"> </w:t>
      </w:r>
      <w:r w:rsidRPr="006D7580">
        <w:rPr>
          <w:rFonts w:ascii="GHEA Grapalat" w:hAnsi="GHEA Grapalat" w:cs="Sylfaen"/>
          <w:sz w:val="20"/>
          <w:szCs w:val="20"/>
        </w:rPr>
        <w:t>կարգով</w:t>
      </w:r>
      <w:r w:rsidRPr="006D7580">
        <w:rPr>
          <w:rFonts w:ascii="GHEA Grapalat" w:hAnsi="GHEA Grapalat"/>
          <w:sz w:val="20"/>
          <w:szCs w:val="20"/>
          <w:lang w:val="es-ES"/>
        </w:rPr>
        <w:t xml:space="preserve"> </w:t>
      </w:r>
      <w:r w:rsidRPr="006D7580">
        <w:rPr>
          <w:rFonts w:ascii="GHEA Grapalat" w:hAnsi="GHEA Grapalat" w:cs="Sylfaen"/>
          <w:sz w:val="20"/>
          <w:szCs w:val="20"/>
        </w:rPr>
        <w:t>ճանաչվել</w:t>
      </w:r>
      <w:r w:rsidRPr="006D7580">
        <w:rPr>
          <w:rFonts w:ascii="GHEA Grapalat" w:hAnsi="GHEA Grapalat"/>
          <w:sz w:val="20"/>
          <w:szCs w:val="20"/>
          <w:lang w:val="es-ES"/>
        </w:rPr>
        <w:t xml:space="preserve"> </w:t>
      </w:r>
      <w:r w:rsidRPr="006D7580">
        <w:rPr>
          <w:rFonts w:ascii="GHEA Grapalat" w:hAnsi="GHEA Grapalat" w:cs="Sylfaen"/>
          <w:sz w:val="20"/>
          <w:szCs w:val="20"/>
        </w:rPr>
        <w:t>են</w:t>
      </w:r>
      <w:r w:rsidRPr="006D7580">
        <w:rPr>
          <w:rFonts w:ascii="GHEA Grapalat" w:hAnsi="GHEA Grapalat"/>
          <w:sz w:val="20"/>
          <w:szCs w:val="20"/>
          <w:lang w:val="es-ES"/>
        </w:rPr>
        <w:t xml:space="preserve"> </w:t>
      </w:r>
      <w:r w:rsidRPr="006D7580">
        <w:rPr>
          <w:rFonts w:ascii="GHEA Grapalat" w:hAnsi="GHEA Grapalat" w:cs="Sylfaen"/>
          <w:sz w:val="20"/>
          <w:szCs w:val="20"/>
        </w:rPr>
        <w:t>սնանկ</w:t>
      </w:r>
      <w:r w:rsidRPr="006D7580">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7580">
        <w:rPr>
          <w:rFonts w:ascii="GHEA Grapalat" w:hAnsi="GHEA Grapalat"/>
          <w:sz w:val="20"/>
          <w:szCs w:val="20"/>
          <w:lang w:val="es-ES"/>
        </w:rPr>
        <w:t xml:space="preserve">3) </w:t>
      </w:r>
      <w:r w:rsidRPr="006D7580">
        <w:rPr>
          <w:rFonts w:ascii="GHEA Grapalat" w:hAnsi="GHEA Grapalat"/>
          <w:sz w:val="20"/>
          <w:szCs w:val="20"/>
        </w:rPr>
        <w:t>որոնք</w:t>
      </w:r>
      <w:r w:rsidRPr="006D7580">
        <w:rPr>
          <w:rFonts w:ascii="GHEA Grapalat" w:hAnsi="GHEA Grapalat"/>
          <w:sz w:val="20"/>
          <w:szCs w:val="20"/>
          <w:lang w:val="es-ES"/>
        </w:rPr>
        <w:t xml:space="preserve"> </w:t>
      </w:r>
      <w:r w:rsidRPr="006D7580">
        <w:rPr>
          <w:rFonts w:ascii="GHEA Grapalat" w:hAnsi="GHEA Grapalat"/>
          <w:sz w:val="20"/>
          <w:szCs w:val="20"/>
        </w:rPr>
        <w:t>կամ</w:t>
      </w:r>
      <w:r w:rsidRPr="006D7580">
        <w:rPr>
          <w:rFonts w:ascii="GHEA Grapalat" w:hAnsi="GHEA Grapalat"/>
          <w:sz w:val="20"/>
          <w:szCs w:val="20"/>
          <w:lang w:val="es-ES"/>
        </w:rPr>
        <w:t xml:space="preserve"> </w:t>
      </w:r>
      <w:r w:rsidRPr="006D7580">
        <w:rPr>
          <w:rFonts w:ascii="GHEA Grapalat" w:hAnsi="GHEA Grapalat"/>
          <w:sz w:val="20"/>
          <w:szCs w:val="20"/>
        </w:rPr>
        <w:t>որոնց</w:t>
      </w:r>
      <w:r w:rsidRPr="006D7580">
        <w:rPr>
          <w:rFonts w:ascii="GHEA Grapalat" w:hAnsi="GHEA Grapalat"/>
          <w:sz w:val="20"/>
          <w:szCs w:val="20"/>
          <w:lang w:val="es-ES"/>
        </w:rPr>
        <w:t xml:space="preserve"> </w:t>
      </w:r>
      <w:r w:rsidRPr="006D7580">
        <w:rPr>
          <w:rFonts w:ascii="GHEA Grapalat" w:hAnsi="GHEA Grapalat" w:cs="Sylfaen"/>
          <w:sz w:val="20"/>
          <w:szCs w:val="20"/>
        </w:rPr>
        <w:t>գործադիր</w:t>
      </w:r>
      <w:r w:rsidRPr="006D7580">
        <w:rPr>
          <w:rFonts w:ascii="GHEA Grapalat" w:hAnsi="GHEA Grapalat"/>
          <w:sz w:val="20"/>
          <w:szCs w:val="20"/>
          <w:lang w:val="es-ES"/>
        </w:rPr>
        <w:t xml:space="preserve"> </w:t>
      </w:r>
      <w:r w:rsidRPr="006D7580">
        <w:rPr>
          <w:rFonts w:ascii="GHEA Grapalat" w:hAnsi="GHEA Grapalat" w:cs="Sylfaen"/>
          <w:sz w:val="20"/>
          <w:szCs w:val="20"/>
        </w:rPr>
        <w:t>մարմնի</w:t>
      </w:r>
      <w:r w:rsidRPr="006D7580">
        <w:rPr>
          <w:rFonts w:ascii="GHEA Grapalat" w:hAnsi="GHEA Grapalat"/>
          <w:sz w:val="20"/>
          <w:szCs w:val="20"/>
          <w:lang w:val="es-ES"/>
        </w:rPr>
        <w:t xml:space="preserve"> </w:t>
      </w:r>
      <w:r w:rsidRPr="006D7580">
        <w:rPr>
          <w:rFonts w:ascii="GHEA Grapalat" w:hAnsi="GHEA Grapalat" w:cs="Sylfaen"/>
          <w:sz w:val="20"/>
          <w:szCs w:val="20"/>
        </w:rPr>
        <w:t>ներկայացուցիչը</w:t>
      </w:r>
      <w:r w:rsidRPr="006D7580">
        <w:rPr>
          <w:rFonts w:ascii="GHEA Grapalat" w:hAnsi="GHEA Grapalat"/>
          <w:sz w:val="20"/>
          <w:szCs w:val="20"/>
          <w:lang w:val="es-ES"/>
        </w:rPr>
        <w:t xml:space="preserve"> </w:t>
      </w:r>
      <w:r w:rsidRPr="006D7580">
        <w:rPr>
          <w:rFonts w:ascii="GHEA Grapalat" w:hAnsi="GHEA Grapalat" w:cs="Sylfaen"/>
          <w:sz w:val="20"/>
          <w:szCs w:val="20"/>
        </w:rPr>
        <w:t>հայտը</w:t>
      </w:r>
      <w:r w:rsidRPr="006D7580">
        <w:rPr>
          <w:rFonts w:ascii="GHEA Grapalat" w:hAnsi="GHEA Grapalat"/>
          <w:sz w:val="20"/>
          <w:szCs w:val="20"/>
          <w:lang w:val="es-ES"/>
        </w:rPr>
        <w:t xml:space="preserve"> </w:t>
      </w:r>
      <w:r w:rsidRPr="006D7580">
        <w:rPr>
          <w:rFonts w:ascii="GHEA Grapalat" w:hAnsi="GHEA Grapalat" w:cs="Sylfaen"/>
          <w:sz w:val="20"/>
          <w:szCs w:val="20"/>
        </w:rPr>
        <w:t>ներկայացնելու</w:t>
      </w:r>
      <w:r w:rsidRPr="006D7580">
        <w:rPr>
          <w:rFonts w:ascii="GHEA Grapalat" w:hAnsi="GHEA Grapalat"/>
          <w:sz w:val="20"/>
          <w:szCs w:val="20"/>
          <w:lang w:val="es-ES"/>
        </w:rPr>
        <w:t xml:space="preserve"> </w:t>
      </w:r>
      <w:r w:rsidRPr="006D7580">
        <w:rPr>
          <w:rFonts w:ascii="GHEA Grapalat" w:hAnsi="GHEA Grapalat" w:cs="Sylfaen"/>
          <w:sz w:val="20"/>
          <w:szCs w:val="20"/>
        </w:rPr>
        <w:t>օրվան</w:t>
      </w:r>
      <w:r w:rsidRPr="006D7580">
        <w:rPr>
          <w:rFonts w:ascii="GHEA Grapalat" w:hAnsi="GHEA Grapalat"/>
          <w:sz w:val="20"/>
          <w:szCs w:val="20"/>
          <w:lang w:val="es-ES"/>
        </w:rPr>
        <w:t xml:space="preserve"> </w:t>
      </w:r>
      <w:r w:rsidRPr="006D7580">
        <w:rPr>
          <w:rFonts w:ascii="GHEA Grapalat" w:hAnsi="GHEA Grapalat" w:cs="Sylfaen"/>
          <w:sz w:val="20"/>
          <w:szCs w:val="20"/>
        </w:rPr>
        <w:t>նախորդող</w:t>
      </w:r>
      <w:r w:rsidRPr="006D7580">
        <w:rPr>
          <w:rFonts w:ascii="GHEA Grapalat" w:hAnsi="GHEA Grapalat"/>
          <w:sz w:val="20"/>
          <w:szCs w:val="20"/>
          <w:lang w:val="es-ES"/>
        </w:rPr>
        <w:t xml:space="preserve"> </w:t>
      </w:r>
      <w:r w:rsidR="00D30C7A" w:rsidRPr="006D7580">
        <w:rPr>
          <w:rFonts w:ascii="GHEA Grapalat" w:hAnsi="GHEA Grapalat" w:cs="Sylfaen"/>
          <w:sz w:val="20"/>
          <w:szCs w:val="20"/>
          <w:lang w:val="hy-AM"/>
        </w:rPr>
        <w:t>հինգ</w:t>
      </w:r>
      <w:r w:rsidR="00D30C7A" w:rsidRPr="006D7580">
        <w:rPr>
          <w:rFonts w:ascii="GHEA Grapalat" w:hAnsi="GHEA Grapalat"/>
          <w:sz w:val="20"/>
          <w:szCs w:val="20"/>
          <w:lang w:val="es-ES"/>
        </w:rPr>
        <w:t xml:space="preserve"> </w:t>
      </w:r>
      <w:r w:rsidRPr="006D7580">
        <w:rPr>
          <w:rFonts w:ascii="GHEA Grapalat" w:hAnsi="GHEA Grapalat" w:cs="Sylfaen"/>
          <w:sz w:val="20"/>
          <w:szCs w:val="20"/>
        </w:rPr>
        <w:t>տարիների</w:t>
      </w:r>
      <w:r w:rsidRPr="006D7580">
        <w:rPr>
          <w:rFonts w:ascii="GHEA Grapalat" w:hAnsi="GHEA Grapalat"/>
          <w:sz w:val="20"/>
          <w:szCs w:val="20"/>
          <w:lang w:val="es-ES"/>
        </w:rPr>
        <w:t xml:space="preserve"> </w:t>
      </w:r>
      <w:r w:rsidRPr="006D7580">
        <w:rPr>
          <w:rFonts w:ascii="GHEA Grapalat" w:hAnsi="GHEA Grapalat" w:cs="Sylfaen"/>
          <w:sz w:val="20"/>
          <w:szCs w:val="20"/>
        </w:rPr>
        <w:t>ընթացքում</w:t>
      </w:r>
      <w:r w:rsidRPr="006D7580">
        <w:rPr>
          <w:rFonts w:ascii="GHEA Grapalat" w:hAnsi="GHEA Grapalat"/>
          <w:sz w:val="20"/>
          <w:szCs w:val="20"/>
          <w:lang w:val="es-ES"/>
        </w:rPr>
        <w:t xml:space="preserve"> </w:t>
      </w:r>
      <w:r w:rsidRPr="006D7580">
        <w:rPr>
          <w:rFonts w:ascii="GHEA Grapalat" w:hAnsi="GHEA Grapalat" w:cs="Sylfaen"/>
          <w:sz w:val="20"/>
          <w:szCs w:val="20"/>
        </w:rPr>
        <w:t>դատապարտված</w:t>
      </w:r>
      <w:r w:rsidRPr="006D7580">
        <w:rPr>
          <w:rFonts w:ascii="GHEA Grapalat" w:hAnsi="GHEA Grapalat"/>
          <w:sz w:val="20"/>
          <w:szCs w:val="20"/>
          <w:lang w:val="es-ES"/>
        </w:rPr>
        <w:t xml:space="preserve"> </w:t>
      </w:r>
      <w:r w:rsidRPr="006D7580">
        <w:rPr>
          <w:rFonts w:ascii="GHEA Grapalat" w:hAnsi="GHEA Grapalat" w:cs="Sylfaen"/>
          <w:sz w:val="20"/>
          <w:szCs w:val="20"/>
        </w:rPr>
        <w:t>է</w:t>
      </w:r>
      <w:r w:rsidRPr="006D7580">
        <w:rPr>
          <w:rFonts w:ascii="GHEA Grapalat" w:hAnsi="GHEA Grapalat"/>
          <w:sz w:val="20"/>
          <w:szCs w:val="20"/>
          <w:lang w:val="es-ES"/>
        </w:rPr>
        <w:t xml:space="preserve"> </w:t>
      </w:r>
      <w:r w:rsidRPr="006D7580">
        <w:rPr>
          <w:rFonts w:ascii="GHEA Grapalat" w:hAnsi="GHEA Grapalat" w:cs="Sylfaen"/>
          <w:sz w:val="20"/>
          <w:szCs w:val="20"/>
        </w:rPr>
        <w:t>եղել</w:t>
      </w:r>
      <w:r w:rsidRPr="006D7580">
        <w:rPr>
          <w:rFonts w:ascii="GHEA Grapalat" w:hAnsi="GHEA Grapalat"/>
          <w:sz w:val="20"/>
          <w:szCs w:val="20"/>
          <w:lang w:val="es-ES"/>
        </w:rPr>
        <w:t xml:space="preserve"> </w:t>
      </w:r>
      <w:r w:rsidRPr="006D7580">
        <w:rPr>
          <w:rFonts w:ascii="GHEA Grapalat" w:hAnsi="GHEA Grapalat"/>
          <w:sz w:val="20"/>
          <w:szCs w:val="20"/>
        </w:rPr>
        <w:t>ահաբեկչության</w:t>
      </w:r>
      <w:r w:rsidRPr="006D7580">
        <w:rPr>
          <w:rFonts w:ascii="GHEA Grapalat" w:hAnsi="GHEA Grapalat"/>
          <w:sz w:val="20"/>
          <w:szCs w:val="20"/>
          <w:lang w:val="es-ES"/>
        </w:rPr>
        <w:t xml:space="preserve"> </w:t>
      </w:r>
      <w:r w:rsidRPr="006D7580">
        <w:rPr>
          <w:rFonts w:ascii="GHEA Grapalat" w:hAnsi="GHEA Grapalat"/>
          <w:sz w:val="20"/>
          <w:szCs w:val="20"/>
        </w:rPr>
        <w:t>ֆինանսավորման</w:t>
      </w:r>
      <w:r w:rsidRPr="006D7580">
        <w:rPr>
          <w:rFonts w:ascii="GHEA Grapalat" w:hAnsi="GHEA Grapalat"/>
          <w:sz w:val="20"/>
          <w:szCs w:val="20"/>
          <w:lang w:val="es-ES"/>
        </w:rPr>
        <w:t xml:space="preserve">, </w:t>
      </w:r>
      <w:r w:rsidRPr="006D7580">
        <w:rPr>
          <w:rFonts w:ascii="GHEA Grapalat" w:hAnsi="GHEA Grapalat"/>
          <w:sz w:val="20"/>
          <w:szCs w:val="20"/>
        </w:rPr>
        <w:t>երեխայի</w:t>
      </w:r>
      <w:r w:rsidRPr="006D7580">
        <w:rPr>
          <w:rFonts w:ascii="GHEA Grapalat" w:hAnsi="GHEA Grapalat"/>
          <w:sz w:val="20"/>
          <w:szCs w:val="20"/>
          <w:lang w:val="es-ES"/>
        </w:rPr>
        <w:t xml:space="preserve"> </w:t>
      </w:r>
      <w:r w:rsidRPr="006D7580">
        <w:rPr>
          <w:rFonts w:ascii="GHEA Grapalat" w:hAnsi="GHEA Grapalat"/>
          <w:sz w:val="20"/>
          <w:szCs w:val="20"/>
        </w:rPr>
        <w:t>շահագործման</w:t>
      </w:r>
      <w:r w:rsidRPr="006D7580">
        <w:rPr>
          <w:rFonts w:ascii="GHEA Grapalat" w:hAnsi="GHEA Grapalat"/>
          <w:sz w:val="20"/>
          <w:szCs w:val="20"/>
          <w:lang w:val="es-ES"/>
        </w:rPr>
        <w:t xml:space="preserve"> </w:t>
      </w:r>
      <w:r w:rsidRPr="006D7580">
        <w:rPr>
          <w:rFonts w:ascii="GHEA Grapalat" w:hAnsi="GHEA Grapalat"/>
          <w:sz w:val="20"/>
          <w:szCs w:val="20"/>
        </w:rPr>
        <w:t>կամ</w:t>
      </w:r>
      <w:r w:rsidRPr="006D7580">
        <w:rPr>
          <w:rFonts w:ascii="GHEA Grapalat" w:hAnsi="GHEA Grapalat"/>
          <w:sz w:val="20"/>
          <w:szCs w:val="20"/>
          <w:lang w:val="es-ES"/>
        </w:rPr>
        <w:t xml:space="preserve"> </w:t>
      </w:r>
      <w:r w:rsidRPr="006D7580">
        <w:rPr>
          <w:rFonts w:ascii="GHEA Grapalat" w:hAnsi="GHEA Grapalat"/>
          <w:sz w:val="20"/>
          <w:szCs w:val="20"/>
        </w:rPr>
        <w:t>մարդկային</w:t>
      </w:r>
      <w:r w:rsidRPr="006D7580">
        <w:rPr>
          <w:rFonts w:ascii="GHEA Grapalat" w:hAnsi="GHEA Grapalat"/>
          <w:sz w:val="20"/>
          <w:szCs w:val="20"/>
          <w:lang w:val="es-ES"/>
        </w:rPr>
        <w:t xml:space="preserve"> </w:t>
      </w:r>
      <w:r w:rsidRPr="006D7580">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հանված</w:t>
      </w:r>
      <w:r w:rsidRPr="006D2E03">
        <w:rPr>
          <w:rFonts w:ascii="GHEA Grapalat" w:hAnsi="GHEA Grapalat"/>
          <w:sz w:val="20"/>
          <w:szCs w:val="20"/>
          <w:lang w:val="es-ES"/>
        </w:rPr>
        <w:t xml:space="preserve"> </w:t>
      </w:r>
      <w:r w:rsidRPr="006D2E03">
        <w:rPr>
          <w:rFonts w:ascii="GHEA Grapalat" w:hAnsi="GHEA Grapalat" w:cs="Sylfaen"/>
          <w:sz w:val="20"/>
          <w:szCs w:val="20"/>
        </w:rPr>
        <w:t>կամ</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
    <w:p w:rsidR="00861BC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lastRenderedPageBreak/>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6D2E03" w:rsidRDefault="00753E6E" w:rsidP="00EF3662">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lastRenderedPageBreak/>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A71D81" w:rsidRDefault="00096865" w:rsidP="003E093F">
      <w:pPr>
        <w:ind w:firstLine="567"/>
        <w:jc w:val="both"/>
        <w:rPr>
          <w:rFonts w:ascii="GHEA Grapalat" w:hAnsi="GHEA Grapalat" w:cs="Arial"/>
          <w:sz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w:t>
      </w:r>
      <w:r w:rsidR="001C4DAB" w:rsidRPr="001C4DAB">
        <w:rPr>
          <w:rFonts w:ascii="GHEA Grapalat" w:hAnsi="GHEA Grapalat" w:cs="Arial"/>
          <w:sz w:val="20"/>
          <w:lang w:val="hy-AM"/>
        </w:rPr>
        <w:t xml:space="preserve"> </w:t>
      </w:r>
      <w:r w:rsidR="00EA4B24" w:rsidRPr="00A71D81">
        <w:rPr>
          <w:rFonts w:ascii="GHEA Grapalat" w:hAnsi="GHEA Grapalat"/>
          <w:color w:val="000000"/>
          <w:sz w:val="20"/>
          <w:szCs w:val="20"/>
          <w:lang w:val="hy-AM"/>
        </w:rPr>
        <w:t>15 տոկոսի</w:t>
      </w:r>
      <w:r w:rsidR="00EA4B24" w:rsidRPr="00A71D81">
        <w:rPr>
          <w:rStyle w:val="FootnoteReference"/>
          <w:rFonts w:ascii="GHEA Grapalat" w:hAnsi="GHEA Grapalat" w:cs="Arial"/>
          <w:sz w:val="20"/>
          <w:lang w:val="hy-AM"/>
        </w:rPr>
        <w:footnoteReference w:id="1"/>
      </w:r>
      <w:r w:rsidR="00EA4B24" w:rsidRPr="00A71D81">
        <w:rPr>
          <w:rFonts w:ascii="GHEA Grapalat" w:hAnsi="GHEA Grapalat"/>
          <w:color w:val="000000"/>
          <w:sz w:val="20"/>
          <w:szCs w:val="20"/>
          <w:vertAlign w:val="superscript"/>
          <w:lang w:val="hy-AM"/>
        </w:rPr>
        <w:t>.1</w:t>
      </w:r>
      <w:r w:rsidR="00EA4B24" w:rsidRPr="00A71D81">
        <w:rPr>
          <w:rFonts w:ascii="GHEA Grapalat" w:hAnsi="GHEA Grapalat"/>
          <w:color w:val="000000"/>
          <w:sz w:val="20"/>
          <w:szCs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00EA4B24" w:rsidRPr="00A71D81">
          <w:rPr>
            <w:rFonts w:ascii="GHEA Grapalat" w:hAnsi="GHEA Grapalat"/>
            <w:color w:val="000000"/>
            <w:sz w:val="20"/>
            <w:szCs w:val="20"/>
            <w:lang w:val="hy-AM"/>
          </w:rPr>
          <w:t>Standard &amp; Poor’s</w:t>
        </w:r>
      </w:hyperlink>
      <w:r w:rsidR="00EA4B24" w:rsidRPr="00A71D81">
        <w:rPr>
          <w:rFonts w:ascii="Calibri" w:hAnsi="Calibri" w:cs="Calibri"/>
          <w:color w:val="000000"/>
          <w:sz w:val="20"/>
          <w:szCs w:val="20"/>
          <w:lang w:val="hy-AM"/>
        </w:rPr>
        <w:t> </w:t>
      </w:r>
      <w:r w:rsidR="00EA4B24"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rsidR="00096865" w:rsidRPr="00A71D81" w:rsidRDefault="00096865" w:rsidP="00EF3662">
      <w:pPr>
        <w:ind w:firstLine="567"/>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rsidR="00281CE4" w:rsidRPr="00281CE4" w:rsidRDefault="00096865" w:rsidP="00281CE4">
      <w:pPr>
        <w:autoSpaceDE w:val="0"/>
        <w:autoSpaceDN w:val="0"/>
        <w:adjustRightInd w:val="0"/>
        <w:ind w:firstLine="567"/>
        <w:jc w:val="both"/>
        <w:rPr>
          <w:rFonts w:ascii="GHEA Grapalat" w:hAnsi="GHEA Grapalat" w:cs="Tahoma"/>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rsidR="00096865" w:rsidRPr="00A71D81" w:rsidRDefault="00096865" w:rsidP="00281CE4">
      <w:pPr>
        <w:autoSpaceDE w:val="0"/>
        <w:autoSpaceDN w:val="0"/>
        <w:adjustRightInd w:val="0"/>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 xml:space="preserve">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w:t>
      </w:r>
      <w:r w:rsidRPr="00A71D81">
        <w:rPr>
          <w:rFonts w:ascii="GHEA Grapalat" w:hAnsi="GHEA Grapalat" w:cs="Sylfaen"/>
          <w:sz w:val="20"/>
          <w:lang w:val="hy-AM"/>
        </w:rPr>
        <w:lastRenderedPageBreak/>
        <w:t>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096865" w:rsidRPr="007F7DA7"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p>
    <w:p w:rsidR="006C778B" w:rsidRPr="00A71D81" w:rsidRDefault="006C778B" w:rsidP="008E5C09">
      <w:pPr>
        <w:ind w:firstLine="567"/>
        <w:jc w:val="both"/>
        <w:rPr>
          <w:rFonts w:ascii="GHEA Grapalat" w:hAnsi="GHEA Grapalat" w:cs="Sylfaen"/>
          <w:sz w:val="20"/>
          <w:lang w:val="af-ZA"/>
        </w:rPr>
      </w:pP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rsidR="00096865" w:rsidRPr="00E05C83"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w:t>
      </w:r>
      <w:r w:rsidR="00096865" w:rsidRPr="006E356D">
        <w:rPr>
          <w:rFonts w:ascii="GHEA Grapalat" w:hAnsi="GHEA Grapalat" w:cs="Sylfaen"/>
          <w:szCs w:val="24"/>
          <w:lang w:val="hy-AM"/>
        </w:rPr>
        <w:t xml:space="preserve">ներկայացվում </w:t>
      </w:r>
      <w:r w:rsidRPr="006E356D">
        <w:rPr>
          <w:rFonts w:ascii="GHEA Grapalat" w:hAnsi="GHEA Grapalat" w:cs="Sylfaen"/>
          <w:szCs w:val="24"/>
          <w:lang w:val="hy-AM"/>
        </w:rPr>
        <w:t xml:space="preserve">է </w:t>
      </w:r>
      <w:r w:rsidR="00096865" w:rsidRPr="006E356D">
        <w:rPr>
          <w:rFonts w:ascii="GHEA Grapalat" w:hAnsi="GHEA Grapalat" w:cs="Sylfaen"/>
          <w:szCs w:val="24"/>
          <w:lang w:val="hy-AM"/>
        </w:rPr>
        <w:t xml:space="preserve">մինչև </w:t>
      </w:r>
      <w:r w:rsidR="00096865" w:rsidRPr="00E05C83">
        <w:rPr>
          <w:rFonts w:ascii="GHEA Grapalat" w:hAnsi="GHEA Grapalat" w:cs="Sylfaen"/>
          <w:szCs w:val="24"/>
          <w:lang w:val="hy-AM"/>
        </w:rPr>
        <w:t>դրա համար սույն հրավերով սահմանված ժամկետի ավարտը</w:t>
      </w:r>
      <w:r w:rsidR="004D5671" w:rsidRPr="00E05C83">
        <w:rPr>
          <w:rFonts w:ascii="GHEA Grapalat" w:hAnsi="GHEA Grapalat" w:cs="Sylfaen"/>
          <w:szCs w:val="24"/>
          <w:lang w:val="hy-AM"/>
        </w:rPr>
        <w:t>։</w:t>
      </w:r>
    </w:p>
    <w:p w:rsidR="00096865" w:rsidRPr="00E05C83" w:rsidRDefault="000946A3" w:rsidP="00EF3662">
      <w:pPr>
        <w:pStyle w:val="BodyTextIndent2"/>
        <w:spacing w:line="240" w:lineRule="auto"/>
        <w:ind w:firstLine="567"/>
        <w:rPr>
          <w:rFonts w:ascii="GHEA Grapalat" w:hAnsi="GHEA Grapalat" w:cs="Sylfaen"/>
          <w:szCs w:val="24"/>
          <w:lang w:val="hy-AM"/>
        </w:rPr>
      </w:pPr>
      <w:r w:rsidRPr="00E05C83">
        <w:rPr>
          <w:rFonts w:ascii="GHEA Grapalat" w:hAnsi="GHEA Grapalat" w:cs="Sylfaen"/>
          <w:szCs w:val="24"/>
          <w:lang w:val="hy-AM"/>
        </w:rPr>
        <w:t>Հ</w:t>
      </w:r>
      <w:r w:rsidR="00096865" w:rsidRPr="00E05C83">
        <w:rPr>
          <w:rFonts w:ascii="GHEA Grapalat" w:hAnsi="GHEA Grapalat" w:cs="Sylfaen"/>
          <w:szCs w:val="24"/>
          <w:lang w:val="hy-AM"/>
        </w:rPr>
        <w:t xml:space="preserve">այտի պատրաստման կարգը նկարագրված է սույն հրավերի </w:t>
      </w:r>
      <w:r w:rsidR="00DD4F48" w:rsidRPr="00E05C83">
        <w:rPr>
          <w:rFonts w:ascii="GHEA Grapalat" w:hAnsi="GHEA Grapalat" w:cs="Sylfaen"/>
          <w:szCs w:val="24"/>
          <w:lang w:val="hy-AM"/>
        </w:rPr>
        <w:t>2-րդ</w:t>
      </w:r>
      <w:r w:rsidR="00096865" w:rsidRPr="00E05C83">
        <w:rPr>
          <w:rFonts w:ascii="GHEA Grapalat" w:hAnsi="GHEA Grapalat" w:cs="Sylfaen"/>
          <w:szCs w:val="24"/>
          <w:lang w:val="hy-AM"/>
        </w:rPr>
        <w:t xml:space="preserve"> մասում` </w:t>
      </w:r>
      <w:r w:rsidR="00491ADE" w:rsidRPr="00E05C83">
        <w:rPr>
          <w:rFonts w:ascii="GHEA Grapalat" w:hAnsi="GHEA Grapalat" w:cs="Sylfaen"/>
          <w:szCs w:val="24"/>
          <w:lang w:val="hy-AM"/>
        </w:rPr>
        <w:t>գնանշման հարցման</w:t>
      </w:r>
      <w:r w:rsidR="00AE26C8" w:rsidRPr="00E05C83">
        <w:rPr>
          <w:rFonts w:ascii="GHEA Grapalat" w:hAnsi="GHEA Grapalat" w:cs="Sylfaen"/>
          <w:szCs w:val="24"/>
          <w:lang w:val="hy-AM"/>
        </w:rPr>
        <w:t xml:space="preserve"> </w:t>
      </w:r>
      <w:r w:rsidR="00096865" w:rsidRPr="00E05C83">
        <w:rPr>
          <w:rFonts w:ascii="GHEA Grapalat" w:hAnsi="GHEA Grapalat" w:cs="Sylfaen"/>
          <w:szCs w:val="24"/>
          <w:lang w:val="hy-AM"/>
        </w:rPr>
        <w:t>հայտերը պատրաստելու հրահանգում</w:t>
      </w:r>
      <w:r w:rsidR="004D5671" w:rsidRPr="00E05C83">
        <w:rPr>
          <w:rFonts w:ascii="GHEA Grapalat" w:hAnsi="GHEA Grapalat" w:cs="Sylfaen"/>
          <w:szCs w:val="24"/>
          <w:lang w:val="hy-AM"/>
        </w:rPr>
        <w:t>։</w:t>
      </w:r>
    </w:p>
    <w:p w:rsidR="007F7DA7" w:rsidRPr="00E05C83" w:rsidRDefault="007F7DA7" w:rsidP="007F7DA7">
      <w:pPr>
        <w:pStyle w:val="BodyTextIndent2"/>
        <w:spacing w:line="240" w:lineRule="auto"/>
        <w:ind w:firstLine="567"/>
        <w:rPr>
          <w:rFonts w:ascii="GHEA Grapalat" w:hAnsi="GHEA Grapalat" w:cs="Sylfaen"/>
          <w:szCs w:val="24"/>
          <w:lang w:val="hy-AM"/>
        </w:rPr>
      </w:pPr>
      <w:r w:rsidRPr="00E05C83">
        <w:rPr>
          <w:rFonts w:ascii="GHEA Grapalat" w:hAnsi="GHEA Grapalat" w:cs="Sylfaen"/>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Pr="00E05C83">
        <w:rPr>
          <w:rFonts w:ascii="GHEA Grapalat" w:hAnsi="GHEA Grapalat" w:cs="Sylfaen"/>
          <w:b/>
          <w:szCs w:val="24"/>
          <w:lang w:val="hy-AM"/>
        </w:rPr>
        <w:t xml:space="preserve">8-րդ օրվա </w:t>
      </w:r>
      <w:r w:rsidR="006E356D" w:rsidRPr="00E05C83">
        <w:rPr>
          <w:rFonts w:ascii="GHEA Grapalat" w:hAnsi="GHEA Grapalat" w:cs="Sylfaen"/>
          <w:b/>
          <w:szCs w:val="24"/>
          <w:lang w:val="hy-AM"/>
        </w:rPr>
        <w:t>ժամը 11:30-ն, ք.Երեան, Մ.Հերացի</w:t>
      </w:r>
      <w:r w:rsidRPr="00E05C83">
        <w:rPr>
          <w:rFonts w:ascii="GHEA Grapalat" w:hAnsi="GHEA Grapalat" w:cs="Sylfaen"/>
          <w:b/>
          <w:szCs w:val="24"/>
          <w:lang w:val="hy-AM"/>
        </w:rPr>
        <w:t xml:space="preserve"> 12 հասցեով</w:t>
      </w:r>
      <w:r w:rsidRPr="00E05C83">
        <w:rPr>
          <w:rFonts w:ascii="GHEA Grapalat" w:hAnsi="GHEA Grapalat" w:cs="Sylfaen"/>
          <w:szCs w:val="24"/>
          <w:lang w:val="hy-AM"/>
        </w:rPr>
        <w:t xml:space="preserve">։  </w:t>
      </w:r>
    </w:p>
    <w:p w:rsidR="00A232D9" w:rsidRPr="00A71D81" w:rsidRDefault="00A232D9" w:rsidP="00A232D9">
      <w:pPr>
        <w:pStyle w:val="BodyTextIndent2"/>
        <w:spacing w:line="240" w:lineRule="auto"/>
        <w:ind w:firstLine="567"/>
        <w:rPr>
          <w:rFonts w:ascii="GHEA Grapalat" w:hAnsi="GHEA Grapalat" w:cs="Sylfaen"/>
          <w:szCs w:val="24"/>
          <w:lang w:val="hy-AM"/>
        </w:rPr>
      </w:pPr>
      <w:r w:rsidRPr="00E05C83">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10669D" w:rsidRPr="00E05C83">
        <w:rPr>
          <w:rFonts w:ascii="GHEA Grapalat" w:hAnsi="GHEA Grapalat" w:cs="Sylfaen"/>
          <w:szCs w:val="24"/>
          <w:lang w:val="hy-AM"/>
        </w:rPr>
        <w:t>`</w:t>
      </w:r>
      <w:r w:rsidRPr="00E05C83">
        <w:rPr>
          <w:rFonts w:ascii="GHEA Grapalat" w:hAnsi="GHEA Grapalat" w:cs="Sylfaen"/>
          <w:szCs w:val="24"/>
          <w:lang w:val="hy-AM"/>
        </w:rPr>
        <w:t xml:space="preserve"> </w:t>
      </w:r>
      <w:r w:rsidR="0010669D" w:rsidRPr="00E05C83">
        <w:rPr>
          <w:rFonts w:ascii="GHEA Grapalat" w:hAnsi="GHEA Grapalat"/>
          <w:b/>
          <w:lang w:val="hy-AM"/>
        </w:rPr>
        <w:t>Սիրանուշ Պապիկյանը</w:t>
      </w:r>
      <w:r w:rsidR="0010669D" w:rsidRPr="00E05C83">
        <w:rPr>
          <w:rFonts w:ascii="GHEA Grapalat" w:hAnsi="GHEA Grapalat" w:cs="Sylfaen"/>
          <w:szCs w:val="24"/>
          <w:lang w:val="hy-AM"/>
        </w:rPr>
        <w:t xml:space="preserve">։ </w:t>
      </w:r>
      <w:r w:rsidRPr="00E05C83">
        <w:rPr>
          <w:rFonts w:ascii="GHEA Grapalat" w:hAnsi="GHEA Grapalat" w:cs="Sylfaen"/>
          <w:szCs w:val="24"/>
          <w:lang w:val="hy-AM"/>
        </w:rPr>
        <w:t>Հայտերը քարտուղարի</w:t>
      </w:r>
      <w:r w:rsidRPr="006E356D">
        <w:rPr>
          <w:rFonts w:ascii="GHEA Grapalat" w:hAnsi="GHEA Grapalat" w:cs="Sylfaen"/>
          <w:szCs w:val="24"/>
          <w:lang w:val="hy-AM"/>
        </w:rPr>
        <w:t xml:space="preserve"> կողմից գրանցվում են գրանցամատյանում</w:t>
      </w:r>
      <w:r w:rsidRPr="00A71D81">
        <w:rPr>
          <w:rFonts w:ascii="GHEA Grapalat" w:hAnsi="GHEA Grapalat" w:cs="Sylfaen"/>
          <w:szCs w:val="24"/>
          <w:lang w:val="hy-AM"/>
        </w:rPr>
        <w:t>`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BodyTextIndent2"/>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ցության իրավունքի պահանջներին իր 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հավաստում՝ ընտրված մասնակից ճանաչվելու դեպքում, սույն հրավեր</w:t>
      </w:r>
      <w:r w:rsidR="00EA68B2" w:rsidRPr="00A71D81">
        <w:rPr>
          <w:rFonts w:ascii="GHEA Grapalat" w:hAnsi="GHEA Grapalat" w:cs="Sylfaen"/>
          <w:sz w:val="20"/>
          <w:lang w:val="hy-AM"/>
        </w:rPr>
        <w:t xml:space="preserve">ի 1-ին մասի 2.4 կետով </w:t>
      </w:r>
      <w:r w:rsidR="00C63E1C" w:rsidRPr="00A71D81">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Ընդ որում մասնակիցը կարող է ներկայացնել մեկից ավելի արտադրողների կողմից արտադրված, ինչպես նաև տարբեր ապրանքային նշան, ֆիրմային անվանում և մակնիշ ունեցող ապրանքներ:</w:t>
      </w:r>
    </w:p>
    <w:bookmarkEnd w:id="3"/>
    <w:p w:rsidR="00B67CCD" w:rsidRPr="00A71D81" w:rsidRDefault="00306EF3" w:rsidP="00EF3662">
      <w:pPr>
        <w:pStyle w:val="norm"/>
        <w:spacing w:line="240" w:lineRule="auto"/>
        <w:rPr>
          <w:rFonts w:ascii="GHEA Grapalat" w:hAnsi="GHEA Grapalat" w:cs="Sylfaen"/>
          <w:sz w:val="20"/>
          <w:szCs w:val="24"/>
          <w:lang w:val="hy-AM" w:eastAsia="en-US"/>
        </w:rPr>
      </w:pPr>
      <w:r w:rsidRPr="00306EF3">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006265F4" w:rsidRPr="00A71D81">
        <w:rPr>
          <w:rFonts w:ascii="GHEA Grapalat" w:hAnsi="GHEA Grapalat" w:cs="Sylfaen"/>
          <w:sz w:val="20"/>
          <w:szCs w:val="24"/>
          <w:lang w:val="hy-AM" w:eastAsia="en-US"/>
        </w:rPr>
        <w:t>.</w:t>
      </w:r>
    </w:p>
    <w:p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306EF3" w:rsidRPr="00306EF3">
        <w:rPr>
          <w:rFonts w:ascii="GHEA Grapalat" w:hAnsi="GHEA Grapalat" w:cs="Sylfaen"/>
          <w:sz w:val="20"/>
          <w:lang w:val="hy-AM"/>
        </w:rPr>
        <w:t>4</w:t>
      </w:r>
      <w:r w:rsidR="006265F4" w:rsidRPr="00A71D81">
        <w:rPr>
          <w:rFonts w:ascii="GHEA Grapalat" w:hAnsi="GHEA Grapalat" w:cs="Sylfaen"/>
          <w:sz w:val="20"/>
          <w:lang w:val="hy-AM"/>
        </w:rPr>
        <w:t>)</w:t>
      </w:r>
    </w:p>
    <w:p w:rsidR="000845F6" w:rsidRPr="00A71D81" w:rsidRDefault="00306EF3" w:rsidP="00EF3662">
      <w:pPr>
        <w:pStyle w:val="norm"/>
        <w:spacing w:line="240" w:lineRule="auto"/>
        <w:rPr>
          <w:rFonts w:ascii="GHEA Grapalat" w:hAnsi="GHEA Grapalat" w:cs="Sylfaen"/>
          <w:sz w:val="20"/>
          <w:szCs w:val="24"/>
          <w:lang w:val="hy-AM" w:eastAsia="en-US"/>
        </w:rPr>
      </w:pPr>
      <w:r w:rsidRPr="00306EF3">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rsidR="000845F6" w:rsidRPr="00A71D81" w:rsidRDefault="00306EF3" w:rsidP="00EF3662">
      <w:pPr>
        <w:pStyle w:val="norm"/>
        <w:spacing w:line="240" w:lineRule="auto"/>
        <w:rPr>
          <w:rFonts w:ascii="GHEA Grapalat" w:hAnsi="GHEA Grapalat" w:cs="Sylfaen"/>
          <w:sz w:val="20"/>
          <w:szCs w:val="24"/>
          <w:lang w:val="hy-AM" w:eastAsia="en-US"/>
        </w:rPr>
      </w:pPr>
      <w:r w:rsidRPr="00306EF3">
        <w:rPr>
          <w:rFonts w:ascii="GHEA Grapalat" w:hAnsi="GHEA Grapalat" w:cs="Sylfaen"/>
          <w:sz w:val="20"/>
          <w:szCs w:val="24"/>
          <w:lang w:val="hy-AM" w:eastAsia="en-US"/>
        </w:rPr>
        <w:t>6</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BodyTextIndent2"/>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096865" w:rsidP="00EF3662">
      <w:pPr>
        <w:pStyle w:val="BodyTextIndent"/>
        <w:spacing w:line="240" w:lineRule="auto"/>
        <w:ind w:firstLine="567"/>
        <w:rPr>
          <w:rFonts w:ascii="GHEA Grapalat" w:hAnsi="GHEA Grapalat"/>
          <w:b/>
          <w:lang w:val="af-ZA"/>
        </w:rPr>
      </w:pPr>
    </w:p>
    <w:p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2A28EE" w:rsidRDefault="002A28EE" w:rsidP="00EF3662">
      <w:pPr>
        <w:ind w:firstLine="567"/>
        <w:jc w:val="center"/>
        <w:rPr>
          <w:rFonts w:ascii="GHEA Grapalat" w:hAnsi="GHEA Grapalat"/>
          <w:b/>
          <w:sz w:val="20"/>
          <w:lang w:val="af-ZA"/>
        </w:rPr>
      </w:pP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lastRenderedPageBreak/>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096865" w:rsidRPr="006D2E03" w:rsidRDefault="00096865" w:rsidP="00EF3662">
      <w:pPr>
        <w:ind w:firstLine="567"/>
        <w:jc w:val="both"/>
        <w:rPr>
          <w:rFonts w:ascii="GHEA Grapalat" w:hAnsi="GHEA Grapalat"/>
          <w:b/>
          <w:sz w:val="20"/>
          <w:lang w:val="af-ZA"/>
        </w:rPr>
      </w:pPr>
    </w:p>
    <w:p w:rsidR="008640DD" w:rsidRPr="00144D4F" w:rsidRDefault="008640DD" w:rsidP="008640DD">
      <w:pPr>
        <w:pStyle w:val="BodyTextIndent2"/>
        <w:spacing w:line="240" w:lineRule="auto"/>
        <w:ind w:firstLine="567"/>
        <w:rPr>
          <w:rFonts w:ascii="GHEA Grapalat" w:hAnsi="GHEA Grapalat" w:cs="Tahoma"/>
        </w:rPr>
      </w:pPr>
      <w:r w:rsidRPr="00A71D81">
        <w:rPr>
          <w:rFonts w:ascii="GHEA Grapalat" w:hAnsi="GHEA Grapalat"/>
        </w:rPr>
        <w:t xml:space="preserve">8.1 </w:t>
      </w:r>
      <w:r w:rsidRPr="00A71D81">
        <w:rPr>
          <w:rFonts w:ascii="GHEA Grapalat" w:hAnsi="GHEA Grapalat" w:cs="Sylfaen"/>
          <w:lang w:val="ru-RU"/>
        </w:rPr>
        <w:t>Հայտերի</w:t>
      </w:r>
      <w:r w:rsidRPr="00A71D81">
        <w:rPr>
          <w:rFonts w:ascii="GHEA Grapalat" w:hAnsi="GHEA Grapalat" w:cs="Sylfaen"/>
        </w:rPr>
        <w:t xml:space="preserve"> </w:t>
      </w:r>
      <w:r w:rsidRPr="00A71D81">
        <w:rPr>
          <w:rFonts w:ascii="GHEA Grapalat" w:hAnsi="GHEA Grapalat" w:cs="Sylfaen"/>
          <w:lang w:val="ru-RU"/>
        </w:rPr>
        <w:t>բացումը</w:t>
      </w:r>
      <w:r w:rsidRPr="00A71D81">
        <w:rPr>
          <w:rFonts w:ascii="GHEA Grapalat" w:hAnsi="GHEA Grapalat" w:cs="Sylfaen"/>
        </w:rPr>
        <w:t xml:space="preserve"> </w:t>
      </w:r>
      <w:r w:rsidRPr="00A71D81">
        <w:rPr>
          <w:rFonts w:ascii="GHEA Grapalat" w:hAnsi="GHEA Grapalat" w:cs="Sylfaen"/>
          <w:lang w:val="ru-RU"/>
        </w:rPr>
        <w:t>կկատարվի</w:t>
      </w:r>
      <w:r w:rsidRPr="00A71D81">
        <w:rPr>
          <w:rFonts w:ascii="GHEA Grapalat" w:hAnsi="GHEA Grapalat" w:cs="Sylfaen"/>
        </w:rPr>
        <w:t xml:space="preserve"> հանձնաժողովի</w:t>
      </w:r>
      <w:r w:rsidRPr="00144D4F">
        <w:rPr>
          <w:rFonts w:ascii="GHEA Grapalat" w:hAnsi="GHEA Grapalat" w:cs="Sylfaen"/>
        </w:rPr>
        <w:t xml:space="preserve">՝ հայտերի բացման և գնահատման նիստում՝ </w:t>
      </w:r>
      <w:r w:rsidRPr="00144D4F">
        <w:rPr>
          <w:rFonts w:ascii="GHEA Grapalat" w:hAnsi="GHEA Grapalat" w:cs="Sylfaen"/>
          <w:szCs w:val="24"/>
          <w:lang w:val="ru-RU"/>
        </w:rPr>
        <w:t>սույն</w:t>
      </w:r>
      <w:r w:rsidRPr="00144D4F">
        <w:rPr>
          <w:rFonts w:ascii="GHEA Grapalat" w:hAnsi="GHEA Grapalat" w:cs="Sylfaen"/>
          <w:szCs w:val="24"/>
        </w:rPr>
        <w:t xml:space="preserve"> </w:t>
      </w:r>
      <w:r w:rsidRPr="00144D4F">
        <w:rPr>
          <w:rFonts w:ascii="GHEA Grapalat" w:hAnsi="GHEA Grapalat" w:cs="Sylfaen"/>
          <w:szCs w:val="24"/>
          <w:lang w:val="ru-RU"/>
        </w:rPr>
        <w:t>ընթացակարգի</w:t>
      </w:r>
      <w:r w:rsidRPr="00144D4F">
        <w:rPr>
          <w:rFonts w:ascii="GHEA Grapalat" w:hAnsi="GHEA Grapalat" w:cs="Sylfaen"/>
          <w:szCs w:val="24"/>
        </w:rPr>
        <w:t xml:space="preserve"> </w:t>
      </w:r>
      <w:r w:rsidRPr="00144D4F">
        <w:rPr>
          <w:rFonts w:ascii="GHEA Grapalat" w:hAnsi="GHEA Grapalat" w:cs="Sylfaen"/>
          <w:szCs w:val="24"/>
          <w:lang w:val="ru-RU"/>
        </w:rPr>
        <w:t>հայտարարությունը</w:t>
      </w:r>
      <w:r w:rsidRPr="00144D4F">
        <w:rPr>
          <w:rFonts w:ascii="GHEA Grapalat" w:hAnsi="GHEA Grapalat" w:cs="Sylfaen"/>
          <w:szCs w:val="24"/>
        </w:rPr>
        <w:t xml:space="preserve"> </w:t>
      </w:r>
      <w:r w:rsidRPr="00144D4F">
        <w:rPr>
          <w:rFonts w:ascii="GHEA Grapalat" w:hAnsi="GHEA Grapalat" w:cs="Sylfaen"/>
          <w:szCs w:val="24"/>
          <w:lang w:val="ru-RU"/>
        </w:rPr>
        <w:t>և</w:t>
      </w:r>
      <w:r w:rsidRPr="00144D4F">
        <w:rPr>
          <w:rFonts w:ascii="GHEA Grapalat" w:hAnsi="GHEA Grapalat" w:cs="Sylfaen"/>
          <w:szCs w:val="24"/>
        </w:rPr>
        <w:t xml:space="preserve"> </w:t>
      </w:r>
      <w:r w:rsidRPr="00144D4F">
        <w:rPr>
          <w:rFonts w:ascii="GHEA Grapalat" w:hAnsi="GHEA Grapalat" w:cs="Sylfaen"/>
          <w:szCs w:val="24"/>
          <w:lang w:val="ru-RU"/>
        </w:rPr>
        <w:t>հրավերը</w:t>
      </w:r>
      <w:r w:rsidRPr="00144D4F">
        <w:rPr>
          <w:rFonts w:ascii="GHEA Grapalat" w:hAnsi="GHEA Grapalat" w:cs="Sylfaen"/>
          <w:szCs w:val="24"/>
        </w:rPr>
        <w:t xml:space="preserve"> </w:t>
      </w:r>
      <w:r w:rsidRPr="00144D4F">
        <w:rPr>
          <w:rFonts w:ascii="GHEA Grapalat" w:hAnsi="GHEA Grapalat" w:cs="Sylfaen"/>
          <w:szCs w:val="24"/>
          <w:lang w:val="en-US"/>
        </w:rPr>
        <w:t>տեղեկագրում</w:t>
      </w:r>
      <w:r w:rsidRPr="00144D4F">
        <w:rPr>
          <w:rFonts w:ascii="GHEA Grapalat" w:hAnsi="GHEA Grapalat" w:cs="Sylfaen"/>
          <w:szCs w:val="24"/>
        </w:rPr>
        <w:t xml:space="preserve"> </w:t>
      </w:r>
      <w:r w:rsidRPr="00144D4F">
        <w:rPr>
          <w:rFonts w:ascii="GHEA Grapalat" w:hAnsi="GHEA Grapalat" w:cs="Sylfaen"/>
          <w:szCs w:val="24"/>
          <w:lang w:val="en-US"/>
        </w:rPr>
        <w:t>հ</w:t>
      </w:r>
      <w:r w:rsidRPr="00144D4F">
        <w:rPr>
          <w:rFonts w:ascii="GHEA Grapalat" w:hAnsi="GHEA Grapalat" w:cs="Sylfaen"/>
          <w:szCs w:val="24"/>
          <w:lang w:val="ru-RU"/>
        </w:rPr>
        <w:t>րապարակվելու</w:t>
      </w:r>
      <w:r w:rsidRPr="00144D4F">
        <w:rPr>
          <w:rFonts w:ascii="GHEA Grapalat" w:hAnsi="GHEA Grapalat" w:cs="Sylfaen"/>
          <w:szCs w:val="24"/>
        </w:rPr>
        <w:t xml:space="preserve"> </w:t>
      </w:r>
      <w:r w:rsidRPr="00144D4F">
        <w:rPr>
          <w:rFonts w:ascii="GHEA Grapalat" w:hAnsi="GHEA Grapalat" w:cs="Sylfaen"/>
          <w:szCs w:val="24"/>
          <w:lang w:val="en-US"/>
        </w:rPr>
        <w:t>օրվանից</w:t>
      </w:r>
      <w:r w:rsidRPr="00144D4F">
        <w:rPr>
          <w:rFonts w:ascii="GHEA Grapalat" w:hAnsi="GHEA Grapalat" w:cs="Sylfaen"/>
          <w:szCs w:val="24"/>
        </w:rPr>
        <w:t xml:space="preserve"> </w:t>
      </w:r>
      <w:r w:rsidRPr="00144D4F">
        <w:rPr>
          <w:rFonts w:ascii="GHEA Grapalat" w:hAnsi="GHEA Grapalat" w:cs="Sylfaen"/>
          <w:szCs w:val="24"/>
          <w:lang w:val="ru-RU"/>
        </w:rPr>
        <w:t>հաշված</w:t>
      </w:r>
      <w:r w:rsidRPr="00144D4F">
        <w:rPr>
          <w:rFonts w:ascii="GHEA Grapalat" w:hAnsi="GHEA Grapalat" w:cs="Sylfaen"/>
          <w:szCs w:val="24"/>
        </w:rPr>
        <w:t xml:space="preserve"> </w:t>
      </w:r>
      <w:r w:rsidRPr="00144D4F">
        <w:rPr>
          <w:rFonts w:ascii="GHEA Grapalat" w:hAnsi="GHEA Grapalat" w:cs="Sylfaen"/>
          <w:b/>
          <w:szCs w:val="24"/>
        </w:rPr>
        <w:t>8</w:t>
      </w:r>
      <w:r w:rsidRPr="00144D4F">
        <w:rPr>
          <w:rFonts w:ascii="GHEA Grapalat" w:hAnsi="GHEA Grapalat" w:cs="Sylfaen"/>
          <w:b/>
          <w:szCs w:val="24"/>
          <w:lang w:val="hy-AM"/>
        </w:rPr>
        <w:t>-</w:t>
      </w:r>
      <w:r w:rsidRPr="00144D4F">
        <w:rPr>
          <w:rFonts w:ascii="GHEA Grapalat" w:hAnsi="GHEA Grapalat" w:cs="Sylfaen"/>
          <w:b/>
          <w:szCs w:val="24"/>
          <w:lang w:val="ru-RU"/>
        </w:rPr>
        <w:t>րդ</w:t>
      </w:r>
      <w:r w:rsidRPr="00144D4F">
        <w:rPr>
          <w:rFonts w:ascii="GHEA Grapalat" w:hAnsi="GHEA Grapalat" w:cs="Sylfaen"/>
          <w:b/>
          <w:szCs w:val="24"/>
        </w:rPr>
        <w:t xml:space="preserve"> </w:t>
      </w:r>
      <w:r w:rsidRPr="00144D4F">
        <w:rPr>
          <w:rFonts w:ascii="GHEA Grapalat" w:hAnsi="GHEA Grapalat" w:cs="Sylfaen"/>
          <w:b/>
          <w:szCs w:val="24"/>
          <w:lang w:val="ru-RU"/>
        </w:rPr>
        <w:t>օրվա</w:t>
      </w:r>
      <w:r w:rsidRPr="00144D4F">
        <w:rPr>
          <w:rFonts w:ascii="GHEA Grapalat" w:hAnsi="GHEA Grapalat" w:cs="Sylfaen"/>
          <w:b/>
          <w:szCs w:val="24"/>
        </w:rPr>
        <w:t xml:space="preserve"> </w:t>
      </w:r>
      <w:r w:rsidRPr="00144D4F">
        <w:rPr>
          <w:rFonts w:ascii="GHEA Grapalat" w:hAnsi="GHEA Grapalat" w:cs="Sylfaen"/>
          <w:b/>
          <w:szCs w:val="24"/>
          <w:lang w:val="ru-RU"/>
        </w:rPr>
        <w:t>ժամը</w:t>
      </w:r>
      <w:r w:rsidRPr="00144D4F">
        <w:rPr>
          <w:rFonts w:ascii="GHEA Grapalat" w:hAnsi="GHEA Grapalat" w:cs="Sylfaen"/>
          <w:b/>
          <w:szCs w:val="24"/>
        </w:rPr>
        <w:t xml:space="preserve"> </w:t>
      </w:r>
      <w:r w:rsidRPr="00144D4F">
        <w:rPr>
          <w:rFonts w:ascii="GHEA Grapalat" w:hAnsi="GHEA Grapalat" w:cs="Sylfaen"/>
          <w:b/>
          <w:szCs w:val="24"/>
          <w:lang w:val="hy-AM"/>
        </w:rPr>
        <w:t>11:30-</w:t>
      </w:r>
      <w:r w:rsidRPr="00144D4F">
        <w:rPr>
          <w:rFonts w:ascii="GHEA Grapalat" w:hAnsi="GHEA Grapalat" w:cs="Sylfaen"/>
          <w:b/>
          <w:szCs w:val="24"/>
          <w:lang w:val="en-US"/>
        </w:rPr>
        <w:t>ի</w:t>
      </w:r>
      <w:r w:rsidRPr="00144D4F">
        <w:rPr>
          <w:rFonts w:ascii="GHEA Grapalat" w:hAnsi="GHEA Grapalat" w:cs="Sylfaen"/>
          <w:b/>
          <w:szCs w:val="24"/>
          <w:lang w:val="ru-RU"/>
        </w:rPr>
        <w:t>ն։</w:t>
      </w:r>
      <w:r w:rsidRPr="00144D4F">
        <w:rPr>
          <w:rFonts w:ascii="GHEA Grapalat" w:hAnsi="GHEA Grapalat" w:cs="Sylfaen"/>
          <w:b/>
          <w:szCs w:val="24"/>
        </w:rPr>
        <w:t xml:space="preserve"> </w:t>
      </w:r>
    </w:p>
    <w:p w:rsidR="004348F9" w:rsidRPr="00144D4F" w:rsidRDefault="004348F9" w:rsidP="004348F9">
      <w:pPr>
        <w:ind w:firstLine="567"/>
        <w:jc w:val="both"/>
        <w:rPr>
          <w:rFonts w:ascii="GHEA Grapalat" w:hAnsi="GHEA Grapalat" w:cs="Sylfaen"/>
          <w:sz w:val="20"/>
          <w:lang w:val="af-ZA"/>
        </w:rPr>
      </w:pPr>
      <w:r w:rsidRPr="00144D4F">
        <w:rPr>
          <w:rFonts w:ascii="GHEA Grapalat" w:hAnsi="GHEA Grapalat" w:cs="Sylfaen"/>
          <w:sz w:val="20"/>
          <w:lang w:val="ru-RU"/>
        </w:rPr>
        <w:t>Հայտերի</w:t>
      </w:r>
      <w:r w:rsidRPr="00144D4F">
        <w:rPr>
          <w:rFonts w:ascii="GHEA Grapalat" w:hAnsi="GHEA Grapalat" w:cs="Sylfaen"/>
          <w:sz w:val="20"/>
          <w:lang w:val="af-ZA"/>
        </w:rPr>
        <w:t xml:space="preserve"> </w:t>
      </w:r>
      <w:r w:rsidRPr="00144D4F">
        <w:rPr>
          <w:rFonts w:ascii="GHEA Grapalat" w:hAnsi="GHEA Grapalat" w:cs="Sylfaen"/>
          <w:sz w:val="20"/>
          <w:lang w:val="ru-RU"/>
        </w:rPr>
        <w:t>բացման</w:t>
      </w:r>
      <w:r w:rsidRPr="00144D4F">
        <w:rPr>
          <w:rFonts w:ascii="GHEA Grapalat" w:hAnsi="GHEA Grapalat" w:cs="Sylfaen"/>
          <w:sz w:val="20"/>
          <w:lang w:val="af-ZA"/>
        </w:rPr>
        <w:t xml:space="preserve"> </w:t>
      </w:r>
      <w:r w:rsidRPr="00144D4F">
        <w:rPr>
          <w:rFonts w:ascii="GHEA Grapalat" w:hAnsi="GHEA Grapalat" w:cs="Sylfaen"/>
          <w:sz w:val="20"/>
        </w:rPr>
        <w:t>և</w:t>
      </w:r>
      <w:r w:rsidRPr="00144D4F">
        <w:rPr>
          <w:rFonts w:ascii="GHEA Grapalat" w:hAnsi="GHEA Grapalat" w:cs="Sylfaen"/>
          <w:sz w:val="20"/>
          <w:lang w:val="af-ZA"/>
        </w:rPr>
        <w:t xml:space="preserve"> </w:t>
      </w:r>
      <w:r w:rsidRPr="00144D4F">
        <w:rPr>
          <w:rFonts w:ascii="GHEA Grapalat" w:hAnsi="GHEA Grapalat" w:cs="Sylfaen"/>
          <w:sz w:val="20"/>
        </w:rPr>
        <w:t>գնահատման</w:t>
      </w:r>
      <w:r w:rsidRPr="00144D4F">
        <w:rPr>
          <w:rFonts w:ascii="GHEA Grapalat" w:hAnsi="GHEA Grapalat" w:cs="Sylfaen"/>
          <w:sz w:val="20"/>
          <w:lang w:val="af-ZA"/>
        </w:rPr>
        <w:t xml:space="preserve"> </w:t>
      </w:r>
      <w:r w:rsidRPr="00144D4F">
        <w:rPr>
          <w:rFonts w:ascii="GHEA Grapalat" w:hAnsi="GHEA Grapalat" w:cs="Sylfaen"/>
          <w:sz w:val="20"/>
          <w:lang w:val="ru-RU"/>
        </w:rPr>
        <w:t>նիստում</w:t>
      </w:r>
      <w:r w:rsidRPr="00144D4F">
        <w:rPr>
          <w:rFonts w:ascii="GHEA Grapalat" w:hAnsi="GHEA Grapalat" w:cs="Sylfaen"/>
          <w:sz w:val="20"/>
        </w:rPr>
        <w:t>՝</w:t>
      </w:r>
    </w:p>
    <w:p w:rsidR="004348F9" w:rsidRPr="00A71D81" w:rsidRDefault="004348F9" w:rsidP="004348F9">
      <w:pPr>
        <w:ind w:firstLine="567"/>
        <w:jc w:val="both"/>
        <w:rPr>
          <w:rFonts w:ascii="GHEA Grapalat" w:hAnsi="GHEA Grapalat" w:cs="Sylfaen"/>
          <w:sz w:val="20"/>
          <w:lang w:val="af-ZA"/>
        </w:rPr>
      </w:pPr>
      <w:r w:rsidRPr="00144D4F">
        <w:rPr>
          <w:rFonts w:ascii="GHEA Grapalat" w:hAnsi="GHEA Grapalat" w:cs="Sylfaen"/>
          <w:sz w:val="20"/>
          <w:lang w:val="af-ZA"/>
        </w:rPr>
        <w:t xml:space="preserve">1) </w:t>
      </w:r>
      <w:r w:rsidRPr="00144D4F">
        <w:rPr>
          <w:rFonts w:ascii="GHEA Grapalat" w:hAnsi="GHEA Grapalat" w:cs="Sylfaen"/>
          <w:sz w:val="20"/>
        </w:rPr>
        <w:t>հանձնաժողովի</w:t>
      </w:r>
      <w:r w:rsidRPr="00144D4F">
        <w:rPr>
          <w:rFonts w:ascii="GHEA Grapalat" w:hAnsi="GHEA Grapalat" w:cs="Sylfaen"/>
          <w:sz w:val="20"/>
          <w:lang w:val="af-ZA"/>
        </w:rPr>
        <w:t xml:space="preserve"> </w:t>
      </w:r>
      <w:r w:rsidRPr="00144D4F">
        <w:rPr>
          <w:rFonts w:ascii="GHEA Grapalat" w:hAnsi="GHEA Grapalat" w:cs="Sylfaen"/>
          <w:sz w:val="20"/>
        </w:rPr>
        <w:t>նախագահը</w:t>
      </w:r>
      <w:r w:rsidRPr="00144D4F">
        <w:rPr>
          <w:rFonts w:ascii="GHEA Grapalat" w:hAnsi="GHEA Grapalat" w:cs="Sylfaen"/>
          <w:sz w:val="20"/>
          <w:lang w:val="af-ZA"/>
        </w:rPr>
        <w:t xml:space="preserve"> (</w:t>
      </w:r>
      <w:r w:rsidRPr="00144D4F">
        <w:rPr>
          <w:rFonts w:ascii="GHEA Grapalat" w:hAnsi="GHEA Grapalat" w:cs="Sylfaen"/>
          <w:sz w:val="20"/>
          <w:lang w:val="hy-AM"/>
        </w:rPr>
        <w:t>նիստը</w:t>
      </w:r>
      <w:r w:rsidRPr="00144D4F">
        <w:rPr>
          <w:rFonts w:ascii="GHEA Grapalat" w:hAnsi="GHEA Grapalat" w:cs="Sylfaen"/>
          <w:sz w:val="20"/>
          <w:lang w:val="af-ZA"/>
        </w:rPr>
        <w:t xml:space="preserve"> </w:t>
      </w:r>
      <w:r w:rsidRPr="00144D4F">
        <w:rPr>
          <w:rFonts w:ascii="GHEA Grapalat" w:hAnsi="GHEA Grapalat" w:cs="Sylfaen"/>
          <w:sz w:val="20"/>
          <w:lang w:val="hy-AM"/>
        </w:rPr>
        <w:t>նախագահողը</w:t>
      </w:r>
      <w:r w:rsidRPr="00144D4F">
        <w:rPr>
          <w:rFonts w:ascii="GHEA Grapalat" w:hAnsi="GHEA Grapalat" w:cs="Sylfaen"/>
          <w:sz w:val="20"/>
          <w:lang w:val="af-ZA"/>
        </w:rPr>
        <w:t xml:space="preserve">) </w:t>
      </w:r>
      <w:r w:rsidRPr="00144D4F">
        <w:rPr>
          <w:rFonts w:ascii="GHEA Grapalat" w:hAnsi="GHEA Grapalat" w:cs="Sylfaen"/>
          <w:sz w:val="20"/>
          <w:lang w:val="hy-AM"/>
        </w:rPr>
        <w:t>նիստը</w:t>
      </w:r>
      <w:r w:rsidRPr="00144D4F">
        <w:rPr>
          <w:rFonts w:ascii="GHEA Grapalat" w:hAnsi="GHEA Grapalat" w:cs="Sylfaen"/>
          <w:sz w:val="20"/>
          <w:lang w:val="af-ZA"/>
        </w:rPr>
        <w:t xml:space="preserve"> </w:t>
      </w:r>
      <w:r w:rsidRPr="00144D4F">
        <w:rPr>
          <w:rFonts w:ascii="GHEA Grapalat" w:hAnsi="GHEA Grapalat" w:cs="Sylfaen"/>
          <w:sz w:val="20"/>
          <w:lang w:val="hy-AM"/>
        </w:rPr>
        <w:t>հայտարարում</w:t>
      </w:r>
      <w:r w:rsidRPr="00144D4F">
        <w:rPr>
          <w:rFonts w:ascii="GHEA Grapalat" w:hAnsi="GHEA Grapalat" w:cs="Sylfaen"/>
          <w:sz w:val="20"/>
          <w:lang w:val="af-ZA"/>
        </w:rPr>
        <w:t xml:space="preserve"> </w:t>
      </w:r>
      <w:r w:rsidRPr="00144D4F">
        <w:rPr>
          <w:rFonts w:ascii="GHEA Grapalat" w:hAnsi="GHEA Grapalat" w:cs="Sylfaen"/>
          <w:sz w:val="20"/>
          <w:lang w:val="hy-AM"/>
        </w:rPr>
        <w:t>է</w:t>
      </w:r>
      <w:r w:rsidRPr="00144D4F">
        <w:rPr>
          <w:rFonts w:ascii="GHEA Grapalat" w:hAnsi="GHEA Grapalat" w:cs="Sylfaen"/>
          <w:sz w:val="20"/>
          <w:lang w:val="af-ZA"/>
        </w:rPr>
        <w:t xml:space="preserve"> </w:t>
      </w:r>
      <w:r w:rsidRPr="00144D4F">
        <w:rPr>
          <w:rFonts w:ascii="GHEA Grapalat" w:hAnsi="GHEA Grapalat" w:cs="Sylfaen"/>
          <w:sz w:val="20"/>
          <w:lang w:val="hy-AM"/>
        </w:rPr>
        <w:t>բացված</w:t>
      </w:r>
      <w:r w:rsidRPr="00144D4F">
        <w:rPr>
          <w:rFonts w:ascii="GHEA Grapalat" w:hAnsi="GHEA Grapalat" w:cs="Sylfaen"/>
          <w:sz w:val="20"/>
          <w:lang w:val="af-ZA"/>
        </w:rPr>
        <w:t xml:space="preserve"> </w:t>
      </w:r>
      <w:r w:rsidRPr="00144D4F">
        <w:rPr>
          <w:rFonts w:ascii="GHEA Grapalat" w:hAnsi="GHEA Grapalat" w:cs="Sylfaen"/>
          <w:sz w:val="20"/>
          <w:lang w:val="hy-AM"/>
        </w:rPr>
        <w:t>և</w:t>
      </w:r>
      <w:r w:rsidRPr="00144D4F">
        <w:rPr>
          <w:rFonts w:ascii="GHEA Grapalat" w:hAnsi="GHEA Grapalat" w:cs="Sylfaen"/>
          <w:sz w:val="20"/>
          <w:lang w:val="af-ZA"/>
        </w:rPr>
        <w:t xml:space="preserve"> </w:t>
      </w:r>
      <w:r w:rsidRPr="00144D4F">
        <w:rPr>
          <w:rFonts w:ascii="GHEA Grapalat" w:hAnsi="GHEA Grapalat" w:cs="Sylfaen"/>
          <w:sz w:val="20"/>
          <w:lang w:val="hy-AM"/>
        </w:rPr>
        <w:t>հրապա</w:t>
      </w:r>
      <w:r w:rsidRPr="00144D4F">
        <w:rPr>
          <w:rFonts w:ascii="GHEA Grapalat" w:hAnsi="GHEA Grapalat" w:cs="Sylfaen"/>
          <w:sz w:val="20"/>
          <w:lang w:val="hy-AM"/>
        </w:rPr>
        <w:softHyphen/>
        <w:t>րակում է գնման հայտով սահմանված</w:t>
      </w:r>
      <w:r w:rsidRPr="00144D4F">
        <w:rPr>
          <w:rFonts w:ascii="GHEA Grapalat" w:hAnsi="GHEA Grapalat" w:cs="Sylfaen"/>
          <w:sz w:val="20"/>
          <w:lang w:val="af-ZA"/>
        </w:rPr>
        <w:t>`</w:t>
      </w:r>
      <w:r w:rsidRPr="00144D4F">
        <w:rPr>
          <w:rFonts w:ascii="GHEA Grapalat" w:hAnsi="GHEA Grapalat" w:cs="Sylfaen"/>
          <w:sz w:val="20"/>
          <w:lang w:val="hy-AM"/>
        </w:rPr>
        <w:t xml:space="preserve"> </w:t>
      </w:r>
      <w:r w:rsidRPr="00144D4F">
        <w:rPr>
          <w:rFonts w:ascii="GHEA Grapalat" w:hAnsi="GHEA Grapalat" w:cs="Sylfaen"/>
          <w:sz w:val="20"/>
        </w:rPr>
        <w:t>սույն</w:t>
      </w:r>
      <w:r w:rsidRPr="00144D4F">
        <w:rPr>
          <w:rFonts w:ascii="GHEA Grapalat" w:hAnsi="GHEA Grapalat" w:cs="Sylfaen"/>
          <w:sz w:val="20"/>
          <w:lang w:val="af-ZA"/>
        </w:rPr>
        <w:t xml:space="preserve"> </w:t>
      </w:r>
      <w:r w:rsidRPr="00144D4F">
        <w:rPr>
          <w:rFonts w:ascii="GHEA Grapalat" w:hAnsi="GHEA Grapalat" w:cs="Sylfaen"/>
          <w:sz w:val="20"/>
        </w:rPr>
        <w:t>ընթացակարգի</w:t>
      </w:r>
      <w:r w:rsidRPr="00144D4F">
        <w:rPr>
          <w:rFonts w:ascii="GHEA Grapalat" w:hAnsi="GHEA Grapalat" w:cs="Sylfaen"/>
          <w:sz w:val="20"/>
          <w:lang w:val="af-ZA"/>
        </w:rPr>
        <w:t xml:space="preserve"> </w:t>
      </w:r>
      <w:r w:rsidRPr="00144D4F">
        <w:rPr>
          <w:rFonts w:ascii="GHEA Grapalat" w:hAnsi="GHEA Grapalat" w:cs="Sylfaen"/>
          <w:sz w:val="20"/>
        </w:rPr>
        <w:t>շրջանակում</w:t>
      </w:r>
      <w:r w:rsidRPr="00144D4F">
        <w:rPr>
          <w:rFonts w:ascii="GHEA Grapalat" w:hAnsi="GHEA Grapalat" w:cs="Sylfaen"/>
          <w:sz w:val="20"/>
          <w:lang w:val="af-ZA"/>
        </w:rPr>
        <w:t xml:space="preserve"> </w:t>
      </w:r>
      <w:r w:rsidRPr="00144D4F">
        <w:rPr>
          <w:rFonts w:ascii="GHEA Grapalat" w:hAnsi="GHEA Grapalat" w:cs="Sylfaen"/>
          <w:sz w:val="20"/>
        </w:rPr>
        <w:t>գնվելիք</w:t>
      </w:r>
      <w:r w:rsidRPr="00144D4F">
        <w:rPr>
          <w:rFonts w:ascii="GHEA Grapalat" w:hAnsi="GHEA Grapalat" w:cs="Sylfaen"/>
          <w:sz w:val="20"/>
          <w:lang w:val="af-ZA"/>
        </w:rPr>
        <w:t xml:space="preserve"> </w:t>
      </w:r>
      <w:r w:rsidRPr="00144D4F">
        <w:rPr>
          <w:rFonts w:ascii="GHEA Grapalat" w:hAnsi="GHEA Grapalat" w:cs="Sylfaen"/>
          <w:sz w:val="20"/>
        </w:rPr>
        <w:t>ապրանքների</w:t>
      </w:r>
      <w:r w:rsidR="00880C5E" w:rsidRPr="00144D4F">
        <w:rPr>
          <w:rFonts w:ascii="GHEA Grapalat" w:hAnsi="GHEA Grapalat" w:cs="Sylfaen"/>
          <w:sz w:val="20"/>
          <w:lang w:val="hy-AM"/>
        </w:rPr>
        <w:t xml:space="preserve"> գնման</w:t>
      </w:r>
      <w:r w:rsidRPr="00144D4F">
        <w:rPr>
          <w:rFonts w:ascii="GHEA Grapalat" w:hAnsi="GHEA Grapalat" w:cs="Sylfaen"/>
          <w:sz w:val="20"/>
          <w:lang w:val="af-ZA"/>
        </w:rPr>
        <w:t xml:space="preserve"> </w:t>
      </w:r>
      <w:r w:rsidRPr="00144D4F">
        <w:rPr>
          <w:rFonts w:ascii="GHEA Grapalat" w:hAnsi="GHEA Grapalat" w:cs="Sylfaen"/>
          <w:sz w:val="20"/>
          <w:lang w:val="hy-AM"/>
        </w:rPr>
        <w:t>գինը՝</w:t>
      </w:r>
      <w:r w:rsidRPr="00144D4F">
        <w:rPr>
          <w:rFonts w:ascii="GHEA Grapalat" w:hAnsi="GHEA Grapalat" w:cs="Sylfaen"/>
          <w:sz w:val="20"/>
          <w:lang w:val="af-ZA"/>
        </w:rPr>
        <w:t xml:space="preserve"> </w:t>
      </w:r>
      <w:r w:rsidRPr="00144D4F">
        <w:rPr>
          <w:rFonts w:ascii="GHEA Grapalat" w:hAnsi="GHEA Grapalat" w:cs="Sylfaen"/>
          <w:sz w:val="20"/>
          <w:lang w:val="hy-AM"/>
        </w:rPr>
        <w:t>մեկ</w:t>
      </w:r>
      <w:r w:rsidRPr="00144D4F">
        <w:rPr>
          <w:rFonts w:ascii="GHEA Grapalat" w:hAnsi="GHEA Grapalat" w:cs="Sylfaen"/>
          <w:sz w:val="20"/>
          <w:lang w:val="af-ZA"/>
        </w:rPr>
        <w:t xml:space="preserve"> </w:t>
      </w:r>
      <w:r w:rsidRPr="00144D4F">
        <w:rPr>
          <w:rFonts w:ascii="GHEA Grapalat" w:hAnsi="GHEA Grapalat" w:cs="Sylfaen"/>
          <w:sz w:val="20"/>
          <w:lang w:val="hy-AM"/>
        </w:rPr>
        <w:t>թվով</w:t>
      </w:r>
      <w:r w:rsidRPr="00144D4F">
        <w:rPr>
          <w:rFonts w:ascii="GHEA Grapalat" w:hAnsi="GHEA Grapalat" w:cs="Sylfaen"/>
          <w:sz w:val="20"/>
          <w:lang w:val="af-ZA"/>
        </w:rPr>
        <w:t xml:space="preserve"> </w:t>
      </w:r>
      <w:r w:rsidRPr="00144D4F">
        <w:rPr>
          <w:rFonts w:ascii="GHEA Grapalat" w:hAnsi="GHEA Grapalat" w:cs="Sylfaen"/>
          <w:sz w:val="20"/>
          <w:lang w:val="hy-AM"/>
        </w:rPr>
        <w:t>արտահայտված</w:t>
      </w:r>
      <w:r w:rsidRPr="00144D4F">
        <w:rPr>
          <w:rFonts w:ascii="GHEA Grapalat" w:hAnsi="GHEA Grapalat" w:cs="Sylfaen"/>
          <w:sz w:val="20"/>
          <w:lang w:val="af-ZA"/>
        </w:rPr>
        <w:t xml:space="preserve">, </w:t>
      </w:r>
      <w:r w:rsidRPr="00144D4F">
        <w:rPr>
          <w:rFonts w:ascii="GHEA Grapalat" w:hAnsi="GHEA Grapalat" w:cs="Sylfaen"/>
          <w:sz w:val="20"/>
        </w:rPr>
        <w:t>ինչպես</w:t>
      </w:r>
      <w:r w:rsidRPr="00144D4F">
        <w:rPr>
          <w:rFonts w:ascii="GHEA Grapalat" w:hAnsi="GHEA Grapalat" w:cs="Sylfaen"/>
          <w:sz w:val="20"/>
          <w:lang w:val="af-ZA"/>
        </w:rPr>
        <w:t xml:space="preserve"> </w:t>
      </w:r>
      <w:r w:rsidRPr="00144D4F">
        <w:rPr>
          <w:rFonts w:ascii="GHEA Grapalat" w:hAnsi="GHEA Grapalat" w:cs="Sylfaen"/>
          <w:sz w:val="20"/>
        </w:rPr>
        <w:t>նաև</w:t>
      </w:r>
      <w:r w:rsidRPr="00144D4F">
        <w:rPr>
          <w:rFonts w:ascii="GHEA Grapalat" w:hAnsi="GHEA Grapalat" w:cs="Sylfaen"/>
          <w:sz w:val="20"/>
          <w:lang w:val="af-ZA"/>
        </w:rPr>
        <w:t xml:space="preserve"> </w:t>
      </w:r>
      <w:r w:rsidRPr="00144D4F">
        <w:rPr>
          <w:rFonts w:ascii="GHEA Grapalat" w:hAnsi="GHEA Grapalat" w:cs="Sylfaen"/>
          <w:sz w:val="20"/>
          <w:lang w:val="hy-AM"/>
        </w:rPr>
        <w:t>հայտեր ներկայացրած մասնակիցների</w:t>
      </w:r>
      <w:r w:rsidRPr="006D2E03">
        <w:rPr>
          <w:rFonts w:ascii="GHEA Grapalat" w:hAnsi="GHEA Grapalat" w:cs="Sylfaen"/>
          <w:sz w:val="20"/>
          <w:lang w:val="hy-AM"/>
        </w:rPr>
        <w:t xml:space="preserve">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rsidR="006F5299" w:rsidRPr="00A71D81" w:rsidRDefault="00FD2748" w:rsidP="006F5299">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6F5299" w:rsidRPr="00DE5ED9">
        <w:rPr>
          <w:rFonts w:ascii="GHEA Grapalat" w:hAnsi="GHEA Grapalat" w:cs="Sylfaen"/>
          <w:b/>
          <w:i w:val="0"/>
          <w:szCs w:val="24"/>
          <w:lang w:val="ru-RU"/>
        </w:rPr>
        <w:t>Հայաստանի</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Հանրապետության</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դրամով</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բացման</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նիստի</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օրվա</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դրությամբ</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ՀՀ</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կենտրոնական</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բանկի</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կողմից</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սահմանված</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փոխարժեքով</w:t>
      </w:r>
      <w:r w:rsidR="006F5299" w:rsidRPr="00712340">
        <w:rPr>
          <w:rFonts w:ascii="GHEA Grapalat" w:hAnsi="GHEA Grapalat" w:cs="Sylfaen"/>
          <w:i w:val="0"/>
          <w:szCs w:val="24"/>
          <w:lang w:val="ru-RU"/>
        </w:rPr>
        <w:t>։</w:t>
      </w:r>
    </w:p>
    <w:p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5</w:t>
      </w:r>
      <w:r w:rsidR="00D7435F"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Հ</w:t>
      </w:r>
      <w:r w:rsidR="00096865" w:rsidRPr="00A71D81">
        <w:rPr>
          <w:rFonts w:ascii="GHEA Grapalat" w:hAnsi="GHEA Grapalat" w:cs="Sylfaen"/>
          <w:i w:val="0"/>
          <w:szCs w:val="24"/>
          <w:lang w:val="ru-RU"/>
        </w:rPr>
        <w:t>անձնաժողովի</w:t>
      </w:r>
      <w:r w:rsidR="00096865"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պ</w:t>
      </w:r>
      <w:r w:rsidR="00153C87" w:rsidRPr="00A71D81">
        <w:rPr>
          <w:rFonts w:ascii="GHEA Grapalat" w:hAnsi="GHEA Grapalat" w:cs="Sylfaen"/>
          <w:i w:val="0"/>
          <w:szCs w:val="24"/>
          <w:lang w:val="ru-RU"/>
        </w:rPr>
        <w:t>ատվիրատուի</w:t>
      </w:r>
      <w:r w:rsidR="00153C87"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և</w:t>
      </w:r>
      <w:r w:rsidR="00096865"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մ</w:t>
      </w:r>
      <w:r w:rsidR="00153C87" w:rsidRPr="00A71D81">
        <w:rPr>
          <w:rFonts w:ascii="GHEA Grapalat" w:hAnsi="GHEA Grapalat" w:cs="Sylfaen"/>
          <w:i w:val="0"/>
          <w:szCs w:val="24"/>
          <w:lang w:val="ru-RU"/>
        </w:rPr>
        <w:t>ասնակիցների</w:t>
      </w:r>
      <w:r w:rsidR="00153C87"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բանակցություններն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արգելվում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բացառությամբ</w:t>
      </w:r>
      <w:r w:rsidR="00096865" w:rsidRPr="00A71D81">
        <w:rPr>
          <w:rFonts w:ascii="GHEA Grapalat" w:hAnsi="GHEA Grapalat" w:cs="Sylfaen"/>
          <w:i w:val="0"/>
          <w:szCs w:val="24"/>
          <w:lang w:val="af-ZA"/>
        </w:rPr>
        <w:t>`</w:t>
      </w:r>
    </w:p>
    <w:p w:rsidR="00096865" w:rsidRPr="00A71D81" w:rsidRDefault="00096865" w:rsidP="00EF3662">
      <w:pPr>
        <w:pStyle w:val="BodyTextIndent"/>
        <w:spacing w:line="240" w:lineRule="auto"/>
        <w:rPr>
          <w:rFonts w:ascii="GHEA Grapalat" w:hAnsi="GHEA Grapalat" w:cs="Sylfaen"/>
          <w:i w:val="0"/>
          <w:szCs w:val="24"/>
          <w:lang w:val="af-ZA"/>
        </w:rPr>
      </w:pPr>
      <w:r w:rsidRPr="00A71D81">
        <w:rPr>
          <w:rFonts w:ascii="GHEA Grapalat" w:hAnsi="GHEA Grapalat" w:cs="Sylfaen"/>
          <w:i w:val="0"/>
          <w:szCs w:val="24"/>
          <w:lang w:val="af-ZA"/>
        </w:rPr>
        <w:t xml:space="preserve">1) </w:t>
      </w:r>
      <w:r w:rsidRPr="00A71D81">
        <w:rPr>
          <w:rFonts w:ascii="GHEA Grapalat" w:hAnsi="GHEA Grapalat" w:cs="Sylfaen"/>
          <w:i w:val="0"/>
          <w:szCs w:val="24"/>
          <w:lang w:val="ru-RU"/>
        </w:rPr>
        <w:t>երբ</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ընթացակարգին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մասնակցել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մեկ</w:t>
      </w:r>
      <w:r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մ</w:t>
      </w:r>
      <w:r w:rsidR="00153C87" w:rsidRPr="00A71D81">
        <w:rPr>
          <w:rFonts w:ascii="GHEA Grapalat" w:hAnsi="GHEA Grapalat" w:cs="Sylfaen"/>
          <w:i w:val="0"/>
          <w:szCs w:val="24"/>
          <w:lang w:val="ru-RU"/>
        </w:rPr>
        <w:t>ասնակից</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որի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ներկայացրած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համապատասխանում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հրավերի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պահանջներին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գնահատման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արդյունքում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հրավերի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պահանջներին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համապատասխան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գնահատվել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մեկ</w:t>
      </w:r>
      <w:r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մ</w:t>
      </w:r>
      <w:r w:rsidR="00153C87" w:rsidRPr="00A71D81">
        <w:rPr>
          <w:rFonts w:ascii="GHEA Grapalat" w:hAnsi="GHEA Grapalat" w:cs="Sylfaen"/>
          <w:i w:val="0"/>
          <w:szCs w:val="24"/>
          <w:lang w:val="ru-RU"/>
        </w:rPr>
        <w:t>ասնակցի</w:t>
      </w:r>
      <w:r w:rsidR="00153C87"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առաջարկված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նվազագույն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հավասարության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դեպքում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եթե</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ոչ</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գնային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պայմանները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բավարարող</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գնահատված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հայտեր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ներկայացրած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բոլոր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մասնակիցների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ներկայացրած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գնային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առաջարկները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գերազանցում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այդ</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գնումը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կատարելու</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համար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նախատեսված</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սույն</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հրավերի</w:t>
      </w:r>
      <w:r w:rsidR="00153C87" w:rsidRPr="00A71D81">
        <w:rPr>
          <w:rFonts w:ascii="GHEA Grapalat" w:hAnsi="GHEA Grapalat" w:cs="Sylfaen"/>
          <w:i w:val="0"/>
          <w:szCs w:val="24"/>
          <w:lang w:val="af-ZA"/>
        </w:rPr>
        <w:t xml:space="preserve"> 1-</w:t>
      </w:r>
      <w:r w:rsidR="00153C87" w:rsidRPr="00A71D81">
        <w:rPr>
          <w:rFonts w:ascii="GHEA Grapalat" w:hAnsi="GHEA Grapalat" w:cs="Sylfaen"/>
          <w:i w:val="0"/>
          <w:szCs w:val="24"/>
          <w:lang w:val="en-US"/>
        </w:rPr>
        <w:t>ին</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մասի</w:t>
      </w:r>
      <w:r w:rsidR="00153C87" w:rsidRPr="00A71D81">
        <w:rPr>
          <w:rFonts w:ascii="GHEA Grapalat" w:hAnsi="GHEA Grapalat" w:cs="Sylfaen"/>
          <w:i w:val="0"/>
          <w:szCs w:val="24"/>
          <w:lang w:val="af-ZA"/>
        </w:rPr>
        <w:t xml:space="preserve"> </w:t>
      </w:r>
      <w:r w:rsidR="00A150A9" w:rsidRPr="00A71D81">
        <w:rPr>
          <w:rFonts w:ascii="GHEA Grapalat" w:hAnsi="GHEA Grapalat" w:cs="Sylfaen"/>
          <w:i w:val="0"/>
          <w:szCs w:val="24"/>
          <w:lang w:val="af-ZA"/>
        </w:rPr>
        <w:t>8</w:t>
      </w:r>
      <w:r w:rsidR="00153C87" w:rsidRPr="00A71D81">
        <w:rPr>
          <w:rFonts w:ascii="GHEA Grapalat" w:hAnsi="GHEA Grapalat" w:cs="Sylfaen"/>
          <w:i w:val="0"/>
          <w:szCs w:val="24"/>
          <w:lang w:val="af-ZA"/>
        </w:rPr>
        <w:t xml:space="preserve">.1 </w:t>
      </w:r>
      <w:r w:rsidR="00153C87" w:rsidRPr="00A71D81">
        <w:rPr>
          <w:rFonts w:ascii="GHEA Grapalat" w:hAnsi="GHEA Grapalat" w:cs="Sylfaen"/>
          <w:i w:val="0"/>
          <w:szCs w:val="24"/>
          <w:lang w:val="en-US"/>
        </w:rPr>
        <w:t>կետի</w:t>
      </w:r>
      <w:r w:rsidR="00153C87" w:rsidRPr="00A71D81">
        <w:rPr>
          <w:rFonts w:ascii="GHEA Grapalat" w:hAnsi="GHEA Grapalat" w:cs="Sylfaen"/>
          <w:i w:val="0"/>
          <w:szCs w:val="24"/>
          <w:lang w:val="af-ZA"/>
        </w:rPr>
        <w:t xml:space="preserve"> 2-</w:t>
      </w:r>
      <w:r w:rsidR="00153C87" w:rsidRPr="00A71D81">
        <w:rPr>
          <w:rFonts w:ascii="GHEA Grapalat" w:hAnsi="GHEA Grapalat" w:cs="Sylfaen"/>
          <w:i w:val="0"/>
          <w:szCs w:val="24"/>
          <w:lang w:val="en-US"/>
        </w:rPr>
        <w:t>րդ</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պարբերությամբ</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նախատեսված</w:t>
      </w:r>
      <w:r w:rsidR="00153C87"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ֆինանսական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միջոցները</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կամ</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գնումն</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իրականացվում</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է</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Օրենքի</w:t>
      </w:r>
      <w:r w:rsidR="002D601F" w:rsidRPr="00A71D81">
        <w:rPr>
          <w:rFonts w:ascii="GHEA Grapalat" w:hAnsi="GHEA Grapalat" w:cs="Sylfaen"/>
          <w:i w:val="0"/>
          <w:szCs w:val="24"/>
          <w:lang w:val="af-ZA"/>
        </w:rPr>
        <w:t xml:space="preserve"> 15-</w:t>
      </w:r>
      <w:r w:rsidR="002D601F" w:rsidRPr="00A71D81">
        <w:rPr>
          <w:rFonts w:ascii="GHEA Grapalat" w:hAnsi="GHEA Grapalat" w:cs="Sylfaen"/>
          <w:i w:val="0"/>
          <w:szCs w:val="24"/>
          <w:lang w:val="ru-RU"/>
        </w:rPr>
        <w:t>րդ</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հոդվածի</w:t>
      </w:r>
      <w:r w:rsidR="002D601F" w:rsidRPr="00A71D81">
        <w:rPr>
          <w:rFonts w:ascii="GHEA Grapalat" w:hAnsi="GHEA Grapalat" w:cs="Sylfaen"/>
          <w:i w:val="0"/>
          <w:szCs w:val="24"/>
          <w:lang w:val="af-ZA"/>
        </w:rPr>
        <w:t xml:space="preserve"> 6-</w:t>
      </w:r>
      <w:r w:rsidR="002D601F" w:rsidRPr="00A71D81">
        <w:rPr>
          <w:rFonts w:ascii="GHEA Grapalat" w:hAnsi="GHEA Grapalat" w:cs="Sylfaen"/>
          <w:i w:val="0"/>
          <w:szCs w:val="24"/>
          <w:lang w:val="ru-RU"/>
        </w:rPr>
        <w:t>րդ</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մասի</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հիման</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վրա</w:t>
      </w:r>
      <w:r w:rsidR="004D5671" w:rsidRPr="00A71D81">
        <w:rPr>
          <w:rFonts w:ascii="GHEA Grapalat" w:hAnsi="GHEA Grapalat" w:cs="Sylfaen"/>
          <w:i w:val="0"/>
          <w:szCs w:val="24"/>
          <w:lang w:val="ru-RU"/>
        </w:rPr>
        <w:t>։</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Սույն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կետի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համաձայն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վարվող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բանակցությունները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կարող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հանգեցնել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առաջարկված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նվազեցմանը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վճարման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պայմանների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փոփոխությանը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իսկ</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բանակցությունները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վարվում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միաժամանակյա</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բոլոր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մասնակիցների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հետ</w:t>
      </w:r>
      <w:r w:rsidRPr="00A71D81">
        <w:rPr>
          <w:rFonts w:ascii="GHEA Grapalat" w:hAnsi="GHEA Grapalat" w:cs="Sylfaen"/>
          <w:i w:val="0"/>
          <w:szCs w:val="24"/>
          <w:lang w:val="af-ZA"/>
        </w:rPr>
        <w:t>.</w:t>
      </w:r>
    </w:p>
    <w:p w:rsidR="00096865" w:rsidRPr="00A71D81" w:rsidDel="00992C40" w:rsidRDefault="000968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 xml:space="preserve">2)  </w:t>
      </w:r>
      <w:r w:rsidRPr="00A71D81">
        <w:rPr>
          <w:rFonts w:ascii="GHEA Grapalat" w:hAnsi="GHEA Grapalat" w:cs="Sylfaen"/>
          <w:szCs w:val="24"/>
          <w:lang w:val="ru-RU"/>
        </w:rPr>
        <w:t>Օրենքով</w:t>
      </w:r>
      <w:r w:rsidRPr="00A71D81">
        <w:rPr>
          <w:rFonts w:ascii="GHEA Grapalat" w:hAnsi="GHEA Grapalat" w:cs="Sylfaen"/>
          <w:szCs w:val="24"/>
        </w:rPr>
        <w:t xml:space="preserve"> </w:t>
      </w:r>
      <w:r w:rsidRPr="00A71D81">
        <w:rPr>
          <w:rFonts w:ascii="GHEA Grapalat" w:hAnsi="GHEA Grapalat" w:cs="Sylfaen"/>
          <w:szCs w:val="24"/>
          <w:lang w:val="ru-RU"/>
        </w:rPr>
        <w:t>նախատեսված</w:t>
      </w:r>
      <w:r w:rsidRPr="00A71D81">
        <w:rPr>
          <w:rFonts w:ascii="GHEA Grapalat" w:hAnsi="GHEA Grapalat" w:cs="Sylfaen"/>
          <w:szCs w:val="24"/>
        </w:rPr>
        <w:t xml:space="preserve"> </w:t>
      </w:r>
      <w:r w:rsidRPr="00A71D81">
        <w:rPr>
          <w:rFonts w:ascii="GHEA Grapalat" w:hAnsi="GHEA Grapalat" w:cs="Sylfaen"/>
          <w:szCs w:val="24"/>
          <w:lang w:val="ru-RU"/>
        </w:rPr>
        <w:t>այլ</w:t>
      </w:r>
      <w:r w:rsidRPr="00A71D81">
        <w:rPr>
          <w:rFonts w:ascii="GHEA Grapalat" w:hAnsi="GHEA Grapalat" w:cs="Sylfaen"/>
          <w:szCs w:val="24"/>
        </w:rPr>
        <w:t xml:space="preserve"> </w:t>
      </w:r>
      <w:r w:rsidRPr="00A71D81">
        <w:rPr>
          <w:rFonts w:ascii="GHEA Grapalat" w:hAnsi="GHEA Grapalat" w:cs="Sylfaen"/>
          <w:szCs w:val="24"/>
          <w:lang w:val="ru-RU"/>
        </w:rPr>
        <w:t>դեպքերի</w:t>
      </w:r>
      <w:r w:rsidR="004D5671" w:rsidRPr="00A71D81">
        <w:rPr>
          <w:rFonts w:ascii="GHEA Grapalat" w:hAnsi="GHEA Grapalat" w:cs="Sylfaen"/>
          <w:szCs w:val="24"/>
          <w:lang w:val="ru-RU"/>
        </w:rPr>
        <w:t>։</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4348F9" w:rsidRPr="00A71D81">
        <w:rPr>
          <w:rFonts w:ascii="GHEA Grapalat" w:hAnsi="GHEA Grapalat"/>
          <w:sz w:val="20"/>
          <w:lang w:val="af-ZA"/>
        </w:rPr>
        <w:t>6</w:t>
      </w:r>
      <w:r w:rsidR="00D7435F"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կամ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եթե</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ոչ</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գնային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պայմաններին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բավարարող</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գնահատված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հայտեր</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ներկայացրած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բոլոր</w:t>
      </w:r>
      <w:r w:rsidR="009B6D58"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af-ZA" w:eastAsia="en-US"/>
        </w:rPr>
        <w:t>մ</w:t>
      </w:r>
      <w:r w:rsidR="009B6D58" w:rsidRPr="00A71D81">
        <w:rPr>
          <w:rFonts w:ascii="GHEA Grapalat" w:hAnsi="GHEA Grapalat" w:cs="Sylfaen"/>
          <w:sz w:val="20"/>
          <w:szCs w:val="24"/>
          <w:lang w:val="ru-RU" w:eastAsia="en-US"/>
        </w:rPr>
        <w:t>ասնակիցների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ներկայացրած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գնային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առաջարկները</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գերազանցում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են</w:t>
      </w:r>
      <w:r w:rsidR="009B6D58"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սույն</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ընթացակարգի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շրջանակում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գնվելիք</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ապրանքների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գնման</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գինը</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կամ</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գնումն</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իրականացվում</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է</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Օրենքի</w:t>
      </w:r>
      <w:r w:rsidR="00FF3E3D" w:rsidRPr="00A71D81">
        <w:rPr>
          <w:rFonts w:ascii="GHEA Grapalat" w:hAnsi="GHEA Grapalat" w:cs="Sylfaen"/>
          <w:sz w:val="20"/>
          <w:szCs w:val="24"/>
          <w:lang w:val="af-ZA" w:eastAsia="en-US"/>
        </w:rPr>
        <w:t xml:space="preserve"> 15-</w:t>
      </w:r>
      <w:r w:rsidR="00FF3E3D" w:rsidRPr="00A71D81">
        <w:rPr>
          <w:rFonts w:ascii="GHEA Grapalat" w:hAnsi="GHEA Grapalat" w:cs="Sylfaen"/>
          <w:sz w:val="20"/>
          <w:szCs w:val="24"/>
          <w:lang w:val="ru-RU" w:eastAsia="en-US"/>
        </w:rPr>
        <w:t>րդ</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հոդվածի</w:t>
      </w:r>
      <w:r w:rsidR="00FF3E3D" w:rsidRPr="00A71D81">
        <w:rPr>
          <w:rFonts w:ascii="GHEA Grapalat" w:hAnsi="GHEA Grapalat" w:cs="Sylfaen"/>
          <w:sz w:val="20"/>
          <w:szCs w:val="24"/>
          <w:lang w:val="af-ZA" w:eastAsia="en-US"/>
        </w:rPr>
        <w:t xml:space="preserve"> 6-</w:t>
      </w:r>
      <w:r w:rsidR="00FF3E3D" w:rsidRPr="00A71D81">
        <w:rPr>
          <w:rFonts w:ascii="GHEA Grapalat" w:hAnsi="GHEA Grapalat" w:cs="Sylfaen"/>
          <w:sz w:val="20"/>
          <w:szCs w:val="24"/>
          <w:lang w:val="ru-RU" w:eastAsia="en-US"/>
        </w:rPr>
        <w:t>րդ</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մասի</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հիման</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վրա</w:t>
      </w:r>
      <w:r w:rsidR="009B6D58" w:rsidRPr="00A71D81">
        <w:rPr>
          <w:rFonts w:ascii="GHEA Grapalat" w:hAnsi="GHEA Grapalat" w:cs="Sylfaen"/>
          <w:sz w:val="20"/>
          <w:szCs w:val="24"/>
          <w:lang w:val="ru-RU" w:eastAsia="en-US"/>
        </w:rPr>
        <w:t>՝</w:t>
      </w:r>
      <w:r w:rsidR="009B6D58"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lastRenderedPageBreak/>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պայման</w:t>
      </w:r>
      <w:r w:rsidRPr="00A71D81">
        <w:rPr>
          <w:rFonts w:ascii="GHEA Grapalat" w:hAnsi="GHEA Grapalat" w:cs="Sylfaen"/>
          <w:sz w:val="20"/>
          <w:szCs w:val="24"/>
          <w:lang w:val="af-ZA" w:eastAsia="en-US"/>
        </w:rPr>
        <w:softHyphen/>
      </w:r>
      <w:r w:rsidRPr="00A71D81">
        <w:rPr>
          <w:rFonts w:ascii="GHEA Grapalat" w:hAnsi="GHEA Grapalat" w:cs="Sylfaen"/>
          <w:sz w:val="20"/>
          <w:szCs w:val="24"/>
          <w:lang w:val="ru-RU" w:eastAsia="en-US"/>
        </w:rPr>
        <w:t>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բավարարող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բավարար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հայտեր</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սահմանված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լրանալու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ըստ</w:t>
      </w:r>
      <w:r w:rsidR="00F4506C" w:rsidRPr="00A71D81">
        <w:rPr>
          <w:rFonts w:ascii="GHEA Grapalat" w:hAnsi="GHEA Grapalat" w:cs="Sylfaen"/>
          <w:sz w:val="20"/>
          <w:szCs w:val="24"/>
          <w:lang w:val="hy-AM" w:eastAsia="en-US"/>
        </w:rPr>
        <w:t xml:space="preserve"> դրան ներկա</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00A11BD0" w:rsidRPr="00A71D81">
        <w:rPr>
          <w:rFonts w:ascii="GHEA Grapalat" w:hAnsi="GHEA Grapalat" w:cs="Sylfaen"/>
          <w:sz w:val="20"/>
          <w:szCs w:val="24"/>
          <w:lang w:val="hy-AM" w:eastAsia="en-US"/>
        </w:rPr>
        <w:t>որոնք չեն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գերազանցում</w:t>
      </w:r>
      <w:r w:rsidR="00AB1DD6" w:rsidRPr="00A71D81">
        <w:rPr>
          <w:rFonts w:ascii="GHEA Grapalat" w:hAnsi="GHEA Grapalat" w:cs="Sylfaen"/>
          <w:sz w:val="20"/>
          <w:szCs w:val="24"/>
          <w:lang w:val="hy-AM" w:eastAsia="en-US"/>
        </w:rPr>
        <w:t xml:space="preserve"> գնման գինը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հայտարարվում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00AB1DD6" w:rsidRPr="00A71D81">
        <w:rPr>
          <w:rFonts w:ascii="GHEA Grapalat" w:hAnsi="GHEA Grapalat" w:cs="Sylfaen"/>
          <w:sz w:val="20"/>
          <w:szCs w:val="24"/>
          <w:lang w:val="hy-AM" w:eastAsia="en-US"/>
        </w:rPr>
        <w:t>ընտրված</w:t>
      </w:r>
      <w:r w:rsidR="00AB1DD6"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w:t>
      </w:r>
    </w:p>
    <w:p w:rsidR="00880C5E" w:rsidRDefault="009B6D58" w:rsidP="00880C5E">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ru-RU"/>
        </w:rPr>
        <w:t>զ</w:t>
      </w:r>
      <w:r w:rsidRPr="00A71D81">
        <w:rPr>
          <w:rFonts w:ascii="GHEA Grapalat" w:hAnsi="GHEA Grapalat" w:cs="Sylfaen"/>
          <w:sz w:val="20"/>
          <w:lang w:val="af-ZA"/>
        </w:rPr>
        <w:t>.</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բանակցությունների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սահմանված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վերջնաժամկետը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լրանալու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պահին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եթե</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դրան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մասնակիցների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ներկայացրած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գերազանցում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գինը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ապա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գնահատող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հանձնաժողովը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կարող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բանակցությունների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արդյունքում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ցածր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առաջարկ</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ներկայացրած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մասնակցին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հայտարարել</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ընտրված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մասնակից՝</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վերջինիս</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հետ</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պայմանագրով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կողմերի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իրավունքներն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պարտականություններն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ուժի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մեջ</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մտնում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գինը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գերազանցող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չափով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նախատեսվելու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դրա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հիման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վրա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կողմերի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համաձայնագիր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կնքելու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դեպքում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Ընդ</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որում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համաձայնագիրը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նախատեսվելուն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հաջորդող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տասնհինգ</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աշխատանքային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ընթացքում՝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ապրանքի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մատակարարման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ժամկետները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երկարաձգելով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օրվանից</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մինչև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ընկած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ժամանակահատվածով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Սույն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պարբերության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պայմանագիրը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լուծվում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եթե</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կնքելուն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հաջորդող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վաթսուն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օրացուցային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ընթացքում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չեն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նախատեսվում</w:t>
      </w:r>
      <w:r w:rsidR="00880C5E">
        <w:rPr>
          <w:rFonts w:ascii="Cambria Math" w:hAnsi="Cambria Math" w:cs="Sylfaen"/>
          <w:sz w:val="20"/>
          <w:lang w:val="hy-AM"/>
        </w:rPr>
        <w:t>:</w:t>
      </w:r>
      <w:r w:rsidR="00880C5E" w:rsidRPr="006D2E03">
        <w:rPr>
          <w:rFonts w:ascii="GHEA Grapalat" w:hAnsi="GHEA Grapalat" w:cs="Sylfaen"/>
          <w:sz w:val="20"/>
          <w:lang w:val="af-ZA"/>
        </w:rPr>
        <w:t xml:space="preserve"> </w:t>
      </w:r>
    </w:p>
    <w:p w:rsidR="00880C5E" w:rsidRPr="004C6D52" w:rsidRDefault="00880C5E" w:rsidP="00880C5E">
      <w:pPr>
        <w:shd w:val="clear" w:color="auto" w:fill="FFFFFF"/>
        <w:ind w:firstLine="375"/>
        <w:jc w:val="both"/>
        <w:rPr>
          <w:rFonts w:ascii="GHEA Grapalat" w:hAnsi="GHEA Grapalat" w:cs="Sylfaen"/>
          <w:sz w:val="20"/>
          <w:lang w:val="hy-AM"/>
        </w:rPr>
      </w:pPr>
      <w:r w:rsidRPr="006D2E03">
        <w:rPr>
          <w:rFonts w:ascii="GHEA Grapalat" w:hAnsi="GHEA Grapalat" w:cs="Sylfaen"/>
          <w:sz w:val="20"/>
          <w:lang w:val="hy-AM"/>
        </w:rPr>
        <w:t>Սույն</w:t>
      </w:r>
      <w:r w:rsidRPr="004B72E3">
        <w:rPr>
          <w:rFonts w:ascii="GHEA Grapalat" w:hAnsi="GHEA Grapalat" w:cs="Sylfaen"/>
          <w:sz w:val="20"/>
          <w:lang w:val="af-ZA"/>
        </w:rPr>
        <w:t xml:space="preserve"> </w:t>
      </w:r>
      <w:r w:rsidRPr="006D2E03">
        <w:rPr>
          <w:rFonts w:ascii="GHEA Grapalat" w:hAnsi="GHEA Grapalat" w:cs="Sylfaen"/>
          <w:sz w:val="20"/>
          <w:lang w:val="hy-AM"/>
        </w:rPr>
        <w:t>պարբերության</w:t>
      </w:r>
      <w:r w:rsidRPr="004B72E3">
        <w:rPr>
          <w:rFonts w:ascii="GHEA Grapalat" w:hAnsi="GHEA Grapalat" w:cs="Sylfaen"/>
          <w:sz w:val="20"/>
          <w:lang w:val="af-ZA"/>
        </w:rPr>
        <w:t xml:space="preserve"> </w:t>
      </w:r>
      <w:r w:rsidRPr="006D2E03">
        <w:rPr>
          <w:rFonts w:ascii="GHEA Grapalat" w:hAnsi="GHEA Grapalat" w:cs="Sylfaen"/>
          <w:sz w:val="20"/>
          <w:lang w:val="hy-AM"/>
        </w:rPr>
        <w:t>պահանջները</w:t>
      </w:r>
      <w:r w:rsidRPr="004B72E3">
        <w:rPr>
          <w:rFonts w:ascii="GHEA Grapalat" w:hAnsi="GHEA Grapalat" w:cs="Sylfaen"/>
          <w:sz w:val="20"/>
          <w:lang w:val="af-ZA"/>
        </w:rPr>
        <w:t xml:space="preserve"> </w:t>
      </w:r>
      <w:r w:rsidRPr="006D2E03">
        <w:rPr>
          <w:rFonts w:ascii="GHEA Grapalat" w:hAnsi="GHEA Grapalat" w:cs="Sylfaen"/>
          <w:sz w:val="20"/>
          <w:lang w:val="hy-AM"/>
        </w:rPr>
        <w:t>չեն</w:t>
      </w:r>
      <w:r w:rsidRPr="004B72E3">
        <w:rPr>
          <w:rFonts w:ascii="GHEA Grapalat" w:hAnsi="GHEA Grapalat" w:cs="Sylfaen"/>
          <w:sz w:val="20"/>
          <w:lang w:val="af-ZA"/>
        </w:rPr>
        <w:t xml:space="preserve"> </w:t>
      </w:r>
      <w:r w:rsidRPr="006D2E03">
        <w:rPr>
          <w:rFonts w:ascii="GHEA Grapalat" w:hAnsi="GHEA Grapalat" w:cs="Sylfaen"/>
          <w:sz w:val="20"/>
          <w:lang w:val="hy-AM"/>
        </w:rPr>
        <w:t>կիրառվում</w:t>
      </w:r>
      <w:r w:rsidRPr="004B72E3">
        <w:rPr>
          <w:rFonts w:ascii="GHEA Grapalat" w:hAnsi="GHEA Grapalat" w:cs="Sylfaen"/>
          <w:sz w:val="20"/>
          <w:lang w:val="af-ZA"/>
        </w:rPr>
        <w:t xml:space="preserve"> </w:t>
      </w:r>
      <w:r w:rsidRPr="006D2E03">
        <w:rPr>
          <w:rFonts w:ascii="GHEA Grapalat" w:hAnsi="GHEA Grapalat" w:cs="Sylfaen"/>
          <w:sz w:val="20"/>
          <w:lang w:val="hy-AM"/>
        </w:rPr>
        <w:t>այն</w:t>
      </w:r>
      <w:r w:rsidRPr="004B72E3">
        <w:rPr>
          <w:rFonts w:ascii="GHEA Grapalat" w:hAnsi="GHEA Grapalat" w:cs="Sylfaen"/>
          <w:sz w:val="20"/>
          <w:lang w:val="af-ZA"/>
        </w:rPr>
        <w:t xml:space="preserve"> </w:t>
      </w:r>
      <w:r w:rsidRPr="006D2E03">
        <w:rPr>
          <w:rFonts w:ascii="GHEA Grapalat" w:hAnsi="GHEA Grapalat" w:cs="Sylfaen"/>
          <w:sz w:val="20"/>
          <w:lang w:val="hy-AM"/>
        </w:rPr>
        <w:t>դեպքում</w:t>
      </w:r>
      <w:r w:rsidRPr="004B72E3">
        <w:rPr>
          <w:rFonts w:ascii="GHEA Grapalat" w:hAnsi="GHEA Grapalat" w:cs="Sylfaen"/>
          <w:sz w:val="20"/>
          <w:lang w:val="af-ZA"/>
        </w:rPr>
        <w:t xml:space="preserve">, </w:t>
      </w:r>
      <w:r w:rsidRPr="006D2E03">
        <w:rPr>
          <w:rFonts w:ascii="GHEA Grapalat" w:hAnsi="GHEA Grapalat" w:cs="Sylfaen"/>
          <w:sz w:val="20"/>
          <w:lang w:val="hy-AM"/>
        </w:rPr>
        <w:t>երբ</w:t>
      </w:r>
      <w:r w:rsidRPr="004B72E3">
        <w:rPr>
          <w:rFonts w:ascii="GHEA Grapalat" w:hAnsi="GHEA Grapalat" w:cs="Sylfaen"/>
          <w:sz w:val="20"/>
          <w:lang w:val="af-ZA"/>
        </w:rPr>
        <w:t xml:space="preserve"> </w:t>
      </w:r>
      <w:r w:rsidRPr="006D2E03">
        <w:rPr>
          <w:rFonts w:ascii="GHEA Grapalat" w:hAnsi="GHEA Grapalat" w:cs="Sylfaen"/>
          <w:sz w:val="20"/>
          <w:lang w:val="hy-AM"/>
        </w:rPr>
        <w:t>հայտ</w:t>
      </w:r>
      <w:r w:rsidRPr="004B72E3">
        <w:rPr>
          <w:rFonts w:ascii="GHEA Grapalat" w:hAnsi="GHEA Grapalat" w:cs="Sylfaen"/>
          <w:sz w:val="20"/>
          <w:lang w:val="af-ZA"/>
        </w:rPr>
        <w:t xml:space="preserve"> </w:t>
      </w:r>
      <w:r w:rsidRPr="006D2E03">
        <w:rPr>
          <w:rFonts w:ascii="GHEA Grapalat" w:hAnsi="GHEA Grapalat" w:cs="Sylfaen"/>
          <w:sz w:val="20"/>
          <w:lang w:val="hy-AM"/>
        </w:rPr>
        <w:t>է</w:t>
      </w:r>
      <w:r w:rsidRPr="004B72E3">
        <w:rPr>
          <w:rFonts w:ascii="GHEA Grapalat" w:hAnsi="GHEA Grapalat" w:cs="Sylfaen"/>
          <w:sz w:val="20"/>
          <w:lang w:val="af-ZA"/>
        </w:rPr>
        <w:t xml:space="preserve"> </w:t>
      </w:r>
      <w:r w:rsidRPr="006D2E03">
        <w:rPr>
          <w:rFonts w:ascii="GHEA Grapalat" w:hAnsi="GHEA Grapalat" w:cs="Sylfaen"/>
          <w:sz w:val="20"/>
          <w:lang w:val="hy-AM"/>
        </w:rPr>
        <w:t>ներկայացել</w:t>
      </w:r>
      <w:r w:rsidRPr="004B72E3">
        <w:rPr>
          <w:rFonts w:ascii="GHEA Grapalat" w:hAnsi="GHEA Grapalat" w:cs="Sylfaen"/>
          <w:sz w:val="20"/>
          <w:lang w:val="af-ZA"/>
        </w:rPr>
        <w:t xml:space="preserve"> </w:t>
      </w:r>
      <w:r w:rsidRPr="006D2E03">
        <w:rPr>
          <w:rFonts w:ascii="GHEA Grapalat" w:hAnsi="GHEA Grapalat" w:cs="Sylfaen"/>
          <w:sz w:val="20"/>
          <w:lang w:val="hy-AM"/>
        </w:rPr>
        <w:t>մեկ</w:t>
      </w:r>
      <w:r w:rsidRPr="004B72E3">
        <w:rPr>
          <w:rFonts w:ascii="GHEA Grapalat" w:hAnsi="GHEA Grapalat" w:cs="Sylfaen"/>
          <w:sz w:val="20"/>
          <w:lang w:val="af-ZA"/>
        </w:rPr>
        <w:t xml:space="preserve"> </w:t>
      </w:r>
      <w:r w:rsidRPr="006D2E03">
        <w:rPr>
          <w:rFonts w:ascii="GHEA Grapalat" w:hAnsi="GHEA Grapalat" w:cs="Sylfaen"/>
          <w:sz w:val="20"/>
          <w:lang w:val="hy-AM"/>
        </w:rPr>
        <w:t>մասնակից</w:t>
      </w:r>
      <w:r w:rsidRPr="004B72E3">
        <w:rPr>
          <w:rFonts w:ascii="GHEA Grapalat" w:hAnsi="GHEA Grapalat" w:cs="Sylfaen"/>
          <w:sz w:val="20"/>
          <w:lang w:val="af-ZA"/>
        </w:rPr>
        <w:t xml:space="preserve"> </w:t>
      </w:r>
      <w:r w:rsidRPr="006D2E03">
        <w:rPr>
          <w:rFonts w:ascii="GHEA Grapalat" w:hAnsi="GHEA Grapalat" w:cs="Sylfaen"/>
          <w:sz w:val="20"/>
          <w:lang w:val="hy-AM"/>
        </w:rPr>
        <w:t>կամ</w:t>
      </w:r>
      <w:r w:rsidRPr="004B72E3">
        <w:rPr>
          <w:rFonts w:ascii="GHEA Grapalat" w:hAnsi="GHEA Grapalat" w:cs="Sylfaen"/>
          <w:sz w:val="20"/>
          <w:lang w:val="af-ZA"/>
        </w:rPr>
        <w:t xml:space="preserve"> </w:t>
      </w:r>
      <w:r w:rsidRPr="006D2E03">
        <w:rPr>
          <w:rFonts w:ascii="GHEA Grapalat" w:hAnsi="GHEA Grapalat" w:cs="Sylfaen"/>
          <w:sz w:val="20"/>
          <w:lang w:val="hy-AM"/>
        </w:rPr>
        <w:t>հրավերի</w:t>
      </w:r>
      <w:r w:rsidRPr="004B72E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4B72E3">
        <w:rPr>
          <w:rFonts w:ascii="GHEA Grapalat" w:hAnsi="GHEA Grapalat" w:cs="Sylfaen"/>
          <w:sz w:val="20"/>
          <w:lang w:val="af-ZA"/>
        </w:rPr>
        <w:t xml:space="preserve"> </w:t>
      </w:r>
      <w:r w:rsidRPr="006D2E03">
        <w:rPr>
          <w:rFonts w:ascii="GHEA Grapalat" w:hAnsi="GHEA Grapalat" w:cs="Sylfaen"/>
          <w:sz w:val="20"/>
          <w:lang w:val="hy-AM"/>
        </w:rPr>
        <w:t>բավարար</w:t>
      </w:r>
      <w:r w:rsidRPr="004B72E3">
        <w:rPr>
          <w:rFonts w:ascii="GHEA Grapalat" w:hAnsi="GHEA Grapalat" w:cs="Sylfaen"/>
          <w:sz w:val="20"/>
          <w:lang w:val="af-ZA"/>
        </w:rPr>
        <w:t xml:space="preserve"> </w:t>
      </w:r>
      <w:r w:rsidRPr="006D2E03">
        <w:rPr>
          <w:rFonts w:ascii="GHEA Grapalat" w:hAnsi="GHEA Grapalat" w:cs="Sylfaen"/>
          <w:sz w:val="20"/>
          <w:lang w:val="hy-AM"/>
        </w:rPr>
        <w:t>է</w:t>
      </w:r>
      <w:r w:rsidRPr="004B72E3">
        <w:rPr>
          <w:rFonts w:ascii="GHEA Grapalat" w:hAnsi="GHEA Grapalat" w:cs="Sylfaen"/>
          <w:sz w:val="20"/>
          <w:lang w:val="af-ZA"/>
        </w:rPr>
        <w:t xml:space="preserve"> </w:t>
      </w:r>
      <w:r w:rsidRPr="006D2E03">
        <w:rPr>
          <w:rFonts w:ascii="GHEA Grapalat" w:hAnsi="GHEA Grapalat" w:cs="Sylfaen"/>
          <w:sz w:val="20"/>
          <w:lang w:val="hy-AM"/>
        </w:rPr>
        <w:t>գնահատվել</w:t>
      </w:r>
      <w:r w:rsidRPr="004B72E3">
        <w:rPr>
          <w:rFonts w:ascii="GHEA Grapalat" w:hAnsi="GHEA Grapalat" w:cs="Sylfaen"/>
          <w:sz w:val="20"/>
          <w:lang w:val="af-ZA"/>
        </w:rPr>
        <w:t xml:space="preserve"> </w:t>
      </w:r>
      <w:r w:rsidRPr="006D2E03">
        <w:rPr>
          <w:rFonts w:ascii="GHEA Grapalat" w:hAnsi="GHEA Grapalat" w:cs="Sylfaen"/>
          <w:sz w:val="20"/>
          <w:lang w:val="hy-AM"/>
        </w:rPr>
        <w:t>միայն</w:t>
      </w:r>
      <w:r w:rsidRPr="004B72E3">
        <w:rPr>
          <w:rFonts w:ascii="GHEA Grapalat" w:hAnsi="GHEA Grapalat" w:cs="Sylfaen"/>
          <w:sz w:val="20"/>
          <w:lang w:val="af-ZA"/>
        </w:rPr>
        <w:t xml:space="preserve"> </w:t>
      </w:r>
      <w:r w:rsidRPr="006D2E03">
        <w:rPr>
          <w:rFonts w:ascii="GHEA Grapalat" w:hAnsi="GHEA Grapalat" w:cs="Sylfaen"/>
          <w:sz w:val="20"/>
          <w:lang w:val="hy-AM"/>
        </w:rPr>
        <w:t>մեկ</w:t>
      </w:r>
      <w:r w:rsidRPr="004B72E3">
        <w:rPr>
          <w:rFonts w:ascii="GHEA Grapalat" w:hAnsi="GHEA Grapalat" w:cs="Sylfaen"/>
          <w:sz w:val="20"/>
          <w:lang w:val="af-ZA"/>
        </w:rPr>
        <w:t xml:space="preserve"> </w:t>
      </w:r>
      <w:r w:rsidRPr="006D2E03">
        <w:rPr>
          <w:rFonts w:ascii="GHEA Grapalat" w:hAnsi="GHEA Grapalat" w:cs="Sylfaen"/>
          <w:sz w:val="20"/>
          <w:lang w:val="hy-AM"/>
        </w:rPr>
        <w:t>մասնակցի</w:t>
      </w:r>
      <w:r w:rsidRPr="004B72E3">
        <w:rPr>
          <w:rFonts w:ascii="GHEA Grapalat" w:hAnsi="GHEA Grapalat" w:cs="Sylfaen"/>
          <w:sz w:val="20"/>
          <w:lang w:val="af-ZA"/>
        </w:rPr>
        <w:t xml:space="preserve"> </w:t>
      </w:r>
      <w:r w:rsidRPr="006D2E03">
        <w:rPr>
          <w:rFonts w:ascii="GHEA Grapalat" w:hAnsi="GHEA Grapalat" w:cs="Sylfaen"/>
          <w:sz w:val="20"/>
          <w:lang w:val="hy-AM"/>
        </w:rPr>
        <w:t>հայտ</w:t>
      </w:r>
      <w:r w:rsidR="004C6D52">
        <w:rPr>
          <w:rFonts w:ascii="GHEA Grapalat" w:hAnsi="GHEA Grapalat" w:cs="Sylfaen"/>
          <w:sz w:val="20"/>
          <w:lang w:val="hy-AM"/>
        </w:rPr>
        <w:t>,</w:t>
      </w:r>
    </w:p>
    <w:p w:rsidR="00436F47" w:rsidRPr="00A71D81" w:rsidRDefault="00704862" w:rsidP="00EF3662">
      <w:pPr>
        <w:ind w:firstLine="708"/>
        <w:jc w:val="both"/>
        <w:rPr>
          <w:rFonts w:ascii="GHEA Grapalat" w:hAnsi="GHEA Grapalat" w:cs="Sylfaen"/>
          <w:sz w:val="20"/>
          <w:lang w:val="hy-AM"/>
        </w:rPr>
      </w:pPr>
      <w:r w:rsidRPr="00A71D81">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A71D81">
        <w:rPr>
          <w:rFonts w:ascii="GHEA Grapalat" w:hAnsi="GHEA Grapalat" w:cs="Sylfaen"/>
          <w:sz w:val="20"/>
          <w:lang w:val="hy-AM"/>
        </w:rPr>
        <w:t>կամ</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նվազագույն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գները</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հավասար</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են</w:t>
      </w:r>
      <w:r w:rsidR="00973FB1" w:rsidRPr="00A71D81">
        <w:rPr>
          <w:rFonts w:ascii="GHEA Grapalat" w:hAnsi="GHEA Grapalat" w:cs="Sylfaen"/>
          <w:sz w:val="20"/>
          <w:lang w:val="af-ZA"/>
        </w:rPr>
        <w:t>,</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գնման</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ընթացակարգը</w:t>
      </w:r>
      <w:r w:rsidR="009B6D58" w:rsidRPr="00A71D81">
        <w:rPr>
          <w:rFonts w:ascii="GHEA Grapalat" w:hAnsi="GHEA Grapalat" w:cs="Sylfaen"/>
          <w:sz w:val="20"/>
          <w:lang w:val="af-ZA"/>
        </w:rPr>
        <w:t xml:space="preserve"> </w:t>
      </w:r>
      <w:r w:rsidR="005A3DC6" w:rsidRPr="00A71D81">
        <w:rPr>
          <w:rFonts w:ascii="GHEA Grapalat" w:hAnsi="GHEA Grapalat" w:cs="Sylfaen"/>
          <w:sz w:val="20"/>
          <w:lang w:val="hy-AM"/>
        </w:rPr>
        <w:t>Օ</w:t>
      </w:r>
      <w:r w:rsidR="00973FB1" w:rsidRPr="00A71D81">
        <w:rPr>
          <w:rFonts w:ascii="GHEA Grapalat" w:hAnsi="GHEA Grapalat" w:cs="Sylfaen"/>
          <w:sz w:val="20"/>
          <w:lang w:val="hy-AM"/>
        </w:rPr>
        <w:t>րենքի</w:t>
      </w:r>
      <w:r w:rsidR="00973FB1" w:rsidRPr="00A71D81">
        <w:rPr>
          <w:rFonts w:ascii="GHEA Grapalat" w:hAnsi="GHEA Grapalat" w:cs="Sylfaen"/>
          <w:sz w:val="20"/>
          <w:lang w:val="af-ZA"/>
        </w:rPr>
        <w:t xml:space="preserve"> 37-</w:t>
      </w:r>
      <w:r w:rsidR="00973FB1" w:rsidRPr="00A71D81">
        <w:rPr>
          <w:rFonts w:ascii="GHEA Grapalat" w:hAnsi="GHEA Grapalat" w:cs="Sylfaen"/>
          <w:sz w:val="20"/>
          <w:lang w:val="hy-AM"/>
        </w:rPr>
        <w:t>րդ</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հոդվածի</w:t>
      </w:r>
      <w:r w:rsidR="00973FB1" w:rsidRPr="00A71D81">
        <w:rPr>
          <w:rFonts w:ascii="GHEA Grapalat" w:hAnsi="GHEA Grapalat" w:cs="Sylfaen"/>
          <w:sz w:val="20"/>
          <w:lang w:val="af-ZA"/>
        </w:rPr>
        <w:t xml:space="preserve"> 1-</w:t>
      </w:r>
      <w:r w:rsidR="00973FB1" w:rsidRPr="00A71D81">
        <w:rPr>
          <w:rFonts w:ascii="GHEA Grapalat" w:hAnsi="GHEA Grapalat" w:cs="Sylfaen"/>
          <w:sz w:val="20"/>
          <w:lang w:val="hy-AM"/>
        </w:rPr>
        <w:t>ին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մասի</w:t>
      </w:r>
      <w:r w:rsidR="00973FB1" w:rsidRPr="00A71D81">
        <w:rPr>
          <w:rFonts w:ascii="GHEA Grapalat" w:hAnsi="GHEA Grapalat" w:cs="Sylfaen"/>
          <w:sz w:val="20"/>
          <w:lang w:val="af-ZA"/>
        </w:rPr>
        <w:t xml:space="preserve"> 1-</w:t>
      </w:r>
      <w:r w:rsidR="00973FB1" w:rsidRPr="00A71D81">
        <w:rPr>
          <w:rFonts w:ascii="GHEA Grapalat" w:hAnsi="GHEA Grapalat" w:cs="Sylfaen"/>
          <w:sz w:val="20"/>
          <w:lang w:val="hy-AM"/>
        </w:rPr>
        <w:t>ին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կետի</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հիման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վրա</w:t>
      </w:r>
      <w:r w:rsidR="00973FB1" w:rsidRPr="00A71D81">
        <w:rPr>
          <w:rFonts w:ascii="GHEA Grapalat" w:hAnsi="GHEA Grapalat" w:cs="Sylfaen"/>
          <w:sz w:val="20"/>
          <w:lang w:val="af-ZA"/>
        </w:rPr>
        <w:t xml:space="preserve"> </w:t>
      </w:r>
      <w:r w:rsidR="009B6D58" w:rsidRPr="00A71D81">
        <w:rPr>
          <w:rFonts w:ascii="GHEA Grapalat" w:hAnsi="GHEA Grapalat" w:cs="Sylfaen"/>
          <w:sz w:val="20"/>
          <w:lang w:val="hy-AM"/>
        </w:rPr>
        <w:t>հայտարարվում</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է</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չկայացած</w:t>
      </w:r>
      <w:r w:rsidR="003D1FE3" w:rsidRPr="00A71D81">
        <w:rPr>
          <w:rFonts w:ascii="GHEA Grapalat" w:hAnsi="GHEA Grapalat" w:cs="Sylfaen"/>
          <w:sz w:val="20"/>
          <w:lang w:val="hy-AM"/>
        </w:rPr>
        <w:t>, բացառությամբ սույն ենթակետի «զ» պարբերությամբ նախատեսված դեպքի:</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w:t>
      </w:r>
      <w:r w:rsidR="00F40755" w:rsidRPr="00F40755">
        <w:rPr>
          <w:rFonts w:ascii="GHEA Grapalat" w:hAnsi="GHEA Grapalat" w:cs="Sylfaen"/>
          <w:szCs w:val="24"/>
          <w:lang w:val="hy-AM"/>
        </w:rPr>
        <w:lastRenderedPageBreak/>
        <w:t>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DB4EFF" w:rsidRPr="006D2E03" w:rsidRDefault="008769B4" w:rsidP="00EF3662">
      <w:pPr>
        <w:ind w:firstLine="375"/>
        <w:jc w:val="both"/>
        <w:rPr>
          <w:rFonts w:ascii="GHEA Grapalat" w:hAnsi="GHEA Grapalat" w:cs="Sylfaen"/>
          <w:sz w:val="20"/>
          <w:lang w:val="hy-AM"/>
        </w:rPr>
      </w:pPr>
      <w:r w:rsidRPr="006D2E03">
        <w:rPr>
          <w:rFonts w:ascii="GHEA Grapalat" w:hAnsi="GHEA Grapalat"/>
          <w:lang w:val="af-ZA"/>
        </w:rPr>
        <w:tab/>
      </w:r>
      <w:r w:rsidR="00A150A9" w:rsidRPr="006D2E03">
        <w:rPr>
          <w:rFonts w:ascii="GHEA Grapalat" w:hAnsi="GHEA Grapalat" w:cs="Sylfaen"/>
          <w:sz w:val="20"/>
          <w:lang w:val="af-ZA"/>
        </w:rPr>
        <w:t>8</w:t>
      </w:r>
      <w:r w:rsidR="0036230B" w:rsidRPr="006D2E03">
        <w:rPr>
          <w:rFonts w:ascii="GHEA Grapalat" w:hAnsi="GHEA Grapalat" w:cs="Sylfaen"/>
          <w:sz w:val="20"/>
          <w:lang w:val="af-ZA"/>
        </w:rPr>
        <w:t>.</w:t>
      </w:r>
      <w:r w:rsidR="00BE037D" w:rsidRPr="006D2E03">
        <w:rPr>
          <w:rFonts w:ascii="GHEA Grapalat" w:hAnsi="GHEA Grapalat" w:cs="Sylfaen"/>
          <w:sz w:val="20"/>
          <w:lang w:val="af-ZA"/>
        </w:rPr>
        <w:t>13</w:t>
      </w:r>
      <w:r w:rsidR="009D03A4" w:rsidRPr="006D2E03">
        <w:rPr>
          <w:rFonts w:ascii="GHEA Grapalat" w:hAnsi="GHEA Grapalat" w:cs="Sylfaen"/>
          <w:sz w:val="20"/>
          <w:lang w:val="af-ZA"/>
        </w:rPr>
        <w:t xml:space="preserve"> </w:t>
      </w:r>
      <w:r w:rsidR="0036230B" w:rsidRPr="006D2E03">
        <w:rPr>
          <w:rFonts w:ascii="GHEA Grapalat" w:hAnsi="GHEA Grapalat" w:cs="Sylfaen"/>
          <w:sz w:val="20"/>
        </w:rPr>
        <w:t>Օրենքի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հոդվածի</w:t>
      </w:r>
      <w:r w:rsidR="0036230B" w:rsidRPr="006D2E03">
        <w:rPr>
          <w:rFonts w:ascii="GHEA Grapalat" w:hAnsi="GHEA Grapalat" w:cs="Sylfaen"/>
          <w:sz w:val="20"/>
          <w:lang w:val="af-ZA"/>
        </w:rPr>
        <w:t xml:space="preserve"> 1-</w:t>
      </w:r>
      <w:r w:rsidR="0036230B" w:rsidRPr="006D2E03">
        <w:rPr>
          <w:rFonts w:ascii="GHEA Grapalat" w:hAnsi="GHEA Grapalat" w:cs="Sylfaen"/>
          <w:sz w:val="20"/>
        </w:rPr>
        <w:t>ին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մասի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կետով</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նախատեսված</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հիմքերն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ի</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հայտ</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գալու</w:t>
      </w:r>
      <w:r w:rsidR="0036230B"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պատճառաբանված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վրա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որում</w:t>
      </w:r>
      <w:r w:rsidR="00F40755" w:rsidRPr="006D2E03">
        <w:rPr>
          <w:rFonts w:ascii="GHEA Grapalat" w:hAnsi="GHEA Grapalat" w:cs="Sylfaen"/>
          <w:sz w:val="20"/>
          <w:lang w:val="af-ZA"/>
        </w:rPr>
        <w:t xml:space="preserve"> </w:t>
      </w:r>
      <w:r w:rsidR="00F40755" w:rsidRPr="006D2E03">
        <w:rPr>
          <w:rFonts w:ascii="Calibri" w:hAnsi="Calibri" w:cs="Calibri"/>
          <w:sz w:val="20"/>
          <w:lang w:val="af-ZA"/>
        </w:rPr>
        <w:t> </w:t>
      </w:r>
      <w:r w:rsidR="00F40755" w:rsidRPr="006D2E03">
        <w:rPr>
          <w:rFonts w:ascii="GHEA Grapalat" w:hAnsi="GHEA Grapalat" w:cs="Sylfaen"/>
          <w:sz w:val="20"/>
          <w:lang w:val="ru-RU"/>
        </w:rPr>
        <w:t>սույն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կետում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նշված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կայացնում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ընթացակարգը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չկայացած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հայտարարվելու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կնքված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պայմանագիրը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միակողմանի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լուծելու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կայացվելուն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այն</w:t>
      </w:r>
      <w:r w:rsidR="00F40755" w:rsidRPr="006D2E03">
        <w:rPr>
          <w:rFonts w:ascii="GHEA Grapalat" w:hAnsi="GHEA Grapalat" w:cs="Sylfaen"/>
          <w:sz w:val="20"/>
          <w:lang w:val="af-ZA"/>
        </w:rPr>
        <w:t xml:space="preserve"> գրավոր </w:t>
      </w:r>
      <w:r w:rsidR="00F40755" w:rsidRPr="006D2E03">
        <w:rPr>
          <w:rFonts w:ascii="GHEA Grapalat" w:hAnsi="GHEA Grapalat" w:cs="Sylfaen"/>
          <w:sz w:val="20"/>
          <w:lang w:val="ru-RU"/>
        </w:rPr>
        <w:t>տրամադրվում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մարմնին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իսկ</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դրությամբ</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կողմից</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բողոքարկման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հարուցված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չավարտված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առկայության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տվյալ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եզրափակիչ</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ակտն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ուժի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մեջ</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մտնելու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եթե</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քննության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արդյունքով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կատարման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հնարավորությունը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rsidR="00DB4EFF" w:rsidRPr="006D2E03" w:rsidRDefault="00DB4EFF" w:rsidP="00DB4EFF">
      <w:pPr>
        <w:shd w:val="clear" w:color="auto" w:fill="FFFFFF"/>
        <w:ind w:firstLine="375"/>
        <w:jc w:val="both"/>
        <w:rPr>
          <w:rFonts w:ascii="GHEA Grapalat" w:hAnsi="GHEA Grapalat" w:cs="Sylfaen"/>
          <w:sz w:val="20"/>
          <w:lang w:val="af-ZA"/>
        </w:rPr>
      </w:pPr>
      <w:r w:rsidRPr="006D2E03">
        <w:rPr>
          <w:rFonts w:ascii="GHEA Grapalat" w:hAnsi="GHEA Grapalat" w:cs="Sylfaen"/>
          <w:sz w:val="20"/>
          <w:lang w:val="af-ZA"/>
        </w:rPr>
        <w:t>Ընդ որում, եթե՝</w:t>
      </w:r>
    </w:p>
    <w:p w:rsidR="00DB4EFF" w:rsidRPr="006D2E03" w:rsidRDefault="00DB4EFF" w:rsidP="00DB4EFF">
      <w:pPr>
        <w:pStyle w:val="ListParagraph"/>
        <w:numPr>
          <w:ilvl w:val="0"/>
          <w:numId w:val="18"/>
        </w:numPr>
        <w:shd w:val="clear" w:color="auto" w:fill="FFFFFF"/>
        <w:ind w:left="0" w:firstLine="630"/>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6D7580">
        <w:rPr>
          <w:rFonts w:ascii="GHEA Grapalat" w:hAnsi="GHEA Grapalat" w:cs="Sylfaen"/>
          <w:sz w:val="20"/>
          <w:lang w:val="af-ZA"/>
        </w:rPr>
        <w:t xml:space="preserve"> </w:t>
      </w:r>
      <w:r w:rsidRPr="006D2E03">
        <w:rPr>
          <w:rFonts w:ascii="GHEA Grapalat" w:hAnsi="GHEA Grapalat" w:cs="Sylfaen"/>
          <w:sz w:val="20"/>
        </w:rPr>
        <w:t>որոշումը</w:t>
      </w:r>
      <w:r w:rsidRPr="006D7580">
        <w:rPr>
          <w:rFonts w:ascii="GHEA Grapalat" w:hAnsi="GHEA Grapalat" w:cs="Sylfaen"/>
          <w:sz w:val="20"/>
          <w:lang w:val="af-ZA"/>
        </w:rPr>
        <w:t xml:space="preserve"> </w:t>
      </w:r>
      <w:r w:rsidRPr="006D2E03">
        <w:rPr>
          <w:rFonts w:ascii="GHEA Grapalat" w:hAnsi="GHEA Grapalat" w:cs="Sylfaen"/>
          <w:sz w:val="20"/>
        </w:rPr>
        <w:t>ներկայացվելու</w:t>
      </w:r>
      <w:r w:rsidRPr="006D7580">
        <w:rPr>
          <w:rFonts w:ascii="GHEA Grapalat" w:hAnsi="GHEA Grapalat" w:cs="Sylfaen"/>
          <w:sz w:val="20"/>
          <w:lang w:val="af-ZA"/>
        </w:rPr>
        <w:t xml:space="preserve"> </w:t>
      </w:r>
      <w:r w:rsidRPr="006D2E03">
        <w:rPr>
          <w:rFonts w:ascii="GHEA Grapalat" w:hAnsi="GHEA Grapalat" w:cs="Sylfaen"/>
          <w:sz w:val="20"/>
        </w:rPr>
        <w:t>վերջնաժամկետը</w:t>
      </w:r>
      <w:r w:rsidRPr="006D7580">
        <w:rPr>
          <w:rFonts w:ascii="GHEA Grapalat" w:hAnsi="GHEA Grapalat" w:cs="Sylfaen"/>
          <w:sz w:val="20"/>
          <w:lang w:val="af-ZA"/>
        </w:rPr>
        <w:t xml:space="preserve"> </w:t>
      </w:r>
      <w:r w:rsidRPr="006D2E03">
        <w:rPr>
          <w:rFonts w:ascii="GHEA Grapalat" w:hAnsi="GHEA Grapalat" w:cs="Sylfaen"/>
          <w:sz w:val="20"/>
        </w:rPr>
        <w:t>լրանալու</w:t>
      </w:r>
      <w:r w:rsidRPr="006D7580">
        <w:rPr>
          <w:rFonts w:ascii="GHEA Grapalat" w:hAnsi="GHEA Grapalat" w:cs="Sylfaen"/>
          <w:sz w:val="20"/>
          <w:lang w:val="af-ZA"/>
        </w:rPr>
        <w:t xml:space="preserve"> </w:t>
      </w:r>
      <w:r w:rsidRPr="006D2E03">
        <w:rPr>
          <w:rFonts w:ascii="GHEA Grapalat" w:hAnsi="GHEA Grapalat" w:cs="Sylfaen"/>
          <w:sz w:val="20"/>
        </w:rPr>
        <w:t>օրվա</w:t>
      </w:r>
      <w:r w:rsidRPr="006D7580">
        <w:rPr>
          <w:rFonts w:ascii="GHEA Grapalat" w:hAnsi="GHEA Grapalat" w:cs="Sylfaen"/>
          <w:sz w:val="20"/>
          <w:lang w:val="af-ZA"/>
        </w:rPr>
        <w:t xml:space="preserve"> </w:t>
      </w:r>
      <w:r w:rsidRPr="006D2E03">
        <w:rPr>
          <w:rFonts w:ascii="GHEA Grapalat" w:hAnsi="GHEA Grapalat" w:cs="Sylfaen"/>
          <w:sz w:val="20"/>
        </w:rPr>
        <w:t>դրությամբ</w:t>
      </w:r>
      <w:r w:rsidRPr="006D7580">
        <w:rPr>
          <w:rFonts w:ascii="GHEA Grapalat" w:hAnsi="GHEA Grapalat" w:cs="Sylfaen"/>
          <w:sz w:val="20"/>
          <w:lang w:val="af-ZA"/>
        </w:rPr>
        <w:t xml:space="preserve"> </w:t>
      </w:r>
      <w:r w:rsidRPr="006D2E03">
        <w:rPr>
          <w:rFonts w:ascii="GHEA Grapalat" w:hAnsi="GHEA Grapalat" w:cs="Sylfaen"/>
          <w:sz w:val="20"/>
        </w:rPr>
        <w:t>մասնակիցը</w:t>
      </w:r>
      <w:r w:rsidRPr="006D7580">
        <w:rPr>
          <w:rFonts w:ascii="GHEA Grapalat" w:hAnsi="GHEA Grapalat" w:cs="Sylfaen"/>
          <w:sz w:val="20"/>
          <w:lang w:val="af-ZA"/>
        </w:rPr>
        <w:t xml:space="preserve"> </w:t>
      </w:r>
      <w:r w:rsidRPr="006D2E03">
        <w:rPr>
          <w:rFonts w:ascii="GHEA Grapalat" w:hAnsi="GHEA Grapalat" w:cs="Sylfaen"/>
          <w:sz w:val="20"/>
        </w:rPr>
        <w:t>կամ</w:t>
      </w:r>
      <w:r w:rsidRPr="006D7580">
        <w:rPr>
          <w:rFonts w:ascii="GHEA Grapalat" w:hAnsi="GHEA Grapalat" w:cs="Sylfaen"/>
          <w:sz w:val="20"/>
          <w:lang w:val="af-ZA"/>
        </w:rPr>
        <w:t xml:space="preserve"> </w:t>
      </w:r>
      <w:r w:rsidRPr="006D2E03">
        <w:rPr>
          <w:rFonts w:ascii="GHEA Grapalat" w:hAnsi="GHEA Grapalat" w:cs="Sylfaen"/>
          <w:sz w:val="20"/>
        </w:rPr>
        <w:t>պայմանագիրը</w:t>
      </w:r>
      <w:r w:rsidRPr="006D7580">
        <w:rPr>
          <w:rFonts w:ascii="GHEA Grapalat" w:hAnsi="GHEA Grapalat" w:cs="Sylfaen"/>
          <w:sz w:val="20"/>
          <w:lang w:val="af-ZA"/>
        </w:rPr>
        <w:t xml:space="preserve"> </w:t>
      </w:r>
      <w:r w:rsidRPr="006D2E03">
        <w:rPr>
          <w:rFonts w:ascii="GHEA Grapalat" w:hAnsi="GHEA Grapalat" w:cs="Sylfaen"/>
          <w:sz w:val="20"/>
        </w:rPr>
        <w:t>կնքած</w:t>
      </w:r>
      <w:r w:rsidRPr="006D7580">
        <w:rPr>
          <w:rFonts w:ascii="GHEA Grapalat" w:hAnsi="GHEA Grapalat" w:cs="Sylfaen"/>
          <w:sz w:val="20"/>
          <w:lang w:val="af-ZA"/>
        </w:rPr>
        <w:t xml:space="preserve"> </w:t>
      </w:r>
      <w:r w:rsidRPr="006D2E03">
        <w:rPr>
          <w:rFonts w:ascii="GHEA Grapalat" w:hAnsi="GHEA Grapalat" w:cs="Sylfaen"/>
          <w:sz w:val="20"/>
        </w:rPr>
        <w:t>անձը</w:t>
      </w:r>
      <w:r w:rsidRPr="006D7580">
        <w:rPr>
          <w:rFonts w:ascii="GHEA Grapalat" w:hAnsi="GHEA Grapalat" w:cs="Sylfaen"/>
          <w:sz w:val="20"/>
          <w:lang w:val="af-ZA"/>
        </w:rPr>
        <w:t xml:space="preserve"> </w:t>
      </w:r>
      <w:r w:rsidRPr="006D2E03">
        <w:rPr>
          <w:rFonts w:ascii="GHEA Grapalat" w:hAnsi="GHEA Grapalat" w:cs="Sylfaen"/>
          <w:sz w:val="20"/>
        </w:rPr>
        <w:t>վճարել</w:t>
      </w:r>
      <w:r w:rsidRPr="006D7580">
        <w:rPr>
          <w:rFonts w:ascii="GHEA Grapalat" w:hAnsi="GHEA Grapalat" w:cs="Sylfaen"/>
          <w:sz w:val="20"/>
          <w:lang w:val="af-ZA"/>
        </w:rPr>
        <w:t xml:space="preserve"> </w:t>
      </w:r>
      <w:r w:rsidRPr="006D2E03">
        <w:rPr>
          <w:rFonts w:ascii="GHEA Grapalat" w:hAnsi="GHEA Grapalat" w:cs="Sylfaen"/>
          <w:sz w:val="20"/>
        </w:rPr>
        <w:t>է</w:t>
      </w:r>
      <w:r w:rsidRPr="006D7580">
        <w:rPr>
          <w:rFonts w:ascii="GHEA Grapalat" w:hAnsi="GHEA Grapalat" w:cs="Sylfaen"/>
          <w:sz w:val="20"/>
          <w:lang w:val="af-ZA"/>
        </w:rPr>
        <w:t xml:space="preserve"> </w:t>
      </w:r>
      <w:r w:rsidRPr="006D2E0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EFF" w:rsidRPr="006D2E03" w:rsidRDefault="00DB4EFF" w:rsidP="00DB4EFF">
      <w:pPr>
        <w:pStyle w:val="ListParagraph"/>
        <w:numPr>
          <w:ilvl w:val="0"/>
          <w:numId w:val="18"/>
        </w:numPr>
        <w:shd w:val="clear" w:color="auto" w:fill="FFFFFF"/>
        <w:ind w:left="0" w:firstLine="375"/>
        <w:jc w:val="both"/>
        <w:rPr>
          <w:rFonts w:ascii="GHEA Grapalat" w:hAnsi="GHEA Grapalat" w:cs="Sylfaen"/>
          <w:sz w:val="20"/>
          <w:lang w:val="af-ZA"/>
        </w:rPr>
      </w:pPr>
      <w:r w:rsidRPr="006D2E0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6D7580">
        <w:rPr>
          <w:rFonts w:ascii="GHEA Grapalat" w:hAnsi="GHEA Grapalat" w:cs="Sylfaen"/>
          <w:sz w:val="20"/>
          <w:lang w:val="af-ZA"/>
        </w:rPr>
        <w:t xml:space="preserve"> </w:t>
      </w:r>
      <w:r w:rsidRPr="006D2E03">
        <w:rPr>
          <w:rFonts w:ascii="GHEA Grapalat" w:hAnsi="GHEA Grapalat" w:cs="Sylfaen"/>
          <w:sz w:val="20"/>
        </w:rPr>
        <w:t>որոշումը</w:t>
      </w:r>
      <w:r w:rsidRPr="006D7580">
        <w:rPr>
          <w:rFonts w:ascii="GHEA Grapalat" w:hAnsi="GHEA Grapalat" w:cs="Sylfaen"/>
          <w:sz w:val="20"/>
          <w:lang w:val="af-ZA"/>
        </w:rPr>
        <w:t xml:space="preserve"> </w:t>
      </w:r>
      <w:r w:rsidRPr="006D2E03">
        <w:rPr>
          <w:rFonts w:ascii="GHEA Grapalat" w:hAnsi="GHEA Grapalat" w:cs="Sylfaen"/>
          <w:sz w:val="20"/>
        </w:rPr>
        <w:t>ներկայացվելու</w:t>
      </w:r>
      <w:r w:rsidRPr="006D7580">
        <w:rPr>
          <w:rFonts w:ascii="GHEA Grapalat" w:hAnsi="GHEA Grapalat" w:cs="Sylfaen"/>
          <w:sz w:val="20"/>
          <w:lang w:val="af-ZA"/>
        </w:rPr>
        <w:t xml:space="preserve"> </w:t>
      </w:r>
      <w:r w:rsidRPr="006D2E03">
        <w:rPr>
          <w:rFonts w:ascii="GHEA Grapalat" w:hAnsi="GHEA Grapalat" w:cs="Sylfaen"/>
          <w:sz w:val="20"/>
        </w:rPr>
        <w:t>վերջնաժամկետը</w:t>
      </w:r>
      <w:r w:rsidRPr="006D7580">
        <w:rPr>
          <w:rFonts w:ascii="GHEA Grapalat" w:hAnsi="GHEA Grapalat" w:cs="Sylfaen"/>
          <w:sz w:val="20"/>
          <w:lang w:val="af-ZA"/>
        </w:rPr>
        <w:t xml:space="preserve"> </w:t>
      </w:r>
      <w:r w:rsidRPr="006D2E03">
        <w:rPr>
          <w:rFonts w:ascii="GHEA Grapalat" w:hAnsi="GHEA Grapalat" w:cs="Sylfaen"/>
          <w:sz w:val="20"/>
        </w:rPr>
        <w:t>լրանալուց</w:t>
      </w:r>
      <w:r w:rsidRPr="006D2E03">
        <w:rPr>
          <w:rFonts w:ascii="GHEA Grapalat" w:hAnsi="GHEA Grapalat" w:cs="Sylfaen"/>
          <w:sz w:val="20"/>
          <w:lang w:val="af-ZA"/>
        </w:rPr>
        <w:t xml:space="preserve"> </w:t>
      </w:r>
      <w:r w:rsidRPr="006D2E03">
        <w:rPr>
          <w:rFonts w:ascii="GHEA Grapalat" w:hAnsi="GHEA Grapalat" w:cs="Sylfaen"/>
          <w:sz w:val="20"/>
        </w:rPr>
        <w:t>հետո</w:t>
      </w:r>
      <w:r w:rsidRPr="006D2E03">
        <w:rPr>
          <w:rFonts w:ascii="GHEA Grapalat" w:hAnsi="GHEA Grapalat" w:cs="Sylfaen"/>
          <w:sz w:val="20"/>
          <w:lang w:val="af-ZA"/>
        </w:rPr>
        <w:t xml:space="preserve">, </w:t>
      </w:r>
      <w:r w:rsidRPr="006D2E03">
        <w:rPr>
          <w:rFonts w:ascii="GHEA Grapalat" w:hAnsi="GHEA Grapalat" w:cs="Sylfaen"/>
          <w:sz w:val="20"/>
        </w:rPr>
        <w:t>բայց</w:t>
      </w:r>
      <w:r w:rsidRPr="006D2E03">
        <w:rPr>
          <w:rFonts w:ascii="GHEA Grapalat" w:hAnsi="GHEA Grapalat" w:cs="Sylfaen"/>
          <w:sz w:val="20"/>
          <w:lang w:val="af-ZA"/>
        </w:rPr>
        <w:t xml:space="preserve"> </w:t>
      </w:r>
      <w:r w:rsidRPr="006D2E03">
        <w:rPr>
          <w:rFonts w:ascii="GHEA Grapalat" w:hAnsi="GHEA Grapalat" w:cs="Sylfaen"/>
          <w:sz w:val="20"/>
        </w:rPr>
        <w:t>ոչ</w:t>
      </w:r>
      <w:r w:rsidRPr="006D2E03">
        <w:rPr>
          <w:rFonts w:ascii="GHEA Grapalat" w:hAnsi="GHEA Grapalat" w:cs="Sylfaen"/>
          <w:sz w:val="20"/>
          <w:lang w:val="af-ZA"/>
        </w:rPr>
        <w:t xml:space="preserve"> </w:t>
      </w:r>
      <w:r w:rsidRPr="006D2E03">
        <w:rPr>
          <w:rFonts w:ascii="GHEA Grapalat" w:hAnsi="GHEA Grapalat" w:cs="Sylfaen"/>
          <w:sz w:val="20"/>
        </w:rPr>
        <w:t>ուշ</w:t>
      </w:r>
      <w:r w:rsidRPr="006D2E03">
        <w:rPr>
          <w:rFonts w:ascii="GHEA Grapalat" w:hAnsi="GHEA Grapalat" w:cs="Sylfaen"/>
          <w:sz w:val="20"/>
          <w:lang w:val="af-ZA"/>
        </w:rPr>
        <w:t xml:space="preserve">, </w:t>
      </w:r>
      <w:r w:rsidRPr="006D2E03">
        <w:rPr>
          <w:rFonts w:ascii="GHEA Grapalat" w:hAnsi="GHEA Grapalat" w:cs="Sylfaen"/>
          <w:sz w:val="20"/>
        </w:rPr>
        <w:t>քան</w:t>
      </w:r>
      <w:r w:rsidRPr="006D2E03">
        <w:rPr>
          <w:rFonts w:ascii="GHEA Grapalat" w:hAnsi="GHEA Grapalat" w:cs="Sylfaen"/>
          <w:sz w:val="20"/>
          <w:lang w:val="af-ZA"/>
        </w:rPr>
        <w:t xml:space="preserve"> </w:t>
      </w:r>
      <w:r w:rsidRPr="006D2E03">
        <w:rPr>
          <w:rFonts w:ascii="GHEA Grapalat" w:hAnsi="GHEA Grapalat" w:cs="Sylfaen"/>
          <w:sz w:val="20"/>
        </w:rPr>
        <w:t>մասնակցին</w:t>
      </w:r>
      <w:r w:rsidRPr="006D2E03">
        <w:rPr>
          <w:rFonts w:ascii="GHEA Grapalat" w:hAnsi="GHEA Grapalat" w:cs="Sylfaen"/>
          <w:sz w:val="20"/>
          <w:lang w:val="af-ZA"/>
        </w:rPr>
        <w:t xml:space="preserve"> </w:t>
      </w:r>
      <w:r w:rsidRPr="006D2E03">
        <w:rPr>
          <w:rFonts w:ascii="GHEA Grapalat" w:hAnsi="GHEA Grapalat" w:cs="Sylfaen"/>
          <w:sz w:val="20"/>
        </w:rPr>
        <w:t>կամ</w:t>
      </w:r>
      <w:r w:rsidRPr="006D2E03">
        <w:rPr>
          <w:rFonts w:ascii="GHEA Grapalat" w:hAnsi="GHEA Grapalat" w:cs="Sylfaen"/>
          <w:sz w:val="20"/>
          <w:lang w:val="af-ZA"/>
        </w:rPr>
        <w:t xml:space="preserve"> </w:t>
      </w:r>
      <w:r w:rsidRPr="006D2E03">
        <w:rPr>
          <w:rFonts w:ascii="GHEA Grapalat" w:hAnsi="GHEA Grapalat" w:cs="Sylfaen"/>
          <w:sz w:val="20"/>
        </w:rPr>
        <w:t>պայմանագիր</w:t>
      </w:r>
      <w:r w:rsidRPr="006D2E03">
        <w:rPr>
          <w:rFonts w:ascii="GHEA Grapalat" w:hAnsi="GHEA Grapalat" w:cs="Sylfaen"/>
          <w:sz w:val="20"/>
          <w:lang w:val="af-ZA"/>
        </w:rPr>
        <w:t xml:space="preserve"> </w:t>
      </w:r>
      <w:r w:rsidRPr="006D2E03">
        <w:rPr>
          <w:rFonts w:ascii="GHEA Grapalat" w:hAnsi="GHEA Grapalat" w:cs="Sylfaen"/>
          <w:sz w:val="20"/>
        </w:rPr>
        <w:t>կնքած</w:t>
      </w:r>
      <w:r w:rsidRPr="006D2E03">
        <w:rPr>
          <w:rFonts w:ascii="GHEA Grapalat" w:hAnsi="GHEA Grapalat" w:cs="Sylfaen"/>
          <w:sz w:val="20"/>
          <w:lang w:val="af-ZA"/>
        </w:rPr>
        <w:t xml:space="preserve"> </w:t>
      </w:r>
      <w:r w:rsidRPr="006D2E03">
        <w:rPr>
          <w:rFonts w:ascii="GHEA Grapalat" w:hAnsi="GHEA Grapalat" w:cs="Sylfaen"/>
          <w:sz w:val="20"/>
        </w:rPr>
        <w:t>անձին</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 xml:space="preserve"> </w:t>
      </w:r>
      <w:r w:rsidRPr="006D2E03">
        <w:rPr>
          <w:rFonts w:ascii="GHEA Grapalat" w:hAnsi="GHEA Grapalat" w:cs="Sylfaen"/>
          <w:sz w:val="20"/>
        </w:rPr>
        <w:t>ներառելու</w:t>
      </w:r>
      <w:r w:rsidRPr="006D2E03">
        <w:rPr>
          <w:rFonts w:ascii="GHEA Grapalat" w:hAnsi="GHEA Grapalat" w:cs="Sylfaen"/>
          <w:sz w:val="20"/>
          <w:lang w:val="af-ZA"/>
        </w:rPr>
        <w:t xml:space="preserve"> </w:t>
      </w:r>
      <w:r w:rsidRPr="006D2E03">
        <w:rPr>
          <w:rFonts w:ascii="GHEA Grapalat" w:hAnsi="GHEA Grapalat" w:cs="Sylfaen"/>
          <w:sz w:val="20"/>
        </w:rPr>
        <w:t>վերջնաժամկետը</w:t>
      </w:r>
      <w:r w:rsidRPr="006D2E03">
        <w:rPr>
          <w:rFonts w:ascii="GHEA Grapalat" w:hAnsi="GHEA Grapalat" w:cs="Sylfaen"/>
          <w:sz w:val="20"/>
          <w:lang w:val="af-ZA"/>
        </w:rPr>
        <w:t xml:space="preserve"> </w:t>
      </w:r>
      <w:r w:rsidRPr="006D2E03">
        <w:rPr>
          <w:rFonts w:ascii="GHEA Grapalat" w:hAnsi="GHEA Grapalat" w:cs="Sylfaen"/>
          <w:sz w:val="20"/>
        </w:rPr>
        <w:t>լրանալու</w:t>
      </w:r>
      <w:r w:rsidRPr="006D2E03">
        <w:rPr>
          <w:rFonts w:ascii="GHEA Grapalat" w:hAnsi="GHEA Grapalat" w:cs="Sylfaen"/>
          <w:sz w:val="20"/>
          <w:lang w:val="af-ZA"/>
        </w:rPr>
        <w:t xml:space="preserve"> </w:t>
      </w:r>
      <w:r w:rsidRPr="006D2E03">
        <w:rPr>
          <w:rFonts w:ascii="GHEA Grapalat" w:hAnsi="GHEA Grapalat" w:cs="Sylfaen"/>
          <w:sz w:val="20"/>
        </w:rPr>
        <w:t>օրը</w:t>
      </w:r>
      <w:r w:rsidRPr="006D2E03">
        <w:rPr>
          <w:rFonts w:ascii="GHEA Grapalat" w:hAnsi="GHEA Grapalat" w:cs="Sylfaen"/>
          <w:sz w:val="20"/>
          <w:lang w:val="af-ZA"/>
        </w:rPr>
        <w:t xml:space="preserve">, </w:t>
      </w:r>
      <w:r w:rsidRPr="006D2E03">
        <w:rPr>
          <w:rFonts w:ascii="GHEA Grapalat" w:hAnsi="GHEA Grapalat" w:cs="Sylfaen"/>
          <w:sz w:val="20"/>
        </w:rPr>
        <w:t>ապա</w:t>
      </w:r>
      <w:r w:rsidRPr="006D2E03">
        <w:rPr>
          <w:rFonts w:ascii="GHEA Grapalat" w:hAnsi="GHEA Grapalat" w:cs="Sylfaen"/>
          <w:sz w:val="20"/>
          <w:lang w:val="af-ZA"/>
        </w:rPr>
        <w:t xml:space="preserve"> </w:t>
      </w:r>
      <w:r w:rsidRPr="006D2E03">
        <w:rPr>
          <w:rFonts w:ascii="GHEA Grapalat" w:hAnsi="GHEA Grapalat" w:cs="Sylfaen"/>
          <w:sz w:val="20"/>
        </w:rPr>
        <w:t>պատվիրատուն</w:t>
      </w:r>
      <w:r w:rsidRPr="006D2E03">
        <w:rPr>
          <w:rFonts w:ascii="GHEA Grapalat" w:hAnsi="GHEA Grapalat" w:cs="Sylfaen"/>
          <w:sz w:val="20"/>
          <w:lang w:val="af-ZA"/>
        </w:rPr>
        <w:t xml:space="preserve"> </w:t>
      </w:r>
      <w:r w:rsidRPr="006D2E03">
        <w:rPr>
          <w:rFonts w:ascii="GHEA Grapalat" w:hAnsi="GHEA Grapalat" w:cs="Sylfaen"/>
          <w:sz w:val="20"/>
        </w:rPr>
        <w:t>դրա</w:t>
      </w:r>
      <w:r w:rsidRPr="006D2E03">
        <w:rPr>
          <w:rFonts w:ascii="GHEA Grapalat" w:hAnsi="GHEA Grapalat" w:cs="Sylfaen"/>
          <w:sz w:val="20"/>
          <w:lang w:val="af-ZA"/>
        </w:rPr>
        <w:t xml:space="preserve"> </w:t>
      </w:r>
      <w:r w:rsidRPr="006D2E03">
        <w:rPr>
          <w:rFonts w:ascii="GHEA Grapalat" w:hAnsi="GHEA Grapalat" w:cs="Sylfaen"/>
          <w:sz w:val="20"/>
        </w:rPr>
        <w:t>մասին</w:t>
      </w:r>
      <w:r w:rsidRPr="006D2E03">
        <w:rPr>
          <w:rFonts w:ascii="GHEA Grapalat" w:hAnsi="GHEA Grapalat" w:cs="Sylfaen"/>
          <w:sz w:val="20"/>
          <w:lang w:val="af-ZA"/>
        </w:rPr>
        <w:t xml:space="preserve"> </w:t>
      </w:r>
      <w:r w:rsidRPr="006D2E03">
        <w:rPr>
          <w:rFonts w:ascii="GHEA Grapalat" w:hAnsi="GHEA Grapalat" w:cs="Sylfaen"/>
          <w:sz w:val="20"/>
        </w:rPr>
        <w:t>գրավոր</w:t>
      </w:r>
      <w:r w:rsidRPr="006D2E03">
        <w:rPr>
          <w:rFonts w:ascii="GHEA Grapalat" w:hAnsi="GHEA Grapalat" w:cs="Sylfaen"/>
          <w:sz w:val="20"/>
          <w:lang w:val="af-ZA"/>
        </w:rPr>
        <w:t xml:space="preserve"> </w:t>
      </w:r>
      <w:r w:rsidRPr="006D2E03">
        <w:rPr>
          <w:rFonts w:ascii="GHEA Grapalat" w:hAnsi="GHEA Grapalat" w:cs="Sylfaen"/>
          <w:sz w:val="20"/>
        </w:rPr>
        <w:t>տեղեկացնում</w:t>
      </w:r>
      <w:r w:rsidRPr="006D2E03">
        <w:rPr>
          <w:rFonts w:ascii="GHEA Grapalat" w:hAnsi="GHEA Grapalat" w:cs="Sylfaen"/>
          <w:sz w:val="20"/>
          <w:lang w:val="af-ZA"/>
        </w:rPr>
        <w:t xml:space="preserve"> </w:t>
      </w:r>
      <w:r w:rsidRPr="006D2E03">
        <w:rPr>
          <w:rFonts w:ascii="GHEA Grapalat" w:hAnsi="GHEA Grapalat" w:cs="Sylfaen"/>
          <w:sz w:val="20"/>
        </w:rPr>
        <w:t>է</w:t>
      </w:r>
      <w:r w:rsidRPr="006D2E03">
        <w:rPr>
          <w:rFonts w:ascii="GHEA Grapalat" w:hAnsi="GHEA Grapalat" w:cs="Sylfaen"/>
          <w:sz w:val="20"/>
          <w:lang w:val="af-ZA"/>
        </w:rPr>
        <w:t xml:space="preserve"> </w:t>
      </w:r>
      <w:r w:rsidRPr="006D2E03">
        <w:rPr>
          <w:rFonts w:ascii="GHEA Grapalat" w:hAnsi="GHEA Grapalat" w:cs="Sylfaen"/>
          <w:sz w:val="20"/>
        </w:rPr>
        <w:t>լիազորված</w:t>
      </w:r>
      <w:r w:rsidRPr="006D2E03">
        <w:rPr>
          <w:rFonts w:ascii="GHEA Grapalat" w:hAnsi="GHEA Grapalat" w:cs="Sylfaen"/>
          <w:sz w:val="20"/>
          <w:lang w:val="af-ZA"/>
        </w:rPr>
        <w:t xml:space="preserve"> </w:t>
      </w:r>
      <w:r w:rsidRPr="006D2E03">
        <w:rPr>
          <w:rFonts w:ascii="GHEA Grapalat" w:hAnsi="GHEA Grapalat" w:cs="Sylfaen"/>
          <w:sz w:val="20"/>
        </w:rPr>
        <w:t>մարմին</w:t>
      </w:r>
      <w:r w:rsidRPr="006D2E03">
        <w:rPr>
          <w:rFonts w:ascii="GHEA Grapalat" w:hAnsi="GHEA Grapalat" w:cs="Sylfaen"/>
          <w:sz w:val="20"/>
          <w:lang w:val="af-ZA"/>
        </w:rPr>
        <w:t xml:space="preserve">, </w:t>
      </w:r>
      <w:r w:rsidRPr="006D2E03">
        <w:rPr>
          <w:rFonts w:ascii="GHEA Grapalat" w:hAnsi="GHEA Grapalat" w:cs="Sylfaen"/>
          <w:sz w:val="20"/>
        </w:rPr>
        <w:t>որի</w:t>
      </w:r>
      <w:r w:rsidRPr="006D2E03">
        <w:rPr>
          <w:rFonts w:ascii="GHEA Grapalat" w:hAnsi="GHEA Grapalat" w:cs="Sylfaen"/>
          <w:sz w:val="20"/>
          <w:lang w:val="af-ZA"/>
        </w:rPr>
        <w:t xml:space="preserve"> </w:t>
      </w:r>
      <w:r w:rsidRPr="006D2E03">
        <w:rPr>
          <w:rFonts w:ascii="GHEA Grapalat" w:hAnsi="GHEA Grapalat" w:cs="Sylfaen"/>
          <w:sz w:val="20"/>
        </w:rPr>
        <w:t>հիման</w:t>
      </w:r>
      <w:r w:rsidRPr="006D2E03">
        <w:rPr>
          <w:rFonts w:ascii="GHEA Grapalat" w:hAnsi="GHEA Grapalat" w:cs="Sylfaen"/>
          <w:sz w:val="20"/>
          <w:lang w:val="af-ZA"/>
        </w:rPr>
        <w:t xml:space="preserve"> </w:t>
      </w:r>
      <w:r w:rsidRPr="006D2E03">
        <w:rPr>
          <w:rFonts w:ascii="GHEA Grapalat" w:hAnsi="GHEA Grapalat" w:cs="Sylfaen"/>
          <w:sz w:val="20"/>
        </w:rPr>
        <w:t>վրա</w:t>
      </w:r>
      <w:r w:rsidRPr="006D2E03">
        <w:rPr>
          <w:rFonts w:ascii="GHEA Grapalat" w:hAnsi="GHEA Grapalat" w:cs="Sylfaen"/>
          <w:sz w:val="20"/>
          <w:lang w:val="af-ZA"/>
        </w:rPr>
        <w:t xml:space="preserve"> </w:t>
      </w:r>
      <w:r w:rsidRPr="006D2E03">
        <w:rPr>
          <w:rFonts w:ascii="GHEA Grapalat" w:hAnsi="GHEA Grapalat" w:cs="Sylfaen"/>
          <w:sz w:val="20"/>
        </w:rPr>
        <w:t>մասնակիցը</w:t>
      </w:r>
      <w:r w:rsidRPr="006D2E03">
        <w:rPr>
          <w:rFonts w:ascii="GHEA Grapalat" w:hAnsi="GHEA Grapalat" w:cs="Sylfaen"/>
          <w:sz w:val="20"/>
          <w:lang w:val="af-ZA"/>
        </w:rPr>
        <w:t xml:space="preserve"> </w:t>
      </w:r>
      <w:r w:rsidRPr="006D2E03">
        <w:rPr>
          <w:rFonts w:ascii="GHEA Grapalat" w:hAnsi="GHEA Grapalat" w:cs="Sylfaen"/>
          <w:sz w:val="20"/>
        </w:rPr>
        <w:t>չի</w:t>
      </w:r>
      <w:r w:rsidRPr="006D2E03">
        <w:rPr>
          <w:rFonts w:ascii="GHEA Grapalat" w:hAnsi="GHEA Grapalat" w:cs="Sylfaen"/>
          <w:sz w:val="20"/>
          <w:lang w:val="af-ZA"/>
        </w:rPr>
        <w:t xml:space="preserve"> </w:t>
      </w:r>
      <w:r w:rsidRPr="006D2E03">
        <w:rPr>
          <w:rFonts w:ascii="GHEA Grapalat" w:hAnsi="GHEA Grapalat" w:cs="Sylfaen"/>
          <w:sz w:val="20"/>
        </w:rPr>
        <w:t>ներառվում</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w:t>
      </w:r>
    </w:p>
    <w:p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lastRenderedPageBreak/>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C63080" w:rsidRPr="00D4058F" w:rsidRDefault="00C63080" w:rsidP="00C63080">
      <w:pPr>
        <w:pStyle w:val="BodyTextIndent2"/>
        <w:spacing w:line="240" w:lineRule="auto"/>
        <w:ind w:firstLine="567"/>
        <w:rPr>
          <w:rFonts w:ascii="GHEA Grapalat" w:hAnsi="GHEA Grapalat"/>
          <w:b/>
          <w:lang w:val="hy-AM"/>
        </w:rPr>
      </w:pPr>
      <w:r w:rsidRPr="00D4058F">
        <w:rPr>
          <w:rFonts w:ascii="GHEA Grapalat" w:hAnsi="GHEA Grapalat"/>
          <w:b/>
        </w:rPr>
        <w:t>8</w:t>
      </w:r>
      <w:r w:rsidRPr="00D4058F">
        <w:rPr>
          <w:rFonts w:ascii="GHEA Grapalat" w:hAnsi="GHEA Grapalat"/>
          <w:b/>
          <w:lang w:val="hy-AM"/>
        </w:rPr>
        <w:t>.</w:t>
      </w:r>
      <w:r w:rsidRPr="00D4058F">
        <w:rPr>
          <w:rFonts w:ascii="GHEA Grapalat" w:hAnsi="GHEA Grapalat"/>
          <w:b/>
        </w:rPr>
        <w:t xml:space="preserve">18 </w:t>
      </w:r>
      <w:r w:rsidRPr="00D4058F">
        <w:rPr>
          <w:rFonts w:ascii="GHEA Grapalat" w:hAnsi="GHEA Grapalat" w:cs="Sylfaen"/>
          <w:b/>
        </w:rPr>
        <w:t>Հայտերի</w:t>
      </w:r>
      <w:r w:rsidRPr="00D4058F">
        <w:rPr>
          <w:rFonts w:ascii="GHEA Grapalat" w:hAnsi="GHEA Grapalat" w:cs="Arial"/>
          <w:b/>
        </w:rPr>
        <w:t xml:space="preserve"> </w:t>
      </w:r>
      <w:r w:rsidRPr="00D4058F">
        <w:rPr>
          <w:rFonts w:ascii="GHEA Grapalat" w:hAnsi="GHEA Grapalat" w:cs="Sylfaen"/>
          <w:b/>
        </w:rPr>
        <w:t>գնահատումը</w:t>
      </w:r>
      <w:r w:rsidRPr="00D4058F">
        <w:rPr>
          <w:rFonts w:ascii="GHEA Grapalat" w:hAnsi="GHEA Grapalat" w:cs="Arial"/>
          <w:b/>
        </w:rPr>
        <w:t xml:space="preserve"> </w:t>
      </w:r>
      <w:r w:rsidRPr="00D4058F">
        <w:rPr>
          <w:rFonts w:ascii="GHEA Grapalat" w:hAnsi="GHEA Grapalat" w:cs="Sylfaen"/>
          <w:b/>
        </w:rPr>
        <w:t>և</w:t>
      </w:r>
      <w:r w:rsidRPr="00D4058F">
        <w:rPr>
          <w:rFonts w:ascii="GHEA Grapalat" w:hAnsi="GHEA Grapalat" w:cs="Arial"/>
          <w:b/>
        </w:rPr>
        <w:t xml:space="preserve"> </w:t>
      </w:r>
      <w:r w:rsidRPr="00D4058F">
        <w:rPr>
          <w:rFonts w:ascii="GHEA Grapalat" w:hAnsi="GHEA Grapalat" w:cs="Sylfaen"/>
          <w:b/>
        </w:rPr>
        <w:t>ընտրված մասնակցի որոշումն</w:t>
      </w:r>
      <w:r w:rsidRPr="00D4058F">
        <w:rPr>
          <w:rFonts w:ascii="GHEA Grapalat" w:hAnsi="GHEA Grapalat" w:cs="Arial"/>
          <w:b/>
        </w:rPr>
        <w:t xml:space="preserve"> </w:t>
      </w:r>
      <w:r w:rsidRPr="00D4058F">
        <w:rPr>
          <w:rFonts w:ascii="GHEA Grapalat" w:hAnsi="GHEA Grapalat" w:cs="Sylfaen"/>
          <w:b/>
        </w:rPr>
        <w:t>իրականացվում</w:t>
      </w:r>
      <w:r w:rsidRPr="00D4058F">
        <w:rPr>
          <w:rFonts w:ascii="GHEA Grapalat" w:hAnsi="GHEA Grapalat" w:cs="Arial"/>
          <w:b/>
        </w:rPr>
        <w:t xml:space="preserve"> </w:t>
      </w:r>
      <w:r w:rsidRPr="00D4058F">
        <w:rPr>
          <w:rFonts w:ascii="GHEA Grapalat" w:hAnsi="GHEA Grapalat" w:cs="Sylfaen"/>
          <w:b/>
        </w:rPr>
        <w:t>է</w:t>
      </w:r>
      <w:r w:rsidRPr="00D4058F">
        <w:rPr>
          <w:rFonts w:ascii="GHEA Grapalat" w:hAnsi="GHEA Grapalat" w:cs="Arial"/>
          <w:b/>
        </w:rPr>
        <w:t xml:space="preserve"> </w:t>
      </w:r>
      <w:r w:rsidRPr="00D4058F">
        <w:rPr>
          <w:rFonts w:ascii="GHEA Grapalat" w:hAnsi="GHEA Grapalat" w:cs="Sylfaen"/>
          <w:b/>
        </w:rPr>
        <w:t>ըստ</w:t>
      </w:r>
      <w:r w:rsidRPr="00D4058F">
        <w:rPr>
          <w:rFonts w:ascii="GHEA Grapalat" w:hAnsi="GHEA Grapalat" w:cs="Arial"/>
          <w:b/>
        </w:rPr>
        <w:t xml:space="preserve"> </w:t>
      </w:r>
      <w:r w:rsidRPr="00D4058F">
        <w:rPr>
          <w:rFonts w:ascii="GHEA Grapalat" w:hAnsi="GHEA Grapalat" w:cs="Sylfaen"/>
          <w:b/>
        </w:rPr>
        <w:t>առանձին</w:t>
      </w:r>
      <w:r w:rsidRPr="00D4058F">
        <w:rPr>
          <w:rFonts w:ascii="GHEA Grapalat" w:hAnsi="GHEA Grapalat" w:cs="Arial"/>
          <w:b/>
        </w:rPr>
        <w:t xml:space="preserve"> </w:t>
      </w:r>
      <w:r w:rsidRPr="00D4058F">
        <w:rPr>
          <w:rFonts w:ascii="GHEA Grapalat" w:hAnsi="GHEA Grapalat" w:cs="Sylfaen"/>
          <w:b/>
        </w:rPr>
        <w:t>չափաբաժինների:</w:t>
      </w:r>
      <w:r w:rsidRPr="00D4058F">
        <w:rPr>
          <w:rFonts w:ascii="GHEA Grapalat" w:hAnsi="GHEA Grapalat" w:cs="Tahoma"/>
          <w:b/>
          <w:lang w:val="hy-AM"/>
        </w:rPr>
        <w:t xml:space="preserve"> </w:t>
      </w:r>
    </w:p>
    <w:p w:rsidR="00583092" w:rsidRPr="00A71D81" w:rsidRDefault="00A150A9" w:rsidP="00EF3662">
      <w:pPr>
        <w:ind w:firstLine="567"/>
        <w:jc w:val="both"/>
        <w:rPr>
          <w:rFonts w:ascii="GHEA Grapalat" w:hAnsi="GHEA Grapalat"/>
          <w:sz w:val="20"/>
          <w:szCs w:val="20"/>
          <w:lang w:val="af-ZA"/>
        </w:rPr>
      </w:pPr>
      <w:r w:rsidRPr="00A71D81">
        <w:rPr>
          <w:rFonts w:ascii="GHEA Grapalat" w:hAnsi="GHEA Grapalat"/>
          <w:sz w:val="20"/>
          <w:szCs w:val="20"/>
          <w:lang w:val="af-ZA"/>
        </w:rPr>
        <w:t>8</w:t>
      </w:r>
      <w:r w:rsidR="009E35C5" w:rsidRPr="00A71D81">
        <w:rPr>
          <w:rFonts w:ascii="GHEA Grapalat" w:hAnsi="GHEA Grapalat"/>
          <w:sz w:val="20"/>
          <w:szCs w:val="20"/>
          <w:lang w:val="af-ZA"/>
        </w:rPr>
        <w:t>.</w:t>
      </w:r>
      <w:r w:rsidR="00436F47" w:rsidRPr="00A71D81">
        <w:rPr>
          <w:rFonts w:ascii="GHEA Grapalat" w:hAnsi="GHEA Grapalat"/>
          <w:sz w:val="20"/>
          <w:szCs w:val="20"/>
          <w:lang w:val="af-ZA"/>
        </w:rPr>
        <w:t xml:space="preserve">19 </w:t>
      </w:r>
      <w:r w:rsidR="00583092" w:rsidRPr="00A71D81">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rPr>
        <w:t xml:space="preserve">ի որոշմամբ </w:t>
      </w:r>
      <w:r w:rsidR="00583092" w:rsidRPr="00A71D81">
        <w:rPr>
          <w:rFonts w:ascii="GHEA Grapalat" w:hAnsi="GHEA Grapalat"/>
          <w:sz w:val="20"/>
          <w:szCs w:val="20"/>
          <w:lang w:val="af-ZA"/>
        </w:rPr>
        <w:t>ընտրված մասնակ</w:t>
      </w:r>
      <w:r w:rsidR="002E0966" w:rsidRPr="00A71D81">
        <w:rPr>
          <w:rFonts w:ascii="GHEA Grapalat" w:hAnsi="GHEA Grapalat"/>
          <w:sz w:val="20"/>
          <w:szCs w:val="20"/>
          <w:lang w:val="af-ZA"/>
        </w:rPr>
        <w:t xml:space="preserve">ից է ճանաչվում հաջորդող տեղ զբաղեցրած մասնակիցը՝ </w:t>
      </w:r>
      <w:r w:rsidR="00583092" w:rsidRPr="00A71D81">
        <w:rPr>
          <w:rFonts w:ascii="GHEA Grapalat" w:hAnsi="GHEA Grapalat"/>
          <w:sz w:val="20"/>
          <w:szCs w:val="20"/>
          <w:lang w:val="af-ZA"/>
        </w:rPr>
        <w:t xml:space="preserve">սույն </w:t>
      </w:r>
      <w:r w:rsidR="00583092" w:rsidRPr="00A71D81">
        <w:rPr>
          <w:rFonts w:ascii="GHEA Grapalat" w:hAnsi="GHEA Grapalat"/>
          <w:sz w:val="20"/>
          <w:szCs w:val="20"/>
          <w:lang w:val="hy-AM"/>
        </w:rPr>
        <w:t>հրավեր</w:t>
      </w:r>
      <w:r w:rsidR="00537173" w:rsidRPr="00A71D81">
        <w:rPr>
          <w:rFonts w:ascii="GHEA Grapalat" w:hAnsi="GHEA Grapalat"/>
          <w:sz w:val="20"/>
          <w:szCs w:val="20"/>
          <w:lang w:val="hy-AM"/>
        </w:rPr>
        <w:t>ի 1-ին մասի 8.1</w:t>
      </w:r>
      <w:r w:rsidR="00CD1E70" w:rsidRPr="00A71D81">
        <w:rPr>
          <w:rFonts w:ascii="GHEA Grapalat" w:hAnsi="GHEA Grapalat"/>
          <w:sz w:val="20"/>
          <w:szCs w:val="20"/>
          <w:lang w:val="hy-AM"/>
        </w:rPr>
        <w:t>2</w:t>
      </w:r>
      <w:r w:rsidR="00537173" w:rsidRPr="00A71D81">
        <w:rPr>
          <w:rFonts w:ascii="GHEA Grapalat" w:hAnsi="GHEA Grapalat"/>
          <w:sz w:val="20"/>
          <w:szCs w:val="20"/>
          <w:lang w:val="hy-AM"/>
        </w:rPr>
        <w:t>-ից 8.</w:t>
      </w:r>
      <w:r w:rsidR="00CD1E70" w:rsidRPr="00A71D81">
        <w:rPr>
          <w:rFonts w:ascii="GHEA Grapalat" w:hAnsi="GHEA Grapalat"/>
          <w:sz w:val="20"/>
          <w:szCs w:val="20"/>
          <w:lang w:val="hy-AM"/>
        </w:rPr>
        <w:t>1</w:t>
      </w:r>
      <w:r w:rsidR="00A5501E" w:rsidRPr="00A71D81">
        <w:rPr>
          <w:rFonts w:ascii="GHEA Grapalat" w:hAnsi="GHEA Grapalat"/>
          <w:sz w:val="20"/>
          <w:szCs w:val="20"/>
          <w:lang w:val="hy-AM"/>
        </w:rPr>
        <w:t>8</w:t>
      </w:r>
      <w:r w:rsidR="00537173" w:rsidRPr="00A71D81">
        <w:rPr>
          <w:rFonts w:ascii="GHEA Grapalat" w:hAnsi="GHEA Grapalat"/>
          <w:sz w:val="20"/>
          <w:szCs w:val="20"/>
          <w:lang w:val="hy-AM"/>
        </w:rPr>
        <w:t>-րդ կետերով սահմանված ընթացակարգ</w:t>
      </w:r>
      <w:r w:rsidR="002E0966" w:rsidRPr="00A71D81">
        <w:rPr>
          <w:rFonts w:ascii="GHEA Grapalat" w:hAnsi="GHEA Grapalat"/>
          <w:sz w:val="20"/>
          <w:szCs w:val="20"/>
          <w:lang w:val="hy-AM"/>
        </w:rPr>
        <w:t>ի կիրառմամբ</w:t>
      </w:r>
      <w:r w:rsidR="00583092" w:rsidRPr="00A71D81">
        <w:rPr>
          <w:rFonts w:ascii="GHEA Grapalat" w:hAnsi="GHEA Grapalat"/>
          <w:sz w:val="20"/>
          <w:szCs w:val="20"/>
          <w:lang w:val="af-ZA"/>
        </w:rPr>
        <w:t>:</w:t>
      </w:r>
    </w:p>
    <w:p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3A2550" w:rsidRPr="003A2550">
        <w:rPr>
          <w:rFonts w:ascii="GHEA Grapalat" w:hAnsi="GHEA Grapalat" w:cs="Sylfaen"/>
          <w:b/>
          <w:lang w:val="es-ES"/>
        </w:rPr>
        <w:t>10</w:t>
      </w:r>
      <w:r w:rsidRPr="003A2550">
        <w:rPr>
          <w:rFonts w:ascii="GHEA Grapalat" w:hAnsi="GHEA Grapalat" w:cs="Sylfaen"/>
          <w:b/>
          <w:lang w:val="es-ES"/>
        </w:rPr>
        <w:t xml:space="preserve"> օրացուցային</w:t>
      </w:r>
      <w:r w:rsidRPr="003A2550">
        <w:rPr>
          <w:rFonts w:ascii="GHEA Grapalat" w:hAnsi="GHEA Grapalat" w:cs="Arial"/>
          <w:b/>
          <w:lang w:val="es-ES"/>
        </w:rPr>
        <w:t xml:space="preserve"> </w:t>
      </w:r>
      <w:r w:rsidRPr="003A2550">
        <w:rPr>
          <w:rFonts w:ascii="GHEA Grapalat" w:hAnsi="GHEA Grapalat" w:cs="Sylfaen"/>
          <w:b/>
          <w:lang w:val="es-ES"/>
        </w:rPr>
        <w:t>օր</w:t>
      </w:r>
      <w:r w:rsidRPr="003A2550">
        <w:rPr>
          <w:rFonts w:ascii="GHEA Grapalat" w:hAnsi="GHEA Grapalat" w:cs="Arial"/>
          <w:b/>
          <w:lang w:val="es-ES"/>
        </w:rPr>
        <w:t xml:space="preserve"> </w:t>
      </w:r>
      <w:r w:rsidRPr="003A2550">
        <w:rPr>
          <w:rFonts w:ascii="GHEA Grapalat" w:hAnsi="GHEA Grapalat" w:cs="Sylfaen"/>
          <w:b/>
          <w:lang w:val="es-ES"/>
        </w:rPr>
        <w:t>է</w:t>
      </w:r>
      <w:r w:rsidRPr="003A2550">
        <w:rPr>
          <w:rFonts w:ascii="GHEA Grapalat" w:hAnsi="GHEA Grapalat" w:cs="Tahoma"/>
          <w:b/>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BodyTextIndent2"/>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1414A6"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717D2" w:rsidRPr="001414A6">
        <w:rPr>
          <w:rFonts w:ascii="GHEA Grapalat" w:hAnsi="GHEA Grapalat" w:cs="Sylfaen"/>
          <w:sz w:val="20"/>
          <w:lang w:val="hy-AM"/>
        </w:rPr>
        <w:t>3</w:t>
      </w:r>
      <w:r w:rsidR="00F23A51" w:rsidRPr="001414A6">
        <w:rPr>
          <w:rFonts w:ascii="GHEA Grapalat" w:hAnsi="GHEA Grapalat" w:cs="Sylfaen"/>
          <w:sz w:val="20"/>
          <w:lang w:val="af-ZA"/>
        </w:rPr>
        <w:t xml:space="preserve"> </w:t>
      </w:r>
      <w:r w:rsidR="00EB6E54" w:rsidRPr="001414A6">
        <w:rPr>
          <w:rFonts w:ascii="GHEA Grapalat" w:hAnsi="GHEA Grapalat" w:cs="Sylfaen"/>
          <w:sz w:val="20"/>
          <w:lang w:val="ru-RU"/>
        </w:rPr>
        <w:t>Ընտրված</w:t>
      </w:r>
      <w:r w:rsidR="00EB6E54" w:rsidRPr="001414A6">
        <w:rPr>
          <w:rFonts w:ascii="GHEA Grapalat" w:hAnsi="GHEA Grapalat" w:cs="Sylfaen"/>
          <w:sz w:val="20"/>
          <w:lang w:val="af-ZA"/>
        </w:rPr>
        <w:t xml:space="preserve"> </w:t>
      </w:r>
      <w:r w:rsidRPr="001414A6">
        <w:rPr>
          <w:rFonts w:ascii="GHEA Grapalat" w:hAnsi="GHEA Grapalat" w:cs="Sylfaen"/>
          <w:sz w:val="20"/>
        </w:rPr>
        <w:t>մ</w:t>
      </w:r>
      <w:r w:rsidR="00EB6E54" w:rsidRPr="001414A6">
        <w:rPr>
          <w:rFonts w:ascii="GHEA Grapalat" w:hAnsi="GHEA Grapalat" w:cs="Sylfaen"/>
          <w:sz w:val="20"/>
          <w:lang w:val="ru-RU"/>
        </w:rPr>
        <w:t>ասնակցին</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պայմանագիր</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կնքելու</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առաջարկը</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և</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կնքվելիք</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պայմանագրի</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նախագիծը</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հանձնաժողովի</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քարտուղարը</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տրամադրում</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է</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էլեկտրոնային</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եղանակով</w:t>
      </w:r>
      <w:r w:rsidR="00EB6E54" w:rsidRPr="001414A6">
        <w:rPr>
          <w:rFonts w:ascii="GHEA Grapalat" w:hAnsi="GHEA Grapalat" w:cs="Sylfaen"/>
          <w:sz w:val="20"/>
          <w:lang w:val="af-ZA"/>
        </w:rPr>
        <w:t xml:space="preserve">: </w:t>
      </w:r>
      <w:r w:rsidR="00443B7A" w:rsidRPr="001414A6">
        <w:rPr>
          <w:rFonts w:ascii="GHEA Grapalat" w:hAnsi="GHEA Grapalat" w:cs="Sylfaen"/>
          <w:sz w:val="20"/>
          <w:lang w:val="ru-RU"/>
        </w:rPr>
        <w:t>Ընդ</w:t>
      </w:r>
      <w:r w:rsidR="00443B7A" w:rsidRPr="001414A6">
        <w:rPr>
          <w:rFonts w:ascii="GHEA Grapalat" w:hAnsi="GHEA Grapalat" w:cs="Sylfaen"/>
          <w:sz w:val="20"/>
          <w:lang w:val="af-ZA"/>
        </w:rPr>
        <w:t xml:space="preserve"> </w:t>
      </w:r>
      <w:r w:rsidR="00443B7A" w:rsidRPr="001414A6">
        <w:rPr>
          <w:rFonts w:ascii="GHEA Grapalat" w:hAnsi="GHEA Grapalat" w:cs="Sylfaen"/>
          <w:sz w:val="20"/>
          <w:lang w:val="ru-RU"/>
        </w:rPr>
        <w:t>որում</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պայմանագրում</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ներառվում</w:t>
      </w:r>
      <w:r w:rsidR="00EB6E54" w:rsidRPr="001414A6">
        <w:rPr>
          <w:rFonts w:ascii="GHEA Grapalat" w:hAnsi="GHEA Grapalat" w:cs="Sylfaen"/>
          <w:sz w:val="20"/>
          <w:lang w:val="af-ZA"/>
        </w:rPr>
        <w:t xml:space="preserve"> </w:t>
      </w:r>
      <w:r w:rsidR="003B585C" w:rsidRPr="001414A6">
        <w:rPr>
          <w:rFonts w:ascii="GHEA Grapalat" w:hAnsi="GHEA Grapalat" w:cs="Sylfaen"/>
          <w:sz w:val="20"/>
        </w:rPr>
        <w:t>է</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ընտրված</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մասնակցի</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կողմից</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հայտով</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ներկայացված</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ապրանքի</w:t>
      </w:r>
      <w:r w:rsidR="00EB6E54" w:rsidRPr="001414A6">
        <w:rPr>
          <w:rFonts w:ascii="GHEA Grapalat" w:hAnsi="GHEA Grapalat" w:cs="Sylfaen"/>
          <w:sz w:val="20"/>
          <w:lang w:val="af-ZA"/>
        </w:rPr>
        <w:t xml:space="preserve"> </w:t>
      </w:r>
      <w:r w:rsidR="00137A5C" w:rsidRPr="001414A6">
        <w:rPr>
          <w:rFonts w:ascii="GHEA Grapalat" w:hAnsi="GHEA Grapalat"/>
          <w:sz w:val="20"/>
          <w:szCs w:val="20"/>
          <w:lang w:val="hy-AM"/>
        </w:rPr>
        <w:t>ամբողջական նկարագիրը</w:t>
      </w:r>
      <w:r w:rsidR="00443B7A" w:rsidRPr="001414A6">
        <w:rPr>
          <w:rFonts w:ascii="GHEA Grapalat" w:hAnsi="GHEA Grapalat" w:cs="Sylfaen"/>
          <w:sz w:val="20"/>
          <w:lang w:val="af-ZA"/>
        </w:rPr>
        <w:t xml:space="preserve">: </w:t>
      </w:r>
    </w:p>
    <w:p w:rsidR="00D42D0A" w:rsidRPr="001414A6" w:rsidRDefault="00AA0AD8" w:rsidP="00D42D0A">
      <w:pPr>
        <w:ind w:firstLine="567"/>
        <w:jc w:val="both"/>
        <w:rPr>
          <w:rFonts w:ascii="GHEA Grapalat" w:hAnsi="GHEA Grapalat" w:cs="Sylfaen"/>
          <w:sz w:val="20"/>
          <w:lang w:val="hy-AM"/>
        </w:rPr>
      </w:pPr>
      <w:r w:rsidRPr="001414A6">
        <w:rPr>
          <w:rFonts w:ascii="GHEA Grapalat" w:hAnsi="GHEA Grapalat" w:cs="Sylfaen"/>
          <w:sz w:val="20"/>
          <w:lang w:val="af-ZA"/>
        </w:rPr>
        <w:t>9</w:t>
      </w:r>
      <w:r w:rsidR="003717D2" w:rsidRPr="001414A6">
        <w:rPr>
          <w:rFonts w:ascii="GHEA Grapalat" w:hAnsi="GHEA Grapalat" w:cs="Sylfaen"/>
          <w:sz w:val="20"/>
          <w:lang w:val="hy-AM"/>
        </w:rPr>
        <w:t>.</w:t>
      </w:r>
      <w:r w:rsidR="00325647" w:rsidRPr="001414A6">
        <w:rPr>
          <w:rFonts w:ascii="GHEA Grapalat" w:hAnsi="GHEA Grapalat" w:cs="Sylfaen"/>
          <w:sz w:val="20"/>
          <w:lang w:val="af-ZA"/>
        </w:rPr>
        <w:t>4</w:t>
      </w:r>
      <w:r w:rsidR="00096865" w:rsidRPr="001414A6">
        <w:rPr>
          <w:rFonts w:ascii="GHEA Grapalat" w:hAnsi="GHEA Grapalat" w:cs="Sylfaen"/>
          <w:sz w:val="20"/>
          <w:lang w:val="af-ZA"/>
        </w:rPr>
        <w:t xml:space="preserve"> </w:t>
      </w:r>
      <w:r w:rsidR="00D42D0A" w:rsidRPr="001414A6">
        <w:rPr>
          <w:rFonts w:ascii="GHEA Grapalat" w:hAnsi="GHEA Grapalat" w:cs="Sylfaen"/>
          <w:sz w:val="20"/>
          <w:lang w:val="hy-AM"/>
        </w:rPr>
        <w:t>Եթե</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ընտրված</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մասնակիցը</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պայմանագիր</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կնքելու</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մասին</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ծանուցումը</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և</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պայմանագրի</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նախագիծն</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ստանալուց</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հետո</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սույն հրավերի 10</w:t>
      </w:r>
      <w:r w:rsidR="00D42D0A" w:rsidRPr="001414A6">
        <w:rPr>
          <w:rFonts w:ascii="Cambria Math" w:hAnsi="Cambria Math" w:cs="Cambria Math"/>
          <w:sz w:val="20"/>
          <w:lang w:val="hy-AM"/>
        </w:rPr>
        <w:t>․</w:t>
      </w:r>
      <w:r w:rsidR="00D42D0A" w:rsidRPr="001414A6">
        <w:rPr>
          <w:rFonts w:ascii="GHEA Grapalat" w:hAnsi="GHEA Grapalat" w:cs="Sylfaen"/>
          <w:sz w:val="20"/>
          <w:lang w:val="hy-AM"/>
        </w:rPr>
        <w:t xml:space="preserve">1 </w:t>
      </w:r>
      <w:r w:rsidR="00D42D0A" w:rsidRPr="001414A6">
        <w:rPr>
          <w:rFonts w:ascii="GHEA Grapalat" w:hAnsi="GHEA Grapalat" w:cs="GHEA Grapalat"/>
          <w:sz w:val="20"/>
          <w:lang w:val="hy-AM"/>
        </w:rPr>
        <w:t>կետով</w:t>
      </w:r>
      <w:r w:rsidR="00D42D0A" w:rsidRPr="001414A6">
        <w:rPr>
          <w:rFonts w:ascii="GHEA Grapalat" w:hAnsi="GHEA Grapalat" w:cs="Sylfaen"/>
          <w:sz w:val="20"/>
          <w:lang w:val="hy-AM"/>
        </w:rPr>
        <w:t xml:space="preserve"> նախատեսված ժամկետում, իսկ կնքվելիք պայմանագրի </w:t>
      </w:r>
      <w:r w:rsidR="00D42D0A" w:rsidRPr="001414A6">
        <w:rPr>
          <w:rFonts w:ascii="GHEA Grapalat" w:hAnsi="GHEA Grapalat" w:cs="Sylfaen"/>
          <w:sz w:val="20"/>
          <w:lang w:val="hy-AM"/>
        </w:rPr>
        <w:lastRenderedPageBreak/>
        <w:t>նախագծով</w:t>
      </w:r>
      <w:r w:rsidR="00D42D0A" w:rsidRPr="001414A6">
        <w:rPr>
          <w:rFonts w:ascii="Courier New" w:hAnsi="Courier New" w:cs="Courier New"/>
          <w:sz w:val="20"/>
          <w:lang w:val="hy-AM"/>
        </w:rPr>
        <w:t> </w:t>
      </w:r>
      <w:r w:rsidR="00D42D0A" w:rsidRPr="001414A6">
        <w:rPr>
          <w:rFonts w:ascii="GHEA Grapalat" w:hAnsi="GHEA Grapalat" w:cs="Sylfaen"/>
          <w:sz w:val="20"/>
          <w:lang w:val="hy-AM"/>
        </w:rPr>
        <w:t>կանխավճար նախատեսված լինելու դեպքում՝ 10 աշխատանքային օրվա ընթացքում չի</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ստորագրում</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պայմանագիրը</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և</w:t>
      </w:r>
      <w:r w:rsidR="00D42D0A" w:rsidRPr="001414A6">
        <w:rPr>
          <w:rFonts w:ascii="GHEA Grapalat" w:hAnsi="GHEA Grapalat" w:cs="Sylfaen"/>
          <w:sz w:val="20"/>
          <w:lang w:val="af-ZA"/>
        </w:rPr>
        <w:t xml:space="preserve"> պ</w:t>
      </w:r>
      <w:r w:rsidR="00D42D0A" w:rsidRPr="001414A6">
        <w:rPr>
          <w:rFonts w:ascii="GHEA Grapalat" w:hAnsi="GHEA Grapalat" w:cs="Sylfaen"/>
          <w:sz w:val="20"/>
          <w:lang w:val="hy-AM"/>
        </w:rPr>
        <w:t>ատվիրատուին</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ներկայացնում</w:t>
      </w:r>
      <w:r w:rsidR="00D42D0A" w:rsidRPr="001414A6">
        <w:rPr>
          <w:rFonts w:ascii="GHEA Grapalat" w:hAnsi="GHEA Grapalat" w:cs="Sylfaen"/>
          <w:sz w:val="20"/>
          <w:lang w:val="af-ZA"/>
        </w:rPr>
        <w:t xml:space="preserve"> որակավորման և </w:t>
      </w:r>
      <w:r w:rsidR="00D42D0A" w:rsidRPr="001414A6">
        <w:rPr>
          <w:rFonts w:ascii="GHEA Grapalat" w:hAnsi="GHEA Grapalat" w:cs="Sylfaen"/>
          <w:sz w:val="20"/>
          <w:lang w:val="hy-AM"/>
        </w:rPr>
        <w:t>պայմանագրի</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ապահովումները</w:t>
      </w:r>
      <w:r w:rsidR="00D42D0A" w:rsidRPr="001414A6">
        <w:rPr>
          <w:rFonts w:ascii="GHEA Grapalat" w:hAnsi="GHEA Grapalat" w:cs="Sylfaen"/>
          <w:sz w:val="20"/>
          <w:lang w:val="af-ZA"/>
        </w:rPr>
        <w:t>,</w:t>
      </w:r>
      <w:r w:rsidR="00D42D0A" w:rsidRPr="001414A6">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1414A6">
        <w:rPr>
          <w:rFonts w:ascii="GHEA Grapalat" w:hAnsi="GHEA Grapalat" w:cs="Sylfaen"/>
          <w:i/>
          <w:sz w:val="20"/>
          <w:lang w:val="af-ZA"/>
        </w:rPr>
        <w:t xml:space="preserve"> </w:t>
      </w:r>
      <w:r w:rsidR="00D42D0A" w:rsidRPr="001414A6">
        <w:rPr>
          <w:rFonts w:ascii="GHEA Grapalat" w:hAnsi="GHEA Grapalat" w:cs="Sylfaen"/>
          <w:sz w:val="20"/>
          <w:lang w:val="hy-AM"/>
        </w:rPr>
        <w:t>ապա նա զրկվում է պայմանագիրը ստորագրելու իրավունքից։</w:t>
      </w:r>
      <w:r w:rsidR="00D42D0A" w:rsidRPr="001414A6">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1414A6">
        <w:rPr>
          <w:rFonts w:ascii="GHEA Grapalat" w:hAnsi="GHEA Grapalat" w:cs="Sylfaen"/>
          <w:sz w:val="20"/>
          <w:lang w:val="hy-AM"/>
        </w:rPr>
        <w:t>Ընդ</w:t>
      </w:r>
      <w:r w:rsidRPr="001414A6">
        <w:rPr>
          <w:rFonts w:ascii="GHEA Grapalat" w:hAnsi="GHEA Grapalat" w:cs="Sylfaen"/>
          <w:sz w:val="20"/>
          <w:lang w:val="af-ZA"/>
        </w:rPr>
        <w:t xml:space="preserve"> </w:t>
      </w:r>
      <w:r w:rsidRPr="001414A6">
        <w:rPr>
          <w:rFonts w:ascii="GHEA Grapalat" w:hAnsi="GHEA Grapalat" w:cs="Sylfaen"/>
          <w:sz w:val="20"/>
          <w:lang w:val="hy-AM"/>
        </w:rPr>
        <w:t>որում</w:t>
      </w:r>
      <w:r w:rsidRPr="001414A6">
        <w:rPr>
          <w:rFonts w:ascii="GHEA Grapalat" w:hAnsi="GHEA Grapalat" w:cs="Sylfaen"/>
          <w:sz w:val="20"/>
          <w:lang w:val="af-ZA"/>
        </w:rPr>
        <w:t xml:space="preserve"> </w:t>
      </w:r>
      <w:r w:rsidRPr="001414A6">
        <w:rPr>
          <w:rFonts w:ascii="GHEA Grapalat" w:hAnsi="GHEA Grapalat" w:cs="Sylfaen"/>
          <w:sz w:val="20"/>
          <w:lang w:val="hy-AM"/>
        </w:rPr>
        <w:t>ընտրված մասնակցի կողմից հաստատված պայմանագրի</w:t>
      </w:r>
      <w:r w:rsidRPr="00A71D81">
        <w:rPr>
          <w:rFonts w:ascii="GHEA Grapalat" w:hAnsi="GHEA Grapalat" w:cs="Sylfaen"/>
          <w:sz w:val="20"/>
          <w:lang w:val="hy-AM"/>
        </w:rPr>
        <w:t xml:space="preserve">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957FC3" w:rsidRDefault="00030D40" w:rsidP="00EF3662">
      <w:pPr>
        <w:ind w:firstLine="567"/>
        <w:jc w:val="both"/>
        <w:rPr>
          <w:rFonts w:ascii="GHEA Grapalat" w:hAnsi="GHEA Grapalat" w:cs="Sylfaen"/>
          <w:sz w:val="20"/>
          <w:lang w:val="af-ZA"/>
        </w:rPr>
      </w:pPr>
      <w:r w:rsidRPr="00957FC3">
        <w:rPr>
          <w:rFonts w:ascii="GHEA Grapalat" w:hAnsi="GHEA Grapalat"/>
          <w:iCs/>
          <w:sz w:val="20"/>
          <w:lang w:val="af-ZA"/>
        </w:rPr>
        <w:t>10</w:t>
      </w:r>
      <w:r w:rsidR="00096865" w:rsidRPr="00957FC3">
        <w:rPr>
          <w:rFonts w:ascii="GHEA Grapalat" w:hAnsi="GHEA Grapalat"/>
          <w:iCs/>
          <w:sz w:val="20"/>
          <w:lang w:val="af-ZA"/>
        </w:rPr>
        <w:t>.</w:t>
      </w:r>
      <w:r w:rsidR="00096865" w:rsidRPr="00957FC3">
        <w:rPr>
          <w:rFonts w:ascii="GHEA Grapalat" w:hAnsi="GHEA Grapalat" w:cs="Sylfaen"/>
          <w:sz w:val="20"/>
          <w:lang w:val="af-ZA"/>
        </w:rPr>
        <w:t xml:space="preserve">1 </w:t>
      </w:r>
      <w:r w:rsidR="00A161E3" w:rsidRPr="00957FC3">
        <w:rPr>
          <w:rFonts w:ascii="GHEA Grapalat" w:hAnsi="GHEA Grapalat" w:cs="Sylfaen"/>
          <w:sz w:val="20"/>
          <w:lang w:val="hy-AM"/>
        </w:rPr>
        <w:t>Որակավորման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և</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պ</w:t>
      </w:r>
      <w:r w:rsidR="00A161E3" w:rsidRPr="00957FC3">
        <w:rPr>
          <w:rFonts w:ascii="GHEA Grapalat" w:hAnsi="GHEA Grapalat" w:cs="Sylfaen"/>
          <w:sz w:val="20"/>
          <w:lang w:val="ru-RU"/>
        </w:rPr>
        <w:t>այմանագրի</w:t>
      </w:r>
      <w:r w:rsidR="00A161E3" w:rsidRPr="00957FC3">
        <w:rPr>
          <w:rFonts w:ascii="GHEA Grapalat" w:hAnsi="GHEA Grapalat" w:cs="Sylfaen"/>
          <w:sz w:val="20"/>
          <w:lang w:val="hy-AM"/>
        </w:rPr>
        <w:t xml:space="preserve"> </w:t>
      </w:r>
      <w:r w:rsidR="00A161E3" w:rsidRPr="00957FC3">
        <w:rPr>
          <w:rFonts w:ascii="GHEA Grapalat" w:hAnsi="GHEA Grapalat" w:cs="Sylfaen"/>
          <w:sz w:val="20"/>
          <w:lang w:val="ru-RU"/>
        </w:rPr>
        <w:t>ապահովում</w:t>
      </w:r>
      <w:r w:rsidR="00A161E3" w:rsidRPr="00957FC3">
        <w:rPr>
          <w:rFonts w:ascii="GHEA Grapalat" w:hAnsi="GHEA Grapalat" w:cs="Sylfaen"/>
          <w:sz w:val="20"/>
          <w:lang w:val="hy-AM"/>
        </w:rPr>
        <w:t>ները</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ներկայացնելու</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պահանջի</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հիման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վրա</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այն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ստանալու</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օրվանից</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 xml:space="preserve">5 </w:t>
      </w:r>
      <w:r w:rsidR="00A161E3" w:rsidRPr="00957FC3">
        <w:rPr>
          <w:rFonts w:ascii="GHEA Grapalat" w:hAnsi="GHEA Grapalat" w:cs="Sylfaen"/>
          <w:sz w:val="20"/>
          <w:lang w:val="af-ZA"/>
        </w:rPr>
        <w:t xml:space="preserve">աշխատանքային </w:t>
      </w:r>
      <w:r w:rsidR="00A161E3" w:rsidRPr="00957FC3">
        <w:rPr>
          <w:rFonts w:ascii="GHEA Grapalat" w:hAnsi="GHEA Grapalat" w:cs="Sylfaen"/>
          <w:sz w:val="20"/>
          <w:lang w:val="ru-RU"/>
        </w:rPr>
        <w:t>օրվա</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ընթացքում</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ընտրված</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մասնակիցը</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պարտավոր</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է</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ներկայացնել</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որակավորման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և</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պայմանագրի</w:t>
      </w:r>
      <w:r w:rsidR="00A161E3" w:rsidRPr="00957FC3">
        <w:rPr>
          <w:rFonts w:ascii="GHEA Grapalat" w:hAnsi="GHEA Grapalat" w:cs="Sylfaen"/>
          <w:sz w:val="20"/>
          <w:lang w:val="hy-AM"/>
        </w:rPr>
        <w:t xml:space="preserve"> </w:t>
      </w:r>
      <w:r w:rsidR="00A161E3" w:rsidRPr="00957FC3">
        <w:rPr>
          <w:rFonts w:ascii="GHEA Grapalat" w:hAnsi="GHEA Grapalat" w:cs="Sylfaen"/>
          <w:sz w:val="20"/>
          <w:lang w:val="ru-RU"/>
        </w:rPr>
        <w:t>ապահովում</w:t>
      </w:r>
      <w:r w:rsidR="00A161E3" w:rsidRPr="00957FC3">
        <w:rPr>
          <w:rFonts w:ascii="GHEA Grapalat" w:hAnsi="GHEA Grapalat" w:cs="Sylfaen"/>
          <w:sz w:val="20"/>
          <w:lang w:val="hy-AM"/>
        </w:rPr>
        <w:t>ներ</w:t>
      </w:r>
      <w:r w:rsidR="00A161E3" w:rsidRPr="00957FC3">
        <w:rPr>
          <w:rFonts w:ascii="GHEA Grapalat" w:hAnsi="GHEA Grapalat" w:cs="Sylfaen"/>
          <w:sz w:val="20"/>
          <w:lang w:val="ru-RU"/>
        </w:rPr>
        <w:t>։</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մասնակցի</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հետ</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պայմանագիր</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կնքվում</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է</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եթե</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վերջինս</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ներկայացնում</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է</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որակավորման և</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 xml:space="preserve">պայմանագրի </w:t>
      </w:r>
      <w:r w:rsidR="00A161E3" w:rsidRPr="00957FC3">
        <w:rPr>
          <w:rFonts w:ascii="GHEA Grapalat" w:hAnsi="GHEA Grapalat" w:cs="Sylfaen"/>
          <w:sz w:val="20"/>
          <w:lang w:val="af-ZA"/>
        </w:rPr>
        <w:t>(</w:t>
      </w:r>
      <w:r w:rsidR="00A161E3" w:rsidRPr="00957FC3">
        <w:rPr>
          <w:rFonts w:ascii="GHEA Grapalat" w:hAnsi="GHEA Grapalat" w:cs="Sylfaen"/>
          <w:sz w:val="20"/>
          <w:lang w:val="hy-AM"/>
        </w:rPr>
        <w:t>կանխավճարի</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 xml:space="preserve"> ապահովումները:</w:t>
      </w:r>
      <w:r w:rsidR="00532617" w:rsidRPr="00957FC3">
        <w:rPr>
          <w:rFonts w:ascii="GHEA Grapalat" w:hAnsi="GHEA Grapalat" w:cs="Sylfaen"/>
          <w:sz w:val="20"/>
          <w:vertAlign w:val="superscript"/>
          <w:lang w:val="hy-AM"/>
        </w:rPr>
        <w:t>11.1</w:t>
      </w:r>
    </w:p>
    <w:p w:rsidR="00BA7FAD" w:rsidRPr="00A71D81" w:rsidRDefault="00AD6D6A" w:rsidP="00CF12EE">
      <w:pPr>
        <w:ind w:firstLine="567"/>
        <w:jc w:val="both"/>
        <w:rPr>
          <w:rFonts w:ascii="GHEA Grapalat" w:hAnsi="GHEA Grapalat" w:cs="Arial"/>
          <w:sz w:val="20"/>
          <w:lang w:val="hy-AM"/>
        </w:rPr>
      </w:pPr>
      <w:r w:rsidRPr="00957FC3">
        <w:rPr>
          <w:rFonts w:ascii="GHEA Grapalat" w:hAnsi="GHEA Grapalat" w:cs="Sylfaen"/>
          <w:sz w:val="20"/>
          <w:lang w:val="hy-AM"/>
        </w:rPr>
        <w:t>10.2</w:t>
      </w:r>
      <w:r w:rsidR="00F96621" w:rsidRPr="00957FC3">
        <w:rPr>
          <w:rFonts w:ascii="GHEA Grapalat" w:hAnsi="GHEA Grapalat" w:cs="Sylfaen"/>
          <w:sz w:val="20"/>
          <w:lang w:val="af-ZA"/>
        </w:rPr>
        <w:t xml:space="preserve"> </w:t>
      </w:r>
      <w:r w:rsidR="0074145B" w:rsidRPr="00957FC3">
        <w:rPr>
          <w:rFonts w:ascii="GHEA Grapalat" w:hAnsi="GHEA Grapalat" w:cs="Sylfaen"/>
          <w:sz w:val="20"/>
        </w:rPr>
        <w:t>Որակավորման</w:t>
      </w:r>
      <w:r w:rsidR="0074145B" w:rsidRPr="00957FC3">
        <w:rPr>
          <w:rFonts w:ascii="GHEA Grapalat" w:hAnsi="GHEA Grapalat" w:cs="Sylfaen"/>
          <w:sz w:val="20"/>
          <w:lang w:val="af-ZA"/>
        </w:rPr>
        <w:t xml:space="preserve"> </w:t>
      </w:r>
      <w:r w:rsidR="0074145B" w:rsidRPr="00957FC3">
        <w:rPr>
          <w:rFonts w:ascii="GHEA Grapalat" w:hAnsi="GHEA Grapalat" w:cs="Sylfaen"/>
          <w:sz w:val="20"/>
        </w:rPr>
        <w:t>ապահովման</w:t>
      </w:r>
      <w:r w:rsidR="0074145B" w:rsidRPr="00957FC3">
        <w:rPr>
          <w:rFonts w:ascii="GHEA Grapalat" w:hAnsi="GHEA Grapalat" w:cs="Sylfaen"/>
          <w:sz w:val="20"/>
          <w:lang w:val="af-ZA"/>
        </w:rPr>
        <w:t xml:space="preserve"> </w:t>
      </w:r>
      <w:r w:rsidR="0074145B" w:rsidRPr="00957FC3">
        <w:rPr>
          <w:rFonts w:ascii="GHEA Grapalat" w:hAnsi="GHEA Grapalat" w:cs="Sylfaen"/>
          <w:sz w:val="20"/>
        </w:rPr>
        <w:t>չափը</w:t>
      </w:r>
      <w:r w:rsidR="0074145B" w:rsidRPr="00957FC3">
        <w:rPr>
          <w:rFonts w:ascii="GHEA Grapalat" w:hAnsi="GHEA Grapalat" w:cs="Sylfaen"/>
          <w:sz w:val="20"/>
          <w:lang w:val="af-ZA"/>
        </w:rPr>
        <w:t xml:space="preserve"> </w:t>
      </w:r>
      <w:r w:rsidR="0074145B" w:rsidRPr="00957FC3">
        <w:rPr>
          <w:rFonts w:ascii="GHEA Grapalat" w:hAnsi="GHEA Grapalat" w:cs="Sylfaen"/>
          <w:sz w:val="20"/>
        </w:rPr>
        <w:t>հավասար</w:t>
      </w:r>
      <w:r w:rsidR="0074145B" w:rsidRPr="00957FC3">
        <w:rPr>
          <w:rFonts w:ascii="GHEA Grapalat" w:hAnsi="GHEA Grapalat" w:cs="Sylfaen"/>
          <w:sz w:val="20"/>
          <w:lang w:val="af-ZA"/>
        </w:rPr>
        <w:t xml:space="preserve"> </w:t>
      </w:r>
      <w:r w:rsidR="0074145B" w:rsidRPr="00957FC3">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A72DB" w:rsidRPr="00A71D81">
        <w:rPr>
          <w:rStyle w:val="FootnoteReference"/>
          <w:rFonts w:ascii="GHEA Grapalat" w:hAnsi="GHEA Grapalat" w:cs="Arial"/>
          <w:sz w:val="20"/>
        </w:rPr>
        <w:footnoteReference w:id="2"/>
      </w:r>
      <w:r w:rsidR="005A72DB" w:rsidRPr="00A71D81">
        <w:rPr>
          <w:rFonts w:ascii="GHEA Grapalat" w:hAnsi="GHEA Grapalat" w:cs="Arial"/>
          <w:sz w:val="20"/>
          <w:vertAlign w:val="superscript"/>
          <w:lang w:val="hy-AM"/>
        </w:rPr>
        <w:t>.1</w:t>
      </w:r>
      <w:r w:rsidR="00F96621" w:rsidRPr="00A71D81">
        <w:rPr>
          <w:rFonts w:ascii="GHEA Grapalat" w:hAnsi="GHEA Grapalat" w:cs="Sylfaen"/>
          <w:sz w:val="20"/>
          <w:lang w:val="af-ZA"/>
        </w:rPr>
        <w:t xml:space="preserve"> </w:t>
      </w:r>
    </w:p>
    <w:p w:rsidR="00BA7FAD" w:rsidRPr="00957FC3" w:rsidRDefault="00BA7FAD" w:rsidP="00BA7FAD">
      <w:pPr>
        <w:ind w:firstLine="567"/>
        <w:jc w:val="both"/>
        <w:rPr>
          <w:rFonts w:ascii="GHEA Grapalat" w:hAnsi="GHEA Grapalat" w:cs="Arial"/>
          <w:sz w:val="20"/>
          <w:lang w:val="hy-AM"/>
        </w:rPr>
      </w:pPr>
      <w:r w:rsidRPr="00957FC3">
        <w:rPr>
          <w:rFonts w:ascii="GHEA Grapalat" w:hAnsi="GHEA Grapalat" w:cs="Arial"/>
          <w:sz w:val="20"/>
          <w:lang w:val="hy-AM"/>
        </w:rPr>
        <w:t>Եթե</w:t>
      </w:r>
      <w:r w:rsidRPr="00957FC3">
        <w:rPr>
          <w:rFonts w:ascii="GHEA Grapalat" w:hAnsi="GHEA Grapalat" w:cs="Arial"/>
          <w:sz w:val="20"/>
          <w:lang w:val="af-ZA"/>
        </w:rPr>
        <w:t xml:space="preserve"> </w:t>
      </w:r>
      <w:r w:rsidRPr="00957FC3">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957FC3">
        <w:rPr>
          <w:rFonts w:ascii="GHEA Grapalat" w:hAnsi="GHEA Grapalat" w:cs="Arial"/>
          <w:sz w:val="20"/>
          <w:lang w:val="hy-AM"/>
        </w:rPr>
        <w:t xml:space="preserve">, </w:t>
      </w:r>
      <w:r w:rsidR="005A72DB" w:rsidRPr="00957FC3">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957FC3">
        <w:rPr>
          <w:rFonts w:ascii="GHEA Grapalat" w:hAnsi="GHEA Grapalat" w:cs="Sylfaen"/>
          <w:sz w:val="20"/>
          <w:lang w:val="hy-AM"/>
        </w:rPr>
        <w:t xml:space="preserve"> ներկայացված չափաբաժինների գնման գների հանրագումարի նկատմամբ՝ հաշվի առնելով Կարգի 32-րդ կետի 1-ին ենթակետի «գ» պարբերության պահանջները:</w:t>
      </w:r>
      <w:r w:rsidR="00C07FA5" w:rsidRPr="00957FC3">
        <w:rPr>
          <w:rFonts w:ascii="GHEA Grapalat" w:hAnsi="GHEA Grapalat" w:cs="Sylfaen"/>
          <w:sz w:val="20"/>
          <w:lang w:val="hy-AM"/>
        </w:rPr>
        <w:t xml:space="preserve"> </w:t>
      </w:r>
      <w:r w:rsidRPr="00957FC3">
        <w:rPr>
          <w:rFonts w:ascii="GHEA Grapalat" w:hAnsi="GHEA Grapalat"/>
          <w:sz w:val="20"/>
          <w:szCs w:val="20"/>
          <w:lang w:val="hy-AM"/>
        </w:rPr>
        <w:t>Կանխիկ</w:t>
      </w:r>
      <w:r w:rsidRPr="00957FC3">
        <w:rPr>
          <w:rFonts w:ascii="GHEA Grapalat" w:hAnsi="GHEA Grapalat"/>
          <w:sz w:val="20"/>
          <w:szCs w:val="20"/>
          <w:lang w:val="af-ZA"/>
        </w:rPr>
        <w:t xml:space="preserve"> </w:t>
      </w:r>
      <w:r w:rsidRPr="00957FC3">
        <w:rPr>
          <w:rFonts w:ascii="GHEA Grapalat" w:hAnsi="GHEA Grapalat"/>
          <w:sz w:val="20"/>
          <w:szCs w:val="20"/>
          <w:lang w:val="hy-AM"/>
        </w:rPr>
        <w:t>փողի</w:t>
      </w:r>
      <w:r w:rsidRPr="00957FC3">
        <w:rPr>
          <w:rFonts w:ascii="GHEA Grapalat" w:hAnsi="GHEA Grapalat"/>
          <w:sz w:val="20"/>
          <w:szCs w:val="20"/>
          <w:lang w:val="af-ZA"/>
        </w:rPr>
        <w:t xml:space="preserve"> </w:t>
      </w:r>
      <w:r w:rsidRPr="00957FC3">
        <w:rPr>
          <w:rFonts w:ascii="GHEA Grapalat" w:hAnsi="GHEA Grapalat"/>
          <w:sz w:val="20"/>
          <w:szCs w:val="20"/>
          <w:lang w:val="hy-AM"/>
        </w:rPr>
        <w:t>ձևով</w:t>
      </w:r>
      <w:r w:rsidRPr="00957FC3">
        <w:rPr>
          <w:rFonts w:ascii="GHEA Grapalat" w:hAnsi="GHEA Grapalat"/>
          <w:sz w:val="20"/>
          <w:szCs w:val="20"/>
          <w:lang w:val="af-ZA"/>
        </w:rPr>
        <w:t xml:space="preserve"> </w:t>
      </w:r>
      <w:r w:rsidRPr="00957FC3">
        <w:rPr>
          <w:rFonts w:ascii="GHEA Grapalat" w:hAnsi="GHEA Grapalat"/>
          <w:sz w:val="20"/>
          <w:szCs w:val="20"/>
          <w:lang w:val="hy-AM"/>
        </w:rPr>
        <w:t>ներկայացված</w:t>
      </w:r>
      <w:r w:rsidRPr="00957FC3">
        <w:rPr>
          <w:rFonts w:ascii="GHEA Grapalat" w:hAnsi="GHEA Grapalat"/>
          <w:sz w:val="20"/>
          <w:szCs w:val="20"/>
          <w:lang w:val="af-ZA"/>
        </w:rPr>
        <w:t xml:space="preserve"> </w:t>
      </w:r>
      <w:r w:rsidRPr="00957FC3">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957FC3">
        <w:rPr>
          <w:rFonts w:ascii="GHEA Grapalat" w:hAnsi="GHEA Grapalat" w:cs="Arial"/>
          <w:sz w:val="20"/>
          <w:lang w:val="hy-AM"/>
        </w:rPr>
        <w:t>:</w:t>
      </w:r>
      <w:r w:rsidRPr="00957FC3">
        <w:rPr>
          <w:rFonts w:ascii="GHEA Grapalat" w:hAnsi="GHEA Grapalat" w:cs="Arial"/>
          <w:sz w:val="20"/>
          <w:lang w:val="hy-AM"/>
        </w:rPr>
        <w:t xml:space="preserve">  </w:t>
      </w:r>
    </w:p>
    <w:p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957FC3">
        <w:rPr>
          <w:rFonts w:ascii="GHEA Grapalat" w:hAnsi="GHEA Grapalat" w:cs="Arial"/>
          <w:sz w:val="20"/>
          <w:lang w:val="hy-AM"/>
        </w:rPr>
        <w:t>Որակավորման ապահովումը այն ներկայացնողին վերադարձվում է պայմանագրի կատարման</w:t>
      </w:r>
      <w:r w:rsidRPr="00A71D81">
        <w:rPr>
          <w:rFonts w:ascii="GHEA Grapalat" w:hAnsi="GHEA Grapalat" w:cs="Arial"/>
          <w:sz w:val="20"/>
          <w:lang w:val="hy-AM"/>
        </w:rPr>
        <w:t xml:space="preserve"> արդյունքը պատվիրատուի կողմից ամբողջական ընդունվելուն հաջորդող հինգ աշխատանքային օրվա ընթացքում:</w:t>
      </w:r>
    </w:p>
    <w:p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w:t>
      </w:r>
      <w:r w:rsidRPr="00A71D81">
        <w:rPr>
          <w:rFonts w:ascii="GHEA Grapalat" w:hAnsi="GHEA Grapalat" w:cs="Arial"/>
          <w:sz w:val="20"/>
          <w:lang w:val="hy-AM"/>
        </w:rPr>
        <w:lastRenderedPageBreak/>
        <w:t>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rsidR="00A161E3" w:rsidRPr="007E2C83" w:rsidRDefault="00A161E3" w:rsidP="00A161E3">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A161E3" w:rsidRPr="00A71D81" w:rsidRDefault="00A161E3" w:rsidP="00BA7FAD">
      <w:pPr>
        <w:pStyle w:val="NormalWeb"/>
        <w:shd w:val="clear" w:color="auto" w:fill="FFFFFF"/>
        <w:spacing w:before="0" w:beforeAutospacing="0" w:after="0" w:afterAutospacing="0"/>
        <w:ind w:firstLine="375"/>
        <w:jc w:val="both"/>
        <w:rPr>
          <w:rFonts w:ascii="GHEA Grapalat" w:hAnsi="GHEA Grapalat" w:cs="Arial"/>
          <w:sz w:val="20"/>
          <w:lang w:val="hy-AM"/>
        </w:rPr>
      </w:pPr>
    </w:p>
    <w:p w:rsidR="00CF12EE" w:rsidRPr="00A71D81" w:rsidRDefault="00BA7FAD" w:rsidP="00BA7FAD">
      <w:pPr>
        <w:ind w:firstLine="567"/>
        <w:jc w:val="both"/>
        <w:rPr>
          <w:rFonts w:ascii="GHEA Grapalat" w:hAnsi="GHEA Grapalat" w:cs="Arial"/>
          <w:color w:val="FFFFFF"/>
          <w:sz w:val="20"/>
          <w:lang w:val="af-ZA"/>
        </w:rPr>
      </w:pPr>
      <w:r w:rsidRPr="00A71D81">
        <w:rPr>
          <w:rFonts w:ascii="GHEA Grapalat" w:hAnsi="GHEA Grapalat" w:cs="Arial"/>
          <w:sz w:val="20"/>
          <w:lang w:val="hy-AM"/>
        </w:rPr>
        <w:t xml:space="preserve"> </w:t>
      </w:r>
      <w:r w:rsidR="00A161E3">
        <w:rPr>
          <w:rFonts w:ascii="GHEA Grapalat" w:hAnsi="GHEA Grapalat" w:cs="Arial"/>
          <w:sz w:val="20"/>
          <w:lang w:val="hy-AM"/>
        </w:rPr>
        <w:t>Բանկային ե</w:t>
      </w:r>
      <w:r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r w:rsidR="00031141" w:rsidRPr="00A71D81">
        <w:rPr>
          <w:rFonts w:ascii="GHEA Grapalat" w:hAnsi="GHEA Grapalat" w:cs="Arial"/>
          <w:sz w:val="20"/>
          <w:vertAlign w:val="superscript"/>
          <w:lang w:val="hy-AM"/>
        </w:rPr>
        <w:t>12</w:t>
      </w:r>
      <w:r w:rsidR="004177EC" w:rsidRPr="00A71D81">
        <w:rPr>
          <w:rStyle w:val="FootnoteReference"/>
          <w:rFonts w:ascii="GHEA Grapalat" w:hAnsi="GHEA Grapalat" w:cs="Arial"/>
          <w:color w:val="FFFFFF"/>
          <w:sz w:val="20"/>
          <w:lang w:val="af-ZA"/>
        </w:rPr>
        <w:footnoteReference w:customMarkFollows="1" w:id="3"/>
        <w:t>12</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1C2E71" w:rsidRDefault="00281740" w:rsidP="00281740">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 xml:space="preserve">Եթե պայմանագրի նախագծով նախատեսված ապրանքների գնման գինը պակաս է կնքվելիք պայմանագրի գնից, ապա </w:t>
      </w:r>
      <w:r w:rsidR="003B269F" w:rsidRPr="001C2E71">
        <w:rPr>
          <w:rFonts w:ascii="GHEA Grapalat" w:hAnsi="GHEA Grapalat" w:cs="Sylfaen"/>
          <w:sz w:val="20"/>
          <w:lang w:val="hy-AM"/>
        </w:rPr>
        <w:t>պայմանագրի ապահովման չափը հաշվարկվում է պայմանագրի գնի նկատմամբ:</w:t>
      </w:r>
      <w:r w:rsidR="00501A05" w:rsidRPr="001C2E71">
        <w:rPr>
          <w:rFonts w:ascii="GHEA Grapalat" w:hAnsi="GHEA Grapalat" w:cs="Sylfaen"/>
          <w:sz w:val="20"/>
          <w:lang w:val="hy-AM"/>
        </w:rPr>
        <w:t xml:space="preserve"> Պայմանագրի ապահովումը ներկայացվում է բանկային երախիքի </w:t>
      </w:r>
      <w:r w:rsidR="007862B1" w:rsidRPr="001C2E71">
        <w:rPr>
          <w:rFonts w:ascii="GHEA Grapalat" w:hAnsi="GHEA Grapalat" w:cs="Sylfaen"/>
          <w:sz w:val="20"/>
          <w:lang w:val="hy-AM"/>
        </w:rPr>
        <w:t xml:space="preserve">(հավելված 5) </w:t>
      </w:r>
      <w:r w:rsidR="00501A05" w:rsidRPr="001C2E71">
        <w:rPr>
          <w:rFonts w:ascii="GHEA Grapalat" w:hAnsi="GHEA Grapalat" w:cs="Sylfaen"/>
          <w:sz w:val="20"/>
          <w:lang w:val="hy-AM"/>
        </w:rPr>
        <w:t>կամ կան</w:t>
      </w:r>
      <w:r w:rsidR="007862B1" w:rsidRPr="001C2E71">
        <w:rPr>
          <w:rFonts w:ascii="GHEA Grapalat" w:hAnsi="GHEA Grapalat" w:cs="Sylfaen"/>
          <w:sz w:val="20"/>
          <w:lang w:val="hy-AM"/>
        </w:rPr>
        <w:t>խ</w:t>
      </w:r>
      <w:r w:rsidR="00501A05" w:rsidRPr="001C2E71">
        <w:rPr>
          <w:rFonts w:ascii="GHEA Grapalat" w:hAnsi="GHEA Grapalat" w:cs="Sylfaen"/>
          <w:sz w:val="20"/>
          <w:lang w:val="hy-AM"/>
        </w:rPr>
        <w:t>ի</w:t>
      </w:r>
      <w:r w:rsidR="00AE0B66" w:rsidRPr="001C2E71">
        <w:rPr>
          <w:rFonts w:ascii="GHEA Grapalat" w:hAnsi="GHEA Grapalat" w:cs="Sylfaen"/>
          <w:sz w:val="20"/>
          <w:lang w:val="hy-AM"/>
        </w:rPr>
        <w:t>կ</w:t>
      </w:r>
      <w:r w:rsidR="00501A05" w:rsidRPr="001C2E71">
        <w:rPr>
          <w:rFonts w:ascii="GHEA Grapalat" w:hAnsi="GHEA Grapalat" w:cs="Sylfaen"/>
          <w:sz w:val="20"/>
          <w:lang w:val="hy-AM"/>
        </w:rPr>
        <w:t xml:space="preserve"> փողի ձևով:</w:t>
      </w:r>
      <w:r w:rsidR="00BF1E2F" w:rsidRPr="001C2E71">
        <w:rPr>
          <w:rFonts w:ascii="GHEA Grapalat" w:hAnsi="GHEA Grapalat" w:cs="Sylfaen"/>
          <w:sz w:val="20"/>
          <w:vertAlign w:val="superscript"/>
          <w:lang w:val="hy-AM"/>
        </w:rPr>
        <w:t>1</w:t>
      </w:r>
      <w:r w:rsidR="00E05426" w:rsidRPr="001C2E71">
        <w:rPr>
          <w:rFonts w:ascii="GHEA Grapalat" w:hAnsi="GHEA Grapalat" w:cs="Sylfaen"/>
          <w:sz w:val="20"/>
          <w:vertAlign w:val="superscript"/>
          <w:lang w:val="hy-AM"/>
        </w:rPr>
        <w:t>3</w:t>
      </w:r>
    </w:p>
    <w:p w:rsidR="00F562EA" w:rsidRPr="006D2E03" w:rsidRDefault="00F562EA" w:rsidP="006D2E03">
      <w:pPr>
        <w:shd w:val="clear" w:color="auto" w:fill="FFFFFF"/>
        <w:spacing w:line="360" w:lineRule="auto"/>
        <w:ind w:firstLine="375"/>
        <w:jc w:val="both"/>
        <w:rPr>
          <w:rFonts w:ascii="GHEA Grapalat" w:hAnsi="GHEA Grapalat" w:cs="Sylfaen"/>
          <w:sz w:val="20"/>
          <w:lang w:val="hy-AM"/>
        </w:rPr>
      </w:pPr>
      <w:r w:rsidRPr="001C2E7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1C2E71">
        <w:rPr>
          <w:rFonts w:ascii="GHEA Grapalat" w:hAnsi="GHEA Grapalat" w:cs="Arial"/>
          <w:sz w:val="20"/>
          <w:lang w:val="hy-AM"/>
        </w:rPr>
        <w:t xml:space="preserve"> </w:t>
      </w:r>
      <w:r w:rsidR="00076C2C" w:rsidRPr="001C2E7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1C2E71">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124CC4">
        <w:rPr>
          <w:rFonts w:ascii="GHEA Grapalat" w:hAnsi="GHEA Grapalat"/>
          <w:color w:val="000000"/>
          <w:lang w:val="hy-AM"/>
        </w:rPr>
        <w:t xml:space="preserve"> </w:t>
      </w:r>
    </w:p>
    <w:p w:rsidR="00281740" w:rsidRPr="001C2E71" w:rsidRDefault="00281740" w:rsidP="00281740">
      <w:pPr>
        <w:ind w:firstLine="567"/>
        <w:jc w:val="both"/>
        <w:rPr>
          <w:rFonts w:ascii="GHEA Grapalat" w:hAnsi="GHEA Grapalat"/>
          <w:sz w:val="20"/>
          <w:szCs w:val="20"/>
          <w:lang w:val="hy-AM"/>
        </w:rPr>
      </w:pPr>
      <w:r w:rsidRPr="001C2E7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1C2E71">
        <w:rPr>
          <w:rFonts w:ascii="GHEA Grapalat" w:hAnsi="GHEA Grapalat" w:cs="Sylfaen"/>
          <w:sz w:val="20"/>
          <w:lang w:val="hy-AM"/>
        </w:rPr>
        <w:t xml:space="preserve">ամբողջական կատարման վերջին օրվան հաջորդող </w:t>
      </w:r>
      <w:r w:rsidR="00937F5E" w:rsidRPr="001C2E71">
        <w:rPr>
          <w:rFonts w:ascii="GHEA Grapalat" w:hAnsi="GHEA Grapalat" w:cs="Sylfaen"/>
          <w:sz w:val="20"/>
          <w:lang w:val="hy-AM"/>
        </w:rPr>
        <w:t>9</w:t>
      </w:r>
      <w:r w:rsidRPr="001C2E71">
        <w:rPr>
          <w:rFonts w:ascii="GHEA Grapalat" w:hAnsi="GHEA Grapalat" w:cs="Sylfaen"/>
          <w:sz w:val="20"/>
          <w:lang w:val="hy-AM"/>
        </w:rPr>
        <w:t xml:space="preserve">0-րդ </w:t>
      </w:r>
      <w:r w:rsidR="00A558B9" w:rsidRPr="001C2E71">
        <w:rPr>
          <w:rFonts w:ascii="GHEA Grapalat" w:hAnsi="GHEA Grapalat" w:cs="Sylfaen"/>
          <w:sz w:val="20"/>
          <w:lang w:val="hy-AM"/>
        </w:rPr>
        <w:t>աշխատանքային</w:t>
      </w:r>
      <w:r w:rsidRPr="001C2E71">
        <w:rPr>
          <w:rFonts w:ascii="GHEA Grapalat" w:hAnsi="GHEA Grapalat" w:cs="Sylfaen"/>
          <w:sz w:val="20"/>
          <w:lang w:val="hy-AM"/>
        </w:rPr>
        <w:t xml:space="preserve"> օրը ներառյալ:</w:t>
      </w:r>
      <w:r w:rsidRPr="001C2E7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1C2E71" w:rsidRDefault="00281740" w:rsidP="00281740">
      <w:pPr>
        <w:ind w:firstLine="567"/>
        <w:jc w:val="both"/>
        <w:rPr>
          <w:rFonts w:ascii="GHEA Grapalat" w:hAnsi="GHEA Grapalat" w:cs="Arial"/>
          <w:sz w:val="20"/>
          <w:lang w:val="hy-AM"/>
        </w:rPr>
      </w:pPr>
      <w:r w:rsidRPr="001C2E71">
        <w:rPr>
          <w:rFonts w:ascii="GHEA Grapalat" w:hAnsi="GHEA Grapalat"/>
          <w:sz w:val="20"/>
          <w:szCs w:val="20"/>
          <w:lang w:val="hy-AM"/>
        </w:rPr>
        <w:t>Կանխիկ</w:t>
      </w:r>
      <w:r w:rsidRPr="001C2E71">
        <w:rPr>
          <w:rFonts w:ascii="GHEA Grapalat" w:hAnsi="GHEA Grapalat"/>
          <w:sz w:val="20"/>
          <w:szCs w:val="20"/>
          <w:lang w:val="af-ZA"/>
        </w:rPr>
        <w:t xml:space="preserve"> </w:t>
      </w:r>
      <w:r w:rsidRPr="001C2E71">
        <w:rPr>
          <w:rFonts w:ascii="GHEA Grapalat" w:hAnsi="GHEA Grapalat"/>
          <w:sz w:val="20"/>
          <w:szCs w:val="20"/>
          <w:lang w:val="hy-AM"/>
        </w:rPr>
        <w:t>փողի</w:t>
      </w:r>
      <w:r w:rsidRPr="001C2E71">
        <w:rPr>
          <w:rFonts w:ascii="GHEA Grapalat" w:hAnsi="GHEA Grapalat"/>
          <w:sz w:val="20"/>
          <w:szCs w:val="20"/>
          <w:lang w:val="af-ZA"/>
        </w:rPr>
        <w:t xml:space="preserve"> </w:t>
      </w:r>
      <w:r w:rsidRPr="001C2E71">
        <w:rPr>
          <w:rFonts w:ascii="GHEA Grapalat" w:hAnsi="GHEA Grapalat"/>
          <w:sz w:val="20"/>
          <w:szCs w:val="20"/>
          <w:lang w:val="hy-AM"/>
        </w:rPr>
        <w:t>ձևով</w:t>
      </w:r>
      <w:r w:rsidRPr="001C2E71">
        <w:rPr>
          <w:rFonts w:ascii="GHEA Grapalat" w:hAnsi="GHEA Grapalat"/>
          <w:sz w:val="20"/>
          <w:szCs w:val="20"/>
          <w:lang w:val="af-ZA"/>
        </w:rPr>
        <w:t xml:space="preserve"> </w:t>
      </w:r>
      <w:r w:rsidRPr="001C2E71">
        <w:rPr>
          <w:rFonts w:ascii="GHEA Grapalat" w:hAnsi="GHEA Grapalat"/>
          <w:sz w:val="20"/>
          <w:szCs w:val="20"/>
          <w:lang w:val="hy-AM"/>
        </w:rPr>
        <w:t>ներկայացված</w:t>
      </w:r>
      <w:r w:rsidRPr="001C2E71">
        <w:rPr>
          <w:rFonts w:ascii="GHEA Grapalat" w:hAnsi="GHEA Grapalat"/>
          <w:sz w:val="20"/>
          <w:szCs w:val="20"/>
          <w:lang w:val="af-ZA"/>
        </w:rPr>
        <w:t xml:space="preserve"> </w:t>
      </w:r>
      <w:r w:rsidRPr="001C2E7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1C2E71">
        <w:rPr>
          <w:rFonts w:ascii="GHEA Grapalat" w:hAnsi="GHEA Grapalat" w:cs="Sylfaen"/>
          <w:sz w:val="20"/>
          <w:lang w:val="hy-AM"/>
        </w:rPr>
        <w:t xml:space="preserve">10.4 </w:t>
      </w:r>
      <w:r w:rsidR="00441C20" w:rsidRPr="001C2E71">
        <w:rPr>
          <w:rFonts w:ascii="GHEA Grapalat" w:hAnsi="GHEA Grapalat" w:cs="Arial"/>
          <w:sz w:val="20"/>
          <w:lang w:val="hy-AM"/>
        </w:rPr>
        <w:t>Ե</w:t>
      </w:r>
      <w:r w:rsidR="00F96621" w:rsidRPr="001C2E71">
        <w:rPr>
          <w:rFonts w:ascii="GHEA Grapalat" w:hAnsi="GHEA Grapalat" w:cs="Arial"/>
          <w:sz w:val="20"/>
          <w:lang w:val="hy-AM"/>
        </w:rPr>
        <w:t>թե</w:t>
      </w:r>
      <w:r w:rsidRPr="001C2E71">
        <w:rPr>
          <w:rFonts w:ascii="GHEA Grapalat" w:hAnsi="GHEA Grapalat" w:cs="Arial"/>
          <w:sz w:val="20"/>
          <w:lang w:val="hy-AM"/>
        </w:rPr>
        <w:t xml:space="preserve"> </w:t>
      </w:r>
      <w:r w:rsidR="00F96621" w:rsidRPr="001C2E7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C2E71">
        <w:rPr>
          <w:rFonts w:ascii="GHEA Grapalat" w:hAnsi="GHEA Grapalat" w:cs="Arial"/>
          <w:sz w:val="20"/>
          <w:lang w:val="hy-AM"/>
        </w:rPr>
        <w:t xml:space="preserve">որակավորման և պայմանագրի ապահովումները ներկայացվում են </w:t>
      </w:r>
      <w:r w:rsidR="00F96621" w:rsidRPr="001C2E7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1C2E71">
        <w:rPr>
          <w:rFonts w:ascii="GHEA Grapalat" w:hAnsi="GHEA Grapalat" w:cs="Arial"/>
          <w:sz w:val="20"/>
          <w:lang w:val="hy-AM"/>
        </w:rPr>
        <w:t xml:space="preserve"> </w:t>
      </w:r>
      <w:r w:rsidR="00543250" w:rsidRPr="001C2E71">
        <w:rPr>
          <w:rFonts w:ascii="GHEA Grapalat" w:hAnsi="GHEA Grapalat" w:cs="Arial"/>
          <w:sz w:val="20"/>
          <w:lang w:val="hy-AM"/>
        </w:rPr>
        <w:t xml:space="preserve">նախատեսված ֆինանսական միջոցները գերազանցում են </w:t>
      </w:r>
      <w:r w:rsidR="00076C2C" w:rsidRPr="001C2E71">
        <w:rPr>
          <w:rFonts w:ascii="GHEA Grapalat" w:hAnsi="GHEA Grapalat" w:cs="Arial"/>
          <w:sz w:val="20"/>
          <w:lang w:val="hy-AM"/>
        </w:rPr>
        <w:t>25</w:t>
      </w:r>
      <w:r w:rsidR="00543250" w:rsidRPr="001C2E71">
        <w:rPr>
          <w:rFonts w:ascii="GHEA Grapalat" w:hAnsi="GHEA Grapalat" w:cs="Arial"/>
          <w:sz w:val="20"/>
          <w:lang w:val="hy-AM"/>
        </w:rPr>
        <w:t xml:space="preserve"> մլն. ՀՀ դրամը, սակայն պայմանագրի ամբողջական կատ</w:t>
      </w:r>
      <w:r w:rsidR="00694F6D" w:rsidRPr="001C2E71">
        <w:rPr>
          <w:rFonts w:ascii="GHEA Grapalat" w:hAnsi="GHEA Grapalat" w:cs="Arial"/>
          <w:sz w:val="20"/>
          <w:lang w:val="hy-AM"/>
        </w:rPr>
        <w:t>արման համար հետագայում ևս պահան</w:t>
      </w:r>
      <w:r w:rsidR="00543250" w:rsidRPr="001C2E71">
        <w:rPr>
          <w:rFonts w:ascii="GHEA Grapalat" w:hAnsi="GHEA Grapalat" w:cs="Arial"/>
          <w:sz w:val="20"/>
          <w:lang w:val="hy-AM"/>
        </w:rPr>
        <w:t>ջվում</w:t>
      </w:r>
      <w:r w:rsidR="00543250" w:rsidRPr="006D2E03">
        <w:rPr>
          <w:rFonts w:ascii="GHEA Grapalat" w:hAnsi="GHEA Grapalat" w:cs="Arial"/>
          <w:sz w:val="20"/>
          <w:lang w:val="hy-AM"/>
        </w:rPr>
        <w:t xml:space="preserve">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lastRenderedPageBreak/>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Default="00DB4EFF" w:rsidP="00DB4EFF">
      <w:pPr>
        <w:pStyle w:val="NormalWeb"/>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rsidR="00DB4EFF" w:rsidRDefault="00DB4EFF" w:rsidP="00DB4EFF">
      <w:pPr>
        <w:ind w:firstLine="567"/>
        <w:jc w:val="both"/>
        <w:rPr>
          <w:rFonts w:ascii="GHEA Grapalat" w:hAnsi="GHEA Grapalat" w:cs="Sylfaen"/>
          <w:sz w:val="20"/>
          <w:lang w:val="af-ZA"/>
        </w:rPr>
      </w:pPr>
    </w:p>
    <w:p w:rsidR="00DB4EFF" w:rsidRPr="00A71D81" w:rsidRDefault="00DB4EFF" w:rsidP="006D2E03">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150AF1" w:rsidRPr="00A71D81" w:rsidRDefault="00096865" w:rsidP="00150AF1">
      <w:pPr>
        <w:ind w:firstLine="567"/>
        <w:jc w:val="both"/>
        <w:rPr>
          <w:rFonts w:ascii="GHEA Grapalat" w:hAnsi="GHEA Grapalat" w:cs="Sylfaen"/>
          <w:sz w:val="20"/>
          <w:vertAlign w:val="superscript"/>
          <w:lang w:val="af-ZA"/>
        </w:rPr>
      </w:pPr>
      <w:r w:rsidRPr="00A71D81">
        <w:rPr>
          <w:rFonts w:ascii="GHEA Grapalat" w:hAnsi="GHEA Grapalat" w:cs="Sylfaen"/>
          <w:sz w:val="20"/>
          <w:lang w:val="af-ZA"/>
        </w:rPr>
        <w:t xml:space="preserve">2) </w:t>
      </w:r>
      <w:r w:rsidR="00150AF1" w:rsidRPr="00A71D81">
        <w:rPr>
          <w:rFonts w:ascii="GHEA Grapalat" w:hAnsi="GHEA Grapalat" w:cs="Sylfaen"/>
          <w:sz w:val="20"/>
          <w:lang w:val="ru-RU"/>
        </w:rPr>
        <w:t>դադարում</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է</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գոյություն</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ունենալ</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գնման</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պահանջը</w:t>
      </w:r>
      <w:r w:rsidR="00150AF1" w:rsidRPr="00A71D81">
        <w:rPr>
          <w:rFonts w:ascii="GHEA Grapalat" w:hAnsi="GHEA Grapalat" w:cs="Sylfaen"/>
          <w:sz w:val="20"/>
          <w:lang w:val="hy-AM"/>
        </w:rPr>
        <w:t>: Ընդ որում պ</w:t>
      </w:r>
      <w:r w:rsidR="00150AF1" w:rsidRPr="00A71D81">
        <w:rPr>
          <w:rFonts w:ascii="GHEA Grapalat" w:hAnsi="GHEA Grapalat" w:cs="Sylfaen"/>
          <w:sz w:val="20"/>
          <w:lang w:val="ru-RU"/>
        </w:rPr>
        <w:t>ետության</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կամ</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համայնքների</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կարիքների</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համար</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կազմակերպված</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գնման</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ընթացակարգը</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կարող</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է</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ամբողջությամբ</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կամ</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մասնակի</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չկայացած</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հայտարարվել</w:t>
      </w:r>
      <w:r w:rsidR="00150AF1" w:rsidRPr="00A71D81">
        <w:rPr>
          <w:rFonts w:ascii="GHEA Grapalat" w:hAnsi="GHEA Grapalat" w:cs="Sylfaen"/>
          <w:sz w:val="20"/>
          <w:lang w:val="af-ZA"/>
        </w:rPr>
        <w:t xml:space="preserve"> </w:t>
      </w:r>
      <w:r w:rsidR="00150AF1">
        <w:rPr>
          <w:rFonts w:ascii="GHEA Grapalat" w:hAnsi="GHEA Grapalat" w:cs="Sylfaen"/>
          <w:sz w:val="20"/>
          <w:lang w:val="hy-AM"/>
        </w:rPr>
        <w:t xml:space="preserve">կազմակերպության </w:t>
      </w:r>
      <w:r w:rsidR="00150AF1" w:rsidRPr="00A71D81">
        <w:rPr>
          <w:rFonts w:ascii="GHEA Grapalat" w:hAnsi="GHEA Grapalat" w:cs="Sylfaen"/>
          <w:sz w:val="20"/>
          <w:lang w:val="ru-RU"/>
        </w:rPr>
        <w:t>ղեկավարի</w:t>
      </w:r>
      <w:r w:rsidR="00150AF1">
        <w:rPr>
          <w:rFonts w:ascii="GHEA Grapalat" w:hAnsi="GHEA Grapalat" w:cs="Sylfaen"/>
          <w:sz w:val="20"/>
          <w:lang w:val="hy-AM"/>
        </w:rPr>
        <w:t xml:space="preserve"> </w:t>
      </w:r>
      <w:r w:rsidR="00150AF1" w:rsidRPr="001031FD">
        <w:rPr>
          <w:rFonts w:ascii="GHEA Grapalat" w:hAnsi="GHEA Grapalat" w:cs="Sylfaen"/>
          <w:sz w:val="20"/>
        </w:rPr>
        <w:t>որոշման</w:t>
      </w:r>
      <w:r w:rsidR="00150AF1" w:rsidRPr="001031FD">
        <w:rPr>
          <w:rFonts w:ascii="GHEA Grapalat" w:hAnsi="GHEA Grapalat" w:cs="Sylfaen"/>
          <w:sz w:val="20"/>
          <w:lang w:val="af-ZA"/>
        </w:rPr>
        <w:t xml:space="preserve"> </w:t>
      </w:r>
      <w:r w:rsidR="00150AF1" w:rsidRPr="001031FD">
        <w:rPr>
          <w:rFonts w:ascii="GHEA Grapalat" w:hAnsi="GHEA Grapalat" w:cs="Sylfaen"/>
          <w:sz w:val="20"/>
        </w:rPr>
        <w:t>հիման</w:t>
      </w:r>
      <w:r w:rsidR="00150AF1" w:rsidRPr="001031FD">
        <w:rPr>
          <w:rFonts w:ascii="GHEA Grapalat" w:hAnsi="GHEA Grapalat" w:cs="Sylfaen"/>
          <w:sz w:val="20"/>
          <w:lang w:val="af-ZA"/>
        </w:rPr>
        <w:t xml:space="preserve"> </w:t>
      </w:r>
      <w:r w:rsidR="00150AF1" w:rsidRPr="001031FD">
        <w:rPr>
          <w:rFonts w:ascii="GHEA Grapalat" w:hAnsi="GHEA Grapalat" w:cs="Sylfaen"/>
          <w:sz w:val="20"/>
        </w:rPr>
        <w:t>վրա</w:t>
      </w:r>
      <w:r w:rsidR="00150AF1">
        <w:rPr>
          <w:rFonts w:ascii="GHEA Grapalat" w:hAnsi="GHEA Grapalat" w:cs="Sylfaen"/>
          <w:sz w:val="20"/>
          <w:lang w:val="hy-AM"/>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w:t>
      </w:r>
      <w:r w:rsidRPr="00A71D81">
        <w:rPr>
          <w:rFonts w:ascii="GHEA Grapalat" w:hAnsi="GHEA Grapalat" w:cs="Sylfaen"/>
          <w:sz w:val="20"/>
          <w:lang w:val="af-ZA"/>
        </w:rPr>
        <w:t xml:space="preserve"> </w:t>
      </w:r>
      <w:r w:rsidRPr="00A71D81">
        <w:rPr>
          <w:rFonts w:ascii="GHEA Grapalat" w:hAnsi="GHEA Grapalat" w:cs="Sylfaen"/>
          <w:sz w:val="20"/>
          <w:lang w:val="hy-AM"/>
        </w:rPr>
        <w:t>մի</w:t>
      </w:r>
      <w:r w:rsidRPr="00A71D81">
        <w:rPr>
          <w:rFonts w:ascii="GHEA Grapalat" w:hAnsi="GHEA Grapalat" w:cs="Sylfaen"/>
          <w:sz w:val="20"/>
          <w:lang w:val="af-ZA"/>
        </w:rPr>
        <w:t xml:space="preserve"> </w:t>
      </w:r>
      <w:r w:rsidRPr="00A71D81">
        <w:rPr>
          <w:rFonts w:ascii="GHEA Grapalat" w:hAnsi="GHEA Grapalat" w:cs="Sylfaen"/>
          <w:sz w:val="20"/>
          <w:lang w:val="hy-AM"/>
        </w:rPr>
        <w:t>հայտ</w:t>
      </w:r>
      <w:r w:rsidRPr="00A71D81">
        <w:rPr>
          <w:rFonts w:ascii="GHEA Grapalat" w:hAnsi="GHEA Grapalat" w:cs="Sylfaen"/>
          <w:sz w:val="20"/>
          <w:lang w:val="af-ZA"/>
        </w:rPr>
        <w:t xml:space="preserve"> </w:t>
      </w:r>
      <w:r w:rsidRPr="00A71D81">
        <w:rPr>
          <w:rFonts w:ascii="GHEA Grapalat" w:hAnsi="GHEA Grapalat" w:cs="Sylfaen"/>
          <w:sz w:val="20"/>
          <w:lang w:val="hy-AM"/>
        </w:rPr>
        <w:t>չի</w:t>
      </w:r>
      <w:r w:rsidRPr="00A71D81">
        <w:rPr>
          <w:rFonts w:ascii="GHEA Grapalat" w:hAnsi="GHEA Grapalat" w:cs="Sylfaen"/>
          <w:sz w:val="20"/>
          <w:lang w:val="af-ZA"/>
        </w:rPr>
        <w:t xml:space="preserve"> </w:t>
      </w:r>
      <w:r w:rsidRPr="00A71D81">
        <w:rPr>
          <w:rFonts w:ascii="GHEA Grapalat" w:hAnsi="GHEA Grapalat" w:cs="Sylfaen"/>
          <w:sz w:val="20"/>
          <w:lang w:val="hy-AM"/>
        </w:rPr>
        <w:t>ներկայացվել</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BodyTextIndent"/>
        <w:spacing w:line="240" w:lineRule="auto"/>
        <w:rPr>
          <w:rFonts w:ascii="GHEA Grapalat" w:hAnsi="GHEA Grapalat"/>
          <w:i w:val="0"/>
          <w:sz w:val="18"/>
          <w:szCs w:val="18"/>
          <w:u w:val="single"/>
          <w:lang w:val="af-ZA"/>
        </w:rPr>
      </w:pPr>
    </w:p>
    <w:p w:rsidR="00957B8F" w:rsidRDefault="00957B8F" w:rsidP="00EF3662">
      <w:pPr>
        <w:jc w:val="center"/>
        <w:rPr>
          <w:rFonts w:ascii="GHEA Grapalat" w:hAnsi="GHEA Grapalat"/>
          <w:b/>
          <w:sz w:val="20"/>
          <w:lang w:val="af-ZA"/>
        </w:rPr>
      </w:pPr>
    </w:p>
    <w:p w:rsidR="008D5016" w:rsidRPr="001C2E71" w:rsidRDefault="008D5016" w:rsidP="00EF3662">
      <w:pPr>
        <w:jc w:val="center"/>
        <w:rPr>
          <w:rFonts w:ascii="GHEA Grapalat" w:hAnsi="GHEA Grapalat"/>
          <w:b/>
          <w:sz w:val="20"/>
          <w:lang w:val="af-ZA"/>
        </w:rPr>
      </w:pPr>
      <w:r w:rsidRPr="001C2E71">
        <w:rPr>
          <w:rFonts w:ascii="GHEA Grapalat" w:hAnsi="GHEA Grapalat"/>
          <w:b/>
          <w:sz w:val="20"/>
          <w:lang w:val="af-ZA"/>
        </w:rPr>
        <w:t>1</w:t>
      </w:r>
      <w:r w:rsidR="00375FD2" w:rsidRPr="001C2E71">
        <w:rPr>
          <w:rFonts w:ascii="GHEA Grapalat" w:hAnsi="GHEA Grapalat"/>
          <w:b/>
          <w:sz w:val="20"/>
          <w:lang w:val="af-ZA"/>
        </w:rPr>
        <w:t>2</w:t>
      </w:r>
      <w:r w:rsidRPr="001C2E71">
        <w:rPr>
          <w:rFonts w:ascii="GHEA Grapalat" w:hAnsi="GHEA Grapalat"/>
          <w:b/>
          <w:sz w:val="20"/>
          <w:lang w:val="af-ZA"/>
        </w:rPr>
        <w:t xml:space="preserve">. ԳՆՄԱՆ ԳՈՐԾԸՆԹԱՑԻ ՀԵՏ ԿԱՊՎԱԾ ԳՈՐԾՈՂՈՒԹՅՈՒՆՆԵՐԸ ԵՎ (ԿԱՄ) </w:t>
      </w:r>
    </w:p>
    <w:p w:rsidR="008D5016" w:rsidRPr="001C2E71" w:rsidRDefault="008D5016" w:rsidP="00EF3662">
      <w:pPr>
        <w:jc w:val="center"/>
        <w:rPr>
          <w:rFonts w:ascii="GHEA Grapalat" w:hAnsi="GHEA Grapalat"/>
          <w:b/>
          <w:sz w:val="20"/>
          <w:lang w:val="af-ZA"/>
        </w:rPr>
      </w:pPr>
      <w:r w:rsidRPr="001C2E71">
        <w:rPr>
          <w:rFonts w:ascii="GHEA Grapalat" w:hAnsi="GHEA Grapalat"/>
          <w:b/>
          <w:sz w:val="20"/>
          <w:lang w:val="af-ZA"/>
        </w:rPr>
        <w:t xml:space="preserve">ԸՆԴՈՒՆՎԱԾ ՈՐՈՇՈՒՄՆԵՐԸ ԲՈՂՈՔԱՐԿԵԼՈՒ ՄԱՍՆԱԿՑԻ </w:t>
      </w:r>
    </w:p>
    <w:p w:rsidR="00096865" w:rsidRPr="001C2E71" w:rsidRDefault="008D5016" w:rsidP="00EF3662">
      <w:pPr>
        <w:jc w:val="center"/>
        <w:rPr>
          <w:rFonts w:ascii="GHEA Grapalat" w:hAnsi="GHEA Grapalat"/>
          <w:b/>
          <w:sz w:val="20"/>
          <w:lang w:val="af-ZA"/>
        </w:rPr>
      </w:pPr>
      <w:r w:rsidRPr="001C2E71">
        <w:rPr>
          <w:rFonts w:ascii="GHEA Grapalat" w:hAnsi="GHEA Grapalat"/>
          <w:b/>
          <w:sz w:val="20"/>
          <w:lang w:val="af-ZA"/>
        </w:rPr>
        <w:t>ԻՐԱՎՈՒՆՔԸ ԵՎ ԿԱՐԳԸ</w:t>
      </w:r>
    </w:p>
    <w:p w:rsidR="00996C19" w:rsidRPr="001C2E71" w:rsidRDefault="00996C19" w:rsidP="00EF3662">
      <w:pPr>
        <w:jc w:val="center"/>
        <w:rPr>
          <w:rFonts w:ascii="GHEA Grapalat" w:hAnsi="GHEA Grapalat"/>
          <w:b/>
          <w:sz w:val="20"/>
          <w:lang w:val="af-ZA"/>
        </w:rPr>
      </w:pP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 </w:t>
      </w:r>
      <w:r w:rsidRPr="001C2E71">
        <w:rPr>
          <w:rFonts w:ascii="GHEA Grapalat" w:hAnsi="GHEA Grapalat"/>
          <w:sz w:val="20"/>
          <w:szCs w:val="20"/>
        </w:rPr>
        <w:t>Յուրաքանչյուր</w:t>
      </w:r>
      <w:r w:rsidRPr="001C2E71">
        <w:rPr>
          <w:rFonts w:ascii="GHEA Grapalat" w:hAnsi="GHEA Grapalat"/>
          <w:sz w:val="20"/>
          <w:szCs w:val="20"/>
          <w:lang w:val="es-ES"/>
        </w:rPr>
        <w:t xml:space="preserve"> </w:t>
      </w:r>
      <w:r w:rsidRPr="001C2E71">
        <w:rPr>
          <w:rFonts w:ascii="GHEA Grapalat" w:hAnsi="GHEA Grapalat"/>
          <w:sz w:val="20"/>
          <w:szCs w:val="20"/>
        </w:rPr>
        <w:t>շահագրգիռ</w:t>
      </w:r>
      <w:r w:rsidRPr="001C2E71">
        <w:rPr>
          <w:rFonts w:ascii="GHEA Grapalat" w:hAnsi="GHEA Grapalat"/>
          <w:sz w:val="20"/>
          <w:szCs w:val="20"/>
          <w:lang w:val="es-ES"/>
        </w:rPr>
        <w:t xml:space="preserve"> </w:t>
      </w:r>
      <w:r w:rsidRPr="001C2E71">
        <w:rPr>
          <w:rFonts w:ascii="GHEA Grapalat" w:hAnsi="GHEA Grapalat"/>
          <w:sz w:val="20"/>
          <w:szCs w:val="20"/>
        </w:rPr>
        <w:t>անձ</w:t>
      </w:r>
      <w:r w:rsidRPr="001C2E71">
        <w:rPr>
          <w:rFonts w:ascii="GHEA Grapalat" w:hAnsi="GHEA Grapalat"/>
          <w:sz w:val="20"/>
          <w:szCs w:val="20"/>
          <w:lang w:val="es-ES"/>
        </w:rPr>
        <w:t xml:space="preserve"> </w:t>
      </w:r>
      <w:r w:rsidRPr="001C2E71">
        <w:rPr>
          <w:rFonts w:ascii="GHEA Grapalat" w:hAnsi="GHEA Grapalat"/>
          <w:sz w:val="20"/>
          <w:szCs w:val="20"/>
        </w:rPr>
        <w:t>իրավունք</w:t>
      </w:r>
      <w:r w:rsidRPr="001C2E71">
        <w:rPr>
          <w:rFonts w:ascii="GHEA Grapalat" w:hAnsi="GHEA Grapalat"/>
          <w:sz w:val="20"/>
          <w:szCs w:val="20"/>
          <w:lang w:val="es-ES"/>
        </w:rPr>
        <w:t xml:space="preserve"> </w:t>
      </w:r>
      <w:r w:rsidRPr="001C2E71">
        <w:rPr>
          <w:rFonts w:ascii="GHEA Grapalat" w:hAnsi="GHEA Grapalat"/>
          <w:sz w:val="20"/>
          <w:szCs w:val="20"/>
        </w:rPr>
        <w:t>ունի</w:t>
      </w:r>
      <w:r w:rsidRPr="001C2E71">
        <w:rPr>
          <w:rFonts w:ascii="GHEA Grapalat" w:hAnsi="GHEA Grapalat"/>
          <w:sz w:val="20"/>
          <w:szCs w:val="20"/>
          <w:lang w:val="es-ES"/>
        </w:rPr>
        <w:t xml:space="preserve"> </w:t>
      </w:r>
      <w:r w:rsidRPr="001C2E71">
        <w:rPr>
          <w:rFonts w:ascii="GHEA Grapalat" w:hAnsi="GHEA Grapalat"/>
          <w:sz w:val="20"/>
          <w:szCs w:val="20"/>
        </w:rPr>
        <w:t>բողոքարկելու</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գործողությունները</w:t>
      </w:r>
      <w:r w:rsidRPr="001C2E71">
        <w:rPr>
          <w:rFonts w:ascii="GHEA Grapalat" w:hAnsi="GHEA Grapalat"/>
          <w:sz w:val="20"/>
          <w:szCs w:val="20"/>
          <w:lang w:val="es-ES"/>
        </w:rPr>
        <w:t xml:space="preserve"> (</w:t>
      </w:r>
      <w:r w:rsidRPr="001C2E71">
        <w:rPr>
          <w:rFonts w:ascii="GHEA Grapalat" w:hAnsi="GHEA Grapalat"/>
          <w:sz w:val="20"/>
          <w:szCs w:val="20"/>
        </w:rPr>
        <w:t>անգործությունը</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որոշումները</w:t>
      </w:r>
      <w:r w:rsidRPr="001C2E71">
        <w:rPr>
          <w:rFonts w:ascii="GHEA Grapalat" w:hAnsi="GHEA Grapalat"/>
          <w:sz w:val="20"/>
          <w:szCs w:val="20"/>
          <w:lang w:val="es-ES"/>
        </w:rPr>
        <w:t xml:space="preserve"> </w:t>
      </w:r>
      <w:r w:rsidRPr="001C2E71">
        <w:rPr>
          <w:rFonts w:ascii="GHEA Grapalat" w:hAnsi="GHEA Grapalat"/>
          <w:sz w:val="20"/>
          <w:szCs w:val="20"/>
        </w:rPr>
        <w:t>Հայաստանի</w:t>
      </w:r>
      <w:r w:rsidRPr="001C2E71">
        <w:rPr>
          <w:rFonts w:ascii="GHEA Grapalat" w:hAnsi="GHEA Grapalat"/>
          <w:sz w:val="20"/>
          <w:szCs w:val="20"/>
          <w:lang w:val="es-ES"/>
        </w:rPr>
        <w:t xml:space="preserve"> </w:t>
      </w:r>
      <w:r w:rsidRPr="001C2E71">
        <w:rPr>
          <w:rFonts w:ascii="GHEA Grapalat" w:hAnsi="GHEA Grapalat"/>
          <w:sz w:val="20"/>
          <w:szCs w:val="20"/>
        </w:rPr>
        <w:t>Հանրապետության</w:t>
      </w:r>
      <w:r w:rsidRPr="001C2E71">
        <w:rPr>
          <w:rFonts w:ascii="GHEA Grapalat" w:hAnsi="GHEA Grapalat"/>
          <w:sz w:val="20"/>
          <w:szCs w:val="20"/>
          <w:lang w:val="es-ES"/>
        </w:rPr>
        <w:t xml:space="preserve"> </w:t>
      </w:r>
      <w:r w:rsidRPr="001C2E71">
        <w:rPr>
          <w:rFonts w:ascii="GHEA Grapalat" w:hAnsi="GHEA Grapalat"/>
          <w:sz w:val="20"/>
          <w:szCs w:val="20"/>
        </w:rPr>
        <w:t>քաղաքացիական</w:t>
      </w:r>
      <w:r w:rsidRPr="001C2E71">
        <w:rPr>
          <w:rFonts w:ascii="GHEA Grapalat" w:hAnsi="GHEA Grapalat"/>
          <w:sz w:val="20"/>
          <w:szCs w:val="20"/>
          <w:lang w:val="es-ES"/>
        </w:rPr>
        <w:t xml:space="preserve"> </w:t>
      </w:r>
      <w:r w:rsidRPr="001C2E71">
        <w:rPr>
          <w:rFonts w:ascii="GHEA Grapalat" w:hAnsi="GHEA Grapalat"/>
          <w:sz w:val="20"/>
          <w:szCs w:val="20"/>
        </w:rPr>
        <w:t>դատավարության</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այսուհետ՝</w:t>
      </w:r>
      <w:r w:rsidRPr="001C2E71">
        <w:rPr>
          <w:rFonts w:ascii="GHEA Grapalat" w:hAnsi="GHEA Grapalat"/>
          <w:sz w:val="20"/>
          <w:szCs w:val="20"/>
          <w:lang w:val="es-ES"/>
        </w:rPr>
        <w:t xml:space="preserve"> </w:t>
      </w:r>
      <w:r w:rsidRPr="001C2E71">
        <w:rPr>
          <w:rFonts w:ascii="GHEA Grapalat" w:hAnsi="GHEA Grapalat"/>
          <w:sz w:val="20"/>
          <w:szCs w:val="20"/>
        </w:rPr>
        <w:t>Օրենսգիրք</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rPr>
        <w:t>Յուրաքանչյուր</w:t>
      </w:r>
      <w:r w:rsidRPr="001C2E71">
        <w:rPr>
          <w:rFonts w:ascii="GHEA Grapalat" w:hAnsi="GHEA Grapalat"/>
          <w:sz w:val="20"/>
          <w:szCs w:val="20"/>
          <w:lang w:val="es-ES"/>
        </w:rPr>
        <w:t xml:space="preserve"> </w:t>
      </w:r>
      <w:r w:rsidRPr="001C2E71">
        <w:rPr>
          <w:rFonts w:ascii="GHEA Grapalat" w:hAnsi="GHEA Grapalat"/>
          <w:sz w:val="20"/>
          <w:szCs w:val="20"/>
        </w:rPr>
        <w:t>ոք</w:t>
      </w:r>
      <w:r w:rsidRPr="001C2E71">
        <w:rPr>
          <w:rFonts w:ascii="GHEA Grapalat" w:hAnsi="GHEA Grapalat"/>
          <w:sz w:val="20"/>
          <w:szCs w:val="20"/>
          <w:lang w:val="es-ES"/>
        </w:rPr>
        <w:t xml:space="preserve"> </w:t>
      </w:r>
      <w:r w:rsidRPr="001C2E71">
        <w:rPr>
          <w:rFonts w:ascii="GHEA Grapalat" w:hAnsi="GHEA Grapalat"/>
          <w:sz w:val="20"/>
          <w:szCs w:val="20"/>
        </w:rPr>
        <w:t>իրավունք</w:t>
      </w:r>
      <w:r w:rsidRPr="001C2E71">
        <w:rPr>
          <w:rFonts w:ascii="GHEA Grapalat" w:hAnsi="GHEA Grapalat"/>
          <w:sz w:val="20"/>
          <w:szCs w:val="20"/>
          <w:lang w:val="es-ES"/>
        </w:rPr>
        <w:t xml:space="preserve"> </w:t>
      </w:r>
      <w:r w:rsidRPr="001C2E71">
        <w:rPr>
          <w:rFonts w:ascii="GHEA Grapalat" w:hAnsi="GHEA Grapalat"/>
          <w:sz w:val="20"/>
          <w:szCs w:val="20"/>
        </w:rPr>
        <w:t>ունի</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հայտերի</w:t>
      </w:r>
      <w:r w:rsidRPr="001C2E71">
        <w:rPr>
          <w:rFonts w:ascii="GHEA Grapalat" w:hAnsi="GHEA Grapalat"/>
          <w:sz w:val="20"/>
          <w:szCs w:val="20"/>
          <w:lang w:val="es-ES"/>
        </w:rPr>
        <w:t xml:space="preserve"> </w:t>
      </w:r>
      <w:r w:rsidRPr="001C2E71">
        <w:rPr>
          <w:rFonts w:ascii="GHEA Grapalat" w:hAnsi="GHEA Grapalat"/>
          <w:sz w:val="20"/>
          <w:szCs w:val="20"/>
        </w:rPr>
        <w:t>ներկայացման</w:t>
      </w:r>
      <w:r w:rsidRPr="001C2E71">
        <w:rPr>
          <w:rFonts w:ascii="GHEA Grapalat" w:hAnsi="GHEA Grapalat"/>
          <w:sz w:val="20"/>
          <w:szCs w:val="20"/>
          <w:lang w:val="es-ES"/>
        </w:rPr>
        <w:t xml:space="preserve"> </w:t>
      </w:r>
      <w:r w:rsidRPr="001C2E71">
        <w:rPr>
          <w:rFonts w:ascii="GHEA Grapalat" w:hAnsi="GHEA Grapalat"/>
          <w:sz w:val="20"/>
          <w:szCs w:val="20"/>
        </w:rPr>
        <w:t>վերջնաժամկետը</w:t>
      </w:r>
      <w:r w:rsidRPr="001C2E71">
        <w:rPr>
          <w:rFonts w:ascii="GHEA Grapalat" w:hAnsi="GHEA Grapalat"/>
          <w:sz w:val="20"/>
          <w:szCs w:val="20"/>
          <w:lang w:val="es-ES"/>
        </w:rPr>
        <w:t xml:space="preserve"> </w:t>
      </w:r>
      <w:r w:rsidRPr="001C2E71">
        <w:rPr>
          <w:rFonts w:ascii="GHEA Grapalat" w:hAnsi="GHEA Grapalat"/>
          <w:sz w:val="20"/>
          <w:szCs w:val="20"/>
        </w:rPr>
        <w:t>բողոքարկելու</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առարկայի</w:t>
      </w:r>
      <w:r w:rsidRPr="001C2E71">
        <w:rPr>
          <w:rFonts w:ascii="GHEA Grapalat" w:hAnsi="GHEA Grapalat"/>
          <w:sz w:val="20"/>
          <w:szCs w:val="20"/>
          <w:lang w:val="es-ES"/>
        </w:rPr>
        <w:t xml:space="preserve"> </w:t>
      </w:r>
      <w:r w:rsidRPr="001C2E71">
        <w:rPr>
          <w:rFonts w:ascii="GHEA Grapalat" w:hAnsi="GHEA Grapalat"/>
          <w:sz w:val="20"/>
          <w:szCs w:val="20"/>
        </w:rPr>
        <w:t>բնութագրերը</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հրավերի</w:t>
      </w:r>
      <w:r w:rsidRPr="001C2E71">
        <w:rPr>
          <w:rFonts w:ascii="GHEA Grapalat" w:hAnsi="GHEA Grapalat"/>
          <w:sz w:val="20"/>
          <w:szCs w:val="20"/>
          <w:lang w:val="es-ES"/>
        </w:rPr>
        <w:t xml:space="preserve"> </w:t>
      </w:r>
      <w:r w:rsidRPr="001C2E71">
        <w:rPr>
          <w:rFonts w:ascii="GHEA Grapalat" w:hAnsi="GHEA Grapalat"/>
          <w:sz w:val="20"/>
          <w:szCs w:val="20"/>
        </w:rPr>
        <w:t>պահանջները</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2.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ընթացակարգի</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հարաբերությունները</w:t>
      </w:r>
      <w:r w:rsidRPr="001C2E71">
        <w:rPr>
          <w:rFonts w:ascii="GHEA Grapalat" w:hAnsi="GHEA Grapalat"/>
          <w:sz w:val="20"/>
          <w:szCs w:val="20"/>
          <w:lang w:val="es-ES"/>
        </w:rPr>
        <w:t xml:space="preserve"> </w:t>
      </w:r>
      <w:r w:rsidRPr="001C2E71">
        <w:rPr>
          <w:rFonts w:ascii="GHEA Grapalat" w:hAnsi="GHEA Grapalat"/>
          <w:sz w:val="20"/>
          <w:szCs w:val="20"/>
        </w:rPr>
        <w:t>վարչական</w:t>
      </w:r>
      <w:r w:rsidRPr="001C2E71">
        <w:rPr>
          <w:rFonts w:ascii="GHEA Grapalat" w:hAnsi="GHEA Grapalat"/>
          <w:sz w:val="20"/>
          <w:szCs w:val="20"/>
          <w:lang w:val="es-ES"/>
        </w:rPr>
        <w:t xml:space="preserve"> </w:t>
      </w:r>
      <w:r w:rsidRPr="001C2E71">
        <w:rPr>
          <w:rFonts w:ascii="GHEA Grapalat" w:hAnsi="GHEA Grapalat"/>
          <w:sz w:val="20"/>
          <w:szCs w:val="20"/>
        </w:rPr>
        <w:t>հարաբերություններ</w:t>
      </w:r>
      <w:r w:rsidRPr="001C2E71">
        <w:rPr>
          <w:rFonts w:ascii="GHEA Grapalat" w:hAnsi="GHEA Grapalat"/>
          <w:sz w:val="20"/>
          <w:szCs w:val="20"/>
          <w:lang w:val="es-ES"/>
        </w:rPr>
        <w:t xml:space="preserve"> </w:t>
      </w:r>
      <w:r w:rsidRPr="001C2E71">
        <w:rPr>
          <w:rFonts w:ascii="GHEA Grapalat" w:hAnsi="GHEA Grapalat"/>
          <w:sz w:val="20"/>
          <w:szCs w:val="20"/>
        </w:rPr>
        <w:t>չեն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դրանք</w:t>
      </w:r>
      <w:r w:rsidRPr="001C2E71">
        <w:rPr>
          <w:rFonts w:ascii="GHEA Grapalat" w:hAnsi="GHEA Grapalat"/>
          <w:sz w:val="20"/>
          <w:szCs w:val="20"/>
          <w:lang w:val="es-ES"/>
        </w:rPr>
        <w:t xml:space="preserve"> </w:t>
      </w:r>
      <w:r w:rsidRPr="001C2E71">
        <w:rPr>
          <w:rFonts w:ascii="GHEA Grapalat" w:hAnsi="GHEA Grapalat"/>
          <w:sz w:val="20"/>
          <w:szCs w:val="20"/>
        </w:rPr>
        <w:t>կարգավորվում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Հայաստանի</w:t>
      </w:r>
      <w:r w:rsidRPr="001C2E71">
        <w:rPr>
          <w:rFonts w:ascii="GHEA Grapalat" w:hAnsi="GHEA Grapalat"/>
          <w:sz w:val="20"/>
          <w:szCs w:val="20"/>
          <w:lang w:val="es-ES"/>
        </w:rPr>
        <w:t xml:space="preserve"> </w:t>
      </w:r>
      <w:r w:rsidRPr="001C2E71">
        <w:rPr>
          <w:rFonts w:ascii="GHEA Grapalat" w:hAnsi="GHEA Grapalat"/>
          <w:sz w:val="20"/>
          <w:szCs w:val="20"/>
        </w:rPr>
        <w:t>Հանրապետության</w:t>
      </w:r>
      <w:r w:rsidRPr="001C2E71">
        <w:rPr>
          <w:rFonts w:ascii="GHEA Grapalat" w:hAnsi="GHEA Grapalat"/>
          <w:sz w:val="20"/>
          <w:szCs w:val="20"/>
          <w:lang w:val="es-ES"/>
        </w:rPr>
        <w:t xml:space="preserve"> </w:t>
      </w:r>
      <w:r w:rsidRPr="001C2E71">
        <w:rPr>
          <w:rFonts w:ascii="GHEA Grapalat" w:hAnsi="GHEA Grapalat"/>
          <w:sz w:val="20"/>
          <w:szCs w:val="20"/>
        </w:rPr>
        <w:t>քաղաքացիաիրավական</w:t>
      </w:r>
      <w:r w:rsidRPr="001C2E71">
        <w:rPr>
          <w:rFonts w:ascii="GHEA Grapalat" w:hAnsi="GHEA Grapalat"/>
          <w:sz w:val="20"/>
          <w:szCs w:val="20"/>
          <w:lang w:val="es-ES"/>
        </w:rPr>
        <w:t xml:space="preserve"> </w:t>
      </w:r>
      <w:r w:rsidRPr="001C2E71">
        <w:rPr>
          <w:rFonts w:ascii="GHEA Grapalat" w:hAnsi="GHEA Grapalat"/>
          <w:sz w:val="20"/>
          <w:szCs w:val="20"/>
        </w:rPr>
        <w:t>հարաբերությունները</w:t>
      </w:r>
      <w:r w:rsidRPr="001C2E71">
        <w:rPr>
          <w:rFonts w:ascii="GHEA Grapalat" w:hAnsi="GHEA Grapalat"/>
          <w:sz w:val="20"/>
          <w:szCs w:val="20"/>
          <w:lang w:val="es-ES"/>
        </w:rPr>
        <w:t xml:space="preserve"> </w:t>
      </w:r>
      <w:r w:rsidRPr="001C2E71">
        <w:rPr>
          <w:rFonts w:ascii="GHEA Grapalat" w:hAnsi="GHEA Grapalat"/>
          <w:sz w:val="20"/>
          <w:szCs w:val="20"/>
        </w:rPr>
        <w:t>կարգավորող</w:t>
      </w:r>
      <w:r w:rsidRPr="001C2E71">
        <w:rPr>
          <w:rFonts w:ascii="GHEA Grapalat" w:hAnsi="GHEA Grapalat"/>
          <w:sz w:val="20"/>
          <w:szCs w:val="20"/>
          <w:lang w:val="es-ES"/>
        </w:rPr>
        <w:t xml:space="preserve"> </w:t>
      </w:r>
      <w:r w:rsidRPr="001C2E71">
        <w:rPr>
          <w:rFonts w:ascii="GHEA Grapalat" w:hAnsi="GHEA Grapalat"/>
          <w:sz w:val="20"/>
          <w:szCs w:val="20"/>
        </w:rPr>
        <w:t>օրենսդրությամբ</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3.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կատարած</w:t>
      </w:r>
      <w:r w:rsidRPr="001C2E71">
        <w:rPr>
          <w:rFonts w:ascii="GHEA Grapalat" w:hAnsi="GHEA Grapalat"/>
          <w:sz w:val="20"/>
          <w:szCs w:val="20"/>
          <w:lang w:val="es-ES"/>
        </w:rPr>
        <w:t xml:space="preserve"> </w:t>
      </w:r>
      <w:r w:rsidRPr="001C2E71">
        <w:rPr>
          <w:rFonts w:ascii="GHEA Grapalat" w:hAnsi="GHEA Grapalat"/>
          <w:sz w:val="20"/>
          <w:szCs w:val="20"/>
        </w:rPr>
        <w:t>գործողության</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հետևանքով</w:t>
      </w:r>
      <w:r w:rsidRPr="001C2E71">
        <w:rPr>
          <w:rFonts w:ascii="GHEA Grapalat" w:hAnsi="GHEA Grapalat"/>
          <w:sz w:val="20"/>
          <w:szCs w:val="20"/>
          <w:lang w:val="es-ES"/>
        </w:rPr>
        <w:t xml:space="preserve"> </w:t>
      </w:r>
      <w:r w:rsidRPr="001C2E71">
        <w:rPr>
          <w:rFonts w:ascii="GHEA Grapalat" w:hAnsi="GHEA Grapalat"/>
          <w:sz w:val="20"/>
          <w:szCs w:val="20"/>
        </w:rPr>
        <w:t>պատճառված</w:t>
      </w:r>
      <w:r w:rsidRPr="001C2E71">
        <w:rPr>
          <w:rFonts w:ascii="GHEA Grapalat" w:hAnsi="GHEA Grapalat"/>
          <w:sz w:val="20"/>
          <w:szCs w:val="20"/>
          <w:lang w:val="es-ES"/>
        </w:rPr>
        <w:t xml:space="preserve"> </w:t>
      </w:r>
      <w:r w:rsidRPr="001C2E71">
        <w:rPr>
          <w:rFonts w:ascii="GHEA Grapalat" w:hAnsi="GHEA Grapalat"/>
          <w:sz w:val="20"/>
          <w:szCs w:val="20"/>
        </w:rPr>
        <w:t>վնասները</w:t>
      </w:r>
      <w:r w:rsidRPr="001C2E71">
        <w:rPr>
          <w:rFonts w:ascii="GHEA Grapalat" w:hAnsi="GHEA Grapalat"/>
          <w:sz w:val="20"/>
          <w:szCs w:val="20"/>
          <w:lang w:val="es-ES"/>
        </w:rPr>
        <w:t xml:space="preserve"> </w:t>
      </w:r>
      <w:r w:rsidRPr="001C2E71">
        <w:rPr>
          <w:rFonts w:ascii="GHEA Grapalat" w:hAnsi="GHEA Grapalat"/>
          <w:sz w:val="20"/>
          <w:szCs w:val="20"/>
        </w:rPr>
        <w:t>հատուցվում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Հայաստանի</w:t>
      </w:r>
      <w:r w:rsidRPr="001C2E71">
        <w:rPr>
          <w:rFonts w:ascii="GHEA Grapalat" w:hAnsi="GHEA Grapalat"/>
          <w:sz w:val="20"/>
          <w:szCs w:val="20"/>
          <w:lang w:val="es-ES"/>
        </w:rPr>
        <w:t xml:space="preserve"> </w:t>
      </w:r>
      <w:r w:rsidRPr="001C2E71">
        <w:rPr>
          <w:rFonts w:ascii="GHEA Grapalat" w:hAnsi="GHEA Grapalat"/>
          <w:sz w:val="20"/>
          <w:szCs w:val="20"/>
        </w:rPr>
        <w:t>Հանրապետության</w:t>
      </w:r>
      <w:r w:rsidRPr="001C2E71">
        <w:rPr>
          <w:rFonts w:ascii="GHEA Grapalat" w:hAnsi="GHEA Grapalat"/>
          <w:sz w:val="20"/>
          <w:szCs w:val="20"/>
          <w:lang w:val="es-ES"/>
        </w:rPr>
        <w:t xml:space="preserve"> </w:t>
      </w:r>
      <w:r w:rsidRPr="001C2E71">
        <w:rPr>
          <w:rFonts w:ascii="GHEA Grapalat" w:hAnsi="GHEA Grapalat"/>
          <w:sz w:val="20"/>
          <w:szCs w:val="20"/>
        </w:rPr>
        <w:t>քաղաքացիական</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4.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հրավերով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հայցային</w:t>
      </w:r>
      <w:r w:rsidRPr="001C2E71">
        <w:rPr>
          <w:rFonts w:ascii="GHEA Grapalat" w:hAnsi="GHEA Grapalat"/>
          <w:sz w:val="20"/>
          <w:szCs w:val="20"/>
          <w:lang w:val="es-ES"/>
        </w:rPr>
        <w:t xml:space="preserve"> </w:t>
      </w:r>
      <w:r w:rsidRPr="001C2E71">
        <w:rPr>
          <w:rFonts w:ascii="GHEA Grapalat" w:hAnsi="GHEA Grapalat"/>
          <w:sz w:val="20"/>
          <w:szCs w:val="20"/>
        </w:rPr>
        <w:t>վաղեմության</w:t>
      </w:r>
      <w:r w:rsidRPr="001C2E71">
        <w:rPr>
          <w:rFonts w:ascii="GHEA Grapalat" w:hAnsi="GHEA Grapalat"/>
          <w:sz w:val="20"/>
          <w:szCs w:val="20"/>
          <w:lang w:val="es-ES"/>
        </w:rPr>
        <w:t xml:space="preserve"> </w:t>
      </w:r>
      <w:r w:rsidRPr="001C2E71">
        <w:rPr>
          <w:rFonts w:ascii="GHEA Grapalat" w:hAnsi="GHEA Grapalat"/>
          <w:sz w:val="20"/>
          <w:szCs w:val="20"/>
        </w:rPr>
        <w:t>ժամկետ</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Օրենքի</w:t>
      </w:r>
      <w:r w:rsidRPr="001C2E71">
        <w:rPr>
          <w:rFonts w:ascii="GHEA Grapalat" w:hAnsi="GHEA Grapalat"/>
          <w:sz w:val="20"/>
          <w:szCs w:val="20"/>
          <w:lang w:val="es-ES"/>
        </w:rPr>
        <w:t xml:space="preserve"> 6-</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հոդվածի</w:t>
      </w:r>
      <w:r w:rsidRPr="001C2E71">
        <w:rPr>
          <w:rFonts w:ascii="GHEA Grapalat" w:hAnsi="GHEA Grapalat"/>
          <w:sz w:val="20"/>
          <w:szCs w:val="20"/>
          <w:lang w:val="es-ES"/>
        </w:rPr>
        <w:t xml:space="preserve"> 2-</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պայմանագիրը</w:t>
      </w:r>
      <w:r w:rsidRPr="001C2E71">
        <w:rPr>
          <w:rFonts w:ascii="GHEA Grapalat" w:hAnsi="GHEA Grapalat"/>
          <w:sz w:val="20"/>
          <w:szCs w:val="20"/>
          <w:lang w:val="es-ES"/>
        </w:rPr>
        <w:t xml:space="preserve"> </w:t>
      </w:r>
      <w:r w:rsidRPr="001C2E71">
        <w:rPr>
          <w:rFonts w:ascii="GHEA Grapalat" w:hAnsi="GHEA Grapalat"/>
          <w:sz w:val="20"/>
          <w:szCs w:val="20"/>
        </w:rPr>
        <w:t>միակողմանի</w:t>
      </w:r>
      <w:r w:rsidRPr="001C2E71">
        <w:rPr>
          <w:rFonts w:ascii="GHEA Grapalat" w:hAnsi="GHEA Grapalat"/>
          <w:sz w:val="20"/>
          <w:szCs w:val="20"/>
          <w:lang w:val="es-ES"/>
        </w:rPr>
        <w:t xml:space="preserve"> </w:t>
      </w:r>
      <w:r w:rsidRPr="001C2E71">
        <w:rPr>
          <w:rFonts w:ascii="GHEA Grapalat" w:hAnsi="GHEA Grapalat"/>
          <w:sz w:val="20"/>
          <w:szCs w:val="20"/>
        </w:rPr>
        <w:t>լուծելու</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վեճերի</w:t>
      </w:r>
      <w:r w:rsidRPr="001C2E71">
        <w:rPr>
          <w:rFonts w:ascii="GHEA Grapalat" w:hAnsi="GHEA Grapalat"/>
          <w:sz w:val="20"/>
          <w:szCs w:val="20"/>
          <w:lang w:val="es-ES"/>
        </w:rPr>
        <w:t xml:space="preserve">, </w:t>
      </w:r>
      <w:r w:rsidRPr="001C2E71">
        <w:rPr>
          <w:rFonts w:ascii="GHEA Grapalat" w:hAnsi="GHEA Grapalat"/>
          <w:sz w:val="20"/>
          <w:szCs w:val="20"/>
        </w:rPr>
        <w:t>որոնց</w:t>
      </w:r>
      <w:r w:rsidRPr="001C2E71">
        <w:rPr>
          <w:rFonts w:ascii="GHEA Grapalat" w:hAnsi="GHEA Grapalat"/>
          <w:sz w:val="20"/>
          <w:szCs w:val="20"/>
          <w:lang w:val="es-ES"/>
        </w:rPr>
        <w:t xml:space="preserve"> </w:t>
      </w:r>
      <w:r w:rsidRPr="001C2E71">
        <w:rPr>
          <w:rFonts w:ascii="GHEA Grapalat" w:hAnsi="GHEA Grapalat"/>
          <w:sz w:val="20"/>
          <w:szCs w:val="20"/>
        </w:rPr>
        <w:t>դեպքում</w:t>
      </w:r>
      <w:r w:rsidRPr="001C2E71">
        <w:rPr>
          <w:rFonts w:ascii="GHEA Grapalat" w:hAnsi="GHEA Grapalat"/>
          <w:sz w:val="20"/>
          <w:szCs w:val="20"/>
          <w:lang w:val="es-ES"/>
        </w:rPr>
        <w:t xml:space="preserve"> </w:t>
      </w:r>
      <w:r w:rsidRPr="001C2E71">
        <w:rPr>
          <w:rFonts w:ascii="GHEA Grapalat" w:hAnsi="GHEA Grapalat"/>
          <w:sz w:val="20"/>
          <w:szCs w:val="20"/>
        </w:rPr>
        <w:t>հայցային</w:t>
      </w:r>
      <w:r w:rsidRPr="001C2E71">
        <w:rPr>
          <w:rFonts w:ascii="GHEA Grapalat" w:hAnsi="GHEA Grapalat"/>
          <w:sz w:val="20"/>
          <w:szCs w:val="20"/>
          <w:lang w:val="es-ES"/>
        </w:rPr>
        <w:t xml:space="preserve"> </w:t>
      </w:r>
      <w:r w:rsidRPr="001C2E71">
        <w:rPr>
          <w:rFonts w:ascii="GHEA Grapalat" w:hAnsi="GHEA Grapalat"/>
          <w:sz w:val="20"/>
          <w:szCs w:val="20"/>
        </w:rPr>
        <w:t>վաղեմության</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երեսուն</w:t>
      </w:r>
      <w:r w:rsidRPr="001C2E71">
        <w:rPr>
          <w:rFonts w:ascii="GHEA Grapalat" w:hAnsi="GHEA Grapalat"/>
          <w:sz w:val="20"/>
          <w:szCs w:val="20"/>
          <w:lang w:val="es-ES"/>
        </w:rPr>
        <w:t xml:space="preserve"> </w:t>
      </w:r>
      <w:r w:rsidRPr="001C2E71">
        <w:rPr>
          <w:rFonts w:ascii="GHEA Grapalat" w:hAnsi="GHEA Grapalat"/>
          <w:sz w:val="20"/>
          <w:szCs w:val="20"/>
        </w:rPr>
        <w:t>օրացուցային</w:t>
      </w:r>
      <w:r w:rsidRPr="001C2E71">
        <w:rPr>
          <w:rFonts w:ascii="GHEA Grapalat" w:hAnsi="GHEA Grapalat"/>
          <w:sz w:val="20"/>
          <w:szCs w:val="20"/>
          <w:lang w:val="es-ES"/>
        </w:rPr>
        <w:t xml:space="preserve"> </w:t>
      </w:r>
      <w:r w:rsidRPr="001C2E71">
        <w:rPr>
          <w:rFonts w:ascii="GHEA Grapalat" w:hAnsi="GHEA Grapalat"/>
          <w:sz w:val="20"/>
          <w:szCs w:val="20"/>
        </w:rPr>
        <w:t>օր</w:t>
      </w:r>
      <w:r w:rsidRPr="001C2E71">
        <w:rPr>
          <w:rFonts w:ascii="GHEA Grapalat" w:hAnsi="GHEA Grapalat"/>
          <w:sz w:val="20"/>
          <w:szCs w:val="20"/>
          <w:lang w:val="es-ES"/>
        </w:rPr>
        <w:t xml:space="preserve"> </w:t>
      </w:r>
      <w:r w:rsidRPr="001C2E71">
        <w:rPr>
          <w:rFonts w:ascii="GHEA Grapalat" w:hAnsi="GHEA Grapalat"/>
          <w:sz w:val="20"/>
          <w:szCs w:val="20"/>
        </w:rPr>
        <w:t>է</w:t>
      </w:r>
      <w:proofErr w:type="gramStart"/>
      <w:r w:rsidRPr="001C2E71">
        <w:rPr>
          <w:rFonts w:ascii="GHEA Grapalat" w:hAnsi="GHEA Grapalat"/>
          <w:sz w:val="20"/>
          <w:szCs w:val="20"/>
          <w:lang w:val="es-ES"/>
        </w:rPr>
        <w:t>::</w:t>
      </w:r>
      <w:proofErr w:type="gramEnd"/>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5</w:t>
      </w:r>
      <w:r w:rsidRPr="001C2E71">
        <w:rPr>
          <w:rFonts w:ascii="Cambria Math" w:hAnsi="Cambria Math" w:cs="Cambria Math"/>
          <w:sz w:val="20"/>
          <w:szCs w:val="20"/>
          <w:lang w:val="es-ES"/>
        </w:rPr>
        <w:t>․</w:t>
      </w:r>
      <w:r w:rsidR="006E07A7" w:rsidRPr="001C2E71">
        <w:rPr>
          <w:rFonts w:ascii="Cambria Math" w:hAnsi="Cambria Math" w:cs="Cambria Math"/>
          <w:sz w:val="20"/>
          <w:szCs w:val="20"/>
          <w:lang w:val="es-ES"/>
        </w:rPr>
        <w:t xml:space="preserve"> </w:t>
      </w:r>
      <w:r w:rsidRPr="001C2E71">
        <w:rPr>
          <w:rFonts w:ascii="GHEA Grapalat" w:hAnsi="GHEA Grapalat" w:cs="GHEA Grapalat"/>
          <w:sz w:val="20"/>
          <w:szCs w:val="20"/>
        </w:rPr>
        <w:t>Սույն</w:t>
      </w:r>
      <w:r w:rsidRPr="001C2E71">
        <w:rPr>
          <w:rFonts w:ascii="GHEA Grapalat" w:hAnsi="GHEA Grapalat"/>
          <w:sz w:val="20"/>
          <w:szCs w:val="20"/>
          <w:lang w:val="es-ES"/>
        </w:rPr>
        <w:t xml:space="preserve"> </w:t>
      </w:r>
      <w:r w:rsidRPr="001C2E71">
        <w:rPr>
          <w:rFonts w:ascii="GHEA Grapalat" w:hAnsi="GHEA Grapalat" w:cs="GHEA Grapalat"/>
          <w:sz w:val="20"/>
          <w:szCs w:val="20"/>
        </w:rPr>
        <w:t>ընթացակարգի</w:t>
      </w:r>
      <w:r w:rsidRPr="001C2E71">
        <w:rPr>
          <w:rFonts w:ascii="GHEA Grapalat" w:hAnsi="GHEA Grapalat"/>
          <w:sz w:val="20"/>
          <w:szCs w:val="20"/>
          <w:lang w:val="es-ES"/>
        </w:rPr>
        <w:t xml:space="preserve"> </w:t>
      </w:r>
      <w:r w:rsidRPr="001C2E71">
        <w:rPr>
          <w:rFonts w:ascii="GHEA Grapalat" w:hAnsi="GHEA Grapalat" w:cs="GHEA Grapalat"/>
          <w:sz w:val="20"/>
          <w:szCs w:val="20"/>
        </w:rPr>
        <w:t>հետ</w:t>
      </w:r>
      <w:r w:rsidRPr="001C2E71">
        <w:rPr>
          <w:rFonts w:ascii="GHEA Grapalat" w:hAnsi="GHEA Grapalat"/>
          <w:sz w:val="20"/>
          <w:szCs w:val="20"/>
          <w:lang w:val="es-ES"/>
        </w:rPr>
        <w:t xml:space="preserve"> </w:t>
      </w:r>
      <w:r w:rsidRPr="001C2E71">
        <w:rPr>
          <w:rFonts w:ascii="GHEA Grapalat" w:hAnsi="GHEA Grapalat" w:cs="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cs="GHEA Grapalat"/>
          <w:sz w:val="20"/>
          <w:szCs w:val="20"/>
        </w:rPr>
        <w:t>վեճերը</w:t>
      </w:r>
      <w:r w:rsidRPr="001C2E71">
        <w:rPr>
          <w:rFonts w:ascii="GHEA Grapalat" w:hAnsi="GHEA Grapalat"/>
          <w:sz w:val="20"/>
          <w:szCs w:val="20"/>
          <w:lang w:val="es-ES"/>
        </w:rPr>
        <w:t xml:space="preserve"> </w:t>
      </w:r>
      <w:r w:rsidRPr="001C2E71">
        <w:rPr>
          <w:rFonts w:ascii="GHEA Grapalat" w:hAnsi="GHEA Grapalat"/>
          <w:sz w:val="20"/>
          <w:szCs w:val="20"/>
        </w:rPr>
        <w:t>քննվում</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լուծվում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Երևան</w:t>
      </w:r>
      <w:r w:rsidRPr="001C2E71">
        <w:rPr>
          <w:rFonts w:ascii="GHEA Grapalat" w:hAnsi="GHEA Grapalat"/>
          <w:sz w:val="20"/>
          <w:szCs w:val="20"/>
          <w:lang w:val="es-ES"/>
        </w:rPr>
        <w:t xml:space="preserve"> </w:t>
      </w:r>
      <w:r w:rsidRPr="001C2E71">
        <w:rPr>
          <w:rFonts w:ascii="GHEA Grapalat" w:hAnsi="GHEA Grapalat"/>
          <w:sz w:val="20"/>
          <w:szCs w:val="20"/>
        </w:rPr>
        <w:t>քաղաքի</w:t>
      </w:r>
      <w:r w:rsidRPr="001C2E71">
        <w:rPr>
          <w:rFonts w:ascii="GHEA Grapalat" w:hAnsi="GHEA Grapalat"/>
          <w:sz w:val="20"/>
          <w:szCs w:val="20"/>
          <w:lang w:val="es-ES"/>
        </w:rPr>
        <w:t xml:space="preserve"> </w:t>
      </w:r>
      <w:r w:rsidRPr="001C2E71">
        <w:rPr>
          <w:rFonts w:ascii="GHEA Grapalat" w:hAnsi="GHEA Grapalat"/>
          <w:sz w:val="20"/>
          <w:szCs w:val="20"/>
        </w:rPr>
        <w:t>առաջին</w:t>
      </w:r>
      <w:r w:rsidRPr="001C2E71">
        <w:rPr>
          <w:rFonts w:ascii="GHEA Grapalat" w:hAnsi="GHEA Grapalat"/>
          <w:sz w:val="20"/>
          <w:szCs w:val="20"/>
          <w:lang w:val="es-ES"/>
        </w:rPr>
        <w:t xml:space="preserve"> </w:t>
      </w:r>
      <w:r w:rsidRPr="001C2E71">
        <w:rPr>
          <w:rFonts w:ascii="GHEA Grapalat" w:hAnsi="GHEA Grapalat"/>
          <w:sz w:val="20"/>
          <w:szCs w:val="20"/>
        </w:rPr>
        <w:t>ատյանի</w:t>
      </w:r>
      <w:r w:rsidRPr="001C2E71">
        <w:rPr>
          <w:rFonts w:ascii="GHEA Grapalat" w:hAnsi="GHEA Grapalat"/>
          <w:sz w:val="20"/>
          <w:szCs w:val="20"/>
          <w:lang w:val="es-ES"/>
        </w:rPr>
        <w:t xml:space="preserve"> </w:t>
      </w:r>
      <w:r w:rsidRPr="001C2E71">
        <w:rPr>
          <w:rFonts w:ascii="GHEA Grapalat" w:hAnsi="GHEA Grapalat"/>
          <w:sz w:val="20"/>
          <w:szCs w:val="20"/>
        </w:rPr>
        <w:t>ընդհանուր</w:t>
      </w:r>
      <w:r w:rsidRPr="001C2E71">
        <w:rPr>
          <w:rFonts w:ascii="GHEA Grapalat" w:hAnsi="GHEA Grapalat"/>
          <w:sz w:val="20"/>
          <w:szCs w:val="20"/>
          <w:lang w:val="es-ES"/>
        </w:rPr>
        <w:t xml:space="preserve"> </w:t>
      </w:r>
      <w:r w:rsidRPr="001C2E71">
        <w:rPr>
          <w:rFonts w:ascii="GHEA Grapalat" w:hAnsi="GHEA Grapalat"/>
          <w:sz w:val="20"/>
          <w:szCs w:val="20"/>
        </w:rPr>
        <w:t>իրավասության</w:t>
      </w:r>
      <w:r w:rsidRPr="001C2E71">
        <w:rPr>
          <w:rFonts w:ascii="GHEA Grapalat" w:hAnsi="GHEA Grapalat"/>
          <w:sz w:val="20"/>
          <w:szCs w:val="20"/>
          <w:lang w:val="es-ES"/>
        </w:rPr>
        <w:t xml:space="preserve"> </w:t>
      </w:r>
      <w:r w:rsidRPr="001C2E71">
        <w:rPr>
          <w:rFonts w:ascii="GHEA Grapalat" w:hAnsi="GHEA Grapalat"/>
          <w:sz w:val="20"/>
          <w:szCs w:val="20"/>
        </w:rPr>
        <w:t>դատարանում</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երեսուն</w:t>
      </w:r>
      <w:r w:rsidRPr="001C2E71">
        <w:rPr>
          <w:rFonts w:ascii="GHEA Grapalat" w:hAnsi="GHEA Grapalat"/>
          <w:sz w:val="20"/>
          <w:szCs w:val="20"/>
          <w:lang w:val="es-ES"/>
        </w:rPr>
        <w:t xml:space="preserve"> </w:t>
      </w:r>
      <w:r w:rsidRPr="001C2E71">
        <w:rPr>
          <w:rFonts w:ascii="GHEA Grapalat" w:hAnsi="GHEA Grapalat"/>
          <w:sz w:val="20"/>
          <w:szCs w:val="20"/>
        </w:rPr>
        <w:t>օրվա</w:t>
      </w:r>
      <w:r w:rsidRPr="001C2E71">
        <w:rPr>
          <w:rFonts w:ascii="GHEA Grapalat" w:hAnsi="GHEA Grapalat"/>
          <w:sz w:val="20"/>
          <w:szCs w:val="20"/>
          <w:lang w:val="es-ES"/>
        </w:rPr>
        <w:t xml:space="preserve"> </w:t>
      </w:r>
      <w:r w:rsidRPr="001C2E71">
        <w:rPr>
          <w:rFonts w:ascii="GHEA Grapalat" w:hAnsi="GHEA Grapalat"/>
          <w:sz w:val="20"/>
          <w:szCs w:val="20"/>
        </w:rPr>
        <w:t>ընթացքում</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պատճառաբանված</w:t>
      </w:r>
      <w:r w:rsidRPr="001C2E71">
        <w:rPr>
          <w:rFonts w:ascii="GHEA Grapalat" w:hAnsi="GHEA Grapalat"/>
          <w:sz w:val="20"/>
          <w:szCs w:val="20"/>
          <w:lang w:val="es-ES"/>
        </w:rPr>
        <w:t xml:space="preserve"> </w:t>
      </w:r>
      <w:r w:rsidRPr="001C2E71">
        <w:rPr>
          <w:rFonts w:ascii="GHEA Grapalat" w:hAnsi="GHEA Grapalat"/>
          <w:sz w:val="20"/>
          <w:szCs w:val="20"/>
        </w:rPr>
        <w:t>որոշմամբ</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երկարաձգվել</w:t>
      </w:r>
      <w:r w:rsidRPr="001C2E71">
        <w:rPr>
          <w:rFonts w:ascii="GHEA Grapalat" w:hAnsi="GHEA Grapalat"/>
          <w:sz w:val="20"/>
          <w:szCs w:val="20"/>
          <w:lang w:val="es-ES"/>
        </w:rPr>
        <w:t xml:space="preserve"> </w:t>
      </w:r>
      <w:r w:rsidRPr="001C2E71">
        <w:rPr>
          <w:rFonts w:ascii="GHEA Grapalat" w:hAnsi="GHEA Grapalat"/>
          <w:sz w:val="20"/>
          <w:szCs w:val="20"/>
        </w:rPr>
        <w:t>մեկ</w:t>
      </w:r>
      <w:r w:rsidRPr="001C2E71">
        <w:rPr>
          <w:rFonts w:ascii="GHEA Grapalat" w:hAnsi="GHEA Grapalat"/>
          <w:sz w:val="20"/>
          <w:szCs w:val="20"/>
          <w:lang w:val="es-ES"/>
        </w:rPr>
        <w:t xml:space="preserve"> </w:t>
      </w:r>
      <w:r w:rsidRPr="001C2E71">
        <w:rPr>
          <w:rFonts w:ascii="GHEA Grapalat" w:hAnsi="GHEA Grapalat"/>
          <w:sz w:val="20"/>
          <w:szCs w:val="20"/>
        </w:rPr>
        <w:t>անգամ</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տասն</w:t>
      </w:r>
      <w:r w:rsidRPr="001C2E71">
        <w:rPr>
          <w:rFonts w:ascii="GHEA Grapalat" w:hAnsi="GHEA Grapalat"/>
          <w:sz w:val="20"/>
          <w:szCs w:val="20"/>
          <w:lang w:val="es-ES"/>
        </w:rPr>
        <w:t xml:space="preserve"> </w:t>
      </w:r>
      <w:r w:rsidRPr="001C2E71">
        <w:rPr>
          <w:rFonts w:ascii="GHEA Grapalat" w:hAnsi="GHEA Grapalat"/>
          <w:sz w:val="20"/>
          <w:szCs w:val="20"/>
        </w:rPr>
        <w:t>օրացուցային</w:t>
      </w:r>
      <w:r w:rsidRPr="001C2E71">
        <w:rPr>
          <w:rFonts w:ascii="GHEA Grapalat" w:hAnsi="GHEA Grapalat"/>
          <w:sz w:val="20"/>
          <w:szCs w:val="20"/>
          <w:lang w:val="es-ES"/>
        </w:rPr>
        <w:t xml:space="preserve"> </w:t>
      </w:r>
      <w:r w:rsidRPr="001C2E71">
        <w:rPr>
          <w:rFonts w:ascii="GHEA Grapalat" w:hAnsi="GHEA Grapalat"/>
          <w:sz w:val="20"/>
          <w:szCs w:val="20"/>
        </w:rPr>
        <w:t>օրով</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 xml:space="preserve">12.6.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հարցը</w:t>
      </w:r>
      <w:r w:rsidRPr="001C2E71">
        <w:rPr>
          <w:rFonts w:ascii="GHEA Grapalat" w:hAnsi="GHEA Grapalat"/>
          <w:sz w:val="20"/>
          <w:szCs w:val="20"/>
          <w:lang w:val="es-ES"/>
        </w:rPr>
        <w:t xml:space="preserve"> </w:t>
      </w:r>
      <w:r w:rsidRPr="001C2E71">
        <w:rPr>
          <w:rFonts w:ascii="GHEA Grapalat" w:hAnsi="GHEA Grapalat"/>
          <w:sz w:val="20"/>
          <w:szCs w:val="20"/>
        </w:rPr>
        <w:t>լուծում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ներկայացվելուց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եռօրյա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 xml:space="preserve">12.7.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միաժամանակ</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որոշում՝</w:t>
      </w:r>
      <w:r w:rsidRPr="001C2E71">
        <w:rPr>
          <w:rFonts w:ascii="GHEA Grapalat" w:hAnsi="GHEA Grapalat"/>
          <w:sz w:val="20"/>
          <w:szCs w:val="20"/>
          <w:lang w:val="es-ES"/>
        </w:rPr>
        <w:t xml:space="preserve"> </w:t>
      </w:r>
      <w:r w:rsidRPr="001C2E71">
        <w:rPr>
          <w:rFonts w:ascii="GHEA Grapalat" w:hAnsi="GHEA Grapalat"/>
          <w:sz w:val="20"/>
          <w:szCs w:val="20"/>
        </w:rPr>
        <w:t>պատասխանողից</w:t>
      </w:r>
      <w:r w:rsidRPr="001C2E71">
        <w:rPr>
          <w:rFonts w:ascii="GHEA Grapalat" w:hAnsi="GHEA Grapalat"/>
          <w:sz w:val="20"/>
          <w:szCs w:val="20"/>
          <w:lang w:val="es-ES"/>
        </w:rPr>
        <w:t xml:space="preserve"> </w:t>
      </w:r>
      <w:r w:rsidRPr="001C2E71">
        <w:rPr>
          <w:rFonts w:ascii="GHEA Grapalat" w:hAnsi="GHEA Grapalat"/>
          <w:sz w:val="20"/>
          <w:szCs w:val="20"/>
        </w:rPr>
        <w:t>տվյալ</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գործընթացի</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տիրապետման</w:t>
      </w:r>
      <w:r w:rsidRPr="001C2E71">
        <w:rPr>
          <w:rFonts w:ascii="GHEA Grapalat" w:hAnsi="GHEA Grapalat"/>
          <w:sz w:val="20"/>
          <w:szCs w:val="20"/>
          <w:lang w:val="es-ES"/>
        </w:rPr>
        <w:t xml:space="preserve"> </w:t>
      </w:r>
      <w:r w:rsidRPr="001C2E71">
        <w:rPr>
          <w:rFonts w:ascii="GHEA Grapalat" w:hAnsi="GHEA Grapalat"/>
          <w:sz w:val="20"/>
          <w:szCs w:val="20"/>
        </w:rPr>
        <w:t>տակ</w:t>
      </w:r>
      <w:r w:rsidRPr="001C2E71">
        <w:rPr>
          <w:rFonts w:ascii="GHEA Grapalat" w:hAnsi="GHEA Grapalat"/>
          <w:sz w:val="20"/>
          <w:szCs w:val="20"/>
          <w:lang w:val="es-ES"/>
        </w:rPr>
        <w:t xml:space="preserve"> </w:t>
      </w:r>
      <w:r w:rsidRPr="001C2E71">
        <w:rPr>
          <w:rFonts w:ascii="GHEA Grapalat" w:hAnsi="GHEA Grapalat"/>
          <w:sz w:val="20"/>
          <w:szCs w:val="20"/>
        </w:rPr>
        <w:t>գտնվող</w:t>
      </w:r>
      <w:r w:rsidRPr="001C2E71">
        <w:rPr>
          <w:rFonts w:ascii="GHEA Grapalat" w:hAnsi="GHEA Grapalat"/>
          <w:sz w:val="20"/>
          <w:szCs w:val="20"/>
          <w:lang w:val="es-ES"/>
        </w:rPr>
        <w:t xml:space="preserve"> </w:t>
      </w:r>
      <w:r w:rsidRPr="001C2E71">
        <w:rPr>
          <w:rFonts w:ascii="GHEA Grapalat" w:hAnsi="GHEA Grapalat"/>
          <w:sz w:val="20"/>
          <w:szCs w:val="20"/>
        </w:rPr>
        <w:t>բոլոր</w:t>
      </w:r>
      <w:r w:rsidRPr="001C2E71">
        <w:rPr>
          <w:rFonts w:ascii="GHEA Grapalat" w:hAnsi="GHEA Grapalat"/>
          <w:sz w:val="20"/>
          <w:szCs w:val="20"/>
          <w:lang w:val="es-ES"/>
        </w:rPr>
        <w:t xml:space="preserve"> </w:t>
      </w:r>
      <w:r w:rsidRPr="001C2E71">
        <w:rPr>
          <w:rFonts w:ascii="GHEA Grapalat" w:hAnsi="GHEA Grapalat"/>
          <w:sz w:val="20"/>
          <w:szCs w:val="20"/>
        </w:rPr>
        <w:t>ապացույցները</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lastRenderedPageBreak/>
        <w:t xml:space="preserve">12.8. </w:t>
      </w:r>
      <w:r w:rsidRPr="001C2E71">
        <w:rPr>
          <w:rFonts w:ascii="GHEA Grapalat" w:hAnsi="GHEA Grapalat"/>
          <w:sz w:val="20"/>
          <w:szCs w:val="20"/>
        </w:rPr>
        <w:t>Ապացույցներ</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որոշումը</w:t>
      </w:r>
      <w:r w:rsidRPr="001C2E71">
        <w:rPr>
          <w:rFonts w:ascii="GHEA Grapalat" w:hAnsi="GHEA Grapalat"/>
          <w:sz w:val="20"/>
          <w:szCs w:val="20"/>
          <w:lang w:val="es-ES"/>
        </w:rPr>
        <w:t xml:space="preserve"> </w:t>
      </w:r>
      <w:r w:rsidRPr="001C2E71">
        <w:rPr>
          <w:rFonts w:ascii="GHEA Grapalat" w:hAnsi="GHEA Grapalat"/>
          <w:sz w:val="20"/>
          <w:szCs w:val="20"/>
        </w:rPr>
        <w:t>կատարվում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կողմից</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ստանալուց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հնգօրյա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կետով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կողմից</w:t>
      </w:r>
      <w:r w:rsidRPr="001C2E71">
        <w:rPr>
          <w:rFonts w:ascii="GHEA Grapalat" w:hAnsi="GHEA Grapalat"/>
          <w:sz w:val="20"/>
          <w:szCs w:val="20"/>
          <w:lang w:val="es-ES"/>
        </w:rPr>
        <w:t xml:space="preserve"> </w:t>
      </w:r>
      <w:r w:rsidRPr="001C2E71">
        <w:rPr>
          <w:rFonts w:ascii="GHEA Grapalat" w:hAnsi="GHEA Grapalat"/>
          <w:sz w:val="20"/>
          <w:szCs w:val="20"/>
        </w:rPr>
        <w:t>ապացույցներ</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որոշման</w:t>
      </w:r>
      <w:r w:rsidRPr="001C2E71">
        <w:rPr>
          <w:rFonts w:ascii="GHEA Grapalat" w:hAnsi="GHEA Grapalat"/>
          <w:sz w:val="20"/>
          <w:szCs w:val="20"/>
          <w:lang w:val="es-ES"/>
        </w:rPr>
        <w:t xml:space="preserve"> </w:t>
      </w:r>
      <w:r w:rsidRPr="001C2E71">
        <w:rPr>
          <w:rFonts w:ascii="GHEA Grapalat" w:hAnsi="GHEA Grapalat"/>
          <w:sz w:val="20"/>
          <w:szCs w:val="20"/>
        </w:rPr>
        <w:t>պահանջները</w:t>
      </w:r>
      <w:r w:rsidRPr="001C2E71">
        <w:rPr>
          <w:rFonts w:ascii="GHEA Grapalat" w:hAnsi="GHEA Grapalat"/>
          <w:sz w:val="20"/>
          <w:szCs w:val="20"/>
          <w:lang w:val="es-ES"/>
        </w:rPr>
        <w:t xml:space="preserve"> </w:t>
      </w:r>
      <w:r w:rsidRPr="001C2E71">
        <w:rPr>
          <w:rFonts w:ascii="GHEA Grapalat" w:hAnsi="GHEA Grapalat"/>
          <w:sz w:val="20"/>
          <w:szCs w:val="20"/>
        </w:rPr>
        <w:t>չկատարվելու</w:t>
      </w:r>
      <w:r w:rsidRPr="001C2E71">
        <w:rPr>
          <w:rFonts w:ascii="GHEA Grapalat" w:hAnsi="GHEA Grapalat"/>
          <w:sz w:val="20"/>
          <w:szCs w:val="20"/>
          <w:lang w:val="es-ES"/>
        </w:rPr>
        <w:t xml:space="preserve"> </w:t>
      </w:r>
      <w:r w:rsidRPr="001C2E71">
        <w:rPr>
          <w:rFonts w:ascii="GHEA Grapalat" w:hAnsi="GHEA Grapalat"/>
          <w:sz w:val="20"/>
          <w:szCs w:val="20"/>
        </w:rPr>
        <w:t>դեպքում</w:t>
      </w:r>
      <w:r w:rsidRPr="001C2E71">
        <w:rPr>
          <w:rFonts w:ascii="GHEA Grapalat" w:hAnsi="GHEA Grapalat"/>
          <w:sz w:val="20"/>
          <w:szCs w:val="20"/>
          <w:lang w:val="es-ES"/>
        </w:rPr>
        <w:t xml:space="preserve">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քննվում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դրանում</w:t>
      </w:r>
      <w:r w:rsidRPr="001C2E71">
        <w:rPr>
          <w:rFonts w:ascii="GHEA Grapalat" w:hAnsi="GHEA Grapalat"/>
          <w:sz w:val="20"/>
          <w:szCs w:val="20"/>
          <w:lang w:val="es-ES"/>
        </w:rPr>
        <w:t xml:space="preserve"> </w:t>
      </w:r>
      <w:r w:rsidRPr="001C2E71">
        <w:rPr>
          <w:rFonts w:ascii="GHEA Grapalat" w:hAnsi="GHEA Grapalat"/>
          <w:sz w:val="20"/>
          <w:szCs w:val="20"/>
        </w:rPr>
        <w:t>առկա</w:t>
      </w:r>
      <w:r w:rsidRPr="001C2E71">
        <w:rPr>
          <w:rFonts w:ascii="GHEA Grapalat" w:hAnsi="GHEA Grapalat"/>
          <w:sz w:val="20"/>
          <w:szCs w:val="20"/>
          <w:lang w:val="es-ES"/>
        </w:rPr>
        <w:t xml:space="preserve"> </w:t>
      </w:r>
      <w:r w:rsidRPr="001C2E71">
        <w:rPr>
          <w:rFonts w:ascii="GHEA Grapalat" w:hAnsi="GHEA Grapalat"/>
          <w:sz w:val="20"/>
          <w:szCs w:val="20"/>
        </w:rPr>
        <w:t>ապացույցների</w:t>
      </w:r>
      <w:r w:rsidRPr="001C2E71">
        <w:rPr>
          <w:rFonts w:ascii="GHEA Grapalat" w:hAnsi="GHEA Grapalat"/>
          <w:sz w:val="20"/>
          <w:szCs w:val="20"/>
          <w:lang w:val="es-ES"/>
        </w:rPr>
        <w:t xml:space="preserve"> </w:t>
      </w:r>
      <w:r w:rsidRPr="001C2E71">
        <w:rPr>
          <w:rFonts w:ascii="GHEA Grapalat" w:hAnsi="GHEA Grapalat"/>
          <w:sz w:val="20"/>
          <w:szCs w:val="20"/>
        </w:rPr>
        <w:t>հիման</w:t>
      </w:r>
      <w:r w:rsidRPr="001C2E71">
        <w:rPr>
          <w:rFonts w:ascii="GHEA Grapalat" w:hAnsi="GHEA Grapalat"/>
          <w:sz w:val="20"/>
          <w:szCs w:val="20"/>
          <w:lang w:val="es-ES"/>
        </w:rPr>
        <w:t xml:space="preserve"> </w:t>
      </w:r>
      <w:r w:rsidRPr="001C2E71">
        <w:rPr>
          <w:rFonts w:ascii="GHEA Grapalat" w:hAnsi="GHEA Grapalat"/>
          <w:sz w:val="20"/>
          <w:szCs w:val="20"/>
        </w:rPr>
        <w:t>վրա</w:t>
      </w:r>
      <w:r w:rsidRPr="001C2E71">
        <w:rPr>
          <w:rFonts w:ascii="GHEA Grapalat" w:hAnsi="GHEA Grapalat"/>
          <w:sz w:val="20"/>
          <w:szCs w:val="20"/>
          <w:lang w:val="es-ES"/>
        </w:rPr>
        <w:t xml:space="preserve">, </w:t>
      </w:r>
      <w:r w:rsidRPr="001C2E71">
        <w:rPr>
          <w:rFonts w:ascii="GHEA Grapalat" w:hAnsi="GHEA Grapalat"/>
          <w:sz w:val="20"/>
          <w:szCs w:val="20"/>
        </w:rPr>
        <w:t>իսկ</w:t>
      </w:r>
      <w:r w:rsidRPr="001C2E71">
        <w:rPr>
          <w:rFonts w:ascii="GHEA Grapalat" w:hAnsi="GHEA Grapalat"/>
          <w:sz w:val="20"/>
          <w:szCs w:val="20"/>
          <w:lang w:val="es-ES"/>
        </w:rPr>
        <w:t xml:space="preserve"> </w:t>
      </w:r>
      <w:r w:rsidRPr="001C2E71">
        <w:rPr>
          <w:rFonts w:ascii="GHEA Grapalat" w:hAnsi="GHEA Grapalat"/>
          <w:sz w:val="20"/>
          <w:szCs w:val="20"/>
        </w:rPr>
        <w:t>հայցվորի</w:t>
      </w:r>
      <w:r w:rsidRPr="001C2E71">
        <w:rPr>
          <w:rFonts w:ascii="GHEA Grapalat" w:hAnsi="GHEA Grapalat"/>
          <w:sz w:val="20"/>
          <w:szCs w:val="20"/>
          <w:lang w:val="es-ES"/>
        </w:rPr>
        <w:t xml:space="preserve"> </w:t>
      </w:r>
      <w:r w:rsidRPr="001C2E71">
        <w:rPr>
          <w:rFonts w:ascii="GHEA Grapalat" w:hAnsi="GHEA Grapalat"/>
          <w:sz w:val="20"/>
          <w:szCs w:val="20"/>
        </w:rPr>
        <w:t>վկայակոչած</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փաստերը</w:t>
      </w:r>
      <w:r w:rsidRPr="001C2E71">
        <w:rPr>
          <w:rFonts w:ascii="GHEA Grapalat" w:hAnsi="GHEA Grapalat"/>
          <w:sz w:val="20"/>
          <w:szCs w:val="20"/>
          <w:lang w:val="es-ES"/>
        </w:rPr>
        <w:t xml:space="preserve">, </w:t>
      </w:r>
      <w:r w:rsidRPr="001C2E71">
        <w:rPr>
          <w:rFonts w:ascii="GHEA Grapalat" w:hAnsi="GHEA Grapalat"/>
          <w:sz w:val="20"/>
          <w:szCs w:val="20"/>
        </w:rPr>
        <w:t>որոնք</w:t>
      </w:r>
      <w:r w:rsidRPr="001C2E71">
        <w:rPr>
          <w:rFonts w:ascii="GHEA Grapalat" w:hAnsi="GHEA Grapalat"/>
          <w:sz w:val="20"/>
          <w:szCs w:val="20"/>
          <w:lang w:val="es-ES"/>
        </w:rPr>
        <w:t xml:space="preserve"> </w:t>
      </w:r>
      <w:r w:rsidRPr="001C2E71">
        <w:rPr>
          <w:rFonts w:ascii="GHEA Grapalat" w:hAnsi="GHEA Grapalat"/>
          <w:sz w:val="20"/>
          <w:szCs w:val="20"/>
        </w:rPr>
        <w:t>ենթակա</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հաստատման</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տիրապետման</w:t>
      </w:r>
      <w:r w:rsidRPr="001C2E71">
        <w:rPr>
          <w:rFonts w:ascii="GHEA Grapalat" w:hAnsi="GHEA Grapalat"/>
          <w:sz w:val="20"/>
          <w:szCs w:val="20"/>
          <w:lang w:val="es-ES"/>
        </w:rPr>
        <w:t xml:space="preserve"> </w:t>
      </w:r>
      <w:r w:rsidRPr="001C2E71">
        <w:rPr>
          <w:rFonts w:ascii="GHEA Grapalat" w:hAnsi="GHEA Grapalat"/>
          <w:sz w:val="20"/>
          <w:szCs w:val="20"/>
        </w:rPr>
        <w:t>տակ</w:t>
      </w:r>
      <w:r w:rsidRPr="001C2E71">
        <w:rPr>
          <w:rFonts w:ascii="GHEA Grapalat" w:hAnsi="GHEA Grapalat"/>
          <w:sz w:val="20"/>
          <w:szCs w:val="20"/>
          <w:lang w:val="es-ES"/>
        </w:rPr>
        <w:t xml:space="preserve"> </w:t>
      </w:r>
      <w:r w:rsidRPr="001C2E71">
        <w:rPr>
          <w:rFonts w:ascii="GHEA Grapalat" w:hAnsi="GHEA Grapalat"/>
          <w:sz w:val="20"/>
          <w:szCs w:val="20"/>
        </w:rPr>
        <w:t>գտնվող</w:t>
      </w:r>
      <w:r w:rsidRPr="001C2E71">
        <w:rPr>
          <w:rFonts w:ascii="GHEA Grapalat" w:hAnsi="GHEA Grapalat"/>
          <w:sz w:val="20"/>
          <w:szCs w:val="20"/>
          <w:lang w:val="es-ES"/>
        </w:rPr>
        <w:t xml:space="preserve"> </w:t>
      </w:r>
      <w:r w:rsidRPr="001C2E71">
        <w:rPr>
          <w:rFonts w:ascii="GHEA Grapalat" w:hAnsi="GHEA Grapalat"/>
          <w:sz w:val="20"/>
          <w:szCs w:val="20"/>
        </w:rPr>
        <w:t>ապացույցներով</w:t>
      </w:r>
      <w:r w:rsidRPr="001C2E71">
        <w:rPr>
          <w:rFonts w:ascii="GHEA Grapalat" w:hAnsi="GHEA Grapalat"/>
          <w:sz w:val="20"/>
          <w:szCs w:val="20"/>
          <w:lang w:val="es-ES"/>
        </w:rPr>
        <w:t xml:space="preserve">, </w:t>
      </w:r>
      <w:r w:rsidRPr="001C2E71">
        <w:rPr>
          <w:rFonts w:ascii="GHEA Grapalat" w:hAnsi="GHEA Grapalat"/>
          <w:sz w:val="20"/>
          <w:szCs w:val="20"/>
        </w:rPr>
        <w:t>համարվում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հաստատված</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9.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գործընթացին</w:t>
      </w:r>
      <w:r w:rsidRPr="001C2E71">
        <w:rPr>
          <w:rFonts w:ascii="GHEA Grapalat" w:hAnsi="GHEA Grapalat"/>
          <w:sz w:val="20"/>
          <w:szCs w:val="20"/>
          <w:lang w:val="es-ES"/>
        </w:rPr>
        <w:t xml:space="preserve"> </w:t>
      </w:r>
      <w:r w:rsidRPr="001C2E71">
        <w:rPr>
          <w:rFonts w:ascii="GHEA Grapalat" w:hAnsi="GHEA Grapalat"/>
          <w:sz w:val="20"/>
          <w:szCs w:val="20"/>
        </w:rPr>
        <w:t>վերաբերող՝</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բաժնով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վեճերի</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իր</w:t>
      </w:r>
      <w:r w:rsidRPr="001C2E71">
        <w:rPr>
          <w:rFonts w:ascii="GHEA Grapalat" w:hAnsi="GHEA Grapalat"/>
          <w:sz w:val="20"/>
          <w:szCs w:val="20"/>
          <w:lang w:val="es-ES"/>
        </w:rPr>
        <w:t xml:space="preserve"> </w:t>
      </w:r>
      <w:r w:rsidRPr="001C2E71">
        <w:rPr>
          <w:rFonts w:ascii="GHEA Grapalat" w:hAnsi="GHEA Grapalat"/>
          <w:sz w:val="20"/>
          <w:szCs w:val="20"/>
        </w:rPr>
        <w:t>վարույթում</w:t>
      </w:r>
      <w:r w:rsidRPr="001C2E71">
        <w:rPr>
          <w:rFonts w:ascii="GHEA Grapalat" w:hAnsi="GHEA Grapalat"/>
          <w:sz w:val="20"/>
          <w:szCs w:val="20"/>
          <w:lang w:val="es-ES"/>
        </w:rPr>
        <w:t xml:space="preserve"> </w:t>
      </w:r>
      <w:r w:rsidRPr="001C2E71">
        <w:rPr>
          <w:rFonts w:ascii="GHEA Grapalat" w:hAnsi="GHEA Grapalat"/>
          <w:sz w:val="20"/>
          <w:szCs w:val="20"/>
        </w:rPr>
        <w:t>քննվող</w:t>
      </w:r>
      <w:r w:rsidRPr="001C2E71">
        <w:rPr>
          <w:rFonts w:ascii="GHEA Grapalat" w:hAnsi="GHEA Grapalat"/>
          <w:sz w:val="20"/>
          <w:szCs w:val="20"/>
          <w:lang w:val="es-ES"/>
        </w:rPr>
        <w:t xml:space="preserve"> </w:t>
      </w:r>
      <w:r w:rsidRPr="001C2E71">
        <w:rPr>
          <w:rFonts w:ascii="GHEA Grapalat" w:hAnsi="GHEA Grapalat"/>
          <w:sz w:val="20"/>
          <w:szCs w:val="20"/>
        </w:rPr>
        <w:t>գործերը</w:t>
      </w:r>
      <w:r w:rsidRPr="001C2E71">
        <w:rPr>
          <w:rFonts w:ascii="GHEA Grapalat" w:hAnsi="GHEA Grapalat"/>
          <w:sz w:val="20"/>
          <w:szCs w:val="20"/>
          <w:lang w:val="es-ES"/>
        </w:rPr>
        <w:t xml:space="preserve"> </w:t>
      </w:r>
      <w:r w:rsidRPr="001C2E71">
        <w:rPr>
          <w:rFonts w:ascii="GHEA Grapalat" w:hAnsi="GHEA Grapalat"/>
          <w:sz w:val="20"/>
          <w:szCs w:val="20"/>
        </w:rPr>
        <w:t>միացնում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մեկ</w:t>
      </w:r>
      <w:r w:rsidRPr="001C2E71">
        <w:rPr>
          <w:rFonts w:ascii="GHEA Grapalat" w:hAnsi="GHEA Grapalat"/>
          <w:sz w:val="20"/>
          <w:szCs w:val="20"/>
          <w:lang w:val="es-ES"/>
        </w:rPr>
        <w:t xml:space="preserve"> </w:t>
      </w:r>
      <w:r w:rsidRPr="001C2E71">
        <w:rPr>
          <w:rFonts w:ascii="GHEA Grapalat" w:hAnsi="GHEA Grapalat"/>
          <w:sz w:val="20"/>
          <w:szCs w:val="20"/>
        </w:rPr>
        <w:t>վարույթում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10.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ուղարկվում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պաշտոնական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w:t>
      </w:r>
      <w:r w:rsidRPr="001C2E71">
        <w:rPr>
          <w:rFonts w:ascii="GHEA Grapalat" w:hAnsi="GHEA Grapalat"/>
          <w:sz w:val="20"/>
          <w:szCs w:val="20"/>
          <w:lang w:val="es-ES"/>
        </w:rPr>
        <w:t xml:space="preserve"> </w:t>
      </w:r>
      <w:r w:rsidRPr="001C2E71">
        <w:rPr>
          <w:rFonts w:ascii="GHEA Grapalat" w:hAnsi="GHEA Grapalat"/>
          <w:sz w:val="20"/>
          <w:szCs w:val="20"/>
        </w:rPr>
        <w:t>հասցեին</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մարմինը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կետով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հրապարակում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տեղեկագրում՝</w:t>
      </w:r>
      <w:r w:rsidRPr="001C2E71">
        <w:rPr>
          <w:rFonts w:ascii="GHEA Grapalat" w:hAnsi="GHEA Grapalat"/>
          <w:sz w:val="20"/>
          <w:szCs w:val="20"/>
          <w:lang w:val="es-ES"/>
        </w:rPr>
        <w:t xml:space="preserve"> </w:t>
      </w:r>
      <w:r w:rsidRPr="001C2E71">
        <w:rPr>
          <w:rFonts w:ascii="GHEA Grapalat" w:hAnsi="GHEA Grapalat"/>
          <w:sz w:val="20"/>
          <w:szCs w:val="20"/>
        </w:rPr>
        <w:t>նշելով</w:t>
      </w:r>
      <w:r w:rsidRPr="001C2E71">
        <w:rPr>
          <w:rFonts w:ascii="GHEA Grapalat" w:hAnsi="GHEA Grapalat"/>
          <w:sz w:val="20"/>
          <w:szCs w:val="20"/>
          <w:lang w:val="es-ES"/>
        </w:rPr>
        <w:t xml:space="preserve"> </w:t>
      </w:r>
      <w:r w:rsidRPr="001C2E71">
        <w:rPr>
          <w:rFonts w:ascii="GHEA Grapalat" w:hAnsi="GHEA Grapalat"/>
          <w:sz w:val="20"/>
          <w:szCs w:val="20"/>
        </w:rPr>
        <w:t>կասեցման</w:t>
      </w:r>
      <w:r w:rsidRPr="001C2E71">
        <w:rPr>
          <w:rFonts w:ascii="GHEA Grapalat" w:hAnsi="GHEA Grapalat"/>
          <w:sz w:val="20"/>
          <w:szCs w:val="20"/>
          <w:lang w:val="es-ES"/>
        </w:rPr>
        <w:t xml:space="preserve"> </w:t>
      </w:r>
      <w:r w:rsidRPr="001C2E71">
        <w:rPr>
          <w:rFonts w:ascii="GHEA Grapalat" w:hAnsi="GHEA Grapalat"/>
          <w:sz w:val="20"/>
          <w:szCs w:val="20"/>
        </w:rPr>
        <w:t>օրը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11</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Հայցադիմումի</w:t>
      </w:r>
      <w:r w:rsidRPr="001C2E71">
        <w:rPr>
          <w:rFonts w:ascii="GHEA Grapalat" w:hAnsi="GHEA Grapalat"/>
          <w:sz w:val="20"/>
          <w:szCs w:val="20"/>
          <w:lang w:val="es-ES"/>
        </w:rPr>
        <w:t xml:space="preserve"> </w:t>
      </w:r>
      <w:r w:rsidRPr="001C2E71">
        <w:rPr>
          <w:rFonts w:ascii="GHEA Grapalat" w:hAnsi="GHEA Grapalat"/>
          <w:sz w:val="20"/>
          <w:szCs w:val="20"/>
        </w:rPr>
        <w:t>պատասխանը</w:t>
      </w:r>
      <w:r w:rsidRPr="001C2E71">
        <w:rPr>
          <w:rFonts w:ascii="GHEA Grapalat" w:hAnsi="GHEA Grapalat"/>
          <w:sz w:val="20"/>
          <w:szCs w:val="20"/>
          <w:lang w:val="es-ES"/>
        </w:rPr>
        <w:t xml:space="preserve"> </w:t>
      </w:r>
      <w:r w:rsidRPr="001C2E71">
        <w:rPr>
          <w:rFonts w:ascii="GHEA Grapalat" w:hAnsi="GHEA Grapalat"/>
          <w:sz w:val="20"/>
          <w:szCs w:val="20"/>
        </w:rPr>
        <w:t>պատվիրատուն</w:t>
      </w:r>
      <w:r w:rsidRPr="001C2E71">
        <w:rPr>
          <w:rFonts w:ascii="GHEA Grapalat" w:hAnsi="GHEA Grapalat"/>
          <w:sz w:val="20"/>
          <w:szCs w:val="20"/>
          <w:lang w:val="es-ES"/>
        </w:rPr>
        <w:t xml:space="preserve"> </w:t>
      </w:r>
      <w:r w:rsidRPr="001C2E71">
        <w:rPr>
          <w:rFonts w:ascii="GHEA Grapalat" w:hAnsi="GHEA Grapalat"/>
          <w:sz w:val="20"/>
          <w:szCs w:val="20"/>
        </w:rPr>
        <w:t>ներկայացնում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ստանալուց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հնգօրյա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Calibri" w:hAnsi="Calibri" w:cs="Calibri"/>
          <w:sz w:val="20"/>
          <w:szCs w:val="20"/>
          <w:lang w:val="es-ES"/>
        </w:rPr>
        <w:t> </w:t>
      </w: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12 </w:t>
      </w:r>
      <w:r w:rsidRPr="001C2E71">
        <w:rPr>
          <w:rFonts w:ascii="GHEA Grapalat" w:hAnsi="GHEA Grapalat"/>
          <w:sz w:val="20"/>
          <w:szCs w:val="20"/>
        </w:rPr>
        <w:t>Գործին</w:t>
      </w:r>
      <w:r w:rsidRPr="001C2E71">
        <w:rPr>
          <w:rFonts w:ascii="GHEA Grapalat" w:hAnsi="GHEA Grapalat"/>
          <w:sz w:val="20"/>
          <w:szCs w:val="20"/>
          <w:lang w:val="es-ES"/>
        </w:rPr>
        <w:t xml:space="preserve"> </w:t>
      </w:r>
      <w:r w:rsidRPr="001C2E71">
        <w:rPr>
          <w:rFonts w:ascii="GHEA Grapalat" w:hAnsi="GHEA Grapalat"/>
          <w:sz w:val="20"/>
          <w:szCs w:val="20"/>
        </w:rPr>
        <w:t>մասնակցող</w:t>
      </w:r>
      <w:r w:rsidRPr="001C2E71">
        <w:rPr>
          <w:rFonts w:ascii="GHEA Grapalat" w:hAnsi="GHEA Grapalat"/>
          <w:sz w:val="20"/>
          <w:szCs w:val="20"/>
          <w:lang w:val="es-ES"/>
        </w:rPr>
        <w:t xml:space="preserve"> </w:t>
      </w:r>
      <w:r w:rsidRPr="001C2E71">
        <w:rPr>
          <w:rFonts w:ascii="GHEA Grapalat" w:hAnsi="GHEA Grapalat"/>
          <w:sz w:val="20"/>
          <w:szCs w:val="20"/>
        </w:rPr>
        <w:t>անձինք</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նրանց</w:t>
      </w:r>
      <w:r w:rsidRPr="001C2E71">
        <w:rPr>
          <w:rFonts w:ascii="GHEA Grapalat" w:hAnsi="GHEA Grapalat"/>
          <w:sz w:val="20"/>
          <w:szCs w:val="20"/>
          <w:lang w:val="es-ES"/>
        </w:rPr>
        <w:t xml:space="preserve"> </w:t>
      </w:r>
      <w:r w:rsidRPr="001C2E71">
        <w:rPr>
          <w:rFonts w:ascii="GHEA Grapalat" w:hAnsi="GHEA Grapalat"/>
          <w:sz w:val="20"/>
          <w:szCs w:val="20"/>
        </w:rPr>
        <w:t>ներկայացուցիչները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նիստի</w:t>
      </w:r>
      <w:r w:rsidRPr="001C2E71">
        <w:rPr>
          <w:rFonts w:ascii="GHEA Grapalat" w:hAnsi="GHEA Grapalat"/>
          <w:sz w:val="20"/>
          <w:szCs w:val="20"/>
          <w:lang w:val="es-ES"/>
        </w:rPr>
        <w:t xml:space="preserve"> </w:t>
      </w:r>
      <w:r w:rsidRPr="001C2E71">
        <w:rPr>
          <w:rFonts w:ascii="GHEA Grapalat" w:hAnsi="GHEA Grapalat"/>
          <w:sz w:val="20"/>
          <w:szCs w:val="20"/>
        </w:rPr>
        <w:t>ժամանակի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վայրի</w:t>
      </w:r>
      <w:r w:rsidRPr="001C2E71">
        <w:rPr>
          <w:rFonts w:ascii="GHEA Grapalat" w:hAnsi="GHEA Grapalat"/>
          <w:sz w:val="20"/>
          <w:szCs w:val="20"/>
          <w:lang w:val="es-ES"/>
        </w:rPr>
        <w:t xml:space="preserve">, </w:t>
      </w:r>
      <w:r w:rsidRPr="001C2E71">
        <w:rPr>
          <w:rFonts w:ascii="GHEA Grapalat" w:hAnsi="GHEA Grapalat"/>
          <w:sz w:val="20"/>
          <w:szCs w:val="20"/>
        </w:rPr>
        <w:t>ինչպես</w:t>
      </w:r>
      <w:r w:rsidRPr="001C2E71">
        <w:rPr>
          <w:rFonts w:ascii="GHEA Grapalat" w:hAnsi="GHEA Grapalat"/>
          <w:sz w:val="20"/>
          <w:szCs w:val="20"/>
          <w:lang w:val="es-ES"/>
        </w:rPr>
        <w:t xml:space="preserve"> </w:t>
      </w:r>
      <w:r w:rsidRPr="001C2E71">
        <w:rPr>
          <w:rFonts w:ascii="GHEA Grapalat" w:hAnsi="GHEA Grapalat"/>
          <w:sz w:val="20"/>
          <w:szCs w:val="20"/>
        </w:rPr>
        <w:t>նաև</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դեպքերում</w:t>
      </w:r>
      <w:r w:rsidRPr="001C2E71">
        <w:rPr>
          <w:rFonts w:ascii="GHEA Grapalat" w:hAnsi="GHEA Grapalat"/>
          <w:sz w:val="20"/>
          <w:szCs w:val="20"/>
          <w:lang w:val="es-ES"/>
        </w:rPr>
        <w:t xml:space="preserve"> </w:t>
      </w:r>
      <w:r w:rsidRPr="001C2E71">
        <w:rPr>
          <w:rFonts w:ascii="GHEA Grapalat" w:hAnsi="GHEA Grapalat"/>
          <w:sz w:val="20"/>
          <w:szCs w:val="20"/>
        </w:rPr>
        <w:t>առանձին</w:t>
      </w:r>
      <w:r w:rsidRPr="001C2E71">
        <w:rPr>
          <w:rFonts w:ascii="GHEA Grapalat" w:hAnsi="GHEA Grapalat"/>
          <w:sz w:val="20"/>
          <w:szCs w:val="20"/>
          <w:lang w:val="es-ES"/>
        </w:rPr>
        <w:t xml:space="preserve"> </w:t>
      </w:r>
      <w:r w:rsidRPr="001C2E71">
        <w:rPr>
          <w:rFonts w:ascii="GHEA Grapalat" w:hAnsi="GHEA Grapalat"/>
          <w:sz w:val="20"/>
          <w:szCs w:val="20"/>
        </w:rPr>
        <w:t>դատավարական</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w:t>
      </w:r>
      <w:r w:rsidRPr="001C2E71">
        <w:rPr>
          <w:rFonts w:ascii="GHEA Grapalat" w:hAnsi="GHEA Grapalat"/>
          <w:sz w:val="20"/>
          <w:szCs w:val="20"/>
          <w:lang w:val="es-ES"/>
        </w:rPr>
        <w:t xml:space="preserve"> </w:t>
      </w:r>
      <w:r w:rsidRPr="001C2E71">
        <w:rPr>
          <w:rFonts w:ascii="GHEA Grapalat" w:hAnsi="GHEA Grapalat"/>
          <w:sz w:val="20"/>
          <w:szCs w:val="20"/>
        </w:rPr>
        <w:t>կատարելու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ծանուցվում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հաղորդակցության</w:t>
      </w:r>
      <w:r w:rsidRPr="001C2E71">
        <w:rPr>
          <w:rFonts w:ascii="GHEA Grapalat" w:hAnsi="GHEA Grapalat"/>
          <w:sz w:val="20"/>
          <w:szCs w:val="20"/>
          <w:lang w:val="es-ES"/>
        </w:rPr>
        <w:t xml:space="preserve"> </w:t>
      </w:r>
      <w:r w:rsidRPr="001C2E71">
        <w:rPr>
          <w:rFonts w:ascii="GHEA Grapalat" w:hAnsi="GHEA Grapalat"/>
          <w:sz w:val="20"/>
          <w:szCs w:val="20"/>
        </w:rPr>
        <w:t>միջոցով</w:t>
      </w:r>
      <w:r w:rsidRPr="001C2E71">
        <w:rPr>
          <w:rFonts w:ascii="GHEA Grapalat" w:hAnsi="GHEA Grapalat"/>
          <w:sz w:val="20"/>
          <w:szCs w:val="20"/>
          <w:lang w:val="es-ES"/>
        </w:rPr>
        <w:t xml:space="preserve"> </w:t>
      </w:r>
      <w:r w:rsidRPr="001C2E71">
        <w:rPr>
          <w:rFonts w:ascii="GHEA Grapalat" w:hAnsi="GHEA Grapalat"/>
          <w:sz w:val="20"/>
          <w:szCs w:val="20"/>
        </w:rPr>
        <w:t>ծանուցագրերը</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փաստաթղթեր</w:t>
      </w:r>
      <w:r w:rsidRPr="001C2E71">
        <w:rPr>
          <w:rFonts w:ascii="GHEA Grapalat" w:hAnsi="GHEA Grapalat"/>
          <w:sz w:val="20"/>
          <w:szCs w:val="20"/>
          <w:lang w:val="es-ES"/>
        </w:rPr>
        <w:t xml:space="preserve"> </w:t>
      </w:r>
      <w:r w:rsidRPr="001C2E71">
        <w:rPr>
          <w:rFonts w:ascii="GHEA Grapalat" w:hAnsi="GHEA Grapalat"/>
          <w:sz w:val="20"/>
          <w:szCs w:val="20"/>
        </w:rPr>
        <w:t>Օրենսգրքի</w:t>
      </w:r>
      <w:r w:rsidRPr="001C2E71">
        <w:rPr>
          <w:rFonts w:ascii="GHEA Grapalat" w:hAnsi="GHEA Grapalat"/>
          <w:sz w:val="20"/>
          <w:szCs w:val="20"/>
          <w:lang w:val="es-ES"/>
        </w:rPr>
        <w:t xml:space="preserve"> 97-</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 xml:space="preserve"> </w:t>
      </w:r>
      <w:r w:rsidRPr="001C2E71">
        <w:rPr>
          <w:rFonts w:ascii="GHEA Grapalat" w:hAnsi="GHEA Grapalat"/>
          <w:sz w:val="20"/>
          <w:szCs w:val="20"/>
        </w:rPr>
        <w:t>հայցադիմումում</w:t>
      </w:r>
      <w:r w:rsidRPr="001C2E71">
        <w:rPr>
          <w:rFonts w:ascii="GHEA Grapalat" w:hAnsi="GHEA Grapalat"/>
          <w:sz w:val="20"/>
          <w:szCs w:val="20"/>
          <w:lang w:val="es-ES"/>
        </w:rPr>
        <w:t xml:space="preserve"> </w:t>
      </w:r>
      <w:r w:rsidRPr="001C2E71">
        <w:rPr>
          <w:rFonts w:ascii="GHEA Grapalat" w:hAnsi="GHEA Grapalat"/>
          <w:sz w:val="20"/>
          <w:szCs w:val="20"/>
        </w:rPr>
        <w:t>նշված</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փոստին</w:t>
      </w:r>
      <w:r w:rsidRPr="001C2E71">
        <w:rPr>
          <w:rFonts w:ascii="GHEA Grapalat" w:hAnsi="GHEA Grapalat"/>
          <w:sz w:val="20"/>
          <w:szCs w:val="20"/>
          <w:lang w:val="es-ES"/>
        </w:rPr>
        <w:t xml:space="preserve"> </w:t>
      </w:r>
      <w:r w:rsidRPr="001C2E71">
        <w:rPr>
          <w:rFonts w:ascii="GHEA Grapalat" w:hAnsi="GHEA Grapalat"/>
          <w:sz w:val="20"/>
          <w:szCs w:val="20"/>
        </w:rPr>
        <w:t>ուղարկելու</w:t>
      </w:r>
      <w:r w:rsidRPr="001C2E71">
        <w:rPr>
          <w:rFonts w:ascii="GHEA Grapalat" w:hAnsi="GHEA Grapalat"/>
          <w:sz w:val="20"/>
          <w:szCs w:val="20"/>
          <w:lang w:val="es-ES"/>
        </w:rPr>
        <w:t xml:space="preserve"> </w:t>
      </w:r>
      <w:r w:rsidRPr="001C2E71">
        <w:rPr>
          <w:rFonts w:ascii="GHEA Grapalat" w:hAnsi="GHEA Grapalat"/>
          <w:sz w:val="20"/>
          <w:szCs w:val="20"/>
        </w:rPr>
        <w:t>եղանակով</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13</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բաժնով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վեճերով</w:t>
      </w:r>
      <w:r w:rsidRPr="001C2E71">
        <w:rPr>
          <w:rFonts w:ascii="GHEA Grapalat" w:hAnsi="GHEA Grapalat"/>
          <w:sz w:val="20"/>
          <w:szCs w:val="20"/>
          <w:lang w:val="es-ES"/>
        </w:rPr>
        <w:t xml:space="preserve"> </w:t>
      </w:r>
      <w:r w:rsidRPr="001C2E71">
        <w:rPr>
          <w:rFonts w:ascii="GHEA Grapalat" w:hAnsi="GHEA Grapalat"/>
          <w:sz w:val="20"/>
          <w:szCs w:val="20"/>
        </w:rPr>
        <w:t>գործերը</w:t>
      </w:r>
      <w:r w:rsidRPr="001C2E71">
        <w:rPr>
          <w:rFonts w:ascii="GHEA Grapalat" w:hAnsi="GHEA Grapalat"/>
          <w:sz w:val="20"/>
          <w:szCs w:val="20"/>
          <w:lang w:val="es-ES"/>
        </w:rPr>
        <w:t xml:space="preserve"> </w:t>
      </w:r>
      <w:r w:rsidRPr="001C2E71">
        <w:rPr>
          <w:rFonts w:ascii="GHEA Grapalat" w:hAnsi="GHEA Grapalat"/>
          <w:sz w:val="20"/>
          <w:szCs w:val="20"/>
        </w:rPr>
        <w:t>քննում</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դրանց</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վճիռները</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որոշումները</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գրավոր</w:t>
      </w:r>
      <w:r w:rsidRPr="001C2E71">
        <w:rPr>
          <w:rFonts w:ascii="GHEA Grapalat" w:hAnsi="GHEA Grapalat"/>
          <w:sz w:val="20"/>
          <w:szCs w:val="20"/>
          <w:lang w:val="es-ES"/>
        </w:rPr>
        <w:t xml:space="preserve"> </w:t>
      </w:r>
      <w:r w:rsidRPr="001C2E71">
        <w:rPr>
          <w:rFonts w:ascii="GHEA Grapalat" w:hAnsi="GHEA Grapalat"/>
          <w:sz w:val="20"/>
          <w:szCs w:val="20"/>
        </w:rPr>
        <w:t>ընթացակարգով</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դեպքերի</w:t>
      </w:r>
      <w:r w:rsidRPr="001C2E71">
        <w:rPr>
          <w:rFonts w:ascii="GHEA Grapalat" w:hAnsi="GHEA Grapalat"/>
          <w:sz w:val="20"/>
          <w:szCs w:val="20"/>
          <w:lang w:val="es-ES"/>
        </w:rPr>
        <w:t xml:space="preserve">, </w:t>
      </w:r>
      <w:r w:rsidRPr="001C2E71">
        <w:rPr>
          <w:rFonts w:ascii="GHEA Grapalat" w:hAnsi="GHEA Grapalat"/>
          <w:sz w:val="20"/>
          <w:szCs w:val="20"/>
        </w:rPr>
        <w:t>երբ</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գործին</w:t>
      </w:r>
      <w:r w:rsidRPr="001C2E71">
        <w:rPr>
          <w:rFonts w:ascii="GHEA Grapalat" w:hAnsi="GHEA Grapalat"/>
          <w:sz w:val="20"/>
          <w:szCs w:val="20"/>
          <w:lang w:val="es-ES"/>
        </w:rPr>
        <w:t xml:space="preserve"> </w:t>
      </w:r>
      <w:r w:rsidRPr="001C2E71">
        <w:rPr>
          <w:rFonts w:ascii="GHEA Grapalat" w:hAnsi="GHEA Grapalat"/>
          <w:sz w:val="20"/>
          <w:szCs w:val="20"/>
        </w:rPr>
        <w:t>մասնակցող</w:t>
      </w:r>
      <w:r w:rsidRPr="001C2E71">
        <w:rPr>
          <w:rFonts w:ascii="GHEA Grapalat" w:hAnsi="GHEA Grapalat"/>
          <w:sz w:val="20"/>
          <w:szCs w:val="20"/>
          <w:lang w:val="es-ES"/>
        </w:rPr>
        <w:t xml:space="preserve"> </w:t>
      </w:r>
      <w:r w:rsidRPr="001C2E71">
        <w:rPr>
          <w:rFonts w:ascii="GHEA Grapalat" w:hAnsi="GHEA Grapalat"/>
          <w:sz w:val="20"/>
          <w:szCs w:val="20"/>
        </w:rPr>
        <w:t>անձի</w:t>
      </w:r>
      <w:r w:rsidRPr="001C2E71">
        <w:rPr>
          <w:rFonts w:ascii="GHEA Grapalat" w:hAnsi="GHEA Grapalat"/>
          <w:sz w:val="20"/>
          <w:szCs w:val="20"/>
          <w:lang w:val="es-ES"/>
        </w:rPr>
        <w:t xml:space="preserve"> </w:t>
      </w:r>
      <w:r w:rsidRPr="001C2E71">
        <w:rPr>
          <w:rFonts w:ascii="GHEA Grapalat" w:hAnsi="GHEA Grapalat"/>
          <w:sz w:val="20"/>
          <w:szCs w:val="20"/>
        </w:rPr>
        <w:t>միջնորդությամբ</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իր</w:t>
      </w:r>
      <w:r w:rsidRPr="001C2E71">
        <w:rPr>
          <w:rFonts w:ascii="GHEA Grapalat" w:hAnsi="GHEA Grapalat"/>
          <w:sz w:val="20"/>
          <w:szCs w:val="20"/>
          <w:lang w:val="es-ES"/>
        </w:rPr>
        <w:t xml:space="preserve"> </w:t>
      </w:r>
      <w:r w:rsidRPr="001C2E71">
        <w:rPr>
          <w:rFonts w:ascii="GHEA Grapalat" w:hAnsi="GHEA Grapalat"/>
          <w:sz w:val="20"/>
          <w:szCs w:val="20"/>
        </w:rPr>
        <w:t>նախաձեռնությամբ</w:t>
      </w:r>
      <w:r w:rsidRPr="001C2E71">
        <w:rPr>
          <w:rFonts w:ascii="GHEA Grapalat" w:hAnsi="GHEA Grapalat"/>
          <w:sz w:val="20"/>
          <w:szCs w:val="20"/>
          <w:lang w:val="es-ES"/>
        </w:rPr>
        <w:t xml:space="preserve"> </w:t>
      </w:r>
      <w:r w:rsidRPr="001C2E71">
        <w:rPr>
          <w:rFonts w:ascii="GHEA Grapalat" w:hAnsi="GHEA Grapalat"/>
          <w:sz w:val="20"/>
          <w:szCs w:val="20"/>
        </w:rPr>
        <w:t>եկել</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եզրահանգման</w:t>
      </w:r>
      <w:r w:rsidRPr="001C2E71">
        <w:rPr>
          <w:rFonts w:ascii="GHEA Grapalat" w:hAnsi="GHEA Grapalat"/>
          <w:sz w:val="20"/>
          <w:szCs w:val="20"/>
          <w:lang w:val="es-ES"/>
        </w:rPr>
        <w:t xml:space="preserve">, </w:t>
      </w:r>
      <w:r w:rsidRPr="001C2E71">
        <w:rPr>
          <w:rFonts w:ascii="GHEA Grapalat" w:hAnsi="GHEA Grapalat"/>
          <w:sz w:val="20"/>
          <w:szCs w:val="20"/>
        </w:rPr>
        <w:t>որ</w:t>
      </w:r>
      <w:r w:rsidRPr="001C2E71">
        <w:rPr>
          <w:rFonts w:ascii="GHEA Grapalat" w:hAnsi="GHEA Grapalat"/>
          <w:sz w:val="20"/>
          <w:szCs w:val="20"/>
          <w:lang w:val="es-ES"/>
        </w:rPr>
        <w:t xml:space="preserve"> </w:t>
      </w:r>
      <w:r w:rsidRPr="001C2E71">
        <w:rPr>
          <w:rFonts w:ascii="GHEA Grapalat" w:hAnsi="GHEA Grapalat"/>
          <w:sz w:val="20"/>
          <w:szCs w:val="20"/>
        </w:rPr>
        <w:t>անհրաժեշտ</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քննել</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14.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 xml:space="preserve"> </w:t>
      </w:r>
      <w:r w:rsidRPr="001C2E71">
        <w:rPr>
          <w:rFonts w:ascii="GHEA Grapalat" w:hAnsi="GHEA Grapalat"/>
          <w:sz w:val="20"/>
          <w:szCs w:val="20"/>
        </w:rPr>
        <w:t>քննելու</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միջնորդությունը</w:t>
      </w:r>
      <w:r w:rsidRPr="001C2E71">
        <w:rPr>
          <w:rFonts w:ascii="GHEA Grapalat" w:hAnsi="GHEA Grapalat"/>
          <w:sz w:val="20"/>
          <w:szCs w:val="20"/>
          <w:lang w:val="es-ES"/>
        </w:rPr>
        <w:t xml:space="preserve"> </w:t>
      </w:r>
      <w:r w:rsidRPr="001C2E71">
        <w:rPr>
          <w:rFonts w:ascii="GHEA Grapalat" w:hAnsi="GHEA Grapalat"/>
          <w:sz w:val="20"/>
          <w:szCs w:val="20"/>
        </w:rPr>
        <w:t>գործին</w:t>
      </w:r>
      <w:r w:rsidRPr="001C2E71">
        <w:rPr>
          <w:rFonts w:ascii="GHEA Grapalat" w:hAnsi="GHEA Grapalat"/>
          <w:sz w:val="20"/>
          <w:szCs w:val="20"/>
          <w:lang w:val="es-ES"/>
        </w:rPr>
        <w:t xml:space="preserve"> </w:t>
      </w:r>
      <w:r w:rsidRPr="001C2E71">
        <w:rPr>
          <w:rFonts w:ascii="GHEA Grapalat" w:hAnsi="GHEA Grapalat"/>
          <w:sz w:val="20"/>
          <w:szCs w:val="20"/>
        </w:rPr>
        <w:t>մասնակցող</w:t>
      </w:r>
      <w:r w:rsidRPr="001C2E71">
        <w:rPr>
          <w:rFonts w:ascii="GHEA Grapalat" w:hAnsi="GHEA Grapalat"/>
          <w:sz w:val="20"/>
          <w:szCs w:val="20"/>
          <w:lang w:val="es-ES"/>
        </w:rPr>
        <w:t xml:space="preserve"> </w:t>
      </w:r>
      <w:r w:rsidRPr="001C2E71">
        <w:rPr>
          <w:rFonts w:ascii="GHEA Grapalat" w:hAnsi="GHEA Grapalat"/>
          <w:sz w:val="20"/>
          <w:szCs w:val="20"/>
        </w:rPr>
        <w:t>անձը</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ներկայացնել</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հայցադիմումի</w:t>
      </w:r>
      <w:r w:rsidRPr="001C2E71">
        <w:rPr>
          <w:rFonts w:ascii="GHEA Grapalat" w:hAnsi="GHEA Grapalat"/>
          <w:sz w:val="20"/>
          <w:szCs w:val="20"/>
          <w:lang w:val="es-ES"/>
        </w:rPr>
        <w:t xml:space="preserve"> </w:t>
      </w:r>
      <w:r w:rsidRPr="001C2E71">
        <w:rPr>
          <w:rFonts w:ascii="GHEA Grapalat" w:hAnsi="GHEA Grapalat"/>
          <w:sz w:val="20"/>
          <w:szCs w:val="20"/>
        </w:rPr>
        <w:t>պատասխան</w:t>
      </w:r>
      <w:r w:rsidRPr="001C2E71">
        <w:rPr>
          <w:rFonts w:ascii="GHEA Grapalat" w:hAnsi="GHEA Grapalat"/>
          <w:sz w:val="20"/>
          <w:szCs w:val="20"/>
          <w:lang w:val="es-ES"/>
        </w:rPr>
        <w:t xml:space="preserve"> </w:t>
      </w:r>
      <w:r w:rsidRPr="001C2E71">
        <w:rPr>
          <w:rFonts w:ascii="GHEA Grapalat" w:hAnsi="GHEA Grapalat"/>
          <w:sz w:val="20"/>
          <w:szCs w:val="20"/>
        </w:rPr>
        <w:t>ներկայացնելու</w:t>
      </w:r>
      <w:r w:rsidRPr="001C2E71">
        <w:rPr>
          <w:rFonts w:ascii="GHEA Grapalat" w:hAnsi="GHEA Grapalat"/>
          <w:sz w:val="20"/>
          <w:szCs w:val="20"/>
          <w:lang w:val="es-ES"/>
        </w:rPr>
        <w:t xml:space="preserve"> </w:t>
      </w:r>
      <w:r w:rsidRPr="001C2E71">
        <w:rPr>
          <w:rFonts w:ascii="GHEA Grapalat" w:hAnsi="GHEA Grapalat"/>
          <w:sz w:val="20"/>
          <w:szCs w:val="20"/>
        </w:rPr>
        <w:t>համար</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ժամկետի</w:t>
      </w:r>
      <w:r w:rsidRPr="001C2E71">
        <w:rPr>
          <w:rFonts w:ascii="GHEA Grapalat" w:hAnsi="GHEA Grapalat"/>
          <w:sz w:val="20"/>
          <w:szCs w:val="20"/>
          <w:lang w:val="es-ES"/>
        </w:rPr>
        <w:t xml:space="preserve"> </w:t>
      </w:r>
      <w:r w:rsidRPr="001C2E71">
        <w:rPr>
          <w:rFonts w:ascii="GHEA Grapalat" w:hAnsi="GHEA Grapalat"/>
          <w:sz w:val="20"/>
          <w:szCs w:val="20"/>
        </w:rPr>
        <w:t>լրանալը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15.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 xml:space="preserve"> </w:t>
      </w:r>
      <w:r w:rsidRPr="001C2E71">
        <w:rPr>
          <w:rFonts w:ascii="GHEA Grapalat" w:hAnsi="GHEA Grapalat"/>
          <w:sz w:val="20"/>
          <w:szCs w:val="20"/>
        </w:rPr>
        <w:t>քննելու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որոշում</w:t>
      </w:r>
      <w:r w:rsidRPr="001C2E71">
        <w:rPr>
          <w:rFonts w:ascii="GHEA Grapalat" w:hAnsi="GHEA Grapalat"/>
          <w:sz w:val="20"/>
          <w:szCs w:val="20"/>
          <w:lang w:val="es-ES"/>
        </w:rPr>
        <w:t xml:space="preserve"> </w:t>
      </w:r>
      <w:r w:rsidRPr="001C2E71">
        <w:rPr>
          <w:rFonts w:ascii="GHEA Grapalat" w:hAnsi="GHEA Grapalat"/>
          <w:sz w:val="20"/>
          <w:szCs w:val="20"/>
        </w:rPr>
        <w:t>հայցադիմումի</w:t>
      </w:r>
      <w:r w:rsidRPr="001C2E71">
        <w:rPr>
          <w:rFonts w:ascii="GHEA Grapalat" w:hAnsi="GHEA Grapalat"/>
          <w:sz w:val="20"/>
          <w:szCs w:val="20"/>
          <w:lang w:val="es-ES"/>
        </w:rPr>
        <w:t xml:space="preserve"> </w:t>
      </w:r>
      <w:r w:rsidRPr="001C2E71">
        <w:rPr>
          <w:rFonts w:ascii="GHEA Grapalat" w:hAnsi="GHEA Grapalat"/>
          <w:sz w:val="20"/>
          <w:szCs w:val="20"/>
        </w:rPr>
        <w:t>պատասխան</w:t>
      </w:r>
      <w:r w:rsidRPr="001C2E71">
        <w:rPr>
          <w:rFonts w:ascii="GHEA Grapalat" w:hAnsi="GHEA Grapalat"/>
          <w:sz w:val="20"/>
          <w:szCs w:val="20"/>
          <w:lang w:val="es-ES"/>
        </w:rPr>
        <w:t xml:space="preserve"> </w:t>
      </w:r>
      <w:r w:rsidRPr="001C2E71">
        <w:rPr>
          <w:rFonts w:ascii="GHEA Grapalat" w:hAnsi="GHEA Grapalat"/>
          <w:sz w:val="20"/>
          <w:szCs w:val="20"/>
        </w:rPr>
        <w:t>ներկայացնելու</w:t>
      </w:r>
      <w:r w:rsidRPr="001C2E71">
        <w:rPr>
          <w:rFonts w:ascii="GHEA Grapalat" w:hAnsi="GHEA Grapalat"/>
          <w:sz w:val="20"/>
          <w:szCs w:val="20"/>
          <w:lang w:val="es-ES"/>
        </w:rPr>
        <w:t xml:space="preserve"> </w:t>
      </w:r>
      <w:r w:rsidRPr="001C2E71">
        <w:rPr>
          <w:rFonts w:ascii="GHEA Grapalat" w:hAnsi="GHEA Grapalat"/>
          <w:sz w:val="20"/>
          <w:szCs w:val="20"/>
        </w:rPr>
        <w:t>համար</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լրանալուց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եռօրյա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16.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 xml:space="preserve"> </w:t>
      </w:r>
      <w:r w:rsidRPr="001C2E71">
        <w:rPr>
          <w:rFonts w:ascii="GHEA Grapalat" w:hAnsi="GHEA Grapalat"/>
          <w:sz w:val="20"/>
          <w:szCs w:val="20"/>
        </w:rPr>
        <w:t>քննելու</w:t>
      </w:r>
      <w:r w:rsidRPr="001C2E71">
        <w:rPr>
          <w:rFonts w:ascii="GHEA Grapalat" w:hAnsi="GHEA Grapalat"/>
          <w:sz w:val="20"/>
          <w:szCs w:val="20"/>
          <w:lang w:val="es-ES"/>
        </w:rPr>
        <w:t xml:space="preserve"> </w:t>
      </w:r>
      <w:r w:rsidRPr="001C2E71">
        <w:rPr>
          <w:rFonts w:ascii="GHEA Grapalat" w:hAnsi="GHEA Grapalat"/>
          <w:sz w:val="20"/>
          <w:szCs w:val="20"/>
        </w:rPr>
        <w:t>հարցը</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լուծվել</w:t>
      </w:r>
      <w:r w:rsidRPr="001C2E71">
        <w:rPr>
          <w:rFonts w:ascii="GHEA Grapalat" w:hAnsi="GHEA Grapalat"/>
          <w:sz w:val="20"/>
          <w:szCs w:val="20"/>
          <w:lang w:val="es-ES"/>
        </w:rPr>
        <w:t xml:space="preserve"> </w:t>
      </w:r>
      <w:r w:rsidRPr="001C2E71">
        <w:rPr>
          <w:rFonts w:ascii="GHEA Grapalat" w:hAnsi="GHEA Grapalat"/>
          <w:sz w:val="20"/>
          <w:szCs w:val="20"/>
        </w:rPr>
        <w:t>նաև</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որոշմամբ</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17</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Վիճարկվող</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հիմքում</w:t>
      </w:r>
      <w:r w:rsidRPr="001C2E71">
        <w:rPr>
          <w:rFonts w:ascii="GHEA Grapalat" w:hAnsi="GHEA Grapalat"/>
          <w:sz w:val="20"/>
          <w:szCs w:val="20"/>
          <w:lang w:val="es-ES"/>
        </w:rPr>
        <w:t xml:space="preserve"> </w:t>
      </w:r>
      <w:r w:rsidRPr="001C2E71">
        <w:rPr>
          <w:rFonts w:ascii="GHEA Grapalat" w:hAnsi="GHEA Grapalat"/>
          <w:sz w:val="20"/>
          <w:szCs w:val="20"/>
        </w:rPr>
        <w:t>ընկած</w:t>
      </w:r>
      <w:r w:rsidRPr="001C2E71">
        <w:rPr>
          <w:rFonts w:ascii="GHEA Grapalat" w:hAnsi="GHEA Grapalat"/>
          <w:sz w:val="20"/>
          <w:szCs w:val="20"/>
          <w:lang w:val="es-ES"/>
        </w:rPr>
        <w:t xml:space="preserve"> </w:t>
      </w:r>
      <w:r w:rsidRPr="001C2E71">
        <w:rPr>
          <w:rFonts w:ascii="GHEA Grapalat" w:hAnsi="GHEA Grapalat"/>
          <w:sz w:val="20"/>
          <w:szCs w:val="20"/>
        </w:rPr>
        <w:t>հանգամանքների</w:t>
      </w:r>
      <w:r w:rsidRPr="001C2E71">
        <w:rPr>
          <w:rFonts w:ascii="GHEA Grapalat" w:hAnsi="GHEA Grapalat"/>
          <w:sz w:val="20"/>
          <w:szCs w:val="20"/>
          <w:lang w:val="es-ES"/>
        </w:rPr>
        <w:t xml:space="preserve">, </w:t>
      </w:r>
      <w:r w:rsidRPr="001C2E71">
        <w:rPr>
          <w:rFonts w:ascii="GHEA Grapalat" w:hAnsi="GHEA Grapalat"/>
          <w:sz w:val="20"/>
          <w:szCs w:val="20"/>
        </w:rPr>
        <w:t>ինչպես</w:t>
      </w:r>
      <w:r w:rsidRPr="001C2E71">
        <w:rPr>
          <w:rFonts w:ascii="GHEA Grapalat" w:hAnsi="GHEA Grapalat"/>
          <w:sz w:val="20"/>
          <w:szCs w:val="20"/>
          <w:lang w:val="es-ES"/>
        </w:rPr>
        <w:t xml:space="preserve"> </w:t>
      </w:r>
      <w:r w:rsidRPr="001C2E71">
        <w:rPr>
          <w:rFonts w:ascii="GHEA Grapalat" w:hAnsi="GHEA Grapalat"/>
          <w:sz w:val="20"/>
          <w:szCs w:val="20"/>
        </w:rPr>
        <w:t>նաև</w:t>
      </w:r>
      <w:r w:rsidRPr="001C2E71">
        <w:rPr>
          <w:rFonts w:ascii="GHEA Grapalat" w:hAnsi="GHEA Grapalat"/>
          <w:sz w:val="20"/>
          <w:szCs w:val="20"/>
          <w:lang w:val="es-ES"/>
        </w:rPr>
        <w:t xml:space="preserve"> </w:t>
      </w:r>
      <w:r w:rsidRPr="001C2E71">
        <w:rPr>
          <w:rFonts w:ascii="GHEA Grapalat" w:hAnsi="GHEA Grapalat"/>
          <w:sz w:val="20"/>
          <w:szCs w:val="20"/>
        </w:rPr>
        <w:t>տվյալ</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կատարման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որոշման</w:t>
      </w:r>
      <w:r w:rsidRPr="001C2E71">
        <w:rPr>
          <w:rFonts w:ascii="GHEA Grapalat" w:hAnsi="GHEA Grapalat"/>
          <w:sz w:val="20"/>
          <w:szCs w:val="20"/>
          <w:lang w:val="es-ES"/>
        </w:rPr>
        <w:t xml:space="preserve"> </w:t>
      </w:r>
      <w:r w:rsidRPr="001C2E71">
        <w:rPr>
          <w:rFonts w:ascii="GHEA Grapalat" w:hAnsi="GHEA Grapalat"/>
          <w:sz w:val="20"/>
          <w:szCs w:val="20"/>
        </w:rPr>
        <w:t>ընդունման</w:t>
      </w:r>
      <w:r w:rsidRPr="001C2E71">
        <w:rPr>
          <w:rFonts w:ascii="GHEA Grapalat" w:hAnsi="GHEA Grapalat"/>
          <w:sz w:val="20"/>
          <w:szCs w:val="20"/>
          <w:lang w:val="es-ES"/>
        </w:rPr>
        <w:t xml:space="preserve"> </w:t>
      </w:r>
      <w:r w:rsidRPr="001C2E71">
        <w:rPr>
          <w:rFonts w:ascii="GHEA Grapalat" w:hAnsi="GHEA Grapalat"/>
          <w:sz w:val="20"/>
          <w:szCs w:val="20"/>
        </w:rPr>
        <w:t>օրենքով</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իրավական</w:t>
      </w:r>
      <w:r w:rsidRPr="001C2E71">
        <w:rPr>
          <w:rFonts w:ascii="GHEA Grapalat" w:hAnsi="GHEA Grapalat"/>
          <w:sz w:val="20"/>
          <w:szCs w:val="20"/>
          <w:lang w:val="es-ES"/>
        </w:rPr>
        <w:t xml:space="preserve"> </w:t>
      </w:r>
      <w:r w:rsidRPr="001C2E71">
        <w:rPr>
          <w:rFonts w:ascii="GHEA Grapalat" w:hAnsi="GHEA Grapalat"/>
          <w:sz w:val="20"/>
          <w:szCs w:val="20"/>
        </w:rPr>
        <w:t>ակտերով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կարգը</w:t>
      </w:r>
      <w:r w:rsidRPr="001C2E71">
        <w:rPr>
          <w:rFonts w:ascii="GHEA Grapalat" w:hAnsi="GHEA Grapalat"/>
          <w:sz w:val="20"/>
          <w:szCs w:val="20"/>
          <w:lang w:val="es-ES"/>
        </w:rPr>
        <w:t xml:space="preserve"> </w:t>
      </w:r>
      <w:r w:rsidRPr="001C2E71">
        <w:rPr>
          <w:rFonts w:ascii="GHEA Grapalat" w:hAnsi="GHEA Grapalat"/>
          <w:sz w:val="20"/>
          <w:szCs w:val="20"/>
        </w:rPr>
        <w:t>պահպանված</w:t>
      </w:r>
      <w:r w:rsidRPr="001C2E71">
        <w:rPr>
          <w:rFonts w:ascii="GHEA Grapalat" w:hAnsi="GHEA Grapalat"/>
          <w:sz w:val="20"/>
          <w:szCs w:val="20"/>
          <w:lang w:val="es-ES"/>
        </w:rPr>
        <w:t xml:space="preserve"> </w:t>
      </w:r>
      <w:r w:rsidRPr="001C2E71">
        <w:rPr>
          <w:rFonts w:ascii="GHEA Grapalat" w:hAnsi="GHEA Grapalat"/>
          <w:sz w:val="20"/>
          <w:szCs w:val="20"/>
        </w:rPr>
        <w:t>լինելու</w:t>
      </w:r>
      <w:r w:rsidRPr="001C2E71">
        <w:rPr>
          <w:rFonts w:ascii="GHEA Grapalat" w:hAnsi="GHEA Grapalat"/>
          <w:sz w:val="20"/>
          <w:szCs w:val="20"/>
          <w:lang w:val="es-ES"/>
        </w:rPr>
        <w:t xml:space="preserve"> </w:t>
      </w:r>
      <w:r w:rsidRPr="001C2E71">
        <w:rPr>
          <w:rFonts w:ascii="GHEA Grapalat" w:hAnsi="GHEA Grapalat"/>
          <w:sz w:val="20"/>
          <w:szCs w:val="20"/>
        </w:rPr>
        <w:t>փաստերն</w:t>
      </w:r>
      <w:r w:rsidRPr="001C2E71">
        <w:rPr>
          <w:rFonts w:ascii="GHEA Grapalat" w:hAnsi="GHEA Grapalat"/>
          <w:sz w:val="20"/>
          <w:szCs w:val="20"/>
          <w:lang w:val="es-ES"/>
        </w:rPr>
        <w:t xml:space="preserve"> </w:t>
      </w:r>
      <w:r w:rsidRPr="001C2E71">
        <w:rPr>
          <w:rFonts w:ascii="GHEA Grapalat" w:hAnsi="GHEA Grapalat"/>
          <w:sz w:val="20"/>
          <w:szCs w:val="20"/>
        </w:rPr>
        <w:t>ապացուցելու</w:t>
      </w:r>
      <w:r w:rsidRPr="001C2E71">
        <w:rPr>
          <w:rFonts w:ascii="GHEA Grapalat" w:hAnsi="GHEA Grapalat"/>
          <w:sz w:val="20"/>
          <w:szCs w:val="20"/>
          <w:lang w:val="es-ES"/>
        </w:rPr>
        <w:t xml:space="preserve"> </w:t>
      </w:r>
      <w:r w:rsidRPr="001C2E71">
        <w:rPr>
          <w:rFonts w:ascii="GHEA Grapalat" w:hAnsi="GHEA Grapalat"/>
          <w:sz w:val="20"/>
          <w:szCs w:val="20"/>
        </w:rPr>
        <w:t>պարտականությունը</w:t>
      </w:r>
      <w:r w:rsidRPr="001C2E71">
        <w:rPr>
          <w:rFonts w:ascii="GHEA Grapalat" w:hAnsi="GHEA Grapalat"/>
          <w:sz w:val="20"/>
          <w:szCs w:val="20"/>
          <w:lang w:val="es-ES"/>
        </w:rPr>
        <w:t xml:space="preserve"> </w:t>
      </w:r>
      <w:r w:rsidRPr="001C2E71">
        <w:rPr>
          <w:rFonts w:ascii="GHEA Grapalat" w:hAnsi="GHEA Grapalat"/>
          <w:sz w:val="20"/>
          <w:szCs w:val="20"/>
        </w:rPr>
        <w:t>կրում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պատասխանողը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18</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Պատասխանողը</w:t>
      </w:r>
      <w:r w:rsidRPr="001C2E71">
        <w:rPr>
          <w:rFonts w:ascii="GHEA Grapalat" w:hAnsi="GHEA Grapalat"/>
          <w:sz w:val="20"/>
          <w:szCs w:val="20"/>
          <w:lang w:val="es-ES"/>
        </w:rPr>
        <w:t xml:space="preserve"> </w:t>
      </w:r>
      <w:r w:rsidRPr="001C2E71">
        <w:rPr>
          <w:rFonts w:ascii="GHEA Grapalat" w:hAnsi="GHEA Grapalat"/>
          <w:sz w:val="20"/>
          <w:szCs w:val="20"/>
        </w:rPr>
        <w:t>վիճարկվող</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իրավաչափությունը</w:t>
      </w:r>
      <w:r w:rsidRPr="001C2E71">
        <w:rPr>
          <w:rFonts w:ascii="GHEA Grapalat" w:hAnsi="GHEA Grapalat"/>
          <w:sz w:val="20"/>
          <w:szCs w:val="20"/>
          <w:lang w:val="es-ES"/>
        </w:rPr>
        <w:t xml:space="preserve"> </w:t>
      </w:r>
      <w:r w:rsidRPr="001C2E71">
        <w:rPr>
          <w:rFonts w:ascii="GHEA Grapalat" w:hAnsi="GHEA Grapalat"/>
          <w:sz w:val="20"/>
          <w:szCs w:val="20"/>
        </w:rPr>
        <w:t>հիմնավորող</w:t>
      </w:r>
      <w:r w:rsidRPr="001C2E71">
        <w:rPr>
          <w:rFonts w:ascii="GHEA Grapalat" w:hAnsi="GHEA Grapalat"/>
          <w:sz w:val="20"/>
          <w:szCs w:val="20"/>
          <w:lang w:val="es-ES"/>
        </w:rPr>
        <w:t xml:space="preserve"> </w:t>
      </w:r>
      <w:r w:rsidRPr="001C2E71">
        <w:rPr>
          <w:rFonts w:ascii="GHEA Grapalat" w:hAnsi="GHEA Grapalat"/>
          <w:sz w:val="20"/>
          <w:szCs w:val="20"/>
        </w:rPr>
        <w:t>ապացույցներ</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ներկայացնել</w:t>
      </w:r>
      <w:r w:rsidRPr="001C2E71">
        <w:rPr>
          <w:rFonts w:ascii="GHEA Grapalat" w:hAnsi="GHEA Grapalat"/>
          <w:sz w:val="20"/>
          <w:szCs w:val="20"/>
          <w:lang w:val="es-ES"/>
        </w:rPr>
        <w:t xml:space="preserve"> </w:t>
      </w:r>
      <w:r w:rsidRPr="001C2E71">
        <w:rPr>
          <w:rFonts w:ascii="GHEA Grapalat" w:hAnsi="GHEA Grapalat"/>
          <w:sz w:val="20"/>
          <w:szCs w:val="20"/>
        </w:rPr>
        <w:t>միայն</w:t>
      </w:r>
      <w:r w:rsidRPr="001C2E71">
        <w:rPr>
          <w:rFonts w:ascii="GHEA Grapalat" w:hAnsi="GHEA Grapalat"/>
          <w:sz w:val="20"/>
          <w:szCs w:val="20"/>
          <w:lang w:val="es-ES"/>
        </w:rPr>
        <w:t xml:space="preserve"> </w:t>
      </w:r>
      <w:r w:rsidRPr="001C2E71">
        <w:rPr>
          <w:rFonts w:ascii="GHEA Grapalat" w:hAnsi="GHEA Grapalat"/>
          <w:sz w:val="20"/>
          <w:szCs w:val="20"/>
        </w:rPr>
        <w:t>ապացույցները</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որոշման</w:t>
      </w:r>
      <w:r w:rsidRPr="001C2E71">
        <w:rPr>
          <w:rFonts w:ascii="GHEA Grapalat" w:hAnsi="GHEA Grapalat"/>
          <w:sz w:val="20"/>
          <w:szCs w:val="20"/>
          <w:lang w:val="es-ES"/>
        </w:rPr>
        <w:t xml:space="preserve"> </w:t>
      </w:r>
      <w:r w:rsidRPr="001C2E71">
        <w:rPr>
          <w:rFonts w:ascii="GHEA Grapalat" w:hAnsi="GHEA Grapalat"/>
          <w:sz w:val="20"/>
          <w:szCs w:val="20"/>
        </w:rPr>
        <w:t>կատարման</w:t>
      </w:r>
      <w:r w:rsidRPr="001C2E71">
        <w:rPr>
          <w:rFonts w:ascii="GHEA Grapalat" w:hAnsi="GHEA Grapalat"/>
          <w:sz w:val="20"/>
          <w:szCs w:val="20"/>
          <w:lang w:val="es-ES"/>
        </w:rPr>
        <w:t xml:space="preserve"> </w:t>
      </w:r>
      <w:r w:rsidRPr="001C2E71">
        <w:rPr>
          <w:rFonts w:ascii="GHEA Grapalat" w:hAnsi="GHEA Grapalat"/>
          <w:sz w:val="20"/>
          <w:szCs w:val="20"/>
        </w:rPr>
        <w:t>ընթացքում</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դեպքերի</w:t>
      </w:r>
      <w:r w:rsidRPr="001C2E71">
        <w:rPr>
          <w:rFonts w:ascii="GHEA Grapalat" w:hAnsi="GHEA Grapalat"/>
          <w:sz w:val="20"/>
          <w:szCs w:val="20"/>
          <w:lang w:val="es-ES"/>
        </w:rPr>
        <w:t xml:space="preserve">, </w:t>
      </w:r>
      <w:r w:rsidRPr="001C2E71">
        <w:rPr>
          <w:rFonts w:ascii="GHEA Grapalat" w:hAnsi="GHEA Grapalat"/>
          <w:sz w:val="20"/>
          <w:szCs w:val="20"/>
        </w:rPr>
        <w:t>երբ</w:t>
      </w:r>
      <w:r w:rsidRPr="001C2E71">
        <w:rPr>
          <w:rFonts w:ascii="GHEA Grapalat" w:hAnsi="GHEA Grapalat"/>
          <w:sz w:val="20"/>
          <w:szCs w:val="20"/>
          <w:lang w:val="es-ES"/>
        </w:rPr>
        <w:t xml:space="preserve"> </w:t>
      </w:r>
      <w:r w:rsidRPr="001C2E71">
        <w:rPr>
          <w:rFonts w:ascii="GHEA Grapalat" w:hAnsi="GHEA Grapalat"/>
          <w:sz w:val="20"/>
          <w:szCs w:val="20"/>
        </w:rPr>
        <w:t>հիմնավորում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ապացույցի</w:t>
      </w:r>
      <w:r w:rsidRPr="001C2E71">
        <w:rPr>
          <w:rFonts w:ascii="GHEA Grapalat" w:hAnsi="GHEA Grapalat"/>
          <w:sz w:val="20"/>
          <w:szCs w:val="20"/>
          <w:lang w:val="es-ES"/>
        </w:rPr>
        <w:t xml:space="preserve"> </w:t>
      </w:r>
      <w:r w:rsidRPr="001C2E71">
        <w:rPr>
          <w:rFonts w:ascii="GHEA Grapalat" w:hAnsi="GHEA Grapalat"/>
          <w:sz w:val="20"/>
          <w:szCs w:val="20"/>
        </w:rPr>
        <w:t>ներկայացման</w:t>
      </w:r>
      <w:r w:rsidRPr="001C2E71">
        <w:rPr>
          <w:rFonts w:ascii="GHEA Grapalat" w:hAnsi="GHEA Grapalat"/>
          <w:sz w:val="20"/>
          <w:szCs w:val="20"/>
          <w:lang w:val="es-ES"/>
        </w:rPr>
        <w:t xml:space="preserve"> </w:t>
      </w:r>
      <w:r w:rsidRPr="001C2E71">
        <w:rPr>
          <w:rFonts w:ascii="GHEA Grapalat" w:hAnsi="GHEA Grapalat"/>
          <w:sz w:val="20"/>
          <w:szCs w:val="20"/>
        </w:rPr>
        <w:t>անհնարինությունը</w:t>
      </w:r>
      <w:r w:rsidRPr="001C2E71">
        <w:rPr>
          <w:rFonts w:ascii="GHEA Grapalat" w:hAnsi="GHEA Grapalat"/>
          <w:sz w:val="20"/>
          <w:szCs w:val="20"/>
          <w:lang w:val="es-ES"/>
        </w:rPr>
        <w:t xml:space="preserve"> </w:t>
      </w:r>
      <w:r w:rsidRPr="001C2E71">
        <w:rPr>
          <w:rFonts w:ascii="GHEA Grapalat" w:hAnsi="GHEA Grapalat"/>
          <w:sz w:val="20"/>
          <w:szCs w:val="20"/>
        </w:rPr>
        <w:t>իրենից</w:t>
      </w:r>
      <w:r w:rsidRPr="001C2E71">
        <w:rPr>
          <w:rFonts w:ascii="GHEA Grapalat" w:hAnsi="GHEA Grapalat"/>
          <w:sz w:val="20"/>
          <w:szCs w:val="20"/>
          <w:lang w:val="es-ES"/>
        </w:rPr>
        <w:t xml:space="preserve"> </w:t>
      </w:r>
      <w:r w:rsidRPr="001C2E71">
        <w:rPr>
          <w:rFonts w:ascii="GHEA Grapalat" w:hAnsi="GHEA Grapalat"/>
          <w:sz w:val="20"/>
          <w:szCs w:val="20"/>
        </w:rPr>
        <w:t>անկախ</w:t>
      </w:r>
      <w:r w:rsidRPr="001C2E71">
        <w:rPr>
          <w:rFonts w:ascii="GHEA Grapalat" w:hAnsi="GHEA Grapalat"/>
          <w:sz w:val="20"/>
          <w:szCs w:val="20"/>
          <w:lang w:val="es-ES"/>
        </w:rPr>
        <w:t xml:space="preserve"> </w:t>
      </w:r>
      <w:r w:rsidRPr="001C2E71">
        <w:rPr>
          <w:rFonts w:ascii="GHEA Grapalat" w:hAnsi="GHEA Grapalat"/>
          <w:sz w:val="20"/>
          <w:szCs w:val="20"/>
        </w:rPr>
        <w:t>պատճառներով</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proofErr w:type="gramStart"/>
      <w:r w:rsidRPr="001C2E71">
        <w:rPr>
          <w:rFonts w:ascii="GHEA Grapalat" w:hAnsi="GHEA Grapalat"/>
          <w:sz w:val="20"/>
          <w:szCs w:val="20"/>
          <w:lang w:val="es-ES"/>
        </w:rPr>
        <w:t>19 .</w:t>
      </w:r>
      <w:proofErr w:type="gramEnd"/>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Օրենքի</w:t>
      </w:r>
      <w:r w:rsidRPr="001C2E71">
        <w:rPr>
          <w:rFonts w:ascii="GHEA Grapalat" w:hAnsi="GHEA Grapalat"/>
          <w:sz w:val="20"/>
          <w:szCs w:val="20"/>
          <w:lang w:val="es-ES"/>
        </w:rPr>
        <w:t xml:space="preserve"> 6-</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հոդվածի</w:t>
      </w:r>
      <w:r w:rsidRPr="001C2E71">
        <w:rPr>
          <w:rFonts w:ascii="GHEA Grapalat" w:hAnsi="GHEA Grapalat"/>
          <w:sz w:val="20"/>
          <w:szCs w:val="20"/>
          <w:lang w:val="es-ES"/>
        </w:rPr>
        <w:t xml:space="preserve"> 2-</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բողոքարկումն</w:t>
      </w:r>
      <w:r w:rsidRPr="001C2E71">
        <w:rPr>
          <w:rFonts w:ascii="GHEA Grapalat" w:hAnsi="GHEA Grapalat"/>
          <w:sz w:val="20"/>
          <w:szCs w:val="20"/>
          <w:lang w:val="es-ES"/>
        </w:rPr>
        <w:t xml:space="preserve"> </w:t>
      </w:r>
      <w:r w:rsidRPr="001C2E71">
        <w:rPr>
          <w:rFonts w:ascii="GHEA Grapalat" w:hAnsi="GHEA Grapalat"/>
          <w:sz w:val="20"/>
          <w:szCs w:val="20"/>
        </w:rPr>
        <w:t>ինքնաբերաբար</w:t>
      </w:r>
      <w:r w:rsidRPr="001C2E71">
        <w:rPr>
          <w:rFonts w:ascii="GHEA Grapalat" w:hAnsi="GHEA Grapalat"/>
          <w:sz w:val="20"/>
          <w:szCs w:val="20"/>
          <w:lang w:val="es-ES"/>
        </w:rPr>
        <w:t xml:space="preserve"> </w:t>
      </w:r>
      <w:r w:rsidRPr="001C2E71">
        <w:rPr>
          <w:rFonts w:ascii="GHEA Grapalat" w:hAnsi="GHEA Grapalat"/>
          <w:sz w:val="20"/>
          <w:szCs w:val="20"/>
        </w:rPr>
        <w:t>կասեցնում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հրավերի</w:t>
      </w:r>
      <w:r w:rsidRPr="001C2E71">
        <w:rPr>
          <w:rFonts w:ascii="GHEA Grapalat" w:hAnsi="GHEA Grapalat"/>
          <w:sz w:val="20"/>
          <w:szCs w:val="20"/>
          <w:lang w:val="es-ES"/>
        </w:rPr>
        <w:t xml:space="preserve"> 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10 </w:t>
      </w:r>
      <w:r w:rsidRPr="001C2E71">
        <w:rPr>
          <w:rFonts w:ascii="GHEA Grapalat" w:hAnsi="GHEA Grapalat" w:cs="GHEA Grapalat"/>
          <w:sz w:val="20"/>
          <w:szCs w:val="20"/>
        </w:rPr>
        <w:t>կետով</w:t>
      </w:r>
      <w:r w:rsidRPr="001C2E71">
        <w:rPr>
          <w:rFonts w:ascii="GHEA Grapalat" w:hAnsi="GHEA Grapalat"/>
          <w:sz w:val="20"/>
          <w:szCs w:val="20"/>
          <w:lang w:val="es-ES"/>
        </w:rPr>
        <w:t xml:space="preserve"> </w:t>
      </w:r>
      <w:r w:rsidRPr="001C2E71">
        <w:rPr>
          <w:rFonts w:ascii="GHEA Grapalat" w:hAnsi="GHEA Grapalat" w:cs="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որոշումը</w:t>
      </w:r>
      <w:r w:rsidRPr="001C2E71">
        <w:rPr>
          <w:rFonts w:ascii="GHEA Grapalat" w:hAnsi="GHEA Grapalat"/>
          <w:sz w:val="20"/>
          <w:szCs w:val="20"/>
          <w:lang w:val="es-ES"/>
        </w:rPr>
        <w:t xml:space="preserve"> </w:t>
      </w:r>
      <w:r w:rsidRPr="001C2E71">
        <w:rPr>
          <w:rFonts w:ascii="GHEA Grapalat" w:hAnsi="GHEA Grapalat"/>
          <w:sz w:val="20"/>
          <w:szCs w:val="20"/>
        </w:rPr>
        <w:t>հրապարակվելու</w:t>
      </w:r>
      <w:r w:rsidRPr="001C2E71">
        <w:rPr>
          <w:rFonts w:ascii="GHEA Grapalat" w:hAnsi="GHEA Grapalat"/>
          <w:sz w:val="20"/>
          <w:szCs w:val="20"/>
          <w:lang w:val="es-ES"/>
        </w:rPr>
        <w:t xml:space="preserve"> </w:t>
      </w:r>
      <w:r w:rsidRPr="001C2E71">
        <w:rPr>
          <w:rFonts w:ascii="GHEA Grapalat" w:hAnsi="GHEA Grapalat"/>
          <w:sz w:val="20"/>
          <w:szCs w:val="20"/>
        </w:rPr>
        <w:t>օրվանից</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վեճի</w:t>
      </w:r>
      <w:r w:rsidRPr="001C2E71">
        <w:rPr>
          <w:rFonts w:ascii="GHEA Grapalat" w:hAnsi="GHEA Grapalat"/>
          <w:sz w:val="20"/>
          <w:szCs w:val="20"/>
          <w:lang w:val="es-ES"/>
        </w:rPr>
        <w:t xml:space="preserve"> </w:t>
      </w:r>
      <w:r w:rsidRPr="001C2E71">
        <w:rPr>
          <w:rFonts w:ascii="GHEA Grapalat" w:hAnsi="GHEA Grapalat"/>
          <w:sz w:val="20"/>
          <w:szCs w:val="20"/>
        </w:rPr>
        <w:t>քննության</w:t>
      </w:r>
      <w:r w:rsidRPr="001C2E71">
        <w:rPr>
          <w:rFonts w:ascii="GHEA Grapalat" w:hAnsi="GHEA Grapalat"/>
          <w:sz w:val="20"/>
          <w:szCs w:val="20"/>
          <w:lang w:val="es-ES"/>
        </w:rPr>
        <w:t xml:space="preserve"> </w:t>
      </w:r>
      <w:r w:rsidRPr="001C2E71">
        <w:rPr>
          <w:rFonts w:ascii="GHEA Grapalat" w:hAnsi="GHEA Grapalat"/>
          <w:sz w:val="20"/>
          <w:szCs w:val="20"/>
        </w:rPr>
        <w:t>արդյունքներով</w:t>
      </w:r>
      <w:r w:rsidRPr="001C2E71">
        <w:rPr>
          <w:rFonts w:ascii="GHEA Grapalat" w:hAnsi="GHEA Grapalat"/>
          <w:sz w:val="20"/>
          <w:szCs w:val="20"/>
          <w:lang w:val="es-ES"/>
        </w:rPr>
        <w:t xml:space="preserve"> </w:t>
      </w:r>
      <w:r w:rsidRPr="001C2E71">
        <w:rPr>
          <w:rFonts w:ascii="GHEA Grapalat" w:hAnsi="GHEA Grapalat"/>
          <w:sz w:val="20"/>
          <w:szCs w:val="20"/>
        </w:rPr>
        <w:t>առաջին</w:t>
      </w:r>
      <w:r w:rsidRPr="001C2E71">
        <w:rPr>
          <w:rFonts w:ascii="GHEA Grapalat" w:hAnsi="GHEA Grapalat"/>
          <w:sz w:val="20"/>
          <w:szCs w:val="20"/>
          <w:lang w:val="es-ES"/>
        </w:rPr>
        <w:t xml:space="preserve"> </w:t>
      </w:r>
      <w:r w:rsidRPr="001C2E71">
        <w:rPr>
          <w:rFonts w:ascii="GHEA Grapalat" w:hAnsi="GHEA Grapalat"/>
          <w:sz w:val="20"/>
          <w:szCs w:val="20"/>
        </w:rPr>
        <w:t>ատյանի</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կայացրած</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ակտն</w:t>
      </w:r>
      <w:r w:rsidRPr="001C2E71">
        <w:rPr>
          <w:rFonts w:ascii="GHEA Grapalat" w:hAnsi="GHEA Grapalat"/>
          <w:sz w:val="20"/>
          <w:szCs w:val="20"/>
          <w:lang w:val="es-ES"/>
        </w:rPr>
        <w:t xml:space="preserve"> </w:t>
      </w:r>
      <w:r w:rsidRPr="001C2E71">
        <w:rPr>
          <w:rFonts w:ascii="GHEA Grapalat" w:hAnsi="GHEA Grapalat"/>
          <w:sz w:val="20"/>
          <w:szCs w:val="20"/>
        </w:rPr>
        <w:t>ուժի</w:t>
      </w:r>
      <w:r w:rsidRPr="001C2E71">
        <w:rPr>
          <w:rFonts w:ascii="GHEA Grapalat" w:hAnsi="GHEA Grapalat"/>
          <w:sz w:val="20"/>
          <w:szCs w:val="20"/>
          <w:lang w:val="es-ES"/>
        </w:rPr>
        <w:t xml:space="preserve"> </w:t>
      </w:r>
      <w:r w:rsidRPr="001C2E71">
        <w:rPr>
          <w:rFonts w:ascii="GHEA Grapalat" w:hAnsi="GHEA Grapalat"/>
          <w:sz w:val="20"/>
          <w:szCs w:val="20"/>
        </w:rPr>
        <w:t>մեջ</w:t>
      </w:r>
      <w:r w:rsidRPr="001C2E71">
        <w:rPr>
          <w:rFonts w:ascii="GHEA Grapalat" w:hAnsi="GHEA Grapalat"/>
          <w:sz w:val="20"/>
          <w:szCs w:val="20"/>
          <w:lang w:val="es-ES"/>
        </w:rPr>
        <w:t xml:space="preserve"> </w:t>
      </w:r>
      <w:r w:rsidRPr="001C2E71">
        <w:rPr>
          <w:rFonts w:ascii="GHEA Grapalat" w:hAnsi="GHEA Grapalat"/>
          <w:sz w:val="20"/>
          <w:szCs w:val="20"/>
        </w:rPr>
        <w:t>մտնելու</w:t>
      </w:r>
      <w:r w:rsidRPr="001C2E71">
        <w:rPr>
          <w:rFonts w:ascii="GHEA Grapalat" w:hAnsi="GHEA Grapalat"/>
          <w:sz w:val="20"/>
          <w:szCs w:val="20"/>
          <w:lang w:val="es-ES"/>
        </w:rPr>
        <w:t xml:space="preserve"> </w:t>
      </w:r>
      <w:r w:rsidRPr="001C2E71">
        <w:rPr>
          <w:rFonts w:ascii="GHEA Grapalat" w:hAnsi="GHEA Grapalat"/>
          <w:sz w:val="20"/>
          <w:szCs w:val="20"/>
        </w:rPr>
        <w:t>օրը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20</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դեպքերում</w:t>
      </w:r>
      <w:r w:rsidRPr="001C2E71">
        <w:rPr>
          <w:rFonts w:ascii="GHEA Grapalat" w:hAnsi="GHEA Grapalat"/>
          <w:sz w:val="20"/>
          <w:szCs w:val="20"/>
          <w:lang w:val="es-ES"/>
        </w:rPr>
        <w:t xml:space="preserve">, </w:t>
      </w:r>
      <w:r w:rsidRPr="001C2E71">
        <w:rPr>
          <w:rFonts w:ascii="GHEA Grapalat" w:hAnsi="GHEA Grapalat"/>
          <w:sz w:val="20"/>
          <w:szCs w:val="20"/>
        </w:rPr>
        <w:t>երբ</w:t>
      </w:r>
      <w:r w:rsidRPr="001C2E71">
        <w:rPr>
          <w:rFonts w:ascii="GHEA Grapalat" w:hAnsi="GHEA Grapalat"/>
          <w:sz w:val="20"/>
          <w:szCs w:val="20"/>
          <w:lang w:val="es-ES"/>
        </w:rPr>
        <w:t xml:space="preserve">, </w:t>
      </w:r>
      <w:r w:rsidRPr="001C2E71">
        <w:rPr>
          <w:rFonts w:ascii="GHEA Grapalat" w:hAnsi="GHEA Grapalat"/>
          <w:sz w:val="20"/>
          <w:szCs w:val="20"/>
        </w:rPr>
        <w:t>հանրային</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պաշտպանության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ազգային</w:t>
      </w:r>
      <w:r w:rsidRPr="001C2E71">
        <w:rPr>
          <w:rFonts w:ascii="GHEA Grapalat" w:hAnsi="GHEA Grapalat"/>
          <w:sz w:val="20"/>
          <w:szCs w:val="20"/>
          <w:lang w:val="es-ES"/>
        </w:rPr>
        <w:t xml:space="preserve"> </w:t>
      </w:r>
      <w:r w:rsidRPr="001C2E71">
        <w:rPr>
          <w:rFonts w:ascii="GHEA Grapalat" w:hAnsi="GHEA Grapalat"/>
          <w:sz w:val="20"/>
          <w:szCs w:val="20"/>
        </w:rPr>
        <w:t>անվտանգության</w:t>
      </w:r>
      <w:r w:rsidRPr="001C2E71">
        <w:rPr>
          <w:rFonts w:ascii="GHEA Grapalat" w:hAnsi="GHEA Grapalat"/>
          <w:sz w:val="20"/>
          <w:szCs w:val="20"/>
          <w:lang w:val="es-ES"/>
        </w:rPr>
        <w:t xml:space="preserve"> </w:t>
      </w:r>
      <w:r w:rsidRPr="001C2E71">
        <w:rPr>
          <w:rFonts w:ascii="GHEA Grapalat" w:hAnsi="GHEA Grapalat"/>
          <w:sz w:val="20"/>
          <w:szCs w:val="20"/>
        </w:rPr>
        <w:t>շահերից</w:t>
      </w:r>
      <w:r w:rsidRPr="001C2E71">
        <w:rPr>
          <w:rFonts w:ascii="GHEA Grapalat" w:hAnsi="GHEA Grapalat"/>
          <w:sz w:val="20"/>
          <w:szCs w:val="20"/>
          <w:lang w:val="es-ES"/>
        </w:rPr>
        <w:t xml:space="preserve"> </w:t>
      </w:r>
      <w:r w:rsidRPr="001C2E71">
        <w:rPr>
          <w:rFonts w:ascii="GHEA Grapalat" w:hAnsi="GHEA Grapalat"/>
          <w:sz w:val="20"/>
          <w:szCs w:val="20"/>
        </w:rPr>
        <w:t>ելնելով</w:t>
      </w:r>
      <w:r w:rsidRPr="001C2E71">
        <w:rPr>
          <w:rFonts w:ascii="GHEA Grapalat" w:hAnsi="GHEA Grapalat"/>
          <w:sz w:val="20"/>
          <w:szCs w:val="20"/>
          <w:lang w:val="es-ES"/>
        </w:rPr>
        <w:t xml:space="preserve">, </w:t>
      </w:r>
      <w:r w:rsidRPr="001C2E71">
        <w:rPr>
          <w:rFonts w:ascii="GHEA Grapalat" w:hAnsi="GHEA Grapalat"/>
          <w:sz w:val="20"/>
          <w:szCs w:val="20"/>
        </w:rPr>
        <w:t>անհրաժեշտ</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շարունակել</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գործընթացը</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Օրենքի</w:t>
      </w:r>
      <w:r w:rsidRPr="001C2E71">
        <w:rPr>
          <w:rFonts w:ascii="GHEA Grapalat" w:hAnsi="GHEA Grapalat"/>
          <w:sz w:val="20"/>
          <w:szCs w:val="20"/>
          <w:lang w:val="es-ES"/>
        </w:rPr>
        <w:t xml:space="preserve"> 2-</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հոդվածի</w:t>
      </w:r>
      <w:r w:rsidRPr="001C2E71">
        <w:rPr>
          <w:rFonts w:ascii="GHEA Grapalat" w:hAnsi="GHEA Grapalat"/>
          <w:sz w:val="20"/>
          <w:szCs w:val="20"/>
          <w:lang w:val="es-ES"/>
        </w:rPr>
        <w:t xml:space="preserve"> 1-</w:t>
      </w:r>
      <w:r w:rsidRPr="001C2E71">
        <w:rPr>
          <w:rFonts w:ascii="GHEA Grapalat" w:hAnsi="GHEA Grapalat"/>
          <w:sz w:val="20"/>
          <w:szCs w:val="20"/>
        </w:rPr>
        <w:t>ին</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մարմինների</w:t>
      </w:r>
      <w:r w:rsidRPr="001C2E71">
        <w:rPr>
          <w:rFonts w:ascii="GHEA Grapalat" w:hAnsi="GHEA Grapalat"/>
          <w:sz w:val="20"/>
          <w:szCs w:val="20"/>
          <w:lang w:val="es-ES"/>
        </w:rPr>
        <w:t xml:space="preserve"> </w:t>
      </w:r>
      <w:r w:rsidRPr="001C2E71">
        <w:rPr>
          <w:rFonts w:ascii="GHEA Grapalat" w:hAnsi="GHEA Grapalat"/>
          <w:sz w:val="20"/>
          <w:szCs w:val="20"/>
        </w:rPr>
        <w:t>ղեկավարների</w:t>
      </w:r>
      <w:r w:rsidRPr="001C2E71">
        <w:rPr>
          <w:rFonts w:ascii="GHEA Grapalat" w:hAnsi="GHEA Grapalat"/>
          <w:sz w:val="20"/>
          <w:szCs w:val="20"/>
          <w:lang w:val="es-ES"/>
        </w:rPr>
        <w:t xml:space="preserve">, </w:t>
      </w:r>
      <w:r w:rsidRPr="001C2E71">
        <w:rPr>
          <w:rFonts w:ascii="GHEA Grapalat" w:hAnsi="GHEA Grapalat"/>
          <w:sz w:val="20"/>
          <w:szCs w:val="20"/>
        </w:rPr>
        <w:t>իսկ</w:t>
      </w:r>
      <w:r w:rsidRPr="001C2E71">
        <w:rPr>
          <w:rFonts w:ascii="GHEA Grapalat" w:hAnsi="GHEA Grapalat"/>
          <w:sz w:val="20"/>
          <w:szCs w:val="20"/>
          <w:lang w:val="es-ES"/>
        </w:rPr>
        <w:t xml:space="preserve"> </w:t>
      </w:r>
      <w:r w:rsidRPr="001C2E71">
        <w:rPr>
          <w:rFonts w:ascii="GHEA Grapalat" w:hAnsi="GHEA Grapalat"/>
          <w:sz w:val="20"/>
          <w:szCs w:val="20"/>
        </w:rPr>
        <w:t>իրավաբանական</w:t>
      </w:r>
      <w:r w:rsidRPr="001C2E71">
        <w:rPr>
          <w:rFonts w:ascii="GHEA Grapalat" w:hAnsi="GHEA Grapalat"/>
          <w:sz w:val="20"/>
          <w:szCs w:val="20"/>
          <w:lang w:val="es-ES"/>
        </w:rPr>
        <w:t xml:space="preserve"> </w:t>
      </w:r>
      <w:r w:rsidRPr="001C2E71">
        <w:rPr>
          <w:rFonts w:ascii="GHEA Grapalat" w:hAnsi="GHEA Grapalat"/>
          <w:sz w:val="20"/>
          <w:szCs w:val="20"/>
        </w:rPr>
        <w:t>անձանց</w:t>
      </w:r>
      <w:r w:rsidRPr="001C2E71">
        <w:rPr>
          <w:rFonts w:ascii="GHEA Grapalat" w:hAnsi="GHEA Grapalat"/>
          <w:sz w:val="20"/>
          <w:szCs w:val="20"/>
          <w:lang w:val="es-ES"/>
        </w:rPr>
        <w:t xml:space="preserve"> </w:t>
      </w:r>
      <w:r w:rsidRPr="001C2E71">
        <w:rPr>
          <w:rFonts w:ascii="GHEA Grapalat" w:hAnsi="GHEA Grapalat"/>
          <w:sz w:val="20"/>
          <w:szCs w:val="20"/>
        </w:rPr>
        <w:t>դեպքում</w:t>
      </w:r>
      <w:r w:rsidRPr="001C2E71">
        <w:rPr>
          <w:rFonts w:ascii="GHEA Grapalat" w:hAnsi="GHEA Grapalat"/>
          <w:sz w:val="20"/>
          <w:szCs w:val="20"/>
          <w:lang w:val="es-ES"/>
        </w:rPr>
        <w:t xml:space="preserve"> </w:t>
      </w:r>
      <w:r w:rsidRPr="001C2E71">
        <w:rPr>
          <w:rFonts w:ascii="GHEA Grapalat" w:hAnsi="GHEA Grapalat"/>
          <w:sz w:val="20"/>
          <w:szCs w:val="20"/>
        </w:rPr>
        <w:t>գործադիր</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ղեկավարի</w:t>
      </w:r>
      <w:r w:rsidRPr="001C2E71">
        <w:rPr>
          <w:rFonts w:ascii="GHEA Grapalat" w:hAnsi="GHEA Grapalat"/>
          <w:sz w:val="20"/>
          <w:szCs w:val="20"/>
          <w:lang w:val="es-ES"/>
        </w:rPr>
        <w:t xml:space="preserve"> </w:t>
      </w:r>
      <w:r w:rsidRPr="001C2E71">
        <w:rPr>
          <w:rFonts w:ascii="GHEA Grapalat" w:hAnsi="GHEA Grapalat"/>
          <w:sz w:val="20"/>
          <w:szCs w:val="20"/>
        </w:rPr>
        <w:t>գրավոր</w:t>
      </w:r>
      <w:r w:rsidRPr="001C2E71">
        <w:rPr>
          <w:rFonts w:ascii="GHEA Grapalat" w:hAnsi="GHEA Grapalat"/>
          <w:sz w:val="20"/>
          <w:szCs w:val="20"/>
          <w:lang w:val="es-ES"/>
        </w:rPr>
        <w:t xml:space="preserve"> </w:t>
      </w:r>
      <w:r w:rsidRPr="001C2E71">
        <w:rPr>
          <w:rFonts w:ascii="GHEA Grapalat" w:hAnsi="GHEA Grapalat"/>
          <w:sz w:val="20"/>
          <w:szCs w:val="20"/>
        </w:rPr>
        <w:t>միջնորդության</w:t>
      </w:r>
      <w:r w:rsidRPr="001C2E71">
        <w:rPr>
          <w:rFonts w:ascii="GHEA Grapalat" w:hAnsi="GHEA Grapalat"/>
          <w:sz w:val="20"/>
          <w:szCs w:val="20"/>
          <w:lang w:val="es-ES"/>
        </w:rPr>
        <w:t xml:space="preserve"> </w:t>
      </w:r>
      <w:r w:rsidRPr="001C2E71">
        <w:rPr>
          <w:rFonts w:ascii="GHEA Grapalat" w:hAnsi="GHEA Grapalat"/>
          <w:sz w:val="20"/>
          <w:szCs w:val="20"/>
        </w:rPr>
        <w:t>հիման</w:t>
      </w:r>
      <w:r w:rsidRPr="001C2E71">
        <w:rPr>
          <w:rFonts w:ascii="GHEA Grapalat" w:hAnsi="GHEA Grapalat"/>
          <w:sz w:val="20"/>
          <w:szCs w:val="20"/>
          <w:lang w:val="es-ES"/>
        </w:rPr>
        <w:t xml:space="preserve"> </w:t>
      </w:r>
      <w:r w:rsidRPr="001C2E71">
        <w:rPr>
          <w:rFonts w:ascii="GHEA Grapalat" w:hAnsi="GHEA Grapalat"/>
          <w:sz w:val="20"/>
          <w:szCs w:val="20"/>
        </w:rPr>
        <w:t>վրա</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գործընթացի</w:t>
      </w:r>
      <w:r w:rsidRPr="001C2E71">
        <w:rPr>
          <w:rFonts w:ascii="GHEA Grapalat" w:hAnsi="GHEA Grapalat"/>
          <w:sz w:val="20"/>
          <w:szCs w:val="20"/>
          <w:lang w:val="es-ES"/>
        </w:rPr>
        <w:t xml:space="preserve"> </w:t>
      </w:r>
      <w:r w:rsidRPr="001C2E71">
        <w:rPr>
          <w:rFonts w:ascii="GHEA Grapalat" w:hAnsi="GHEA Grapalat"/>
          <w:sz w:val="20"/>
          <w:szCs w:val="20"/>
        </w:rPr>
        <w:t>կասեցումը</w:t>
      </w:r>
      <w:r w:rsidRPr="001C2E71">
        <w:rPr>
          <w:rFonts w:ascii="GHEA Grapalat" w:hAnsi="GHEA Grapalat"/>
          <w:sz w:val="20"/>
          <w:szCs w:val="20"/>
          <w:lang w:val="es-ES"/>
        </w:rPr>
        <w:t xml:space="preserve"> </w:t>
      </w:r>
      <w:r w:rsidRPr="001C2E71">
        <w:rPr>
          <w:rFonts w:ascii="GHEA Grapalat" w:hAnsi="GHEA Grapalat"/>
          <w:sz w:val="20"/>
          <w:szCs w:val="20"/>
        </w:rPr>
        <w:t>վերացնելու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որոշում</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կետով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որոշումը</w:t>
      </w:r>
      <w:r w:rsidRPr="001C2E71">
        <w:rPr>
          <w:rFonts w:ascii="GHEA Grapalat" w:hAnsi="GHEA Grapalat"/>
          <w:sz w:val="20"/>
          <w:szCs w:val="20"/>
          <w:lang w:val="es-ES"/>
        </w:rPr>
        <w:t xml:space="preserve"> </w:t>
      </w:r>
      <w:r w:rsidRPr="001C2E71">
        <w:rPr>
          <w:rFonts w:ascii="GHEA Grapalat" w:hAnsi="GHEA Grapalat"/>
          <w:sz w:val="20"/>
          <w:szCs w:val="20"/>
        </w:rPr>
        <w:t>դրա</w:t>
      </w:r>
      <w:r w:rsidRPr="001C2E71">
        <w:rPr>
          <w:rFonts w:ascii="GHEA Grapalat" w:hAnsi="GHEA Grapalat"/>
          <w:sz w:val="20"/>
          <w:szCs w:val="20"/>
          <w:lang w:val="es-ES"/>
        </w:rPr>
        <w:t xml:space="preserve"> </w:t>
      </w:r>
      <w:r w:rsidRPr="001C2E71">
        <w:rPr>
          <w:rFonts w:ascii="GHEA Grapalat" w:hAnsi="GHEA Grapalat"/>
          <w:sz w:val="20"/>
          <w:szCs w:val="20"/>
        </w:rPr>
        <w:t>կայացման</w:t>
      </w:r>
      <w:r w:rsidRPr="001C2E71">
        <w:rPr>
          <w:rFonts w:ascii="GHEA Grapalat" w:hAnsi="GHEA Grapalat"/>
          <w:sz w:val="20"/>
          <w:szCs w:val="20"/>
          <w:lang w:val="es-ES"/>
        </w:rPr>
        <w:t xml:space="preserve"> </w:t>
      </w:r>
      <w:r w:rsidRPr="001C2E71">
        <w:rPr>
          <w:rFonts w:ascii="GHEA Grapalat" w:hAnsi="GHEA Grapalat"/>
          <w:sz w:val="20"/>
          <w:szCs w:val="20"/>
        </w:rPr>
        <w:t>օրն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ուղարկում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պաշտոնական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w:t>
      </w:r>
      <w:r w:rsidRPr="001C2E71">
        <w:rPr>
          <w:rFonts w:ascii="GHEA Grapalat" w:hAnsi="GHEA Grapalat"/>
          <w:sz w:val="20"/>
          <w:szCs w:val="20"/>
          <w:lang w:val="es-ES"/>
        </w:rPr>
        <w:t xml:space="preserve"> </w:t>
      </w:r>
      <w:r w:rsidRPr="001C2E71">
        <w:rPr>
          <w:rFonts w:ascii="GHEA Grapalat" w:hAnsi="GHEA Grapalat"/>
          <w:sz w:val="20"/>
          <w:szCs w:val="20"/>
        </w:rPr>
        <w:t>հասցեին</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մարմինն</w:t>
      </w:r>
      <w:r w:rsidRPr="001C2E71">
        <w:rPr>
          <w:rFonts w:ascii="GHEA Grapalat" w:hAnsi="GHEA Grapalat"/>
          <w:sz w:val="20"/>
          <w:szCs w:val="20"/>
          <w:lang w:val="es-ES"/>
        </w:rPr>
        <w:t xml:space="preserve"> </w:t>
      </w:r>
      <w:r w:rsidRPr="001C2E71">
        <w:rPr>
          <w:rFonts w:ascii="GHEA Grapalat" w:hAnsi="GHEA Grapalat"/>
          <w:sz w:val="20"/>
          <w:szCs w:val="20"/>
        </w:rPr>
        <w:t>այդ</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հրապարակում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տեղեկագրում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Calibri" w:hAnsi="Calibri" w:cs="Calibri"/>
          <w:sz w:val="20"/>
          <w:szCs w:val="20"/>
          <w:lang w:val="es-ES"/>
        </w:rPr>
        <w:t> </w:t>
      </w: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21</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վեճերով</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ակտն</w:t>
      </w:r>
      <w:r w:rsidRPr="001C2E71">
        <w:rPr>
          <w:rFonts w:ascii="GHEA Grapalat" w:hAnsi="GHEA Grapalat"/>
          <w:sz w:val="20"/>
          <w:szCs w:val="20"/>
          <w:lang w:val="es-ES"/>
        </w:rPr>
        <w:t xml:space="preserve"> </w:t>
      </w:r>
      <w:r w:rsidRPr="001C2E71">
        <w:rPr>
          <w:rFonts w:ascii="GHEA Grapalat" w:hAnsi="GHEA Grapalat"/>
          <w:sz w:val="20"/>
          <w:szCs w:val="20"/>
        </w:rPr>
        <w:t>ուժի</w:t>
      </w:r>
      <w:r w:rsidRPr="001C2E71">
        <w:rPr>
          <w:rFonts w:ascii="GHEA Grapalat" w:hAnsi="GHEA Grapalat"/>
          <w:sz w:val="20"/>
          <w:szCs w:val="20"/>
          <w:lang w:val="es-ES"/>
        </w:rPr>
        <w:t xml:space="preserve"> </w:t>
      </w:r>
      <w:r w:rsidRPr="001C2E71">
        <w:rPr>
          <w:rFonts w:ascii="GHEA Grapalat" w:hAnsi="GHEA Grapalat"/>
          <w:sz w:val="20"/>
          <w:szCs w:val="20"/>
        </w:rPr>
        <w:t>մեջ</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մտնում</w:t>
      </w:r>
      <w:r w:rsidRPr="001C2E71">
        <w:rPr>
          <w:rFonts w:ascii="GHEA Grapalat" w:hAnsi="GHEA Grapalat"/>
          <w:sz w:val="20"/>
          <w:szCs w:val="20"/>
          <w:lang w:val="es-ES"/>
        </w:rPr>
        <w:t xml:space="preserve"> </w:t>
      </w:r>
      <w:r w:rsidRPr="001C2E71">
        <w:rPr>
          <w:rFonts w:ascii="GHEA Grapalat" w:hAnsi="GHEA Grapalat"/>
          <w:sz w:val="20"/>
          <w:szCs w:val="20"/>
        </w:rPr>
        <w:t>հրապարակման</w:t>
      </w:r>
      <w:r w:rsidRPr="001C2E71">
        <w:rPr>
          <w:rFonts w:ascii="GHEA Grapalat" w:hAnsi="GHEA Grapalat"/>
          <w:sz w:val="20"/>
          <w:szCs w:val="20"/>
          <w:lang w:val="es-ES"/>
        </w:rPr>
        <w:t xml:space="preserve"> </w:t>
      </w:r>
      <w:r w:rsidRPr="001C2E71">
        <w:rPr>
          <w:rFonts w:ascii="GHEA Grapalat" w:hAnsi="GHEA Grapalat"/>
          <w:sz w:val="20"/>
          <w:szCs w:val="20"/>
        </w:rPr>
        <w:t>պահից</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12.22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վեճերով</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վճռի</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մասը</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ակտը</w:t>
      </w:r>
      <w:r w:rsidRPr="001C2E71">
        <w:rPr>
          <w:rFonts w:ascii="GHEA Grapalat" w:hAnsi="GHEA Grapalat"/>
          <w:sz w:val="20"/>
          <w:szCs w:val="20"/>
          <w:lang w:val="es-ES"/>
        </w:rPr>
        <w:t xml:space="preserve"> </w:t>
      </w:r>
      <w:r w:rsidRPr="001C2E71">
        <w:rPr>
          <w:rFonts w:ascii="GHEA Grapalat" w:hAnsi="GHEA Grapalat"/>
          <w:sz w:val="20"/>
          <w:szCs w:val="20"/>
        </w:rPr>
        <w:t>դրա</w:t>
      </w:r>
      <w:r w:rsidRPr="001C2E71">
        <w:rPr>
          <w:rFonts w:ascii="GHEA Grapalat" w:hAnsi="GHEA Grapalat"/>
          <w:sz w:val="20"/>
          <w:szCs w:val="20"/>
          <w:lang w:val="es-ES"/>
        </w:rPr>
        <w:t xml:space="preserve"> </w:t>
      </w:r>
      <w:r w:rsidRPr="001C2E71">
        <w:rPr>
          <w:rFonts w:ascii="GHEA Grapalat" w:hAnsi="GHEA Grapalat"/>
          <w:sz w:val="20"/>
          <w:szCs w:val="20"/>
        </w:rPr>
        <w:t>հրապարակման</w:t>
      </w:r>
      <w:r w:rsidRPr="001C2E71">
        <w:rPr>
          <w:rFonts w:ascii="GHEA Grapalat" w:hAnsi="GHEA Grapalat"/>
          <w:sz w:val="20"/>
          <w:szCs w:val="20"/>
          <w:lang w:val="es-ES"/>
        </w:rPr>
        <w:t xml:space="preserve"> </w:t>
      </w:r>
      <w:r w:rsidRPr="001C2E71">
        <w:rPr>
          <w:rFonts w:ascii="GHEA Grapalat" w:hAnsi="GHEA Grapalat"/>
          <w:sz w:val="20"/>
          <w:szCs w:val="20"/>
        </w:rPr>
        <w:t>օրն</w:t>
      </w:r>
      <w:r w:rsidRPr="001C2E71">
        <w:rPr>
          <w:rFonts w:ascii="GHEA Grapalat" w:hAnsi="GHEA Grapalat"/>
          <w:sz w:val="20"/>
          <w:szCs w:val="20"/>
          <w:lang w:val="es-ES"/>
        </w:rPr>
        <w:t xml:space="preserve"> </w:t>
      </w:r>
      <w:r w:rsidRPr="001C2E71">
        <w:rPr>
          <w:rFonts w:ascii="GHEA Grapalat" w:hAnsi="GHEA Grapalat"/>
          <w:sz w:val="20"/>
          <w:szCs w:val="20"/>
        </w:rPr>
        <w:t>ուղարկվում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պաշտոնական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w:t>
      </w:r>
      <w:r w:rsidRPr="001C2E71">
        <w:rPr>
          <w:rFonts w:ascii="GHEA Grapalat" w:hAnsi="GHEA Grapalat"/>
          <w:sz w:val="20"/>
          <w:szCs w:val="20"/>
          <w:lang w:val="es-ES"/>
        </w:rPr>
        <w:t xml:space="preserve"> </w:t>
      </w:r>
      <w:r w:rsidRPr="001C2E71">
        <w:rPr>
          <w:rFonts w:ascii="GHEA Grapalat" w:hAnsi="GHEA Grapalat"/>
          <w:sz w:val="20"/>
          <w:szCs w:val="20"/>
        </w:rPr>
        <w:t>հասցեին</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մարմինը</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վճռի</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մասը</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հրապարակում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տեղեկագրում</w:t>
      </w:r>
      <w:r w:rsidRPr="001C2E71">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23</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cs="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cs="GHEA Grapalat"/>
          <w:sz w:val="20"/>
          <w:szCs w:val="20"/>
        </w:rPr>
        <w:t>համար</w:t>
      </w:r>
      <w:r w:rsidRPr="001C2E71">
        <w:rPr>
          <w:rFonts w:ascii="GHEA Grapalat" w:hAnsi="GHEA Grapalat"/>
          <w:sz w:val="20"/>
          <w:szCs w:val="20"/>
          <w:lang w:val="es-ES"/>
        </w:rPr>
        <w:t xml:space="preserve"> </w:t>
      </w:r>
      <w:r w:rsidRPr="001C2E71">
        <w:rPr>
          <w:rFonts w:ascii="GHEA Grapalat" w:hAnsi="GHEA Grapalat" w:cs="GHEA Grapalat"/>
          <w:sz w:val="20"/>
          <w:szCs w:val="20"/>
        </w:rPr>
        <w:t>գանձվող</w:t>
      </w:r>
      <w:r w:rsidRPr="001C2E71">
        <w:rPr>
          <w:rFonts w:ascii="GHEA Grapalat" w:hAnsi="GHEA Grapalat"/>
          <w:sz w:val="20"/>
          <w:szCs w:val="20"/>
          <w:lang w:val="es-ES"/>
        </w:rPr>
        <w:t xml:space="preserve"> </w:t>
      </w:r>
      <w:r w:rsidRPr="001C2E71">
        <w:rPr>
          <w:rFonts w:ascii="GHEA Grapalat" w:hAnsi="GHEA Grapalat"/>
          <w:sz w:val="20"/>
          <w:szCs w:val="20"/>
        </w:rPr>
        <w:t>պետական</w:t>
      </w:r>
      <w:r w:rsidRPr="001C2E71">
        <w:rPr>
          <w:rFonts w:ascii="GHEA Grapalat" w:hAnsi="GHEA Grapalat"/>
          <w:sz w:val="20"/>
          <w:szCs w:val="20"/>
          <w:lang w:val="es-ES"/>
        </w:rPr>
        <w:t xml:space="preserve"> </w:t>
      </w:r>
      <w:r w:rsidRPr="001C2E71">
        <w:rPr>
          <w:rFonts w:ascii="GHEA Grapalat" w:hAnsi="GHEA Grapalat"/>
          <w:sz w:val="20"/>
          <w:szCs w:val="20"/>
        </w:rPr>
        <w:t>տուրքերի</w:t>
      </w:r>
      <w:r w:rsidRPr="001C2E71">
        <w:rPr>
          <w:rFonts w:ascii="GHEA Grapalat" w:hAnsi="GHEA Grapalat"/>
          <w:sz w:val="20"/>
          <w:szCs w:val="20"/>
          <w:lang w:val="es-ES"/>
        </w:rPr>
        <w:t xml:space="preserve"> </w:t>
      </w:r>
      <w:r w:rsidRPr="001C2E71">
        <w:rPr>
          <w:rFonts w:ascii="GHEA Grapalat" w:hAnsi="GHEA Grapalat"/>
          <w:sz w:val="20"/>
          <w:szCs w:val="20"/>
        </w:rPr>
        <w:t>դրույքաչափերը</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Պետական</w:t>
      </w:r>
      <w:r w:rsidRPr="001C2E71">
        <w:rPr>
          <w:rFonts w:ascii="GHEA Grapalat" w:hAnsi="GHEA Grapalat"/>
          <w:sz w:val="20"/>
          <w:szCs w:val="20"/>
          <w:lang w:val="es-ES"/>
        </w:rPr>
        <w:t xml:space="preserve"> </w:t>
      </w:r>
      <w:r w:rsidRPr="001C2E71">
        <w:rPr>
          <w:rFonts w:ascii="GHEA Grapalat" w:hAnsi="GHEA Grapalat"/>
          <w:sz w:val="20"/>
          <w:szCs w:val="20"/>
        </w:rPr>
        <w:t>տուրքի</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DC1BEA" w:rsidP="00EF3662">
      <w:pPr>
        <w:pStyle w:val="BodyText"/>
        <w:ind w:right="-7"/>
        <w:jc w:val="center"/>
        <w:rPr>
          <w:rFonts w:ascii="GHEA Grapalat" w:hAnsi="GHEA Grapalat"/>
          <w:b/>
          <w:szCs w:val="22"/>
          <w:lang w:val="af-ZA"/>
        </w:rPr>
      </w:pPr>
      <w:r>
        <w:rPr>
          <w:rFonts w:ascii="GHEA Grapalat" w:hAnsi="GHEA Grapalat" w:cs="Sylfaen"/>
          <w:b/>
          <w:szCs w:val="22"/>
          <w:lang w:val="es-ES"/>
        </w:rPr>
        <w:t>Գ Ն Ա Ն Շ Մ Ա Ն   Հ Ա Ր Ց Մ Ա Ն</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Հ</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Ա</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Յ</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4B7C30" w:rsidRPr="00A71D81">
        <w:rPr>
          <w:rFonts w:ascii="GHEA Grapalat" w:hAnsi="GHEA Grapalat" w:cs="Sylfaen"/>
          <w:sz w:val="20"/>
          <w:szCs w:val="24"/>
          <w:vertAlign w:val="superscript"/>
          <w:lang w:val="af-ZA" w:eastAsia="en-US"/>
        </w:rPr>
        <w:t xml:space="preserve">15 </w:t>
      </w:r>
      <w:r w:rsidRPr="00A71D81">
        <w:rPr>
          <w:rStyle w:val="FootnoteReference"/>
          <w:rFonts w:ascii="GHEA Grapalat" w:hAnsi="GHEA Grapalat" w:cs="Sylfaen"/>
          <w:color w:val="FFFFFF"/>
          <w:sz w:val="20"/>
          <w:szCs w:val="24"/>
          <w:lang w:val="af-ZA" w:eastAsia="en-US"/>
        </w:rPr>
        <w:footnoteReference w:id="4"/>
      </w:r>
    </w:p>
    <w:p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D81042" w:rsidRPr="00D81042">
        <w:rPr>
          <w:rFonts w:ascii="GHEA Grapalat" w:hAnsi="GHEA Grapalat"/>
          <w:b/>
          <w:sz w:val="20"/>
          <w:szCs w:val="20"/>
          <w:lang w:val="es-ES"/>
        </w:rPr>
        <w:t>1</w:t>
      </w:r>
      <w:r w:rsidR="00A855A7" w:rsidRPr="00D81042">
        <w:rPr>
          <w:rFonts w:ascii="GHEA Grapalat" w:hAnsi="GHEA Grapalat"/>
          <w:b/>
          <w:sz w:val="20"/>
          <w:szCs w:val="20"/>
          <w:lang w:val="es-ES"/>
        </w:rPr>
        <w:t xml:space="preserve"> </w:t>
      </w:r>
      <w:r w:rsidRPr="00D81042">
        <w:rPr>
          <w:rFonts w:ascii="GHEA Grapalat" w:hAnsi="GHEA Grapalat"/>
          <w:b/>
          <w:sz w:val="20"/>
          <w:szCs w:val="20"/>
        </w:rPr>
        <w:t>օրինակ</w:t>
      </w:r>
      <w:r w:rsidRPr="002466BB">
        <w:rPr>
          <w:rFonts w:ascii="GHEA Grapalat" w:hAnsi="GHEA Grapalat"/>
          <w:b/>
          <w:sz w:val="20"/>
          <w:szCs w:val="20"/>
          <w:lang w:val="es-ES"/>
        </w:rPr>
        <w:t xml:space="preserve"> </w:t>
      </w:r>
      <w:r w:rsidRPr="002466BB">
        <w:rPr>
          <w:rFonts w:ascii="GHEA Grapalat" w:hAnsi="GHEA Grapalat" w:cs="Sylfaen"/>
          <w:b/>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6546D4" w:rsidRPr="00A71D81" w:rsidRDefault="006546D4" w:rsidP="006546D4">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rsidR="006546D4" w:rsidRPr="00A71D81" w:rsidRDefault="006546D4" w:rsidP="006546D4">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B633A6">
        <w:rPr>
          <w:rFonts w:ascii="GHEA Grapalat" w:hAnsi="GHEA Grapalat"/>
          <w:b/>
          <w:color w:val="000000"/>
          <w:lang w:val="hy-AM"/>
        </w:rPr>
        <w:t>ԳՀԱՊՁԲ-ՀՎԿԱԿ-2022-71</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6546D4" w:rsidRPr="00A71D81" w:rsidRDefault="006546D4" w:rsidP="006546D4">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B2572B" w:rsidRPr="00A71D81" w:rsidRDefault="00B2572B" w:rsidP="00EF3662">
      <w:pPr>
        <w:jc w:val="center"/>
        <w:rPr>
          <w:rFonts w:ascii="GHEA Grapalat" w:hAnsi="GHEA Grapalat" w:cs="Sylfaen"/>
          <w:b/>
          <w:lang w:val="es-ES"/>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rsidR="006546D4" w:rsidRPr="00A71D81" w:rsidRDefault="006546D4" w:rsidP="006546D4">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Pr="00A71D81">
        <w:rPr>
          <w:rFonts w:ascii="GHEA Grapalat" w:hAnsi="GHEA Grapalat" w:cs="Sylfaen"/>
          <w:color w:val="auto"/>
          <w:sz w:val="24"/>
          <w:szCs w:val="24"/>
          <w:lang w:val="es-ES"/>
        </w:rPr>
        <w:t xml:space="preserve"> մասնակցելու</w:t>
      </w:r>
      <w:r w:rsidRPr="00A71D81">
        <w:rPr>
          <w:rFonts w:ascii="GHEA Grapalat" w:hAnsi="GHEA Grapalat" w:cs="Arial"/>
          <w:color w:val="auto"/>
          <w:sz w:val="24"/>
          <w:szCs w:val="24"/>
          <w:lang w:val="es-ES"/>
        </w:rPr>
        <w:t xml:space="preserve">  </w:t>
      </w:r>
    </w:p>
    <w:p w:rsidR="00B2572B" w:rsidRPr="00A71D81" w:rsidRDefault="00B2572B" w:rsidP="00EF3662">
      <w:pPr>
        <w:pStyle w:val="Heading6"/>
        <w:jc w:val="center"/>
        <w:rPr>
          <w:rFonts w:ascii="GHEA Grapalat" w:hAnsi="GHEA Grapalat" w:cs="Arial"/>
          <w:color w:val="auto"/>
          <w:sz w:val="24"/>
          <w:szCs w:val="24"/>
          <w:lang w:val="es-ES"/>
        </w:rPr>
      </w:pP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հայտնում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8B4582" w:rsidRDefault="006546D4" w:rsidP="00D333E9">
      <w:pPr>
        <w:jc w:val="both"/>
        <w:rPr>
          <w:rFonts w:ascii="GHEA Grapalat" w:hAnsi="GHEA Grapalat" w:cs="Arial"/>
          <w:sz w:val="20"/>
          <w:szCs w:val="20"/>
          <w:lang w:val="es-ES"/>
        </w:rPr>
      </w:pPr>
      <w:r w:rsidRPr="001F3811">
        <w:rPr>
          <w:rFonts w:ascii="GHEA Grapalat" w:hAnsi="GHEA Grapalat"/>
          <w:sz w:val="20"/>
          <w:szCs w:val="20"/>
          <w:lang w:val="hy-AM"/>
        </w:rPr>
        <w:t>ԱՆ «ՀՎԿ ԱԶԳԱՅԻՆ ԿԵՆՏՐՈՆ» ՊՈԱԿ</w:t>
      </w:r>
      <w:r w:rsidRPr="001F3811">
        <w:rPr>
          <w:rFonts w:ascii="GHEA Grapalat" w:hAnsi="GHEA Grapalat"/>
          <w:sz w:val="20"/>
          <w:szCs w:val="20"/>
          <w:lang w:val="es-ES"/>
        </w:rPr>
        <w:t>-</w:t>
      </w:r>
      <w:r w:rsidRPr="001F3811">
        <w:rPr>
          <w:rFonts w:ascii="GHEA Grapalat" w:hAnsi="GHEA Grapalat" w:cs="Sylfaen"/>
          <w:sz w:val="20"/>
          <w:szCs w:val="20"/>
          <w:lang w:val="es-ES"/>
        </w:rPr>
        <w:t>ի կողմից</w:t>
      </w:r>
      <w:r w:rsidRPr="001F3811">
        <w:rPr>
          <w:rFonts w:ascii="GHEA Grapalat" w:hAnsi="GHEA Grapalat"/>
          <w:sz w:val="20"/>
          <w:szCs w:val="20"/>
          <w:lang w:val="es-ES"/>
        </w:rPr>
        <w:t xml:space="preserve"> </w:t>
      </w:r>
      <w:r w:rsidRPr="001F3811">
        <w:rPr>
          <w:rFonts w:ascii="GHEA Grapalat" w:hAnsi="GHEA Grapalat"/>
          <w:b/>
          <w:color w:val="000000"/>
          <w:sz w:val="20"/>
          <w:szCs w:val="20"/>
          <w:lang w:val="hy-AM"/>
        </w:rPr>
        <w:t>«</w:t>
      </w:r>
      <w:r w:rsidR="00B633A6">
        <w:rPr>
          <w:rFonts w:ascii="GHEA Grapalat" w:hAnsi="GHEA Grapalat"/>
          <w:b/>
          <w:color w:val="000000"/>
          <w:sz w:val="20"/>
          <w:szCs w:val="20"/>
          <w:lang w:val="hy-AM"/>
        </w:rPr>
        <w:t>ԳՀԱՊՁԲ-ՀՎԿԱԿ-2022-71</w:t>
      </w:r>
      <w:r w:rsidRPr="001F3811">
        <w:rPr>
          <w:rFonts w:ascii="GHEA Grapalat" w:hAnsi="GHEA Grapalat"/>
          <w:b/>
          <w:color w:val="000000"/>
          <w:sz w:val="20"/>
          <w:szCs w:val="20"/>
          <w:lang w:val="hy-AM"/>
        </w:rPr>
        <w:t>»</w:t>
      </w:r>
      <w:r w:rsidRPr="001D18DF">
        <w:rPr>
          <w:rFonts w:ascii="GHEA Grapalat" w:hAnsi="GHEA Grapalat"/>
          <w:sz w:val="20"/>
          <w:szCs w:val="20"/>
          <w:lang w:val="es-ES"/>
        </w:rPr>
        <w:t xml:space="preserve"> </w:t>
      </w:r>
      <w:r w:rsidRPr="001D18DF">
        <w:rPr>
          <w:rFonts w:ascii="GHEA Grapalat" w:hAnsi="GHEA Grapalat" w:cs="Sylfaen"/>
          <w:sz w:val="20"/>
          <w:szCs w:val="20"/>
          <w:lang w:val="es-ES"/>
        </w:rPr>
        <w:t>ծածկագրով հայտարարված</w:t>
      </w:r>
      <w:r w:rsidR="00E320A5">
        <w:rPr>
          <w:rFonts w:ascii="GHEA Grapalat" w:hAnsi="GHEA Grapalat" w:cs="Sylfaen"/>
          <w:sz w:val="20"/>
          <w:szCs w:val="20"/>
          <w:lang w:val="es-ES"/>
        </w:rPr>
        <w:t xml:space="preserve"> </w:t>
      </w:r>
      <w:r>
        <w:rPr>
          <w:rFonts w:ascii="GHEA Grapalat" w:hAnsi="GHEA Grapalat" w:cs="Sylfaen"/>
          <w:sz w:val="20"/>
          <w:szCs w:val="20"/>
          <w:lang w:val="hy-AM"/>
        </w:rPr>
        <w:t>գնանշման հարցման</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p>
    <w:p w:rsidR="008B4582" w:rsidRDefault="00D333E9" w:rsidP="00D333E9">
      <w:pPr>
        <w:jc w:val="both"/>
        <w:rPr>
          <w:rFonts w:ascii="GHEA Grapalat" w:hAnsi="GHEA Grapalat" w:cs="Arial"/>
          <w:sz w:val="20"/>
          <w:szCs w:val="20"/>
          <w:lang w:val="es-ES"/>
        </w:rPr>
      </w:pPr>
      <w:r>
        <w:rPr>
          <w:rFonts w:ascii="GHEA Grapalat" w:hAnsi="GHEA Grapalat" w:cs="Arial"/>
          <w:sz w:val="20"/>
          <w:szCs w:val="20"/>
          <w:lang w:val="es-ES"/>
        </w:rPr>
        <w:t xml:space="preserve">                                                               </w:t>
      </w:r>
      <w:r w:rsidR="00B2572B" w:rsidRPr="00A71D81">
        <w:rPr>
          <w:rFonts w:ascii="GHEA Grapalat" w:hAnsi="GHEA Grapalat" w:cs="Arial"/>
          <w:sz w:val="20"/>
          <w:szCs w:val="20"/>
          <w:lang w:val="es-ES"/>
        </w:rPr>
        <w:t xml:space="preserve"> </w:t>
      </w:r>
      <w:proofErr w:type="gramStart"/>
      <w:r w:rsidRPr="00A71D81">
        <w:rPr>
          <w:rFonts w:ascii="GHEA Grapalat" w:hAnsi="GHEA Grapalat" w:cs="Sylfaen"/>
          <w:vertAlign w:val="superscript"/>
          <w:lang w:val="es-ES"/>
        </w:rPr>
        <w:t>չափաբաժնի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cs="Arial"/>
          <w:sz w:val="20"/>
          <w:szCs w:val="20"/>
          <w:lang w:val="es-ES"/>
        </w:rPr>
        <w:t>(</w:t>
      </w:r>
      <w:proofErr w:type="gramStart"/>
      <w:r w:rsidRPr="00A71D81">
        <w:rPr>
          <w:rFonts w:ascii="GHEA Grapalat" w:hAnsi="GHEA Grapalat" w:cs="Sylfaen"/>
          <w:sz w:val="20"/>
          <w:szCs w:val="20"/>
          <w:lang w:val="es-ES"/>
        </w:rPr>
        <w:t>չափաբաժիններին</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gramStart"/>
      <w:r w:rsidRPr="00A71D81">
        <w:rPr>
          <w:rFonts w:ascii="GHEA Grapalat" w:hAnsi="GHEA Grapalat" w:cs="Sylfaen"/>
          <w:sz w:val="20"/>
          <w:szCs w:val="20"/>
          <w:lang w:val="es-ES"/>
        </w:rPr>
        <w:t>ռեզիդենտ</w:t>
      </w:r>
      <w:proofErr w:type="gramEnd"/>
      <w:r w:rsidRPr="00A71D81">
        <w:rPr>
          <w:rFonts w:ascii="GHEA Grapalat" w:hAnsi="GHEA Grapalat" w:cs="Sylfaen"/>
          <w:sz w:val="20"/>
          <w:szCs w:val="20"/>
          <w:lang w:val="es-ES"/>
        </w:rPr>
        <w:t xml:space="preserve">: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երկրի</w:t>
      </w:r>
      <w:proofErr w:type="gramEnd"/>
      <w:r w:rsidRPr="00A71D81">
        <w:rPr>
          <w:rFonts w:ascii="GHEA Grapalat" w:hAnsi="GHEA Grapalat" w:cs="Arial"/>
          <w:vertAlign w:val="superscript"/>
          <w:lang w:val="es-ES"/>
        </w:rPr>
        <w:t xml:space="preserve">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00D50E2B">
        <w:rPr>
          <w:rFonts w:ascii="GHEA Grapalat" w:hAnsi="GHEA Grapalat"/>
          <w:sz w:val="20"/>
          <w:szCs w:val="20"/>
          <w:u w:val="single"/>
          <w:lang w:val="es-ES"/>
        </w:rPr>
        <w:t xml:space="preserve">                                   </w:t>
      </w: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հարկի</w:t>
      </w:r>
      <w:proofErr w:type="gramEnd"/>
      <w:r w:rsidRPr="00A71D81">
        <w:rPr>
          <w:rFonts w:ascii="GHEA Grapalat" w:hAnsi="GHEA Grapalat" w:cs="Arial"/>
          <w:vertAlign w:val="superscript"/>
          <w:lang w:val="es-ES"/>
        </w:rPr>
        <w:t xml:space="preserve">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էլեկտրոնային</w:t>
      </w:r>
      <w:proofErr w:type="gramEnd"/>
      <w:r w:rsidRPr="00A71D81">
        <w:rPr>
          <w:rFonts w:ascii="GHEA Grapalat" w:hAnsi="GHEA Grapalat" w:cs="Arial"/>
          <w:vertAlign w:val="superscript"/>
          <w:lang w:val="es-ES"/>
        </w:rPr>
        <w:t xml:space="preserve">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6C3873" w:rsidRPr="00A71D81" w:rsidRDefault="006C3873" w:rsidP="00975F7E">
      <w:pPr>
        <w:ind w:firstLine="709"/>
        <w:jc w:val="both"/>
        <w:rPr>
          <w:rFonts w:ascii="GHEA Grapalat" w:hAnsi="GHEA Grapalat"/>
          <w:sz w:val="20"/>
          <w:lang w:val="es-ES"/>
        </w:rPr>
      </w:pPr>
      <w:r w:rsidRPr="00A71D81">
        <w:rPr>
          <w:rFonts w:ascii="GHEA Grapalat" w:hAnsi="GHEA Grapalat" w:cs="Arial"/>
          <w:sz w:val="20"/>
          <w:szCs w:val="20"/>
          <w:lang w:val="es-ES"/>
        </w:rPr>
        <w:t>Սույնով</w:t>
      </w:r>
      <w:r w:rsidRPr="00A71D81">
        <w:rPr>
          <w:rFonts w:ascii="GHEA Grapalat" w:hAnsi="GHEA Grapalat"/>
          <w:sz w:val="20"/>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es-ES"/>
        </w:rPr>
        <w:t xml:space="preserve">                         </w:t>
      </w:r>
      <w:r w:rsidRPr="00A71D81">
        <w:rPr>
          <w:rFonts w:ascii="GHEA Grapalat" w:hAnsi="GHEA Grapalat"/>
          <w:sz w:val="20"/>
          <w:u w:val="single"/>
          <w:lang w:val="hy-AM"/>
        </w:rPr>
        <w:t xml:space="preserve">          </w:t>
      </w:r>
      <w:r w:rsidRPr="00A71D81">
        <w:rPr>
          <w:rFonts w:ascii="GHEA Grapalat" w:hAnsi="GHEA Grapalat"/>
          <w:lang w:val="hy-AM"/>
        </w:rPr>
        <w:t>-</w:t>
      </w:r>
      <w:r w:rsidRPr="00A71D81">
        <w:rPr>
          <w:rFonts w:ascii="GHEA Grapalat" w:hAnsi="GHEA Grapalat" w:cs="Arial"/>
          <w:sz w:val="20"/>
          <w:szCs w:val="20"/>
          <w:lang w:val="es-ES"/>
        </w:rPr>
        <w:t>ն հայտարարում և հավաստում է, որ՝</w:t>
      </w:r>
      <w:r w:rsidRPr="00A71D81">
        <w:rPr>
          <w:rFonts w:ascii="GHEA Grapalat" w:hAnsi="GHEA Grapalat" w:cs="Arial"/>
          <w:lang w:val="hy-AM"/>
        </w:rPr>
        <w:t xml:space="preserve"> </w:t>
      </w:r>
    </w:p>
    <w:p w:rsidR="006C3873" w:rsidRPr="00A71D81" w:rsidRDefault="006C3873" w:rsidP="00975F7E">
      <w:pPr>
        <w:jc w:val="both"/>
        <w:rPr>
          <w:rFonts w:ascii="GHEA Grapalat" w:hAnsi="GHEA Grapalat"/>
          <w:i/>
          <w:sz w:val="16"/>
          <w:vertAlign w:val="superscript"/>
          <w:lang w:val="es-ES"/>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es-ES"/>
        </w:rPr>
        <w:t xml:space="preserve">                                    </w:t>
      </w:r>
      <w:r w:rsidRPr="00A71D81">
        <w:rPr>
          <w:rFonts w:ascii="GHEA Grapalat" w:hAnsi="GHEA Grapalat" w:cs="Sylfaen"/>
          <w:vertAlign w:val="superscript"/>
          <w:lang w:val="hy-AM"/>
        </w:rPr>
        <w:t>մասնակցի անվանում</w:t>
      </w:r>
    </w:p>
    <w:p w:rsidR="004B7C30" w:rsidRPr="00A71D81" w:rsidRDefault="006C3873" w:rsidP="00975F7E">
      <w:pPr>
        <w:ind w:firstLine="708"/>
        <w:jc w:val="both"/>
        <w:rPr>
          <w:rFonts w:ascii="GHEA Grapalat" w:hAnsi="GHEA Grapalat" w:cs="Sylfaen"/>
          <w:sz w:val="20"/>
          <w:lang w:val="hy-AM"/>
        </w:rPr>
      </w:pPr>
      <w:r w:rsidRPr="00A71D81">
        <w:rPr>
          <w:rFonts w:ascii="GHEA Grapalat" w:hAnsi="GHEA Grapalat" w:cs="Arial"/>
          <w:sz w:val="20"/>
          <w:szCs w:val="20"/>
          <w:lang w:val="es-ES"/>
        </w:rPr>
        <w:t xml:space="preserve">1) </w:t>
      </w:r>
      <w:r w:rsidR="00BE788A" w:rsidRPr="00A71D81">
        <w:rPr>
          <w:rFonts w:ascii="GHEA Grapalat" w:hAnsi="GHEA Grapalat" w:cs="Arial"/>
          <w:sz w:val="20"/>
          <w:szCs w:val="20"/>
          <w:lang w:val="es-ES"/>
        </w:rPr>
        <w:t xml:space="preserve">բավարարում է </w:t>
      </w:r>
      <w:r w:rsidR="00BE788A" w:rsidRPr="001F3811">
        <w:rPr>
          <w:rFonts w:ascii="GHEA Grapalat" w:hAnsi="GHEA Grapalat"/>
          <w:b/>
          <w:color w:val="000000"/>
          <w:sz w:val="20"/>
          <w:szCs w:val="20"/>
          <w:lang w:val="hy-AM"/>
        </w:rPr>
        <w:t>«</w:t>
      </w:r>
      <w:r w:rsidR="00B633A6">
        <w:rPr>
          <w:rFonts w:ascii="GHEA Grapalat" w:hAnsi="GHEA Grapalat"/>
          <w:b/>
          <w:color w:val="000000"/>
          <w:sz w:val="20"/>
          <w:szCs w:val="20"/>
          <w:lang w:val="hy-AM"/>
        </w:rPr>
        <w:t>ԳՀԱՊՁԲ-ՀՎԿԱԿ-2022-71</w:t>
      </w:r>
      <w:r w:rsidR="00BE788A" w:rsidRPr="001F3811">
        <w:rPr>
          <w:rFonts w:ascii="GHEA Grapalat" w:hAnsi="GHEA Grapalat"/>
          <w:b/>
          <w:color w:val="000000"/>
          <w:sz w:val="20"/>
          <w:szCs w:val="20"/>
          <w:lang w:val="hy-AM"/>
        </w:rPr>
        <w:t>»</w:t>
      </w:r>
      <w:r w:rsidR="00BE788A">
        <w:rPr>
          <w:rFonts w:ascii="GHEA Grapalat" w:hAnsi="GHEA Grapalat"/>
          <w:b/>
          <w:color w:val="000000"/>
          <w:sz w:val="20"/>
          <w:szCs w:val="20"/>
          <w:lang w:val="hy-AM"/>
        </w:rPr>
        <w:t xml:space="preserve"> </w:t>
      </w:r>
      <w:r w:rsidR="00BE788A" w:rsidRPr="00A71D81">
        <w:rPr>
          <w:rFonts w:ascii="GHEA Grapalat" w:hAnsi="GHEA Grapalat" w:cs="Arial"/>
          <w:sz w:val="20"/>
          <w:szCs w:val="20"/>
          <w:lang w:val="es-ES"/>
        </w:rPr>
        <w:t xml:space="preserve">ծածկագրով </w:t>
      </w:r>
      <w:r w:rsidR="00BE788A">
        <w:rPr>
          <w:rFonts w:ascii="GHEA Grapalat" w:hAnsi="GHEA Grapalat" w:cs="Arial"/>
          <w:sz w:val="20"/>
          <w:szCs w:val="20"/>
          <w:lang w:val="hy-AM"/>
        </w:rPr>
        <w:t>գնանշման հարցման</w:t>
      </w:r>
      <w:r w:rsidR="00BE788A" w:rsidRPr="00A71D81">
        <w:rPr>
          <w:rFonts w:ascii="GHEA Grapalat" w:hAnsi="GHEA Grapalat" w:cs="Arial"/>
          <w:sz w:val="20"/>
          <w:szCs w:val="20"/>
          <w:lang w:val="es-ES"/>
        </w:rPr>
        <w:t xml:space="preserve"> </w:t>
      </w:r>
      <w:r w:rsidRPr="00A71D81">
        <w:rPr>
          <w:rFonts w:ascii="GHEA Grapalat" w:hAnsi="GHEA Grapalat" w:cs="Arial"/>
          <w:sz w:val="20"/>
          <w:szCs w:val="20"/>
          <w:lang w:val="es-ES"/>
        </w:rPr>
        <w:t xml:space="preserve">հրավերով սահմանված մասնակցության իրավունքի պահանջներին </w:t>
      </w:r>
      <w:r w:rsidR="00EB07BB" w:rsidRPr="00A71D81">
        <w:rPr>
          <w:rFonts w:ascii="GHEA Grapalat" w:hAnsi="GHEA Grapalat" w:cs="Arial"/>
          <w:sz w:val="20"/>
          <w:szCs w:val="20"/>
          <w:lang w:val="hy-AM"/>
        </w:rPr>
        <w:t xml:space="preserve"> և </w:t>
      </w:r>
      <w:r w:rsidR="00361308" w:rsidRPr="00A71D81">
        <w:rPr>
          <w:rFonts w:ascii="GHEA Grapalat" w:hAnsi="GHEA Grapalat" w:cs="Sylfaen"/>
          <w:sz w:val="20"/>
          <w:lang w:val="hy-AM"/>
        </w:rPr>
        <w:t>պարտավորվում</w:t>
      </w:r>
      <w:r w:rsidR="00EB07BB" w:rsidRPr="00A71D81">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A71D81">
        <w:rPr>
          <w:rFonts w:ascii="GHEA Grapalat" w:hAnsi="GHEA Grapalat" w:cs="Sylfaen"/>
          <w:sz w:val="20"/>
          <w:lang w:val="hy-AM"/>
        </w:rPr>
        <w:t>նել</w:t>
      </w:r>
      <w:r w:rsidR="00EB07BB" w:rsidRPr="00A71D81">
        <w:rPr>
          <w:rFonts w:ascii="GHEA Grapalat" w:hAnsi="GHEA Grapalat" w:cs="Sylfaen"/>
          <w:sz w:val="20"/>
          <w:lang w:val="hy-AM"/>
        </w:rPr>
        <w:t xml:space="preserve"> որակավորման ապահովում</w:t>
      </w:r>
      <w:r w:rsidR="00734132" w:rsidRPr="00A71D81">
        <w:rPr>
          <w:rStyle w:val="FootnoteReference"/>
          <w:rFonts w:ascii="GHEA Grapalat" w:hAnsi="GHEA Grapalat" w:cs="Sylfaen"/>
          <w:sz w:val="20"/>
          <w:lang w:val="hy-AM"/>
        </w:rPr>
        <w:footnoteReference w:id="5"/>
      </w:r>
      <w:r w:rsidR="00E97AB0" w:rsidRPr="00A71D81">
        <w:rPr>
          <w:rFonts w:ascii="GHEA Grapalat" w:hAnsi="GHEA Grapalat" w:cs="Sylfaen"/>
          <w:sz w:val="20"/>
          <w:lang w:val="es-ES"/>
        </w:rPr>
        <w:t>.</w:t>
      </w:r>
      <w:r w:rsidR="00EB07BB" w:rsidRPr="00A71D81">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71D81">
        <w:rPr>
          <w:rFonts w:ascii="GHEA Grapalat" w:hAnsi="GHEA Grapalat" w:cs="Arial"/>
          <w:sz w:val="20"/>
          <w:szCs w:val="20"/>
          <w:lang w:val="hy-AM"/>
        </w:rPr>
        <w:t>2</w:t>
      </w:r>
      <w:r w:rsidR="006C3873" w:rsidRPr="00A71D81">
        <w:rPr>
          <w:rFonts w:ascii="GHEA Grapalat" w:hAnsi="GHEA Grapalat" w:cs="Arial"/>
          <w:sz w:val="20"/>
          <w:szCs w:val="20"/>
          <w:lang w:val="es-ES"/>
        </w:rPr>
        <w:t xml:space="preserve">) </w:t>
      </w:r>
      <w:r w:rsidR="00BE788A" w:rsidRPr="001F3811">
        <w:rPr>
          <w:rFonts w:ascii="GHEA Grapalat" w:hAnsi="GHEA Grapalat"/>
          <w:b/>
          <w:color w:val="000000"/>
          <w:sz w:val="20"/>
          <w:szCs w:val="20"/>
          <w:lang w:val="hy-AM"/>
        </w:rPr>
        <w:t>«</w:t>
      </w:r>
      <w:r w:rsidR="00B633A6">
        <w:rPr>
          <w:rFonts w:ascii="GHEA Grapalat" w:hAnsi="GHEA Grapalat"/>
          <w:b/>
          <w:color w:val="000000"/>
          <w:sz w:val="20"/>
          <w:szCs w:val="20"/>
          <w:lang w:val="hy-AM"/>
        </w:rPr>
        <w:t>ԳՀԱՊՁԲ-ՀՎԿԱԿ-2022-71</w:t>
      </w:r>
      <w:r w:rsidR="00BE788A" w:rsidRPr="001F3811">
        <w:rPr>
          <w:rFonts w:ascii="GHEA Grapalat" w:hAnsi="GHEA Grapalat"/>
          <w:b/>
          <w:color w:val="000000"/>
          <w:sz w:val="20"/>
          <w:szCs w:val="20"/>
          <w:lang w:val="hy-AM"/>
        </w:rPr>
        <w:t>»</w:t>
      </w:r>
      <w:r w:rsidR="00BE788A" w:rsidRPr="001D18DF">
        <w:rPr>
          <w:rFonts w:ascii="GHEA Grapalat" w:hAnsi="GHEA Grapalat"/>
          <w:sz w:val="20"/>
          <w:szCs w:val="20"/>
          <w:lang w:val="es-ES"/>
        </w:rPr>
        <w:t xml:space="preserve"> </w:t>
      </w:r>
      <w:r w:rsidR="00BE788A">
        <w:rPr>
          <w:rFonts w:ascii="GHEA Grapalat" w:hAnsi="GHEA Grapalat"/>
          <w:sz w:val="20"/>
          <w:szCs w:val="20"/>
          <w:lang w:val="hy-AM"/>
        </w:rPr>
        <w:t xml:space="preserve">գնանշման հարցմանը </w:t>
      </w:r>
      <w:r w:rsidR="006C3873" w:rsidRPr="00A71D81">
        <w:rPr>
          <w:rFonts w:ascii="GHEA Grapalat" w:hAnsi="GHEA Grapalat" w:cs="Arial"/>
          <w:sz w:val="20"/>
          <w:szCs w:val="20"/>
          <w:lang w:val="es-ES"/>
        </w:rPr>
        <w:t>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Pr="00A71D81">
        <w:rPr>
          <w:rFonts w:ascii="GHEA Grapalat" w:hAnsi="GHEA Grapalat" w:cs="Arial"/>
          <w:sz w:val="20"/>
          <w:szCs w:val="20"/>
          <w:lang w:val="es-ES"/>
        </w:rPr>
        <w:t>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lastRenderedPageBreak/>
        <w:t>փոխկապակցված</w:t>
      </w:r>
      <w:proofErr w:type="gramEnd"/>
      <w:r w:rsidRPr="00A71D81">
        <w:rPr>
          <w:rFonts w:ascii="GHEA Grapalat" w:hAnsi="GHEA Grapalat" w:cs="Arial"/>
          <w:sz w:val="20"/>
          <w:szCs w:val="20"/>
          <w:lang w:val="es-ES"/>
        </w:rPr>
        <w:t xml:space="preserve">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կողմից</w:t>
      </w:r>
      <w:proofErr w:type="gramEnd"/>
      <w:r w:rsidRPr="00A71D81">
        <w:rPr>
          <w:rFonts w:ascii="GHEA Grapalat" w:hAnsi="GHEA Grapalat" w:cs="Arial"/>
          <w:sz w:val="20"/>
          <w:szCs w:val="20"/>
          <w:lang w:val="es-ES"/>
        </w:rPr>
        <w:t xml:space="preserve">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պատկանող</w:t>
      </w:r>
      <w:proofErr w:type="gramEnd"/>
      <w:r w:rsidRPr="00A71D81">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տեղեկություններ</w:t>
      </w:r>
      <w:proofErr w:type="gramEnd"/>
      <w:r w:rsidRPr="00A71D81">
        <w:rPr>
          <w:rFonts w:ascii="GHEA Grapalat" w:hAnsi="GHEA Grapalat" w:cs="Arial"/>
          <w:sz w:val="20"/>
          <w:szCs w:val="20"/>
          <w:lang w:val="es-ES"/>
        </w:rPr>
        <w:t xml:space="preserve">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0039708B">
        <w:rPr>
          <w:rFonts w:ascii="GHEA Grapalat" w:hAnsi="GHEA Grapalat"/>
          <w:sz w:val="20"/>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proofErr w:type="gramStart"/>
      <w:r w:rsidRPr="00A71D81">
        <w:rPr>
          <w:rFonts w:ascii="GHEA Grapalat" w:hAnsi="GHEA Grapalat"/>
          <w:sz w:val="20"/>
          <w:lang w:val="es-ES"/>
        </w:rPr>
        <w:t>ապրանքի</w:t>
      </w:r>
      <w:proofErr w:type="gramEnd"/>
      <w:r w:rsidRPr="00A71D81">
        <w:rPr>
          <w:rFonts w:ascii="GHEA Grapalat" w:hAnsi="GHEA Grapalat"/>
          <w:sz w:val="20"/>
          <w:lang w:val="es-ES"/>
        </w:rPr>
        <w:t xml:space="preserve">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A71D81"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FootnoteReference"/>
          <w:rFonts w:ascii="GHEA Grapalat" w:hAnsi="GHEA Grapalat" w:cs="Arial"/>
          <w:color w:val="FFFFFF"/>
          <w:sz w:val="20"/>
          <w:lang w:val="hy-AM"/>
        </w:rPr>
        <w:footnoteReference w:id="6"/>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B2572B" w:rsidRPr="00A71D81" w:rsidRDefault="00B2572B" w:rsidP="00EF3662">
      <w:pPr>
        <w:pStyle w:val="BodyTextIndent3"/>
        <w:spacing w:line="240" w:lineRule="auto"/>
        <w:jc w:val="right"/>
        <w:rPr>
          <w:rFonts w:ascii="GHEA Grapalat" w:hAnsi="GHEA Grapalat"/>
          <w:b/>
          <w:lang w:val="hy-AM"/>
        </w:rPr>
      </w:pPr>
    </w:p>
    <w:p w:rsidR="00B2572B" w:rsidRPr="00A71D81" w:rsidRDefault="00B2572B" w:rsidP="00EF3662">
      <w:pPr>
        <w:pStyle w:val="BodyTextIndent3"/>
        <w:spacing w:line="240" w:lineRule="auto"/>
        <w:jc w:val="right"/>
        <w:rPr>
          <w:rFonts w:ascii="GHEA Grapalat" w:hAnsi="GHEA Grapalat"/>
          <w:b/>
          <w:lang w:val="hy-AM"/>
        </w:rPr>
      </w:pPr>
    </w:p>
    <w:p w:rsidR="007B263F" w:rsidRPr="00A71D81" w:rsidRDefault="00CE3A99" w:rsidP="007B263F">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br w:type="page"/>
      </w:r>
    </w:p>
    <w:p w:rsidR="007B263F" w:rsidRPr="00A71D81" w:rsidRDefault="007B263F" w:rsidP="007B263F">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1.1</w:t>
      </w:r>
    </w:p>
    <w:p w:rsidR="007B263F" w:rsidRPr="00A71D81" w:rsidRDefault="007B263F" w:rsidP="007B263F">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B633A6">
        <w:rPr>
          <w:rFonts w:ascii="GHEA Grapalat" w:hAnsi="GHEA Grapalat"/>
          <w:b/>
          <w:color w:val="000000"/>
          <w:lang w:val="hy-AM"/>
        </w:rPr>
        <w:t>ԳՀԱՊՁԲ-ՀՎԿԱԿ-2022-71</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7B263F" w:rsidRPr="00A71D81" w:rsidRDefault="007B263F" w:rsidP="007B263F">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7B263F" w:rsidRPr="00D41357" w:rsidRDefault="007B263F" w:rsidP="007B263F">
      <w:pPr>
        <w:ind w:left="-66"/>
        <w:jc w:val="center"/>
        <w:rPr>
          <w:rFonts w:ascii="GHEA Grapalat" w:hAnsi="GHEA Grapalat"/>
          <w:b/>
          <w:lang w:val="es-ES"/>
        </w:rPr>
      </w:pPr>
    </w:p>
    <w:p w:rsidR="000B1088" w:rsidRPr="007B263F" w:rsidRDefault="000B1088" w:rsidP="000B1088">
      <w:pPr>
        <w:ind w:left="-66"/>
        <w:jc w:val="center"/>
        <w:rPr>
          <w:rFonts w:ascii="GHEA Grapalat" w:hAnsi="GHEA Grapalat"/>
          <w:b/>
          <w:lang w:val="es-ES"/>
        </w:rPr>
      </w:pPr>
    </w:p>
    <w:p w:rsidR="000B1088" w:rsidRPr="00A71D81" w:rsidRDefault="000B1088" w:rsidP="000B1088">
      <w:pPr>
        <w:pStyle w:val="Heading3"/>
        <w:spacing w:line="240" w:lineRule="auto"/>
        <w:ind w:firstLine="567"/>
        <w:jc w:val="left"/>
        <w:rPr>
          <w:rFonts w:ascii="GHEA Grapalat" w:hAnsi="GHEA Grapalat"/>
          <w:b/>
          <w:lang w:val="hy-AM"/>
        </w:rPr>
      </w:pP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Heading3"/>
        <w:spacing w:line="240" w:lineRule="auto"/>
        <w:ind w:firstLine="567"/>
        <w:rPr>
          <w:rFonts w:ascii="GHEA Grapalat" w:hAnsi="GHEA Grapalat" w:cs="Arial"/>
          <w:lang w:val="es-ES"/>
        </w:rPr>
      </w:pPr>
    </w:p>
    <w:p w:rsidR="002E3B99" w:rsidRDefault="000B1088" w:rsidP="002E3B99">
      <w:pPr>
        <w:ind w:firstLine="567"/>
        <w:jc w:val="both"/>
        <w:rPr>
          <w:rFonts w:ascii="GHEA Grapalat" w:hAnsi="GHEA Grapalat"/>
          <w:sz w:val="20"/>
          <w:vertAlign w:val="superscript"/>
          <w:lang w:val="hy-AM"/>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2E3B99" w:rsidRPr="00D41357">
        <w:rPr>
          <w:rFonts w:ascii="GHEA Grapalat" w:hAnsi="GHEA Grapalat"/>
          <w:b/>
          <w:color w:val="000000"/>
          <w:sz w:val="20"/>
          <w:szCs w:val="20"/>
          <w:lang w:val="hy-AM"/>
        </w:rPr>
        <w:t>«</w:t>
      </w:r>
      <w:r w:rsidR="00B633A6">
        <w:rPr>
          <w:rFonts w:ascii="GHEA Grapalat" w:hAnsi="GHEA Grapalat"/>
          <w:b/>
          <w:color w:val="000000"/>
          <w:sz w:val="20"/>
          <w:szCs w:val="20"/>
          <w:lang w:val="hy-AM"/>
        </w:rPr>
        <w:t>ԳՀԱՊՁԲ-ՀՎԿԱԿ-2022-71</w:t>
      </w:r>
      <w:r w:rsidR="002E3B99" w:rsidRPr="00D41357">
        <w:rPr>
          <w:rFonts w:ascii="GHEA Grapalat" w:hAnsi="GHEA Grapalat"/>
          <w:b/>
          <w:color w:val="000000"/>
          <w:sz w:val="20"/>
          <w:szCs w:val="20"/>
          <w:lang w:val="hy-AM"/>
        </w:rPr>
        <w:t>»</w:t>
      </w:r>
      <w:r w:rsidR="002E3B99" w:rsidRPr="00A71D81">
        <w:rPr>
          <w:rFonts w:ascii="GHEA Grapalat" w:hAnsi="GHEA Grapalat"/>
          <w:sz w:val="20"/>
          <w:vertAlign w:val="superscript"/>
          <w:lang w:val="es-ES"/>
        </w:rPr>
        <w:t xml:space="preserve">                                                    </w:t>
      </w:r>
      <w:r w:rsidR="002E3B99">
        <w:rPr>
          <w:rFonts w:ascii="GHEA Grapalat" w:hAnsi="GHEA Grapalat"/>
          <w:sz w:val="20"/>
          <w:vertAlign w:val="superscript"/>
          <w:lang w:val="hy-AM"/>
        </w:rPr>
        <w:t xml:space="preserve">  </w:t>
      </w:r>
    </w:p>
    <w:p w:rsidR="002E3B99" w:rsidRPr="00A71D81" w:rsidRDefault="002E3B99" w:rsidP="002E3B99">
      <w:pPr>
        <w:ind w:firstLine="567"/>
        <w:jc w:val="both"/>
        <w:rPr>
          <w:rFonts w:ascii="GHEA Grapalat" w:hAnsi="GHEA Grapalat" w:cs="Arial"/>
          <w:sz w:val="20"/>
          <w:szCs w:val="20"/>
          <w:u w:val="single"/>
          <w:lang w:val="es-ES"/>
        </w:rPr>
      </w:pPr>
      <w:r>
        <w:rPr>
          <w:rFonts w:ascii="GHEA Grapalat" w:hAnsi="GHEA Grapalat"/>
          <w:sz w:val="20"/>
          <w:vertAlign w:val="superscript"/>
          <w:lang w:val="hy-AM"/>
        </w:rPr>
        <w:t xml:space="preserve">                              </w:t>
      </w:r>
      <w:r w:rsidRPr="00A71D81">
        <w:rPr>
          <w:rFonts w:ascii="GHEA Grapalat" w:hAnsi="GHEA Grapalat"/>
          <w:sz w:val="20"/>
          <w:vertAlign w:val="superscript"/>
          <w:lang w:val="hy-AM"/>
        </w:rPr>
        <w:t>մասնակցի անվանումը</w:t>
      </w:r>
    </w:p>
    <w:p w:rsidR="000B1088" w:rsidRPr="00A71D81" w:rsidRDefault="002E3B99" w:rsidP="002E3B99">
      <w:pPr>
        <w:spacing w:after="240" w:line="360" w:lineRule="auto"/>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w:t>
      </w:r>
      <w:r w:rsidR="000B1088" w:rsidRPr="00A71D81">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Heading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ED36CA" w:rsidP="007760A5">
            <w:pPr>
              <w:jc w:val="center"/>
              <w:rPr>
                <w:rFonts w:ascii="GHEA Grapalat" w:hAnsi="GHEA Grapalat"/>
                <w:b/>
                <w:bCs/>
                <w:sz w:val="16"/>
                <w:szCs w:val="18"/>
                <w:lang w:val="hy-AM"/>
              </w:rPr>
            </w:pPr>
            <w:r w:rsidRPr="00A71D81">
              <w:rPr>
                <w:rFonts w:ascii="GHEA Grapalat" w:hAnsi="GHEA Grapalat"/>
                <w:b/>
                <w:bCs/>
                <w:sz w:val="16"/>
                <w:szCs w:val="18"/>
                <w:lang w:val="hy-AM"/>
              </w:rPr>
              <w:t>մակնիշը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bl>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0B1088" w:rsidRPr="00A71D81"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3418E6" w:rsidRPr="00105BB0" w:rsidRDefault="003418E6" w:rsidP="003418E6">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105BB0">
        <w:rPr>
          <w:rFonts w:ascii="GHEA Grapalat" w:hAnsi="GHEA Grapalat" w:cs="Arial"/>
          <w:b/>
          <w:i w:val="0"/>
          <w:lang w:val="hy-AM"/>
        </w:rPr>
        <w:t>**</w:t>
      </w:r>
    </w:p>
    <w:p w:rsidR="003418E6" w:rsidRPr="00A71D81" w:rsidRDefault="003418E6" w:rsidP="003418E6">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B633A6">
        <w:rPr>
          <w:rFonts w:ascii="GHEA Grapalat" w:hAnsi="GHEA Grapalat"/>
          <w:b/>
          <w:color w:val="000000"/>
          <w:lang w:val="hy-AM"/>
        </w:rPr>
        <w:t>ԳՀԱՊՁԲ-ՀՎԿԱԿ-2022-71</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3418E6" w:rsidRPr="00A71D81" w:rsidRDefault="003418E6" w:rsidP="003418E6">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Փողոցի անվանումը, շենքը </w:t>
            </w:r>
            <w:r w:rsidRPr="00A71D81">
              <w:rPr>
                <w:rFonts w:ascii="GHEA Grapalat" w:eastAsia="GHEA Grapalat" w:hAnsi="GHEA Grapalat" w:cs="GHEA Grapalat"/>
                <w:color w:val="000000"/>
              </w:rPr>
              <w:lastRenderedPageBreak/>
              <w:t>(տունը),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w:t>
            </w:r>
            <w:r w:rsidRPr="00A71D81">
              <w:rPr>
                <w:rFonts w:ascii="GHEA Grapalat" w:eastAsia="GHEA Grapalat" w:hAnsi="GHEA Grapalat" w:cs="GHEA Grapalat"/>
              </w:rPr>
              <w:lastRenderedPageBreak/>
              <w:t>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C2FFE">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r w:rsidRPr="00A71D81">
        <w:rPr>
          <w:rFonts w:ascii="GHEA Grapalat" w:eastAsia="GHEA Grapalat" w:hAnsi="GHEA Grapalat" w:cs="GHEA Grapalat"/>
          <w:b/>
          <w:color w:val="000000"/>
        </w:rPr>
        <w:lastRenderedPageBreak/>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BodyTextIndent3"/>
        <w:spacing w:line="240" w:lineRule="auto"/>
        <w:jc w:val="right"/>
        <w:rPr>
          <w:rFonts w:ascii="GHEA Grapalat" w:hAnsi="GHEA Grapalat" w:cs="Arial"/>
          <w:b/>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A71D81">
        <w:rPr>
          <w:rFonts w:ascii="GHEA Grapalat" w:eastAsia="GHEA Grapalat" w:hAnsi="GHEA Grapalat" w:cs="GHEA Grapalat"/>
        </w:rPr>
        <w:lastRenderedPageBreak/>
        <w:t>փաստաթղթերին, որոնք 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A71D81">
        <w:rPr>
          <w:rFonts w:ascii="GHEA Grapalat" w:eastAsia="GHEA Grapalat" w:hAnsi="GHEA Grapalat" w:cs="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w:t>
      </w:r>
      <w:r w:rsidRPr="00A71D81">
        <w:rPr>
          <w:rFonts w:ascii="GHEA Grapalat" w:eastAsia="GHEA Grapalat" w:hAnsi="GHEA Grapalat" w:cs="GHEA Grapalat"/>
        </w:rPr>
        <w:lastRenderedPageBreak/>
        <w:t xml:space="preserve">կամ անուղղակի լինելու մասին։ </w:t>
      </w:r>
      <w:proofErr w:type="gramStart"/>
      <w:r w:rsidRPr="00A71D81">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A71D81">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F839C1" w:rsidRPr="00A71D81" w:rsidRDefault="000B1088" w:rsidP="00F839C1">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F839C1" w:rsidRPr="00A71D81">
        <w:rPr>
          <w:rFonts w:ascii="GHEA Grapalat" w:hAnsi="GHEA Grapalat" w:cs="Sylfaen"/>
          <w:b/>
          <w:lang w:val="hy-AM"/>
        </w:rPr>
        <w:lastRenderedPageBreak/>
        <w:t>Հավելված</w:t>
      </w:r>
      <w:r w:rsidR="00F839C1" w:rsidRPr="00A71D81">
        <w:rPr>
          <w:rFonts w:ascii="GHEA Grapalat" w:hAnsi="GHEA Grapalat" w:cs="Arial"/>
          <w:b/>
          <w:lang w:val="hy-AM"/>
        </w:rPr>
        <w:t xml:space="preserve"> 2</w:t>
      </w:r>
    </w:p>
    <w:p w:rsidR="00F839C1" w:rsidRPr="00A71D81" w:rsidRDefault="00F839C1" w:rsidP="00F839C1">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B633A6">
        <w:rPr>
          <w:rFonts w:ascii="GHEA Grapalat" w:hAnsi="GHEA Grapalat"/>
          <w:b/>
          <w:color w:val="000000"/>
          <w:lang w:val="hy-AM"/>
        </w:rPr>
        <w:t>ԳՀԱՊՁԲ-ՀՎԿԱԿ-2022-71</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F839C1" w:rsidRPr="00A71D81" w:rsidRDefault="00F839C1" w:rsidP="00F839C1">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B2572B" w:rsidRPr="00F839C1" w:rsidRDefault="00B2572B" w:rsidP="00F839C1">
      <w:pPr>
        <w:pStyle w:val="BodyTextIndent3"/>
        <w:spacing w:line="240" w:lineRule="auto"/>
        <w:ind w:firstLine="0"/>
        <w:jc w:val="right"/>
        <w:rPr>
          <w:rFonts w:ascii="GHEA Grapalat" w:hAnsi="GHEA Grapalat"/>
          <w:lang w:val="es-ES"/>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F839C1" w:rsidP="00EF3662">
      <w:pPr>
        <w:ind w:firstLine="567"/>
        <w:jc w:val="both"/>
        <w:rPr>
          <w:rFonts w:ascii="GHEA Grapalat" w:hAnsi="GHEA Grapalat" w:cs="Arial"/>
          <w:lang w:val="hy-AM"/>
        </w:rPr>
      </w:pPr>
      <w:r w:rsidRPr="002D10F5">
        <w:rPr>
          <w:rFonts w:ascii="GHEA Grapalat" w:hAnsi="GHEA Grapalat" w:cs="Arial"/>
          <w:sz w:val="20"/>
          <w:szCs w:val="20"/>
          <w:lang w:val="es-ES"/>
        </w:rPr>
        <w:t xml:space="preserve">Ուսումնասիրելով </w:t>
      </w:r>
      <w:r w:rsidRPr="002D10F5">
        <w:rPr>
          <w:rFonts w:ascii="GHEA Grapalat" w:hAnsi="GHEA Grapalat"/>
          <w:b/>
          <w:color w:val="000000"/>
          <w:sz w:val="20"/>
          <w:szCs w:val="20"/>
          <w:lang w:val="hy-AM"/>
        </w:rPr>
        <w:t>«</w:t>
      </w:r>
      <w:r w:rsidR="00B633A6">
        <w:rPr>
          <w:rFonts w:ascii="GHEA Grapalat" w:hAnsi="GHEA Grapalat"/>
          <w:b/>
          <w:color w:val="000000"/>
          <w:sz w:val="20"/>
          <w:szCs w:val="20"/>
          <w:lang w:val="hy-AM"/>
        </w:rPr>
        <w:t>ԳՀԱՊՁԲ-ՀՎԿԱԿ-2022-71</w:t>
      </w:r>
      <w:r w:rsidRPr="002D10F5">
        <w:rPr>
          <w:rFonts w:ascii="GHEA Grapalat" w:hAnsi="GHEA Grapalat"/>
          <w:b/>
          <w:color w:val="000000"/>
          <w:sz w:val="20"/>
          <w:szCs w:val="20"/>
          <w:lang w:val="hy-AM"/>
        </w:rPr>
        <w:t xml:space="preserve">» </w:t>
      </w:r>
      <w:r w:rsidRPr="002D10F5">
        <w:rPr>
          <w:rFonts w:ascii="GHEA Grapalat" w:hAnsi="GHEA Grapalat" w:cs="Arial"/>
          <w:sz w:val="20"/>
          <w:szCs w:val="20"/>
          <w:lang w:val="es-ES"/>
        </w:rPr>
        <w:t>ծածկագրով</w:t>
      </w:r>
      <w:r w:rsidRPr="00A71D81">
        <w:rPr>
          <w:rFonts w:ascii="GHEA Grapalat" w:hAnsi="GHEA Grapalat" w:cs="Arial"/>
          <w:sz w:val="20"/>
          <w:szCs w:val="20"/>
          <w:lang w:val="es-ES"/>
        </w:rPr>
        <w:t xml:space="preserve"> </w:t>
      </w:r>
      <w:r>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w:t>
      </w:r>
      <w:r w:rsidR="00B2572B" w:rsidRPr="00A71D81">
        <w:rPr>
          <w:rFonts w:ascii="GHEA Grapalat" w:hAnsi="GHEA Grapalat" w:cs="Arial"/>
          <w:sz w:val="20"/>
          <w:szCs w:val="20"/>
          <w:lang w:val="es-ES"/>
        </w:rPr>
        <w:t>այդ թվում կնքվելիք  պայմանագրի նախագիծը</w:t>
      </w:r>
      <w:r w:rsidR="00B2572B" w:rsidRPr="00A71D81">
        <w:rPr>
          <w:rFonts w:ascii="GHEA Grapalat" w:hAnsi="GHEA Grapalat" w:cs="Arial"/>
          <w:lang w:val="hy-AM"/>
        </w:rPr>
        <w:t xml:space="preserve">, </w:t>
      </w:r>
      <w:r w:rsidR="00B2572B" w:rsidRPr="00A71D81">
        <w:rPr>
          <w:rFonts w:ascii="GHEA Grapalat" w:hAnsi="GHEA Grapalat"/>
          <w:sz w:val="20"/>
          <w:u w:val="single"/>
          <w:lang w:val="hy-AM"/>
        </w:rPr>
        <w:t xml:space="preserve">            </w:t>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t xml:space="preserve">     </w:t>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t xml:space="preserve">           </w:t>
      </w:r>
      <w:r w:rsidR="00B2572B" w:rsidRPr="00A71D81">
        <w:rPr>
          <w:rFonts w:ascii="GHEA Grapalat" w:hAnsi="GHEA Grapalat" w:cs="Arial"/>
          <w:sz w:val="20"/>
          <w:szCs w:val="20"/>
          <w:lang w:val="es-ES"/>
        </w:rPr>
        <w:t>-ն առաջարկում է</w:t>
      </w:r>
      <w:r w:rsidR="00B2572B" w:rsidRPr="00A71D81">
        <w:rPr>
          <w:rFonts w:ascii="GHEA Grapalat" w:hAnsi="GHEA Grapalat" w:cs="Arial"/>
          <w:lang w:val="hy-AM"/>
        </w:rPr>
        <w:t xml:space="preserve">   </w:t>
      </w:r>
    </w:p>
    <w:p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rsidR="00B2572B" w:rsidRPr="00A71D81" w:rsidRDefault="00B2572B" w:rsidP="00EF3662">
      <w:pPr>
        <w:jc w:val="both"/>
        <w:rPr>
          <w:rFonts w:ascii="GHEA Grapalat" w:hAnsi="GHEA Grapalat"/>
          <w:sz w:val="20"/>
          <w:lang w:val="hy-AM"/>
        </w:rPr>
      </w:pPr>
      <w:proofErr w:type="gramStart"/>
      <w:r w:rsidRPr="00A71D81">
        <w:rPr>
          <w:rFonts w:ascii="GHEA Grapalat" w:hAnsi="GHEA Grapalat" w:cs="Arial"/>
          <w:sz w:val="20"/>
          <w:szCs w:val="20"/>
          <w:lang w:val="es-ES"/>
        </w:rPr>
        <w:t>պայմանագիրը</w:t>
      </w:r>
      <w:proofErr w:type="gramEnd"/>
      <w:r w:rsidRPr="00A71D81">
        <w:rPr>
          <w:rFonts w:ascii="GHEA Grapalat" w:hAnsi="GHEA Grapalat" w:cs="Arial"/>
          <w:sz w:val="20"/>
          <w:szCs w:val="20"/>
          <w:lang w:val="es-ES"/>
        </w:rPr>
        <w:t xml:space="preserve">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85B93" w:rsidRPr="00826F08"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826F08"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826F08"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826F08"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A71D81"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FootnoteReference"/>
          <w:rFonts w:ascii="GHEA Grapalat" w:hAnsi="GHEA Grapalat"/>
          <w:color w:val="FFFFFF"/>
          <w:sz w:val="20"/>
          <w:lang w:val="hy-AM"/>
        </w:rPr>
        <w:footnoteReference w:id="7"/>
      </w:r>
      <w:r w:rsidRPr="00A71D81">
        <w:rPr>
          <w:rFonts w:ascii="GHEA Grapalat" w:hAnsi="GHEA Grapalat"/>
          <w:sz w:val="20"/>
          <w:lang w:val="hy-AM"/>
        </w:rPr>
        <w:tab/>
      </w:r>
      <w:r w:rsidRPr="00A71D81">
        <w:rPr>
          <w:rFonts w:ascii="GHEA Grapalat" w:hAnsi="GHEA Grapalat"/>
          <w:sz w:val="20"/>
          <w:lang w:val="hy-AM"/>
        </w:rPr>
        <w:tab/>
        <w:t xml:space="preserve"> </w:t>
      </w:r>
    </w:p>
    <w:p w:rsidR="00B2572B" w:rsidRPr="00A71D81" w:rsidRDefault="00B2572B" w:rsidP="00EF3662">
      <w:pPr>
        <w:jc w:val="right"/>
        <w:rPr>
          <w:rFonts w:ascii="GHEA Grapalat" w:hAnsi="GHEA Grapalat"/>
          <w:sz w:val="20"/>
          <w:lang w:val="hy-AM"/>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es-ES" w:eastAsia="ru-RU"/>
        </w:rPr>
      </w:pPr>
    </w:p>
    <w:p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B2572B" w:rsidRPr="00A71D81" w:rsidRDefault="00B2572B" w:rsidP="001557AE">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w:t>
      </w:r>
      <w:r w:rsidR="007942E8" w:rsidRPr="00A71D81">
        <w:rPr>
          <w:rFonts w:ascii="GHEA Grapalat" w:hAnsi="GHEA Grapalat" w:cs="Arial"/>
          <w:b/>
          <w:lang w:val="hy-AM"/>
        </w:rPr>
        <w:t>3</w:t>
      </w:r>
    </w:p>
    <w:p w:rsidR="00AA1408" w:rsidRPr="00A71D81" w:rsidRDefault="00AA1408" w:rsidP="00AA1408">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B633A6">
        <w:rPr>
          <w:rFonts w:ascii="GHEA Grapalat" w:hAnsi="GHEA Grapalat"/>
          <w:b/>
          <w:color w:val="000000"/>
          <w:lang w:val="hy-AM"/>
        </w:rPr>
        <w:t>ԳՀԱՊՁԲ-ՀՎԿԱԿ-2022-71</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AA1408" w:rsidRPr="00A71D81" w:rsidRDefault="00AA1408" w:rsidP="00AA140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1557AE" w:rsidRPr="00A71D81" w:rsidRDefault="001557AE" w:rsidP="000B1088">
      <w:pPr>
        <w:pStyle w:val="BodyTextIndent3"/>
        <w:spacing w:line="240" w:lineRule="auto"/>
        <w:jc w:val="right"/>
        <w:rPr>
          <w:rFonts w:ascii="GHEA Grapalat" w:hAnsi="GHEA Grapalat" w:cs="Sylfaen"/>
          <w:b/>
          <w:lang w:val="hy-AM"/>
        </w:rPr>
      </w:pPr>
    </w:p>
    <w:p w:rsidR="001557AE" w:rsidRPr="00A71D81"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7154FC" w:rsidRPr="00A71D81" w:rsidRDefault="007154FC" w:rsidP="007154FC">
      <w:pPr>
        <w:pStyle w:val="NormalWeb"/>
        <w:shd w:val="clear" w:color="auto" w:fill="FFFFFF"/>
        <w:spacing w:before="0" w:beforeAutospacing="0" w:after="0" w:afterAutospacing="0"/>
        <w:ind w:firstLine="375"/>
        <w:rPr>
          <w:rStyle w:val="Strong"/>
          <w:lang w:val="hy-AM"/>
        </w:rPr>
      </w:pPr>
    </w:p>
    <w:p w:rsidR="007154FC" w:rsidRPr="00A71D81"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A60D0A" w:rsidRPr="00A60D0A">
        <w:rPr>
          <w:rFonts w:ascii="GHEA Grapalat" w:hAnsi="GHEA Grapalat" w:cs="GHEA Grapalat"/>
          <w:b/>
          <w:sz w:val="20"/>
          <w:szCs w:val="20"/>
          <w:u w:val="single"/>
          <w:lang w:val="hy-AM"/>
        </w:rPr>
        <w:t>ԱՆ «ՀՎԿ ԱԶԳԱՅԻՆ ԿԵՆՏՐՈՆ» ՊՈԱԿ</w:t>
      </w:r>
    </w:p>
    <w:p w:rsidR="007154FC" w:rsidRPr="00A71D81" w:rsidRDefault="007154FC" w:rsidP="007154F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w:t>
      </w:r>
      <w:r w:rsidR="009E1525" w:rsidRPr="00A71D81">
        <w:rPr>
          <w:rFonts w:ascii="GHEA Grapalat" w:hAnsi="GHEA Grapalat" w:cs="Sylfaen"/>
          <w:vertAlign w:val="superscript"/>
          <w:lang w:val="hy-AM"/>
        </w:rPr>
        <w:t>պատվիրատուի անվանումը</w:t>
      </w:r>
    </w:p>
    <w:p w:rsidR="009E1525" w:rsidRPr="00A71D81"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w:t>
      </w:r>
      <w:r w:rsidR="009E1525" w:rsidRPr="00A71D81">
        <w:rPr>
          <w:rStyle w:val="Strong"/>
          <w:rFonts w:ascii="GHEA Grapalat" w:hAnsi="GHEA Grapalat"/>
          <w:b w:val="0"/>
          <w:bCs w:val="0"/>
          <w:sz w:val="20"/>
          <w:szCs w:val="20"/>
          <w:lang w:val="hy-AM"/>
        </w:rPr>
        <w:t>բենեֆիցիար</w:t>
      </w:r>
      <w:r w:rsidRPr="00A71D81">
        <w:rPr>
          <w:rStyle w:val="Strong"/>
          <w:rFonts w:ascii="GHEA Grapalat" w:hAnsi="GHEA Grapalat"/>
          <w:b w:val="0"/>
          <w:bCs w:val="0"/>
          <w:sz w:val="20"/>
          <w:szCs w:val="20"/>
          <w:lang w:val="hy-AM"/>
        </w:rPr>
        <w:t xml:space="preserve">) </w:t>
      </w:r>
      <w:r w:rsidR="009E1525" w:rsidRPr="004B7AF3">
        <w:rPr>
          <w:rStyle w:val="Strong"/>
          <w:rFonts w:ascii="GHEA Grapalat" w:hAnsi="GHEA Grapalat"/>
          <w:b w:val="0"/>
          <w:bCs w:val="0"/>
          <w:sz w:val="20"/>
          <w:szCs w:val="20"/>
          <w:lang w:val="hy-AM"/>
        </w:rPr>
        <w:t xml:space="preserve">կողմից </w:t>
      </w:r>
      <w:r w:rsidR="004B7AF3" w:rsidRPr="004B7AF3">
        <w:rPr>
          <w:rFonts w:ascii="GHEA Grapalat" w:hAnsi="GHEA Grapalat"/>
          <w:b/>
          <w:color w:val="000000"/>
          <w:sz w:val="20"/>
          <w:szCs w:val="20"/>
          <w:u w:val="single"/>
          <w:lang w:val="hy-AM"/>
        </w:rPr>
        <w:t>«</w:t>
      </w:r>
      <w:r w:rsidR="00B633A6">
        <w:rPr>
          <w:rFonts w:ascii="GHEA Grapalat" w:hAnsi="GHEA Grapalat"/>
          <w:b/>
          <w:color w:val="000000"/>
          <w:sz w:val="20"/>
          <w:szCs w:val="20"/>
          <w:u w:val="single"/>
          <w:lang w:val="hy-AM"/>
        </w:rPr>
        <w:t>ԳՀԱՊՁԲ-ՀՎԿԱԿ-2022-71</w:t>
      </w:r>
      <w:r w:rsidR="004B7AF3" w:rsidRPr="004B7AF3">
        <w:rPr>
          <w:rFonts w:ascii="GHEA Grapalat" w:hAnsi="GHEA Grapalat"/>
          <w:b/>
          <w:color w:val="000000"/>
          <w:sz w:val="20"/>
          <w:szCs w:val="20"/>
          <w:u w:val="single"/>
          <w:lang w:val="hy-AM"/>
        </w:rPr>
        <w:t>»</w:t>
      </w:r>
      <w:r w:rsidR="004B7AF3" w:rsidRPr="004B7AF3">
        <w:rPr>
          <w:rFonts w:ascii="GHEA Grapalat" w:hAnsi="GHEA Grapalat"/>
          <w:b/>
          <w:color w:val="000000"/>
          <w:sz w:val="20"/>
          <w:szCs w:val="20"/>
          <w:lang w:val="hy-AM"/>
        </w:rPr>
        <w:t xml:space="preserve"> </w:t>
      </w:r>
      <w:r w:rsidR="009E1525" w:rsidRPr="004B7AF3">
        <w:rPr>
          <w:rStyle w:val="Strong"/>
          <w:rFonts w:ascii="GHEA Grapalat" w:hAnsi="GHEA Grapalat"/>
          <w:b w:val="0"/>
          <w:bCs w:val="0"/>
          <w:sz w:val="20"/>
          <w:szCs w:val="20"/>
          <w:lang w:val="hy-AM"/>
        </w:rPr>
        <w:t>ծածկագրով</w:t>
      </w:r>
      <w:r w:rsidR="009E1525" w:rsidRPr="00A71D81">
        <w:rPr>
          <w:rStyle w:val="Strong"/>
          <w:rFonts w:ascii="GHEA Grapalat" w:hAnsi="GHEA Grapalat"/>
          <w:b w:val="0"/>
          <w:bCs w:val="0"/>
          <w:sz w:val="20"/>
          <w:szCs w:val="20"/>
          <w:lang w:val="hy-AM"/>
        </w:rPr>
        <w:t xml:space="preserve"> կազմակերպված</w:t>
      </w:r>
      <w:r w:rsidR="009E1525" w:rsidRPr="00A71D81">
        <w:rPr>
          <w:rFonts w:cs="Sylfaen"/>
          <w:vertAlign w:val="superscript"/>
          <w:lang w:val="hy-AM"/>
        </w:rPr>
        <w:t xml:space="preserve">                       </w:t>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ascii="GHEA Grapalat" w:hAnsi="GHEA Grapalat" w:cs="Sylfaen"/>
          <w:vertAlign w:val="superscript"/>
          <w:lang w:val="hy-AM"/>
        </w:rPr>
        <w:t xml:space="preserve">ընթացակարգի ծածկագիրը </w:t>
      </w:r>
    </w:p>
    <w:p w:rsidR="006A0F27" w:rsidRPr="00A71D81"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գնման </w:t>
      </w:r>
      <w:r w:rsidR="009E1525" w:rsidRPr="00A71D81">
        <w:rPr>
          <w:rStyle w:val="Strong"/>
          <w:rFonts w:ascii="GHEA Grapalat" w:hAnsi="GHEA Grapalat"/>
          <w:b w:val="0"/>
          <w:bCs w:val="0"/>
          <w:sz w:val="20"/>
          <w:szCs w:val="20"/>
          <w:lang w:val="hy-AM"/>
        </w:rPr>
        <w:t xml:space="preserve">ընթացակարգին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(այսուհետ՝ պրիցիպալ) </w:t>
      </w:r>
      <w:r w:rsidR="009E1525" w:rsidRPr="00A71D81">
        <w:rPr>
          <w:rStyle w:val="Strong"/>
          <w:rFonts w:ascii="GHEA Grapalat" w:hAnsi="GHEA Grapalat"/>
          <w:b w:val="0"/>
          <w:bCs w:val="0"/>
          <w:sz w:val="20"/>
          <w:szCs w:val="20"/>
          <w:lang w:val="hy-AM"/>
        </w:rPr>
        <w:t>մասնակցելու</w:t>
      </w:r>
      <w:r w:rsidRPr="00A71D81">
        <w:rPr>
          <w:rStyle w:val="Strong"/>
          <w:rFonts w:ascii="GHEA Grapalat" w:hAnsi="GHEA Grapalat"/>
          <w:b w:val="0"/>
          <w:bCs w:val="0"/>
          <w:sz w:val="20"/>
          <w:szCs w:val="20"/>
          <w:lang w:val="hy-AM"/>
        </w:rPr>
        <w:t>ց</w:t>
      </w:r>
      <w:r w:rsidR="009E1525" w:rsidRPr="00A71D81">
        <w:rPr>
          <w:rStyle w:val="Strong"/>
          <w:rFonts w:ascii="GHEA Grapalat" w:hAnsi="GHEA Grapalat"/>
          <w:b w:val="0"/>
          <w:bCs w:val="0"/>
          <w:sz w:val="20"/>
          <w:szCs w:val="20"/>
          <w:lang w:val="hy-AM"/>
        </w:rPr>
        <w:t xml:space="preserve"> </w:t>
      </w:r>
    </w:p>
    <w:p w:rsidR="006A0F27" w:rsidRPr="00A71D81"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rsidR="007154FC" w:rsidRPr="00A71D81"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A71D81">
        <w:rPr>
          <w:rStyle w:val="Strong"/>
          <w:rFonts w:ascii="GHEA Grapalat" w:hAnsi="GHEA Grapalat"/>
          <w:b w:val="0"/>
          <w:bCs w:val="0"/>
          <w:sz w:val="20"/>
          <w:szCs w:val="20"/>
          <w:lang w:val="hy-AM"/>
        </w:rPr>
        <w:t>ում</w:t>
      </w:r>
      <w:r w:rsidR="006A0F27" w:rsidRPr="00A71D81">
        <w:rPr>
          <w:rStyle w:val="Strong"/>
          <w:rFonts w:ascii="GHEA Grapalat" w:hAnsi="GHEA Grapalat"/>
          <w:b w:val="0"/>
          <w:bCs w:val="0"/>
          <w:sz w:val="20"/>
          <w:szCs w:val="20"/>
          <w:lang w:val="hy-AM"/>
        </w:rPr>
        <w:t>:</w:t>
      </w:r>
      <w:r w:rsidR="007154FC" w:rsidRPr="00A71D81">
        <w:rPr>
          <w:rStyle w:val="Strong"/>
          <w:rFonts w:ascii="GHEA Grapalat" w:hAnsi="GHEA Grapalat"/>
          <w:b w:val="0"/>
          <w:bCs w:val="0"/>
          <w:sz w:val="20"/>
          <w:szCs w:val="20"/>
          <w:lang w:val="hy-AM"/>
        </w:rPr>
        <w:t xml:space="preserve"> </w:t>
      </w:r>
    </w:p>
    <w:p w:rsidR="009E1525" w:rsidRPr="00A71D81"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9E1525" w:rsidRPr="00A71D81"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rsidR="00961895" w:rsidRPr="00A71D81"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A71D81">
        <w:rPr>
          <w:rStyle w:val="Strong"/>
          <w:rFonts w:ascii="GHEA Grapalat" w:hAnsi="GHEA Grapalat"/>
          <w:b w:val="0"/>
          <w:bCs w:val="0"/>
          <w:sz w:val="20"/>
          <w:szCs w:val="20"/>
          <w:lang w:val="hy-AM"/>
        </w:rPr>
        <w:t xml:space="preserve">ներկայացված պահանջով (այսուհետ՝ պահանջ) </w:t>
      </w:r>
      <w:r w:rsidR="006A0F27" w:rsidRPr="00A71D81">
        <w:rPr>
          <w:rStyle w:val="Strong"/>
          <w:rFonts w:ascii="GHEA Grapalat" w:hAnsi="GHEA Grapalat"/>
          <w:b w:val="0"/>
          <w:bCs w:val="0"/>
          <w:sz w:val="20"/>
          <w:szCs w:val="20"/>
          <w:lang w:val="hy-AM"/>
        </w:rPr>
        <w:t xml:space="preserve">բենեֆիցիարին վճարել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p>
    <w:p w:rsidR="00961895" w:rsidRPr="00A71D81"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961895" w:rsidRPr="00A71D81" w:rsidRDefault="006A0F27" w:rsidP="009F417E">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երաշխիքի գումար)՝</w:t>
      </w:r>
      <w:r w:rsidR="007154F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պահանջն ստանալուց </w:t>
      </w:r>
      <w:r w:rsidR="00DB4EFF">
        <w:rPr>
          <w:rStyle w:val="Strong"/>
          <w:rFonts w:ascii="GHEA Grapalat" w:hAnsi="GHEA Grapalat"/>
          <w:b w:val="0"/>
          <w:bCs w:val="0"/>
          <w:sz w:val="20"/>
          <w:szCs w:val="20"/>
          <w:lang w:val="hy-AM"/>
        </w:rPr>
        <w:t>հինգ</w:t>
      </w:r>
      <w:r w:rsidR="009D3747" w:rsidRPr="00A71D81">
        <w:rPr>
          <w:rStyle w:val="Strong"/>
          <w:rFonts w:ascii="GHEA Grapalat" w:hAnsi="GHEA Grapalat"/>
          <w:b w:val="0"/>
          <w:bCs w:val="0"/>
          <w:sz w:val="20"/>
          <w:szCs w:val="20"/>
          <w:lang w:val="hy-AM"/>
        </w:rPr>
        <w:t xml:space="preserve"> աշխատանքային օրվա ընթացքում:</w:t>
      </w:r>
      <w:r w:rsidR="004C77DB"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4C77DB" w:rsidRPr="00A71D81">
        <w:rPr>
          <w:rStyle w:val="Strong"/>
          <w:rFonts w:ascii="GHEA Grapalat" w:hAnsi="GHEA Grapalat"/>
          <w:b w:val="0"/>
          <w:bCs w:val="0"/>
          <w:sz w:val="20"/>
          <w:szCs w:val="20"/>
          <w:lang w:val="hy-AM"/>
        </w:rPr>
        <w:t>Վճարումը</w:t>
      </w:r>
      <w:r w:rsidR="00244642"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962585" w:rsidRPr="00A71D81">
        <w:rPr>
          <w:rStyle w:val="Strong"/>
          <w:rFonts w:ascii="GHEA Grapalat" w:hAnsi="GHEA Grapalat"/>
          <w:b w:val="0"/>
          <w:bCs w:val="0"/>
          <w:sz w:val="20"/>
          <w:szCs w:val="20"/>
          <w:lang w:val="hy-AM"/>
        </w:rPr>
        <w:t>կատարվում է բենեֆիցիարի</w:t>
      </w:r>
      <w:r w:rsidR="000C0396" w:rsidRPr="00A71D81">
        <w:rPr>
          <w:rStyle w:val="Strong"/>
          <w:rFonts w:ascii="GHEA Grapalat" w:hAnsi="GHEA Grapalat"/>
          <w:b w:val="0"/>
          <w:bCs w:val="0"/>
          <w:sz w:val="20"/>
          <w:szCs w:val="20"/>
          <w:lang w:val="hy-AM"/>
        </w:rPr>
        <w:t xml:space="preserve"> </w:t>
      </w:r>
      <w:r w:rsidR="00B700E0" w:rsidRPr="00B700E0">
        <w:rPr>
          <w:rFonts w:ascii="GHEA Grapalat" w:hAnsi="GHEA Grapalat" w:cs="Arial"/>
          <w:b/>
          <w:bCs/>
          <w:color w:val="000000"/>
          <w:sz w:val="20"/>
          <w:szCs w:val="20"/>
          <w:u w:val="single"/>
          <w:lang w:val="hy-AM"/>
        </w:rPr>
        <w:t>900018004649</w:t>
      </w:r>
      <w:r w:rsidR="00961895" w:rsidRPr="00A71D81">
        <w:rPr>
          <w:rStyle w:val="Strong"/>
          <w:rFonts w:ascii="GHEA Grapalat" w:hAnsi="GHEA Grapalat"/>
          <w:b w:val="0"/>
          <w:bCs w:val="0"/>
          <w:sz w:val="20"/>
          <w:szCs w:val="20"/>
          <w:lang w:val="hy-AM"/>
        </w:rPr>
        <w:t xml:space="preserve"> հ</w:t>
      </w:r>
      <w:r w:rsidR="000C0396" w:rsidRPr="00A71D81">
        <w:rPr>
          <w:rStyle w:val="Strong"/>
          <w:rFonts w:ascii="GHEA Grapalat" w:hAnsi="GHEA Grapalat"/>
          <w:b w:val="0"/>
          <w:bCs w:val="0"/>
          <w:sz w:val="20"/>
          <w:szCs w:val="20"/>
          <w:lang w:val="hy-AM"/>
        </w:rPr>
        <w:t xml:space="preserve">աշվեհամարին </w:t>
      </w:r>
      <w:r w:rsidR="00961895" w:rsidRPr="00A71D81">
        <w:rPr>
          <w:rStyle w:val="Strong"/>
          <w:rFonts w:ascii="GHEA Grapalat" w:hAnsi="GHEA Grapalat"/>
          <w:b w:val="0"/>
          <w:bCs w:val="0"/>
          <w:sz w:val="20"/>
          <w:szCs w:val="20"/>
          <w:lang w:val="hy-AM"/>
        </w:rPr>
        <w:t>փոխանցման միջոցով:</w:t>
      </w:r>
    </w:p>
    <w:p w:rsidR="00961895" w:rsidRPr="00A71D81" w:rsidRDefault="00961895" w:rsidP="009F417E">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9F417E" w:rsidRPr="009F417E" w:rsidRDefault="001557AE" w:rsidP="009F417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sidR="000C0396" w:rsidRPr="00A71D81">
        <w:rPr>
          <w:rFonts w:ascii="GHEA Grapalat" w:hAnsi="GHEA Grapalat"/>
          <w:color w:val="000000"/>
          <w:sz w:val="20"/>
          <w:szCs w:val="20"/>
          <w:lang w:val="hy-AM"/>
        </w:rPr>
        <w:t xml:space="preserve">բենեֆիցիարի կողմից </w:t>
      </w:r>
      <w:r w:rsidR="009F417E" w:rsidRPr="004B7AF3">
        <w:rPr>
          <w:rFonts w:ascii="GHEA Grapalat" w:hAnsi="GHEA Grapalat"/>
          <w:b/>
          <w:color w:val="000000"/>
          <w:sz w:val="20"/>
          <w:szCs w:val="20"/>
          <w:u w:val="single"/>
          <w:lang w:val="hy-AM"/>
        </w:rPr>
        <w:t>«</w:t>
      </w:r>
      <w:r w:rsidR="00B633A6">
        <w:rPr>
          <w:rFonts w:ascii="GHEA Grapalat" w:hAnsi="GHEA Grapalat"/>
          <w:b/>
          <w:color w:val="000000"/>
          <w:sz w:val="20"/>
          <w:szCs w:val="20"/>
          <w:u w:val="single"/>
          <w:lang w:val="hy-AM"/>
        </w:rPr>
        <w:t>ԳՀԱՊՁԲ-ՀՎԿԱԿ-2022-71</w:t>
      </w:r>
      <w:r w:rsidR="009F417E" w:rsidRPr="004B7AF3">
        <w:rPr>
          <w:rFonts w:ascii="GHEA Grapalat" w:hAnsi="GHEA Grapalat"/>
          <w:b/>
          <w:color w:val="000000"/>
          <w:sz w:val="20"/>
          <w:szCs w:val="20"/>
          <w:u w:val="single"/>
          <w:lang w:val="hy-AM"/>
        </w:rPr>
        <w:t>»</w:t>
      </w:r>
      <w:r w:rsidR="009F417E" w:rsidRPr="004B7AF3">
        <w:rPr>
          <w:rFonts w:ascii="GHEA Grapalat" w:hAnsi="GHEA Grapalat"/>
          <w:b/>
          <w:color w:val="000000"/>
          <w:sz w:val="20"/>
          <w:szCs w:val="20"/>
          <w:lang w:val="hy-AM"/>
        </w:rPr>
        <w:t xml:space="preserve"> </w:t>
      </w:r>
      <w:r w:rsidR="000C0396" w:rsidRPr="00A71D81">
        <w:rPr>
          <w:rFonts w:ascii="GHEA Grapalat" w:hAnsi="GHEA Grapalat"/>
          <w:color w:val="000000"/>
          <w:sz w:val="20"/>
          <w:szCs w:val="20"/>
          <w:lang w:val="hy-AM"/>
        </w:rPr>
        <w:t xml:space="preserve"> ծածկագրով </w:t>
      </w:r>
    </w:p>
    <w:p w:rsidR="000C0396" w:rsidRPr="009F417E" w:rsidRDefault="009F417E" w:rsidP="009F417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7D33B0">
        <w:rPr>
          <w:rFonts w:ascii="GHEA Grapalat" w:hAnsi="GHEA Grapalat"/>
          <w:color w:val="000000"/>
          <w:sz w:val="20"/>
          <w:szCs w:val="20"/>
          <w:lang w:val="hy-AM"/>
        </w:rPr>
        <w:t xml:space="preserve">                                                                              </w:t>
      </w:r>
      <w:r w:rsidR="000C0396" w:rsidRPr="00A71D81">
        <w:rPr>
          <w:rFonts w:ascii="GHEA Grapalat" w:hAnsi="GHEA Grapalat" w:cs="Sylfaen"/>
          <w:vertAlign w:val="superscript"/>
          <w:lang w:val="hy-AM"/>
        </w:rPr>
        <w:t xml:space="preserve">ընթացակարգի ծածկագիրը </w:t>
      </w:r>
    </w:p>
    <w:p w:rsidR="00987679" w:rsidRPr="00A71D81" w:rsidRDefault="000C0396" w:rsidP="00987679">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կազմակերպված գնման ընթացակագին մասնակցելու նպատակով պրինացիպալի կողմից հայտը ներկայացնելու օրվանից հաշված իննսուն աշխատանքային օր:</w:t>
      </w:r>
      <w:r w:rsidR="00937F5E" w:rsidRPr="00A71D81">
        <w:rPr>
          <w:rFonts w:ascii="GHEA Grapalat" w:hAnsi="GHEA Grapalat"/>
          <w:color w:val="000000"/>
          <w:sz w:val="20"/>
          <w:szCs w:val="20"/>
          <w:lang w:val="hy-AM"/>
        </w:rPr>
        <w:t xml:space="preserve"> </w:t>
      </w:r>
      <w:r w:rsidR="00987679" w:rsidRPr="00A71D81">
        <w:rPr>
          <w:rFonts w:ascii="GHEA Grapalat" w:hAnsi="GHEA Grapalat"/>
          <w:color w:val="000000"/>
          <w:sz w:val="20"/>
          <w:szCs w:val="20"/>
          <w:lang w:val="hy-AM"/>
        </w:rPr>
        <w:t>Սույն երաշխիքի տրամադրման փաստի վերաբերյալ տեղեկատվությունը՝</w:t>
      </w:r>
      <w:r w:rsidR="007170FC" w:rsidRPr="00A71D81">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00987679" w:rsidRPr="00A71D81">
        <w:rPr>
          <w:rFonts w:ascii="GHEA Grapalat" w:hAnsi="GHEA Grapalat"/>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A71D81">
        <w:rPr>
          <w:rFonts w:ascii="GHEA Grapalat" w:eastAsia="Calibri" w:hAnsi="GHEA Grapalat"/>
          <w:color w:val="000000"/>
          <w:sz w:val="20"/>
          <w:szCs w:val="20"/>
          <w:lang w:val="hy-AM"/>
        </w:rPr>
        <w:t xml:space="preserve">գնահատող հանձնաժողովի </w:t>
      </w:r>
      <w:r w:rsidR="00987679" w:rsidRPr="00A71D81">
        <w:rPr>
          <w:rFonts w:ascii="GHEA Grapalat" w:hAnsi="GHEA Grapalat"/>
          <w:color w:val="000000"/>
          <w:sz w:val="20"/>
          <w:szCs w:val="20"/>
          <w:lang w:val="hy-AM"/>
        </w:rPr>
        <w:t xml:space="preserve">քարտուղարի էլեկտրոնային փոստի հասցեին։     </w:t>
      </w:r>
    </w:p>
    <w:p w:rsidR="000C0396"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A71D81">
        <w:rPr>
          <w:rFonts w:ascii="GHEA Grapalat" w:hAnsi="GHEA Grapalat"/>
          <w:color w:val="000000"/>
          <w:sz w:val="20"/>
          <w:szCs w:val="20"/>
          <w:lang w:val="hy-AM"/>
        </w:rPr>
        <w:t xml:space="preserve">է </w:t>
      </w:r>
      <w:r w:rsidR="000C0396" w:rsidRPr="00A71D81">
        <w:rPr>
          <w:rFonts w:ascii="GHEA Grapalat" w:hAnsi="GHEA Grapalat"/>
          <w:color w:val="000000"/>
          <w:sz w:val="20"/>
          <w:szCs w:val="20"/>
          <w:lang w:val="hy-AM"/>
        </w:rPr>
        <w:t>հայտը մերժելու մասին գնահատող հանձնաժողովի նիստի արձանագրության պատճենը</w:t>
      </w:r>
      <w:r w:rsidR="00390155" w:rsidRPr="00A71D81">
        <w:rPr>
          <w:rFonts w:ascii="GHEA Grapalat" w:hAnsi="GHEA Grapalat"/>
          <w:color w:val="000000"/>
          <w:sz w:val="20"/>
          <w:szCs w:val="20"/>
          <w:lang w:val="hy-AM"/>
        </w:rPr>
        <w:t>:</w:t>
      </w:r>
    </w:p>
    <w:p w:rsidR="009C370D" w:rsidRPr="00A71D81"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7170FC"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A71D81">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rsidR="001557AE" w:rsidRPr="00A71D81" w:rsidRDefault="0054575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1557AE" w:rsidRPr="00A71D81">
        <w:rPr>
          <w:rFonts w:ascii="GHEA Grapalat" w:hAnsi="GHEA Grapalat"/>
          <w:color w:val="000000"/>
          <w:sz w:val="20"/>
          <w:szCs w:val="20"/>
          <w:lang w:val="hy-AM"/>
        </w:rPr>
        <w:t>. Երաշխիք տվող անձը մերժում է բենեֆիցիարի պահանջը, եթե`</w:t>
      </w:r>
    </w:p>
    <w:p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1557AE" w:rsidRPr="00A71D81" w:rsidRDefault="0054575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1557AE"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9C370D" w:rsidRPr="00A71D81"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9C370D" w:rsidRPr="00A71D81" w:rsidRDefault="0005202C" w:rsidP="009C370D">
      <w:pPr>
        <w:pStyle w:val="BodyTextIndent3"/>
        <w:spacing w:line="240" w:lineRule="auto"/>
        <w:jc w:val="right"/>
        <w:rPr>
          <w:rFonts w:ascii="GHEA Grapalat" w:hAnsi="GHEA Grapalat" w:cs="Arial"/>
          <w:b/>
          <w:lang w:val="hy-AM"/>
        </w:rPr>
      </w:pPr>
      <w:r w:rsidRPr="00A71D81">
        <w:rPr>
          <w:rFonts w:ascii="GHEA Grapalat" w:hAnsi="GHEA Grapalat" w:cs="Sylfaen"/>
          <w:b/>
          <w:lang w:val="hy-AM"/>
        </w:rPr>
        <w:br w:type="page"/>
      </w:r>
      <w:r w:rsidR="009C370D" w:rsidRPr="00A71D81">
        <w:rPr>
          <w:rFonts w:ascii="GHEA Grapalat" w:hAnsi="GHEA Grapalat" w:cs="Sylfaen"/>
          <w:b/>
          <w:lang w:val="hy-AM"/>
        </w:rPr>
        <w:lastRenderedPageBreak/>
        <w:t>Հավելված</w:t>
      </w:r>
      <w:r w:rsidR="009C370D" w:rsidRPr="00A71D81">
        <w:rPr>
          <w:rFonts w:ascii="GHEA Grapalat" w:hAnsi="GHEA Grapalat" w:cs="Arial"/>
          <w:b/>
          <w:lang w:val="hy-AM"/>
        </w:rPr>
        <w:t xml:space="preserve"> 4</w:t>
      </w:r>
    </w:p>
    <w:p w:rsidR="007D33B0" w:rsidRPr="00A71D81" w:rsidRDefault="007D33B0" w:rsidP="007D33B0">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B633A6">
        <w:rPr>
          <w:rFonts w:ascii="GHEA Grapalat" w:hAnsi="GHEA Grapalat"/>
          <w:b/>
          <w:color w:val="000000"/>
          <w:lang w:val="hy-AM"/>
        </w:rPr>
        <w:t>ԳՀԱՊՁԲ-ՀՎԿԱԿ-2022-71</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7D33B0" w:rsidRPr="00A71D81" w:rsidRDefault="007D33B0" w:rsidP="007D33B0">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7A5E2D" w:rsidRPr="00A71D81"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rsidR="00091EBC" w:rsidRPr="00A71D81" w:rsidRDefault="00091EBC" w:rsidP="00091EBC">
      <w:pPr>
        <w:pStyle w:val="NormalWeb"/>
        <w:shd w:val="clear" w:color="auto" w:fill="FFFFFF"/>
        <w:spacing w:before="0" w:beforeAutospacing="0" w:after="0" w:afterAutospacing="0"/>
        <w:ind w:firstLine="375"/>
        <w:rPr>
          <w:rStyle w:val="Strong"/>
          <w:lang w:val="hy-AM"/>
        </w:rPr>
      </w:pPr>
    </w:p>
    <w:p w:rsidR="00D41E4E" w:rsidRPr="00A71D81" w:rsidRDefault="00091EBC" w:rsidP="00D41E4E">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D41E4E" w:rsidRPr="00A60D0A">
        <w:rPr>
          <w:rFonts w:ascii="GHEA Grapalat" w:hAnsi="GHEA Grapalat" w:cs="GHEA Grapalat"/>
          <w:b/>
          <w:sz w:val="20"/>
          <w:szCs w:val="20"/>
          <w:u w:val="single"/>
          <w:lang w:val="hy-AM"/>
        </w:rPr>
        <w:t>ԱՆ «ՀՎԿ ԱԶԳԱՅԻՆ ԿԵՆՏՐՈՆ» ՊՈԱԿ</w:t>
      </w:r>
    </w:p>
    <w:p w:rsidR="00091EBC" w:rsidRPr="00A71D81" w:rsidRDefault="00091EBC" w:rsidP="00091EB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rsidR="00091EBC" w:rsidRPr="00A71D81"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00D41E4E" w:rsidRPr="00D41E4E">
        <w:rPr>
          <w:rFonts w:ascii="GHEA Grapalat" w:hAnsi="GHEA Grapalat"/>
          <w:b/>
          <w:color w:val="000000"/>
          <w:sz w:val="20"/>
          <w:szCs w:val="20"/>
          <w:u w:val="single"/>
          <w:lang w:val="hy-AM"/>
        </w:rPr>
        <w:t>«</w:t>
      </w:r>
      <w:r w:rsidR="00B633A6">
        <w:rPr>
          <w:rFonts w:ascii="GHEA Grapalat" w:hAnsi="GHEA Grapalat"/>
          <w:b/>
          <w:color w:val="000000"/>
          <w:sz w:val="20"/>
          <w:szCs w:val="20"/>
          <w:u w:val="single"/>
          <w:lang w:val="hy-AM"/>
        </w:rPr>
        <w:t>ԳՀԱՊՁԲ-ՀՎԿԱԿ-2022-71</w:t>
      </w:r>
      <w:r w:rsidR="00D41E4E" w:rsidRPr="00D41E4E">
        <w:rPr>
          <w:rFonts w:ascii="GHEA Grapalat" w:hAnsi="GHEA Grapalat"/>
          <w:b/>
          <w:color w:val="000000"/>
          <w:sz w:val="20"/>
          <w:szCs w:val="20"/>
          <w:u w:val="single"/>
          <w:lang w:val="hy-AM"/>
        </w:rPr>
        <w:t xml:space="preserve">» </w:t>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գնման ընթացակարգի</w:t>
      </w:r>
      <w:r w:rsidR="00F27778" w:rsidRPr="00A71D81">
        <w:rPr>
          <w:rStyle w:val="Strong"/>
          <w:rFonts w:ascii="GHEA Grapalat" w:hAnsi="GHEA Grapalat"/>
          <w:b w:val="0"/>
          <w:bCs w:val="0"/>
          <w:sz w:val="20"/>
          <w:szCs w:val="20"/>
          <w:lang w:val="hy-AM"/>
        </w:rPr>
        <w:t xml:space="preserve"> արդյունքում</w:t>
      </w:r>
      <w:r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rsidR="00F27778" w:rsidRPr="00A71D81" w:rsidRDefault="00F27778" w:rsidP="00091EBC">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պրիցիպալ) </w:t>
      </w:r>
      <w:r w:rsidR="00F27778" w:rsidRPr="00A71D81">
        <w:rPr>
          <w:rStyle w:val="Strong"/>
          <w:rFonts w:ascii="GHEA Grapalat" w:hAnsi="GHEA Grapalat"/>
          <w:b w:val="0"/>
          <w:bCs w:val="0"/>
          <w:sz w:val="20"/>
          <w:szCs w:val="20"/>
          <w:lang w:val="hy-AM"/>
        </w:rPr>
        <w:t xml:space="preserve">կողմից կնքվելիք </w:t>
      </w:r>
      <w:r w:rsidR="007A5E2D" w:rsidRPr="00A71D81">
        <w:rPr>
          <w:rStyle w:val="Strong"/>
          <w:rFonts w:ascii="GHEA Grapalat" w:hAnsi="GHEA Grapalat"/>
          <w:b w:val="0"/>
          <w:bCs w:val="0"/>
          <w:sz w:val="20"/>
          <w:szCs w:val="20"/>
          <w:lang w:val="hy-AM"/>
        </w:rPr>
        <w:t>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t xml:space="preserve">           </w:t>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t xml:space="preserve">  </w:t>
      </w:r>
      <w:r w:rsidR="00F27778"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 xml:space="preserve"> </w:t>
      </w:r>
      <w:r w:rsidR="00F27778" w:rsidRPr="00A71D81">
        <w:rPr>
          <w:rStyle w:val="Strong"/>
          <w:rFonts w:ascii="GHEA Grapalat" w:hAnsi="GHEA Grapalat"/>
          <w:b w:val="0"/>
          <w:bCs w:val="0"/>
          <w:sz w:val="20"/>
          <w:szCs w:val="20"/>
          <w:lang w:val="hy-AM"/>
        </w:rPr>
        <w:tab/>
        <w:t xml:space="preserve">            </w:t>
      </w:r>
      <w:r w:rsidR="00E23921"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rsidR="00091EBC" w:rsidRPr="00A71D81" w:rsidRDefault="00F27778" w:rsidP="00027575">
      <w:pPr>
        <w:pStyle w:val="NormalWeb"/>
        <w:shd w:val="clear" w:color="auto" w:fill="FFFFFF"/>
        <w:spacing w:before="0" w:beforeAutospacing="0" w:after="240" w:afterAutospacing="0" w:line="360" w:lineRule="auto"/>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w:t>
      </w:r>
      <w:r w:rsidR="00091EB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A71D81">
        <w:rPr>
          <w:rStyle w:val="Strong"/>
          <w:rFonts w:ascii="GHEA Grapalat" w:hAnsi="GHEA Grapalat"/>
          <w:b w:val="0"/>
          <w:bCs w:val="0"/>
          <w:sz w:val="20"/>
          <w:szCs w:val="20"/>
          <w:lang w:val="hy-AM"/>
        </w:rPr>
        <w:t xml:space="preserve">ման ապահովում </w:t>
      </w:r>
      <w:r w:rsidR="00091EBC" w:rsidRPr="00A71D81">
        <w:rPr>
          <w:rStyle w:val="Strong"/>
          <w:rFonts w:ascii="GHEA Grapalat" w:hAnsi="GHEA Grapalat"/>
          <w:b w:val="0"/>
          <w:bCs w:val="0"/>
          <w:sz w:val="20"/>
          <w:szCs w:val="20"/>
          <w:lang w:val="hy-AM"/>
        </w:rPr>
        <w:t>(այսուհետ՝ երաշխավորված պարտավորություններ</w:t>
      </w:r>
      <w:r w:rsidR="007A5E2D" w:rsidRPr="00A71D81">
        <w:rPr>
          <w:rStyle w:val="Strong"/>
          <w:rFonts w:ascii="GHEA Grapalat" w:hAnsi="GHEA Grapalat"/>
          <w:b w:val="0"/>
          <w:bCs w:val="0"/>
          <w:sz w:val="20"/>
          <w:szCs w:val="20"/>
          <w:lang w:val="hy-AM"/>
        </w:rPr>
        <w:t>)</w:t>
      </w:r>
      <w:r w:rsidR="00091EBC" w:rsidRPr="00A71D81">
        <w:rPr>
          <w:rStyle w:val="Strong"/>
          <w:rFonts w:ascii="GHEA Grapalat" w:hAnsi="GHEA Grapalat"/>
          <w:b w:val="0"/>
          <w:bCs w:val="0"/>
          <w:sz w:val="20"/>
          <w:szCs w:val="20"/>
          <w:lang w:val="hy-AM"/>
        </w:rPr>
        <w:t xml:space="preserve">: </w:t>
      </w:r>
    </w:p>
    <w:p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091EBC" w:rsidRPr="00A71D81" w:rsidRDefault="000B7538"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091EBC" w:rsidRPr="00A71D81">
        <w:rPr>
          <w:rStyle w:val="Strong"/>
          <w:rFonts w:ascii="GHEA Grapalat" w:hAnsi="GHEA Grapalat"/>
          <w:b w:val="0"/>
          <w:bCs w:val="0"/>
          <w:sz w:val="20"/>
          <w:szCs w:val="20"/>
          <w:lang w:val="hy-AM"/>
        </w:rPr>
        <w:t xml:space="preserve"> </w:t>
      </w:r>
      <w:r w:rsidR="00091EBC" w:rsidRPr="00A71D81">
        <w:rPr>
          <w:rFonts w:ascii="GHEA Grapalat" w:hAnsi="GHEA Grapalat" w:cs="Sylfaen"/>
          <w:vertAlign w:val="superscript"/>
          <w:lang w:val="hy-AM"/>
        </w:rPr>
        <w:t>երաշխիքը տվող բանկի</w:t>
      </w:r>
      <w:r w:rsidR="0017323F" w:rsidRPr="00A71D81">
        <w:rPr>
          <w:rFonts w:ascii="GHEA Grapalat" w:hAnsi="GHEA Grapalat" w:cs="Sylfaen"/>
          <w:vertAlign w:val="superscript"/>
          <w:lang w:val="hy-AM"/>
        </w:rPr>
        <w:t xml:space="preserve"> </w:t>
      </w:r>
      <w:r w:rsidR="00091EBC" w:rsidRPr="00A71D81">
        <w:rPr>
          <w:rFonts w:ascii="GHEA Grapalat" w:hAnsi="GHEA Grapalat" w:cs="Sylfaen"/>
          <w:vertAlign w:val="superscript"/>
          <w:lang w:val="hy-AM"/>
        </w:rPr>
        <w:t>անվանումը</w:t>
      </w:r>
    </w:p>
    <w:p w:rsidR="00091EBC"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6E4901" w:rsidRPr="00A71D81">
        <w:rPr>
          <w:rStyle w:val="Strong"/>
          <w:rFonts w:ascii="GHEA Grapalat" w:hAnsi="GHEA Grapalat"/>
          <w:b w:val="0"/>
          <w:bCs w:val="0"/>
          <w:sz w:val="20"/>
          <w:szCs w:val="20"/>
          <w:u w:val="single"/>
          <w:lang w:val="hy-AM"/>
        </w:rPr>
        <w:tab/>
        <w:t xml:space="preserve">  </w:t>
      </w:r>
    </w:p>
    <w:p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w:t>
      </w:r>
      <w:r w:rsidR="006E4901"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գումարը թվերով և տառերով</w:t>
      </w:r>
    </w:p>
    <w:p w:rsidR="006E4901" w:rsidRPr="00A11151" w:rsidRDefault="00091EBC" w:rsidP="00DC77A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A11151" w:rsidRPr="00B700E0">
        <w:rPr>
          <w:rFonts w:ascii="GHEA Grapalat" w:hAnsi="GHEA Grapalat" w:cs="Arial"/>
          <w:b/>
          <w:bCs/>
          <w:color w:val="000000"/>
          <w:sz w:val="20"/>
          <w:szCs w:val="20"/>
          <w:u w:val="single"/>
          <w:lang w:val="hy-AM"/>
        </w:rPr>
        <w:t>900018004649</w:t>
      </w:r>
      <w:r w:rsidRPr="00A71D81">
        <w:rPr>
          <w:rStyle w:val="Strong"/>
          <w:rFonts w:ascii="GHEA Grapalat" w:hAnsi="GHEA Grapalat"/>
          <w:b w:val="0"/>
          <w:bCs w:val="0"/>
          <w:sz w:val="20"/>
          <w:szCs w:val="20"/>
          <w:lang w:val="hy-AM"/>
        </w:rPr>
        <w:t xml:space="preserve"> հաշվեհամարին </w:t>
      </w:r>
      <w:r w:rsidR="006E4901" w:rsidRPr="00A71D81">
        <w:rPr>
          <w:rStyle w:val="Strong"/>
          <w:rFonts w:ascii="GHEA Grapalat" w:hAnsi="GHEA Grapalat"/>
          <w:b w:val="0"/>
          <w:bCs w:val="0"/>
          <w:sz w:val="20"/>
          <w:szCs w:val="20"/>
          <w:lang w:val="hy-AM"/>
        </w:rPr>
        <w:t>փոխանցման միջոցով:</w:t>
      </w:r>
    </w:p>
    <w:p w:rsidR="006E4901" w:rsidRPr="00A71D81" w:rsidRDefault="006E4901" w:rsidP="00DC77A6">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AB4602" w:rsidRPr="00A71D81" w:rsidRDefault="00091EBC" w:rsidP="00AB4602">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AB4602" w:rsidRPr="00A71D81">
        <w:rPr>
          <w:rFonts w:ascii="GHEA Grapalat" w:hAnsi="GHEA Grapalat"/>
          <w:color w:val="000000"/>
          <w:sz w:val="20"/>
          <w:szCs w:val="20"/>
          <w:lang w:val="hy-AM"/>
        </w:rPr>
        <w:t xml:space="preserve">Երաշխիքը գործում է բենեֆիցիարի և պրինցիպալի միջև N </w:t>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p>
    <w:p w:rsidR="00AB4602" w:rsidRPr="00A71D81" w:rsidRDefault="00AB4602" w:rsidP="00AB460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rsidR="00AB4602" w:rsidRPr="00A71D81" w:rsidRDefault="00380094" w:rsidP="00AB4602">
      <w:pPr>
        <w:pStyle w:val="ListParagraph"/>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AB4602" w:rsidRPr="00A71D81" w:rsidRDefault="00380094"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մատակարարման</w:t>
      </w:r>
      <w:r w:rsidR="00AB4602" w:rsidRPr="00A71D81">
        <w:rPr>
          <w:rFonts w:ascii="GHEA Grapalat" w:hAnsi="GHEA Grapalat" w:cs="Sylfaen"/>
          <w:vertAlign w:val="superscript"/>
          <w:lang w:val="hy-AM"/>
        </w:rPr>
        <w:t xml:space="preserve"> վերջնաժամկետը </w:t>
      </w:r>
    </w:p>
    <w:p w:rsidR="00AB4602" w:rsidRPr="00A71D81" w:rsidRDefault="00AB4602" w:rsidP="00AB4602">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091EBC" w:rsidRPr="00A71D81" w:rsidRDefault="00091EBC" w:rsidP="00380094">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B3D9D" w:rsidRPr="00A71D81"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1</w:t>
      </w:r>
      <w:r w:rsidR="00091EBC" w:rsidRPr="00A71D81">
        <w:rPr>
          <w:rFonts w:ascii="GHEA Grapalat" w:hAnsi="GHEA Grapalat"/>
          <w:color w:val="000000"/>
          <w:sz w:val="20"/>
          <w:szCs w:val="20"/>
          <w:lang w:val="hy-AM"/>
        </w:rPr>
        <w:t xml:space="preserve">) </w:t>
      </w:r>
      <w:r w:rsidR="007A5E2D"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24041A"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rsidR="007B3D9D" w:rsidRPr="00A71D81"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w:t>
      </w:r>
      <w:r w:rsidR="0024041A"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կնքվելիք պայմանագրի </w:t>
      </w:r>
      <w:r w:rsidR="007A5E2D" w:rsidRPr="00A71D81">
        <w:rPr>
          <w:rFonts w:ascii="GHEA Grapalat" w:hAnsi="GHEA Grapalat" w:cs="Sylfaen"/>
          <w:vertAlign w:val="superscript"/>
          <w:lang w:val="hy-AM"/>
        </w:rPr>
        <w:t>համարը</w:t>
      </w:r>
    </w:p>
    <w:p w:rsidR="00091EBC" w:rsidRPr="00A71D81"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r w:rsidR="00091EBC" w:rsidRPr="00A71D81">
        <w:rPr>
          <w:rFonts w:ascii="GHEA Grapalat" w:hAnsi="GHEA Grapalat"/>
          <w:color w:val="000000"/>
          <w:sz w:val="20"/>
          <w:szCs w:val="20"/>
          <w:lang w:val="hy-AM"/>
        </w:rPr>
        <w:t>.</w:t>
      </w:r>
    </w:p>
    <w:p w:rsidR="007B3D9D" w:rsidRPr="00A71D81"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2</w:t>
      </w:r>
      <w:r w:rsidR="00091EBC" w:rsidRPr="00A71D81">
        <w:rPr>
          <w:rFonts w:ascii="GHEA Grapalat" w:hAnsi="GHEA Grapalat"/>
          <w:color w:val="000000"/>
          <w:sz w:val="20"/>
          <w:szCs w:val="20"/>
          <w:lang w:val="hy-AM"/>
        </w:rPr>
        <w:t xml:space="preserve">) </w:t>
      </w:r>
      <w:r w:rsidRPr="00A71D81">
        <w:rPr>
          <w:rFonts w:ascii="GHEA Grapalat" w:hAnsi="GHEA Grapalat"/>
          <w:color w:val="000000"/>
          <w:sz w:val="20"/>
          <w:szCs w:val="20"/>
          <w:lang w:val="hy-AM"/>
        </w:rPr>
        <w:t xml:space="preserve">բենեֆիցիարի կողմից պայմանագիրը միակողմանի լուծելու մասին </w:t>
      </w:r>
      <w:hyperlink r:id="rId9"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17323F"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7323F"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մարմնի ղեկավար</w:t>
      </w:r>
      <w:r w:rsidRPr="00A71D81">
        <w:rPr>
          <w:rFonts w:ascii="GHEA Grapalat" w:hAnsi="GHEA Grapalat"/>
          <w:color w:val="000000"/>
          <w:sz w:val="20"/>
          <w:szCs w:val="20"/>
          <w:lang w:val="hy-AM"/>
        </w:rPr>
        <w:t xml:space="preserve">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2972A9" w:rsidRPr="00491ADE"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972A9">
        <w:rPr>
          <w:rFonts w:ascii="GHEA Grapalat" w:hAnsi="GHEA Grapalat"/>
          <w:color w:val="000000"/>
          <w:sz w:val="20"/>
          <w:szCs w:val="20"/>
          <w:lang w:val="hy-AM"/>
        </w:rPr>
        <w:tab/>
      </w:r>
      <w:r w:rsidRPr="002972A9">
        <w:rPr>
          <w:rFonts w:ascii="GHEA Grapalat" w:hAnsi="GHEA Grapalat"/>
          <w:color w:val="000000"/>
          <w:sz w:val="20"/>
          <w:szCs w:val="20"/>
          <w:lang w:val="hy-AM"/>
        </w:rPr>
        <w:tab/>
      </w:r>
      <w:r w:rsidRPr="002972A9">
        <w:rPr>
          <w:rFonts w:ascii="GHEA Grapalat" w:hAnsi="GHEA Grapalat"/>
          <w:color w:val="000000"/>
          <w:sz w:val="20"/>
          <w:szCs w:val="20"/>
          <w:lang w:val="hy-AM"/>
        </w:rPr>
        <w:tab/>
      </w:r>
      <w:r w:rsidRPr="002972A9">
        <w:rPr>
          <w:rFonts w:ascii="GHEA Grapalat" w:hAnsi="GHEA Grapalat"/>
          <w:color w:val="000000"/>
          <w:sz w:val="20"/>
          <w:szCs w:val="20"/>
          <w:lang w:val="hy-AM"/>
        </w:rPr>
        <w:tab/>
      </w:r>
      <w:r w:rsidRPr="002972A9">
        <w:rPr>
          <w:rFonts w:ascii="GHEA Grapalat" w:hAnsi="GHEA Grapalat"/>
          <w:color w:val="000000"/>
          <w:sz w:val="20"/>
          <w:szCs w:val="20"/>
          <w:lang w:val="hy-AM"/>
        </w:rPr>
        <w:tab/>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830B85" w:rsidRPr="00A71D81" w:rsidRDefault="009C370D" w:rsidP="00830B85">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830B85" w:rsidRPr="00A71D81">
        <w:rPr>
          <w:rFonts w:ascii="GHEA Grapalat" w:hAnsi="GHEA Grapalat" w:cs="Sylfaen"/>
          <w:b/>
          <w:lang w:val="hy-AM"/>
        </w:rPr>
        <w:lastRenderedPageBreak/>
        <w:t>Հավելված</w:t>
      </w:r>
      <w:r w:rsidR="00830B85" w:rsidRPr="00A71D81">
        <w:rPr>
          <w:rFonts w:ascii="GHEA Grapalat" w:hAnsi="GHEA Grapalat" w:cs="Arial"/>
          <w:b/>
          <w:lang w:val="hy-AM"/>
        </w:rPr>
        <w:t xml:space="preserve"> 4.</w:t>
      </w:r>
      <w:r w:rsidR="00482EBE" w:rsidRPr="00A71D81">
        <w:rPr>
          <w:rFonts w:ascii="GHEA Grapalat" w:hAnsi="GHEA Grapalat" w:cs="Arial"/>
          <w:b/>
          <w:lang w:val="hy-AM"/>
        </w:rPr>
        <w:t>1</w:t>
      </w:r>
    </w:p>
    <w:p w:rsidR="00C705D9" w:rsidRPr="00A71D81" w:rsidRDefault="00C705D9" w:rsidP="00C705D9">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B633A6">
        <w:rPr>
          <w:rFonts w:ascii="GHEA Grapalat" w:hAnsi="GHEA Grapalat"/>
          <w:b/>
          <w:color w:val="000000"/>
          <w:lang w:val="hy-AM"/>
        </w:rPr>
        <w:t>ԳՀԱՊՁԲ-ՀՎԿԱԿ-2022-71</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C705D9" w:rsidRPr="00A71D81" w:rsidRDefault="00C705D9" w:rsidP="00C705D9">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rsidR="0052053A" w:rsidRPr="00A71D81" w:rsidRDefault="0052053A" w:rsidP="0052053A">
      <w:pPr>
        <w:pStyle w:val="NormalWeb"/>
        <w:shd w:val="clear" w:color="auto" w:fill="FFFFFF"/>
        <w:spacing w:before="0" w:beforeAutospacing="0" w:after="0" w:afterAutospacing="0"/>
        <w:ind w:firstLine="375"/>
        <w:rPr>
          <w:rStyle w:val="Strong"/>
          <w:lang w:val="hy-AM"/>
        </w:rPr>
      </w:pPr>
    </w:p>
    <w:p w:rsidR="0052053A" w:rsidRPr="0067002E" w:rsidRDefault="0052053A"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67002E" w:rsidRPr="0067002E">
        <w:rPr>
          <w:rFonts w:ascii="GHEA Grapalat" w:hAnsi="GHEA Grapalat" w:cs="GHEA Grapalat"/>
          <w:b/>
          <w:sz w:val="20"/>
          <w:szCs w:val="20"/>
          <w:u w:val="single"/>
          <w:lang w:val="hy-AM"/>
        </w:rPr>
        <w:t>ԱՆ «ՀՎԿ ԱԶԳԱՅԻՆ ԿԵՆՏՐՈՆ» ՊՈԱԿ</w:t>
      </w:r>
    </w:p>
    <w:p w:rsidR="0052053A" w:rsidRPr="00A71D81" w:rsidRDefault="0052053A" w:rsidP="0052053A">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00D17D8E" w:rsidRPr="00D17D8E">
        <w:rPr>
          <w:rFonts w:ascii="GHEA Grapalat" w:hAnsi="GHEA Grapalat"/>
          <w:b/>
          <w:color w:val="000000"/>
          <w:sz w:val="20"/>
          <w:szCs w:val="20"/>
          <w:u w:val="single"/>
          <w:lang w:val="hy-AM"/>
        </w:rPr>
        <w:t>«</w:t>
      </w:r>
      <w:r w:rsidR="00B633A6">
        <w:rPr>
          <w:rFonts w:ascii="GHEA Grapalat" w:hAnsi="GHEA Grapalat"/>
          <w:b/>
          <w:color w:val="000000"/>
          <w:sz w:val="20"/>
          <w:szCs w:val="20"/>
          <w:u w:val="single"/>
          <w:lang w:val="hy-AM"/>
        </w:rPr>
        <w:t>ԳՀԱՊՁԲ-ՀՎԿԱԿ-2022-71</w:t>
      </w:r>
      <w:r w:rsidR="00D17D8E" w:rsidRPr="00D17D8E">
        <w:rPr>
          <w:rFonts w:ascii="GHEA Grapalat" w:hAnsi="GHEA Grapalat"/>
          <w:b/>
          <w:color w:val="000000"/>
          <w:sz w:val="20"/>
          <w:szCs w:val="20"/>
          <w:u w:val="single"/>
          <w:lang w:val="hy-AM"/>
        </w:rPr>
        <w:t>»</w:t>
      </w:r>
      <w:r w:rsidR="00D17D8E" w:rsidRPr="006F611F">
        <w:rPr>
          <w:rFonts w:ascii="GHEA Grapalat" w:hAnsi="GHEA Grapalat"/>
          <w:b/>
          <w:color w:val="000000"/>
          <w:sz w:val="20"/>
          <w:szCs w:val="20"/>
          <w:lang w:val="hy-AM"/>
        </w:rPr>
        <w:t xml:space="preserve"> </w:t>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կազմակերպված գնման ընթացակարգի արդյունքում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rsidR="0052053A" w:rsidRPr="00A71D81" w:rsidRDefault="0052053A" w:rsidP="0052053A">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պրիցիպալ) կողմից կնքվելիք 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rsidR="0052053A" w:rsidRPr="00A71D81" w:rsidRDefault="0052053A" w:rsidP="0052053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52053A" w:rsidRPr="00A71D81" w:rsidRDefault="000B7538"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52053A" w:rsidRPr="00A71D81">
        <w:rPr>
          <w:rStyle w:val="Strong"/>
          <w:rFonts w:ascii="GHEA Grapalat" w:hAnsi="GHEA Grapalat"/>
          <w:b w:val="0"/>
          <w:bCs w:val="0"/>
          <w:sz w:val="20"/>
          <w:szCs w:val="20"/>
          <w:lang w:val="hy-AM"/>
        </w:rPr>
        <w:t xml:space="preserve">  </w:t>
      </w:r>
      <w:r w:rsidR="0052053A" w:rsidRPr="00A71D81">
        <w:rPr>
          <w:rFonts w:ascii="GHEA Grapalat" w:hAnsi="GHEA Grapalat" w:cs="Sylfaen"/>
          <w:vertAlign w:val="superscript"/>
          <w:lang w:val="hy-AM"/>
        </w:rPr>
        <w:t>երաշխիքը տվող բանկի անվանումը</w:t>
      </w:r>
    </w:p>
    <w:p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p>
    <w:p w:rsidR="0052053A" w:rsidRPr="00A71D81" w:rsidRDefault="0052053A" w:rsidP="0052053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52053A" w:rsidRPr="00A71D81" w:rsidRDefault="0052053A" w:rsidP="0052053A">
      <w:pPr>
        <w:pStyle w:val="NormalWeb"/>
        <w:shd w:val="clear" w:color="auto" w:fill="FFFFFF"/>
        <w:spacing w:before="0" w:beforeAutospacing="0" w:after="0" w:afterAutospacing="0"/>
        <w:jc w:val="both"/>
        <w:rPr>
          <w:rFonts w:ascii="GHEA Grapalat" w:hAnsi="GHEA Grapalat" w:cs="Arial"/>
          <w:sz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  Վճարումը  կատարվում է բենեֆիցիարի </w:t>
      </w:r>
      <w:r w:rsidR="0089499B" w:rsidRPr="0089499B">
        <w:rPr>
          <w:rFonts w:ascii="GHEA Grapalat" w:hAnsi="GHEA Grapalat" w:cs="Arial"/>
          <w:b/>
          <w:bCs/>
          <w:color w:val="000000"/>
          <w:sz w:val="20"/>
          <w:szCs w:val="20"/>
          <w:u w:val="single"/>
          <w:lang w:val="hy-AM"/>
        </w:rPr>
        <w:t>900018004649</w:t>
      </w:r>
      <w:r w:rsidR="0089499B" w:rsidRPr="0089499B">
        <w:rPr>
          <w:rFonts w:ascii="GHEA Grapalat" w:hAnsi="GHEA Grapalat" w:cs="Arial"/>
          <w:b/>
          <w:bCs/>
          <w:color w:val="000000"/>
          <w:sz w:val="20"/>
          <w:szCs w:val="20"/>
          <w:lang w:val="hy-AM"/>
        </w:rPr>
        <w:t xml:space="preserve"> </w:t>
      </w:r>
      <w:r w:rsidRPr="00A71D81">
        <w:rPr>
          <w:rStyle w:val="Strong"/>
          <w:rFonts w:ascii="GHEA Grapalat" w:hAnsi="GHEA Grapalat"/>
          <w:b w:val="0"/>
          <w:bCs w:val="0"/>
          <w:sz w:val="20"/>
          <w:szCs w:val="20"/>
          <w:lang w:val="hy-AM"/>
        </w:rPr>
        <w:t>հաշվեհամարին փոխանցման միջոցով:</w:t>
      </w:r>
    </w:p>
    <w:p w:rsidR="0052053A" w:rsidRPr="00A71D81" w:rsidRDefault="0052053A" w:rsidP="0052053A">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w:t>
      </w:r>
      <w:r w:rsidR="0089499B" w:rsidRPr="00491ADE">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հաշվեհամարը  </w:t>
      </w:r>
    </w:p>
    <w:p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98242F" w:rsidRPr="00A71D81" w:rsidRDefault="0052053A" w:rsidP="0098242F">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w:t>
      </w:r>
      <w:r w:rsidR="0098242F" w:rsidRPr="00A71D81">
        <w:rPr>
          <w:rFonts w:ascii="GHEA Grapalat" w:hAnsi="GHEA Grapalat"/>
          <w:color w:val="000000"/>
          <w:sz w:val="20"/>
          <w:szCs w:val="20"/>
          <w:lang w:val="hy-AM"/>
        </w:rPr>
        <w:t xml:space="preserve">Երաշխիքը գործում է բենեֆիցիարի և պրինցիպալի միջև N </w:t>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s="Sylfaen"/>
          <w:vertAlign w:val="superscript"/>
          <w:lang w:val="hy-AM"/>
        </w:rPr>
        <w:t xml:space="preserve">                               </w:t>
      </w:r>
    </w:p>
    <w:p w:rsidR="0098242F" w:rsidRPr="00A71D81" w:rsidRDefault="0098242F" w:rsidP="0098242F">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rsidR="0098242F" w:rsidRPr="00A71D81" w:rsidRDefault="0098242F" w:rsidP="0098242F">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CB5EFD" w:rsidRPr="00A71D81">
        <w:rPr>
          <w:rFonts w:ascii="GHEA Grapalat" w:hAnsi="GHEA Grapalat"/>
          <w:color w:val="000000"/>
          <w:sz w:val="20"/>
          <w:szCs w:val="20"/>
          <w:u w:val="single"/>
          <w:lang w:val="hy-AM"/>
        </w:rPr>
        <w:t xml:space="preserve"> </w:t>
      </w:r>
      <w:r w:rsidRPr="00A71D81">
        <w:rPr>
          <w:rFonts w:ascii="GHEA Grapalat" w:hAnsi="GHEA Grapalat" w:cs="Sylfaen"/>
          <w:vertAlign w:val="superscript"/>
          <w:lang w:val="hy-AM"/>
        </w:rPr>
        <w:t>կնքվելիք պայմանագրով նախատեսված ապ</w:t>
      </w:r>
      <w:r w:rsidR="00CB5EFD" w:rsidRPr="00A71D81">
        <w:rPr>
          <w:rFonts w:ascii="GHEA Grapalat" w:hAnsi="GHEA Grapalat" w:cs="Sylfaen"/>
          <w:vertAlign w:val="superscript"/>
          <w:lang w:val="hy-AM"/>
        </w:rPr>
        <w:t>րանքի մատակարարման</w:t>
      </w:r>
      <w:r w:rsidRPr="00A71D81">
        <w:rPr>
          <w:rFonts w:ascii="GHEA Grapalat" w:hAnsi="GHEA Grapalat" w:cs="Sylfaen"/>
          <w:vertAlign w:val="superscript"/>
          <w:lang w:val="hy-AM"/>
        </w:rPr>
        <w:t xml:space="preserve"> վերջնաժամկետը,</w:t>
      </w:r>
    </w:p>
    <w:p w:rsidR="0098242F" w:rsidRPr="00A71D81" w:rsidRDefault="0098242F" w:rsidP="0098242F">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52053A" w:rsidRPr="00A71D81" w:rsidRDefault="0052053A" w:rsidP="00CB5EF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rsidR="0052053A" w:rsidRPr="00A71D81" w:rsidRDefault="0052053A" w:rsidP="0052053A">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2) պահանջը ներկայացվել է երաշխիքով սահմանված ժամկետի ավարտից հետո:</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89499B" w:rsidRPr="00A71D81" w:rsidRDefault="0052053A" w:rsidP="0089499B">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89499B" w:rsidRPr="00A71D81">
        <w:rPr>
          <w:rFonts w:ascii="GHEA Grapalat" w:hAnsi="GHEA Grapalat" w:cs="Sylfaen"/>
          <w:b/>
          <w:lang w:val="hy-AM"/>
        </w:rPr>
        <w:lastRenderedPageBreak/>
        <w:t>Հավելված</w:t>
      </w:r>
      <w:r w:rsidR="0089499B" w:rsidRPr="00A71D81">
        <w:rPr>
          <w:rFonts w:ascii="GHEA Grapalat" w:hAnsi="GHEA Grapalat" w:cs="Arial"/>
          <w:b/>
          <w:lang w:val="hy-AM"/>
        </w:rPr>
        <w:t xml:space="preserve"> 4.2</w:t>
      </w:r>
    </w:p>
    <w:p w:rsidR="0089499B" w:rsidRPr="00A71D81" w:rsidRDefault="0089499B" w:rsidP="0089499B">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B633A6">
        <w:rPr>
          <w:rFonts w:ascii="GHEA Grapalat" w:hAnsi="GHEA Grapalat"/>
          <w:b/>
          <w:color w:val="000000"/>
          <w:lang w:val="hy-AM"/>
        </w:rPr>
        <w:t>ԳՀԱՊՁԲ-ՀՎԿԱԿ-2022-71</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89499B" w:rsidRPr="00A71D81" w:rsidRDefault="0089499B" w:rsidP="0089499B">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89499B" w:rsidRPr="00A71D81" w:rsidRDefault="0089499B" w:rsidP="0089499B">
      <w:pPr>
        <w:pStyle w:val="BodyTextIndent3"/>
        <w:spacing w:line="240" w:lineRule="auto"/>
        <w:jc w:val="right"/>
        <w:rPr>
          <w:rFonts w:ascii="GHEA Grapalat" w:hAnsi="GHEA Grapalat" w:cs="Sylfaen"/>
          <w:b/>
          <w:lang w:val="hy-AM"/>
        </w:rPr>
      </w:pPr>
    </w:p>
    <w:p w:rsidR="0089499B" w:rsidRPr="00A71D81" w:rsidRDefault="0089499B" w:rsidP="0089499B">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89499B" w:rsidRPr="00A71D81" w:rsidRDefault="0089499B" w:rsidP="0089499B">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(որակավորման ապահովում)</w:t>
      </w:r>
    </w:p>
    <w:p w:rsidR="0089499B" w:rsidRPr="00A71D81" w:rsidRDefault="0089499B" w:rsidP="0089499B">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89499B" w:rsidRPr="00A71D81" w:rsidRDefault="0089499B" w:rsidP="0089499B">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89499B" w:rsidRPr="00A71D81" w:rsidRDefault="0089499B" w:rsidP="0089499B">
      <w:pPr>
        <w:rPr>
          <w:rFonts w:ascii="GHEA Grapalat" w:hAnsi="GHEA Grapalat" w:cs="GHEA Grapalat"/>
          <w:sz w:val="20"/>
          <w:szCs w:val="20"/>
          <w:lang w:val="hy-AM"/>
        </w:rPr>
      </w:pPr>
    </w:p>
    <w:p w:rsidR="0089499B" w:rsidRPr="00A71D81" w:rsidRDefault="0089499B" w:rsidP="0089499B">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89499B" w:rsidRPr="00A71D81" w:rsidRDefault="0089499B" w:rsidP="0089499B">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9499B" w:rsidRPr="00A71D81" w:rsidRDefault="0089499B" w:rsidP="0089499B">
      <w:pPr>
        <w:ind w:firstLine="708"/>
        <w:jc w:val="both"/>
        <w:rPr>
          <w:rFonts w:ascii="GHEA Grapalat" w:hAnsi="GHEA Grapalat" w:cs="GHEA Grapalat"/>
          <w:sz w:val="20"/>
          <w:szCs w:val="20"/>
          <w:lang w:val="hy-AM"/>
        </w:rPr>
      </w:pPr>
    </w:p>
    <w:p w:rsidR="0089499B" w:rsidRPr="00A71D81" w:rsidRDefault="0089499B" w:rsidP="0089499B">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89499B" w:rsidRPr="00A71D81" w:rsidRDefault="0089499B" w:rsidP="0089499B">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89499B" w:rsidRPr="006F611F" w:rsidRDefault="0089499B" w:rsidP="0089499B">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110BBE">
        <w:rPr>
          <w:rFonts w:ascii="GHEA Grapalat" w:hAnsi="GHEA Grapalat" w:cs="GHEA Grapalat"/>
          <w:b/>
          <w:sz w:val="20"/>
          <w:szCs w:val="20"/>
          <w:lang w:val="hy-AM"/>
        </w:rPr>
        <w:t>ԱՆ «ՀՎԿ ԱԶԳԱՅԻՆ ԿԵՆՏՐՈՆ» ՊՈԱԿ-ի</w:t>
      </w:r>
      <w:r w:rsidRPr="00A71D81">
        <w:rPr>
          <w:rFonts w:ascii="GHEA Grapalat" w:hAnsi="GHEA Grapalat" w:cs="GHEA Grapalat"/>
          <w:sz w:val="20"/>
          <w:szCs w:val="20"/>
          <w:lang w:val="pt-BR"/>
        </w:rPr>
        <w:t xml:space="preserve">  (այսուհետ` Պատվիրատու) կողմից </w:t>
      </w:r>
      <w:r w:rsidRPr="006F611F">
        <w:rPr>
          <w:rFonts w:ascii="GHEA Grapalat" w:hAnsi="GHEA Grapalat" w:cs="GHEA Grapalat"/>
          <w:sz w:val="20"/>
          <w:szCs w:val="20"/>
          <w:lang w:val="pt-BR"/>
        </w:rPr>
        <w:t xml:space="preserve">կազմակերպված` </w:t>
      </w:r>
      <w:r w:rsidRPr="006F611F">
        <w:rPr>
          <w:rFonts w:ascii="GHEA Grapalat" w:hAnsi="GHEA Grapalat"/>
          <w:b/>
          <w:color w:val="000000"/>
          <w:sz w:val="20"/>
          <w:szCs w:val="20"/>
          <w:lang w:val="hy-AM"/>
        </w:rPr>
        <w:t>«</w:t>
      </w:r>
      <w:r w:rsidR="00B633A6">
        <w:rPr>
          <w:rFonts w:ascii="GHEA Grapalat" w:hAnsi="GHEA Grapalat"/>
          <w:b/>
          <w:color w:val="000000"/>
          <w:sz w:val="20"/>
          <w:szCs w:val="20"/>
          <w:lang w:val="hy-AM"/>
        </w:rPr>
        <w:t>ԳՀԱՊՁԲ-ՀՎԿԱԿ-2022-71</w:t>
      </w:r>
      <w:r w:rsidRPr="006F611F">
        <w:rPr>
          <w:rFonts w:ascii="GHEA Grapalat" w:hAnsi="GHEA Grapalat"/>
          <w:b/>
          <w:color w:val="000000"/>
          <w:sz w:val="20"/>
          <w:szCs w:val="20"/>
          <w:lang w:val="hy-AM"/>
        </w:rPr>
        <w:t xml:space="preserve">» </w:t>
      </w:r>
      <w:r w:rsidRPr="006F611F">
        <w:rPr>
          <w:rFonts w:ascii="GHEA Grapalat" w:hAnsi="GHEA Grapalat" w:cs="GHEA Grapalat"/>
          <w:sz w:val="20"/>
          <w:szCs w:val="20"/>
          <w:lang w:val="pt-BR"/>
        </w:rPr>
        <w:t>ծածկագրով գնման ընթացակարգին:</w:t>
      </w:r>
    </w:p>
    <w:p w:rsidR="0089499B" w:rsidRPr="00A71D81" w:rsidRDefault="0089499B" w:rsidP="0089499B">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9499B" w:rsidRPr="00A71D81" w:rsidRDefault="0089499B" w:rsidP="0089499B">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89499B" w:rsidRPr="00A71D81" w:rsidRDefault="0089499B" w:rsidP="008949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9499B" w:rsidRPr="00A71D81" w:rsidRDefault="0089499B" w:rsidP="008949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89499B" w:rsidRPr="00A71D81" w:rsidRDefault="0089499B" w:rsidP="008949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89499B" w:rsidRPr="00A71D81" w:rsidRDefault="0089499B" w:rsidP="0089499B">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89499B" w:rsidRPr="00A71D81" w:rsidRDefault="0089499B" w:rsidP="0089499B">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9499B" w:rsidRPr="00A71D81" w:rsidRDefault="0089499B" w:rsidP="0089499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89499B" w:rsidRPr="00A71D81" w:rsidRDefault="0089499B" w:rsidP="0089499B">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89499B" w:rsidRPr="00A71D81" w:rsidRDefault="0089499B" w:rsidP="0089499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1.6 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89499B" w:rsidRPr="00A71D81" w:rsidRDefault="0089499B" w:rsidP="0089499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89499B" w:rsidRPr="00A71D81" w:rsidRDefault="0089499B" w:rsidP="0089499B">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9499B" w:rsidRPr="00A71D81" w:rsidRDefault="0089499B" w:rsidP="0089499B">
      <w:pPr>
        <w:jc w:val="both"/>
        <w:rPr>
          <w:rFonts w:ascii="GHEA Grapalat" w:hAnsi="GHEA Grapalat" w:cs="GHEA Grapalat"/>
          <w:sz w:val="20"/>
          <w:szCs w:val="20"/>
          <w:lang w:val="hy-AM"/>
        </w:rPr>
      </w:pPr>
    </w:p>
    <w:p w:rsidR="0089499B" w:rsidRPr="00A71D81" w:rsidRDefault="0089499B" w:rsidP="0089499B">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lastRenderedPageBreak/>
        <w:t>Այլ պայմաններ</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Pr="00A71D81">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89499B" w:rsidRPr="00A71D81" w:rsidDel="00A13215"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9499B" w:rsidRPr="00A71D81" w:rsidRDefault="0089499B" w:rsidP="0089499B">
      <w:pPr>
        <w:ind w:firstLine="567"/>
        <w:jc w:val="both"/>
        <w:rPr>
          <w:rFonts w:ascii="GHEA Grapalat" w:hAnsi="GHEA Grapalat" w:cs="GHEA Grapalat"/>
          <w:sz w:val="20"/>
          <w:szCs w:val="20"/>
          <w:lang w:val="hy-AM"/>
        </w:rPr>
      </w:pPr>
    </w:p>
    <w:p w:rsidR="0089499B" w:rsidRPr="00A71D81" w:rsidRDefault="0089499B" w:rsidP="0089499B">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89499B" w:rsidRPr="00A71D81" w:rsidRDefault="0089499B" w:rsidP="0089499B">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89499B" w:rsidRPr="00A71D81" w:rsidRDefault="0089499B" w:rsidP="0089499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89499B" w:rsidRPr="00A71D81" w:rsidRDefault="0089499B" w:rsidP="0089499B">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89499B" w:rsidRPr="00A71D81" w:rsidRDefault="0089499B" w:rsidP="0089499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89499B" w:rsidRPr="00A71D81" w:rsidRDefault="0089499B" w:rsidP="0089499B">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89499B" w:rsidRPr="00A71D81" w:rsidRDefault="0089499B" w:rsidP="0089499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89499B" w:rsidRPr="00A71D81" w:rsidRDefault="0089499B" w:rsidP="0089499B">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89499B" w:rsidRPr="00A71D81" w:rsidRDefault="0089499B" w:rsidP="0089499B">
      <w:pPr>
        <w:jc w:val="both"/>
        <w:rPr>
          <w:rFonts w:ascii="GHEA Grapalat" w:hAnsi="GHEA Grapalat"/>
          <w:sz w:val="18"/>
          <w:szCs w:val="18"/>
          <w:u w:val="single"/>
          <w:vertAlign w:val="superscript"/>
          <w:lang w:val="hy-AM"/>
        </w:rPr>
      </w:pPr>
    </w:p>
    <w:p w:rsidR="0089499B" w:rsidRPr="00A71D81" w:rsidRDefault="0089499B" w:rsidP="0089499B">
      <w:pPr>
        <w:jc w:val="both"/>
        <w:rPr>
          <w:rFonts w:ascii="GHEA Grapalat" w:hAnsi="GHEA Grapalat"/>
          <w:sz w:val="20"/>
          <w:szCs w:val="20"/>
          <w:lang w:val="hy-AM"/>
        </w:rPr>
      </w:pPr>
      <w:r w:rsidRPr="00A71D81">
        <w:rPr>
          <w:rFonts w:ascii="GHEA Grapalat" w:hAnsi="GHEA Grapalat"/>
          <w:sz w:val="20"/>
          <w:szCs w:val="20"/>
          <w:lang w:val="hy-AM"/>
        </w:rPr>
        <w:t>Կ.Տ</w:t>
      </w:r>
    </w:p>
    <w:p w:rsidR="0089499B" w:rsidRPr="00A71D81" w:rsidRDefault="0089499B" w:rsidP="0089499B">
      <w:pPr>
        <w:jc w:val="both"/>
        <w:rPr>
          <w:rFonts w:ascii="GHEA Grapalat" w:hAnsi="GHEA Grapalat"/>
          <w:sz w:val="20"/>
          <w:szCs w:val="20"/>
          <w:lang w:val="hy-AM"/>
        </w:rPr>
      </w:pPr>
    </w:p>
    <w:p w:rsidR="0089499B" w:rsidRPr="00A71D81" w:rsidRDefault="0089499B" w:rsidP="0089499B">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89499B" w:rsidRPr="00A71D81" w:rsidRDefault="0089499B" w:rsidP="0089499B">
      <w:pPr>
        <w:jc w:val="both"/>
        <w:rPr>
          <w:rFonts w:ascii="GHEA Grapalat" w:hAnsi="GHEA Grapalat"/>
          <w:sz w:val="18"/>
          <w:szCs w:val="18"/>
          <w:vertAlign w:val="superscript"/>
          <w:lang w:val="hy-AM"/>
        </w:rPr>
      </w:pPr>
    </w:p>
    <w:p w:rsidR="0089499B" w:rsidRPr="00A71D81" w:rsidRDefault="0089499B" w:rsidP="0089499B">
      <w:pPr>
        <w:jc w:val="both"/>
        <w:rPr>
          <w:rFonts w:ascii="GHEA Grapalat" w:hAnsi="GHEA Grapalat" w:cs="GHEA Grapalat"/>
          <w:i/>
          <w:sz w:val="18"/>
          <w:szCs w:val="18"/>
          <w:lang w:val="hy-AM"/>
        </w:rPr>
      </w:pPr>
    </w:p>
    <w:p w:rsidR="0089499B" w:rsidRPr="00A71D81" w:rsidRDefault="0089499B" w:rsidP="0089499B">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89499B" w:rsidRPr="00A71D81" w:rsidRDefault="0089499B" w:rsidP="00A92F88">
            <w:pPr>
              <w:jc w:val="center"/>
              <w:rPr>
                <w:rFonts w:ascii="GHEA Grapalat" w:hAnsi="GHEA Grapalat" w:cs="Arial"/>
                <w:bCs/>
                <w:i/>
                <w:sz w:val="20"/>
                <w:szCs w:val="20"/>
              </w:rPr>
            </w:pP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89499B" w:rsidRPr="00A71D81" w:rsidTr="00A92F88">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89499B" w:rsidRPr="00A71D81" w:rsidTr="00A92F88">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89499B" w:rsidRPr="00A71D81" w:rsidTr="00A92F8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89499B" w:rsidRPr="00A71D81" w:rsidTr="00A92F8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89499B" w:rsidRPr="00A71D81" w:rsidTr="00A92F88">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89499B" w:rsidRPr="00A71D81" w:rsidTr="00A92F8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89499B" w:rsidRPr="00A71D81" w:rsidTr="00A92F8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89499B" w:rsidRPr="00A71D81" w:rsidTr="00A92F88">
        <w:trPr>
          <w:trHeight w:val="424"/>
        </w:trPr>
        <w:tc>
          <w:tcPr>
            <w:tcW w:w="10980" w:type="dxa"/>
            <w:gridSpan w:val="2"/>
            <w:tcBorders>
              <w:top w:val="single" w:sz="4" w:space="0" w:color="auto"/>
              <w:left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89499B" w:rsidRPr="00A71D81" w:rsidRDefault="0089499B" w:rsidP="00A92F88">
            <w:pPr>
              <w:rPr>
                <w:rFonts w:ascii="GHEA Grapalat" w:hAnsi="GHEA Grapalat" w:cs="Arial"/>
                <w:sz w:val="20"/>
                <w:szCs w:val="20"/>
              </w:rPr>
            </w:pPr>
          </w:p>
        </w:tc>
      </w:tr>
      <w:tr w:rsidR="0089499B" w:rsidRPr="00A71D81" w:rsidTr="00A92F88">
        <w:trPr>
          <w:trHeight w:val="704"/>
        </w:trPr>
        <w:tc>
          <w:tcPr>
            <w:tcW w:w="10980" w:type="dxa"/>
            <w:gridSpan w:val="2"/>
            <w:tcBorders>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lang w:val="hy-AM"/>
              </w:rPr>
            </w:pPr>
          </w:p>
        </w:tc>
      </w:tr>
      <w:tr w:rsidR="0089499B" w:rsidRPr="00A71D81" w:rsidTr="00A92F8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89499B" w:rsidRPr="00A71D81" w:rsidRDefault="0089499B" w:rsidP="00A92F88">
            <w:pPr>
              <w:rPr>
                <w:rFonts w:ascii="GHEA Grapalat" w:hAnsi="GHEA Grapalat" w:cs="Sylfaen"/>
                <w:sz w:val="20"/>
                <w:szCs w:val="20"/>
                <w:lang w:val="ru-RU"/>
              </w:rPr>
            </w:pPr>
          </w:p>
        </w:tc>
      </w:tr>
      <w:tr w:rsidR="0089499B" w:rsidRPr="00A71D81" w:rsidTr="00A92F8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89499B" w:rsidRPr="00A71D81" w:rsidRDefault="0089499B" w:rsidP="00A92F88">
            <w:pPr>
              <w:rPr>
                <w:rFonts w:ascii="GHEA Grapalat" w:hAnsi="GHEA Grapalat" w:cs="Sylfaen"/>
                <w:sz w:val="20"/>
                <w:szCs w:val="20"/>
                <w:lang w:val="hy-AM"/>
              </w:rPr>
            </w:pPr>
          </w:p>
        </w:tc>
      </w:tr>
      <w:tr w:rsidR="0089499B" w:rsidRPr="00A71D81" w:rsidTr="00A92F88">
        <w:trPr>
          <w:trHeight w:val="2194"/>
        </w:trPr>
        <w:tc>
          <w:tcPr>
            <w:tcW w:w="5616" w:type="dxa"/>
            <w:tcBorders>
              <w:top w:val="nil"/>
              <w:left w:val="single" w:sz="4" w:space="0" w:color="auto"/>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89499B" w:rsidRPr="00A71D81" w:rsidRDefault="0089499B" w:rsidP="00A92F88">
            <w:pPr>
              <w:rPr>
                <w:rFonts w:ascii="GHEA Grapalat" w:hAnsi="GHEA Grapalat" w:cs="Sylfaen"/>
                <w:sz w:val="20"/>
                <w:szCs w:val="20"/>
              </w:rPr>
            </w:pPr>
          </w:p>
          <w:p w:rsidR="0089499B" w:rsidRPr="00A71D81" w:rsidRDefault="0089499B" w:rsidP="00A92F88">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89499B" w:rsidRPr="00A71D81" w:rsidRDefault="0089499B" w:rsidP="00A92F88">
            <w:pPr>
              <w:rPr>
                <w:rFonts w:ascii="GHEA Grapalat" w:hAnsi="GHEA Grapalat" w:cs="Tahoma"/>
                <w:color w:val="000000"/>
                <w:sz w:val="20"/>
                <w:szCs w:val="20"/>
              </w:rPr>
            </w:pPr>
          </w:p>
          <w:p w:rsidR="0089499B" w:rsidRPr="00A71D81" w:rsidRDefault="0089499B" w:rsidP="00A92F88">
            <w:pPr>
              <w:rPr>
                <w:rFonts w:ascii="GHEA Grapalat" w:hAnsi="GHEA Grapalat" w:cs="Sylfaen"/>
                <w:sz w:val="20"/>
                <w:szCs w:val="20"/>
              </w:rPr>
            </w:pPr>
          </w:p>
          <w:p w:rsidR="0089499B" w:rsidRPr="00A71D81" w:rsidRDefault="0089499B" w:rsidP="00A92F8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Կ.Տ.</w:t>
            </w:r>
          </w:p>
          <w:p w:rsidR="0089499B" w:rsidRPr="00A71D81" w:rsidRDefault="0089499B" w:rsidP="00A92F88">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89499B" w:rsidRPr="00A71D81" w:rsidRDefault="0089499B" w:rsidP="00A92F88">
            <w:pPr>
              <w:jc w:val="right"/>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89499B" w:rsidRPr="00A71D81" w:rsidRDefault="0089499B" w:rsidP="00A92F88">
            <w:pPr>
              <w:jc w:val="right"/>
              <w:rPr>
                <w:rFonts w:ascii="GHEA Grapalat" w:hAnsi="GHEA Grapalat" w:cs="Sylfaen"/>
                <w:sz w:val="20"/>
                <w:szCs w:val="20"/>
              </w:rPr>
            </w:pPr>
          </w:p>
          <w:p w:rsidR="0089499B" w:rsidRPr="00A71D81" w:rsidRDefault="0089499B" w:rsidP="00A92F88">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89499B" w:rsidRPr="00A71D81" w:rsidRDefault="0089499B" w:rsidP="00A92F88">
            <w:pPr>
              <w:jc w:val="right"/>
              <w:rPr>
                <w:rFonts w:ascii="GHEA Grapalat" w:hAnsi="GHEA Grapalat" w:cs="Sylfaen"/>
                <w:sz w:val="20"/>
                <w:szCs w:val="20"/>
              </w:rPr>
            </w:pPr>
          </w:p>
        </w:tc>
      </w:tr>
      <w:tr w:rsidR="0089499B" w:rsidRPr="00A71D81" w:rsidTr="00A92F88">
        <w:trPr>
          <w:trHeight w:val="2058"/>
        </w:trPr>
        <w:tc>
          <w:tcPr>
            <w:tcW w:w="5616" w:type="dxa"/>
            <w:tcBorders>
              <w:top w:val="single" w:sz="4" w:space="0" w:color="auto"/>
              <w:left w:val="single" w:sz="4" w:space="0" w:color="auto"/>
              <w:right w:val="single" w:sz="4" w:space="0" w:color="auto"/>
            </w:tcBorders>
            <w:noWrap/>
            <w:vAlign w:val="bottom"/>
          </w:tcPr>
          <w:p w:rsidR="0089499B" w:rsidRPr="00A71D81" w:rsidRDefault="0089499B" w:rsidP="00A92F88">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89499B" w:rsidRPr="00A71D81" w:rsidRDefault="0089499B" w:rsidP="00A92F88">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89499B" w:rsidRPr="00A71D81" w:rsidRDefault="0089499B" w:rsidP="00A92F88">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w:t>
            </w: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89499B" w:rsidRPr="00A71D81" w:rsidRDefault="0089499B" w:rsidP="00A92F88">
            <w:pPr>
              <w:rPr>
                <w:rFonts w:ascii="GHEA Grapalat" w:hAnsi="GHEA Grapalat" w:cs="Tahoma"/>
                <w:color w:val="000000"/>
                <w:sz w:val="20"/>
                <w:szCs w:val="20"/>
              </w:rPr>
            </w:pPr>
          </w:p>
          <w:p w:rsidR="0089499B" w:rsidRPr="00A71D81" w:rsidRDefault="0089499B" w:rsidP="00A92F88">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89499B" w:rsidRPr="00A71D81" w:rsidRDefault="0089499B" w:rsidP="00A92F88">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89499B" w:rsidRPr="00A71D81" w:rsidRDefault="0089499B" w:rsidP="00A92F88">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89499B" w:rsidRPr="00A71D81" w:rsidRDefault="0089499B" w:rsidP="00A92F88">
            <w:pPr>
              <w:jc w:val="right"/>
              <w:rPr>
                <w:rFonts w:ascii="GHEA Grapalat" w:hAnsi="GHEA Grapalat" w:cs="Arial"/>
                <w:sz w:val="20"/>
                <w:szCs w:val="20"/>
                <w:lang w:val="hy-AM"/>
              </w:rPr>
            </w:pPr>
          </w:p>
        </w:tc>
      </w:tr>
      <w:tr w:rsidR="0089499B" w:rsidRPr="00A71D81" w:rsidTr="00A92F88">
        <w:trPr>
          <w:trHeight w:val="2194"/>
        </w:trPr>
        <w:tc>
          <w:tcPr>
            <w:tcW w:w="5616" w:type="dxa"/>
            <w:tcBorders>
              <w:top w:val="nil"/>
              <w:left w:val="single" w:sz="4" w:space="0" w:color="auto"/>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lastRenderedPageBreak/>
              <w:t>24.բ.                                                       Կ.Տ.</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w:t>
            </w:r>
          </w:p>
          <w:p w:rsidR="0089499B" w:rsidRPr="00A71D81" w:rsidRDefault="0089499B" w:rsidP="00A92F88">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23.բ.                                                                 Կ.Տ.    </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w:t>
            </w:r>
          </w:p>
          <w:p w:rsidR="0089499B" w:rsidRPr="00A71D81" w:rsidRDefault="0089499B" w:rsidP="00A92F88">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89499B" w:rsidRPr="00A71D81" w:rsidRDefault="0089499B" w:rsidP="00A92F88">
            <w:pPr>
              <w:rPr>
                <w:rFonts w:ascii="GHEA Grapalat" w:hAnsi="GHEA Grapalat" w:cs="Sylfaen"/>
                <w:color w:val="000000"/>
                <w:sz w:val="20"/>
                <w:szCs w:val="20"/>
              </w:rPr>
            </w:pPr>
          </w:p>
          <w:p w:rsidR="0089499B" w:rsidRPr="00A71D81" w:rsidRDefault="0089499B" w:rsidP="00A92F88">
            <w:pPr>
              <w:rPr>
                <w:rFonts w:ascii="GHEA Grapalat" w:hAnsi="GHEA Grapalat" w:cs="Sylfaen"/>
                <w:sz w:val="20"/>
                <w:szCs w:val="20"/>
              </w:rPr>
            </w:pPr>
          </w:p>
          <w:p w:rsidR="0089499B" w:rsidRPr="00A71D81" w:rsidRDefault="0089499B" w:rsidP="00A92F88">
            <w:pPr>
              <w:jc w:val="right"/>
              <w:rPr>
                <w:rFonts w:ascii="GHEA Grapalat" w:hAnsi="GHEA Grapalat" w:cs="Arial"/>
                <w:sz w:val="20"/>
                <w:szCs w:val="20"/>
              </w:rPr>
            </w:pPr>
          </w:p>
        </w:tc>
      </w:tr>
    </w:tbl>
    <w:p w:rsidR="0089499B" w:rsidRPr="00A71D81" w:rsidRDefault="0089499B" w:rsidP="0089499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9499B" w:rsidRPr="00A71D81" w:rsidRDefault="0089499B" w:rsidP="0089499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A92F88" w:rsidRDefault="00A92F88">
      <w:pPr>
        <w:rPr>
          <w:rFonts w:ascii="GHEA Grapalat" w:hAnsi="GHEA Grapalat"/>
          <w:b/>
          <w:sz w:val="22"/>
          <w:szCs w:val="22"/>
          <w:lang w:val="hy-AM"/>
        </w:rPr>
      </w:pPr>
      <w:r>
        <w:rPr>
          <w:rFonts w:ascii="GHEA Grapalat" w:hAnsi="GHEA Grapalat"/>
          <w:b/>
          <w:sz w:val="22"/>
          <w:szCs w:val="22"/>
          <w:lang w:val="hy-AM"/>
        </w:rPr>
        <w:br w:type="page"/>
      </w:r>
    </w:p>
    <w:p w:rsidR="00631658" w:rsidRPr="00A71D81" w:rsidRDefault="00631658" w:rsidP="0089499B">
      <w:pPr>
        <w:pStyle w:val="BodyTextIndent3"/>
        <w:spacing w:line="240" w:lineRule="auto"/>
        <w:jc w:val="right"/>
        <w:rPr>
          <w:rFonts w:ascii="GHEA Grapalat" w:hAnsi="GHEA Grapalat"/>
          <w:b/>
          <w:sz w:val="22"/>
          <w:szCs w:val="22"/>
          <w:lang w:val="nl-NL"/>
        </w:rPr>
      </w:pP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826F08"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826F08"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826F08"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826F08"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826F08"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rPr>
          <w:rFonts w:ascii="GHEA Grapalat" w:hAnsi="GHEA Grapalat"/>
        </w:rPr>
      </w:pPr>
    </w:p>
    <w:p w:rsidR="00631658" w:rsidRPr="00A71D81" w:rsidRDefault="00631658" w:rsidP="00631658">
      <w:pPr>
        <w:jc w:val="center"/>
        <w:rPr>
          <w:rFonts w:ascii="GHEA Grapalat" w:hAnsi="GHEA Grapalat" w:cs="GHEA Grapalat"/>
          <w:sz w:val="22"/>
          <w:szCs w:val="22"/>
          <w:lang w:val="hy-AM"/>
        </w:rPr>
      </w:pPr>
    </w:p>
    <w:p w:rsidR="00091EBC" w:rsidRPr="00A71D81" w:rsidRDefault="00631658" w:rsidP="00091EBC">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091EBC" w:rsidRPr="00A71D81">
        <w:rPr>
          <w:rFonts w:ascii="GHEA Grapalat" w:hAnsi="GHEA Grapalat" w:cs="Sylfaen"/>
          <w:b/>
          <w:lang w:val="hy-AM"/>
        </w:rPr>
        <w:lastRenderedPageBreak/>
        <w:t>Հավելված</w:t>
      </w:r>
      <w:r w:rsidR="00091EBC" w:rsidRPr="00A71D81">
        <w:rPr>
          <w:rFonts w:ascii="GHEA Grapalat" w:hAnsi="GHEA Grapalat" w:cs="Arial"/>
          <w:b/>
          <w:lang w:val="hy-AM"/>
        </w:rPr>
        <w:t xml:space="preserve"> </w:t>
      </w:r>
      <w:r w:rsidR="00BF7D70" w:rsidRPr="00A71D81">
        <w:rPr>
          <w:rFonts w:ascii="GHEA Grapalat" w:hAnsi="GHEA Grapalat" w:cs="Arial"/>
          <w:b/>
          <w:lang w:val="hy-AM"/>
        </w:rPr>
        <w:t>5</w:t>
      </w:r>
    </w:p>
    <w:p w:rsidR="00AB6AE1" w:rsidRPr="00A71D81" w:rsidRDefault="00AB6AE1" w:rsidP="00AB6AE1">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B633A6">
        <w:rPr>
          <w:rFonts w:ascii="GHEA Grapalat" w:hAnsi="GHEA Grapalat"/>
          <w:b/>
          <w:color w:val="000000"/>
          <w:lang w:val="hy-AM"/>
        </w:rPr>
        <w:t>ԳՀԱՊՁԲ-ՀՎԿԱԿ-2022-71</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AB6AE1" w:rsidRPr="00A71D81" w:rsidRDefault="00AB6AE1" w:rsidP="00AB6AE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91EBC" w:rsidRPr="00A71D81" w:rsidRDefault="00091EBC" w:rsidP="00091EBC">
      <w:pPr>
        <w:pStyle w:val="BodyTextIndent3"/>
        <w:spacing w:line="240" w:lineRule="auto"/>
        <w:jc w:val="right"/>
        <w:rPr>
          <w:rFonts w:ascii="GHEA Grapalat" w:hAnsi="GHEA Grapalat" w:cs="Sylfaen"/>
          <w:b/>
          <w:lang w:val="hy-AM"/>
        </w:rPr>
      </w:pPr>
    </w:p>
    <w:p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rsidR="00091EBC" w:rsidRPr="00A71D81" w:rsidRDefault="00091EBC" w:rsidP="00091EBC">
      <w:pPr>
        <w:pStyle w:val="NormalWeb"/>
        <w:shd w:val="clear" w:color="auto" w:fill="FFFFFF"/>
        <w:spacing w:before="0" w:beforeAutospacing="0" w:after="0" w:afterAutospacing="0"/>
        <w:ind w:firstLine="375"/>
        <w:rPr>
          <w:rStyle w:val="Strong"/>
          <w:lang w:val="hy-AM"/>
        </w:rPr>
      </w:pPr>
    </w:p>
    <w:p w:rsidR="00091EBC" w:rsidRPr="00A71D81" w:rsidRDefault="00091EBC" w:rsidP="00D74C30">
      <w:pPr>
        <w:pStyle w:val="NormalWeb"/>
        <w:shd w:val="clear" w:color="auto" w:fill="FFFFFF"/>
        <w:spacing w:before="0" w:beforeAutospacing="0" w:after="0" w:afterAutospacing="0"/>
        <w:ind w:left="5812" w:hanging="5437"/>
        <w:rPr>
          <w:rStyle w:val="Strong"/>
          <w:lang w:val="hy-AM"/>
        </w:rPr>
      </w:pPr>
      <w:r w:rsidRPr="00A71D81">
        <w:rPr>
          <w:rStyle w:val="Strong"/>
          <w:rFonts w:ascii="GHEA Grapalat" w:hAnsi="GHEA Grapalat"/>
          <w:b w:val="0"/>
          <w:bCs w:val="0"/>
          <w:sz w:val="20"/>
          <w:szCs w:val="20"/>
          <w:lang w:val="hy-AM"/>
        </w:rPr>
        <w:t xml:space="preserve">1.Սույն երաշխիքը (այսուհետ՝ երաշխիք) հանդիսանում է </w:t>
      </w:r>
      <w:r w:rsidR="00AB6AE1" w:rsidRPr="00AB6AE1">
        <w:rPr>
          <w:rFonts w:ascii="GHEA Grapalat" w:hAnsi="GHEA Grapalat" w:cs="GHEA Grapalat"/>
          <w:b/>
          <w:sz w:val="20"/>
          <w:szCs w:val="20"/>
          <w:u w:val="single"/>
          <w:lang w:val="hy-AM"/>
        </w:rPr>
        <w:t>ԱՆ «ՀՎԿ ԱԶԳԱՅԻՆ ԿԵՆՏՐՈՆ» ՊՈԱԿ</w:t>
      </w:r>
      <w:r w:rsidRPr="00A71D81">
        <w:rPr>
          <w:rFonts w:ascii="GHEA Grapalat" w:hAnsi="GHEA Grapalat" w:cs="Sylfaen"/>
          <w:vertAlign w:val="superscript"/>
          <w:lang w:val="hy-AM"/>
        </w:rPr>
        <w:t xml:space="preserve">          </w:t>
      </w:r>
      <w:r w:rsidR="00D74C30" w:rsidRPr="00D74C30">
        <w:rPr>
          <w:rFonts w:ascii="GHEA Grapalat" w:hAnsi="GHEA Grapalat" w:cs="Sylfaen"/>
          <w:vertAlign w:val="superscript"/>
          <w:lang w:val="hy-AM"/>
        </w:rPr>
        <w:t xml:space="preserve">                                    </w:t>
      </w:r>
      <w:r w:rsidRPr="00A71D81">
        <w:rPr>
          <w:rFonts w:ascii="GHEA Grapalat" w:hAnsi="GHEA Grapalat" w:cs="Sylfaen"/>
          <w:vertAlign w:val="superscript"/>
          <w:lang w:val="hy-AM"/>
        </w:rPr>
        <w:t>պատվիրատուի անվանումը</w:t>
      </w:r>
    </w:p>
    <w:p w:rsidR="00091EBC" w:rsidRPr="00A71D81"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և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կնքվելիք N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պայմանագրից բխող պրինցիպալի </w:t>
      </w:r>
    </w:p>
    <w:p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A71D81">
        <w:rPr>
          <w:rStyle w:val="Strong"/>
          <w:rFonts w:ascii="GHEA Grapalat" w:hAnsi="GHEA Grapalat"/>
          <w:b w:val="0"/>
          <w:bCs w:val="0"/>
          <w:sz w:val="20"/>
          <w:szCs w:val="20"/>
          <w:lang w:val="hy-AM"/>
        </w:rPr>
        <w:t>ում</w:t>
      </w:r>
      <w:r w:rsidRPr="00A71D81">
        <w:rPr>
          <w:rStyle w:val="Strong"/>
          <w:rFonts w:ascii="GHEA Grapalat" w:hAnsi="GHEA Grapalat"/>
          <w:b w:val="0"/>
          <w:bCs w:val="0"/>
          <w:sz w:val="20"/>
          <w:szCs w:val="20"/>
          <w:lang w:val="hy-AM"/>
        </w:rPr>
        <w:t xml:space="preserve">: </w:t>
      </w:r>
    </w:p>
    <w:p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B26A30" w:rsidRPr="00B26A30">
        <w:rPr>
          <w:rFonts w:ascii="GHEA Grapalat" w:hAnsi="GHEA Grapalat" w:cs="Arial"/>
          <w:b/>
          <w:bCs/>
          <w:color w:val="000000"/>
          <w:sz w:val="20"/>
          <w:szCs w:val="20"/>
          <w:u w:val="single"/>
          <w:lang w:val="hy-AM"/>
        </w:rPr>
        <w:t>900018004649</w:t>
      </w:r>
      <w:r w:rsidR="00B26A30" w:rsidRPr="00B26A30">
        <w:rPr>
          <w:rFonts w:ascii="GHEA Grapalat" w:hAnsi="GHEA Grapalat" w:cs="Arial"/>
          <w:b/>
          <w:bCs/>
          <w:color w:val="000000"/>
          <w:sz w:val="20"/>
          <w:szCs w:val="20"/>
          <w:lang w:val="hy-AM"/>
        </w:rPr>
        <w:t xml:space="preserve"> </w:t>
      </w:r>
      <w:r w:rsidRPr="00A71D81">
        <w:rPr>
          <w:rStyle w:val="Strong"/>
          <w:rFonts w:ascii="GHEA Grapalat" w:hAnsi="GHEA Grapalat"/>
          <w:b w:val="0"/>
          <w:bCs w:val="0"/>
          <w:sz w:val="20"/>
          <w:szCs w:val="20"/>
          <w:lang w:val="hy-AM"/>
        </w:rPr>
        <w:t>հաշվեհամարին փոխանցման միջոցով:</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2C565E" w:rsidRPr="00A71D81" w:rsidRDefault="0024041A" w:rsidP="002C565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2C565E" w:rsidRPr="00A71D81">
        <w:rPr>
          <w:rFonts w:ascii="GHEA Grapalat" w:hAnsi="GHEA Grapalat"/>
          <w:color w:val="000000"/>
          <w:sz w:val="20"/>
          <w:szCs w:val="20"/>
          <w:lang w:val="hy-AM"/>
        </w:rPr>
        <w:t xml:space="preserve">Երաշխիքը գործում է բենեֆիցիարի և պրիցիպալի միջև կնքվելիքN </w:t>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p>
    <w:p w:rsidR="002C565E" w:rsidRPr="00A71D81" w:rsidRDefault="002C565E" w:rsidP="002C565E">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rsidR="002C565E" w:rsidRPr="00A71D81" w:rsidRDefault="002C565E" w:rsidP="002C565E">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rsidR="002C565E" w:rsidRPr="00A71D81" w:rsidRDefault="002C565E" w:rsidP="002C565E">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rsidR="00091EBC" w:rsidRPr="00A71D81" w:rsidRDefault="00091EBC" w:rsidP="00CB5EF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C3470" w:rsidRPr="00A71D81"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w:t>
      </w:r>
      <w:r w:rsidR="0091775C"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91775C"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w:t>
      </w:r>
      <w:r w:rsidR="0091775C" w:rsidRPr="00A71D81">
        <w:rPr>
          <w:rFonts w:ascii="GHEA Grapalat" w:hAnsi="GHEA Grapalat"/>
          <w:color w:val="000000"/>
          <w:sz w:val="20"/>
          <w:szCs w:val="20"/>
          <w:lang w:val="hy-AM"/>
        </w:rPr>
        <w:t>կատարված</w:t>
      </w:r>
    </w:p>
    <w:p w:rsidR="00DC3470" w:rsidRPr="00A71D81"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w:t>
      </w:r>
      <w:r w:rsidR="0091775C" w:rsidRPr="00A71D81">
        <w:rPr>
          <w:rFonts w:ascii="GHEA Grapalat" w:hAnsi="GHEA Grapalat" w:cs="Sylfaen"/>
          <w:vertAlign w:val="superscript"/>
          <w:lang w:val="hy-AM"/>
        </w:rPr>
        <w:t>համարը</w:t>
      </w:r>
      <w:r w:rsidRPr="00A71D81">
        <w:rPr>
          <w:rFonts w:ascii="GHEA Grapalat" w:hAnsi="GHEA Grapalat" w:cs="Sylfaen"/>
          <w:vertAlign w:val="superscript"/>
          <w:lang w:val="hy-AM"/>
        </w:rPr>
        <w:t xml:space="preserve"> </w:t>
      </w:r>
    </w:p>
    <w:p w:rsidR="00DC3470" w:rsidRPr="00A71D81"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rsidR="00DC3470" w:rsidRPr="00A71D81"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r w:rsidR="00BF009A" w:rsidRPr="00A71D81">
        <w:rPr>
          <w:rFonts w:ascii="GHEA Grapalat" w:hAnsi="GHEA Grapalat"/>
          <w:color w:val="000000"/>
          <w:sz w:val="20"/>
          <w:szCs w:val="20"/>
          <w:lang w:val="hy-AM"/>
        </w:rPr>
        <w:t>:</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6C459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 xml:space="preserve">Գործադիր </w:t>
      </w:r>
      <w:r w:rsidR="006C459C" w:rsidRPr="00A71D81">
        <w:rPr>
          <w:rFonts w:ascii="GHEA Grapalat" w:hAnsi="GHEA Grapalat"/>
          <w:color w:val="000000"/>
          <w:sz w:val="20"/>
          <w:szCs w:val="20"/>
          <w:lang w:val="hy-AM"/>
        </w:rPr>
        <w:t xml:space="preserve">մարմնի ղեկավար </w:t>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091EBC" w:rsidRPr="00A71D81" w:rsidRDefault="00091EBC" w:rsidP="00091EBC">
      <w:pPr>
        <w:pStyle w:val="BodyTextIndent3"/>
        <w:spacing w:line="240" w:lineRule="auto"/>
        <w:jc w:val="center"/>
        <w:rPr>
          <w:rFonts w:ascii="GHEA Grapalat" w:hAnsi="GHEA Grapalat" w:cs="Arial"/>
          <w:b/>
          <w:lang w:val="hy-AM"/>
        </w:rPr>
      </w:pPr>
    </w:p>
    <w:p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rsidR="000F3C70" w:rsidRPr="00A71D81" w:rsidRDefault="000F3C70" w:rsidP="000F3C70">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rsidR="000F3C70" w:rsidRPr="00A71D81" w:rsidRDefault="000F3C70" w:rsidP="000F3C70">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B633A6">
        <w:rPr>
          <w:rFonts w:ascii="GHEA Grapalat" w:hAnsi="GHEA Grapalat"/>
          <w:b/>
          <w:color w:val="000000"/>
          <w:lang w:val="hy-AM"/>
        </w:rPr>
        <w:t>ԳՀԱՊՁԲ-ՀՎԿԱԿ-2022-71</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0F3C70" w:rsidRPr="00A71D81" w:rsidRDefault="000F3C70" w:rsidP="000F3C70">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F3C70" w:rsidRDefault="000F3C70" w:rsidP="000F3C70">
      <w:pPr>
        <w:jc w:val="center"/>
        <w:rPr>
          <w:rFonts w:ascii="GHEA Grapalat" w:hAnsi="GHEA Grapalat" w:cs="GHEA Grapalat"/>
          <w:b/>
          <w:sz w:val="18"/>
          <w:szCs w:val="18"/>
          <w:lang w:val="hy-AM"/>
        </w:rPr>
      </w:pPr>
      <w:r w:rsidRPr="00A71D81">
        <w:rPr>
          <w:rFonts w:ascii="GHEA Grapalat" w:hAnsi="GHEA Grapalat" w:cs="GHEA Grapalat"/>
          <w:b/>
          <w:sz w:val="18"/>
          <w:szCs w:val="18"/>
          <w:lang w:val="hy-AM"/>
        </w:rPr>
        <w:t xml:space="preserve">      </w:t>
      </w:r>
    </w:p>
    <w:p w:rsidR="000F3C70" w:rsidRPr="00A71D81" w:rsidRDefault="000F3C70" w:rsidP="000F3C70">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0F3C70" w:rsidRPr="00A71D81" w:rsidRDefault="000F3C70" w:rsidP="000F3C70">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Pr="00A71D81">
        <w:rPr>
          <w:rFonts w:ascii="GHEA Grapalat" w:hAnsi="GHEA Grapalat" w:cs="GHEA Grapalat"/>
          <w:b/>
          <w:sz w:val="18"/>
          <w:szCs w:val="18"/>
          <w:lang w:val="hy-AM"/>
        </w:rPr>
        <w:t xml:space="preserve">         (պայմանագրի ապահովում)</w:t>
      </w:r>
    </w:p>
    <w:p w:rsidR="000F3C70" w:rsidRPr="00A71D81" w:rsidRDefault="000F3C70" w:rsidP="000F3C70">
      <w:pPr>
        <w:rPr>
          <w:rFonts w:ascii="GHEA Grapalat" w:hAnsi="GHEA Grapalat" w:cs="GHEA Grapalat"/>
          <w:b/>
          <w:sz w:val="20"/>
          <w:szCs w:val="20"/>
          <w:lang w:val="hy-AM"/>
        </w:rPr>
      </w:pPr>
    </w:p>
    <w:p w:rsidR="000F3C70" w:rsidRPr="00A71D81" w:rsidRDefault="000F3C70" w:rsidP="000F3C70">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0F3C70" w:rsidRPr="00A71D81" w:rsidRDefault="000F3C70" w:rsidP="000F3C70">
      <w:pPr>
        <w:rPr>
          <w:rFonts w:ascii="GHEA Grapalat" w:hAnsi="GHEA Grapalat" w:cs="GHEA Grapalat"/>
          <w:sz w:val="20"/>
          <w:szCs w:val="20"/>
          <w:lang w:val="hy-AM"/>
        </w:rPr>
      </w:pPr>
    </w:p>
    <w:p w:rsidR="000F3C70" w:rsidRPr="00A71D81" w:rsidRDefault="000F3C70" w:rsidP="000F3C70">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0F3C70" w:rsidRPr="00A71D81" w:rsidRDefault="000F3C70" w:rsidP="000F3C70">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0F3C70" w:rsidRPr="00A71D81" w:rsidRDefault="000F3C70" w:rsidP="000F3C70">
      <w:pPr>
        <w:ind w:firstLine="708"/>
        <w:jc w:val="both"/>
        <w:rPr>
          <w:rFonts w:ascii="GHEA Grapalat" w:hAnsi="GHEA Grapalat" w:cs="GHEA Grapalat"/>
          <w:sz w:val="20"/>
          <w:szCs w:val="20"/>
          <w:lang w:val="hy-AM"/>
        </w:rPr>
      </w:pPr>
    </w:p>
    <w:p w:rsidR="000F3C70" w:rsidRPr="00A71D81" w:rsidRDefault="000F3C70" w:rsidP="000F3C70">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 Համաձայնության առարկան</w:t>
      </w:r>
    </w:p>
    <w:p w:rsidR="000F3C70" w:rsidRPr="00A71D81" w:rsidRDefault="000F3C70" w:rsidP="000F3C70">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0F3C70" w:rsidRDefault="000F3C70" w:rsidP="000F3C70">
      <w:pPr>
        <w:ind w:firstLine="709"/>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Ընկերությունը մասնակցում է </w:t>
      </w:r>
      <w:r w:rsidRPr="00110BBE">
        <w:rPr>
          <w:rFonts w:ascii="GHEA Grapalat" w:hAnsi="GHEA Grapalat" w:cs="GHEA Grapalat"/>
          <w:b/>
          <w:sz w:val="20"/>
          <w:szCs w:val="20"/>
          <w:lang w:val="hy-AM"/>
        </w:rPr>
        <w:t>ԱՆ «ՀՎԿ ԱԶԳԱՅԻՆ ԿԵՆՏՐՈՆ» ՊՈԱԿ-ի</w:t>
      </w:r>
      <w:r w:rsidRPr="00A71D81">
        <w:rPr>
          <w:rFonts w:ascii="GHEA Grapalat" w:hAnsi="GHEA Grapalat" w:cs="GHEA Grapalat"/>
          <w:sz w:val="20"/>
          <w:szCs w:val="20"/>
          <w:lang w:val="pt-BR"/>
        </w:rPr>
        <w:t xml:space="preserve">  (այսուհետ` Պատվիրատու) կողմից </w:t>
      </w:r>
      <w:r w:rsidRPr="006F611F">
        <w:rPr>
          <w:rFonts w:ascii="GHEA Grapalat" w:hAnsi="GHEA Grapalat" w:cs="GHEA Grapalat"/>
          <w:sz w:val="20"/>
          <w:szCs w:val="20"/>
          <w:lang w:val="pt-BR"/>
        </w:rPr>
        <w:t xml:space="preserve">կազմակերպված` </w:t>
      </w:r>
      <w:r w:rsidRPr="006F611F">
        <w:rPr>
          <w:rFonts w:ascii="GHEA Grapalat" w:hAnsi="GHEA Grapalat"/>
          <w:b/>
          <w:color w:val="000000"/>
          <w:sz w:val="20"/>
          <w:szCs w:val="20"/>
          <w:lang w:val="hy-AM"/>
        </w:rPr>
        <w:t>«</w:t>
      </w:r>
      <w:r w:rsidR="00B633A6">
        <w:rPr>
          <w:rFonts w:ascii="GHEA Grapalat" w:hAnsi="GHEA Grapalat"/>
          <w:b/>
          <w:color w:val="000000"/>
          <w:sz w:val="20"/>
          <w:szCs w:val="20"/>
          <w:lang w:val="hy-AM"/>
        </w:rPr>
        <w:t>ԳՀԱՊՁԲ-ՀՎԿԱԿ-2022-71</w:t>
      </w:r>
      <w:r w:rsidRPr="006F611F">
        <w:rPr>
          <w:rFonts w:ascii="GHEA Grapalat" w:hAnsi="GHEA Grapalat"/>
          <w:b/>
          <w:color w:val="000000"/>
          <w:sz w:val="20"/>
          <w:szCs w:val="20"/>
          <w:lang w:val="hy-AM"/>
        </w:rPr>
        <w:t xml:space="preserve">» </w:t>
      </w:r>
      <w:r w:rsidRPr="006F611F">
        <w:rPr>
          <w:rFonts w:ascii="GHEA Grapalat" w:hAnsi="GHEA Grapalat" w:cs="GHEA Grapalat"/>
          <w:sz w:val="20"/>
          <w:szCs w:val="20"/>
          <w:lang w:val="pt-BR"/>
        </w:rPr>
        <w:t>ծածկագրով գնման ընթացակարգին</w:t>
      </w:r>
      <w:r>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p>
    <w:p w:rsidR="000F3C70" w:rsidRPr="00A71D81" w:rsidRDefault="000F3C70" w:rsidP="000F3C70">
      <w:pPr>
        <w:ind w:firstLine="709"/>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0F3C70" w:rsidRPr="00A71D81" w:rsidRDefault="000F3C70" w:rsidP="000F3C70">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0F3C70" w:rsidRPr="00A71D81" w:rsidRDefault="000F3C70" w:rsidP="000F3C70">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0F3C70" w:rsidRPr="00A71D81" w:rsidRDefault="000F3C70" w:rsidP="000F3C70">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0F3C70" w:rsidRPr="00A71D81" w:rsidRDefault="000F3C70" w:rsidP="000F3C70">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0F3C70" w:rsidRPr="00A71D81" w:rsidRDefault="000F3C70" w:rsidP="000F3C70">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0F3C70" w:rsidRPr="00A71D81" w:rsidRDefault="000F3C70" w:rsidP="000F3C7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տարբերակներով</w:t>
      </w:r>
      <w:r w:rsidRPr="00A71D81">
        <w:rPr>
          <w:rFonts w:ascii="GHEA Grapalat" w:hAnsi="GHEA Grapalat" w:cs="GHEA Grapalat"/>
          <w:sz w:val="20"/>
          <w:szCs w:val="20"/>
          <w:lang w:val="pt-BR"/>
        </w:rPr>
        <w:t>:</w:t>
      </w:r>
    </w:p>
    <w:p w:rsidR="000F3C70" w:rsidRPr="00A71D81" w:rsidRDefault="000F3C70" w:rsidP="000F3C70">
      <w:pPr>
        <w:numPr>
          <w:ilvl w:val="1"/>
          <w:numId w:val="25"/>
        </w:numPr>
        <w:ind w:left="0"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0F3C70" w:rsidRPr="00A71D81" w:rsidRDefault="000F3C70" w:rsidP="000F3C70">
      <w:pPr>
        <w:jc w:val="both"/>
        <w:rPr>
          <w:rFonts w:ascii="GHEA Grapalat" w:hAnsi="GHEA Grapalat" w:cs="GHEA Grapalat"/>
          <w:sz w:val="20"/>
          <w:szCs w:val="20"/>
          <w:lang w:val="hy-AM"/>
        </w:rPr>
      </w:pPr>
    </w:p>
    <w:p w:rsidR="0025228A" w:rsidRPr="00306EF3" w:rsidRDefault="0025228A" w:rsidP="000F3C70">
      <w:pPr>
        <w:ind w:left="360"/>
        <w:jc w:val="center"/>
        <w:rPr>
          <w:rFonts w:ascii="GHEA Grapalat" w:hAnsi="GHEA Grapalat" w:cs="GHEA Grapalat"/>
          <w:b/>
          <w:bCs/>
          <w:sz w:val="20"/>
          <w:szCs w:val="20"/>
          <w:lang w:val="pt-BR"/>
        </w:rPr>
      </w:pPr>
    </w:p>
    <w:p w:rsidR="0025228A" w:rsidRPr="00306EF3" w:rsidRDefault="0025228A" w:rsidP="000F3C70">
      <w:pPr>
        <w:ind w:left="360"/>
        <w:jc w:val="center"/>
        <w:rPr>
          <w:rFonts w:ascii="GHEA Grapalat" w:hAnsi="GHEA Grapalat" w:cs="GHEA Grapalat"/>
          <w:b/>
          <w:bCs/>
          <w:sz w:val="20"/>
          <w:szCs w:val="20"/>
          <w:lang w:val="pt-BR"/>
        </w:rPr>
      </w:pPr>
    </w:p>
    <w:p w:rsidR="000F3C70" w:rsidRPr="00A71D81" w:rsidRDefault="000F3C70" w:rsidP="000F3C70">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lastRenderedPageBreak/>
        <w:t>2. Այլ պայմաններ</w:t>
      </w:r>
    </w:p>
    <w:p w:rsidR="000F3C70" w:rsidRPr="000F3C70"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0F3C70">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0F3C70" w:rsidRPr="00A71D81"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0F3C70" w:rsidRPr="00A71D81"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0F3C70" w:rsidRPr="00A71D81" w:rsidDel="00A13215"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0F3C70" w:rsidRPr="00A71D81"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F3C70" w:rsidRPr="00A71D81" w:rsidRDefault="000F3C70" w:rsidP="000F3C70">
      <w:pPr>
        <w:ind w:firstLine="567"/>
        <w:jc w:val="both"/>
        <w:rPr>
          <w:rFonts w:ascii="GHEA Grapalat" w:hAnsi="GHEA Grapalat" w:cs="GHEA Grapalat"/>
          <w:sz w:val="20"/>
          <w:szCs w:val="20"/>
          <w:lang w:val="hy-AM"/>
        </w:rPr>
      </w:pPr>
    </w:p>
    <w:p w:rsidR="000F3C70" w:rsidRPr="00A71D81" w:rsidRDefault="000F3C70" w:rsidP="000F3C70">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0F3C70" w:rsidRPr="00A71D81" w:rsidRDefault="000F3C70" w:rsidP="000F3C70">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0F3C70" w:rsidRPr="00A71D81" w:rsidRDefault="000F3C70" w:rsidP="000F3C70">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0F3C70" w:rsidRPr="00A71D81" w:rsidRDefault="000F3C70" w:rsidP="000F3C70">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0F3C70" w:rsidRPr="00A71D81" w:rsidRDefault="000F3C70" w:rsidP="000F3C70">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0F3C70" w:rsidRPr="00A71D81" w:rsidRDefault="000F3C70" w:rsidP="000F3C70">
      <w:pPr>
        <w:jc w:val="both"/>
        <w:rPr>
          <w:rFonts w:ascii="GHEA Grapalat" w:hAnsi="GHEA Grapalat"/>
          <w:sz w:val="20"/>
          <w:szCs w:val="20"/>
          <w:lang w:val="hy-AM"/>
        </w:rPr>
      </w:pPr>
      <w:r w:rsidRPr="00A71D81">
        <w:rPr>
          <w:rFonts w:ascii="GHEA Grapalat" w:hAnsi="GHEA Grapalat"/>
          <w:sz w:val="20"/>
          <w:szCs w:val="20"/>
          <w:lang w:val="hy-AM"/>
        </w:rPr>
        <w:t>Կ.Տ</w:t>
      </w:r>
    </w:p>
    <w:p w:rsidR="000F3C70" w:rsidRPr="00A71D81" w:rsidRDefault="000F3C70" w:rsidP="000F3C70">
      <w:pPr>
        <w:jc w:val="both"/>
        <w:rPr>
          <w:rFonts w:ascii="GHEA Grapalat" w:hAnsi="GHEA Grapalat"/>
          <w:sz w:val="20"/>
          <w:szCs w:val="20"/>
          <w:lang w:val="hy-AM"/>
        </w:rPr>
      </w:pPr>
    </w:p>
    <w:p w:rsidR="000F3C70" w:rsidRPr="00A71D81" w:rsidRDefault="000F3C70" w:rsidP="000F3C70">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0F3C70" w:rsidRPr="00A71D81" w:rsidRDefault="000F3C70" w:rsidP="000F3C70">
      <w:pPr>
        <w:jc w:val="center"/>
        <w:rPr>
          <w:rFonts w:ascii="GHEA Grapalat" w:hAnsi="GHEA Grapalat" w:cs="GHEA Grapalat"/>
          <w:sz w:val="20"/>
          <w:szCs w:val="20"/>
          <w:lang w:val="hy-AM"/>
        </w:rPr>
      </w:pPr>
    </w:p>
    <w:p w:rsidR="000F3C70" w:rsidRPr="00A71D81" w:rsidRDefault="000F3C70" w:rsidP="000F3C7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F3C70" w:rsidRPr="00A71D81" w:rsidRDefault="000F3C70" w:rsidP="000F3C7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F3C70" w:rsidRPr="00A71D81" w:rsidRDefault="000F3C70" w:rsidP="000F3C70">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0F3C70" w:rsidRPr="00A71D81" w:rsidRDefault="000F3C70" w:rsidP="00DC4DBA">
            <w:pPr>
              <w:jc w:val="center"/>
              <w:rPr>
                <w:rFonts w:ascii="GHEA Grapalat" w:hAnsi="GHEA Grapalat" w:cs="Arial"/>
                <w:bCs/>
                <w:i/>
                <w:sz w:val="20"/>
                <w:szCs w:val="20"/>
              </w:rPr>
            </w:pP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0F3C70" w:rsidRPr="00A71D81" w:rsidTr="00DC4DB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0F3C70" w:rsidRPr="00A71D81" w:rsidTr="00DC4DB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0F3C70" w:rsidRPr="00A71D81" w:rsidTr="00DC4DB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0F3C70" w:rsidRPr="00A71D81" w:rsidTr="00DC4DB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0F3C70" w:rsidRPr="00A71D81" w:rsidTr="00DC4DB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0F3C70" w:rsidRPr="00A71D81" w:rsidTr="00DC4DB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0F3C70" w:rsidRPr="00A71D81" w:rsidTr="00DC4DB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0F3C70" w:rsidRPr="00A71D81" w:rsidTr="00DC4DBA">
        <w:trPr>
          <w:trHeight w:val="424"/>
        </w:trPr>
        <w:tc>
          <w:tcPr>
            <w:tcW w:w="10980" w:type="dxa"/>
            <w:gridSpan w:val="2"/>
            <w:tcBorders>
              <w:top w:val="single" w:sz="4" w:space="0" w:color="auto"/>
              <w:left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0F3C70" w:rsidRPr="00A71D81" w:rsidRDefault="000F3C70" w:rsidP="00DC4DBA">
            <w:pPr>
              <w:rPr>
                <w:rFonts w:ascii="GHEA Grapalat" w:hAnsi="GHEA Grapalat" w:cs="Arial"/>
                <w:sz w:val="20"/>
                <w:szCs w:val="20"/>
              </w:rPr>
            </w:pPr>
          </w:p>
        </w:tc>
      </w:tr>
      <w:tr w:rsidR="000F3C70" w:rsidRPr="00A71D81" w:rsidTr="00DC4DBA">
        <w:trPr>
          <w:trHeight w:val="704"/>
        </w:trPr>
        <w:tc>
          <w:tcPr>
            <w:tcW w:w="10980" w:type="dxa"/>
            <w:gridSpan w:val="2"/>
            <w:tcBorders>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lang w:val="hy-AM"/>
              </w:rPr>
            </w:pPr>
          </w:p>
        </w:tc>
      </w:tr>
      <w:tr w:rsidR="000F3C70" w:rsidRPr="00A71D81" w:rsidTr="00DC4DB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0F3C70" w:rsidRPr="00A71D81" w:rsidRDefault="000F3C70" w:rsidP="00DC4DBA">
            <w:pPr>
              <w:rPr>
                <w:rFonts w:ascii="GHEA Grapalat" w:hAnsi="GHEA Grapalat" w:cs="Sylfaen"/>
                <w:sz w:val="20"/>
                <w:szCs w:val="20"/>
                <w:lang w:val="ru-RU"/>
              </w:rPr>
            </w:pPr>
          </w:p>
        </w:tc>
      </w:tr>
      <w:tr w:rsidR="000F3C70" w:rsidRPr="00A71D81" w:rsidTr="00DC4DB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0F3C70" w:rsidRPr="00A71D81" w:rsidRDefault="000F3C70" w:rsidP="00DC4DBA">
            <w:pPr>
              <w:rPr>
                <w:rFonts w:ascii="GHEA Grapalat" w:hAnsi="GHEA Grapalat" w:cs="Sylfaen"/>
                <w:sz w:val="20"/>
                <w:szCs w:val="20"/>
                <w:lang w:val="hy-AM"/>
              </w:rPr>
            </w:pPr>
          </w:p>
        </w:tc>
      </w:tr>
      <w:tr w:rsidR="000F3C70" w:rsidRPr="00A71D81" w:rsidTr="00DC4DBA">
        <w:trPr>
          <w:trHeight w:val="2194"/>
        </w:trPr>
        <w:tc>
          <w:tcPr>
            <w:tcW w:w="5616" w:type="dxa"/>
            <w:tcBorders>
              <w:top w:val="nil"/>
              <w:left w:val="single" w:sz="4" w:space="0" w:color="auto"/>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0F3C70" w:rsidRPr="00A71D81" w:rsidRDefault="000F3C70" w:rsidP="00DC4DBA">
            <w:pPr>
              <w:rPr>
                <w:rFonts w:ascii="GHEA Grapalat" w:hAnsi="GHEA Grapalat" w:cs="Sylfaen"/>
                <w:sz w:val="20"/>
                <w:szCs w:val="20"/>
              </w:rPr>
            </w:pPr>
          </w:p>
          <w:p w:rsidR="000F3C70" w:rsidRPr="00A71D81" w:rsidRDefault="000F3C70" w:rsidP="00DC4DBA">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0F3C70" w:rsidRPr="00A71D81" w:rsidRDefault="000F3C70" w:rsidP="00DC4DBA">
            <w:pPr>
              <w:rPr>
                <w:rFonts w:ascii="GHEA Grapalat" w:hAnsi="GHEA Grapalat" w:cs="Tahoma"/>
                <w:color w:val="000000"/>
                <w:sz w:val="20"/>
                <w:szCs w:val="20"/>
              </w:rPr>
            </w:pPr>
          </w:p>
          <w:p w:rsidR="000F3C70" w:rsidRPr="00A71D81" w:rsidRDefault="000F3C70" w:rsidP="00DC4DBA">
            <w:pPr>
              <w:rPr>
                <w:rFonts w:ascii="GHEA Grapalat" w:hAnsi="GHEA Grapalat" w:cs="Sylfaen"/>
                <w:sz w:val="20"/>
                <w:szCs w:val="20"/>
              </w:rPr>
            </w:pPr>
          </w:p>
          <w:p w:rsidR="000F3C70" w:rsidRPr="00A71D81" w:rsidRDefault="000F3C70" w:rsidP="00DC4DBA">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Կ.Տ.</w:t>
            </w:r>
          </w:p>
          <w:p w:rsidR="000F3C70" w:rsidRPr="00A71D81" w:rsidRDefault="000F3C70" w:rsidP="00DC4DBA">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0F3C70" w:rsidRPr="00A71D81" w:rsidRDefault="000F3C70" w:rsidP="00DC4DBA">
            <w:pPr>
              <w:jc w:val="right"/>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0F3C70" w:rsidRPr="00A71D81" w:rsidRDefault="000F3C70" w:rsidP="00DC4DBA">
            <w:pPr>
              <w:jc w:val="right"/>
              <w:rPr>
                <w:rFonts w:ascii="GHEA Grapalat" w:hAnsi="GHEA Grapalat" w:cs="Sylfaen"/>
                <w:sz w:val="20"/>
                <w:szCs w:val="20"/>
              </w:rPr>
            </w:pPr>
          </w:p>
          <w:p w:rsidR="000F3C70" w:rsidRPr="00A71D81" w:rsidRDefault="000F3C70" w:rsidP="00DC4DBA">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0F3C70" w:rsidRPr="00A71D81" w:rsidRDefault="000F3C70" w:rsidP="00DC4DBA">
            <w:pPr>
              <w:jc w:val="right"/>
              <w:rPr>
                <w:rFonts w:ascii="GHEA Grapalat" w:hAnsi="GHEA Grapalat" w:cs="Sylfaen"/>
                <w:sz w:val="20"/>
                <w:szCs w:val="20"/>
              </w:rPr>
            </w:pPr>
          </w:p>
        </w:tc>
      </w:tr>
      <w:tr w:rsidR="000F3C70" w:rsidRPr="00A71D81" w:rsidTr="00DC4DBA">
        <w:trPr>
          <w:trHeight w:val="2058"/>
        </w:trPr>
        <w:tc>
          <w:tcPr>
            <w:tcW w:w="5616" w:type="dxa"/>
            <w:tcBorders>
              <w:top w:val="single" w:sz="4" w:space="0" w:color="auto"/>
              <w:left w:val="single" w:sz="4" w:space="0" w:color="auto"/>
              <w:right w:val="single" w:sz="4" w:space="0" w:color="auto"/>
            </w:tcBorders>
            <w:noWrap/>
            <w:vAlign w:val="bottom"/>
          </w:tcPr>
          <w:p w:rsidR="000F3C70" w:rsidRPr="00A71D81" w:rsidRDefault="000F3C70" w:rsidP="00DC4DBA">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0F3C70" w:rsidRPr="00A71D81" w:rsidRDefault="000F3C70" w:rsidP="00DC4DBA">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0F3C70" w:rsidRPr="00A71D81" w:rsidRDefault="000F3C70" w:rsidP="00DC4DBA">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w:t>
            </w: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0F3C70" w:rsidRPr="00A71D81" w:rsidRDefault="000F3C70" w:rsidP="00DC4DBA">
            <w:pPr>
              <w:rPr>
                <w:rFonts w:ascii="GHEA Grapalat" w:hAnsi="GHEA Grapalat" w:cs="Tahoma"/>
                <w:color w:val="000000"/>
                <w:sz w:val="20"/>
                <w:szCs w:val="20"/>
              </w:rPr>
            </w:pPr>
          </w:p>
          <w:p w:rsidR="000F3C70" w:rsidRPr="00A71D81" w:rsidRDefault="000F3C70" w:rsidP="00DC4DBA">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0F3C70" w:rsidRPr="00A71D81" w:rsidRDefault="000F3C70" w:rsidP="00DC4DBA">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0F3C70" w:rsidRPr="00A71D81" w:rsidRDefault="000F3C70" w:rsidP="00DC4DBA">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0F3C70" w:rsidRPr="00A71D81" w:rsidRDefault="000F3C70" w:rsidP="00DC4DBA">
            <w:pPr>
              <w:jc w:val="right"/>
              <w:rPr>
                <w:rFonts w:ascii="GHEA Grapalat" w:hAnsi="GHEA Grapalat" w:cs="Arial"/>
                <w:sz w:val="20"/>
                <w:szCs w:val="20"/>
                <w:lang w:val="hy-AM"/>
              </w:rPr>
            </w:pPr>
          </w:p>
        </w:tc>
      </w:tr>
      <w:tr w:rsidR="000F3C70" w:rsidRPr="00A71D81" w:rsidTr="00DC4DBA">
        <w:trPr>
          <w:trHeight w:val="2194"/>
        </w:trPr>
        <w:tc>
          <w:tcPr>
            <w:tcW w:w="5616" w:type="dxa"/>
            <w:tcBorders>
              <w:top w:val="nil"/>
              <w:left w:val="single" w:sz="4" w:space="0" w:color="auto"/>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lastRenderedPageBreak/>
              <w:t>24.բ.                                                       Կ.Տ.</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w:t>
            </w:r>
          </w:p>
          <w:p w:rsidR="000F3C70" w:rsidRPr="00A71D81" w:rsidRDefault="000F3C70" w:rsidP="00DC4DBA">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23.բ.                                                                 Կ.Տ.    </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w:t>
            </w:r>
          </w:p>
          <w:p w:rsidR="000F3C70" w:rsidRPr="00A71D81" w:rsidRDefault="000F3C70" w:rsidP="00DC4DBA">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0F3C70" w:rsidRPr="00A71D81" w:rsidRDefault="000F3C70" w:rsidP="00DC4DBA">
            <w:pPr>
              <w:rPr>
                <w:rFonts w:ascii="GHEA Grapalat" w:hAnsi="GHEA Grapalat" w:cs="Sylfaen"/>
                <w:color w:val="000000"/>
                <w:sz w:val="20"/>
                <w:szCs w:val="20"/>
              </w:rPr>
            </w:pPr>
          </w:p>
          <w:p w:rsidR="000F3C70" w:rsidRPr="00A71D81" w:rsidRDefault="000F3C70" w:rsidP="00DC4DBA">
            <w:pPr>
              <w:rPr>
                <w:rFonts w:ascii="GHEA Grapalat" w:hAnsi="GHEA Grapalat" w:cs="Sylfaen"/>
                <w:sz w:val="20"/>
                <w:szCs w:val="20"/>
              </w:rPr>
            </w:pPr>
          </w:p>
          <w:p w:rsidR="000F3C70" w:rsidRPr="00A71D81" w:rsidRDefault="000F3C70" w:rsidP="00DC4DBA">
            <w:pPr>
              <w:jc w:val="right"/>
              <w:rPr>
                <w:rFonts w:ascii="GHEA Grapalat" w:hAnsi="GHEA Grapalat" w:cs="Arial"/>
                <w:sz w:val="20"/>
                <w:szCs w:val="20"/>
              </w:rPr>
            </w:pPr>
          </w:p>
        </w:tc>
      </w:tr>
    </w:tbl>
    <w:p w:rsidR="000F3C70" w:rsidRDefault="000F3C70" w:rsidP="00334B2F">
      <w:pPr>
        <w:jc w:val="center"/>
        <w:rPr>
          <w:rFonts w:ascii="GHEA Grapalat" w:hAnsi="GHEA Grapalat"/>
          <w:b/>
          <w:sz w:val="22"/>
          <w:szCs w:val="22"/>
        </w:rPr>
      </w:pPr>
    </w:p>
    <w:p w:rsidR="000F3C70" w:rsidRDefault="000F3C70">
      <w:pPr>
        <w:rPr>
          <w:rFonts w:ascii="GHEA Grapalat" w:hAnsi="GHEA Grapalat"/>
          <w:b/>
          <w:sz w:val="22"/>
          <w:szCs w:val="22"/>
        </w:rPr>
      </w:pPr>
      <w:r>
        <w:rPr>
          <w:rFonts w:ascii="GHEA Grapalat" w:hAnsi="GHEA Grapalat"/>
          <w:b/>
          <w:sz w:val="22"/>
          <w:szCs w:val="22"/>
        </w:rPr>
        <w:br w:type="page"/>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826F08"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826F08"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826F08"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826F08"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826F08"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CB5EFD" w:rsidRPr="00A71D81" w:rsidRDefault="00334B2F" w:rsidP="00A631AB">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rsidR="00A631AB" w:rsidRPr="00A71D81" w:rsidRDefault="00A631AB" w:rsidP="00A631AB">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B633A6">
        <w:rPr>
          <w:rFonts w:ascii="GHEA Grapalat" w:hAnsi="GHEA Grapalat"/>
          <w:b/>
          <w:color w:val="000000"/>
          <w:lang w:val="hy-AM"/>
        </w:rPr>
        <w:t>ԳՀԱՊՁԲ-ՀՎԿԱԿ-2022-71</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A631AB" w:rsidRPr="00A71D81" w:rsidRDefault="00A631AB" w:rsidP="00A631AB">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A648B" w:rsidRPr="00A0462B" w:rsidRDefault="00071D1C" w:rsidP="000A648B">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r>
      <w:r w:rsidR="000A648B" w:rsidRPr="00A0462B">
        <w:rPr>
          <w:rFonts w:ascii="GHEA Grapalat" w:hAnsi="GHEA Grapalat" w:cs="Sylfaen"/>
          <w:sz w:val="20"/>
          <w:lang w:val="hy-AM"/>
        </w:rPr>
        <w:t xml:space="preserve">         ք. Երևան                                                                                         </w:t>
      </w:r>
      <w:r w:rsidR="000A648B" w:rsidRPr="00A0462B">
        <w:rPr>
          <w:rFonts w:ascii="GHEA Grapalat" w:hAnsi="GHEA Grapalat"/>
          <w:lang w:val="hy-AM"/>
        </w:rPr>
        <w:t xml:space="preserve">«     »            </w:t>
      </w:r>
      <w:r w:rsidR="000A648B" w:rsidRPr="00A0462B">
        <w:rPr>
          <w:rFonts w:ascii="GHEA Grapalat" w:hAnsi="GHEA Grapalat" w:cs="Sylfaen"/>
          <w:sz w:val="20"/>
          <w:lang w:val="hy-AM"/>
        </w:rPr>
        <w:t>2022   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E6777" w:rsidRPr="00A71D81" w:rsidRDefault="000E6777" w:rsidP="000E6777">
      <w:pPr>
        <w:ind w:firstLine="720"/>
        <w:jc w:val="both"/>
        <w:rPr>
          <w:rFonts w:ascii="GHEA Grapalat" w:hAnsi="GHEA Grapalat"/>
          <w:sz w:val="20"/>
          <w:lang w:val="hy-AM"/>
        </w:rPr>
      </w:pPr>
      <w:r w:rsidRPr="00FA6E8B">
        <w:rPr>
          <w:rFonts w:ascii="GHEA Grapalat" w:hAnsi="GHEA Grapalat" w:cs="Sylfaen"/>
          <w:b/>
          <w:color w:val="000000"/>
          <w:sz w:val="20"/>
          <w:lang w:val="hy-AM"/>
        </w:rPr>
        <w:t>ԱՆ «Հիվանդությունների վերահսկման և կանխարգելման ազգային կենտրոն» ՊՈԱԿ-ի</w:t>
      </w:r>
      <w:r w:rsidRPr="00FA6E8B">
        <w:rPr>
          <w:rFonts w:ascii="GHEA Grapalat" w:hAnsi="GHEA Grapalat" w:cs="Times Armenian"/>
          <w:b/>
          <w:color w:val="000000"/>
          <w:sz w:val="20"/>
          <w:lang w:val="hy-AM"/>
        </w:rPr>
        <w:t xml:space="preserve">, </w:t>
      </w:r>
      <w:r w:rsidRPr="00FA6E8B">
        <w:rPr>
          <w:rFonts w:ascii="GHEA Grapalat" w:hAnsi="GHEA Grapalat" w:cs="Sylfaen"/>
          <w:b/>
          <w:color w:val="000000"/>
          <w:sz w:val="20"/>
          <w:lang w:val="hy-AM"/>
        </w:rPr>
        <w:t>ի դեմս գլխավոր տնօրեն՝ Ա.Վանյանի</w:t>
      </w:r>
      <w:r w:rsidRPr="00772E24">
        <w:rPr>
          <w:rFonts w:ascii="GHEA Grapalat" w:hAnsi="GHEA Grapalat"/>
          <w:color w:val="000000"/>
          <w:sz w:val="20"/>
          <w:lang w:val="hy-AM"/>
        </w:rPr>
        <w:t xml:space="preserve">, </w:t>
      </w:r>
      <w:r w:rsidRPr="00772E24">
        <w:rPr>
          <w:rFonts w:ascii="GHEA Grapalat" w:hAnsi="GHEA Grapalat" w:cs="Sylfaen"/>
          <w:color w:val="000000"/>
          <w:sz w:val="20"/>
          <w:lang w:val="hy-AM"/>
        </w:rPr>
        <w:t>որը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գործում</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Pr="00772E24">
        <w:rPr>
          <w:rFonts w:ascii="GHEA Grapalat" w:hAnsi="GHEA Grapalat" w:cs="Sylfaen"/>
          <w:color w:val="000000"/>
          <w:sz w:val="20"/>
          <w:lang w:val="hy-AM"/>
        </w:rPr>
        <w:t>կանոնադրության</w:t>
      </w:r>
      <w:r w:rsidRPr="00A71D81">
        <w:rPr>
          <w:rFonts w:ascii="GHEA Grapalat" w:hAnsi="GHEA Grapalat"/>
          <w:sz w:val="20"/>
          <w:lang w:val="hy-AM"/>
        </w:rPr>
        <w:t xml:space="preserve"> հիման վրա, այսուհետ </w:t>
      </w:r>
      <w:r w:rsidRPr="00A71D81">
        <w:rPr>
          <w:rFonts w:ascii="GHEA Grapalat" w:hAnsi="GHEA Grapalat"/>
          <w:lang w:val="hy-AM"/>
        </w:rPr>
        <w:t>«</w:t>
      </w:r>
      <w:r w:rsidRPr="00A71D81">
        <w:rPr>
          <w:rFonts w:ascii="GHEA Grapalat" w:hAnsi="GHEA Grapalat"/>
          <w:sz w:val="20"/>
          <w:lang w:val="hy-AM"/>
        </w:rPr>
        <w:t>Գնորդ</w:t>
      </w:r>
      <w:r w:rsidRPr="00A71D81">
        <w:rPr>
          <w:rFonts w:ascii="GHEA Grapalat" w:hAnsi="GHEA Grapalat"/>
          <w:lang w:val="hy-AM"/>
        </w:rPr>
        <w:t>»</w:t>
      </w:r>
      <w:r w:rsidRPr="00A71D81">
        <w:rPr>
          <w:rFonts w:ascii="GHEA Grapalat" w:hAnsi="GHEA Grapalat"/>
          <w:sz w:val="20"/>
          <w:lang w:val="hy-AM"/>
        </w:rPr>
        <w:t xml:space="preserve">, մի կողմից,  և __________________-ը, ի դեմս տնօրեն _____________________-ի, որը գործում է </w:t>
      </w:r>
      <w:r w:rsidRPr="00A71D81">
        <w:rPr>
          <w:rFonts w:ascii="GHEA Grapalat" w:hAnsi="GHEA Grapalat"/>
          <w:sz w:val="20"/>
          <w:u w:val="single"/>
          <w:lang w:val="hy-AM"/>
        </w:rPr>
        <w:t xml:space="preserve">                       </w:t>
      </w:r>
      <w:r w:rsidRPr="00A71D81">
        <w:rPr>
          <w:rFonts w:ascii="GHEA Grapalat" w:hAnsi="GHEA Grapalat"/>
          <w:sz w:val="20"/>
          <w:lang w:val="hy-AM"/>
        </w:rPr>
        <w:t xml:space="preserve">-ի կանոնադրության հիման վրա, այսուհետ </w:t>
      </w:r>
      <w:r w:rsidRPr="00A71D81">
        <w:rPr>
          <w:rFonts w:ascii="GHEA Grapalat" w:hAnsi="GHEA Grapalat"/>
          <w:lang w:val="hy-AM"/>
        </w:rPr>
        <w:t>«</w:t>
      </w:r>
      <w:r w:rsidRPr="00A71D81">
        <w:rPr>
          <w:rFonts w:ascii="GHEA Grapalat" w:hAnsi="GHEA Grapalat"/>
          <w:sz w:val="20"/>
          <w:lang w:val="hy-AM"/>
        </w:rPr>
        <w:t>Վաճառող</w:t>
      </w:r>
      <w:r w:rsidRPr="00A71D81">
        <w:rPr>
          <w:rFonts w:ascii="GHEA Grapalat" w:hAnsi="GHEA Grapalat"/>
          <w:lang w:val="hy-AM"/>
        </w:rPr>
        <w:t>»</w:t>
      </w:r>
      <w:r w:rsidRPr="00A71D81">
        <w:rPr>
          <w:rFonts w:ascii="GHEA Grapalat" w:hAnsi="GHEA Grapalat"/>
          <w:sz w:val="20"/>
          <w:lang w:val="hy-AM"/>
        </w:rPr>
        <w:t xml:space="preserve"> մյուս կողմից, կնքեցին սույն պայմանագիրը հետևյալի մասին։</w:t>
      </w:r>
    </w:p>
    <w:p w:rsidR="0076020B" w:rsidRPr="00491ADE" w:rsidRDefault="0076020B"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center"/>
        <w:rPr>
          <w:rFonts w:ascii="GHEA Grapalat" w:hAnsi="GHEA Grapalat" w:cs="Times Armenian"/>
          <w:b/>
          <w:sz w:val="20"/>
          <w:lang w:val="hy-AM"/>
        </w:rPr>
      </w:pP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cs="Times Armenian"/>
          <w:sz w:val="20"/>
          <w:lang w:val="hy-AM"/>
        </w:rPr>
      </w:pPr>
    </w:p>
    <w:p w:rsidR="00071D1C" w:rsidRPr="00A71D81" w:rsidRDefault="00071D1C" w:rsidP="006D6447">
      <w:pPr>
        <w:ind w:firstLine="709"/>
        <w:jc w:val="center"/>
        <w:rPr>
          <w:rFonts w:ascii="GHEA Grapalat" w:hAnsi="GHEA Grapalat"/>
          <w:b/>
          <w:sz w:val="20"/>
          <w:lang w:val="hy-AM"/>
        </w:rPr>
      </w:pP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w:t>
      </w:r>
      <w:r w:rsidRPr="00175BB5">
        <w:rPr>
          <w:rFonts w:ascii="GHEA Grapalat" w:hAnsi="GHEA Grapalat"/>
          <w:b/>
          <w:sz w:val="20"/>
          <w:lang w:val="hy-AM"/>
        </w:rPr>
        <w:t xml:space="preserve">են </w:t>
      </w:r>
      <w:r w:rsidR="00645E7A" w:rsidRPr="00175BB5">
        <w:rPr>
          <w:rFonts w:ascii="GHEA Grapalat" w:hAnsi="GHEA Grapalat"/>
          <w:b/>
          <w:sz w:val="20"/>
          <w:lang w:val="hy-AM"/>
        </w:rPr>
        <w:t>10</w:t>
      </w:r>
      <w:r w:rsidRPr="00175BB5">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w:t>
      </w:r>
      <w:r w:rsidRPr="00A71D81">
        <w:rPr>
          <w:rFonts w:ascii="GHEA Grapalat" w:hAnsi="GHEA Grapalat"/>
          <w:sz w:val="20"/>
          <w:lang w:val="hy-AM"/>
        </w:rPr>
        <w:lastRenderedPageBreak/>
        <w:t>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191DC5" w:rsidRPr="00191DC5">
        <w:rPr>
          <w:rFonts w:ascii="GHEA Grapalat" w:hAnsi="GHEA Grapalat"/>
          <w:b/>
          <w:sz w:val="20"/>
          <w:lang w:val="hy-AM"/>
        </w:rPr>
        <w:t>10</w:t>
      </w:r>
      <w:r w:rsidRPr="00191DC5">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9123CA" w:rsidRPr="00A71D81" w:rsidRDefault="009123CA" w:rsidP="00EF3662">
      <w:pPr>
        <w:tabs>
          <w:tab w:val="left" w:pos="720"/>
        </w:tabs>
        <w:ind w:firstLine="709"/>
        <w:jc w:val="both"/>
        <w:rPr>
          <w:rFonts w:ascii="GHEA Grapalat" w:hAnsi="GHEA Grapalat"/>
          <w:sz w:val="12"/>
          <w:szCs w:val="12"/>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9E45F3" w:rsidRPr="00A71D81" w:rsidRDefault="009E45F3"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both"/>
        <w:rPr>
          <w:rFonts w:ascii="GHEA Grapalat" w:hAnsi="GHEA Grapalat"/>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3.1  Պայմանագրի գինը կազմում է ________________ ՀՀ դրամ, ներառյալ ԱԱՀ-</w:t>
      </w:r>
      <w:r w:rsidR="00DC4DBA" w:rsidRPr="00DC4DBA">
        <w:rPr>
          <w:rFonts w:ascii="GHEA Grapalat" w:hAnsi="GHEA Grapalat"/>
          <w:sz w:val="20"/>
          <w:lang w:val="hy-AM"/>
        </w:rPr>
        <w:t xml:space="preserve">ն: </w:t>
      </w:r>
      <w:r w:rsidRPr="00A71D81">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A71D81" w:rsidRDefault="00071D1C" w:rsidP="00EF3662">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3.3 Գնորդն իրեն մատակարարված </w:t>
      </w:r>
      <w:r w:rsidR="00D320A2" w:rsidRPr="00A71D81">
        <w:rPr>
          <w:rFonts w:ascii="GHEA Grapalat" w:hAnsi="GHEA Grapalat"/>
          <w:sz w:val="20"/>
          <w:lang w:val="hy-AM"/>
        </w:rPr>
        <w:t>ա</w:t>
      </w:r>
      <w:r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նախատեսված ամի</w:t>
      </w:r>
      <w:r w:rsidR="0041415D" w:rsidRPr="0041415D">
        <w:rPr>
          <w:rFonts w:ascii="GHEA Grapalat" w:hAnsi="GHEA Grapalat"/>
          <w:sz w:val="20"/>
          <w:lang w:val="hy-AM"/>
        </w:rPr>
        <w:t>ս</w:t>
      </w:r>
      <w:r w:rsidRPr="00A71D81">
        <w:rPr>
          <w:rFonts w:ascii="GHEA Grapalat" w:hAnsi="GHEA Grapalat"/>
          <w:sz w:val="20"/>
          <w:lang w:val="hy-AM"/>
        </w:rPr>
        <w:t xml:space="preserve">ներին, բայց ոչ ուշ, քան մինչև տվյալ տարվա դեկտեմբերի </w:t>
      </w:r>
      <w:r w:rsidR="0041415D" w:rsidRPr="00D04E17">
        <w:rPr>
          <w:rFonts w:ascii="GHEA Grapalat" w:hAnsi="GHEA Grapalat"/>
          <w:sz w:val="20"/>
          <w:lang w:val="hy-AM"/>
        </w:rPr>
        <w:t>30</w:t>
      </w:r>
      <w:r w:rsidRPr="00A71D81">
        <w:rPr>
          <w:rFonts w:ascii="GHEA Grapalat" w:hAnsi="GHEA Grapalat"/>
          <w:sz w:val="20"/>
          <w:lang w:val="hy-AM"/>
        </w:rPr>
        <w:t xml:space="preserve">-ը: </w:t>
      </w:r>
    </w:p>
    <w:p w:rsidR="00710307" w:rsidRPr="00275BAE" w:rsidRDefault="00385051" w:rsidP="00275BAE">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275BAE" w:rsidRPr="00275BAE">
        <w:rPr>
          <w:rFonts w:ascii="GHEA Grapalat" w:hAnsi="GHEA Grapalat"/>
          <w:sz w:val="20"/>
          <w:lang w:val="hy-AM"/>
        </w:rPr>
        <w:t>:</w:t>
      </w:r>
    </w:p>
    <w:p w:rsidR="00275BAE" w:rsidRPr="00275BAE" w:rsidRDefault="00275BAE" w:rsidP="00275BAE">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r w:rsidR="00EB35E7" w:rsidRPr="00A71D81">
        <w:rPr>
          <w:rFonts w:ascii="GHEA Grapalat" w:hAnsi="GHEA Grapalat"/>
          <w:sz w:val="20"/>
          <w:lang w:val="hy-AM"/>
        </w:rPr>
        <w:t xml:space="preserve"> </w:t>
      </w:r>
    </w:p>
    <w:p w:rsidR="00710307" w:rsidRPr="00A71D81" w:rsidRDefault="00710307" w:rsidP="00EF3662">
      <w:pPr>
        <w:ind w:firstLine="709"/>
        <w:jc w:val="center"/>
        <w:rPr>
          <w:rFonts w:ascii="GHEA Grapalat" w:hAnsi="GHEA Grapalat"/>
          <w:b/>
          <w:sz w:val="20"/>
          <w:lang w:val="hy-AM"/>
        </w:rPr>
      </w:pP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CF52C8" w:rsidRPr="00B76356">
        <w:rPr>
          <w:rFonts w:ascii="GHEA Grapalat" w:hAnsi="GHEA Grapalat" w:cs="Sylfaen"/>
          <w:b/>
          <w:sz w:val="20"/>
          <w:szCs w:val="20"/>
          <w:lang w:val="hy-AM"/>
        </w:rPr>
        <w:t>10 աշխատանքային</w:t>
      </w:r>
      <w:r w:rsidR="00CF52C8" w:rsidRPr="00A71D81">
        <w:rPr>
          <w:rFonts w:ascii="GHEA Grapalat" w:hAnsi="GHEA Grapalat" w:cs="Sylfaen"/>
          <w:sz w:val="20"/>
          <w:szCs w:val="20"/>
          <w:lang w:val="hy-AM"/>
        </w:rPr>
        <w:t xml:space="preserve"> </w:t>
      </w:r>
      <w:r w:rsidR="00A232D9" w:rsidRPr="00A71D81">
        <w:rPr>
          <w:rFonts w:ascii="GHEA Grapalat" w:hAnsi="GHEA Grapalat" w:cs="Sylfaen"/>
          <w:sz w:val="20"/>
          <w:szCs w:val="20"/>
          <w:lang w:val="hy-AM"/>
        </w:rPr>
        <w:t xml:space="preserve">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20"/>
        <w:jc w:val="both"/>
        <w:rPr>
          <w:rFonts w:ascii="GHEA Grapalat" w:hAnsi="GHEA Grapalat" w:cs="Sylfaen"/>
          <w:sz w:val="20"/>
          <w:lang w:val="hy-AM"/>
        </w:rPr>
      </w:pPr>
    </w:p>
    <w:p w:rsidR="00710307" w:rsidRPr="00A71D81" w:rsidRDefault="00710307" w:rsidP="00EF3662">
      <w:pPr>
        <w:ind w:firstLine="709"/>
        <w:jc w:val="center"/>
        <w:rPr>
          <w:rFonts w:ascii="GHEA Grapalat" w:hAnsi="GHEA Grapalat"/>
          <w:b/>
          <w:sz w:val="20"/>
          <w:lang w:val="hy-AM"/>
        </w:rPr>
      </w:pPr>
    </w:p>
    <w:p w:rsidR="00906D7A" w:rsidRPr="00491ADE" w:rsidRDefault="00906D7A" w:rsidP="00EF3662">
      <w:pPr>
        <w:ind w:firstLine="709"/>
        <w:jc w:val="center"/>
        <w:rPr>
          <w:rFonts w:ascii="GHEA Grapalat" w:hAnsi="GHEA Grapalat"/>
          <w:b/>
          <w:sz w:val="20"/>
          <w:lang w:val="hy-AM"/>
        </w:rPr>
      </w:pPr>
    </w:p>
    <w:p w:rsidR="00906D7A" w:rsidRPr="00491ADE" w:rsidRDefault="00906D7A" w:rsidP="00EF3662">
      <w:pPr>
        <w:ind w:firstLine="709"/>
        <w:jc w:val="center"/>
        <w:rPr>
          <w:rFonts w:ascii="GHEA Grapalat" w:hAnsi="GHEA Grapalat"/>
          <w:b/>
          <w:sz w:val="20"/>
          <w:lang w:val="hy-AM"/>
        </w:rPr>
      </w:pP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lastRenderedPageBreak/>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20</w:t>
      </w:r>
      <w:r w:rsidR="007942E8" w:rsidRPr="00A71D81">
        <w:rPr>
          <w:rFonts w:ascii="GHEA Grapalat" w:hAnsi="GHEA Grapalat"/>
          <w:color w:val="FFFFFF"/>
          <w:sz w:val="20"/>
          <w:vertAlign w:val="superscript"/>
          <w:lang w:val="hy-AM"/>
        </w:rPr>
        <w:t>32</w:t>
      </w:r>
      <w:r w:rsidRPr="00A71D81">
        <w:rPr>
          <w:rStyle w:val="FootnoteReference"/>
          <w:rFonts w:ascii="GHEA Grapalat" w:hAnsi="GHEA Grapalat"/>
          <w:color w:val="FFFFFF"/>
          <w:sz w:val="20"/>
          <w:lang w:val="hy-AM"/>
        </w:rPr>
        <w:footnoteReference w:id="8"/>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4684E" w:rsidRPr="00A71D81" w:rsidRDefault="0094684E" w:rsidP="00EF3662">
      <w:pPr>
        <w:ind w:firstLine="709"/>
        <w:jc w:val="both"/>
        <w:rPr>
          <w:rFonts w:ascii="GHEA Grapalat" w:hAnsi="GHEA Grapalat"/>
          <w:sz w:val="20"/>
          <w:lang w:val="hy-AM"/>
        </w:rPr>
      </w:pPr>
    </w:p>
    <w:p w:rsidR="0094684E" w:rsidRPr="00A71D81" w:rsidRDefault="0094684E" w:rsidP="00EF3662">
      <w:pPr>
        <w:ind w:firstLine="709"/>
        <w:jc w:val="both"/>
        <w:rPr>
          <w:rFonts w:ascii="GHEA Grapalat" w:hAnsi="GHEA Grapalat"/>
          <w:sz w:val="20"/>
          <w:lang w:val="hy-AM"/>
        </w:rPr>
      </w:pPr>
    </w:p>
    <w:p w:rsidR="00710307" w:rsidRPr="00A71D81" w:rsidRDefault="00710307" w:rsidP="009F337A">
      <w:pPr>
        <w:ind w:firstLine="709"/>
        <w:jc w:val="center"/>
        <w:rPr>
          <w:rFonts w:ascii="GHEA Grapalat" w:hAnsi="GHEA Grapalat"/>
          <w:b/>
          <w:sz w:val="20"/>
          <w:lang w:val="hy-AM"/>
        </w:rPr>
      </w:pP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center"/>
        <w:rPr>
          <w:rFonts w:ascii="GHEA Grapalat" w:hAnsi="GHEA Grapalat"/>
          <w:b/>
          <w:sz w:val="20"/>
          <w:lang w:val="hy-AM"/>
        </w:rPr>
      </w:pP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A71D81" w:rsidRDefault="0094684E" w:rsidP="00EF3662">
      <w:pPr>
        <w:ind w:firstLine="709"/>
        <w:jc w:val="both"/>
        <w:rPr>
          <w:rFonts w:ascii="GHEA Grapalat" w:hAnsi="GHEA Grapalat"/>
          <w:sz w:val="20"/>
          <w:lang w:val="hy-AM"/>
        </w:rPr>
      </w:pPr>
    </w:p>
    <w:p w:rsidR="0094684E" w:rsidRPr="00A71D81" w:rsidRDefault="0094684E" w:rsidP="00EF3662">
      <w:pPr>
        <w:ind w:firstLine="709"/>
        <w:jc w:val="both"/>
        <w:rPr>
          <w:rFonts w:ascii="GHEA Grapalat" w:hAnsi="GHEA Grapalat"/>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071D1C" w:rsidP="00EF3662">
      <w:pPr>
        <w:ind w:firstLine="709"/>
        <w:jc w:val="center"/>
        <w:rPr>
          <w:rFonts w:ascii="GHEA Grapalat" w:hAnsi="GHEA Grapalat"/>
          <w:b/>
          <w:sz w:val="20"/>
          <w:lang w:val="hy-AM"/>
        </w:rPr>
      </w:pPr>
    </w:p>
    <w:p w:rsidR="00071D1C" w:rsidRPr="00A71D81" w:rsidRDefault="007C6A3B" w:rsidP="007C6A3B">
      <w:pPr>
        <w:tabs>
          <w:tab w:val="left" w:pos="709"/>
        </w:tabs>
        <w:jc w:val="both"/>
        <w:rPr>
          <w:rFonts w:ascii="GHEA Grapalat" w:hAnsi="GHEA Grapalat" w:cs="Times Armenian"/>
          <w:sz w:val="20"/>
          <w:lang w:val="hy-AM"/>
        </w:rPr>
      </w:pPr>
      <w:r w:rsidRPr="00875F97">
        <w:rPr>
          <w:rFonts w:ascii="GHEA Grapalat" w:hAnsi="GHEA Grapalat"/>
          <w:sz w:val="20"/>
          <w:lang w:val="hy-AM"/>
        </w:rPr>
        <w:tab/>
      </w:r>
      <w:r w:rsidR="00071D1C" w:rsidRPr="00A71D81">
        <w:rPr>
          <w:rFonts w:ascii="GHEA Grapalat" w:hAnsi="GHEA Grapalat"/>
          <w:sz w:val="20"/>
          <w:lang w:val="hy-AM"/>
        </w:rPr>
        <w:t xml:space="preserve">8.1 </w:t>
      </w:r>
      <w:r w:rsidR="00071D1C" w:rsidRPr="00A71D81">
        <w:rPr>
          <w:rFonts w:ascii="GHEA Grapalat" w:hAnsi="GHEA Grapalat" w:cs="Sylfaen"/>
          <w:sz w:val="20"/>
          <w:lang w:val="hy-AM"/>
        </w:rPr>
        <w:t>Պայմանագիրն</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ուժի</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մեջ</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է</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մտնում</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Կողմերի</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ստորագրման</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պահից և գործում է մինչև</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կողմերի` պայմանագրով</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ստանձնած</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պարտավորությունների</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ողջ</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ծավալով</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կատարումը</w:t>
      </w:r>
      <w:r w:rsidR="00071D1C" w:rsidRPr="00A71D81">
        <w:rPr>
          <w:rFonts w:ascii="GHEA Grapalat" w:hAnsi="GHEA Grapalat" w:cs="Times Armenian"/>
          <w:sz w:val="20"/>
          <w:lang w:val="hy-AM"/>
        </w:rPr>
        <w:t xml:space="preserve">։ </w:t>
      </w:r>
    </w:p>
    <w:p w:rsidR="00071D1C" w:rsidRPr="00A71D81" w:rsidRDefault="007C6A3B" w:rsidP="007C6A3B">
      <w:pPr>
        <w:tabs>
          <w:tab w:val="left" w:pos="709"/>
        </w:tabs>
        <w:jc w:val="both"/>
        <w:rPr>
          <w:rFonts w:ascii="GHEA Grapalat" w:hAnsi="GHEA Grapalat" w:cs="Sylfaen"/>
          <w:sz w:val="20"/>
          <w:lang w:val="hy-AM"/>
        </w:rPr>
      </w:pPr>
      <w:r w:rsidRPr="00875F97">
        <w:rPr>
          <w:rFonts w:ascii="GHEA Grapalat" w:hAnsi="GHEA Grapalat" w:cs="Sylfaen"/>
          <w:sz w:val="20"/>
          <w:lang w:val="hy-AM"/>
        </w:rPr>
        <w:tab/>
      </w:r>
      <w:r w:rsidR="00071D1C"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7C6A3B">
      <w:pPr>
        <w:shd w:val="clear" w:color="auto" w:fill="FFFFFF"/>
        <w:ind w:firstLine="708"/>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w:t>
      </w:r>
      <w:r w:rsidRPr="00A71D81">
        <w:rPr>
          <w:rFonts w:ascii="GHEA Grapalat" w:hAnsi="GHEA Grapalat" w:cs="Sylfaen"/>
          <w:sz w:val="20"/>
          <w:lang w:val="hy-AM"/>
        </w:rPr>
        <w:lastRenderedPageBreak/>
        <w:t xml:space="preserve">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22</w:t>
      </w:r>
      <w:r w:rsidRPr="00A71D81">
        <w:rPr>
          <w:rStyle w:val="FootnoteReference"/>
          <w:rFonts w:ascii="GHEA Grapalat" w:hAnsi="GHEA Grapalat"/>
          <w:color w:val="FFFFFF"/>
          <w:sz w:val="20"/>
          <w:lang w:val="pt-BR"/>
        </w:rPr>
        <w:footnoteReference w:id="9"/>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23</w:t>
      </w:r>
      <w:r w:rsidRPr="00A71D81">
        <w:rPr>
          <w:rStyle w:val="FootnoteReference"/>
          <w:rFonts w:ascii="GHEA Grapalat" w:hAnsi="GHEA Grapalat"/>
          <w:color w:val="FFFFFF"/>
          <w:sz w:val="20"/>
          <w:lang w:val="pt-BR"/>
        </w:rPr>
        <w:footnoteReference w:id="10"/>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5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 xml:space="preserve">«Պայմանագրերը </w:t>
      </w:r>
      <w:r w:rsidR="00617A6E" w:rsidRPr="00A71D81">
        <w:rPr>
          <w:rFonts w:ascii="GHEA Grapalat" w:hAnsi="GHEA Grapalat"/>
          <w:sz w:val="20"/>
          <w:szCs w:val="20"/>
          <w:lang w:val="hy-AM" w:eastAsia="ru-RU"/>
        </w:rPr>
        <w:lastRenderedPageBreak/>
        <w:t>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2"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2"/>
      <w:r w:rsidRPr="00A71D81">
        <w:rPr>
          <w:rFonts w:ascii="GHEA Grapalat" w:hAnsi="GHEA Grapalat"/>
          <w:sz w:val="20"/>
          <w:szCs w:val="20"/>
          <w:lang w:val="hy-AM" w:eastAsia="ru-RU"/>
        </w:rPr>
        <w:t xml:space="preserve">   </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 xml:space="preserve">8.15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 նախատեսված ֆինանսական միջոցների չափով, փոխարինվում է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պարբերության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383BC3" w:rsidRPr="00A71D81">
        <w:rPr>
          <w:rFonts w:ascii="GHEA Grapalat" w:hAnsi="GHEA Grapalat"/>
          <w:sz w:val="20"/>
          <w:szCs w:val="20"/>
          <w:vertAlign w:val="superscript"/>
          <w:lang w:val="hy-AM" w:eastAsia="ru-RU"/>
        </w:rPr>
        <w:t>24</w:t>
      </w:r>
      <w:r w:rsidR="004D28BA" w:rsidRPr="00A71D81">
        <w:rPr>
          <w:rStyle w:val="FootnoteReference"/>
          <w:rFonts w:ascii="GHEA Grapalat" w:hAnsi="GHEA Grapalat"/>
          <w:color w:val="FFFFFF"/>
          <w:sz w:val="20"/>
          <w:szCs w:val="20"/>
          <w:lang w:val="hy-AM" w:eastAsia="ru-RU"/>
        </w:rPr>
        <w:footnoteReference w:id="11"/>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D10B0C" w:rsidRPr="00491ADE" w:rsidRDefault="00071D1C" w:rsidP="00D46BE3">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p>
    <w:p w:rsidR="005455EB" w:rsidRPr="008758E4" w:rsidRDefault="005455EB" w:rsidP="005455EB">
      <w:pPr>
        <w:jc w:val="center"/>
        <w:rPr>
          <w:rFonts w:ascii="GHEA Grapalat" w:hAnsi="GHEA Grapalat"/>
          <w:b/>
          <w:color w:val="FF0000"/>
          <w:sz w:val="48"/>
          <w:szCs w:val="48"/>
          <w:lang w:val="hy-AM"/>
        </w:rPr>
      </w:pPr>
      <w:r w:rsidRPr="008758E4">
        <w:rPr>
          <w:rFonts w:ascii="GHEA Grapalat" w:hAnsi="GHEA Grapalat"/>
          <w:b/>
          <w:color w:val="FF0000"/>
          <w:sz w:val="48"/>
          <w:szCs w:val="48"/>
          <w:lang w:val="hy-AM"/>
        </w:rPr>
        <w:t>ԿՑՎՈՒՄ Է</w:t>
      </w:r>
    </w:p>
    <w:p w:rsidR="00D46BE3" w:rsidRPr="00491ADE" w:rsidRDefault="00D46BE3" w:rsidP="00D46BE3">
      <w:pPr>
        <w:jc w:val="center"/>
        <w:rPr>
          <w:rFonts w:ascii="GHEA Grapalat" w:hAnsi="GHEA Grapalat"/>
          <w:b/>
          <w:lang w:val="hy-AM"/>
        </w:rPr>
      </w:pPr>
    </w:p>
    <w:p w:rsidR="00D10B0C" w:rsidRPr="00491ADE" w:rsidRDefault="00D10B0C" w:rsidP="00EF3662">
      <w:pPr>
        <w:jc w:val="both"/>
        <w:rPr>
          <w:rFonts w:ascii="GHEA Grapalat" w:hAnsi="GHEA Grapalat"/>
          <w:sz w:val="20"/>
          <w:lang w:val="hy-AM"/>
        </w:rPr>
      </w:pPr>
    </w:p>
    <w:p w:rsidR="00071D1C" w:rsidRPr="00A71D81" w:rsidRDefault="00071D1C" w:rsidP="00EF3662">
      <w:pPr>
        <w:jc w:val="both"/>
        <w:rPr>
          <w:rFonts w:ascii="GHEA Grapalat" w:hAnsi="GHEA Grapalat" w:cs="Sylfaen"/>
          <w:i/>
          <w:sz w:val="18"/>
          <w:szCs w:val="18"/>
          <w:lang w:val="pt-BR"/>
        </w:rPr>
      </w:pPr>
      <w:r w:rsidRPr="00491ADE">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Մ</w:t>
      </w:r>
      <w:r w:rsidRPr="00A71D81">
        <w:rPr>
          <w:rFonts w:ascii="GHEA Grapalat" w:hAnsi="GHEA Grapalat" w:cs="Sylfaen"/>
          <w:i/>
          <w:sz w:val="18"/>
          <w:szCs w:val="18"/>
          <w:lang w:val="pt-BR"/>
        </w:rPr>
        <w:t xml:space="preserve">ատակարարման վերջնաժամկետը չի կարող ավել լինել, քան տվյալ տարվա դեկտեմբերի </w:t>
      </w:r>
      <w:r w:rsidR="008D6EF8" w:rsidRPr="00A71D81">
        <w:rPr>
          <w:rFonts w:ascii="GHEA Grapalat" w:hAnsi="GHEA Grapalat" w:cs="Sylfaen"/>
          <w:i/>
          <w:sz w:val="18"/>
          <w:szCs w:val="18"/>
          <w:lang w:val="pt-BR"/>
        </w:rPr>
        <w:t>2</w:t>
      </w:r>
      <w:r w:rsidR="00C85FFA" w:rsidRPr="00A71D81">
        <w:rPr>
          <w:rFonts w:ascii="GHEA Grapalat" w:hAnsi="GHEA Grapalat" w:cs="Sylfaen"/>
          <w:i/>
          <w:sz w:val="18"/>
          <w:szCs w:val="18"/>
          <w:lang w:val="pt-BR"/>
        </w:rPr>
        <w:t>5</w:t>
      </w:r>
      <w:r w:rsidRPr="00A71D81">
        <w:rPr>
          <w:rFonts w:ascii="GHEA Grapalat" w:hAnsi="GHEA Grapalat" w:cs="Sylfaen"/>
          <w:i/>
          <w:sz w:val="18"/>
          <w:szCs w:val="18"/>
          <w:lang w:val="pt-BR"/>
        </w:rPr>
        <w:t>-ը:</w:t>
      </w:r>
    </w:p>
    <w:p w:rsidR="00E74BF6" w:rsidRPr="00A71D81" w:rsidRDefault="00E74BF6" w:rsidP="00EF3662">
      <w:pPr>
        <w:jc w:val="both"/>
        <w:rPr>
          <w:rFonts w:ascii="GHEA Grapalat" w:hAnsi="GHEA Grapalat" w:cs="Sylfaen"/>
          <w:i/>
          <w:sz w:val="12"/>
          <w:szCs w:val="12"/>
          <w:lang w:val="pt-BR"/>
        </w:rPr>
      </w:pPr>
    </w:p>
    <w:p w:rsidR="00F954E8" w:rsidRPr="00A71D81" w:rsidRDefault="00700C81" w:rsidP="00F954E8">
      <w:pPr>
        <w:pStyle w:val="FootnoteText"/>
        <w:jc w:val="both"/>
        <w:rPr>
          <w:lang w:val="pt-BR"/>
        </w:rPr>
      </w:pPr>
      <w:r w:rsidRPr="00861BC3">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մակնիշի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ապրանքային նշանը, մակնիշը և արտադրողի անվանումը</w:t>
      </w:r>
      <w:r w:rsidR="00EB35E7" w:rsidRPr="00A71D81" w:rsidDel="00EB35E7">
        <w:rPr>
          <w:rFonts w:ascii="GHEA Grapalat" w:hAnsi="GHEA Grapalat" w:cs="Sylfaen"/>
          <w:i/>
          <w:sz w:val="18"/>
          <w:szCs w:val="18"/>
          <w:lang w:val="pt-BR" w:eastAsia="en-US"/>
        </w:rPr>
        <w:t xml:space="preserve"> </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rsidR="00F954E8" w:rsidRPr="00A71D81" w:rsidRDefault="00F954E8" w:rsidP="00EF3662">
      <w:pPr>
        <w:jc w:val="both"/>
        <w:rPr>
          <w:rFonts w:ascii="GHEA Grapalat" w:hAnsi="GHEA Grapalat"/>
          <w:sz w:val="12"/>
          <w:szCs w:val="12"/>
          <w:lang w:val="pt-BR"/>
        </w:rPr>
      </w:pPr>
    </w:p>
    <w:p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jc w:val="center"/>
        <w:rPr>
          <w:rFonts w:ascii="GHEA Grapalat" w:hAnsi="GHEA Grapalat"/>
          <w:sz w:val="20"/>
        </w:rPr>
      </w:pPr>
      <w:r w:rsidRPr="00A71D81">
        <w:rPr>
          <w:rFonts w:ascii="GHEA Grapalat" w:hAnsi="GHEA Grapalat"/>
          <w:sz w:val="20"/>
        </w:rPr>
        <w:br w:type="page"/>
      </w:r>
    </w:p>
    <w:p w:rsidR="00071D1C" w:rsidRPr="00A71D81" w:rsidRDefault="00071D1C" w:rsidP="00EF3662">
      <w:pPr>
        <w:rPr>
          <w:rFonts w:ascii="GHEA Grapalat" w:hAnsi="GHEA Grapalat"/>
          <w:sz w:val="20"/>
          <w:lang w:val="ru-RU"/>
        </w:rPr>
      </w:pPr>
    </w:p>
    <w:p w:rsidR="00071D1C" w:rsidRPr="009A061D"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9A061D">
        <w:rPr>
          <w:rFonts w:ascii="GHEA Grapalat" w:hAnsi="GHEA Grapalat"/>
          <w:i/>
          <w:sz w:val="18"/>
          <w:lang w:val="ru-RU"/>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9A061D" w:rsidRDefault="00071D1C" w:rsidP="00EF3662">
      <w:pPr>
        <w:ind w:left="-142" w:firstLine="142"/>
        <w:jc w:val="center"/>
        <w:rPr>
          <w:rFonts w:ascii="GHEA Grapalat" w:hAnsi="GHEA Grapalat" w:cs="Sylfaen"/>
          <w:b/>
          <w:lang w:val="ru-RU"/>
        </w:rPr>
      </w:pPr>
    </w:p>
    <w:p w:rsidR="0038400D" w:rsidRPr="009A061D"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38400D" w:rsidRPr="00826F08" w:rsidTr="007A2020">
        <w:trPr>
          <w:tblCellSpacing w:w="7" w:type="dxa"/>
          <w:jc w:val="center"/>
        </w:trPr>
        <w:tc>
          <w:tcPr>
            <w:tcW w:w="0" w:type="auto"/>
            <w:vAlign w:val="center"/>
          </w:tcPr>
          <w:p w:rsidR="0038400D" w:rsidRPr="00A71D81" w:rsidRDefault="00C86D6B" w:rsidP="007A2020">
            <w:pPr>
              <w:jc w:val="center"/>
              <w:rPr>
                <w:rFonts w:ascii="GHEA Grapalat" w:hAnsi="GHEA Grapalat"/>
                <w:iCs/>
                <w:color w:val="000000"/>
                <w:sz w:val="21"/>
                <w:szCs w:val="21"/>
                <w:lang w:val="pt-BR"/>
              </w:rPr>
            </w:pPr>
            <w:r w:rsidRPr="00C86D6B">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BodyTextIndent"/>
        <w:spacing w:line="240" w:lineRule="auto"/>
        <w:ind w:firstLine="0"/>
        <w:jc w:val="center"/>
        <w:rPr>
          <w:b/>
          <w:bCs/>
          <w:iCs/>
          <w:lang w:val="es-ES"/>
        </w:rPr>
      </w:pPr>
    </w:p>
    <w:p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BodyTextIndent"/>
        <w:spacing w:line="240" w:lineRule="auto"/>
        <w:ind w:firstLine="0"/>
        <w:rPr>
          <w:iCs/>
          <w:lang w:val="es-ES"/>
        </w:rPr>
      </w:pP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gramStart"/>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roofErr w:type="gramEnd"/>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071D1C" w:rsidRPr="00AE2768" w:rsidRDefault="00071D1C" w:rsidP="00EF3662">
      <w:pPr>
        <w:ind w:left="-142" w:firstLine="142"/>
        <w:jc w:val="center"/>
        <w:rPr>
          <w:rFonts w:ascii="GHEA Grapalat" w:hAnsi="GHEA Grapalat" w:cs="Sylfaen"/>
          <w:b/>
        </w:rPr>
      </w:pPr>
    </w:p>
    <w:p w:rsidR="00071D1C" w:rsidRPr="00AE2768" w:rsidRDefault="00071D1C" w:rsidP="00EF3662">
      <w:pPr>
        <w:ind w:left="-142" w:firstLine="142"/>
        <w:jc w:val="center"/>
        <w:rPr>
          <w:rFonts w:ascii="GHEA Grapalat" w:hAnsi="GHEA Grapalat" w:cs="Sylfaen"/>
          <w:b/>
        </w:rPr>
      </w:pPr>
    </w:p>
    <w:p w:rsidR="00B2572B" w:rsidRPr="00131E9C" w:rsidRDefault="00B2572B" w:rsidP="00383BC3">
      <w:pPr>
        <w:pStyle w:val="BodyTextIndent"/>
        <w:spacing w:line="240" w:lineRule="auto"/>
        <w:jc w:val="right"/>
        <w:rPr>
          <w:rFonts w:ascii="GHEA Grapalat" w:hAnsi="GHEA Grapalat" w:cs="GHEA Grapalat"/>
          <w:sz w:val="22"/>
          <w:szCs w:val="22"/>
          <w:lang w:val="hy-AM"/>
        </w:rPr>
      </w:pPr>
    </w:p>
    <w:sectPr w:rsidR="00B2572B" w:rsidRPr="00131E9C" w:rsidSect="009A061D">
      <w:pgSz w:w="11906" w:h="16838" w:code="9"/>
      <w:pgMar w:top="720" w:right="662" w:bottom="533" w:left="1138" w:header="562" w:footer="56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3F0B" w:rsidRDefault="009E3F0B">
      <w:r>
        <w:separator/>
      </w:r>
    </w:p>
  </w:endnote>
  <w:endnote w:type="continuationSeparator" w:id="0">
    <w:p w:rsidR="009E3F0B" w:rsidRDefault="009E3F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3F0B" w:rsidRDefault="009E3F0B">
      <w:r>
        <w:separator/>
      </w:r>
    </w:p>
  </w:footnote>
  <w:footnote w:type="continuationSeparator" w:id="0">
    <w:p w:rsidR="009E3F0B" w:rsidRDefault="009E3F0B">
      <w:r>
        <w:continuationSeparator/>
      </w:r>
    </w:p>
  </w:footnote>
  <w:footnote w:id="1">
    <w:p w:rsidR="009E3F0B" w:rsidRPr="00762340" w:rsidRDefault="009E3F0B" w:rsidP="00EA4B24">
      <w:pPr>
        <w:pStyle w:val="FootnoteText"/>
        <w:rPr>
          <w:rFonts w:ascii="Calibri" w:hAnsi="Calibri"/>
        </w:rPr>
      </w:pPr>
      <w:r w:rsidRPr="005F0CA9">
        <w:rPr>
          <w:rFonts w:ascii="GHEA Grapalat" w:hAnsi="GHEA Grapalat" w:cs="Sylfaen"/>
          <w:i/>
          <w:sz w:val="16"/>
          <w:szCs w:val="16"/>
        </w:rPr>
        <w:footnoteRef/>
      </w:r>
      <w:r w:rsidRPr="008C7473">
        <w:rPr>
          <w:rFonts w:ascii="GHEA Grapalat" w:hAnsi="GHEA Grapalat" w:cs="Sylfaen"/>
          <w:i/>
          <w:sz w:val="16"/>
          <w:szCs w:val="16"/>
          <w:lang w:val="af-ZA"/>
        </w:rPr>
        <w:t xml:space="preserve">.1 </w:t>
      </w:r>
      <w:r w:rsidRPr="005F0CA9">
        <w:rPr>
          <w:rFonts w:ascii="GHEA Grapalat" w:hAnsi="GHEA Grapalat" w:cs="Sylfaen"/>
          <w:i/>
          <w:sz w:val="16"/>
          <w:szCs w:val="16"/>
        </w:rPr>
        <w:t>Եթե</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գնման</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հայտով</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տվյալ</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ընթացակարգի</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շրջանակում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գնվելիք</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ապրանքի</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գինը</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գերազանցում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է</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գնումների</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բազային</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միավորի</w:t>
      </w:r>
      <w:r w:rsidRPr="008C7473">
        <w:rPr>
          <w:rFonts w:ascii="GHEA Grapalat" w:hAnsi="GHEA Grapalat" w:cs="Sylfaen"/>
          <w:i/>
          <w:sz w:val="16"/>
          <w:szCs w:val="16"/>
          <w:lang w:val="af-ZA"/>
        </w:rPr>
        <w:t xml:space="preserve"> </w:t>
      </w:r>
      <w:r>
        <w:rPr>
          <w:rFonts w:ascii="GHEA Grapalat" w:hAnsi="GHEA Grapalat" w:cs="Sylfaen"/>
          <w:sz w:val="16"/>
          <w:szCs w:val="16"/>
          <w:lang w:val="hy-AM" w:eastAsia="en-US"/>
        </w:rPr>
        <w:t>ութսունապատիկը</w:t>
      </w:r>
      <w:r w:rsidRPr="008C7473">
        <w:rPr>
          <w:rFonts w:ascii="GHEA Grapalat" w:hAnsi="GHEA Grapalat" w:cs="Sylfaen"/>
          <w:i/>
          <w:sz w:val="16"/>
          <w:szCs w:val="16"/>
          <w:lang w:val="af-ZA"/>
        </w:rPr>
        <w:t xml:space="preserve">&lt;&lt;15&gt;&gt; </w:t>
      </w:r>
      <w:r w:rsidRPr="005F0CA9">
        <w:rPr>
          <w:rFonts w:ascii="GHEA Grapalat" w:hAnsi="GHEA Grapalat" w:cs="Sylfaen"/>
          <w:i/>
          <w:sz w:val="16"/>
          <w:szCs w:val="16"/>
        </w:rPr>
        <w:t>թիվը</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փոխարինվում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է</w:t>
      </w:r>
      <w:r w:rsidRPr="008C7473">
        <w:rPr>
          <w:rFonts w:ascii="GHEA Grapalat" w:hAnsi="GHEA Grapalat" w:cs="Sylfaen"/>
          <w:i/>
          <w:sz w:val="16"/>
          <w:szCs w:val="16"/>
          <w:lang w:val="af-ZA"/>
        </w:rPr>
        <w:t xml:space="preserve"> &lt;&lt;30&gt;&gt;</w:t>
      </w:r>
      <w:r w:rsidRPr="005F0CA9">
        <w:rPr>
          <w:rFonts w:ascii="GHEA Grapalat" w:hAnsi="GHEA Grapalat" w:cs="Sylfaen"/>
          <w:i/>
          <w:sz w:val="16"/>
          <w:szCs w:val="16"/>
        </w:rPr>
        <w:t>թվով։</w:t>
      </w:r>
    </w:p>
  </w:footnote>
  <w:footnote w:id="2">
    <w:p w:rsidR="009E3F0B" w:rsidRPr="004B72E3" w:rsidRDefault="009E3F0B" w:rsidP="00532617">
      <w:pPr>
        <w:pStyle w:val="FootnoteText"/>
        <w:jc w:val="both"/>
        <w:rPr>
          <w:rFonts w:ascii="GHEA Grapalat" w:hAnsi="GHEA Grapalat" w:cs="Sylfaen"/>
          <w:i/>
          <w:sz w:val="16"/>
          <w:szCs w:val="16"/>
          <w:lang w:val="hy-AM"/>
        </w:rPr>
      </w:pPr>
      <w:r w:rsidRPr="00532617">
        <w:rPr>
          <w:rFonts w:ascii="Calibri" w:hAnsi="Calibri"/>
          <w:vertAlign w:val="superscript"/>
          <w:lang w:val="hy-AM"/>
        </w:rPr>
        <w:t>11.1</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E3F0B" w:rsidRPr="004B72E3" w:rsidRDefault="009E3F0B" w:rsidP="00532617">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rsidR="009E3F0B" w:rsidRPr="004B72E3" w:rsidRDefault="009E3F0B" w:rsidP="00532617">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rsidR="009E3F0B" w:rsidRPr="000B7538" w:rsidRDefault="009E3F0B" w:rsidP="005A72DB">
      <w:pPr>
        <w:pStyle w:val="FootnoteText"/>
        <w:rPr>
          <w:rFonts w:ascii="GHEA Grapalat" w:hAnsi="GHEA Grapalat" w:cs="Sylfaen"/>
          <w:i/>
          <w:sz w:val="16"/>
          <w:szCs w:val="16"/>
          <w:lang w:val="hy-AM"/>
        </w:rPr>
      </w:pPr>
      <w:r w:rsidRPr="005A72DB">
        <w:rPr>
          <w:rStyle w:val="FootnoteReference"/>
        </w:rPr>
        <w:footnoteRef/>
      </w:r>
      <w:r w:rsidRPr="000B7538">
        <w:rPr>
          <w:rFonts w:ascii="Calibri" w:hAnsi="Calibri"/>
          <w:vertAlign w:val="superscript"/>
          <w:lang w:val="hy-AM"/>
        </w:rPr>
        <w:t>.1</w:t>
      </w:r>
      <w:r w:rsidRPr="00861BC3">
        <w:rPr>
          <w:lang w:val="hy-AM"/>
        </w:rP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rsidR="009E3F0B" w:rsidRPr="000B7538" w:rsidRDefault="009E3F0B" w:rsidP="005A72DB">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E3F0B" w:rsidRPr="000B7538" w:rsidRDefault="009E3F0B" w:rsidP="005A72DB">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rsidR="009E3F0B" w:rsidRPr="00D533CD" w:rsidRDefault="009E3F0B" w:rsidP="005A72DB">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3">
    <w:p w:rsidR="009E3F0B" w:rsidRPr="000B7538" w:rsidRDefault="009E3F0B" w:rsidP="002A5BDB">
      <w:pPr>
        <w:pStyle w:val="FootnoteText"/>
        <w:rPr>
          <w:rFonts w:ascii="GHEA Grapalat" w:hAnsi="GHEA Grapalat" w:cs="Sylfaen"/>
          <w:i/>
          <w:sz w:val="16"/>
          <w:szCs w:val="16"/>
          <w:lang w:val="hy-AM"/>
        </w:rPr>
      </w:pPr>
      <w:r w:rsidRPr="00861BC3">
        <w:rPr>
          <w:rStyle w:val="FootnoteReference"/>
          <w:lang w:val="hy-AM"/>
        </w:rPr>
        <w:t>12</w:t>
      </w:r>
      <w:r w:rsidRPr="00861BC3">
        <w:rPr>
          <w:lang w:val="hy-AM"/>
        </w:rPr>
        <w:t xml:space="preserve"> </w:t>
      </w:r>
      <w:r w:rsidRPr="000B7538">
        <w:rPr>
          <w:rFonts w:ascii="GHEA Grapalat" w:hAnsi="GHEA Grapalat" w:cs="Sylfaen"/>
          <w:i/>
          <w:sz w:val="16"/>
          <w:szCs w:val="16"/>
          <w:lang w:val="hy-AM"/>
        </w:rPr>
        <w:t>Եթե՝</w:t>
      </w:r>
    </w:p>
    <w:p w:rsidR="009E3F0B" w:rsidRPr="000B7538" w:rsidRDefault="009E3F0B" w:rsidP="002A5BDB">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0B7538">
        <w:rPr>
          <w:rFonts w:ascii="GHEA Grapalat" w:hAnsi="GHEA Grapalat" w:cs="Sylfaen"/>
          <w:i/>
          <w:sz w:val="16"/>
          <w:szCs w:val="16"/>
          <w:lang w:val="hy-AM"/>
        </w:rPr>
        <w:t>.</w:t>
      </w:r>
    </w:p>
    <w:p w:rsidR="009E3F0B" w:rsidRDefault="009E3F0B" w:rsidP="002A5BDB">
      <w:pPr>
        <w:pStyle w:val="FootnoteText"/>
        <w:jc w:val="both"/>
        <w:rPr>
          <w:rFonts w:ascii="GHEA Grapalat" w:hAnsi="GHEA Grapalat" w:cs="Sylfaen"/>
          <w:i/>
          <w:sz w:val="16"/>
          <w:szCs w:val="16"/>
          <w:lang w:val="hy-AM"/>
        </w:rPr>
      </w:pPr>
      <w:r w:rsidRPr="00045B10">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p w:rsidR="009E3F0B" w:rsidRDefault="009E3F0B" w:rsidP="00501A05">
      <w:pPr>
        <w:pStyle w:val="FootnoteText"/>
        <w:rPr>
          <w:rFonts w:ascii="Sylfaen" w:hAnsi="Sylfaen"/>
          <w:lang w:val="hy-AM"/>
        </w:rPr>
      </w:pPr>
    </w:p>
    <w:p w:rsidR="009E3F0B" w:rsidRPr="00B462B5" w:rsidRDefault="009E3F0B" w:rsidP="00501A05">
      <w:pPr>
        <w:pStyle w:val="FootnoteText"/>
        <w:rPr>
          <w:rFonts w:ascii="GHEA Grapalat" w:hAnsi="GHEA Grapalat" w:cs="Sylfaen"/>
          <w:i/>
          <w:sz w:val="16"/>
          <w:szCs w:val="16"/>
          <w:lang w:val="hy-AM"/>
        </w:rPr>
      </w:pPr>
      <w:r>
        <w:rPr>
          <w:rFonts w:ascii="GHEA Grapalat" w:hAnsi="GHEA Grapalat" w:cs="Sylfaen"/>
          <w:i/>
          <w:sz w:val="16"/>
          <w:szCs w:val="16"/>
          <w:vertAlign w:val="superscript"/>
          <w:lang w:val="hy-AM"/>
        </w:rPr>
        <w:t>13</w:t>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rsidR="009E3F0B" w:rsidRPr="00B462B5" w:rsidRDefault="009E3F0B">
      <w:pPr>
        <w:pStyle w:val="FootnoteText"/>
        <w:rPr>
          <w:rFonts w:ascii="Times New Roman" w:hAnsi="Times New Roman"/>
          <w:vertAlign w:val="superscript"/>
          <w:lang w:val="hy-AM"/>
        </w:rPr>
      </w:pPr>
    </w:p>
  </w:footnote>
  <w:footnote w:id="4">
    <w:p w:rsidR="009E3F0B" w:rsidRPr="006265F4" w:rsidRDefault="009E3F0B"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861BC3">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5">
    <w:p w:rsidR="009E3F0B" w:rsidRPr="000B7538" w:rsidRDefault="009E3F0B" w:rsidP="00734132">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86D6B">
        <w:fldChar w:fldCharType="begin"/>
      </w:r>
      <w:r w:rsidR="00C86D6B" w:rsidRPr="00826F08">
        <w:rPr>
          <w:lang w:val="af-ZA"/>
        </w:rPr>
        <w:instrText>HYPERLINK "https://ru.wikipedia.org/wiki/Standard_%26_Poor%E2%80%99s" \t "_blank"</w:instrText>
      </w:r>
      <w:r w:rsidR="00C86D6B">
        <w:fldChar w:fldCharType="separate"/>
      </w:r>
      <w:r w:rsidRPr="000B7538">
        <w:rPr>
          <w:rFonts w:ascii="GHEA Grapalat" w:hAnsi="GHEA Grapalat"/>
          <w:i/>
          <w:sz w:val="16"/>
          <w:szCs w:val="16"/>
          <w:lang w:val="hy-AM" w:eastAsia="ru-RU"/>
        </w:rPr>
        <w:t>Standard &amp; Poor’s</w:t>
      </w:r>
      <w:r w:rsidR="00C86D6B">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9E3F0B" w:rsidRPr="00861BC3" w:rsidRDefault="009E3F0B" w:rsidP="00734132">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6">
    <w:p w:rsidR="009E3F0B" w:rsidRPr="0085475F" w:rsidRDefault="009E3F0B" w:rsidP="00B2572B">
      <w:pPr>
        <w:pStyle w:val="FootnoteText"/>
        <w:rPr>
          <w:rFonts w:ascii="GHEA Grapalat" w:hAnsi="GHEA Grapalat"/>
          <w:i/>
          <w:sz w:val="16"/>
          <w:szCs w:val="16"/>
          <w:lang w:val="af-ZA"/>
        </w:rPr>
      </w:pPr>
      <w:r w:rsidRPr="0085475F">
        <w:rPr>
          <w:rFonts w:ascii="GHEA Grapalat" w:hAnsi="GHEA Grapalat"/>
          <w:i/>
          <w:sz w:val="16"/>
          <w:szCs w:val="16"/>
          <w:lang w:val="hy-AM"/>
        </w:rPr>
        <w:t>*լրացվում</w:t>
      </w:r>
      <w:r w:rsidRPr="0085475F">
        <w:rPr>
          <w:rFonts w:ascii="GHEA Grapalat" w:hAnsi="GHEA Grapalat"/>
          <w:i/>
          <w:sz w:val="16"/>
          <w:szCs w:val="16"/>
          <w:lang w:val="af-ZA"/>
        </w:rPr>
        <w:t xml:space="preserve"> </w:t>
      </w:r>
      <w:r w:rsidRPr="0085475F">
        <w:rPr>
          <w:rFonts w:ascii="GHEA Grapalat" w:hAnsi="GHEA Grapalat"/>
          <w:i/>
          <w:sz w:val="16"/>
          <w:szCs w:val="16"/>
          <w:lang w:val="hy-AM"/>
        </w:rPr>
        <w:t>է</w:t>
      </w:r>
      <w:r w:rsidRPr="0085475F">
        <w:rPr>
          <w:rFonts w:ascii="GHEA Grapalat" w:hAnsi="GHEA Grapalat"/>
          <w:i/>
          <w:sz w:val="16"/>
          <w:szCs w:val="16"/>
          <w:lang w:val="af-ZA"/>
        </w:rPr>
        <w:t xml:space="preserve"> </w:t>
      </w:r>
      <w:r w:rsidRPr="0085475F">
        <w:rPr>
          <w:rFonts w:ascii="GHEA Grapalat" w:hAnsi="GHEA Grapalat"/>
          <w:i/>
          <w:sz w:val="16"/>
          <w:szCs w:val="16"/>
          <w:lang w:val="hy-AM"/>
        </w:rPr>
        <w:t>հանձնաժողովի</w:t>
      </w:r>
      <w:r w:rsidRPr="0085475F">
        <w:rPr>
          <w:rFonts w:ascii="GHEA Grapalat" w:hAnsi="GHEA Grapalat"/>
          <w:i/>
          <w:sz w:val="16"/>
          <w:szCs w:val="16"/>
          <w:lang w:val="af-ZA"/>
        </w:rPr>
        <w:t xml:space="preserve"> </w:t>
      </w:r>
      <w:r w:rsidRPr="0085475F">
        <w:rPr>
          <w:rFonts w:ascii="GHEA Grapalat" w:hAnsi="GHEA Grapalat"/>
          <w:i/>
          <w:sz w:val="16"/>
          <w:szCs w:val="16"/>
          <w:lang w:val="hy-AM"/>
        </w:rPr>
        <w:t>քարտուղարի</w:t>
      </w:r>
      <w:r w:rsidRPr="0085475F">
        <w:rPr>
          <w:rFonts w:ascii="GHEA Grapalat" w:hAnsi="GHEA Grapalat"/>
          <w:i/>
          <w:sz w:val="16"/>
          <w:szCs w:val="16"/>
          <w:lang w:val="af-ZA"/>
        </w:rPr>
        <w:t xml:space="preserve"> </w:t>
      </w:r>
      <w:r w:rsidRPr="0085475F">
        <w:rPr>
          <w:rFonts w:ascii="GHEA Grapalat" w:hAnsi="GHEA Grapalat"/>
          <w:i/>
          <w:sz w:val="16"/>
          <w:szCs w:val="16"/>
          <w:lang w:val="hy-AM"/>
        </w:rPr>
        <w:t>կողմից</w:t>
      </w:r>
      <w:r w:rsidRPr="0085475F">
        <w:rPr>
          <w:rFonts w:ascii="GHEA Grapalat" w:hAnsi="GHEA Grapalat"/>
          <w:i/>
          <w:sz w:val="16"/>
          <w:szCs w:val="16"/>
          <w:lang w:val="af-ZA"/>
        </w:rPr>
        <w:t xml:space="preserve">` </w:t>
      </w:r>
      <w:r w:rsidRPr="0085475F">
        <w:rPr>
          <w:rFonts w:ascii="GHEA Grapalat" w:hAnsi="GHEA Grapalat"/>
          <w:i/>
          <w:sz w:val="16"/>
          <w:szCs w:val="16"/>
          <w:lang w:val="hy-AM"/>
        </w:rPr>
        <w:t>մինչև</w:t>
      </w:r>
      <w:r w:rsidRPr="0085475F">
        <w:rPr>
          <w:rFonts w:ascii="GHEA Grapalat" w:hAnsi="GHEA Grapalat"/>
          <w:i/>
          <w:sz w:val="16"/>
          <w:szCs w:val="16"/>
          <w:lang w:val="af-ZA"/>
        </w:rPr>
        <w:t xml:space="preserve"> </w:t>
      </w:r>
      <w:r w:rsidRPr="0085475F">
        <w:rPr>
          <w:rFonts w:ascii="GHEA Grapalat" w:hAnsi="GHEA Grapalat"/>
          <w:i/>
          <w:sz w:val="16"/>
          <w:szCs w:val="16"/>
          <w:lang w:val="hy-AM"/>
        </w:rPr>
        <w:t>հրավերը</w:t>
      </w:r>
      <w:r w:rsidRPr="0085475F">
        <w:rPr>
          <w:rFonts w:ascii="GHEA Grapalat" w:hAnsi="GHEA Grapalat"/>
          <w:i/>
          <w:sz w:val="16"/>
          <w:szCs w:val="16"/>
          <w:lang w:val="af-ZA"/>
        </w:rPr>
        <w:t xml:space="preserve"> </w:t>
      </w:r>
      <w:r w:rsidRPr="0085475F">
        <w:rPr>
          <w:rFonts w:ascii="GHEA Grapalat" w:hAnsi="GHEA Grapalat"/>
          <w:i/>
          <w:sz w:val="16"/>
          <w:szCs w:val="16"/>
          <w:lang w:val="hy-AM"/>
        </w:rPr>
        <w:t>տեղեկագրում</w:t>
      </w:r>
      <w:r w:rsidRPr="0085475F">
        <w:rPr>
          <w:rFonts w:ascii="GHEA Grapalat" w:hAnsi="GHEA Grapalat"/>
          <w:i/>
          <w:sz w:val="16"/>
          <w:szCs w:val="16"/>
          <w:lang w:val="af-ZA"/>
        </w:rPr>
        <w:t xml:space="preserve"> </w:t>
      </w:r>
      <w:r w:rsidRPr="0085475F">
        <w:rPr>
          <w:rFonts w:ascii="GHEA Grapalat" w:hAnsi="GHEA Grapalat"/>
          <w:i/>
          <w:sz w:val="16"/>
          <w:szCs w:val="16"/>
          <w:lang w:val="hy-AM"/>
        </w:rPr>
        <w:t>հրապարակելը:</w:t>
      </w:r>
    </w:p>
    <w:p w:rsidR="009E3F0B" w:rsidRPr="0085475F" w:rsidRDefault="009E3F0B" w:rsidP="005F1C06">
      <w:pPr>
        <w:pStyle w:val="BodyTextIndent3"/>
        <w:spacing w:line="240" w:lineRule="auto"/>
        <w:ind w:left="142" w:firstLine="0"/>
        <w:rPr>
          <w:rFonts w:ascii="GHEA Grapalat" w:hAnsi="GHEA Grapalat"/>
          <w:i/>
          <w:sz w:val="16"/>
          <w:szCs w:val="16"/>
          <w:lang w:val="af-ZA" w:eastAsia="ru-RU"/>
        </w:rPr>
      </w:pPr>
      <w:r w:rsidRPr="0085475F">
        <w:rPr>
          <w:rFonts w:ascii="GHEA Grapalat" w:hAnsi="GHEA Grapalat"/>
          <w:i/>
          <w:sz w:val="16"/>
          <w:szCs w:val="16"/>
          <w:lang w:val="af-ZA" w:eastAsia="ru-RU"/>
        </w:rPr>
        <w:t xml:space="preserve">** -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դիմում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հայտարարությունը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լրացնելիս</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նշում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պարունակող</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կայքէջի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հղումը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այդ</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ստորաբաժանումների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հիմնարկների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անհատ</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ձեռնարկատերերի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հաշվառման</w:t>
      </w:r>
      <w:r w:rsidRPr="0085475F">
        <w:rPr>
          <w:rFonts w:ascii="Calibri" w:hAnsi="Calibri" w:cs="Calibri"/>
          <w:i/>
          <w:sz w:val="16"/>
          <w:szCs w:val="16"/>
          <w:lang w:val="af-ZA" w:eastAsia="ru-RU"/>
        </w:rPr>
        <w:t> </w:t>
      </w:r>
      <w:r w:rsidRPr="0085475F">
        <w:rPr>
          <w:rFonts w:ascii="GHEA Grapalat" w:hAnsi="GHEA Grapalat" w:cs="GHEA Grapalat"/>
          <w:i/>
          <w:sz w:val="16"/>
          <w:szCs w:val="16"/>
          <w:lang w:eastAsia="ru-RU"/>
        </w:rPr>
        <w:t>մասին</w:t>
      </w:r>
      <w:r w:rsidRPr="0085475F">
        <w:rPr>
          <w:rFonts w:ascii="GHEA Grapalat" w:hAnsi="GHEA Grapalat" w:cs="GHEA Grapalat"/>
          <w:i/>
          <w:sz w:val="16"/>
          <w:szCs w:val="16"/>
          <w:lang w:val="af-ZA" w:eastAsia="ru-RU"/>
        </w:rPr>
        <w:t>»</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օրենքի</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հիման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վրա</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հայտարարագիր</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պարտականություն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ունեցող</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հայտը</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օրվա</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դրությամբ</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սահմանված</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կարգով</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պետք</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w:t>
      </w:r>
      <w:r w:rsidRPr="0085475F">
        <w:rPr>
          <w:rFonts w:ascii="GHEA Grapalat" w:hAnsi="GHEA Grapalat"/>
          <w:i/>
          <w:sz w:val="16"/>
          <w:szCs w:val="16"/>
          <w:lang w:eastAsia="ru-RU"/>
        </w:rPr>
        <w:t>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ռեգիստրի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գործակալությունում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գրանցված</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լիներ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տեղեկությունները</w:t>
      </w:r>
      <w:r w:rsidRPr="0085475F">
        <w:rPr>
          <w:rFonts w:ascii="GHEA Grapalat" w:hAnsi="GHEA Grapalat"/>
          <w:i/>
          <w:sz w:val="16"/>
          <w:szCs w:val="16"/>
          <w:lang w:val="af-ZA" w:eastAsia="ru-RU"/>
        </w:rPr>
        <w:t xml:space="preserve">, </w:t>
      </w:r>
    </w:p>
    <w:p w:rsidR="009E3F0B" w:rsidRPr="0085475F" w:rsidRDefault="009E3F0B" w:rsidP="005F1C06">
      <w:pPr>
        <w:pStyle w:val="BodyTextIndent3"/>
        <w:spacing w:line="240" w:lineRule="auto"/>
        <w:ind w:left="142" w:firstLine="0"/>
        <w:rPr>
          <w:rFonts w:ascii="GHEA Grapalat" w:hAnsi="GHEA Grapalat"/>
          <w:i/>
          <w:sz w:val="16"/>
          <w:szCs w:val="16"/>
          <w:lang w:val="af-ZA" w:eastAsia="ru-RU"/>
        </w:rPr>
      </w:pPr>
    </w:p>
    <w:p w:rsidR="009E3F0B" w:rsidRPr="0085475F" w:rsidRDefault="009E3F0B" w:rsidP="005A765C">
      <w:pPr>
        <w:pStyle w:val="BodyTextIndent3"/>
        <w:spacing w:line="240" w:lineRule="auto"/>
        <w:ind w:left="142" w:firstLine="218"/>
        <w:rPr>
          <w:rFonts w:ascii="GHEA Grapalat" w:hAnsi="GHEA Grapalat"/>
          <w:i/>
          <w:sz w:val="16"/>
          <w:szCs w:val="16"/>
          <w:lang w:val="af-ZA" w:eastAsia="ru-RU"/>
        </w:rPr>
      </w:pP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ստորաբաժանումների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հիմնարկների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անհատ</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ձեռնարկատերերի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հաշվառման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մասին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օրենքի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վրա</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հայտարարագիր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պարտականություն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ունեցող</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չէ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կամ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այդպիսի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սակայն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օրվա</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դրությամբ</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պարտավոր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չէր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ռեգիստրի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գործակալությունում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գրանցել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տեղեկությունները</w:t>
      </w:r>
      <w:r w:rsidRPr="0085475F">
        <w:rPr>
          <w:rFonts w:ascii="GHEA Grapalat" w:hAnsi="GHEA Grapalat"/>
          <w:i/>
          <w:sz w:val="16"/>
          <w:szCs w:val="16"/>
          <w:lang w:val="hy-AM" w:eastAsia="ru-RU"/>
        </w:rPr>
        <w:t>,</w:t>
      </w:r>
      <w:r w:rsidRPr="0085475F">
        <w:rPr>
          <w:rFonts w:ascii="GHEA Grapalat" w:hAnsi="GHEA Grapalat"/>
          <w:i/>
          <w:sz w:val="16"/>
          <w:szCs w:val="16"/>
          <w:lang w:val="af-ZA"/>
        </w:rPr>
        <w:t xml:space="preserve"> </w:t>
      </w:r>
      <w:r w:rsidRPr="0085475F">
        <w:rPr>
          <w:rFonts w:ascii="GHEA Grapalat" w:hAnsi="GHEA Grapalat"/>
          <w:i/>
          <w:sz w:val="16"/>
          <w:szCs w:val="16"/>
        </w:rPr>
        <w:t>ապա</w:t>
      </w:r>
      <w:r w:rsidRPr="0085475F">
        <w:rPr>
          <w:rFonts w:ascii="GHEA Grapalat" w:hAnsi="GHEA Grapalat"/>
          <w:i/>
          <w:sz w:val="16"/>
          <w:szCs w:val="16"/>
          <w:lang w:val="af-ZA"/>
        </w:rPr>
        <w:t xml:space="preserve"> </w:t>
      </w:r>
      <w:r w:rsidRPr="0085475F">
        <w:rPr>
          <w:rFonts w:ascii="GHEA Grapalat" w:hAnsi="GHEA Grapalat"/>
          <w:i/>
          <w:sz w:val="16"/>
          <w:szCs w:val="16"/>
        </w:rPr>
        <w:t>դիմում</w:t>
      </w:r>
      <w:r w:rsidRPr="0085475F">
        <w:rPr>
          <w:rFonts w:ascii="GHEA Grapalat" w:hAnsi="GHEA Grapalat"/>
          <w:i/>
          <w:sz w:val="16"/>
          <w:szCs w:val="16"/>
          <w:lang w:val="af-ZA"/>
        </w:rPr>
        <w:t xml:space="preserve">- </w:t>
      </w:r>
      <w:r w:rsidRPr="0085475F">
        <w:rPr>
          <w:rFonts w:ascii="GHEA Grapalat" w:hAnsi="GHEA Grapalat"/>
          <w:i/>
          <w:sz w:val="16"/>
          <w:szCs w:val="16"/>
        </w:rPr>
        <w:t>հայտարարությունը</w:t>
      </w:r>
      <w:r w:rsidRPr="0085475F">
        <w:rPr>
          <w:rFonts w:ascii="GHEA Grapalat" w:hAnsi="GHEA Grapalat"/>
          <w:i/>
          <w:sz w:val="16"/>
          <w:szCs w:val="16"/>
          <w:lang w:val="af-ZA"/>
        </w:rPr>
        <w:t xml:space="preserve"> </w:t>
      </w:r>
      <w:r w:rsidRPr="0085475F">
        <w:rPr>
          <w:rFonts w:ascii="GHEA Grapalat" w:hAnsi="GHEA Grapalat"/>
          <w:i/>
          <w:sz w:val="16"/>
          <w:szCs w:val="16"/>
        </w:rPr>
        <w:t>լրացնելիս</w:t>
      </w:r>
      <w:r w:rsidRPr="0085475F">
        <w:rPr>
          <w:rFonts w:ascii="GHEA Grapalat" w:hAnsi="GHEA Grapalat"/>
          <w:i/>
          <w:sz w:val="16"/>
          <w:szCs w:val="16"/>
          <w:lang w:val="af-ZA"/>
        </w:rPr>
        <w:t xml:space="preserve"> &lt;&lt; </w:t>
      </w:r>
      <w:r w:rsidRPr="0085475F">
        <w:rPr>
          <w:rFonts w:ascii="GHEA Grapalat" w:hAnsi="GHEA Grapalat"/>
          <w:i/>
          <w:sz w:val="16"/>
          <w:szCs w:val="16"/>
        </w:rPr>
        <w:t>տեղեկություններ</w:t>
      </w:r>
      <w:r w:rsidRPr="0085475F">
        <w:rPr>
          <w:rFonts w:ascii="GHEA Grapalat" w:hAnsi="GHEA Grapalat"/>
          <w:i/>
          <w:sz w:val="16"/>
          <w:szCs w:val="16"/>
          <w:lang w:val="af-ZA"/>
        </w:rPr>
        <w:t xml:space="preserve"> </w:t>
      </w:r>
      <w:r w:rsidRPr="0085475F">
        <w:rPr>
          <w:rFonts w:ascii="GHEA Grapalat" w:hAnsi="GHEA Grapalat"/>
          <w:i/>
          <w:sz w:val="16"/>
          <w:szCs w:val="16"/>
        </w:rPr>
        <w:t>պարունակող</w:t>
      </w:r>
      <w:r w:rsidRPr="0085475F">
        <w:rPr>
          <w:rFonts w:ascii="GHEA Grapalat" w:hAnsi="GHEA Grapalat"/>
          <w:i/>
          <w:sz w:val="16"/>
          <w:szCs w:val="16"/>
          <w:lang w:val="af-ZA"/>
        </w:rPr>
        <w:t xml:space="preserve"> </w:t>
      </w:r>
      <w:r w:rsidRPr="0085475F">
        <w:rPr>
          <w:rFonts w:ascii="GHEA Grapalat" w:hAnsi="GHEA Grapalat"/>
          <w:i/>
          <w:sz w:val="16"/>
          <w:szCs w:val="16"/>
        </w:rPr>
        <w:t>կայքէջի</w:t>
      </w:r>
      <w:r w:rsidRPr="0085475F">
        <w:rPr>
          <w:rFonts w:ascii="GHEA Grapalat" w:hAnsi="GHEA Grapalat"/>
          <w:i/>
          <w:sz w:val="16"/>
          <w:szCs w:val="16"/>
          <w:lang w:val="af-ZA"/>
        </w:rPr>
        <w:t xml:space="preserve"> </w:t>
      </w:r>
      <w:r w:rsidRPr="0085475F">
        <w:rPr>
          <w:rFonts w:ascii="GHEA Grapalat" w:hAnsi="GHEA Grapalat"/>
          <w:i/>
          <w:sz w:val="16"/>
          <w:szCs w:val="16"/>
        </w:rPr>
        <w:t>հղումը՝</w:t>
      </w:r>
      <w:r w:rsidRPr="0085475F">
        <w:rPr>
          <w:rFonts w:ascii="GHEA Grapalat" w:hAnsi="GHEA Grapalat"/>
          <w:i/>
          <w:sz w:val="16"/>
          <w:szCs w:val="16"/>
          <w:lang w:val="af-ZA"/>
        </w:rPr>
        <w:t xml:space="preserve"> &gt;&gt; </w:t>
      </w:r>
      <w:r w:rsidRPr="0085475F">
        <w:rPr>
          <w:rFonts w:ascii="GHEA Grapalat" w:hAnsi="GHEA Grapalat"/>
          <w:i/>
          <w:sz w:val="16"/>
          <w:szCs w:val="16"/>
        </w:rPr>
        <w:t>բառերը</w:t>
      </w:r>
      <w:r w:rsidRPr="0085475F">
        <w:rPr>
          <w:rFonts w:ascii="GHEA Grapalat" w:hAnsi="GHEA Grapalat"/>
          <w:i/>
          <w:sz w:val="16"/>
          <w:szCs w:val="16"/>
          <w:lang w:val="af-ZA"/>
        </w:rPr>
        <w:t xml:space="preserve"> </w:t>
      </w:r>
      <w:r w:rsidRPr="0085475F">
        <w:rPr>
          <w:rFonts w:ascii="GHEA Grapalat" w:hAnsi="GHEA Grapalat"/>
          <w:i/>
          <w:sz w:val="16"/>
          <w:szCs w:val="16"/>
        </w:rPr>
        <w:t>փոխարինում</w:t>
      </w:r>
      <w:r w:rsidRPr="0085475F">
        <w:rPr>
          <w:rFonts w:ascii="GHEA Grapalat" w:hAnsi="GHEA Grapalat"/>
          <w:i/>
          <w:sz w:val="16"/>
          <w:szCs w:val="16"/>
          <w:lang w:val="af-ZA"/>
        </w:rPr>
        <w:t xml:space="preserve"> </w:t>
      </w:r>
      <w:r w:rsidRPr="0085475F">
        <w:rPr>
          <w:rFonts w:ascii="GHEA Grapalat" w:hAnsi="GHEA Grapalat"/>
          <w:i/>
          <w:sz w:val="16"/>
          <w:szCs w:val="16"/>
        </w:rPr>
        <w:t>է</w:t>
      </w:r>
      <w:r w:rsidRPr="0085475F">
        <w:rPr>
          <w:rFonts w:ascii="GHEA Grapalat" w:hAnsi="GHEA Grapalat"/>
          <w:i/>
          <w:sz w:val="16"/>
          <w:szCs w:val="16"/>
          <w:lang w:val="af-ZA"/>
        </w:rPr>
        <w:t xml:space="preserve"> &lt;&lt;</w:t>
      </w:r>
      <w:r w:rsidRPr="0085475F">
        <w:rPr>
          <w:rFonts w:ascii="GHEA Grapalat" w:hAnsi="GHEA Grapalat"/>
          <w:i/>
          <w:sz w:val="16"/>
          <w:szCs w:val="16"/>
        </w:rPr>
        <w:t>հայտարարագիր՝</w:t>
      </w:r>
      <w:r w:rsidRPr="0085475F">
        <w:rPr>
          <w:rFonts w:ascii="GHEA Grapalat" w:hAnsi="GHEA Grapalat"/>
          <w:i/>
          <w:sz w:val="16"/>
          <w:szCs w:val="16"/>
          <w:lang w:val="af-ZA"/>
        </w:rPr>
        <w:t xml:space="preserve"> </w:t>
      </w:r>
      <w:r w:rsidRPr="0085475F">
        <w:rPr>
          <w:rFonts w:ascii="GHEA Grapalat" w:hAnsi="GHEA Grapalat"/>
          <w:i/>
          <w:sz w:val="16"/>
          <w:szCs w:val="16"/>
        </w:rPr>
        <w:t>համաձայն</w:t>
      </w:r>
      <w:r w:rsidRPr="0085475F">
        <w:rPr>
          <w:rFonts w:ascii="GHEA Grapalat" w:hAnsi="GHEA Grapalat"/>
          <w:i/>
          <w:sz w:val="16"/>
          <w:szCs w:val="16"/>
          <w:lang w:val="af-ZA"/>
        </w:rPr>
        <w:t xml:space="preserve">  </w:t>
      </w:r>
      <w:r w:rsidRPr="0085475F">
        <w:rPr>
          <w:rFonts w:ascii="GHEA Grapalat" w:hAnsi="GHEA Grapalat"/>
          <w:i/>
          <w:sz w:val="16"/>
          <w:szCs w:val="16"/>
        </w:rPr>
        <w:t>հավելված</w:t>
      </w:r>
      <w:r w:rsidRPr="0085475F">
        <w:rPr>
          <w:rFonts w:ascii="GHEA Grapalat" w:hAnsi="GHEA Grapalat"/>
          <w:i/>
          <w:sz w:val="16"/>
          <w:szCs w:val="16"/>
          <w:lang w:val="af-ZA"/>
        </w:rPr>
        <w:t xml:space="preserve"> 1․2-</w:t>
      </w:r>
      <w:r w:rsidRPr="0085475F">
        <w:rPr>
          <w:rFonts w:ascii="GHEA Grapalat" w:hAnsi="GHEA Grapalat"/>
          <w:i/>
          <w:sz w:val="16"/>
          <w:szCs w:val="16"/>
        </w:rPr>
        <w:t>ի</w:t>
      </w:r>
      <w:r w:rsidRPr="0085475F">
        <w:rPr>
          <w:rFonts w:ascii="GHEA Grapalat" w:hAnsi="GHEA Grapalat"/>
          <w:i/>
          <w:sz w:val="16"/>
          <w:szCs w:val="16"/>
          <w:lang w:val="af-ZA"/>
        </w:rPr>
        <w:t xml:space="preserve">&gt;&gt; </w:t>
      </w:r>
      <w:r w:rsidRPr="0085475F">
        <w:rPr>
          <w:rFonts w:ascii="GHEA Grapalat" w:hAnsi="GHEA Grapalat"/>
          <w:i/>
          <w:sz w:val="16"/>
          <w:szCs w:val="16"/>
        </w:rPr>
        <w:t>բառերով</w:t>
      </w:r>
      <w:r w:rsidRPr="0085475F">
        <w:rPr>
          <w:rFonts w:ascii="GHEA Grapalat" w:hAnsi="GHEA Grapalat"/>
          <w:i/>
          <w:sz w:val="16"/>
          <w:szCs w:val="16"/>
          <w:lang w:val="af-ZA"/>
        </w:rPr>
        <w:t>,</w:t>
      </w:r>
    </w:p>
    <w:p w:rsidR="009E3F0B" w:rsidRPr="0085475F" w:rsidRDefault="009E3F0B" w:rsidP="005F1C06">
      <w:pPr>
        <w:pStyle w:val="FootnoteText"/>
        <w:jc w:val="both"/>
        <w:rPr>
          <w:rFonts w:ascii="GHEA Grapalat" w:hAnsi="GHEA Grapalat"/>
          <w:i/>
          <w:sz w:val="16"/>
          <w:szCs w:val="16"/>
          <w:lang w:val="af-ZA"/>
        </w:rPr>
      </w:pPr>
    </w:p>
    <w:p w:rsidR="009E3F0B" w:rsidRPr="0085475F" w:rsidRDefault="009E3F0B" w:rsidP="005F1C06">
      <w:pPr>
        <w:pStyle w:val="FootnoteText"/>
        <w:jc w:val="both"/>
        <w:rPr>
          <w:rFonts w:ascii="GHEA Grapalat" w:hAnsi="GHEA Grapalat"/>
          <w:i/>
          <w:sz w:val="16"/>
          <w:szCs w:val="16"/>
          <w:lang w:val="af-ZA"/>
        </w:rPr>
      </w:pPr>
      <w:r w:rsidRPr="0085475F">
        <w:rPr>
          <w:rFonts w:ascii="GHEA Grapalat" w:hAnsi="GHEA Grapalat"/>
          <w:i/>
          <w:sz w:val="16"/>
          <w:szCs w:val="16"/>
          <w:lang w:val="af-ZA"/>
        </w:rPr>
        <w:tab/>
        <w:t>-</w:t>
      </w:r>
      <w:r w:rsidRPr="0085475F">
        <w:rPr>
          <w:rFonts w:ascii="GHEA Grapalat" w:hAnsi="GHEA Grapalat"/>
          <w:i/>
          <w:sz w:val="16"/>
          <w:szCs w:val="16"/>
        </w:rPr>
        <w:t>եթե</w:t>
      </w:r>
      <w:r w:rsidRPr="0085475F">
        <w:rPr>
          <w:rFonts w:ascii="GHEA Grapalat" w:hAnsi="GHEA Grapalat"/>
          <w:i/>
          <w:sz w:val="16"/>
          <w:szCs w:val="16"/>
          <w:lang w:val="af-ZA"/>
        </w:rPr>
        <w:t xml:space="preserve"> </w:t>
      </w:r>
      <w:r w:rsidRPr="0085475F">
        <w:rPr>
          <w:rFonts w:ascii="GHEA Grapalat" w:hAnsi="GHEA Grapalat"/>
          <w:i/>
          <w:sz w:val="16"/>
          <w:szCs w:val="16"/>
        </w:rPr>
        <w:t>մասնակիցը</w:t>
      </w:r>
      <w:r w:rsidRPr="0085475F">
        <w:rPr>
          <w:rFonts w:ascii="GHEA Grapalat" w:hAnsi="GHEA Grapalat"/>
          <w:i/>
          <w:sz w:val="16"/>
          <w:szCs w:val="16"/>
          <w:lang w:val="af-ZA"/>
        </w:rPr>
        <w:t xml:space="preserve"> </w:t>
      </w:r>
      <w:r w:rsidRPr="0085475F">
        <w:rPr>
          <w:rFonts w:ascii="GHEA Grapalat" w:hAnsi="GHEA Grapalat"/>
          <w:i/>
          <w:sz w:val="16"/>
          <w:szCs w:val="16"/>
        </w:rPr>
        <w:t>անհատ</w:t>
      </w:r>
      <w:r w:rsidRPr="0085475F">
        <w:rPr>
          <w:rFonts w:ascii="GHEA Grapalat" w:hAnsi="GHEA Grapalat"/>
          <w:i/>
          <w:sz w:val="16"/>
          <w:szCs w:val="16"/>
          <w:lang w:val="af-ZA"/>
        </w:rPr>
        <w:t xml:space="preserve"> </w:t>
      </w:r>
      <w:r w:rsidRPr="0085475F">
        <w:rPr>
          <w:rFonts w:ascii="GHEA Grapalat" w:hAnsi="GHEA Grapalat"/>
          <w:i/>
          <w:sz w:val="16"/>
          <w:szCs w:val="16"/>
        </w:rPr>
        <w:t>ձեռնարկատեր</w:t>
      </w:r>
      <w:r w:rsidRPr="0085475F">
        <w:rPr>
          <w:rFonts w:ascii="GHEA Grapalat" w:hAnsi="GHEA Grapalat"/>
          <w:i/>
          <w:sz w:val="16"/>
          <w:szCs w:val="16"/>
          <w:lang w:val="af-ZA"/>
        </w:rPr>
        <w:t xml:space="preserve">  </w:t>
      </w:r>
      <w:r w:rsidRPr="0085475F">
        <w:rPr>
          <w:rFonts w:ascii="GHEA Grapalat" w:hAnsi="GHEA Grapalat"/>
          <w:i/>
          <w:sz w:val="16"/>
          <w:szCs w:val="16"/>
        </w:rPr>
        <w:t>է</w:t>
      </w:r>
      <w:r w:rsidRPr="0085475F">
        <w:rPr>
          <w:rFonts w:ascii="GHEA Grapalat" w:hAnsi="GHEA Grapalat"/>
          <w:i/>
          <w:sz w:val="16"/>
          <w:szCs w:val="16"/>
          <w:lang w:val="af-ZA"/>
        </w:rPr>
        <w:t xml:space="preserve"> </w:t>
      </w:r>
      <w:r w:rsidRPr="0085475F">
        <w:rPr>
          <w:rFonts w:ascii="GHEA Grapalat" w:hAnsi="GHEA Grapalat"/>
          <w:i/>
          <w:sz w:val="16"/>
          <w:szCs w:val="16"/>
        </w:rPr>
        <w:t>կամ</w:t>
      </w:r>
      <w:r w:rsidRPr="0085475F">
        <w:rPr>
          <w:rFonts w:ascii="GHEA Grapalat" w:hAnsi="GHEA Grapalat"/>
          <w:i/>
          <w:sz w:val="16"/>
          <w:szCs w:val="16"/>
          <w:lang w:val="af-ZA"/>
        </w:rPr>
        <w:t xml:space="preserve"> </w:t>
      </w:r>
      <w:r w:rsidRPr="0085475F">
        <w:rPr>
          <w:rFonts w:ascii="GHEA Grapalat" w:hAnsi="GHEA Grapalat"/>
          <w:i/>
          <w:sz w:val="16"/>
          <w:szCs w:val="16"/>
        </w:rPr>
        <w:t>ֆիզիկական</w:t>
      </w:r>
      <w:r w:rsidRPr="0085475F">
        <w:rPr>
          <w:rFonts w:ascii="GHEA Grapalat" w:hAnsi="GHEA Grapalat"/>
          <w:i/>
          <w:sz w:val="16"/>
          <w:szCs w:val="16"/>
          <w:lang w:val="af-ZA"/>
        </w:rPr>
        <w:t xml:space="preserve"> </w:t>
      </w:r>
      <w:r w:rsidRPr="0085475F">
        <w:rPr>
          <w:rFonts w:ascii="GHEA Grapalat" w:hAnsi="GHEA Grapalat"/>
          <w:i/>
          <w:sz w:val="16"/>
          <w:szCs w:val="16"/>
        </w:rPr>
        <w:t>անձ</w:t>
      </w:r>
      <w:r w:rsidRPr="0085475F">
        <w:rPr>
          <w:rFonts w:ascii="GHEA Grapalat" w:hAnsi="GHEA Grapalat"/>
          <w:i/>
          <w:sz w:val="16"/>
          <w:szCs w:val="16"/>
          <w:lang w:val="af-ZA"/>
        </w:rPr>
        <w:t xml:space="preserve">, </w:t>
      </w:r>
      <w:r w:rsidRPr="0085475F">
        <w:rPr>
          <w:rFonts w:ascii="GHEA Grapalat" w:hAnsi="GHEA Grapalat"/>
          <w:i/>
          <w:sz w:val="16"/>
          <w:szCs w:val="16"/>
        </w:rPr>
        <w:t>ապա</w:t>
      </w:r>
      <w:r w:rsidRPr="0085475F">
        <w:rPr>
          <w:rFonts w:ascii="GHEA Grapalat" w:hAnsi="GHEA Grapalat"/>
          <w:i/>
          <w:sz w:val="16"/>
          <w:szCs w:val="16"/>
          <w:lang w:val="af-ZA"/>
        </w:rPr>
        <w:t xml:space="preserve"> </w:t>
      </w:r>
      <w:r w:rsidRPr="0085475F">
        <w:rPr>
          <w:rFonts w:ascii="GHEA Grapalat" w:hAnsi="GHEA Grapalat"/>
          <w:i/>
          <w:sz w:val="16"/>
          <w:szCs w:val="16"/>
        </w:rPr>
        <w:t>իրական</w:t>
      </w:r>
      <w:r w:rsidRPr="0085475F">
        <w:rPr>
          <w:rFonts w:ascii="GHEA Grapalat" w:hAnsi="GHEA Grapalat"/>
          <w:i/>
          <w:sz w:val="16"/>
          <w:szCs w:val="16"/>
          <w:lang w:val="af-ZA"/>
        </w:rPr>
        <w:t xml:space="preserve"> </w:t>
      </w:r>
      <w:r w:rsidRPr="0085475F">
        <w:rPr>
          <w:rFonts w:ascii="GHEA Grapalat" w:hAnsi="GHEA Grapalat"/>
          <w:i/>
          <w:sz w:val="16"/>
          <w:szCs w:val="16"/>
        </w:rPr>
        <w:t>շահառուների</w:t>
      </w:r>
      <w:r w:rsidRPr="0085475F">
        <w:rPr>
          <w:rFonts w:ascii="GHEA Grapalat" w:hAnsi="GHEA Grapalat"/>
          <w:i/>
          <w:sz w:val="16"/>
          <w:szCs w:val="16"/>
          <w:lang w:val="af-ZA"/>
        </w:rPr>
        <w:t xml:space="preserve"> </w:t>
      </w:r>
      <w:r w:rsidRPr="0085475F">
        <w:rPr>
          <w:rFonts w:ascii="GHEA Grapalat" w:hAnsi="GHEA Grapalat"/>
          <w:i/>
          <w:sz w:val="16"/>
          <w:szCs w:val="16"/>
        </w:rPr>
        <w:t>վերաբերյալ</w:t>
      </w:r>
      <w:r w:rsidRPr="0085475F">
        <w:rPr>
          <w:rFonts w:ascii="GHEA Grapalat" w:hAnsi="GHEA Grapalat"/>
          <w:i/>
          <w:sz w:val="16"/>
          <w:szCs w:val="16"/>
          <w:lang w:val="af-ZA"/>
        </w:rPr>
        <w:t xml:space="preserve"> </w:t>
      </w:r>
      <w:r w:rsidRPr="0085475F">
        <w:rPr>
          <w:rFonts w:ascii="GHEA Grapalat" w:hAnsi="GHEA Grapalat"/>
          <w:i/>
          <w:sz w:val="16"/>
          <w:szCs w:val="16"/>
        </w:rPr>
        <w:t>տեղեկատվություն</w:t>
      </w:r>
      <w:r w:rsidRPr="0085475F">
        <w:rPr>
          <w:rFonts w:ascii="GHEA Grapalat" w:hAnsi="GHEA Grapalat"/>
          <w:i/>
          <w:sz w:val="16"/>
          <w:szCs w:val="16"/>
          <w:lang w:val="af-ZA"/>
        </w:rPr>
        <w:t xml:space="preserve"> </w:t>
      </w:r>
      <w:r w:rsidRPr="0085475F">
        <w:rPr>
          <w:rFonts w:ascii="GHEA Grapalat" w:hAnsi="GHEA Grapalat"/>
          <w:i/>
          <w:sz w:val="16"/>
          <w:szCs w:val="16"/>
        </w:rPr>
        <w:t>չի</w:t>
      </w:r>
      <w:r w:rsidRPr="0085475F">
        <w:rPr>
          <w:rFonts w:ascii="GHEA Grapalat" w:hAnsi="GHEA Grapalat"/>
          <w:i/>
          <w:sz w:val="16"/>
          <w:szCs w:val="16"/>
          <w:lang w:val="af-ZA"/>
        </w:rPr>
        <w:t xml:space="preserve"> </w:t>
      </w:r>
      <w:r w:rsidRPr="0085475F">
        <w:rPr>
          <w:rFonts w:ascii="GHEA Grapalat" w:hAnsi="GHEA Grapalat"/>
          <w:i/>
          <w:sz w:val="16"/>
          <w:szCs w:val="16"/>
        </w:rPr>
        <w:t>ներկայացնում</w:t>
      </w:r>
      <w:r w:rsidRPr="0085475F">
        <w:rPr>
          <w:rFonts w:ascii="GHEA Grapalat" w:hAnsi="GHEA Grapalat"/>
          <w:i/>
          <w:sz w:val="16"/>
          <w:szCs w:val="16"/>
          <w:lang w:val="af-ZA"/>
        </w:rPr>
        <w:t>:</w:t>
      </w:r>
    </w:p>
    <w:p w:rsidR="009E3F0B" w:rsidRPr="00BF58CA" w:rsidRDefault="009E3F0B" w:rsidP="005F1C06">
      <w:pPr>
        <w:pStyle w:val="FootnoteText"/>
        <w:jc w:val="both"/>
        <w:rPr>
          <w:rFonts w:ascii="GHEA Grapalat" w:hAnsi="GHEA Grapalat"/>
          <w:i/>
          <w:sz w:val="16"/>
          <w:szCs w:val="16"/>
          <w:lang w:val="hy-AM"/>
        </w:rPr>
      </w:pPr>
    </w:p>
    <w:p w:rsidR="009E3F0B" w:rsidRPr="00B20703" w:rsidDel="006C3873" w:rsidRDefault="009E3F0B" w:rsidP="00CE3A99">
      <w:pPr>
        <w:jc w:val="both"/>
        <w:rPr>
          <w:del w:id="5" w:author="User" w:date="2019-05-26T09:52:00Z"/>
          <w:rFonts w:ascii="GHEA Grapalat" w:hAnsi="GHEA Grapalat" w:cs="Sylfaen"/>
          <w:sz w:val="20"/>
          <w:lang w:val="hy-AM"/>
        </w:rPr>
      </w:pPr>
    </w:p>
  </w:footnote>
  <w:footnote w:id="7">
    <w:p w:rsidR="009E3F0B" w:rsidRPr="006265F4" w:rsidRDefault="009E3F0B" w:rsidP="00B2572B">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rsidR="009E3F0B" w:rsidRPr="006265F4" w:rsidRDefault="009E3F0B"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9E3F0B" w:rsidRPr="006265F4" w:rsidDel="00856FDE" w:rsidRDefault="009E3F0B" w:rsidP="00B2572B">
      <w:pPr>
        <w:pStyle w:val="FootnoteText"/>
        <w:rPr>
          <w:del w:id="8" w:author="User" w:date="2019-05-26T09:57:00Z"/>
          <w:i/>
          <w:lang w:val="af-ZA"/>
        </w:rPr>
      </w:pPr>
    </w:p>
  </w:footnote>
  <w:footnote w:id="8">
    <w:p w:rsidR="009E3F0B" w:rsidRPr="006265F4" w:rsidRDefault="009E3F0B" w:rsidP="009123CA">
      <w:pPr>
        <w:pStyle w:val="FootnoteText"/>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9E3F0B" w:rsidRPr="006265F4" w:rsidDel="007942E8" w:rsidRDefault="009E3F0B" w:rsidP="009123CA">
      <w:pPr>
        <w:pStyle w:val="FootnoteText"/>
        <w:jc w:val="both"/>
        <w:rPr>
          <w:del w:id="9"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9">
    <w:p w:rsidR="009E3F0B" w:rsidRPr="006265F4" w:rsidDel="002877FC" w:rsidRDefault="009E3F0B" w:rsidP="00071D1C">
      <w:pPr>
        <w:pStyle w:val="FootnoteText"/>
        <w:jc w:val="both"/>
        <w:rPr>
          <w:del w:id="10"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0">
    <w:p w:rsidR="009E3F0B" w:rsidRPr="006265F4" w:rsidDel="002877FC" w:rsidRDefault="009E3F0B" w:rsidP="00071D1C">
      <w:pPr>
        <w:pStyle w:val="FootnoteText"/>
        <w:jc w:val="both"/>
        <w:rPr>
          <w:del w:id="11"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1">
    <w:p w:rsidR="009E3F0B" w:rsidRPr="008C7473" w:rsidRDefault="009E3F0B">
      <w:pPr>
        <w:rPr>
          <w:lang w:val="hy-AM"/>
        </w:rPr>
      </w:pPr>
      <w:r w:rsidRPr="00AB6289">
        <w:rPr>
          <w:vertAlign w:val="superscript"/>
          <w:lang w:val="hy-AM"/>
        </w:rPr>
        <w:t>24</w:t>
      </w:r>
      <w:r w:rsidRPr="006265F4">
        <w:rPr>
          <w:vertAlign w:val="superscript"/>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8"/>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9"/>
  </w:num>
  <w:num w:numId="15">
    <w:abstractNumId w:val="24"/>
  </w:num>
  <w:num w:numId="16">
    <w:abstractNumId w:val="12"/>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9"/>
  </w:num>
  <w:num w:numId="31">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drawingGridHorizontalSpacing w:val="120"/>
  <w:displayHorizontalDrawingGridEvery w:val="2"/>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C23"/>
    <w:rsid w:val="000031E3"/>
    <w:rsid w:val="000033BC"/>
    <w:rsid w:val="00003DF0"/>
    <w:rsid w:val="00005436"/>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4A7D"/>
    <w:rsid w:val="00025353"/>
    <w:rsid w:val="00025467"/>
    <w:rsid w:val="00026351"/>
    <w:rsid w:val="00026FA4"/>
    <w:rsid w:val="00027575"/>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4FBD"/>
    <w:rsid w:val="000550DA"/>
    <w:rsid w:val="00055129"/>
    <w:rsid w:val="00055195"/>
    <w:rsid w:val="00055CC2"/>
    <w:rsid w:val="0005629A"/>
    <w:rsid w:val="00056516"/>
    <w:rsid w:val="00056AB4"/>
    <w:rsid w:val="00057264"/>
    <w:rsid w:val="000604CF"/>
    <w:rsid w:val="00060FB1"/>
    <w:rsid w:val="0006107F"/>
    <w:rsid w:val="0006220B"/>
    <w:rsid w:val="0006311D"/>
    <w:rsid w:val="0006386B"/>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009"/>
    <w:rsid w:val="000A37CE"/>
    <w:rsid w:val="000A4DC8"/>
    <w:rsid w:val="000A5B16"/>
    <w:rsid w:val="000A648B"/>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21CD"/>
    <w:rsid w:val="000C36C6"/>
    <w:rsid w:val="000C5A09"/>
    <w:rsid w:val="000C6F81"/>
    <w:rsid w:val="000C78C9"/>
    <w:rsid w:val="000D07E4"/>
    <w:rsid w:val="000D10F1"/>
    <w:rsid w:val="000D16B6"/>
    <w:rsid w:val="000D1D3C"/>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6777"/>
    <w:rsid w:val="000E7612"/>
    <w:rsid w:val="000E79BD"/>
    <w:rsid w:val="000F008F"/>
    <w:rsid w:val="000F109E"/>
    <w:rsid w:val="000F332D"/>
    <w:rsid w:val="000F338E"/>
    <w:rsid w:val="000F3939"/>
    <w:rsid w:val="000F3B31"/>
    <w:rsid w:val="000F3C70"/>
    <w:rsid w:val="000F3D76"/>
    <w:rsid w:val="000F494F"/>
    <w:rsid w:val="000F4B86"/>
    <w:rsid w:val="000F4D7B"/>
    <w:rsid w:val="000F5032"/>
    <w:rsid w:val="000F5900"/>
    <w:rsid w:val="000F6E48"/>
    <w:rsid w:val="000F7026"/>
    <w:rsid w:val="000F7A6D"/>
    <w:rsid w:val="000F7AE0"/>
    <w:rsid w:val="000F7C22"/>
    <w:rsid w:val="0010050E"/>
    <w:rsid w:val="00101445"/>
    <w:rsid w:val="00101C9A"/>
    <w:rsid w:val="00101F06"/>
    <w:rsid w:val="00102291"/>
    <w:rsid w:val="0010323D"/>
    <w:rsid w:val="00104861"/>
    <w:rsid w:val="00106365"/>
    <w:rsid w:val="0010669D"/>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14A6"/>
    <w:rsid w:val="00142496"/>
    <w:rsid w:val="00143BD7"/>
    <w:rsid w:val="00143E8C"/>
    <w:rsid w:val="0014472E"/>
    <w:rsid w:val="00144D4F"/>
    <w:rsid w:val="00144F73"/>
    <w:rsid w:val="001458D6"/>
    <w:rsid w:val="00145CC3"/>
    <w:rsid w:val="00147CD0"/>
    <w:rsid w:val="00147F14"/>
    <w:rsid w:val="00150AF1"/>
    <w:rsid w:val="00150CBE"/>
    <w:rsid w:val="001514D1"/>
    <w:rsid w:val="001515DE"/>
    <w:rsid w:val="001522CE"/>
    <w:rsid w:val="00152564"/>
    <w:rsid w:val="00152E85"/>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670"/>
    <w:rsid w:val="00161FE4"/>
    <w:rsid w:val="00162774"/>
    <w:rsid w:val="001635B8"/>
    <w:rsid w:val="00164BBC"/>
    <w:rsid w:val="0016519F"/>
    <w:rsid w:val="001669C1"/>
    <w:rsid w:val="001679A6"/>
    <w:rsid w:val="001724D7"/>
    <w:rsid w:val="00172BD7"/>
    <w:rsid w:val="0017323F"/>
    <w:rsid w:val="001732FB"/>
    <w:rsid w:val="00174FE1"/>
    <w:rsid w:val="00175BB5"/>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1DC5"/>
    <w:rsid w:val="00192606"/>
    <w:rsid w:val="00192A1F"/>
    <w:rsid w:val="001932A7"/>
    <w:rsid w:val="00193871"/>
    <w:rsid w:val="00194598"/>
    <w:rsid w:val="00194DBD"/>
    <w:rsid w:val="00195835"/>
    <w:rsid w:val="00195F24"/>
    <w:rsid w:val="00196487"/>
    <w:rsid w:val="00197D76"/>
    <w:rsid w:val="001A15EA"/>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2B5E"/>
    <w:rsid w:val="001C2E71"/>
    <w:rsid w:val="001C3D83"/>
    <w:rsid w:val="001C3F6C"/>
    <w:rsid w:val="001C4DAB"/>
    <w:rsid w:val="001C76F7"/>
    <w:rsid w:val="001C7C1A"/>
    <w:rsid w:val="001D1139"/>
    <w:rsid w:val="001D1D00"/>
    <w:rsid w:val="001D2D62"/>
    <w:rsid w:val="001D3623"/>
    <w:rsid w:val="001D5FF7"/>
    <w:rsid w:val="001D6531"/>
    <w:rsid w:val="001D7228"/>
    <w:rsid w:val="001D74FA"/>
    <w:rsid w:val="001D78C5"/>
    <w:rsid w:val="001E0216"/>
    <w:rsid w:val="001E097A"/>
    <w:rsid w:val="001E17BA"/>
    <w:rsid w:val="001E2794"/>
    <w:rsid w:val="001E2814"/>
    <w:rsid w:val="001E55B2"/>
    <w:rsid w:val="001E5866"/>
    <w:rsid w:val="001E6C86"/>
    <w:rsid w:val="001E7733"/>
    <w:rsid w:val="001F0335"/>
    <w:rsid w:val="001F0371"/>
    <w:rsid w:val="001F1DF0"/>
    <w:rsid w:val="001F3094"/>
    <w:rsid w:val="001F3237"/>
    <w:rsid w:val="001F386B"/>
    <w:rsid w:val="001F3F88"/>
    <w:rsid w:val="001F5FDE"/>
    <w:rsid w:val="001F6578"/>
    <w:rsid w:val="001F760C"/>
    <w:rsid w:val="00201683"/>
    <w:rsid w:val="002017CB"/>
    <w:rsid w:val="00201DA0"/>
    <w:rsid w:val="00201F2E"/>
    <w:rsid w:val="00202F4D"/>
    <w:rsid w:val="002032CE"/>
    <w:rsid w:val="00203917"/>
    <w:rsid w:val="00203DFB"/>
    <w:rsid w:val="0020414C"/>
    <w:rsid w:val="00204B03"/>
    <w:rsid w:val="00204E53"/>
    <w:rsid w:val="00205689"/>
    <w:rsid w:val="00206DC6"/>
    <w:rsid w:val="0020701A"/>
    <w:rsid w:val="00207CF7"/>
    <w:rsid w:val="002100B3"/>
    <w:rsid w:val="002101F2"/>
    <w:rsid w:val="00210534"/>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3945"/>
    <w:rsid w:val="002240AB"/>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6BB"/>
    <w:rsid w:val="00246F46"/>
    <w:rsid w:val="0025145E"/>
    <w:rsid w:val="00251E84"/>
    <w:rsid w:val="0025228A"/>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0E"/>
    <w:rsid w:val="00263E28"/>
    <w:rsid w:val="0026426F"/>
    <w:rsid w:val="0026557B"/>
    <w:rsid w:val="00265D18"/>
    <w:rsid w:val="002665A4"/>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BAE"/>
    <w:rsid w:val="00275E14"/>
    <w:rsid w:val="00276441"/>
    <w:rsid w:val="00276B03"/>
    <w:rsid w:val="0027769B"/>
    <w:rsid w:val="00277F14"/>
    <w:rsid w:val="0028014C"/>
    <w:rsid w:val="00280E91"/>
    <w:rsid w:val="00281740"/>
    <w:rsid w:val="00281CE4"/>
    <w:rsid w:val="00281D16"/>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972A9"/>
    <w:rsid w:val="002A058F"/>
    <w:rsid w:val="002A10B2"/>
    <w:rsid w:val="002A1FAC"/>
    <w:rsid w:val="002A26AE"/>
    <w:rsid w:val="002A28EE"/>
    <w:rsid w:val="002A2C2E"/>
    <w:rsid w:val="002A3785"/>
    <w:rsid w:val="002A4619"/>
    <w:rsid w:val="002A464D"/>
    <w:rsid w:val="002A510A"/>
    <w:rsid w:val="002A5BDB"/>
    <w:rsid w:val="002A7380"/>
    <w:rsid w:val="002A76C6"/>
    <w:rsid w:val="002A7A40"/>
    <w:rsid w:val="002B01B8"/>
    <w:rsid w:val="002B0631"/>
    <w:rsid w:val="002B0AEA"/>
    <w:rsid w:val="002B103D"/>
    <w:rsid w:val="002B121D"/>
    <w:rsid w:val="002B155B"/>
    <w:rsid w:val="002B1ABE"/>
    <w:rsid w:val="002B1FC7"/>
    <w:rsid w:val="002B2335"/>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11EE"/>
    <w:rsid w:val="002E1B5B"/>
    <w:rsid w:val="002E3165"/>
    <w:rsid w:val="002E33D8"/>
    <w:rsid w:val="002E3B99"/>
    <w:rsid w:val="002E4305"/>
    <w:rsid w:val="002E530A"/>
    <w:rsid w:val="002E531D"/>
    <w:rsid w:val="002E67D3"/>
    <w:rsid w:val="002E7EE1"/>
    <w:rsid w:val="002F1AB3"/>
    <w:rsid w:val="002F2B23"/>
    <w:rsid w:val="002F2C5F"/>
    <w:rsid w:val="002F2CE0"/>
    <w:rsid w:val="002F35FE"/>
    <w:rsid w:val="002F4423"/>
    <w:rsid w:val="002F6164"/>
    <w:rsid w:val="002F6FA0"/>
    <w:rsid w:val="002F7A7E"/>
    <w:rsid w:val="00300E3B"/>
    <w:rsid w:val="00301193"/>
    <w:rsid w:val="0030129D"/>
    <w:rsid w:val="00303732"/>
    <w:rsid w:val="003041A8"/>
    <w:rsid w:val="00304436"/>
    <w:rsid w:val="00304D64"/>
    <w:rsid w:val="003053EF"/>
    <w:rsid w:val="00305E59"/>
    <w:rsid w:val="00305F6D"/>
    <w:rsid w:val="003064D4"/>
    <w:rsid w:val="00306EF3"/>
    <w:rsid w:val="00307F3C"/>
    <w:rsid w:val="003101E4"/>
    <w:rsid w:val="00310A82"/>
    <w:rsid w:val="00310B6E"/>
    <w:rsid w:val="00310ED2"/>
    <w:rsid w:val="00311076"/>
    <w:rsid w:val="003141B6"/>
    <w:rsid w:val="00316381"/>
    <w:rsid w:val="003169A4"/>
    <w:rsid w:val="00317487"/>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048C"/>
    <w:rsid w:val="003321E3"/>
    <w:rsid w:val="00332561"/>
    <w:rsid w:val="00332EE7"/>
    <w:rsid w:val="00333314"/>
    <w:rsid w:val="00334564"/>
    <w:rsid w:val="00334AC2"/>
    <w:rsid w:val="00334B2F"/>
    <w:rsid w:val="0033571F"/>
    <w:rsid w:val="00335C2A"/>
    <w:rsid w:val="00336907"/>
    <w:rsid w:val="00336F9A"/>
    <w:rsid w:val="00340083"/>
    <w:rsid w:val="003414F9"/>
    <w:rsid w:val="003418E6"/>
    <w:rsid w:val="00341A74"/>
    <w:rsid w:val="00341D7A"/>
    <w:rsid w:val="00341DB9"/>
    <w:rsid w:val="00341ED4"/>
    <w:rsid w:val="003427DF"/>
    <w:rsid w:val="003436A5"/>
    <w:rsid w:val="0034466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1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08B"/>
    <w:rsid w:val="003972CC"/>
    <w:rsid w:val="0039754F"/>
    <w:rsid w:val="00397DC0"/>
    <w:rsid w:val="003A0A31"/>
    <w:rsid w:val="003A145D"/>
    <w:rsid w:val="003A1602"/>
    <w:rsid w:val="003A2550"/>
    <w:rsid w:val="003A2BE0"/>
    <w:rsid w:val="003A377C"/>
    <w:rsid w:val="003A5049"/>
    <w:rsid w:val="003A5533"/>
    <w:rsid w:val="003A57F0"/>
    <w:rsid w:val="003A62A4"/>
    <w:rsid w:val="003A645E"/>
    <w:rsid w:val="003A7A32"/>
    <w:rsid w:val="003A7FC7"/>
    <w:rsid w:val="003B0939"/>
    <w:rsid w:val="003B0D6E"/>
    <w:rsid w:val="003B0FB9"/>
    <w:rsid w:val="003B1FC0"/>
    <w:rsid w:val="003B269F"/>
    <w:rsid w:val="003B3A13"/>
    <w:rsid w:val="003B4A74"/>
    <w:rsid w:val="003B585C"/>
    <w:rsid w:val="003B5AE9"/>
    <w:rsid w:val="003B60D5"/>
    <w:rsid w:val="003B6791"/>
    <w:rsid w:val="003B681E"/>
    <w:rsid w:val="003B7086"/>
    <w:rsid w:val="003B7D9D"/>
    <w:rsid w:val="003C11FC"/>
    <w:rsid w:val="003C1322"/>
    <w:rsid w:val="003C13EB"/>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5DBB"/>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64D"/>
    <w:rsid w:val="003E6971"/>
    <w:rsid w:val="003E7802"/>
    <w:rsid w:val="003E7941"/>
    <w:rsid w:val="003F0A4A"/>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415D"/>
    <w:rsid w:val="00416F1E"/>
    <w:rsid w:val="00417553"/>
    <w:rsid w:val="004175B6"/>
    <w:rsid w:val="004177EC"/>
    <w:rsid w:val="0042084B"/>
    <w:rsid w:val="00427EAA"/>
    <w:rsid w:val="004306D6"/>
    <w:rsid w:val="004313D4"/>
    <w:rsid w:val="00431998"/>
    <w:rsid w:val="00431A05"/>
    <w:rsid w:val="004320F2"/>
    <w:rsid w:val="00433F39"/>
    <w:rsid w:val="00434739"/>
    <w:rsid w:val="004348F9"/>
    <w:rsid w:val="00434D1C"/>
    <w:rsid w:val="0043558D"/>
    <w:rsid w:val="004361D6"/>
    <w:rsid w:val="0043641B"/>
    <w:rsid w:val="00436DF8"/>
    <w:rsid w:val="00436F47"/>
    <w:rsid w:val="00437CDB"/>
    <w:rsid w:val="00440390"/>
    <w:rsid w:val="00441C20"/>
    <w:rsid w:val="00441CC1"/>
    <w:rsid w:val="00441D04"/>
    <w:rsid w:val="0044229E"/>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348"/>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1ADE"/>
    <w:rsid w:val="0049223B"/>
    <w:rsid w:val="004929E4"/>
    <w:rsid w:val="00493AF9"/>
    <w:rsid w:val="00496E18"/>
    <w:rsid w:val="004974D8"/>
    <w:rsid w:val="004A08CB"/>
    <w:rsid w:val="004A1734"/>
    <w:rsid w:val="004A1C5D"/>
    <w:rsid w:val="004A3051"/>
    <w:rsid w:val="004A3A81"/>
    <w:rsid w:val="004A712A"/>
    <w:rsid w:val="004A7722"/>
    <w:rsid w:val="004B2363"/>
    <w:rsid w:val="004B28E1"/>
    <w:rsid w:val="004B2F56"/>
    <w:rsid w:val="004B383E"/>
    <w:rsid w:val="004B4580"/>
    <w:rsid w:val="004B5522"/>
    <w:rsid w:val="004B61C2"/>
    <w:rsid w:val="004B6D52"/>
    <w:rsid w:val="004B7AF3"/>
    <w:rsid w:val="004B7B69"/>
    <w:rsid w:val="004B7C30"/>
    <w:rsid w:val="004B7C9F"/>
    <w:rsid w:val="004C090C"/>
    <w:rsid w:val="004C17D2"/>
    <w:rsid w:val="004C1958"/>
    <w:rsid w:val="004C1D9B"/>
    <w:rsid w:val="004C217A"/>
    <w:rsid w:val="004C3803"/>
    <w:rsid w:val="004C5C66"/>
    <w:rsid w:val="004C5CF3"/>
    <w:rsid w:val="004C6D52"/>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157"/>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4F7973"/>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48D1"/>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5EB"/>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7D1"/>
    <w:rsid w:val="005B18D8"/>
    <w:rsid w:val="005B1CFC"/>
    <w:rsid w:val="005B1DD6"/>
    <w:rsid w:val="005B1E95"/>
    <w:rsid w:val="005B20E7"/>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F0CA9"/>
    <w:rsid w:val="005F1793"/>
    <w:rsid w:val="005F1B96"/>
    <w:rsid w:val="005F1C06"/>
    <w:rsid w:val="005F1DBB"/>
    <w:rsid w:val="005F1F95"/>
    <w:rsid w:val="005F35FC"/>
    <w:rsid w:val="005F425D"/>
    <w:rsid w:val="005F53F2"/>
    <w:rsid w:val="005F76D6"/>
    <w:rsid w:val="005F7C1D"/>
    <w:rsid w:val="00600DD3"/>
    <w:rsid w:val="00603016"/>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491C"/>
    <w:rsid w:val="006265F4"/>
    <w:rsid w:val="00627101"/>
    <w:rsid w:val="0062728A"/>
    <w:rsid w:val="00627351"/>
    <w:rsid w:val="00627E00"/>
    <w:rsid w:val="00630BF1"/>
    <w:rsid w:val="00630CC3"/>
    <w:rsid w:val="0063101C"/>
    <w:rsid w:val="00631658"/>
    <w:rsid w:val="00631744"/>
    <w:rsid w:val="006324B4"/>
    <w:rsid w:val="00633389"/>
    <w:rsid w:val="00633E1E"/>
    <w:rsid w:val="00634DC9"/>
    <w:rsid w:val="00635D52"/>
    <w:rsid w:val="00637DAB"/>
    <w:rsid w:val="00641AD5"/>
    <w:rsid w:val="00642402"/>
    <w:rsid w:val="00642EFE"/>
    <w:rsid w:val="00644CE2"/>
    <w:rsid w:val="00645E7A"/>
    <w:rsid w:val="00647B5C"/>
    <w:rsid w:val="00650073"/>
    <w:rsid w:val="00650458"/>
    <w:rsid w:val="006505BF"/>
    <w:rsid w:val="006505D2"/>
    <w:rsid w:val="00651408"/>
    <w:rsid w:val="00651E02"/>
    <w:rsid w:val="006521E5"/>
    <w:rsid w:val="00653219"/>
    <w:rsid w:val="006546D4"/>
    <w:rsid w:val="00654ADD"/>
    <w:rsid w:val="00654AE9"/>
    <w:rsid w:val="00654D3D"/>
    <w:rsid w:val="00655E71"/>
    <w:rsid w:val="00655EBD"/>
    <w:rsid w:val="006568C9"/>
    <w:rsid w:val="00657201"/>
    <w:rsid w:val="00657BEA"/>
    <w:rsid w:val="00657F32"/>
    <w:rsid w:val="006607D5"/>
    <w:rsid w:val="006608AD"/>
    <w:rsid w:val="00661214"/>
    <w:rsid w:val="006618DE"/>
    <w:rsid w:val="00662165"/>
    <w:rsid w:val="00662623"/>
    <w:rsid w:val="0066349B"/>
    <w:rsid w:val="00663B00"/>
    <w:rsid w:val="006657A3"/>
    <w:rsid w:val="006657EE"/>
    <w:rsid w:val="006675F2"/>
    <w:rsid w:val="00667A56"/>
    <w:rsid w:val="0067002E"/>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3BB"/>
    <w:rsid w:val="006A6D19"/>
    <w:rsid w:val="006A7588"/>
    <w:rsid w:val="006A7B7A"/>
    <w:rsid w:val="006B0116"/>
    <w:rsid w:val="006B0566"/>
    <w:rsid w:val="006B2824"/>
    <w:rsid w:val="006B2F02"/>
    <w:rsid w:val="006B3E66"/>
    <w:rsid w:val="006B4238"/>
    <w:rsid w:val="006B5588"/>
    <w:rsid w:val="006B5686"/>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587E"/>
    <w:rsid w:val="006C679A"/>
    <w:rsid w:val="006C778B"/>
    <w:rsid w:val="006C7B6E"/>
    <w:rsid w:val="006C7FE2"/>
    <w:rsid w:val="006D0479"/>
    <w:rsid w:val="006D0B02"/>
    <w:rsid w:val="006D0D6F"/>
    <w:rsid w:val="006D1826"/>
    <w:rsid w:val="006D1BA0"/>
    <w:rsid w:val="006D2E03"/>
    <w:rsid w:val="006D3BD4"/>
    <w:rsid w:val="006D3D3F"/>
    <w:rsid w:val="006D4E1D"/>
    <w:rsid w:val="006D5516"/>
    <w:rsid w:val="006D5E0B"/>
    <w:rsid w:val="006D6150"/>
    <w:rsid w:val="006D6447"/>
    <w:rsid w:val="006D67D5"/>
    <w:rsid w:val="006D7428"/>
    <w:rsid w:val="006D7580"/>
    <w:rsid w:val="006E07A7"/>
    <w:rsid w:val="006E07C1"/>
    <w:rsid w:val="006E0F22"/>
    <w:rsid w:val="006E356D"/>
    <w:rsid w:val="006E35A0"/>
    <w:rsid w:val="006E35C3"/>
    <w:rsid w:val="006E3A5B"/>
    <w:rsid w:val="006E4901"/>
    <w:rsid w:val="006E49D7"/>
    <w:rsid w:val="006E5CCD"/>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5299"/>
    <w:rsid w:val="006F61E2"/>
    <w:rsid w:val="006F6413"/>
    <w:rsid w:val="00700C81"/>
    <w:rsid w:val="007010F4"/>
    <w:rsid w:val="00701157"/>
    <w:rsid w:val="007019EA"/>
    <w:rsid w:val="007032AC"/>
    <w:rsid w:val="00703303"/>
    <w:rsid w:val="007035C9"/>
    <w:rsid w:val="00703C74"/>
    <w:rsid w:val="00704862"/>
    <w:rsid w:val="00704898"/>
    <w:rsid w:val="00704B70"/>
    <w:rsid w:val="00705492"/>
    <w:rsid w:val="00705706"/>
    <w:rsid w:val="0070731F"/>
    <w:rsid w:val="00707B86"/>
    <w:rsid w:val="00710307"/>
    <w:rsid w:val="00712311"/>
    <w:rsid w:val="00712DB8"/>
    <w:rsid w:val="007131F4"/>
    <w:rsid w:val="00714C96"/>
    <w:rsid w:val="007154FC"/>
    <w:rsid w:val="0071687B"/>
    <w:rsid w:val="0071689A"/>
    <w:rsid w:val="00716F47"/>
    <w:rsid w:val="007170FC"/>
    <w:rsid w:val="007204FD"/>
    <w:rsid w:val="007210AC"/>
    <w:rsid w:val="00721CBC"/>
    <w:rsid w:val="007224D2"/>
    <w:rsid w:val="00722665"/>
    <w:rsid w:val="00723462"/>
    <w:rsid w:val="007248F1"/>
    <w:rsid w:val="00725ED3"/>
    <w:rsid w:val="007261D6"/>
    <w:rsid w:val="007268F5"/>
    <w:rsid w:val="00730C78"/>
    <w:rsid w:val="00731BD1"/>
    <w:rsid w:val="00731D26"/>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6078"/>
    <w:rsid w:val="00747893"/>
    <w:rsid w:val="0074796E"/>
    <w:rsid w:val="0075012D"/>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0B"/>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263F"/>
    <w:rsid w:val="007B303D"/>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A3B"/>
    <w:rsid w:val="007C6F4D"/>
    <w:rsid w:val="007D0927"/>
    <w:rsid w:val="007D0C96"/>
    <w:rsid w:val="007D1213"/>
    <w:rsid w:val="007D12B1"/>
    <w:rsid w:val="007D13EE"/>
    <w:rsid w:val="007D17DA"/>
    <w:rsid w:val="007D2576"/>
    <w:rsid w:val="007D2B56"/>
    <w:rsid w:val="007D33B0"/>
    <w:rsid w:val="007D3E45"/>
    <w:rsid w:val="007D4017"/>
    <w:rsid w:val="007D716A"/>
    <w:rsid w:val="007D7707"/>
    <w:rsid w:val="007E0DD7"/>
    <w:rsid w:val="007E0E5F"/>
    <w:rsid w:val="007E0EA0"/>
    <w:rsid w:val="007E0EB8"/>
    <w:rsid w:val="007E15A7"/>
    <w:rsid w:val="007E1A5C"/>
    <w:rsid w:val="007E238F"/>
    <w:rsid w:val="007E3AEE"/>
    <w:rsid w:val="007E46FE"/>
    <w:rsid w:val="007E54E1"/>
    <w:rsid w:val="007E6804"/>
    <w:rsid w:val="007E6E01"/>
    <w:rsid w:val="007F05DA"/>
    <w:rsid w:val="007F12DE"/>
    <w:rsid w:val="007F1314"/>
    <w:rsid w:val="007F1F51"/>
    <w:rsid w:val="007F281F"/>
    <w:rsid w:val="007F3495"/>
    <w:rsid w:val="007F503F"/>
    <w:rsid w:val="007F5A5F"/>
    <w:rsid w:val="007F6722"/>
    <w:rsid w:val="007F72DC"/>
    <w:rsid w:val="007F7DA7"/>
    <w:rsid w:val="0080064D"/>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6F08"/>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108A"/>
    <w:rsid w:val="008420BD"/>
    <w:rsid w:val="00842193"/>
    <w:rsid w:val="00842CDF"/>
    <w:rsid w:val="00842DEA"/>
    <w:rsid w:val="008435A4"/>
    <w:rsid w:val="008435DB"/>
    <w:rsid w:val="00843892"/>
    <w:rsid w:val="00844434"/>
    <w:rsid w:val="00845AA5"/>
    <w:rsid w:val="00847EB9"/>
    <w:rsid w:val="008504E0"/>
    <w:rsid w:val="00850570"/>
    <w:rsid w:val="00850857"/>
    <w:rsid w:val="008510F1"/>
    <w:rsid w:val="00851FD6"/>
    <w:rsid w:val="0085236E"/>
    <w:rsid w:val="00852545"/>
    <w:rsid w:val="00853563"/>
    <w:rsid w:val="00853B22"/>
    <w:rsid w:val="008546A0"/>
    <w:rsid w:val="0085475F"/>
    <w:rsid w:val="008558B3"/>
    <w:rsid w:val="00855F55"/>
    <w:rsid w:val="0085683F"/>
    <w:rsid w:val="008568E9"/>
    <w:rsid w:val="00856FDE"/>
    <w:rsid w:val="0085736F"/>
    <w:rsid w:val="00857BF8"/>
    <w:rsid w:val="0086004A"/>
    <w:rsid w:val="008601B2"/>
    <w:rsid w:val="0086059D"/>
    <w:rsid w:val="00860B3B"/>
    <w:rsid w:val="00861BC3"/>
    <w:rsid w:val="00861BEB"/>
    <w:rsid w:val="00862230"/>
    <w:rsid w:val="008626E5"/>
    <w:rsid w:val="008628CD"/>
    <w:rsid w:val="008628EC"/>
    <w:rsid w:val="00862B55"/>
    <w:rsid w:val="008640DD"/>
    <w:rsid w:val="00866029"/>
    <w:rsid w:val="00867987"/>
    <w:rsid w:val="008702CB"/>
    <w:rsid w:val="0087155D"/>
    <w:rsid w:val="00871E55"/>
    <w:rsid w:val="0087341E"/>
    <w:rsid w:val="0087360C"/>
    <w:rsid w:val="00873E83"/>
    <w:rsid w:val="00873FE9"/>
    <w:rsid w:val="008743F2"/>
    <w:rsid w:val="00875F97"/>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499B"/>
    <w:rsid w:val="00895733"/>
    <w:rsid w:val="008960F6"/>
    <w:rsid w:val="00896212"/>
    <w:rsid w:val="0089622B"/>
    <w:rsid w:val="00896A13"/>
    <w:rsid w:val="00897000"/>
    <w:rsid w:val="008A0AF2"/>
    <w:rsid w:val="008A120F"/>
    <w:rsid w:val="008A1E8D"/>
    <w:rsid w:val="008A2291"/>
    <w:rsid w:val="008A24FA"/>
    <w:rsid w:val="008A2FF1"/>
    <w:rsid w:val="008A345D"/>
    <w:rsid w:val="008A3652"/>
    <w:rsid w:val="008A3C43"/>
    <w:rsid w:val="008A403C"/>
    <w:rsid w:val="008A4DA3"/>
    <w:rsid w:val="008A511D"/>
    <w:rsid w:val="008A56AD"/>
    <w:rsid w:val="008A5CEA"/>
    <w:rsid w:val="008A6AF5"/>
    <w:rsid w:val="008A73D0"/>
    <w:rsid w:val="008A7905"/>
    <w:rsid w:val="008B12AF"/>
    <w:rsid w:val="008B1605"/>
    <w:rsid w:val="008B1B4F"/>
    <w:rsid w:val="008B20BD"/>
    <w:rsid w:val="008B4582"/>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A2E"/>
    <w:rsid w:val="008D3C71"/>
    <w:rsid w:val="008D493D"/>
    <w:rsid w:val="008D5016"/>
    <w:rsid w:val="008D5704"/>
    <w:rsid w:val="008D5EE7"/>
    <w:rsid w:val="008D66BA"/>
    <w:rsid w:val="008D6EF8"/>
    <w:rsid w:val="008D6FD5"/>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04EA"/>
    <w:rsid w:val="008F1E5B"/>
    <w:rsid w:val="008F2365"/>
    <w:rsid w:val="008F2B76"/>
    <w:rsid w:val="008F527F"/>
    <w:rsid w:val="008F53BC"/>
    <w:rsid w:val="008F6062"/>
    <w:rsid w:val="008F6B74"/>
    <w:rsid w:val="008F7829"/>
    <w:rsid w:val="00902BB9"/>
    <w:rsid w:val="00902D0C"/>
    <w:rsid w:val="00903898"/>
    <w:rsid w:val="0090481C"/>
    <w:rsid w:val="00904926"/>
    <w:rsid w:val="0090510C"/>
    <w:rsid w:val="00905984"/>
    <w:rsid w:val="00905F57"/>
    <w:rsid w:val="00906104"/>
    <w:rsid w:val="00906204"/>
    <w:rsid w:val="00906D65"/>
    <w:rsid w:val="00906D7A"/>
    <w:rsid w:val="00907F01"/>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1AC"/>
    <w:rsid w:val="00954F59"/>
    <w:rsid w:val="00955A1E"/>
    <w:rsid w:val="00955CC1"/>
    <w:rsid w:val="00955E87"/>
    <w:rsid w:val="00956D11"/>
    <w:rsid w:val="00957B8F"/>
    <w:rsid w:val="00957FC3"/>
    <w:rsid w:val="00960802"/>
    <w:rsid w:val="00961895"/>
    <w:rsid w:val="00962585"/>
    <w:rsid w:val="00962791"/>
    <w:rsid w:val="00963E00"/>
    <w:rsid w:val="009647B3"/>
    <w:rsid w:val="009648D5"/>
    <w:rsid w:val="00965350"/>
    <w:rsid w:val="00965B76"/>
    <w:rsid w:val="00965E05"/>
    <w:rsid w:val="00965FCF"/>
    <w:rsid w:val="00966582"/>
    <w:rsid w:val="009666E0"/>
    <w:rsid w:val="00967498"/>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548"/>
    <w:rsid w:val="00994A77"/>
    <w:rsid w:val="00995045"/>
    <w:rsid w:val="00996C19"/>
    <w:rsid w:val="00997050"/>
    <w:rsid w:val="00997686"/>
    <w:rsid w:val="009A05AC"/>
    <w:rsid w:val="009A061D"/>
    <w:rsid w:val="009A171D"/>
    <w:rsid w:val="009A1B95"/>
    <w:rsid w:val="009A2FDE"/>
    <w:rsid w:val="009A30B4"/>
    <w:rsid w:val="009A5190"/>
    <w:rsid w:val="009A73D5"/>
    <w:rsid w:val="009A796C"/>
    <w:rsid w:val="009A7A60"/>
    <w:rsid w:val="009A7E8F"/>
    <w:rsid w:val="009B0273"/>
    <w:rsid w:val="009B0824"/>
    <w:rsid w:val="009B0DA1"/>
    <w:rsid w:val="009B3841"/>
    <w:rsid w:val="009B3CA3"/>
    <w:rsid w:val="009B5889"/>
    <w:rsid w:val="009B58F7"/>
    <w:rsid w:val="009B5ED1"/>
    <w:rsid w:val="009B6D58"/>
    <w:rsid w:val="009B7802"/>
    <w:rsid w:val="009C1A9B"/>
    <w:rsid w:val="009C1D0F"/>
    <w:rsid w:val="009C370D"/>
    <w:rsid w:val="009C3A21"/>
    <w:rsid w:val="009C3B73"/>
    <w:rsid w:val="009C3EC5"/>
    <w:rsid w:val="009C5290"/>
    <w:rsid w:val="009C6103"/>
    <w:rsid w:val="009C7DD3"/>
    <w:rsid w:val="009D03A4"/>
    <w:rsid w:val="009D158E"/>
    <w:rsid w:val="009D2415"/>
    <w:rsid w:val="009D2800"/>
    <w:rsid w:val="009D352B"/>
    <w:rsid w:val="009D3747"/>
    <w:rsid w:val="009D47AF"/>
    <w:rsid w:val="009D64FE"/>
    <w:rsid w:val="009D6D1A"/>
    <w:rsid w:val="009D78BC"/>
    <w:rsid w:val="009E0111"/>
    <w:rsid w:val="009E1525"/>
    <w:rsid w:val="009E19C7"/>
    <w:rsid w:val="009E2620"/>
    <w:rsid w:val="009E27FC"/>
    <w:rsid w:val="009E35C5"/>
    <w:rsid w:val="009E38B9"/>
    <w:rsid w:val="009E3F0B"/>
    <w:rsid w:val="009E45F3"/>
    <w:rsid w:val="009E4A0F"/>
    <w:rsid w:val="009E7100"/>
    <w:rsid w:val="009E7E0A"/>
    <w:rsid w:val="009F0660"/>
    <w:rsid w:val="009F06BA"/>
    <w:rsid w:val="009F18D0"/>
    <w:rsid w:val="009F1FF7"/>
    <w:rsid w:val="009F264F"/>
    <w:rsid w:val="009F337A"/>
    <w:rsid w:val="009F417E"/>
    <w:rsid w:val="009F4638"/>
    <w:rsid w:val="009F5D9B"/>
    <w:rsid w:val="009F64A7"/>
    <w:rsid w:val="009F7683"/>
    <w:rsid w:val="009F7C54"/>
    <w:rsid w:val="009F7D78"/>
    <w:rsid w:val="00A00BCA"/>
    <w:rsid w:val="00A00E74"/>
    <w:rsid w:val="00A0285A"/>
    <w:rsid w:val="00A04DB0"/>
    <w:rsid w:val="00A04ECD"/>
    <w:rsid w:val="00A0752B"/>
    <w:rsid w:val="00A10D1E"/>
    <w:rsid w:val="00A10D1F"/>
    <w:rsid w:val="00A11151"/>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4587"/>
    <w:rsid w:val="00A37070"/>
    <w:rsid w:val="00A40446"/>
    <w:rsid w:val="00A408CE"/>
    <w:rsid w:val="00A42216"/>
    <w:rsid w:val="00A42D1F"/>
    <w:rsid w:val="00A42E71"/>
    <w:rsid w:val="00A42FBA"/>
    <w:rsid w:val="00A43166"/>
    <w:rsid w:val="00A4360B"/>
    <w:rsid w:val="00A4426D"/>
    <w:rsid w:val="00A45662"/>
    <w:rsid w:val="00A45946"/>
    <w:rsid w:val="00A45D0A"/>
    <w:rsid w:val="00A4729F"/>
    <w:rsid w:val="00A475AA"/>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D0A"/>
    <w:rsid w:val="00A61746"/>
    <w:rsid w:val="00A619F2"/>
    <w:rsid w:val="00A630AA"/>
    <w:rsid w:val="00A63118"/>
    <w:rsid w:val="00A631AB"/>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5A7"/>
    <w:rsid w:val="00A85E5D"/>
    <w:rsid w:val="00A87140"/>
    <w:rsid w:val="00A90422"/>
    <w:rsid w:val="00A905A7"/>
    <w:rsid w:val="00A9072D"/>
    <w:rsid w:val="00A9134F"/>
    <w:rsid w:val="00A921FF"/>
    <w:rsid w:val="00A92F88"/>
    <w:rsid w:val="00A93710"/>
    <w:rsid w:val="00A93BAF"/>
    <w:rsid w:val="00A95C09"/>
    <w:rsid w:val="00A96293"/>
    <w:rsid w:val="00A96817"/>
    <w:rsid w:val="00A97B66"/>
    <w:rsid w:val="00AA0AD8"/>
    <w:rsid w:val="00AA0F00"/>
    <w:rsid w:val="00AA13E4"/>
    <w:rsid w:val="00AA1408"/>
    <w:rsid w:val="00AA1568"/>
    <w:rsid w:val="00AA1BBF"/>
    <w:rsid w:val="00AA22A6"/>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6AE1"/>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6F19"/>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E6D"/>
    <w:rsid w:val="00B011DF"/>
    <w:rsid w:val="00B01568"/>
    <w:rsid w:val="00B025A2"/>
    <w:rsid w:val="00B027B8"/>
    <w:rsid w:val="00B027EF"/>
    <w:rsid w:val="00B02A31"/>
    <w:rsid w:val="00B04537"/>
    <w:rsid w:val="00B04806"/>
    <w:rsid w:val="00B04817"/>
    <w:rsid w:val="00B051BE"/>
    <w:rsid w:val="00B052F1"/>
    <w:rsid w:val="00B05F1F"/>
    <w:rsid w:val="00B06F70"/>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6A30"/>
    <w:rsid w:val="00B2752E"/>
    <w:rsid w:val="00B30994"/>
    <w:rsid w:val="00B31A8B"/>
    <w:rsid w:val="00B32124"/>
    <w:rsid w:val="00B323FD"/>
    <w:rsid w:val="00B32C46"/>
    <w:rsid w:val="00B333DF"/>
    <w:rsid w:val="00B36E56"/>
    <w:rsid w:val="00B37250"/>
    <w:rsid w:val="00B40121"/>
    <w:rsid w:val="00B40233"/>
    <w:rsid w:val="00B413A8"/>
    <w:rsid w:val="00B425F0"/>
    <w:rsid w:val="00B42F6C"/>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33A6"/>
    <w:rsid w:val="00B64118"/>
    <w:rsid w:val="00B64BF8"/>
    <w:rsid w:val="00B66377"/>
    <w:rsid w:val="00B66C0B"/>
    <w:rsid w:val="00B67736"/>
    <w:rsid w:val="00B67CCD"/>
    <w:rsid w:val="00B700E0"/>
    <w:rsid w:val="00B71D73"/>
    <w:rsid w:val="00B73AB8"/>
    <w:rsid w:val="00B73DE0"/>
    <w:rsid w:val="00B744F6"/>
    <w:rsid w:val="00B75687"/>
    <w:rsid w:val="00B7771E"/>
    <w:rsid w:val="00B80655"/>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500A"/>
    <w:rsid w:val="00BB52F9"/>
    <w:rsid w:val="00BB5B35"/>
    <w:rsid w:val="00BB5B81"/>
    <w:rsid w:val="00BB5F0B"/>
    <w:rsid w:val="00BB5FD1"/>
    <w:rsid w:val="00BB682B"/>
    <w:rsid w:val="00BB6EAD"/>
    <w:rsid w:val="00BC0BAC"/>
    <w:rsid w:val="00BC1555"/>
    <w:rsid w:val="00BC1804"/>
    <w:rsid w:val="00BC2255"/>
    <w:rsid w:val="00BC256B"/>
    <w:rsid w:val="00BC2FFE"/>
    <w:rsid w:val="00BC354F"/>
    <w:rsid w:val="00BC3E66"/>
    <w:rsid w:val="00BC4594"/>
    <w:rsid w:val="00BC5ECA"/>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F5D"/>
    <w:rsid w:val="00BE7276"/>
    <w:rsid w:val="00BE788A"/>
    <w:rsid w:val="00BE7FE1"/>
    <w:rsid w:val="00BF009A"/>
    <w:rsid w:val="00BF0913"/>
    <w:rsid w:val="00BF1194"/>
    <w:rsid w:val="00BF1E2F"/>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45B"/>
    <w:rsid w:val="00C03728"/>
    <w:rsid w:val="00C0413D"/>
    <w:rsid w:val="00C04470"/>
    <w:rsid w:val="00C07FA5"/>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2BB"/>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080"/>
    <w:rsid w:val="00C6329E"/>
    <w:rsid w:val="00C63E1C"/>
    <w:rsid w:val="00C6467B"/>
    <w:rsid w:val="00C647D8"/>
    <w:rsid w:val="00C648B6"/>
    <w:rsid w:val="00C64BF0"/>
    <w:rsid w:val="00C65A05"/>
    <w:rsid w:val="00C66474"/>
    <w:rsid w:val="00C66A65"/>
    <w:rsid w:val="00C67E80"/>
    <w:rsid w:val="00C700FE"/>
    <w:rsid w:val="00C705D9"/>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86D6B"/>
    <w:rsid w:val="00C902DC"/>
    <w:rsid w:val="00C91F69"/>
    <w:rsid w:val="00C92051"/>
    <w:rsid w:val="00C946A0"/>
    <w:rsid w:val="00C9503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A8D"/>
    <w:rsid w:val="00CC16CF"/>
    <w:rsid w:val="00CC2E47"/>
    <w:rsid w:val="00CC32EA"/>
    <w:rsid w:val="00CC3419"/>
    <w:rsid w:val="00CC3A77"/>
    <w:rsid w:val="00CC43F3"/>
    <w:rsid w:val="00CC49B7"/>
    <w:rsid w:val="00CC518E"/>
    <w:rsid w:val="00CC73F0"/>
    <w:rsid w:val="00CC7693"/>
    <w:rsid w:val="00CD043A"/>
    <w:rsid w:val="00CD0FA4"/>
    <w:rsid w:val="00CD1735"/>
    <w:rsid w:val="00CD1E70"/>
    <w:rsid w:val="00CD3548"/>
    <w:rsid w:val="00CD4190"/>
    <w:rsid w:val="00CD435C"/>
    <w:rsid w:val="00CD43C8"/>
    <w:rsid w:val="00CD4898"/>
    <w:rsid w:val="00CE081E"/>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52C8"/>
    <w:rsid w:val="00D00401"/>
    <w:rsid w:val="00D0068C"/>
    <w:rsid w:val="00D008B5"/>
    <w:rsid w:val="00D00A61"/>
    <w:rsid w:val="00D00BED"/>
    <w:rsid w:val="00D01B3C"/>
    <w:rsid w:val="00D0210C"/>
    <w:rsid w:val="00D02861"/>
    <w:rsid w:val="00D03331"/>
    <w:rsid w:val="00D03E7C"/>
    <w:rsid w:val="00D048EE"/>
    <w:rsid w:val="00D04B17"/>
    <w:rsid w:val="00D04E17"/>
    <w:rsid w:val="00D05A4D"/>
    <w:rsid w:val="00D05F06"/>
    <w:rsid w:val="00D104E6"/>
    <w:rsid w:val="00D10B0C"/>
    <w:rsid w:val="00D11611"/>
    <w:rsid w:val="00D13239"/>
    <w:rsid w:val="00D132BC"/>
    <w:rsid w:val="00D14B02"/>
    <w:rsid w:val="00D150B0"/>
    <w:rsid w:val="00D15272"/>
    <w:rsid w:val="00D15ED6"/>
    <w:rsid w:val="00D161B8"/>
    <w:rsid w:val="00D17209"/>
    <w:rsid w:val="00D17258"/>
    <w:rsid w:val="00D17D8E"/>
    <w:rsid w:val="00D20DD6"/>
    <w:rsid w:val="00D219A5"/>
    <w:rsid w:val="00D21F8D"/>
    <w:rsid w:val="00D22464"/>
    <w:rsid w:val="00D23CDE"/>
    <w:rsid w:val="00D26900"/>
    <w:rsid w:val="00D26E4A"/>
    <w:rsid w:val="00D26FCF"/>
    <w:rsid w:val="00D27B1C"/>
    <w:rsid w:val="00D27C21"/>
    <w:rsid w:val="00D30487"/>
    <w:rsid w:val="00D30C7A"/>
    <w:rsid w:val="00D30F7E"/>
    <w:rsid w:val="00D320A2"/>
    <w:rsid w:val="00D32414"/>
    <w:rsid w:val="00D326C7"/>
    <w:rsid w:val="00D32DD8"/>
    <w:rsid w:val="00D32F51"/>
    <w:rsid w:val="00D33205"/>
    <w:rsid w:val="00D333E9"/>
    <w:rsid w:val="00D3345B"/>
    <w:rsid w:val="00D33481"/>
    <w:rsid w:val="00D33F62"/>
    <w:rsid w:val="00D359EB"/>
    <w:rsid w:val="00D362DB"/>
    <w:rsid w:val="00D36D97"/>
    <w:rsid w:val="00D371A7"/>
    <w:rsid w:val="00D40327"/>
    <w:rsid w:val="00D411B6"/>
    <w:rsid w:val="00D41E4E"/>
    <w:rsid w:val="00D42D0A"/>
    <w:rsid w:val="00D433D6"/>
    <w:rsid w:val="00D4557B"/>
    <w:rsid w:val="00D463EA"/>
    <w:rsid w:val="00D46BE3"/>
    <w:rsid w:val="00D46D5B"/>
    <w:rsid w:val="00D46FA8"/>
    <w:rsid w:val="00D47316"/>
    <w:rsid w:val="00D47541"/>
    <w:rsid w:val="00D47A5B"/>
    <w:rsid w:val="00D47A9C"/>
    <w:rsid w:val="00D50810"/>
    <w:rsid w:val="00D50B56"/>
    <w:rsid w:val="00D50E2B"/>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46C"/>
    <w:rsid w:val="00D61B60"/>
    <w:rsid w:val="00D61D87"/>
    <w:rsid w:val="00D627D0"/>
    <w:rsid w:val="00D62C0F"/>
    <w:rsid w:val="00D65BF2"/>
    <w:rsid w:val="00D65E4E"/>
    <w:rsid w:val="00D65EBA"/>
    <w:rsid w:val="00D71259"/>
    <w:rsid w:val="00D71B18"/>
    <w:rsid w:val="00D729D4"/>
    <w:rsid w:val="00D7354F"/>
    <w:rsid w:val="00D7435F"/>
    <w:rsid w:val="00D74C30"/>
    <w:rsid w:val="00D74CCE"/>
    <w:rsid w:val="00D7538E"/>
    <w:rsid w:val="00D758CA"/>
    <w:rsid w:val="00D75F27"/>
    <w:rsid w:val="00D76BBA"/>
    <w:rsid w:val="00D770E9"/>
    <w:rsid w:val="00D77ADB"/>
    <w:rsid w:val="00D77EF7"/>
    <w:rsid w:val="00D81042"/>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87A0C"/>
    <w:rsid w:val="00D93027"/>
    <w:rsid w:val="00D9650F"/>
    <w:rsid w:val="00D970D2"/>
    <w:rsid w:val="00D974F4"/>
    <w:rsid w:val="00D976EB"/>
    <w:rsid w:val="00DA0240"/>
    <w:rsid w:val="00DA0948"/>
    <w:rsid w:val="00DA0A4E"/>
    <w:rsid w:val="00DA0D47"/>
    <w:rsid w:val="00DA0F94"/>
    <w:rsid w:val="00DA0FDD"/>
    <w:rsid w:val="00DA10C9"/>
    <w:rsid w:val="00DA1AF1"/>
    <w:rsid w:val="00DA1D5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1BEA"/>
    <w:rsid w:val="00DC3470"/>
    <w:rsid w:val="00DC4BEC"/>
    <w:rsid w:val="00DC4DBA"/>
    <w:rsid w:val="00DC5233"/>
    <w:rsid w:val="00DC5332"/>
    <w:rsid w:val="00DC567F"/>
    <w:rsid w:val="00DC59F5"/>
    <w:rsid w:val="00DC6663"/>
    <w:rsid w:val="00DC6FEB"/>
    <w:rsid w:val="00DC769E"/>
    <w:rsid w:val="00DC77A6"/>
    <w:rsid w:val="00DC7A3F"/>
    <w:rsid w:val="00DD2498"/>
    <w:rsid w:val="00DD322C"/>
    <w:rsid w:val="00DD396E"/>
    <w:rsid w:val="00DD3E3D"/>
    <w:rsid w:val="00DD4F48"/>
    <w:rsid w:val="00DD51F0"/>
    <w:rsid w:val="00DD56AA"/>
    <w:rsid w:val="00DD5CF9"/>
    <w:rsid w:val="00DD66E7"/>
    <w:rsid w:val="00DD6FDA"/>
    <w:rsid w:val="00DE1323"/>
    <w:rsid w:val="00DE134D"/>
    <w:rsid w:val="00DE1C00"/>
    <w:rsid w:val="00DE2630"/>
    <w:rsid w:val="00DE26B0"/>
    <w:rsid w:val="00DE26E4"/>
    <w:rsid w:val="00DE2B62"/>
    <w:rsid w:val="00DE3538"/>
    <w:rsid w:val="00DE3C28"/>
    <w:rsid w:val="00DE4085"/>
    <w:rsid w:val="00DE5681"/>
    <w:rsid w:val="00DE5B89"/>
    <w:rsid w:val="00DE65EA"/>
    <w:rsid w:val="00DE7B31"/>
    <w:rsid w:val="00DE7F8F"/>
    <w:rsid w:val="00DF11C4"/>
    <w:rsid w:val="00DF1625"/>
    <w:rsid w:val="00DF19A1"/>
    <w:rsid w:val="00DF5182"/>
    <w:rsid w:val="00DF68A6"/>
    <w:rsid w:val="00E00853"/>
    <w:rsid w:val="00E01503"/>
    <w:rsid w:val="00E01DB2"/>
    <w:rsid w:val="00E020C1"/>
    <w:rsid w:val="00E02F60"/>
    <w:rsid w:val="00E038DA"/>
    <w:rsid w:val="00E040F0"/>
    <w:rsid w:val="00E04589"/>
    <w:rsid w:val="00E045AE"/>
    <w:rsid w:val="00E046C2"/>
    <w:rsid w:val="00E04FA9"/>
    <w:rsid w:val="00E05426"/>
    <w:rsid w:val="00E05C83"/>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0A5"/>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272A"/>
    <w:rsid w:val="00E5348C"/>
    <w:rsid w:val="00E54297"/>
    <w:rsid w:val="00E54B2C"/>
    <w:rsid w:val="00E5510F"/>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811"/>
    <w:rsid w:val="00E71CEE"/>
    <w:rsid w:val="00E73B1B"/>
    <w:rsid w:val="00E74033"/>
    <w:rsid w:val="00E74264"/>
    <w:rsid w:val="00E749B7"/>
    <w:rsid w:val="00E74BF6"/>
    <w:rsid w:val="00E7522C"/>
    <w:rsid w:val="00E7544B"/>
    <w:rsid w:val="00E75FA0"/>
    <w:rsid w:val="00E765B7"/>
    <w:rsid w:val="00E76F31"/>
    <w:rsid w:val="00E77EEE"/>
    <w:rsid w:val="00E8042C"/>
    <w:rsid w:val="00E805B6"/>
    <w:rsid w:val="00E81D32"/>
    <w:rsid w:val="00E83BAF"/>
    <w:rsid w:val="00E84171"/>
    <w:rsid w:val="00E85A49"/>
    <w:rsid w:val="00E865A4"/>
    <w:rsid w:val="00E8787B"/>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6B"/>
    <w:rsid w:val="00EE11C5"/>
    <w:rsid w:val="00EE2663"/>
    <w:rsid w:val="00EE55F5"/>
    <w:rsid w:val="00EE5855"/>
    <w:rsid w:val="00EE5A09"/>
    <w:rsid w:val="00EE7019"/>
    <w:rsid w:val="00EE71C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0A9"/>
    <w:rsid w:val="00EF7868"/>
    <w:rsid w:val="00F00C96"/>
    <w:rsid w:val="00F01D1E"/>
    <w:rsid w:val="00F025FC"/>
    <w:rsid w:val="00F02DBC"/>
    <w:rsid w:val="00F03B10"/>
    <w:rsid w:val="00F04FC3"/>
    <w:rsid w:val="00F05954"/>
    <w:rsid w:val="00F06F30"/>
    <w:rsid w:val="00F11794"/>
    <w:rsid w:val="00F119DA"/>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119C"/>
    <w:rsid w:val="00F73CAB"/>
    <w:rsid w:val="00F743B3"/>
    <w:rsid w:val="00F7451F"/>
    <w:rsid w:val="00F7467F"/>
    <w:rsid w:val="00F74984"/>
    <w:rsid w:val="00F7548C"/>
    <w:rsid w:val="00F7609B"/>
    <w:rsid w:val="00F8049A"/>
    <w:rsid w:val="00F825AC"/>
    <w:rsid w:val="00F82623"/>
    <w:rsid w:val="00F839B3"/>
    <w:rsid w:val="00F839C1"/>
    <w:rsid w:val="00F83B76"/>
    <w:rsid w:val="00F8462A"/>
    <w:rsid w:val="00F85DFC"/>
    <w:rsid w:val="00F85F62"/>
    <w:rsid w:val="00F86162"/>
    <w:rsid w:val="00F86ED5"/>
    <w:rsid w:val="00F871C2"/>
    <w:rsid w:val="00F90C16"/>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E8B"/>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EE0"/>
    <w:rsid w:val="00FC0FDC"/>
    <w:rsid w:val="00FC22F4"/>
    <w:rsid w:val="00FC283C"/>
    <w:rsid w:val="00FC31D8"/>
    <w:rsid w:val="00FC4412"/>
    <w:rsid w:val="00FC4575"/>
    <w:rsid w:val="00FC4B16"/>
    <w:rsid w:val="00FC57EF"/>
    <w:rsid w:val="00FC5FA5"/>
    <w:rsid w:val="00FC6150"/>
    <w:rsid w:val="00FC6B2B"/>
    <w:rsid w:val="00FC730D"/>
    <w:rsid w:val="00FD06E3"/>
    <w:rsid w:val="00FD0747"/>
    <w:rsid w:val="00FD1148"/>
    <w:rsid w:val="00FD24CA"/>
    <w:rsid w:val="00FD26FA"/>
    <w:rsid w:val="00FD2748"/>
    <w:rsid w:val="00FD2843"/>
    <w:rsid w:val="00FD2B51"/>
    <w:rsid w:val="00FD3BCF"/>
    <w:rsid w:val="00FD3C72"/>
    <w:rsid w:val="00FD4DA5"/>
    <w:rsid w:val="00FD4DBF"/>
    <w:rsid w:val="00FD57B8"/>
    <w:rsid w:val="00FD5AE8"/>
    <w:rsid w:val="00FD7291"/>
    <w:rsid w:val="00FD7772"/>
    <w:rsid w:val="00FE0A29"/>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CDB2E-876E-499F-A2FC-5B6E2BB6C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72</Pages>
  <Words>17687</Words>
  <Characters>135509</Characters>
  <Application>Microsoft Office Word</Application>
  <DocSecurity>0</DocSecurity>
  <Lines>1129</Lines>
  <Paragraphs>305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152891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https:/mul2-minfin.gov.am/tasks/478235/oneclick/Apranq_txtayin (6).docx?token=9bac32f647cf9e297d69c4fed3d78d1a</cp:keywords>
  <cp:lastModifiedBy>Siranush.Papikyan</cp:lastModifiedBy>
  <cp:revision>204</cp:revision>
  <cp:lastPrinted>2018-02-16T07:12:00Z</cp:lastPrinted>
  <dcterms:created xsi:type="dcterms:W3CDTF">2022-05-30T17:01:00Z</dcterms:created>
  <dcterms:modified xsi:type="dcterms:W3CDTF">2022-08-23T10:43:00Z</dcterms:modified>
</cp:coreProperties>
</file>