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 xml:space="preserve">от </w:t>
      </w:r>
      <w:r w:rsidR="00AD32FE">
        <w:rPr>
          <w:rFonts w:ascii="GHEA Grapalat" w:hAnsi="GHEA Grapalat"/>
          <w:i/>
        </w:rPr>
        <w:t xml:space="preserve"> </w:t>
      </w:r>
      <w:r w:rsidR="00BA166B">
        <w:rPr>
          <w:rFonts w:ascii="GHEA Grapalat" w:hAnsi="GHEA Grapalat"/>
          <w:i/>
          <w:lang w:val="hy-AM"/>
        </w:rPr>
        <w:t>09</w:t>
      </w:r>
      <w:r w:rsidR="00AD32FE">
        <w:rPr>
          <w:rFonts w:ascii="GHEA Grapalat" w:hAnsi="GHEA Grapalat"/>
          <w:i/>
        </w:rPr>
        <w:t xml:space="preserve"> декабря</w:t>
      </w:r>
      <w:r w:rsidR="006F21D9">
        <w:rPr>
          <w:rFonts w:ascii="GHEA Grapalat" w:hAnsi="GHEA Grapalat"/>
          <w:i/>
        </w:rPr>
        <w:t xml:space="preserve"> </w:t>
      </w:r>
      <w:r w:rsidR="00442690">
        <w:rPr>
          <w:rFonts w:ascii="GHEA Grapalat" w:hAnsi="GHEA Grapalat"/>
          <w:i/>
        </w:rPr>
        <w:t>2026</w:t>
      </w:r>
      <w:r w:rsidR="006F21D9">
        <w:rPr>
          <w:rFonts w:ascii="GHEA Grapalat" w:hAnsi="GHEA Grapalat"/>
          <w:i/>
        </w:rPr>
        <w:t xml:space="preserve"> года № </w:t>
      </w:r>
      <w:r w:rsidR="00AD32FE">
        <w:rPr>
          <w:rFonts w:ascii="GHEA Grapalat" w:hAnsi="GHEA Grapalat"/>
          <w:i/>
        </w:rPr>
        <w:t>427</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E072E9"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91042F"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72E9">
        <w:rPr>
          <w:rFonts w:ascii="GHEA Grapalat" w:hAnsi="GHEA Grapalat"/>
          <w:i w:val="0"/>
          <w:sz w:val="24"/>
          <w:szCs w:val="24"/>
          <w:lang w:val="hy-AM"/>
        </w:rPr>
        <w:t>21</w:t>
      </w:r>
      <w:r w:rsidRPr="009044F1">
        <w:rPr>
          <w:rFonts w:ascii="GHEA Grapalat" w:hAnsi="GHEA Grapalat"/>
          <w:i w:val="0"/>
          <w:sz w:val="24"/>
          <w:szCs w:val="24"/>
        </w:rPr>
        <w:t>" "</w:t>
      </w:r>
      <w:r w:rsidR="00E072E9">
        <w:rPr>
          <w:rFonts w:ascii="GHEA Grapalat" w:hAnsi="GHEA Grapalat"/>
          <w:i w:val="0"/>
          <w:sz w:val="24"/>
          <w:szCs w:val="24"/>
          <w:lang w:val="hy-AM"/>
        </w:rPr>
        <w:t>01</w:t>
      </w:r>
      <w:r w:rsidRPr="009044F1">
        <w:rPr>
          <w:rFonts w:ascii="GHEA Grapalat" w:hAnsi="GHEA Grapalat"/>
          <w:i w:val="0"/>
          <w:sz w:val="24"/>
          <w:szCs w:val="24"/>
        </w:rPr>
        <w:t>" 20</w:t>
      </w:r>
      <w:r w:rsidR="00E072E9">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66E50">
        <w:rPr>
          <w:rFonts w:ascii="GHEA Grapalat" w:hAnsi="GHEA Grapalat"/>
          <w:i w:val="0"/>
          <w:sz w:val="24"/>
          <w:szCs w:val="24"/>
          <w:lang w:val="hy-AM"/>
        </w:rPr>
        <w:t>3</w:t>
      </w:r>
      <w:r w:rsidRPr="009044F1">
        <w:rPr>
          <w:rFonts w:ascii="GHEA Grapalat" w:hAnsi="GHEA Grapalat"/>
          <w:i w:val="0"/>
          <w:sz w:val="24"/>
          <w:szCs w:val="24"/>
        </w:rPr>
        <w:t xml:space="preserve">" </w:t>
      </w:r>
    </w:p>
    <w:p w:rsidR="00442690" w:rsidRPr="009044F1" w:rsidRDefault="00442690" w:rsidP="00442690">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D7111">
        <w:rPr>
          <w:rFonts w:ascii="GHEA Grapalat" w:hAnsi="GHEA Grapalat"/>
          <w:i w:val="0"/>
          <w:sz w:val="24"/>
          <w:szCs w:val="24"/>
        </w:rPr>
        <w:t>ԷՋՕԸ-ԳՀԱՇՁԲ-</w:t>
      </w:r>
      <w:r w:rsidR="00466E50">
        <w:rPr>
          <w:rFonts w:ascii="GHEA Grapalat" w:hAnsi="GHEA Grapalat"/>
          <w:i w:val="0"/>
          <w:sz w:val="24"/>
          <w:szCs w:val="24"/>
        </w:rPr>
        <w:t>2026/03</w:t>
      </w:r>
      <w:r w:rsidR="00BD7111">
        <w:rPr>
          <w:rFonts w:ascii="GHEA Grapalat" w:hAnsi="GHEA Grapalat"/>
          <w:i w:val="0"/>
          <w:sz w:val="24"/>
          <w:szCs w:val="24"/>
        </w:rPr>
        <w:t xml:space="preserve"> </w:t>
      </w:r>
    </w:p>
    <w:p w:rsidR="00E072E9" w:rsidRPr="00466E50" w:rsidRDefault="00E072E9" w:rsidP="00BD7111">
      <w:pPr>
        <w:pStyle w:val="BodyTextIndent"/>
        <w:widowControl w:val="0"/>
        <w:spacing w:line="240" w:lineRule="auto"/>
        <w:ind w:firstLine="709"/>
        <w:rPr>
          <w:rFonts w:ascii="GHEA Grapalat" w:hAnsi="GHEA Grapalat"/>
          <w:i w:val="0"/>
          <w:sz w:val="22"/>
          <w:szCs w:val="24"/>
          <w:lang w:val="hy-AM"/>
        </w:rPr>
      </w:pPr>
      <w:r w:rsidRPr="00466E50">
        <w:rPr>
          <w:rFonts w:ascii="GHEA Grapalat" w:hAnsi="GHEA Grapalat"/>
          <w:i w:val="0"/>
          <w:sz w:val="22"/>
          <w:szCs w:val="24"/>
        </w:rPr>
        <w:t xml:space="preserve">Заказчик «Эчмиадзин» ОВП, находящийся по адресу: </w:t>
      </w:r>
      <w:bookmarkStart w:id="0" w:name="_Hlk156469189"/>
      <w:r w:rsidRPr="00466E50">
        <w:rPr>
          <w:rFonts w:ascii="GHEA Grapalat" w:hAnsi="GHEA Grapalat"/>
          <w:i w:val="0"/>
          <w:sz w:val="22"/>
          <w:szCs w:val="24"/>
        </w:rPr>
        <w:t>г. Эчмиадзин округ Звартноц</w:t>
      </w:r>
      <w:r w:rsidRPr="00466E50">
        <w:rPr>
          <w:rFonts w:ascii="GHEA Grapalat" w:hAnsi="GHEA Grapalat"/>
          <w:sz w:val="14"/>
          <w:szCs w:val="16"/>
        </w:rPr>
        <w:t xml:space="preserve"> </w:t>
      </w:r>
      <w:bookmarkEnd w:id="0"/>
      <w:r w:rsidRPr="00466E50">
        <w:rPr>
          <w:rFonts w:ascii="GHEA Grapalat" w:hAnsi="GHEA Grapalat"/>
          <w:i w:val="0"/>
          <w:sz w:val="22"/>
          <w:szCs w:val="24"/>
        </w:rPr>
        <w:t xml:space="preserve">объявляет </w:t>
      </w:r>
      <w:r w:rsidRPr="00466E50">
        <w:rPr>
          <w:rFonts w:ascii="GHEA Grapalat" w:hAnsi="GHEA Grapalat"/>
          <w:i w:val="0"/>
          <w:color w:val="FF0000"/>
          <w:sz w:val="22"/>
          <w:szCs w:val="24"/>
        </w:rPr>
        <w:t>запрос котировок</w:t>
      </w:r>
      <w:r w:rsidRPr="00466E50">
        <w:rPr>
          <w:rFonts w:ascii="GHEA Grapalat" w:hAnsi="GHEA Grapalat"/>
          <w:i w:val="0"/>
          <w:sz w:val="22"/>
          <w:szCs w:val="24"/>
        </w:rPr>
        <w:t>, который проводится одним этапом</w:t>
      </w:r>
      <w:r w:rsidRPr="00466E50">
        <w:rPr>
          <w:rFonts w:ascii="GHEA Grapalat" w:hAnsi="GHEA Grapalat"/>
          <w:i w:val="0"/>
          <w:sz w:val="22"/>
          <w:szCs w:val="24"/>
          <w:lang w:val="hy-AM"/>
        </w:rPr>
        <w:t>.</w:t>
      </w:r>
    </w:p>
    <w:p w:rsidR="00466E50" w:rsidRPr="00466E50" w:rsidRDefault="00466E50" w:rsidP="00E072E9">
      <w:pPr>
        <w:pStyle w:val="BodyTextIndent"/>
        <w:widowControl w:val="0"/>
        <w:spacing w:line="240" w:lineRule="auto"/>
        <w:ind w:firstLine="567"/>
        <w:rPr>
          <w:rFonts w:ascii="GHEA Grapalat" w:hAnsi="GHEA Grapalat"/>
          <w:i w:val="0"/>
          <w:sz w:val="22"/>
          <w:szCs w:val="24"/>
        </w:rPr>
      </w:pPr>
      <w:r w:rsidRPr="00466E50">
        <w:rPr>
          <w:rFonts w:ascii="GHEA Grapalat" w:hAnsi="GHEA Grapalat"/>
          <w:i w:val="0"/>
          <w:sz w:val="22"/>
          <w:szCs w:val="24"/>
        </w:rPr>
        <w:t xml:space="preserve">Участнику, отобранному по итогам настоящей процедуры, в установленном порядке будет предложено заключить договор на выполнение ручныx работ по очистке межхозяйственной сети Вагаршапатского территориального участка, ручныx работ по очистке межхозяйственной сети Акналиджского территориального участка, ручныx работ по очистке межхозяйственной сети Хойского территориального участка, ручныx работ по очистке межхозяйственной сети Мусалерского территориального участка площадочные и ручныx работ по очистке межхозяйственных каналов (далее — договор). </w:t>
      </w:r>
    </w:p>
    <w:p w:rsidR="00357D48" w:rsidRPr="00466E50" w:rsidRDefault="00A20B69" w:rsidP="00E072E9">
      <w:pPr>
        <w:pStyle w:val="BodyTextIndent"/>
        <w:widowControl w:val="0"/>
        <w:spacing w:line="240" w:lineRule="auto"/>
        <w:ind w:firstLine="567"/>
        <w:rPr>
          <w:rFonts w:ascii="GHEA Grapalat" w:hAnsi="GHEA Grapalat"/>
          <w:i w:val="0"/>
          <w:sz w:val="22"/>
          <w:szCs w:val="24"/>
        </w:rPr>
      </w:pPr>
      <w:r w:rsidRPr="00466E50">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66E50">
        <w:rPr>
          <w:rFonts w:ascii="Courier New" w:hAnsi="Courier New" w:cs="Courier New"/>
          <w:i w:val="0"/>
          <w:sz w:val="22"/>
          <w:szCs w:val="24"/>
          <w:lang w:val="en-US"/>
        </w:rPr>
        <w:t> </w:t>
      </w:r>
      <w:r w:rsidR="00F95E94" w:rsidRPr="00466E50">
        <w:rPr>
          <w:rFonts w:ascii="GHEA Grapalat" w:hAnsi="GHEA Grapalat"/>
          <w:i w:val="0"/>
          <w:sz w:val="22"/>
          <w:szCs w:val="24"/>
        </w:rPr>
        <w:t>настоящей процедуре</w:t>
      </w:r>
      <w:r w:rsidRPr="00466E50">
        <w:rPr>
          <w:rFonts w:ascii="GHEA Grapalat" w:hAnsi="GHEA Grapalat"/>
          <w:i w:val="0"/>
          <w:sz w:val="22"/>
          <w:szCs w:val="24"/>
        </w:rPr>
        <w:t>.</w:t>
      </w:r>
    </w:p>
    <w:p w:rsidR="00357D48" w:rsidRPr="00466E50" w:rsidRDefault="00052084" w:rsidP="00E072E9">
      <w:pPr>
        <w:pStyle w:val="BodyTextIndent"/>
        <w:widowControl w:val="0"/>
        <w:spacing w:line="240" w:lineRule="auto"/>
        <w:ind w:firstLine="567"/>
        <w:rPr>
          <w:rFonts w:ascii="GHEA Grapalat" w:hAnsi="GHEA Grapalat"/>
          <w:i w:val="0"/>
          <w:sz w:val="22"/>
          <w:szCs w:val="24"/>
        </w:rPr>
      </w:pPr>
      <w:r w:rsidRPr="00466E50">
        <w:rPr>
          <w:rFonts w:ascii="GHEA Grapalat" w:hAnsi="GHEA Grapalat"/>
          <w:i w:val="0"/>
          <w:sz w:val="22"/>
          <w:szCs w:val="24"/>
        </w:rPr>
        <w:t xml:space="preserve">Условия </w:t>
      </w:r>
      <w:r w:rsidR="00677658" w:rsidRPr="00466E50">
        <w:rPr>
          <w:rFonts w:ascii="GHEA Grapalat" w:hAnsi="GHEA Grapalat"/>
          <w:i w:val="0"/>
          <w:sz w:val="22"/>
          <w:szCs w:val="24"/>
        </w:rPr>
        <w:t xml:space="preserve">предъявляемые </w:t>
      </w:r>
      <w:r w:rsidR="00FD0B1A" w:rsidRPr="00466E50">
        <w:rPr>
          <w:rFonts w:ascii="GHEA Grapalat" w:hAnsi="GHEA Grapalat"/>
          <w:i w:val="0"/>
          <w:sz w:val="22"/>
          <w:szCs w:val="24"/>
        </w:rPr>
        <w:t xml:space="preserve">к </w:t>
      </w:r>
      <w:r w:rsidR="00677658" w:rsidRPr="00466E50">
        <w:rPr>
          <w:rFonts w:ascii="GHEA Grapalat" w:hAnsi="GHEA Grapalat"/>
          <w:i w:val="0"/>
          <w:sz w:val="22"/>
          <w:szCs w:val="24"/>
        </w:rPr>
        <w:t xml:space="preserve">лицам, не имеющим права на участие в </w:t>
      </w:r>
      <w:r w:rsidRPr="00466E50">
        <w:rPr>
          <w:rFonts w:ascii="GHEA Grapalat" w:hAnsi="GHEA Grapalat"/>
          <w:i w:val="0"/>
          <w:sz w:val="22"/>
          <w:szCs w:val="24"/>
        </w:rPr>
        <w:t xml:space="preserve"> данной </w:t>
      </w:r>
      <w:r w:rsidR="006F297B" w:rsidRPr="00466E50">
        <w:rPr>
          <w:rFonts w:ascii="GHEA Grapalat" w:hAnsi="GHEA Grapalat"/>
          <w:i w:val="0"/>
          <w:sz w:val="22"/>
          <w:szCs w:val="24"/>
        </w:rPr>
        <w:t>процедуре</w:t>
      </w:r>
      <w:r w:rsidR="00677658" w:rsidRPr="00466E50">
        <w:rPr>
          <w:rFonts w:ascii="GHEA Grapalat" w:hAnsi="GHEA Grapalat"/>
          <w:i w:val="0"/>
          <w:sz w:val="22"/>
          <w:szCs w:val="24"/>
        </w:rPr>
        <w:t>, а также участникам, установлены приглашением на настоящую процедуру.</w:t>
      </w:r>
      <w:r w:rsidRPr="00466E50" w:rsidDel="00052084">
        <w:rPr>
          <w:rFonts w:ascii="GHEA Grapalat" w:hAnsi="GHEA Grapalat"/>
          <w:i w:val="0"/>
          <w:sz w:val="22"/>
          <w:szCs w:val="24"/>
        </w:rPr>
        <w:t xml:space="preserve"> </w:t>
      </w:r>
      <w:r w:rsidR="00EE73A8" w:rsidRPr="00466E50">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466E50">
        <w:rPr>
          <w:rFonts w:ascii="GHEA Grapalat" w:hAnsi="GHEA Grapalat"/>
          <w:i w:val="0"/>
          <w:sz w:val="22"/>
          <w:szCs w:val="24"/>
        </w:rPr>
        <w:t>удовлетворительно</w:t>
      </w:r>
      <w:r w:rsidR="007442CF" w:rsidRPr="00466E50">
        <w:rPr>
          <w:rFonts w:ascii="GHEA Grapalat" w:hAnsi="GHEA Grapalat"/>
          <w:i w:val="0"/>
          <w:sz w:val="22"/>
          <w:szCs w:val="24"/>
          <w:lang w:val="hy-AM"/>
        </w:rPr>
        <w:t xml:space="preserve"> </w:t>
      </w:r>
      <w:r w:rsidR="007442CF" w:rsidRPr="00466E50">
        <w:rPr>
          <w:rFonts w:ascii="GHEA Grapalat" w:hAnsi="GHEA Grapalat"/>
          <w:i w:val="0"/>
          <w:sz w:val="22"/>
          <w:szCs w:val="24"/>
        </w:rPr>
        <w:t xml:space="preserve">по </w:t>
      </w:r>
      <w:r w:rsidR="00830445" w:rsidRPr="00466E50">
        <w:rPr>
          <w:rFonts w:ascii="GHEA Grapalat" w:hAnsi="GHEA Grapalat"/>
          <w:i w:val="0"/>
          <w:sz w:val="22"/>
          <w:szCs w:val="24"/>
        </w:rPr>
        <w:t xml:space="preserve">неценовым </w:t>
      </w:r>
      <w:r w:rsidR="007442CF" w:rsidRPr="00466E50">
        <w:rPr>
          <w:rFonts w:ascii="GHEA Grapalat" w:hAnsi="GHEA Grapalat"/>
          <w:i w:val="0"/>
          <w:sz w:val="22"/>
          <w:szCs w:val="24"/>
        </w:rPr>
        <w:t>условиям</w:t>
      </w:r>
      <w:r w:rsidR="00EE73A8" w:rsidRPr="00466E50">
        <w:rPr>
          <w:rFonts w:ascii="GHEA Grapalat" w:hAnsi="GHEA Grapalat"/>
          <w:i w:val="0"/>
          <w:sz w:val="22"/>
          <w:szCs w:val="24"/>
        </w:rPr>
        <w:t>, по принципу предпочтения, отдаваемого участнику, представившему м</w:t>
      </w:r>
      <w:r w:rsidR="003F762C" w:rsidRPr="00466E50">
        <w:rPr>
          <w:rFonts w:ascii="GHEA Grapalat" w:hAnsi="GHEA Grapalat"/>
          <w:i w:val="0"/>
          <w:sz w:val="22"/>
          <w:szCs w:val="24"/>
        </w:rPr>
        <w:t>инимальное ценовое предложение.</w:t>
      </w:r>
    </w:p>
    <w:p w:rsidR="0067579A" w:rsidRPr="00466E50" w:rsidRDefault="00357D48" w:rsidP="00E072E9">
      <w:pPr>
        <w:pStyle w:val="BodyTextIndent"/>
        <w:widowControl w:val="0"/>
        <w:spacing w:line="240" w:lineRule="auto"/>
        <w:ind w:firstLine="567"/>
        <w:rPr>
          <w:rFonts w:ascii="GHEA Grapalat" w:hAnsi="GHEA Grapalat"/>
          <w:i w:val="0"/>
          <w:spacing w:val="-6"/>
          <w:sz w:val="22"/>
          <w:szCs w:val="24"/>
        </w:rPr>
      </w:pPr>
      <w:r w:rsidRPr="00466E50">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66E50">
        <w:rPr>
          <w:rFonts w:ascii="Courier New" w:hAnsi="Courier New" w:cs="Courier New"/>
          <w:i w:val="0"/>
          <w:spacing w:val="-6"/>
          <w:sz w:val="22"/>
          <w:szCs w:val="24"/>
          <w:lang w:val="en-US"/>
        </w:rPr>
        <w:t> </w:t>
      </w:r>
      <w:r w:rsidRPr="00466E50">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E072E9" w:rsidRPr="00466E50" w:rsidRDefault="00E072E9" w:rsidP="00E072E9">
      <w:pPr>
        <w:pStyle w:val="BodyTextIndent"/>
        <w:widowControl w:val="0"/>
        <w:spacing w:line="240" w:lineRule="auto"/>
        <w:ind w:firstLine="567"/>
        <w:rPr>
          <w:rFonts w:ascii="GHEA Grapalat" w:hAnsi="GHEA Grapalat"/>
          <w:i w:val="0"/>
          <w:spacing w:val="6"/>
          <w:sz w:val="22"/>
          <w:szCs w:val="24"/>
        </w:rPr>
      </w:pPr>
      <w:r w:rsidRPr="00466E50">
        <w:rPr>
          <w:rFonts w:ascii="GHEA Grapalat" w:hAnsi="GHEA Grapalat"/>
          <w:i w:val="0"/>
          <w:sz w:val="22"/>
          <w:szCs w:val="24"/>
        </w:rPr>
        <w:t>Заявки на настоящую процедуру необходимо подавать по адресу</w:t>
      </w:r>
      <w:r w:rsidRPr="00466E50">
        <w:rPr>
          <w:rFonts w:ascii="GHEA Grapalat" w:hAnsi="GHEA Grapalat"/>
          <w:i w:val="0"/>
          <w:spacing w:val="6"/>
          <w:sz w:val="22"/>
          <w:szCs w:val="24"/>
        </w:rPr>
        <w:t xml:space="preserve"> г. Эчмиадзин </w:t>
      </w:r>
      <w:r w:rsidRPr="00466E50">
        <w:rPr>
          <w:rFonts w:ascii="GHEA Grapalat" w:hAnsi="GHEA Grapalat"/>
          <w:i w:val="0"/>
          <w:sz w:val="22"/>
          <w:szCs w:val="24"/>
        </w:rPr>
        <w:t>округ Звартноц,</w:t>
      </w:r>
      <w:r w:rsidRPr="00466E50">
        <w:rPr>
          <w:rFonts w:ascii="GHEA Grapalat" w:hAnsi="GHEA Grapalat"/>
          <w:i w:val="0"/>
          <w:spacing w:val="6"/>
          <w:sz w:val="22"/>
          <w:szCs w:val="24"/>
        </w:rPr>
        <w:t xml:space="preserve"> </w:t>
      </w:r>
      <w:r w:rsidRPr="00466E50">
        <w:rPr>
          <w:rFonts w:ascii="GHEA Grapalat" w:hAnsi="GHEA Grapalat"/>
          <w:i w:val="0"/>
          <w:sz w:val="22"/>
          <w:szCs w:val="24"/>
        </w:rPr>
        <w:t>в документарной форме, до 1</w:t>
      </w:r>
      <w:r w:rsidR="00466E50" w:rsidRPr="00466E50">
        <w:rPr>
          <w:rFonts w:ascii="GHEA Grapalat" w:hAnsi="GHEA Grapalat"/>
          <w:i w:val="0"/>
          <w:sz w:val="22"/>
          <w:szCs w:val="24"/>
          <w:lang w:val="hy-AM"/>
        </w:rPr>
        <w:t>0</w:t>
      </w:r>
      <w:r w:rsidRPr="00466E50">
        <w:rPr>
          <w:rFonts w:ascii="GHEA Grapalat" w:hAnsi="GHEA Grapalat"/>
          <w:i w:val="0"/>
          <w:sz w:val="22"/>
          <w:szCs w:val="24"/>
        </w:rPr>
        <w:t>։00</w:t>
      </w:r>
      <w:r w:rsidRPr="00466E50">
        <w:rPr>
          <w:rFonts w:ascii="GHEA Grapalat" w:hAnsi="GHEA Grapalat"/>
          <w:i w:val="0"/>
          <w:sz w:val="22"/>
          <w:szCs w:val="24"/>
          <w:lang w:val="hy-AM"/>
        </w:rPr>
        <w:t xml:space="preserve"> </w:t>
      </w:r>
      <w:r w:rsidRPr="00466E50">
        <w:rPr>
          <w:rFonts w:ascii="GHEA Grapalat" w:hAnsi="GHEA Grapalat"/>
          <w:i w:val="0"/>
          <w:sz w:val="22"/>
          <w:szCs w:val="24"/>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2028BF" w:rsidRPr="00466E50" w:rsidRDefault="002028BF" w:rsidP="00E072E9">
      <w:pPr>
        <w:pStyle w:val="BodyTextIndent"/>
        <w:widowControl w:val="0"/>
        <w:spacing w:line="240" w:lineRule="auto"/>
        <w:ind w:firstLine="567"/>
        <w:rPr>
          <w:rFonts w:ascii="GHEA Grapalat" w:hAnsi="GHEA Grapalat"/>
          <w:i w:val="0"/>
          <w:sz w:val="22"/>
          <w:szCs w:val="24"/>
        </w:rPr>
      </w:pPr>
      <w:r w:rsidRPr="00466E50">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072E9" w:rsidRPr="00466E50" w:rsidRDefault="00E072E9" w:rsidP="00E072E9">
      <w:pPr>
        <w:pStyle w:val="BodyTextIndent"/>
        <w:widowControl w:val="0"/>
        <w:spacing w:after="160"/>
        <w:ind w:firstLine="567"/>
        <w:rPr>
          <w:rFonts w:ascii="GHEA Grapalat" w:hAnsi="GHEA Grapalat"/>
          <w:i w:val="0"/>
          <w:sz w:val="22"/>
          <w:szCs w:val="24"/>
        </w:rPr>
      </w:pPr>
      <w:r w:rsidRPr="00466E50">
        <w:rPr>
          <w:rFonts w:ascii="GHEA Grapalat" w:hAnsi="GHEA Grapalat"/>
          <w:i w:val="0"/>
          <w:sz w:val="22"/>
          <w:szCs w:val="24"/>
        </w:rPr>
        <w:t>Вскрытие заявок будет проводиться по адресу адресу</w:t>
      </w:r>
      <w:r w:rsidRPr="00466E50">
        <w:rPr>
          <w:rFonts w:ascii="GHEA Grapalat" w:hAnsi="GHEA Grapalat"/>
          <w:i w:val="0"/>
          <w:spacing w:val="6"/>
          <w:sz w:val="22"/>
          <w:szCs w:val="24"/>
        </w:rPr>
        <w:t xml:space="preserve"> г. Эчмиадзин </w:t>
      </w:r>
      <w:r w:rsidRPr="00466E50">
        <w:rPr>
          <w:rFonts w:ascii="GHEA Grapalat" w:hAnsi="GHEA Grapalat"/>
          <w:i w:val="0"/>
          <w:sz w:val="22"/>
          <w:szCs w:val="24"/>
        </w:rPr>
        <w:t>округ Звартноц, в 1</w:t>
      </w:r>
      <w:r w:rsidR="00466E50" w:rsidRPr="00466E50">
        <w:rPr>
          <w:rFonts w:ascii="GHEA Grapalat" w:hAnsi="GHEA Grapalat"/>
          <w:i w:val="0"/>
          <w:sz w:val="22"/>
          <w:szCs w:val="24"/>
          <w:lang w:val="hy-AM"/>
        </w:rPr>
        <w:t>0</w:t>
      </w:r>
      <w:r w:rsidRPr="00466E50">
        <w:rPr>
          <w:rFonts w:ascii="GHEA Grapalat" w:hAnsi="GHEA Grapalat"/>
          <w:i w:val="0"/>
          <w:sz w:val="22"/>
          <w:szCs w:val="24"/>
        </w:rPr>
        <w:t>։00</w:t>
      </w:r>
      <w:r w:rsidRPr="00466E50">
        <w:rPr>
          <w:rFonts w:ascii="GHEA Grapalat" w:hAnsi="GHEA Grapalat"/>
          <w:i w:val="0"/>
          <w:sz w:val="22"/>
          <w:szCs w:val="24"/>
          <w:lang w:val="hy-AM"/>
        </w:rPr>
        <w:t xml:space="preserve"> </w:t>
      </w:r>
      <w:r w:rsidRPr="00466E50">
        <w:rPr>
          <w:rFonts w:ascii="GHEA Grapalat" w:hAnsi="GHEA Grapalat"/>
          <w:i w:val="0"/>
          <w:sz w:val="22"/>
          <w:szCs w:val="24"/>
        </w:rPr>
        <w:t>часов "</w:t>
      </w:r>
      <w:r w:rsidRPr="00466E50">
        <w:rPr>
          <w:rFonts w:ascii="GHEA Grapalat" w:hAnsi="GHEA Grapalat"/>
          <w:i w:val="0"/>
          <w:sz w:val="22"/>
          <w:szCs w:val="24"/>
          <w:lang w:val="hy-AM"/>
        </w:rPr>
        <w:t>29</w:t>
      </w:r>
      <w:r w:rsidRPr="00466E50">
        <w:rPr>
          <w:rFonts w:ascii="GHEA Grapalat" w:hAnsi="GHEA Grapalat"/>
          <w:i w:val="0"/>
          <w:sz w:val="22"/>
          <w:szCs w:val="24"/>
        </w:rPr>
        <w:t xml:space="preserve">" </w:t>
      </w:r>
      <w:r w:rsidRPr="00466E50">
        <w:rPr>
          <w:rFonts w:ascii="GHEA Grapalat" w:hAnsi="GHEA Grapalat"/>
          <w:i w:val="0"/>
          <w:sz w:val="22"/>
          <w:szCs w:val="24"/>
          <w:lang w:val="hy-AM"/>
        </w:rPr>
        <w:t>01</w:t>
      </w:r>
      <w:r w:rsidRPr="00466E50">
        <w:rPr>
          <w:rFonts w:ascii="GHEA Grapalat" w:hAnsi="GHEA Grapalat"/>
          <w:i w:val="0"/>
          <w:sz w:val="22"/>
          <w:szCs w:val="24"/>
        </w:rPr>
        <w:t xml:space="preserve"> 202</w:t>
      </w:r>
      <w:r w:rsidRPr="00466E50">
        <w:rPr>
          <w:rFonts w:ascii="GHEA Grapalat" w:hAnsi="GHEA Grapalat"/>
          <w:i w:val="0"/>
          <w:sz w:val="22"/>
          <w:szCs w:val="24"/>
          <w:lang w:val="hy-AM"/>
        </w:rPr>
        <w:t>6</w:t>
      </w:r>
      <w:r w:rsidRPr="00466E50">
        <w:rPr>
          <w:rFonts w:ascii="GHEA Grapalat" w:hAnsi="GHEA Grapalat"/>
          <w:i w:val="0"/>
          <w:sz w:val="22"/>
          <w:szCs w:val="24"/>
        </w:rPr>
        <w:t>г.</w:t>
      </w:r>
    </w:p>
    <w:p w:rsidR="00BE1C5E" w:rsidRPr="003A1EBB" w:rsidRDefault="00EF52E4" w:rsidP="00E072E9">
      <w:pPr>
        <w:rPr>
          <w:rFonts w:ascii="GHEA Grapalat" w:hAnsi="GHEA Grapalat"/>
          <w:i/>
        </w:rPr>
      </w:pPr>
      <w:r>
        <w:rPr>
          <w:rFonts w:ascii="GHEA Grapalat" w:hAnsi="GHEA Grapalat"/>
          <w:i/>
        </w:rPr>
        <w:br w:type="page"/>
      </w:r>
      <w:r w:rsidR="00754697" w:rsidRPr="009044F1">
        <w:rPr>
          <w:rFonts w:ascii="GHEA Grapalat" w:hAnsi="GHEA Grapalat"/>
        </w:rPr>
        <w:lastRenderedPageBreak/>
        <w:t>Для получения дополнительной информации, связанной с настоящим</w:t>
      </w:r>
      <w:r w:rsidR="00D5443D">
        <w:rPr>
          <w:rFonts w:ascii="Courier New" w:hAnsi="Courier New" w:cs="Courier New"/>
          <w:lang w:val="en-US"/>
        </w:rPr>
        <w:t> </w:t>
      </w:r>
      <w:r w:rsidR="00754697" w:rsidRPr="009044F1">
        <w:rPr>
          <w:rFonts w:ascii="GHEA Grapalat" w:hAnsi="GHEA Grapalat"/>
        </w:rPr>
        <w:t>объявлением, можете обратиться к секретарю Оценочной комисси</w:t>
      </w:r>
      <w:r w:rsidR="00754697" w:rsidRPr="00D3423E">
        <w:rPr>
          <w:rFonts w:ascii="GHEA Grapalat" w:hAnsi="GHEA Grapalat"/>
        </w:rPr>
        <w:t>и</w:t>
      </w:r>
      <w:r w:rsidR="00BE1C5E" w:rsidRPr="003A1EBB">
        <w:rPr>
          <w:rFonts w:ascii="GHEA Grapalat" w:hAnsi="GHEA Grapalat"/>
        </w:rPr>
        <w:t xml:space="preserve"> </w:t>
      </w:r>
    </w:p>
    <w:p w:rsidR="00754697" w:rsidRPr="003A1EBB" w:rsidRDefault="00754697" w:rsidP="00B46D5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________</w:t>
      </w:r>
      <w:r w:rsidRPr="00D3423E">
        <w:rPr>
          <w:rFonts w:ascii="GHEA Grapalat" w:hAnsi="GHEA Grapalat"/>
          <w:i w:val="0"/>
          <w:sz w:val="24"/>
          <w:szCs w:val="24"/>
        </w:rPr>
        <w:t>_________________</w:t>
      </w:r>
    </w:p>
    <w:p w:rsidR="00E072E9" w:rsidRDefault="00E072E9" w:rsidP="00E072E9">
      <w:pPr>
        <w:pStyle w:val="BodyTextIndent"/>
        <w:widowControl w:val="0"/>
        <w:spacing w:after="160" w:line="240" w:lineRule="auto"/>
        <w:ind w:left="1701" w:firstLine="0"/>
        <w:rPr>
          <w:rFonts w:ascii="GHEA Grapalat" w:hAnsi="GHEA Grapalat"/>
          <w:i w:val="0"/>
          <w:sz w:val="24"/>
          <w:szCs w:val="24"/>
        </w:rPr>
      </w:pPr>
      <w:bookmarkStart w:id="1" w:name="_Hlk156469231"/>
      <w:bookmarkStart w:id="2" w:name="_Hlk156468926"/>
      <w:r>
        <w:rPr>
          <w:rFonts w:ascii="GHEA Grapalat" w:hAnsi="GHEA Grapalat"/>
          <w:i w:val="0"/>
          <w:sz w:val="24"/>
          <w:szCs w:val="24"/>
        </w:rPr>
        <w:t>Анжеле Искендарян</w:t>
      </w:r>
      <w:r w:rsidRPr="009044F1">
        <w:rPr>
          <w:rFonts w:ascii="GHEA Grapalat" w:hAnsi="GHEA Grapalat"/>
          <w:i w:val="0"/>
          <w:sz w:val="24"/>
          <w:szCs w:val="24"/>
        </w:rPr>
        <w:t xml:space="preserve"> </w:t>
      </w:r>
    </w:p>
    <w:bookmarkEnd w:id="1"/>
    <w:p w:rsidR="00E072E9" w:rsidRPr="009044F1"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rsidR="00E072E9" w:rsidRPr="00DD3A40"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sidRPr="00E072E9">
          <w:rPr>
            <w:rStyle w:val="Hyperlink"/>
            <w:rFonts w:ascii="Sylfaen" w:hAnsi="Sylfaen"/>
            <w:i w:val="0"/>
            <w:color w:val="000000" w:themeColor="text1"/>
            <w:sz w:val="22"/>
            <w:lang w:val="af-ZA"/>
          </w:rPr>
          <w:t>echmiadzin-wua</w:t>
        </w:r>
        <w:r w:rsidRPr="00E072E9">
          <w:rPr>
            <w:rStyle w:val="Hyperlink"/>
            <w:i w:val="0"/>
            <w:color w:val="000000" w:themeColor="text1"/>
            <w:sz w:val="22"/>
            <w:lang w:val="af-ZA"/>
          </w:rPr>
          <w:t>@mail.ru</w:t>
        </w:r>
      </w:hyperlink>
    </w:p>
    <w:p w:rsidR="00E072E9" w:rsidRPr="00DD3A40" w:rsidRDefault="00E072E9" w:rsidP="00E072E9">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bookmarkEnd w:id="2"/>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D7111">
        <w:rPr>
          <w:rFonts w:ascii="GHEA Grapalat" w:hAnsi="GHEA Grapalat"/>
          <w:i/>
        </w:rPr>
        <w:t>ԷՋՕԸ-ԳՀԱՇՁԲ-</w:t>
      </w:r>
      <w:r w:rsidR="00466E50">
        <w:rPr>
          <w:rFonts w:ascii="GHEA Grapalat" w:hAnsi="GHEA Grapalat"/>
          <w:i/>
        </w:rPr>
        <w:t>2026/03</w:t>
      </w:r>
      <w:r w:rsidR="00BD711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466E50">
        <w:rPr>
          <w:rFonts w:ascii="GHEA Grapalat" w:hAnsi="GHEA Grapalat"/>
          <w:i/>
          <w:lang w:val="hy-AM"/>
        </w:rPr>
        <w:t>3</w:t>
      </w:r>
      <w:r w:rsidR="00096865" w:rsidRPr="009044F1">
        <w:rPr>
          <w:rFonts w:ascii="GHEA Grapalat" w:hAnsi="GHEA Grapalat"/>
          <w:i/>
        </w:rPr>
        <w:t xml:space="preserve"> от </w:t>
      </w:r>
      <w:r w:rsidR="00E072E9" w:rsidRPr="00E072E9">
        <w:rPr>
          <w:rFonts w:ascii="GHEA Grapalat" w:hAnsi="GHEA Grapalat"/>
          <w:i/>
        </w:rPr>
        <w:t>21</w:t>
      </w:r>
      <w:r w:rsidR="00E072E9" w:rsidRPr="00E072E9">
        <w:rPr>
          <w:rFonts w:ascii="Cambria Math" w:hAnsi="Cambria Math" w:cs="Cambria Math"/>
          <w:i/>
        </w:rPr>
        <w:t>․</w:t>
      </w:r>
      <w:r w:rsidR="00E072E9" w:rsidRPr="00E072E9">
        <w:rPr>
          <w:rFonts w:ascii="GHEA Grapalat" w:hAnsi="GHEA Grapalat"/>
          <w:i/>
        </w:rPr>
        <w:t>01</w:t>
      </w:r>
      <w:r w:rsidR="00E072E9" w:rsidRPr="00E072E9">
        <w:rPr>
          <w:rFonts w:ascii="Cambria Math" w:hAnsi="Cambria Math" w:cs="Cambria Math"/>
          <w:i/>
        </w:rPr>
        <w:t>․</w:t>
      </w:r>
      <w:r w:rsidR="00096865" w:rsidRPr="009044F1">
        <w:rPr>
          <w:rFonts w:ascii="GHEA Grapalat" w:hAnsi="GHEA Grapalat"/>
          <w:i/>
        </w:rPr>
        <w:t xml:space="preserve"> </w:t>
      </w:r>
      <w:r w:rsidR="00442690">
        <w:rPr>
          <w:rFonts w:ascii="GHEA Grapalat" w:hAnsi="GHEA Grapalat"/>
          <w:i/>
        </w:rPr>
        <w:t>2026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bookmarkStart w:id="3" w:name="_Hlk156468998"/>
      <w:r w:rsidRPr="0068120D">
        <w:rPr>
          <w:rFonts w:ascii="GHEA Grapalat" w:hAnsi="GHEA Grapalat"/>
          <w:i/>
          <w:sz w:val="28"/>
          <w:szCs w:val="28"/>
        </w:rPr>
        <w:t>«Эчмиадзин» ОВП</w:t>
      </w:r>
    </w:p>
    <w:bookmarkEnd w:id="3"/>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466E50" w:rsidRPr="0068120D" w:rsidRDefault="00466E50" w:rsidP="00466E50">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Pr="006A0F5D">
        <w:rPr>
          <w:rFonts w:ascii="GHEA Grapalat" w:hAnsi="GHEA Grapalat"/>
        </w:rPr>
        <w:t>РУЧНЫX РАБОТ ПО ОЧИСТКЕ МЕЖХОЗЯЙСТВЕННОЙ СЕТИ ВАГАРШАПАТСКОГО ТЕРРИТОРИАЛЬНОГО УЧАСТКА, РУЧНЫX РАБОТ ПО ОЧИСТКЕ МЕЖХОЗЯЙСТВЕННОЙ СЕТИ АКНАЛИДЖСКОГО ТЕРРИТОРИАЛЬНОГО УЧАСТКА, РУЧНЫX РАБОТ ПО ОЧИСТКЕ МЕЖХОЗЯЙСТВЕННОЙ СЕТИ ХОЙСКОГО ТЕРРИТОРИАЛЬНОГО УЧАСТКА, РУЧНЫX РАБОТ ПО ОЧИСТКЕ МЕЖХОЗЯЙСТВЕННОЙ СЕТИ МУСАЛЕРСКОГО ТЕРРИТОРИАЛЬНОГО УЧАСТКА ПЛОЩАДОЧНЫЕ И РУЧНЫ</w:t>
      </w:r>
      <w:r>
        <w:rPr>
          <w:rFonts w:ascii="GHEA Grapalat" w:hAnsi="GHEA Grapalat"/>
          <w:lang w:val="en-US"/>
        </w:rPr>
        <w:t>X</w:t>
      </w:r>
      <w:r w:rsidRPr="006A0F5D">
        <w:rPr>
          <w:rFonts w:ascii="GHEA Grapalat" w:hAnsi="GHEA Grapalat"/>
        </w:rPr>
        <w:t xml:space="preserve"> РАБОТ ПО ОЧИСТКЕ МЕЖХОЗЯЙСТВЕННЫХ КАНАЛОВ</w:t>
      </w:r>
      <w:r>
        <w:rPr>
          <w:rFonts w:ascii="GHEA Grapalat" w:hAnsi="GHEA Grapalat"/>
          <w:spacing w:val="6"/>
        </w:rPr>
        <w:t xml:space="preserve"> </w:t>
      </w:r>
      <w:r w:rsidRPr="009044F1">
        <w:rPr>
          <w:rFonts w:ascii="GHEA Grapalat" w:hAnsi="GHEA Grapalat"/>
        </w:rPr>
        <w:t xml:space="preserve">ДЛЯ НУЖД </w:t>
      </w:r>
      <w:r w:rsidRPr="0068120D">
        <w:rPr>
          <w:rFonts w:ascii="GHEA Grapalat" w:hAnsi="GHEA Grapalat"/>
          <w:i/>
          <w:sz w:val="28"/>
          <w:szCs w:val="28"/>
        </w:rPr>
        <w:t>«</w:t>
      </w:r>
      <w:r w:rsidRPr="00466E50">
        <w:rPr>
          <w:rFonts w:ascii="GHEA Grapalat" w:hAnsi="GHEA Grapalat"/>
          <w:sz w:val="28"/>
          <w:szCs w:val="28"/>
        </w:rPr>
        <w:t>ЭЧМИАДЗИН</w:t>
      </w:r>
      <w:r w:rsidRPr="0068120D">
        <w:rPr>
          <w:rFonts w:ascii="GHEA Grapalat" w:hAnsi="GHEA Grapalat"/>
          <w:i/>
          <w:sz w:val="28"/>
          <w:szCs w:val="28"/>
        </w:rPr>
        <w:t xml:space="preserve">» </w:t>
      </w:r>
      <w:r w:rsidRPr="00466E50">
        <w:rPr>
          <w:rFonts w:ascii="GHEA Grapalat" w:hAnsi="GHEA Grapalat"/>
          <w:sz w:val="28"/>
          <w:szCs w:val="28"/>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67E80" w:rsidRPr="009044F1" w:rsidRDefault="00466E50" w:rsidP="00B46D58">
      <w:pPr>
        <w:widowControl w:val="0"/>
        <w:spacing w:after="160"/>
        <w:jc w:val="center"/>
        <w:rPr>
          <w:rFonts w:ascii="GHEA Grapalat" w:hAnsi="GHEA Grapalat" w:cs="Sylfaen"/>
          <w:b/>
        </w:rPr>
      </w:pPr>
      <w:r w:rsidRPr="00466E50">
        <w:rPr>
          <w:rFonts w:ascii="GHEA Grapalat" w:hAnsi="GHEA Grapalat"/>
          <w:b/>
        </w:rPr>
        <w:t>РУЧНЫЕ РАБОТЫ ПО ОЧИСТКЕ МЕЖХОЗЯЙСТВЕННОЙ СЕТИ ВАГАРШАПАТСКОГО ТЕРРИТОРИАЛЬНОГО УЧАСТКА, РУЧНЫЕ РАБОТЫ ПО ОЧИСТКЕ МЕЖХОЗЯЙСТВЕННОЙ СЕТИ АКНАЛИДЖСКОГО ТЕРРИТОРИАЛЬНОГО УЧАСТКА, РУЧНЫЕ РАБОТЫ ПО ОЧИСТКЕ МЕЖХОЗЯЙСТВЕННОЙ СЕТИ ХОЙСКОГО ТЕРРИТОРИАЛЬНОГО УЧАСТКА, РУЧНЫЕ РАБОТЫ ПО ОЧИСТКЕ МЕЖХОЗЯЙСТВЕННОЙ СЕТИ МУСАЛЕРСКОГО ТЕРРИТОРИАЛЬНОГО УЧАСТКА ПЛОЩАДОЧНЫЕ И РУЧНЫЕ РАБОТЫ ПО ОЧИСТКЕ МЕЖХОЗЯЙСТВЕННЫХ КАНАЛОВДЛЯ НУЖД «ЭЧМИАДЗИН» ОВП</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E072E9"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07442">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7111">
        <w:rPr>
          <w:rFonts w:ascii="GHEA Grapalat" w:hAnsi="GHEA Grapalat"/>
          <w:spacing w:val="-6"/>
        </w:rPr>
        <w:t>ԷՋՕԸ-ԳՀԱՇՁԲ-</w:t>
      </w:r>
      <w:r w:rsidR="00466E50">
        <w:rPr>
          <w:rFonts w:ascii="GHEA Grapalat" w:hAnsi="GHEA Grapalat"/>
          <w:spacing w:val="-6"/>
        </w:rPr>
        <w:t>2026/03</w:t>
      </w:r>
      <w:r w:rsidR="00BD7111">
        <w:rPr>
          <w:rFonts w:ascii="GHEA Grapalat" w:hAnsi="GHEA Grapalat"/>
          <w:spacing w:val="-6"/>
        </w:rPr>
        <w:t xml:space="preserve"> </w:t>
      </w:r>
      <w:r w:rsidR="00E072E9">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442690">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E072E9" w:rsidRPr="00E072E9">
          <w:rPr>
            <w:rStyle w:val="Hyperlink"/>
            <w:rFonts w:ascii="Sylfaen" w:hAnsi="Sylfaen"/>
            <w:color w:val="000000" w:themeColor="text1"/>
            <w:sz w:val="22"/>
            <w:lang w:val="af-ZA"/>
          </w:rPr>
          <w:t>echmiadzin-wua</w:t>
        </w:r>
        <w:r w:rsidR="00E072E9" w:rsidRPr="00E072E9">
          <w:rPr>
            <w:rStyle w:val="Hyperlink"/>
            <w:color w:val="000000" w:themeColor="text1"/>
            <w:sz w:val="22"/>
            <w:lang w:val="af-ZA"/>
          </w:rPr>
          <w:t>@mail.ru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466E50" w:rsidRPr="00A96419" w:rsidRDefault="00845AA5" w:rsidP="00466E50">
      <w:pPr>
        <w:pStyle w:val="Heading3"/>
        <w:keepNext w:val="0"/>
        <w:widowControl w:val="0"/>
        <w:tabs>
          <w:tab w:val="left" w:pos="1134"/>
        </w:tabs>
        <w:spacing w:after="160" w:line="240" w:lineRule="auto"/>
        <w:ind w:firstLine="567"/>
        <w:jc w:val="both"/>
        <w:rPr>
          <w:rFonts w:ascii="GHEA Grapalat" w:hAnsi="GHEA Grapalat"/>
          <w:i w:val="0"/>
          <w:color w:val="FF000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466E50" w:rsidRPr="009044F1">
        <w:rPr>
          <w:rFonts w:ascii="GHEA Grapalat" w:hAnsi="GHEA Grapalat"/>
          <w:i w:val="0"/>
          <w:sz w:val="24"/>
          <w:szCs w:val="24"/>
        </w:rPr>
        <w:t xml:space="preserve">Предметом закупки является приобретение </w:t>
      </w:r>
      <w:r w:rsidR="00466E50" w:rsidRPr="000825E2">
        <w:rPr>
          <w:rFonts w:ascii="GHEA Grapalat" w:hAnsi="GHEA Grapalat"/>
          <w:spacing w:val="6"/>
          <w:sz w:val="24"/>
          <w:szCs w:val="24"/>
        </w:rPr>
        <w:t>Закупка работ по ручной очистке внутрихозяйственной сети территориального участка Вагаршапат, внутрихозяйственной сети территориального участка Акналич, внутрихозяйственной сети территориального участка Хой, внутрихозяйственной сети территориального участка Мусалер и межхозяйственных каналов</w:t>
      </w:r>
      <w:r w:rsidR="00466E50" w:rsidRPr="009044F1">
        <w:rPr>
          <w:rFonts w:ascii="GHEA Grapalat" w:hAnsi="GHEA Grapalat"/>
          <w:i w:val="0"/>
          <w:sz w:val="24"/>
          <w:szCs w:val="24"/>
        </w:rPr>
        <w:t xml:space="preserve"> (далее — также </w:t>
      </w:r>
      <w:r w:rsidR="00466E50">
        <w:rPr>
          <w:rFonts w:ascii="GHEA Grapalat" w:hAnsi="GHEA Grapalat"/>
          <w:i w:val="0"/>
          <w:sz w:val="24"/>
          <w:szCs w:val="24"/>
        </w:rPr>
        <w:t>работа</w:t>
      </w:r>
      <w:r w:rsidR="00466E50" w:rsidRPr="009044F1">
        <w:rPr>
          <w:rFonts w:ascii="GHEA Grapalat" w:hAnsi="GHEA Grapalat"/>
          <w:i w:val="0"/>
          <w:sz w:val="24"/>
          <w:szCs w:val="24"/>
        </w:rPr>
        <w:t xml:space="preserve">) для нужд </w:t>
      </w:r>
      <w:r w:rsidR="00466E50" w:rsidRPr="007773D0">
        <w:rPr>
          <w:rFonts w:ascii="GHEA Grapalat" w:hAnsi="GHEA Grapalat"/>
          <w:i w:val="0"/>
          <w:color w:val="FF0000"/>
          <w:sz w:val="24"/>
          <w:szCs w:val="24"/>
        </w:rPr>
        <w:t>«</w:t>
      </w:r>
      <w:r w:rsidR="00466E50">
        <w:rPr>
          <w:rFonts w:ascii="GHEA Grapalat" w:hAnsi="GHEA Grapalat"/>
          <w:i w:val="0"/>
          <w:color w:val="FF0000"/>
          <w:sz w:val="24"/>
          <w:szCs w:val="24"/>
        </w:rPr>
        <w:t>Эчмиадзин» ОВ</w:t>
      </w:r>
      <w:r w:rsidR="00466E50" w:rsidRPr="007773D0">
        <w:rPr>
          <w:rFonts w:ascii="GHEA Grapalat" w:hAnsi="GHEA Grapalat"/>
          <w:i w:val="0"/>
          <w:color w:val="FF0000"/>
          <w:sz w:val="24"/>
          <w:szCs w:val="24"/>
        </w:rPr>
        <w:t>П</w:t>
      </w:r>
      <w:r w:rsidR="00466E50" w:rsidRPr="009044F1">
        <w:rPr>
          <w:rFonts w:ascii="GHEA Grapalat" w:hAnsi="GHEA Grapalat"/>
          <w:i w:val="0"/>
          <w:sz w:val="24"/>
          <w:szCs w:val="24"/>
        </w:rPr>
        <w:t xml:space="preserve">, которые сгруппированы в лоты </w:t>
      </w:r>
      <w:r w:rsidR="00466E50">
        <w:rPr>
          <w:rFonts w:ascii="GHEA Grapalat" w:hAnsi="GHEA Grapalat"/>
          <w:i w:val="0"/>
          <w:sz w:val="24"/>
          <w:szCs w:val="24"/>
          <w:lang w:val="hy-AM"/>
        </w:rPr>
        <w:t>5</w:t>
      </w:r>
      <w:r w:rsidR="00466E50"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90224D" w:rsidRPr="009044F1" w:rsidTr="00FC4AC0">
        <w:trPr>
          <w:jc w:val="center"/>
        </w:trPr>
        <w:tc>
          <w:tcPr>
            <w:tcW w:w="1358" w:type="dxa"/>
            <w:vAlign w:val="center"/>
          </w:tcPr>
          <w:p w:rsidR="0090224D" w:rsidRPr="009044F1" w:rsidRDefault="0090224D" w:rsidP="0090224D">
            <w:pPr>
              <w:pStyle w:val="BodyTextIndent2"/>
              <w:widowControl w:val="0"/>
              <w:spacing w:after="120" w:line="240" w:lineRule="auto"/>
              <w:ind w:firstLine="0"/>
              <w:jc w:val="center"/>
              <w:rPr>
                <w:rFonts w:ascii="GHEA Grapalat" w:hAnsi="GHEA Grapalat"/>
                <w:sz w:val="24"/>
                <w:szCs w:val="24"/>
              </w:rPr>
            </w:pPr>
            <w:bookmarkStart w:id="4" w:name="_GoBack" w:colFirst="1" w:colLast="1"/>
            <w:r w:rsidRPr="009044F1">
              <w:rPr>
                <w:rFonts w:ascii="GHEA Grapalat" w:hAnsi="GHEA Grapalat"/>
                <w:sz w:val="24"/>
                <w:szCs w:val="24"/>
              </w:rPr>
              <w:t>1</w:t>
            </w:r>
          </w:p>
        </w:tc>
        <w:tc>
          <w:tcPr>
            <w:tcW w:w="1275" w:type="dxa"/>
            <w:vAlign w:val="center"/>
          </w:tcPr>
          <w:p w:rsidR="0090224D" w:rsidRDefault="0090224D" w:rsidP="0090224D">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864 250</w:t>
            </w:r>
          </w:p>
        </w:tc>
        <w:tc>
          <w:tcPr>
            <w:tcW w:w="6601" w:type="dxa"/>
            <w:vAlign w:val="center"/>
          </w:tcPr>
          <w:p w:rsidR="0090224D" w:rsidRPr="009044F1" w:rsidRDefault="0090224D" w:rsidP="0090224D">
            <w:pPr>
              <w:pStyle w:val="BodyTextIndent2"/>
              <w:widowControl w:val="0"/>
              <w:spacing w:after="120" w:line="240" w:lineRule="auto"/>
              <w:ind w:left="-108" w:firstLine="3"/>
              <w:rPr>
                <w:rFonts w:ascii="GHEA Grapalat" w:hAnsi="GHEA Grapalat"/>
                <w:sz w:val="24"/>
                <w:szCs w:val="24"/>
                <w:u w:val="single"/>
                <w:vertAlign w:val="subscript"/>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Вагаршапа</w:t>
            </w:r>
            <w:r>
              <w:rPr>
                <w:rFonts w:ascii="GHEA Grapalat" w:hAnsi="GHEA Grapalat"/>
                <w:i/>
                <w:spacing w:val="6"/>
              </w:rPr>
              <w:t>тского территориального участка</w:t>
            </w:r>
            <w:r w:rsidRPr="006A0F5D">
              <w:rPr>
                <w:rFonts w:ascii="GHEA Grapalat" w:hAnsi="GHEA Grapalat"/>
                <w:i/>
                <w:spacing w:val="6"/>
              </w:rPr>
              <w:t xml:space="preserve"> </w:t>
            </w:r>
          </w:p>
        </w:tc>
      </w:tr>
      <w:tr w:rsidR="0090224D" w:rsidRPr="009044F1" w:rsidTr="00FC4AC0">
        <w:trPr>
          <w:jc w:val="center"/>
        </w:trPr>
        <w:tc>
          <w:tcPr>
            <w:tcW w:w="1358" w:type="dxa"/>
            <w:vAlign w:val="center"/>
          </w:tcPr>
          <w:p w:rsidR="0090224D" w:rsidRPr="009044F1" w:rsidRDefault="0090224D" w:rsidP="0090224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90224D" w:rsidRDefault="0090224D" w:rsidP="0090224D">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243 550</w:t>
            </w:r>
          </w:p>
        </w:tc>
        <w:tc>
          <w:tcPr>
            <w:tcW w:w="6601" w:type="dxa"/>
            <w:vAlign w:val="center"/>
          </w:tcPr>
          <w:p w:rsidR="0090224D" w:rsidRPr="009044F1" w:rsidRDefault="0090224D" w:rsidP="0090224D">
            <w:pPr>
              <w:pStyle w:val="BodyTextIndent2"/>
              <w:widowControl w:val="0"/>
              <w:spacing w:after="120" w:line="240" w:lineRule="auto"/>
              <w:ind w:firstLine="0"/>
              <w:rPr>
                <w:rFonts w:ascii="GHEA Grapalat" w:hAnsi="GHEA Grapalat"/>
                <w:sz w:val="24"/>
                <w:szCs w:val="24"/>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Акналид</w:t>
            </w:r>
            <w:r>
              <w:rPr>
                <w:rFonts w:ascii="GHEA Grapalat" w:hAnsi="GHEA Grapalat"/>
                <w:i/>
                <w:spacing w:val="6"/>
              </w:rPr>
              <w:t>жского территориального участка</w:t>
            </w:r>
            <w:r w:rsidRPr="006A0F5D">
              <w:rPr>
                <w:rFonts w:ascii="GHEA Grapalat" w:hAnsi="GHEA Grapalat"/>
                <w:i/>
                <w:spacing w:val="6"/>
              </w:rPr>
              <w:t xml:space="preserve"> </w:t>
            </w:r>
          </w:p>
        </w:tc>
      </w:tr>
      <w:tr w:rsidR="0090224D" w:rsidRPr="009044F1" w:rsidTr="00FC4AC0">
        <w:trPr>
          <w:jc w:val="center"/>
        </w:trPr>
        <w:tc>
          <w:tcPr>
            <w:tcW w:w="1358" w:type="dxa"/>
            <w:vAlign w:val="center"/>
          </w:tcPr>
          <w:p w:rsidR="0090224D" w:rsidRPr="00E072E9" w:rsidRDefault="0090224D" w:rsidP="0090224D">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90224D" w:rsidRDefault="0090224D" w:rsidP="0090224D">
            <w:pPr>
              <w:pStyle w:val="BodyTextIndent2"/>
              <w:spacing w:line="240" w:lineRule="auto"/>
              <w:ind w:firstLine="0"/>
              <w:jc w:val="center"/>
              <w:rPr>
                <w:rFonts w:ascii="GHEA Grapalat" w:hAnsi="GHEA Grapalat"/>
                <w:lang w:val="hy-AM"/>
              </w:rPr>
            </w:pPr>
            <w:r>
              <w:rPr>
                <w:rFonts w:ascii="GHEA Grapalat" w:hAnsi="GHEA Grapalat"/>
                <w:lang w:val="hy-AM"/>
              </w:rPr>
              <w:t>4</w:t>
            </w:r>
            <w:r>
              <w:rPr>
                <w:rFonts w:ascii="Calibri" w:hAnsi="Calibri" w:cs="Calibri"/>
                <w:lang w:val="hy-AM"/>
              </w:rPr>
              <w:t> </w:t>
            </w:r>
            <w:r>
              <w:rPr>
                <w:rFonts w:ascii="GHEA Grapalat" w:hAnsi="GHEA Grapalat"/>
                <w:lang w:val="hy-AM"/>
              </w:rPr>
              <w:t>826 000</w:t>
            </w:r>
          </w:p>
        </w:tc>
        <w:tc>
          <w:tcPr>
            <w:tcW w:w="6601" w:type="dxa"/>
            <w:vAlign w:val="center"/>
          </w:tcPr>
          <w:p w:rsidR="0090224D" w:rsidRPr="00742329" w:rsidRDefault="0090224D" w:rsidP="0090224D">
            <w:pPr>
              <w:pStyle w:val="BodyTextIndent2"/>
              <w:widowControl w:val="0"/>
              <w:spacing w:after="120" w:line="240" w:lineRule="auto"/>
              <w:ind w:firstLine="0"/>
              <w:rPr>
                <w:rFonts w:ascii="GHEA Grapalat" w:hAnsi="GHEA Grapalat"/>
                <w:sz w:val="24"/>
                <w:szCs w:val="24"/>
                <w:lang w:val="hy-AM"/>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Хойского территориального участка</w:t>
            </w:r>
          </w:p>
        </w:tc>
      </w:tr>
      <w:tr w:rsidR="0090224D" w:rsidRPr="009044F1" w:rsidTr="00FC4AC0">
        <w:trPr>
          <w:jc w:val="center"/>
        </w:trPr>
        <w:tc>
          <w:tcPr>
            <w:tcW w:w="1358" w:type="dxa"/>
            <w:vAlign w:val="center"/>
          </w:tcPr>
          <w:p w:rsidR="0090224D" w:rsidRPr="00E072E9" w:rsidRDefault="0090224D" w:rsidP="0090224D">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90224D" w:rsidRDefault="0090224D" w:rsidP="0090224D">
            <w:pPr>
              <w:pStyle w:val="BodyTextIndent2"/>
              <w:spacing w:line="240" w:lineRule="auto"/>
              <w:ind w:firstLine="0"/>
              <w:jc w:val="center"/>
              <w:rPr>
                <w:rFonts w:ascii="GHEA Grapalat" w:hAnsi="GHEA Grapalat"/>
                <w:lang w:val="hy-AM"/>
              </w:rPr>
            </w:pPr>
            <w:r>
              <w:rPr>
                <w:rFonts w:ascii="GHEA Grapalat" w:hAnsi="GHEA Grapalat"/>
                <w:lang w:val="hy-AM"/>
              </w:rPr>
              <w:t>883 500</w:t>
            </w:r>
          </w:p>
        </w:tc>
        <w:tc>
          <w:tcPr>
            <w:tcW w:w="6601" w:type="dxa"/>
            <w:vAlign w:val="center"/>
          </w:tcPr>
          <w:p w:rsidR="0090224D" w:rsidRPr="00742329" w:rsidRDefault="0090224D" w:rsidP="0090224D">
            <w:pPr>
              <w:pStyle w:val="BodyTextIndent2"/>
              <w:widowControl w:val="0"/>
              <w:spacing w:after="120" w:line="240" w:lineRule="auto"/>
              <w:ind w:firstLine="0"/>
              <w:rPr>
                <w:rFonts w:ascii="GHEA Grapalat" w:hAnsi="GHEA Grapalat"/>
                <w:sz w:val="24"/>
                <w:szCs w:val="24"/>
                <w:lang w:val="hy-AM"/>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Мусалерского террит</w:t>
            </w:r>
            <w:r>
              <w:rPr>
                <w:rFonts w:ascii="GHEA Grapalat" w:hAnsi="GHEA Grapalat"/>
                <w:i/>
                <w:spacing w:val="6"/>
              </w:rPr>
              <w:t xml:space="preserve">ориального участка площадочные </w:t>
            </w:r>
            <w:r w:rsidRPr="006A0F5D">
              <w:rPr>
                <w:rFonts w:ascii="GHEA Grapalat" w:hAnsi="GHEA Grapalat"/>
                <w:i/>
                <w:spacing w:val="6"/>
              </w:rPr>
              <w:t xml:space="preserve"> </w:t>
            </w:r>
          </w:p>
        </w:tc>
      </w:tr>
      <w:tr w:rsidR="0090224D" w:rsidRPr="009044F1" w:rsidTr="00FC4AC0">
        <w:trPr>
          <w:jc w:val="center"/>
        </w:trPr>
        <w:tc>
          <w:tcPr>
            <w:tcW w:w="1358" w:type="dxa"/>
            <w:vAlign w:val="center"/>
          </w:tcPr>
          <w:p w:rsidR="0090224D" w:rsidRDefault="0090224D" w:rsidP="0090224D">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275" w:type="dxa"/>
            <w:vAlign w:val="center"/>
          </w:tcPr>
          <w:p w:rsidR="0090224D" w:rsidRDefault="0090224D" w:rsidP="0090224D">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024 400</w:t>
            </w:r>
          </w:p>
        </w:tc>
        <w:tc>
          <w:tcPr>
            <w:tcW w:w="6601" w:type="dxa"/>
            <w:vAlign w:val="center"/>
          </w:tcPr>
          <w:p w:rsidR="0090224D" w:rsidRDefault="0090224D" w:rsidP="0090224D">
            <w:pPr>
              <w:pStyle w:val="BodyTextIndent2"/>
              <w:widowControl w:val="0"/>
              <w:spacing w:after="120" w:line="240" w:lineRule="auto"/>
              <w:ind w:firstLine="0"/>
              <w:rPr>
                <w:rFonts w:ascii="GHEA Grapalat" w:hAnsi="GHEA Grapalat"/>
                <w:spacing w:val="6"/>
                <w:sz w:val="24"/>
                <w:szCs w:val="24"/>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межхозяйственных каналов</w:t>
            </w:r>
          </w:p>
        </w:tc>
      </w:tr>
    </w:tbl>
    <w:bookmarkEnd w:id="4"/>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w:t>
      </w:r>
      <w:r w:rsidR="00442690">
        <w:rPr>
          <w:rFonts w:ascii="GHEA Grapalat" w:hAnsi="GHEA Grapalat"/>
          <w:lang w:val="hy-AM"/>
        </w:rPr>
        <w:t>2026</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w:t>
      </w:r>
      <w:r w:rsidR="00666F28" w:rsidRPr="000B29DC">
        <w:rPr>
          <w:rFonts w:ascii="GHEA Grapalat" w:hAnsi="GHEA Grapalat"/>
        </w:rPr>
        <w:lastRenderedPageBreak/>
        <w:t>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w:t>
      </w:r>
      <w:r w:rsidR="00442690">
        <w:rPr>
          <w:rFonts w:ascii="GHEA Grapalat" w:hAnsi="GHEA Grapalat"/>
          <w:lang w:val="hy-AM"/>
        </w:rPr>
        <w:t>2026</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w:t>
      </w:r>
      <w:r w:rsidRPr="009044F1">
        <w:rPr>
          <w:rFonts w:ascii="GHEA Grapalat" w:hAnsi="GHEA Grapalat"/>
          <w:color w:val="000000"/>
        </w:rPr>
        <w:lastRenderedPageBreak/>
        <w:t>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w:t>
      </w:r>
      <w:r w:rsidRPr="009044F1">
        <w:rPr>
          <w:rFonts w:ascii="GHEA Grapalat" w:hAnsi="GHEA Grapalat"/>
        </w:rPr>
        <w:lastRenderedPageBreak/>
        <w:t>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66E50">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466E50">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466E50">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66E5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07442">
        <w:rPr>
          <w:rFonts w:ascii="GHEA Grapalat" w:hAnsi="GHEA Grapalat"/>
          <w:sz w:val="24"/>
          <w:szCs w:val="24"/>
        </w:rPr>
        <w:t xml:space="preserve">запрос котировок </w:t>
      </w:r>
      <w:r w:rsidRPr="009044F1">
        <w:rPr>
          <w:rFonts w:ascii="GHEA Grapalat" w:hAnsi="GHEA Grapalat"/>
          <w:sz w:val="24"/>
          <w:szCs w:val="24"/>
        </w:rPr>
        <w:t>.</w:t>
      </w:r>
    </w:p>
    <w:p w:rsidR="007B1A89" w:rsidRDefault="007B1A89" w:rsidP="00466E50">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Pr>
          <w:rFonts w:ascii="GHEA Grapalat" w:hAnsi="GHEA Grapalat"/>
          <w:spacing w:val="6"/>
          <w:sz w:val="24"/>
          <w:szCs w:val="24"/>
        </w:rPr>
        <w:t xml:space="preserve">г. Эчмиадзин </w:t>
      </w:r>
      <w:r>
        <w:rPr>
          <w:rFonts w:ascii="GHEA Grapalat" w:hAnsi="GHEA Grapalat"/>
          <w:sz w:val="24"/>
          <w:szCs w:val="24"/>
        </w:rPr>
        <w:t>округ Звартноц</w:t>
      </w:r>
      <w:r w:rsidRPr="000F0CA8">
        <w:rPr>
          <w:rFonts w:ascii="GHEA Grapalat" w:hAnsi="GHEA Grapalat"/>
          <w:sz w:val="24"/>
          <w:szCs w:val="24"/>
        </w:rPr>
        <w:t xml:space="preserve">, </w:t>
      </w:r>
      <w:r>
        <w:rPr>
          <w:rFonts w:ascii="GHEA Grapalat" w:hAnsi="GHEA Grapalat"/>
          <w:sz w:val="24"/>
          <w:szCs w:val="24"/>
        </w:rPr>
        <w:t>не позднее, чем часов 1</w:t>
      </w:r>
      <w:r w:rsidR="00466E50">
        <w:rPr>
          <w:rFonts w:ascii="GHEA Grapalat" w:hAnsi="GHEA Grapalat"/>
          <w:sz w:val="24"/>
          <w:szCs w:val="24"/>
          <w:lang w:val="hy-AM"/>
        </w:rPr>
        <w:t>0</w:t>
      </w:r>
      <w:r>
        <w:rPr>
          <w:rFonts w:ascii="GHEA Grapalat" w:hAnsi="GHEA Grapalat"/>
          <w:sz w:val="24"/>
          <w:szCs w:val="24"/>
        </w:rPr>
        <w:t>։00</w:t>
      </w:r>
      <w:r>
        <w:rPr>
          <w:rFonts w:ascii="GHEA Grapalat" w:hAnsi="GHEA Grapalat"/>
          <w:sz w:val="24"/>
          <w:szCs w:val="24"/>
          <w:lang w:val="hy-AM"/>
        </w:rPr>
        <w:t xml:space="preserve"> </w:t>
      </w:r>
      <w:r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B1A89">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w:t>
      </w:r>
      <w:r w:rsidRPr="004A1042">
        <w:rPr>
          <w:rFonts w:ascii="GHEA Grapalat" w:hAnsi="GHEA Grapalat"/>
        </w:rPr>
        <w:lastRenderedPageBreak/>
        <w:t>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B1A89" w:rsidRPr="00B51F5D" w:rsidRDefault="00FD2748" w:rsidP="007B1A8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B1A89" w:rsidRPr="009F3DC7">
        <w:rPr>
          <w:rFonts w:ascii="GHEA Grapalat" w:hAnsi="GHEA Grapalat"/>
          <w:sz w:val="24"/>
          <w:szCs w:val="24"/>
        </w:rPr>
        <w:t xml:space="preserve">Вскрытие заявок произойдет </w:t>
      </w:r>
      <w:r w:rsidR="007B1A89" w:rsidRPr="002B605C">
        <w:rPr>
          <w:rFonts w:ascii="GHEA Grapalat" w:hAnsi="GHEA Grapalat"/>
          <w:sz w:val="24"/>
          <w:szCs w:val="24"/>
        </w:rPr>
        <w:t xml:space="preserve">на заседании комиссии по вскрытию заявок </w:t>
      </w:r>
      <w:r w:rsidR="007B1A89" w:rsidRPr="009F3DC7">
        <w:rPr>
          <w:rFonts w:ascii="GHEA Grapalat" w:hAnsi="GHEA Grapalat"/>
          <w:sz w:val="24"/>
          <w:szCs w:val="24"/>
        </w:rPr>
        <w:t>на "</w:t>
      </w:r>
      <w:r w:rsidR="007B1A89">
        <w:rPr>
          <w:rFonts w:ascii="GHEA Grapalat" w:hAnsi="GHEA Grapalat"/>
          <w:sz w:val="24"/>
          <w:szCs w:val="24"/>
          <w:lang w:val="hy-AM"/>
        </w:rPr>
        <w:t>7</w:t>
      </w:r>
      <w:r w:rsidR="007B1A89" w:rsidRPr="009F3DC7">
        <w:rPr>
          <w:rFonts w:ascii="GHEA Grapalat" w:hAnsi="GHEA Grapalat"/>
          <w:sz w:val="24"/>
          <w:szCs w:val="24"/>
        </w:rPr>
        <w:t>"-</w:t>
      </w:r>
      <w:r w:rsidR="007B1A89">
        <w:rPr>
          <w:rFonts w:ascii="GHEA Grapalat" w:hAnsi="GHEA Grapalat"/>
          <w:sz w:val="24"/>
          <w:szCs w:val="24"/>
          <w:lang w:val="hy-AM"/>
        </w:rPr>
        <w:t>օ</w:t>
      </w:r>
      <w:r w:rsidR="007B1A89" w:rsidRPr="009F3DC7">
        <w:rPr>
          <w:rFonts w:ascii="GHEA Grapalat" w:hAnsi="GHEA Grapalat"/>
          <w:sz w:val="24"/>
          <w:szCs w:val="24"/>
        </w:rPr>
        <w:t>й день в "</w:t>
      </w:r>
      <w:r w:rsidR="007B1A89">
        <w:rPr>
          <w:rFonts w:ascii="GHEA Grapalat" w:hAnsi="GHEA Grapalat"/>
          <w:sz w:val="24"/>
          <w:szCs w:val="24"/>
          <w:lang w:val="hy-AM"/>
        </w:rPr>
        <w:t>1</w:t>
      </w:r>
      <w:r w:rsidR="00466E50">
        <w:rPr>
          <w:rFonts w:ascii="GHEA Grapalat" w:hAnsi="GHEA Grapalat"/>
          <w:sz w:val="24"/>
          <w:szCs w:val="24"/>
          <w:lang w:val="hy-AM"/>
        </w:rPr>
        <w:t>0</w:t>
      </w:r>
      <w:r w:rsidR="007B1A89">
        <w:rPr>
          <w:rFonts w:ascii="GHEA Grapalat" w:hAnsi="GHEA Grapalat"/>
          <w:sz w:val="24"/>
          <w:szCs w:val="24"/>
          <w:lang w:val="hy-AM"/>
        </w:rPr>
        <w:t>։00</w:t>
      </w:r>
      <w:r w:rsidR="007B1A89">
        <w:rPr>
          <w:rFonts w:ascii="GHEA Grapalat" w:hAnsi="GHEA Grapalat"/>
          <w:sz w:val="24"/>
          <w:szCs w:val="24"/>
        </w:rPr>
        <w:t xml:space="preserve">" со дня опубликования </w:t>
      </w:r>
      <w:r w:rsidR="007B1A89" w:rsidRPr="00C765E3">
        <w:rPr>
          <w:rFonts w:ascii="GHEA Grapalat" w:hAnsi="GHEA Grapalat"/>
          <w:sz w:val="24"/>
          <w:szCs w:val="24"/>
        </w:rPr>
        <w:t>в бюллетене</w:t>
      </w:r>
      <w:r w:rsidR="007B1A89">
        <w:rPr>
          <w:rFonts w:ascii="GHEA Grapalat" w:hAnsi="GHEA Grapalat"/>
          <w:sz w:val="24"/>
          <w:szCs w:val="24"/>
        </w:rPr>
        <w:t xml:space="preserve"> </w:t>
      </w:r>
      <w:r w:rsidR="007B1A89" w:rsidRPr="009F3DC7">
        <w:rPr>
          <w:rFonts w:ascii="GHEA Grapalat" w:hAnsi="GHEA Grapalat"/>
          <w:sz w:val="24"/>
          <w:szCs w:val="24"/>
        </w:rPr>
        <w:t>объявления и приг</w:t>
      </w:r>
      <w:r w:rsidR="007B1A89">
        <w:rPr>
          <w:rFonts w:ascii="GHEA Grapalat" w:hAnsi="GHEA Grapalat"/>
          <w:sz w:val="24"/>
          <w:szCs w:val="24"/>
        </w:rPr>
        <w:t xml:space="preserve">лашения на </w:t>
      </w:r>
      <w:r w:rsidR="007B1A89">
        <w:rPr>
          <w:rFonts w:ascii="GHEA Grapalat" w:hAnsi="GHEA Grapalat"/>
          <w:sz w:val="24"/>
          <w:szCs w:val="24"/>
        </w:rPr>
        <w:lastRenderedPageBreak/>
        <w:t>настоящую процедуру.</w:t>
      </w:r>
    </w:p>
    <w:p w:rsidR="000E21F2" w:rsidRDefault="000E21F2" w:rsidP="007B1A89">
      <w:pPr>
        <w:pStyle w:val="BodyTextIndent2"/>
        <w:widowControl w:val="0"/>
        <w:tabs>
          <w:tab w:val="left" w:pos="1134"/>
        </w:tabs>
        <w:spacing w:after="160" w:line="240" w:lineRule="auto"/>
        <w:ind w:firstLine="567"/>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B1A89" w:rsidRPr="007B1A89">
        <w:rPr>
          <w:rFonts w:ascii="GHEA Grapalat" w:hAnsi="GHEA Grapalat"/>
          <w:i w:val="0"/>
          <w:sz w:val="24"/>
          <w:szCs w:val="24"/>
        </w:rPr>
        <w:t>Центрального банка РА</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lastRenderedPageBreak/>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522932">
        <w:rPr>
          <w:rFonts w:ascii="GHEA Grapalat" w:hAnsi="GHEA Grapalat"/>
          <w:sz w:val="24"/>
          <w:szCs w:val="24"/>
        </w:rPr>
        <w:lastRenderedPageBreak/>
        <w:t xml:space="preserve">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w:t>
      </w:r>
      <w:r w:rsidR="00442690">
        <w:rPr>
          <w:rFonts w:ascii="GHEA Grapalat" w:hAnsi="GHEA Grapalat"/>
          <w:sz w:val="24"/>
          <w:szCs w:val="24"/>
        </w:rPr>
        <w:t>2026</w:t>
      </w:r>
      <w:r w:rsidR="00CD3BA1" w:rsidRPr="00CD3BA1">
        <w:rPr>
          <w:rFonts w:ascii="GHEA Grapalat" w:hAnsi="GHEA Grapalat"/>
          <w:sz w:val="24"/>
          <w:szCs w:val="24"/>
        </w:rPr>
        <w:t xml:space="preserve">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442690">
        <w:rPr>
          <w:rFonts w:ascii="GHEA Grapalat" w:hAnsi="GHEA Grapalat"/>
          <w:sz w:val="24"/>
          <w:szCs w:val="24"/>
        </w:rPr>
        <w:t>2026</w:t>
      </w:r>
      <w:r w:rsidRPr="005073A3">
        <w:rPr>
          <w:rFonts w:ascii="GHEA Grapalat" w:hAnsi="GHEA Grapalat"/>
          <w:sz w:val="24"/>
          <w:szCs w:val="24"/>
        </w:rPr>
        <w:t xml:space="preserve">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r w:rsidR="001E4A24">
        <w:rPr>
          <w:rFonts w:ascii="GHEA Grapalat" w:hAnsi="GHEA Grapalat"/>
          <w:sz w:val="24"/>
          <w:szCs w:val="24"/>
        </w:rPr>
        <w:lastRenderedPageBreak/>
        <w:t>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5"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lastRenderedPageBreak/>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w:t>
      </w:r>
      <w:r w:rsidR="00442690">
        <w:rPr>
          <w:rFonts w:ascii="GHEA Grapalat" w:hAnsi="GHEA Grapalat"/>
        </w:rPr>
        <w:t>2026</w:t>
      </w:r>
      <w:r w:rsidRPr="00686E1A">
        <w:rPr>
          <w:rFonts w:ascii="GHEA Grapalat" w:hAnsi="GHEA Grapalat"/>
        </w:rPr>
        <w:t xml:space="preserve">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7B1A89">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lastRenderedPageBreak/>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правомочия по </w:t>
      </w:r>
      <w:r w:rsidR="006D7219" w:rsidRPr="00E43087">
        <w:rPr>
          <w:rFonts w:ascii="GHEA Grapalat" w:hAnsi="GHEA Grapalat"/>
        </w:rPr>
        <w:lastRenderedPageBreak/>
        <w:t>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w:t>
      </w:r>
      <w:r w:rsidRPr="009044F1">
        <w:rPr>
          <w:rFonts w:ascii="GHEA Grapalat" w:hAnsi="GHEA Grapalat"/>
        </w:rPr>
        <w:lastRenderedPageBreak/>
        <w:t>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w:t>
      </w:r>
      <w:r w:rsidRPr="00570BBD">
        <w:rPr>
          <w:rFonts w:ascii="GHEA Grapalat" w:hAnsi="GHEA Grapalat"/>
        </w:rPr>
        <w:lastRenderedPageBreak/>
        <w:t xml:space="preserve">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w:t>
      </w:r>
      <w:r w:rsidRPr="00570BBD">
        <w:rPr>
          <w:rFonts w:ascii="GHEA Grapalat" w:hAnsi="GHEA Grapalat"/>
        </w:rPr>
        <w:lastRenderedPageBreak/>
        <w:t>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47AF6" w:rsidRPr="00647AF6">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07442">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10" w:author="Inesa Kocharyan" w:date="2024-02-12T14:54:00Z"/>
          <w:rFonts w:ascii="GHEA Grapalat" w:hAnsi="GHEA Grapalat"/>
          <w:b/>
        </w:rPr>
      </w:pPr>
      <w:ins w:id="11"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D7111">
        <w:rPr>
          <w:rFonts w:ascii="GHEA Grapalat" w:hAnsi="GHEA Grapalat"/>
          <w:sz w:val="24"/>
          <w:szCs w:val="24"/>
        </w:rPr>
        <w:t>ԷՋՕԸ-ԳՀԱՇՁԲ-</w:t>
      </w:r>
      <w:r w:rsidR="00466E50">
        <w:rPr>
          <w:rFonts w:ascii="GHEA Grapalat" w:hAnsi="GHEA Grapalat"/>
          <w:sz w:val="24"/>
          <w:szCs w:val="24"/>
        </w:rPr>
        <w:t>2026/03</w:t>
      </w:r>
      <w:r w:rsidR="00BD7111">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07442" w:rsidRDefault="00B2572B" w:rsidP="00107442">
      <w:pPr>
        <w:pStyle w:val="Heading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07442" w:rsidRPr="00107442">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D7111">
        <w:rPr>
          <w:rFonts w:ascii="GHEA Grapalat" w:hAnsi="GHEA Grapalat"/>
        </w:rPr>
        <w:t>ԷՋՕԸ-ԳՀԱՇՁԲ-</w:t>
      </w:r>
      <w:r w:rsidR="00466E50">
        <w:rPr>
          <w:rFonts w:ascii="GHEA Grapalat" w:hAnsi="GHEA Grapalat"/>
        </w:rPr>
        <w:t>2026/03</w:t>
      </w:r>
      <w:r w:rsidR="00BD7111">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107442" w:rsidP="00B46D58">
      <w:pPr>
        <w:spacing w:after="160"/>
        <w:jc w:val="both"/>
        <w:rPr>
          <w:rFonts w:ascii="GHEA Grapalat" w:hAnsi="GHEA Grapalat"/>
        </w:rPr>
      </w:pPr>
      <w:r w:rsidRPr="00107442">
        <w:rPr>
          <w:rFonts w:ascii="GHEA Grapalat" w:hAnsi="GHEA Grapalat"/>
        </w:rPr>
        <w:t xml:space="preserve">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107442">
        <w:rPr>
          <w:rFonts w:ascii="GHEA Grapalat" w:hAnsi="GHEA Grapalat"/>
        </w:rPr>
        <w:t xml:space="preserve">запрос котировок </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BD7111">
        <w:rPr>
          <w:rFonts w:ascii="GHEA Grapalat" w:hAnsi="GHEA Grapalat"/>
        </w:rPr>
        <w:t>ԷՋՕԸ-ԳՀԱՇՁԲ-</w:t>
      </w:r>
      <w:r w:rsidR="00466E50">
        <w:rPr>
          <w:rFonts w:ascii="GHEA Grapalat" w:hAnsi="GHEA Grapalat"/>
        </w:rPr>
        <w:t>2026/03</w:t>
      </w:r>
      <w:r w:rsidR="00BD7111">
        <w:rPr>
          <w:rFonts w:ascii="GHEA Grapalat" w:hAnsi="GHEA Grapalat"/>
        </w:rPr>
        <w:t xml:space="preserve"> </w:t>
      </w:r>
      <w:r w:rsidRPr="00AD67F0">
        <w:rPr>
          <w:rFonts w:ascii="GHEA Grapalat" w:hAnsi="GHEA Grapalat"/>
        </w:rPr>
        <w:t>*,</w:t>
      </w:r>
      <w:r w:rsidR="00107442">
        <w:rPr>
          <w:rFonts w:ascii="GHEA Grapalat" w:hAnsi="GHEA Grapalat"/>
          <w:lang w:val="hy-AM"/>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BD7111">
        <w:rPr>
          <w:rFonts w:ascii="GHEA Grapalat" w:hAnsi="GHEA Grapalat"/>
        </w:rPr>
        <w:t>ԷՋՕԸ-ԳՀԱՇՁԲ-</w:t>
      </w:r>
      <w:r w:rsidR="00466E50">
        <w:rPr>
          <w:rFonts w:ascii="GHEA Grapalat" w:hAnsi="GHEA Grapalat"/>
        </w:rPr>
        <w:t>2026/03</w:t>
      </w:r>
      <w:r w:rsidR="00BD7111">
        <w:rPr>
          <w:rFonts w:ascii="GHEA Grapalat" w:hAnsi="GHEA Grapalat"/>
        </w:rPr>
        <w:t xml:space="preserve"> </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07442">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2" w:author="Inesa Kocharyan" w:date="2024-02-09T17:00:00Z"/>
          <w:rFonts w:ascii="GHEA Grapalat" w:hAnsi="GHEA Grapalat"/>
        </w:rPr>
      </w:pPr>
    </w:p>
    <w:p w:rsidR="00923711" w:rsidDel="00DB151B" w:rsidRDefault="00923711">
      <w:pPr>
        <w:rPr>
          <w:del w:id="13" w:author="Inesa Kocharyan" w:date="2024-02-09T17:00:00Z"/>
          <w:rFonts w:ascii="GHEA Grapalat" w:hAnsi="GHEA Grapalat"/>
        </w:rPr>
      </w:pPr>
    </w:p>
    <w:p w:rsidR="00110534" w:rsidRDefault="00F36AD3" w:rsidP="00B46D58">
      <w:pPr>
        <w:jc w:val="both"/>
        <w:rPr>
          <w:rFonts w:ascii="GHEA Grapalat" w:hAnsi="GHEA Grapalat"/>
        </w:rPr>
      </w:pPr>
      <w:del w:id="14"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ԷՋՕԸ-ԳՀԱՇՁԲ-</w:t>
      </w:r>
      <w:r w:rsidR="00466E50">
        <w:rPr>
          <w:rFonts w:ascii="GHEA Grapalat" w:hAnsi="GHEA Grapalat"/>
          <w:b/>
          <w:sz w:val="24"/>
          <w:szCs w:val="24"/>
        </w:rPr>
        <w:t>2026/03</w:t>
      </w:r>
      <w:r w:rsidR="00BD7111">
        <w:rPr>
          <w:rFonts w:ascii="GHEA Grapalat" w:hAnsi="GHEA Grapalat"/>
          <w:b/>
          <w:sz w:val="24"/>
          <w:szCs w:val="24"/>
        </w:rPr>
        <w:t xml:space="preserve"> </w:t>
      </w:r>
      <w:r>
        <w:rPr>
          <w:rStyle w:val="FootnoteReference"/>
          <w:rFonts w:ascii="GHEA Grapalat" w:hAnsi="GHEA Grapalat"/>
          <w:b/>
          <w:sz w:val="24"/>
          <w:szCs w:val="24"/>
        </w:rPr>
        <w:footnoteReference w:customMarkFollows="1" w:id="14"/>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5"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BD7111">
        <w:rPr>
          <w:rFonts w:ascii="GHEA Grapalat" w:hAnsi="GHEA Grapalat"/>
        </w:rPr>
        <w:t>ԷՋՕԸ-ԳՀԱՇՁԲ-</w:t>
      </w:r>
      <w:r w:rsidR="00466E50">
        <w:rPr>
          <w:rFonts w:ascii="GHEA Grapalat" w:hAnsi="GHEA Grapalat"/>
        </w:rPr>
        <w:t>2026/03</w:t>
      </w:r>
      <w:r w:rsidR="00BD7111">
        <w:rPr>
          <w:rFonts w:ascii="GHEA Grapalat" w:hAnsi="GHEA Grapalat"/>
        </w:rPr>
        <w:t xml:space="preserve"> </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107442">
        <w:rPr>
          <w:rFonts w:ascii="GHEA Grapalat" w:hAnsi="GHEA Grapalat"/>
          <w:b/>
        </w:rPr>
        <w:t xml:space="preserve">запрос котировок </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D7111">
        <w:rPr>
          <w:rFonts w:ascii="GHEA Grapalat" w:hAnsi="GHEA Grapalat"/>
          <w:b/>
          <w:sz w:val="24"/>
          <w:szCs w:val="24"/>
        </w:rPr>
        <w:t>ԷՋՕԸ-ԳՀԱՇՁԲ-</w:t>
      </w:r>
      <w:r w:rsidR="00466E50">
        <w:rPr>
          <w:rFonts w:ascii="GHEA Grapalat" w:hAnsi="GHEA Grapalat"/>
          <w:b/>
          <w:sz w:val="24"/>
          <w:szCs w:val="24"/>
        </w:rPr>
        <w:t>2026/03</w:t>
      </w:r>
      <w:r w:rsidR="00BD7111">
        <w:rPr>
          <w:rFonts w:ascii="GHEA Grapalat" w:hAnsi="GHEA Grapalat"/>
          <w:b/>
          <w:sz w:val="24"/>
          <w:szCs w:val="24"/>
        </w:rPr>
        <w:t xml:space="preserve"> </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442690">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772A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D772A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772A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D772A6"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D772A6"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D772A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442690">
      <w:pPr>
        <w:pBdr>
          <w:top w:val="nil"/>
          <w:left w:val="nil"/>
          <w:bottom w:val="nil"/>
          <w:right w:val="nil"/>
          <w:between w:val="nil"/>
        </w:pBdr>
        <w:ind w:left="792"/>
        <w:rPr>
          <w:rFonts w:ascii="GHEA Grapalat" w:eastAsia="GHEA Grapalat" w:hAnsi="GHEA Grapalat" w:cs="GHEA Grapalat"/>
          <w:b/>
          <w:color w:val="000000"/>
        </w:rPr>
      </w:pPr>
      <w:r w:rsidRPr="00FD1EE4">
        <w:rPr>
          <w:rFonts w:ascii="GHEA Grapalat" w:hAnsi="GHEA Grapalat"/>
        </w:rPr>
        <w:br w:type="page"/>
      </w: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lastRenderedPageBreak/>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92E73">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D7111">
        <w:rPr>
          <w:rFonts w:ascii="GHEA Grapalat" w:hAnsi="GHEA Grapalat"/>
          <w:b/>
          <w:sz w:val="24"/>
          <w:szCs w:val="24"/>
        </w:rPr>
        <w:t>ԷՋՕԸ-ԳՀԱՇՁԲ-</w:t>
      </w:r>
      <w:r w:rsidR="00466E50">
        <w:rPr>
          <w:rFonts w:ascii="GHEA Grapalat" w:hAnsi="GHEA Grapalat"/>
          <w:b/>
          <w:sz w:val="24"/>
          <w:szCs w:val="24"/>
        </w:rPr>
        <w:t>2026/03</w:t>
      </w:r>
      <w:r w:rsidR="00BD7111">
        <w:rPr>
          <w:rFonts w:ascii="GHEA Grapalat" w:hAnsi="GHEA Grapalat"/>
          <w:b/>
          <w:sz w:val="24"/>
          <w:szCs w:val="24"/>
        </w:rPr>
        <w:t xml:space="preserve"> </w:t>
      </w:r>
      <w:r w:rsidR="00DC619D">
        <w:rPr>
          <w:rStyle w:val="FootnoteReference"/>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07442">
        <w:rPr>
          <w:rFonts w:ascii="GHEA Grapalat" w:hAnsi="GHEA Grapalat"/>
          <w:spacing w:val="-6"/>
        </w:rPr>
        <w:t xml:space="preserve">запрос котировок </w:t>
      </w:r>
      <w:r w:rsidRPr="005744FC">
        <w:rPr>
          <w:rFonts w:ascii="GHEA Grapalat" w:hAnsi="GHEA Grapalat"/>
          <w:spacing w:val="-6"/>
        </w:rPr>
        <w:t xml:space="preserve"> под кодом </w:t>
      </w:r>
      <w:r w:rsidR="00BD7111">
        <w:rPr>
          <w:rFonts w:ascii="GHEA Grapalat" w:hAnsi="GHEA Grapalat"/>
          <w:spacing w:val="-6"/>
        </w:rPr>
        <w:t>ԷՋՕԸ-ԳՀԱՇՁԲ-</w:t>
      </w:r>
      <w:r w:rsidR="00466E50">
        <w:rPr>
          <w:rFonts w:ascii="GHEA Grapalat" w:hAnsi="GHEA Grapalat"/>
          <w:spacing w:val="-6"/>
        </w:rPr>
        <w:t>2026/03</w:t>
      </w:r>
      <w:r w:rsidR="00BD7111">
        <w:rPr>
          <w:rFonts w:ascii="GHEA Grapalat" w:hAnsi="GHEA Grapalat"/>
          <w:spacing w:val="-6"/>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07442">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D7111">
        <w:rPr>
          <w:rFonts w:ascii="GHEA Grapalat" w:hAnsi="GHEA Grapalat"/>
          <w:i/>
          <w:sz w:val="22"/>
          <w:szCs w:val="22"/>
        </w:rPr>
        <w:t>ԷՋՕԸ-ԳՀԱՇՁԲ-</w:t>
      </w:r>
      <w:r w:rsidR="00466E50">
        <w:rPr>
          <w:rFonts w:ascii="GHEA Grapalat" w:hAnsi="GHEA Grapalat"/>
          <w:i/>
          <w:sz w:val="22"/>
          <w:szCs w:val="22"/>
        </w:rPr>
        <w:t>2026/03</w:t>
      </w:r>
      <w:r w:rsidR="00BD7111">
        <w:rPr>
          <w:rFonts w:ascii="GHEA Grapalat" w:hAnsi="GHEA Grapalat"/>
          <w:i/>
          <w:sz w:val="22"/>
          <w:szCs w:val="22"/>
        </w:rPr>
        <w:t xml:space="preserve"> </w:t>
      </w:r>
      <w:r w:rsidRPr="00B138F3">
        <w:rPr>
          <w:rStyle w:val="FootnoteReference"/>
          <w:rFonts w:ascii="GHEA Grapalat" w:hAnsi="GHEA Grapalat"/>
          <w:i/>
          <w:sz w:val="22"/>
          <w:szCs w:val="22"/>
        </w:rPr>
        <w:footnoteReference w:customMarkFollows="1" w:id="1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107442">
        <w:rPr>
          <w:rFonts w:ascii="GHEA Grapalat" w:hAnsi="GHEA Grapalat"/>
          <w:i/>
        </w:rPr>
        <w:t xml:space="preserve">запрос котировок </w:t>
      </w:r>
      <w:r w:rsidRPr="00B138F3">
        <w:rPr>
          <w:rFonts w:ascii="GHEA Grapalat" w:hAnsi="GHEA Grapalat"/>
          <w:i/>
        </w:rPr>
        <w:br/>
        <w:t xml:space="preserve">под кодом </w:t>
      </w:r>
      <w:r w:rsidR="00BD7111">
        <w:rPr>
          <w:rFonts w:ascii="GHEA Grapalat" w:hAnsi="GHEA Grapalat"/>
          <w:i/>
        </w:rPr>
        <w:t>ԷՋՕԸ-ԳՀԱՇՁԲ-</w:t>
      </w:r>
      <w:r w:rsidR="00466E50">
        <w:rPr>
          <w:rFonts w:ascii="GHEA Grapalat" w:hAnsi="GHEA Grapalat"/>
          <w:i/>
        </w:rPr>
        <w:t>2026/03</w:t>
      </w:r>
      <w:r w:rsidR="00BD7111">
        <w:rPr>
          <w:rFonts w:ascii="GHEA Grapalat" w:hAnsi="GHEA Grapalat"/>
          <w:i/>
        </w:rPr>
        <w:t xml:space="preserve"> </w:t>
      </w:r>
      <w:r w:rsidRPr="00B138F3">
        <w:rPr>
          <w:rStyle w:val="FootnoteReference"/>
          <w:rFonts w:ascii="GHEA Grapalat" w:hAnsi="GHEA Grapalat"/>
          <w:i/>
        </w:rPr>
        <w:footnoteReference w:customMarkFollows="1" w:id="19"/>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881" w:type="dxa"/>
        <w:tblLook w:val="0000" w:firstRow="0" w:lastRow="0" w:firstColumn="0" w:lastColumn="0" w:noHBand="0" w:noVBand="0"/>
      </w:tblPr>
      <w:tblGrid>
        <w:gridCol w:w="5616"/>
        <w:gridCol w:w="5265"/>
      </w:tblGrid>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107442">
        <w:trPr>
          <w:trHeight w:val="349"/>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07442">
        <w:trPr>
          <w:trHeight w:val="345"/>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107442">
        <w:trPr>
          <w:trHeight w:val="34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07442">
        <w:trPr>
          <w:trHeight w:val="424"/>
        </w:trPr>
        <w:tc>
          <w:tcPr>
            <w:tcW w:w="10881"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265"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07442">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265"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265"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D7111">
        <w:rPr>
          <w:rFonts w:ascii="GHEA Grapalat" w:hAnsi="GHEA Grapalat"/>
          <w:b/>
          <w:sz w:val="24"/>
          <w:szCs w:val="24"/>
        </w:rPr>
        <w:t>ԷՋՕԸ-ԳՀԱՇՁԲ-</w:t>
      </w:r>
      <w:r w:rsidR="00466E50">
        <w:rPr>
          <w:rFonts w:ascii="GHEA Grapalat" w:hAnsi="GHEA Grapalat"/>
          <w:b/>
          <w:sz w:val="24"/>
          <w:szCs w:val="24"/>
        </w:rPr>
        <w:t>2026/03</w:t>
      </w:r>
      <w:r w:rsidR="00BD7111">
        <w:rPr>
          <w:rFonts w:ascii="GHEA Grapalat" w:hAnsi="GHEA Grapalat"/>
          <w:b/>
          <w:sz w:val="24"/>
          <w:szCs w:val="24"/>
        </w:rPr>
        <w:t xml:space="preserve"> </w:t>
      </w:r>
      <w:r w:rsidR="005250C2" w:rsidRPr="00B138F3">
        <w:rPr>
          <w:rStyle w:val="FootnoteReference"/>
          <w:rFonts w:ascii="GHEA Grapalat" w:hAnsi="GHEA Grapalat"/>
          <w:b/>
          <w:sz w:val="24"/>
          <w:szCs w:val="24"/>
        </w:rPr>
        <w:footnoteReference w:customMarkFollows="1" w:id="21"/>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w:t>
      </w:r>
      <w:r w:rsidR="00442690">
        <w:rPr>
          <w:rFonts w:ascii="GHEA Grapalat" w:hAnsi="GHEA Grapalat"/>
        </w:rPr>
        <w:t>2026</w:t>
      </w:r>
      <w:r w:rsidR="00557BD3" w:rsidRPr="00BE6511">
        <w:rPr>
          <w:rFonts w:ascii="GHEA Grapalat" w:hAnsi="GHEA Grapalat"/>
        </w:rPr>
        <w:t xml:space="preserve"> № 817-А</w:t>
      </w:r>
      <w:r w:rsidR="007C7140">
        <w:rPr>
          <w:rStyle w:val="FootnoteReference"/>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w:t>
      </w:r>
      <w:r w:rsidRPr="009F3DC7">
        <w:rPr>
          <w:rFonts w:ascii="GHEA Grapalat" w:hAnsi="GHEA Grapalat"/>
        </w:rPr>
        <w:lastRenderedPageBreak/>
        <w:t>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lastRenderedPageBreak/>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FootnoteReference"/>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lastRenderedPageBreak/>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FootnoteText"/>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
        <w:gridCol w:w="1355"/>
        <w:gridCol w:w="2322"/>
        <w:gridCol w:w="992"/>
        <w:gridCol w:w="992"/>
        <w:gridCol w:w="1224"/>
        <w:gridCol w:w="924"/>
        <w:gridCol w:w="890"/>
        <w:gridCol w:w="1550"/>
      </w:tblGrid>
      <w:tr w:rsidR="00BB28C8" w:rsidRPr="00F8360E" w:rsidTr="00466E50">
        <w:trPr>
          <w:jc w:val="center"/>
        </w:trPr>
        <w:tc>
          <w:tcPr>
            <w:tcW w:w="10943"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466E50">
        <w:trPr>
          <w:jc w:val="center"/>
        </w:trPr>
        <w:tc>
          <w:tcPr>
            <w:tcW w:w="694" w:type="dxa"/>
            <w:vMerge w:val="restart"/>
            <w:vAlign w:val="center"/>
          </w:tcPr>
          <w:p w:rsidR="00BB28C8" w:rsidRPr="00F8360E" w:rsidRDefault="00BB28C8" w:rsidP="00107442">
            <w:pPr>
              <w:widowControl w:val="0"/>
              <w:spacing w:after="120"/>
              <w:ind w:left="-186" w:firstLine="186"/>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35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232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440"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466E50">
        <w:trPr>
          <w:jc w:val="center"/>
        </w:trPr>
        <w:tc>
          <w:tcPr>
            <w:tcW w:w="69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35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232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550"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29"/>
              <w:t>**</w:t>
            </w:r>
          </w:p>
        </w:tc>
      </w:tr>
      <w:tr w:rsidR="00466E50" w:rsidRPr="00F8360E" w:rsidTr="00466E50">
        <w:trPr>
          <w:jc w:val="center"/>
        </w:trPr>
        <w:tc>
          <w:tcPr>
            <w:tcW w:w="694" w:type="dxa"/>
          </w:tcPr>
          <w:p w:rsidR="00466E50" w:rsidRPr="00460813" w:rsidRDefault="00466E50" w:rsidP="00466E5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355" w:type="dxa"/>
            <w:vAlign w:val="center"/>
          </w:tcPr>
          <w:p w:rsidR="00466E50" w:rsidRPr="00854003" w:rsidRDefault="00466E50" w:rsidP="00466E50">
            <w:pPr>
              <w:jc w:val="center"/>
              <w:rPr>
                <w:rFonts w:ascii="GHEA Grapalat" w:hAnsi="GHEA Grapalat"/>
                <w:sz w:val="16"/>
                <w:szCs w:val="16"/>
                <w:lang w:val="es-ES"/>
              </w:rPr>
            </w:pPr>
            <w:r>
              <w:rPr>
                <w:rFonts w:ascii="GHEA Grapalat" w:hAnsi="GHEA Grapalat" w:cs="Arial"/>
                <w:sz w:val="20"/>
                <w:szCs w:val="20"/>
              </w:rPr>
              <w:t>45231132/9</w:t>
            </w:r>
          </w:p>
        </w:tc>
        <w:tc>
          <w:tcPr>
            <w:tcW w:w="2322" w:type="dxa"/>
          </w:tcPr>
          <w:p w:rsidR="00466E50" w:rsidRDefault="00466E50" w:rsidP="00466E50">
            <w:pPr>
              <w:widowControl w:val="0"/>
              <w:spacing w:after="120"/>
              <w:jc w:val="center"/>
              <w:rPr>
                <w:rStyle w:val="y2iqfc"/>
                <w:rFonts w:ascii="inherit" w:hAnsi="inherit" w:cs="Courier New"/>
                <w:color w:val="202124"/>
                <w:sz w:val="18"/>
                <w:szCs w:val="18"/>
                <w:lang w:eastAsia="en-US" w:bidi="ar-SA"/>
              </w:rPr>
            </w:pPr>
            <w:r w:rsidRPr="0086652D">
              <w:rPr>
                <w:rStyle w:val="y2iqfc"/>
                <w:rFonts w:ascii="inherit" w:hAnsi="inherit" w:cs="Courier New"/>
                <w:color w:val="202124"/>
                <w:sz w:val="18"/>
                <w:szCs w:val="18"/>
                <w:lang w:eastAsia="en-US" w:bidi="ar-SA"/>
              </w:rPr>
              <w:t>Ручная очистка внутренних инженерных сетей территориального участка Вагаршапат, очистка от осадков и мусора, очистка берега от кустарников и веток средней густоты</w:t>
            </w:r>
            <w:r w:rsidRPr="000825E2">
              <w:rPr>
                <w:rStyle w:val="y2iqfc"/>
                <w:rFonts w:ascii="inherit" w:hAnsi="inherit" w:cs="Courier New"/>
                <w:color w:val="202124"/>
                <w:sz w:val="18"/>
                <w:szCs w:val="18"/>
                <w:lang w:eastAsia="en-US" w:bidi="ar-SA"/>
              </w:rPr>
              <w:t>.</w:t>
            </w:r>
          </w:p>
          <w:p w:rsidR="00466E50" w:rsidRPr="00392050" w:rsidRDefault="00466E50" w:rsidP="00466E50">
            <w:pPr>
              <w:jc w:val="center"/>
              <w:rPr>
                <w:rFonts w:ascii="Arial Unicode" w:hAnsi="Arial Unicode"/>
                <w:sz w:val="18"/>
                <w:szCs w:val="18"/>
                <w:lang w:val="hy-AM"/>
              </w:rPr>
            </w:pPr>
            <w:r w:rsidRPr="00392050">
              <w:rPr>
                <w:rFonts w:ascii="Arial Unicode" w:hAnsi="Arial Unicode"/>
                <w:sz w:val="18"/>
                <w:szCs w:val="18"/>
                <w:lang w:val="hy-AM"/>
              </w:rPr>
              <w:t>ЛР 40-ЛР80</w: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CA215F" w:rsidRDefault="00466E50" w:rsidP="00466E50">
            <w:pPr>
              <w:jc w:val="center"/>
              <w:rPr>
                <w:rFonts w:ascii="Arial Unicode" w:hAnsi="Arial Unicode"/>
                <w:sz w:val="18"/>
                <w:szCs w:val="18"/>
                <w:lang w:val="hy-AM"/>
              </w:rPr>
            </w:pPr>
            <w:r w:rsidRPr="00392050">
              <w:rPr>
                <w:rFonts w:ascii="Arial Unicode" w:hAnsi="Arial Unicode"/>
                <w:sz w:val="18"/>
                <w:szCs w:val="18"/>
                <w:lang w:val="hy-AM"/>
              </w:rPr>
              <w:t>h=0.1</w:t>
            </w:r>
            <w:r w:rsidRPr="00CA215F">
              <w:rPr>
                <w:rFonts w:ascii="Arial Unicode" w:hAnsi="Arial Unicode"/>
                <w:sz w:val="18"/>
                <w:szCs w:val="18"/>
                <w:lang w:val="hy-AM"/>
              </w:rPr>
              <w:t xml:space="preserve"> </w:t>
            </w:r>
            <w:r w:rsidRPr="00392050">
              <w:rPr>
                <w:rFonts w:ascii="Arial Unicode" w:hAnsi="Arial Unicode"/>
                <w:sz w:val="18"/>
                <w:szCs w:val="18"/>
                <w:lang w:val="hy-AM"/>
              </w:rPr>
              <w:t>-</w:t>
            </w:r>
            <w:r w:rsidRPr="00CA215F">
              <w:rPr>
                <w:rFonts w:ascii="Arial Unicode" w:hAnsi="Arial Unicode"/>
                <w:sz w:val="18"/>
                <w:szCs w:val="18"/>
                <w:lang w:val="hy-AM"/>
              </w:rPr>
              <w:t xml:space="preserve"> </w:t>
            </w:r>
            <w:r>
              <w:rPr>
                <w:rFonts w:ascii="Arial Unicode" w:hAnsi="Arial Unicode"/>
                <w:sz w:val="18"/>
                <w:szCs w:val="18"/>
                <w:lang w:val="hy-AM"/>
              </w:rPr>
              <w:t>0.</w:t>
            </w:r>
            <w:r w:rsidRPr="00772C98">
              <w:rPr>
                <w:rFonts w:ascii="Arial Unicode" w:hAnsi="Arial Unicode"/>
                <w:sz w:val="18"/>
                <w:szCs w:val="18"/>
                <w:lang w:val="hy-AM"/>
              </w:rPr>
              <w:t>2</w:t>
            </w:r>
            <w:r w:rsidRPr="00392050">
              <w:rPr>
                <w:rFonts w:ascii="Arial Unicode" w:hAnsi="Arial Unicode"/>
                <w:sz w:val="18"/>
                <w:szCs w:val="18"/>
                <w:lang w:val="hy-AM"/>
              </w:rPr>
              <w:t>5</w:t>
            </w:r>
            <w:r w:rsidRPr="00CA215F">
              <w:rPr>
                <w:rFonts w:ascii="Arial Unicode" w:hAnsi="Arial Unicode"/>
                <w:sz w:val="18"/>
                <w:szCs w:val="18"/>
                <w:lang w:val="hy-AM"/>
              </w:rPr>
              <w:t>մ</w: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r w:rsidRPr="00772C98">
              <w:rPr>
                <w:rFonts w:ascii="Arial Unicode" w:hAnsi="Arial Unicode"/>
                <w:noProof/>
                <w:sz w:val="18"/>
                <w:szCs w:val="18"/>
                <w:lang w:bidi="ar-SA"/>
              </w:rPr>
              <mc:AlternateContent>
                <mc:Choice Requires="wpg">
                  <w:drawing>
                    <wp:anchor distT="0" distB="0" distL="114300" distR="114300" simplePos="0" relativeHeight="251624960" behindDoc="0" locked="0" layoutInCell="1" allowOverlap="1" wp14:anchorId="388F5EAA" wp14:editId="6F2F78EC">
                      <wp:simplePos x="0" y="0"/>
                      <wp:positionH relativeFrom="column">
                        <wp:posOffset>58646</wp:posOffset>
                      </wp:positionH>
                      <wp:positionV relativeFrom="paragraph">
                        <wp:posOffset>133350</wp:posOffset>
                      </wp:positionV>
                      <wp:extent cx="1295400" cy="653415"/>
                      <wp:effectExtent l="0" t="57150" r="57150" b="89535"/>
                      <wp:wrapNone/>
                      <wp:docPr id="103"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04"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g:grpSp>
                              <wpg:cNvPr id="105" name="Группа 105"/>
                              <wpg:cNvGrpSpPr>
                                <a:grpSpLocks/>
                              </wpg:cNvGrpSpPr>
                              <wpg:grpSpPr bwMode="auto">
                                <a:xfrm>
                                  <a:off x="9540" y="0"/>
                                  <a:ext cx="1173404" cy="706979"/>
                                  <a:chOff x="9540" y="0"/>
                                  <a:chExt cx="1173404" cy="706979"/>
                                </a:xfrm>
                              </wpg:grpSpPr>
                              <wps:wsp>
                                <wps:cNvPr id="106" name="Прямая со стрелкой 106"/>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08" name="Группа 108"/>
                                <wpg:cNvGrpSpPr>
                                  <a:grpSpLocks/>
                                </wpg:cNvGrpSpPr>
                                <wpg:grpSpPr bwMode="auto">
                                  <a:xfrm>
                                    <a:off x="28620" y="0"/>
                                    <a:ext cx="1154324" cy="697425"/>
                                    <a:chOff x="28620" y="0"/>
                                    <a:chExt cx="1154324" cy="697425"/>
                                  </a:xfrm>
                                </wpg:grpSpPr>
                                <wpg:grpSp>
                                  <wpg:cNvPr id="109" name="Группа 109"/>
                                  <wpg:cNvGrpSpPr>
                                    <a:grpSpLocks/>
                                  </wpg:cNvGrpSpPr>
                                  <wpg:grpSpPr bwMode="auto">
                                    <a:xfrm>
                                      <a:off x="28620" y="0"/>
                                      <a:ext cx="1154324" cy="697425"/>
                                      <a:chOff x="28620" y="0"/>
                                      <a:chExt cx="1154324" cy="697425"/>
                                    </a:xfrm>
                                  </wpg:grpSpPr>
                                  <wps:wsp>
                                    <wps:cNvPr id="110"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s:wsp>
                                    <wps:cNvPr id="111" name="Полилиния 111"/>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A47989" w:rsidRDefault="00A47989" w:rsidP="00A47989">
                                          <w:r>
                                            <w:t>h</w:t>
                                          </w:r>
                                        </w:p>
                                      </w:txbxContent>
                                    </wps:txbx>
                                    <wps:bodyPr rtlCol="0" anchor="t"/>
                                  </wps:wsp>
                                  <wps:wsp>
                                    <wps:cNvPr id="112" name="Прямая соединительная линия 112"/>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единительная линия 113"/>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4" name="Прямая соединительная линия 114"/>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15" name="Прямая со стрелкой 115"/>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388F5EAA" id="Группа 11145" o:spid="_x0000_s1026" style="position:absolute;left:0;text-align:left;margin-left:4.6pt;margin-top:10.5pt;width:102pt;height:51.45pt;z-index:251624960;mso-width-relative:margin;mso-height-relative:margin"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">
                      <v:shapetype id="_x0000_t202" coordsize="21600,21600" o:spt="202" path="m,l,21600r21600,l21600,xe">
                        <v:stroke joinstyle="miter"/>
                        <v:path gradientshapeok="t" o:connecttype="rect"/>
                      </v:shapetype>
                      <v:shape id="TextBox 7502" o:spid="_x0000_s1027"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" fillcolor="white [3201]" strokecolor="#7f7f7f [1601]">
                        <v:textbox>
                          <w:txbxContent>
                            <w:p w:rsidR="00A47989" w:rsidRDefault="00A47989" w:rsidP="00A47989"/>
                          </w:txbxContent>
                        </v:textbox>
                      </v:shape>
                      <v:group id="Группа 105" o:spid="_x0000_s1028"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type id="_x0000_t32" coordsize="21600,21600" o:spt="32" o:oned="t" path="m,l21600,21600e" filled="f">
                          <v:path arrowok="t" fillok="f" o:connecttype="none"/>
                          <o:lock v:ext="edit" shapetype="t"/>
                        </v:shapetype>
                        <v:shape id="Прямая со стрелкой 106" o:spid="_x0000_s1029"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" strokecolor="#4579b8 [3044]">
                          <v:stroke startarrow="open" endarrow="open"/>
                        </v:shape>
                        <v:line id="Прямая соединительная линия 107" o:spid="_x0000_s1030"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" strokecolor="#4579b8 [3044]"/>
                        <v:group id="Группа 108" o:spid="_x0000_s103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Группа 109" o:spid="_x0000_s1032"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Box 7509" o:spid="_x0000_s1033"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" fillcolor="white [3201]" strokecolor="#7f7f7f [1601]">
                              <v:textbox>
                                <w:txbxContent>
                                  <w:p w:rsidR="00A47989" w:rsidRDefault="00A47989" w:rsidP="00A47989"/>
                                </w:txbxContent>
                              </v:textbox>
                            </v:shape>
                            <v:shape id="Полилиния 111" o:spid="_x0000_s1034"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A47989" w:rsidRDefault="00A47989" w:rsidP="00A47989">
                                    <w:r>
                                      <w:t>h</w:t>
                                    </w:r>
                                  </w:p>
                                </w:txbxContent>
                              </v:textbox>
                            </v:shape>
                            <v:line id="Прямая соединительная линия 112" o:spid="_x0000_s1035"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" strokecolor="#4579b8 [3044]"/>
                            <v:line id="Прямая соединительная линия 113" o:spid="_x0000_s1036"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" strokecolor="#4579b8 [3044]"/>
                            <v:line id="Прямая соединительная линия 114" o:spid="_x0000_s1037"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" strokecolor="#4579b8 [3044]"/>
                          </v:group>
                          <v:shape id="Прямая со стрелкой 115" o:spid="_x0000_s1038"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" strokecolor="#4579b8 [3044]">
                            <v:stroke endarrow="open"/>
                          </v:shape>
                        </v:group>
                      </v:group>
                    </v:group>
                  </w:pict>
                </mc:Fallback>
              </mc:AlternateConten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772C98" w:rsidRDefault="00466E50" w:rsidP="00466E50">
            <w:pPr>
              <w:jc w:val="center"/>
              <w:rPr>
                <w:rFonts w:ascii="Arial Unicode" w:hAnsi="Arial Unicode"/>
                <w:sz w:val="18"/>
                <w:szCs w:val="18"/>
                <w:lang w:val="hy-AM"/>
              </w:rPr>
            </w:pPr>
            <w:r w:rsidRPr="00772C98">
              <w:rPr>
                <w:rFonts w:ascii="Arial Unicode" w:hAnsi="Arial Unicode"/>
                <w:sz w:val="18"/>
                <w:szCs w:val="18"/>
                <w:lang w:val="hy-AM"/>
              </w:rPr>
              <w:t>b</w:t>
            </w:r>
          </w:p>
          <w:p w:rsidR="00466E50" w:rsidRPr="00772C98" w:rsidRDefault="00466E50" w:rsidP="00466E50">
            <w:pPr>
              <w:jc w:val="center"/>
              <w:rPr>
                <w:rFonts w:ascii="Arial Unicode" w:hAnsi="Arial Unicode"/>
                <w:sz w:val="18"/>
                <w:szCs w:val="18"/>
                <w:lang w:val="hy-AM"/>
              </w:rPr>
            </w:pPr>
          </w:p>
          <w:p w:rsidR="00466E50" w:rsidRPr="000825E2" w:rsidRDefault="00466E50" w:rsidP="00466E50">
            <w:pPr>
              <w:jc w:val="center"/>
              <w:rPr>
                <w:rFonts w:ascii="GHEA Grapalat" w:hAnsi="GHEA Grapalat"/>
                <w:sz w:val="16"/>
                <w:szCs w:val="16"/>
                <w:lang w:val="hy-AM"/>
              </w:rPr>
            </w:pPr>
          </w:p>
        </w:tc>
        <w:tc>
          <w:tcPr>
            <w:tcW w:w="992" w:type="dxa"/>
          </w:tcPr>
          <w:p w:rsidR="00466E50" w:rsidRPr="00460813" w:rsidRDefault="00466E50" w:rsidP="00466E50">
            <w:pPr>
              <w:widowControl w:val="0"/>
              <w:spacing w:after="160" w:line="360" w:lineRule="auto"/>
              <w:rPr>
                <w:rFonts w:ascii="GHEA Grapalat" w:hAnsi="GHEA Grapalat"/>
              </w:rPr>
            </w:pPr>
            <w:r w:rsidRPr="00772C98">
              <w:rPr>
                <w:rFonts w:ascii="Arial Unicode" w:hAnsi="Arial Unicode"/>
                <w:noProof/>
                <w:sz w:val="18"/>
                <w:szCs w:val="18"/>
                <w:lang w:bidi="ar-SA"/>
              </w:rPr>
              <mc:AlternateContent>
                <mc:Choice Requires="wpg">
                  <w:drawing>
                    <wp:anchor distT="0" distB="0" distL="114300" distR="114300" simplePos="0" relativeHeight="251632128" behindDoc="0" locked="0" layoutInCell="1" allowOverlap="1" wp14:anchorId="0B3ED56C" wp14:editId="048E4211">
                      <wp:simplePos x="0" y="0"/>
                      <wp:positionH relativeFrom="column">
                        <wp:posOffset>-1437640</wp:posOffset>
                      </wp:positionH>
                      <wp:positionV relativeFrom="paragraph">
                        <wp:posOffset>582930</wp:posOffset>
                      </wp:positionV>
                      <wp:extent cx="1428750" cy="1047750"/>
                      <wp:effectExtent l="0" t="0" r="57150" b="57150"/>
                      <wp:wrapNone/>
                      <wp:docPr id="62" name="Группа 7558"/>
                      <wp:cNvGraphicFramePr/>
                      <a:graphic xmlns:a="http://schemas.openxmlformats.org/drawingml/2006/main">
                        <a:graphicData uri="http://schemas.microsoft.com/office/word/2010/wordprocessingGroup">
                          <wpg:wgp>
                            <wpg:cNvGrpSpPr/>
                            <wpg:grpSpPr bwMode="auto">
                              <a:xfrm>
                                <a:off x="0" y="0"/>
                                <a:ext cx="1428750" cy="1047750"/>
                                <a:chOff x="0" y="0"/>
                                <a:chExt cx="1314450" cy="1111701"/>
                              </a:xfrm>
                            </wpg:grpSpPr>
                            <wpg:grpSp>
                              <wpg:cNvPr id="63" name="Group 2108"/>
                              <wpg:cNvGrpSpPr>
                                <a:grpSpLocks/>
                              </wpg:cNvGrpSpPr>
                              <wpg:grpSpPr bwMode="auto">
                                <a:xfrm>
                                  <a:off x="152400" y="0"/>
                                  <a:ext cx="1162050" cy="1111701"/>
                                  <a:chOff x="152400" y="0"/>
                                  <a:chExt cx="122" cy="121"/>
                                </a:xfrm>
                              </wpg:grpSpPr>
                              <wps:wsp>
                                <wps:cNvPr id="64"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g:grpSp>
                                <wpg:cNvPr id="65" name="Group 2110"/>
                                <wpg:cNvGrpSpPr>
                                  <a:grpSpLocks/>
                                </wpg:cNvGrpSpPr>
                                <wpg:grpSpPr bwMode="auto">
                                  <a:xfrm>
                                    <a:off x="152400" y="29"/>
                                    <a:ext cx="122" cy="92"/>
                                    <a:chOff x="152400" y="30"/>
                                    <a:chExt cx="158" cy="152"/>
                                  </a:xfrm>
                                </wpg:grpSpPr>
                                <wps:wsp>
                                  <wps:cNvPr id="66"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7" name="Group 2112"/>
                                  <wpg:cNvGrpSpPr>
                                    <a:grpSpLocks/>
                                  </wpg:cNvGrpSpPr>
                                  <wpg:grpSpPr bwMode="auto">
                                    <a:xfrm>
                                      <a:off x="152400" y="30"/>
                                      <a:ext cx="155" cy="152"/>
                                      <a:chOff x="152400" y="30"/>
                                      <a:chExt cx="155" cy="152"/>
                                    </a:xfrm>
                                  </wpg:grpSpPr>
                                  <wps:wsp>
                                    <wps:cNvPr id="68"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cNvPr id="69" name="Group 2114"/>
                                    <wpg:cNvGrpSpPr>
                                      <a:grpSpLocks/>
                                    </wpg:cNvGrpSpPr>
                                    <wpg:grpSpPr bwMode="auto">
                                      <a:xfrm>
                                        <a:off x="152400" y="30"/>
                                        <a:ext cx="155" cy="152"/>
                                        <a:chOff x="152400" y="30"/>
                                        <a:chExt cx="155" cy="152"/>
                                      </a:xfrm>
                                    </wpg:grpSpPr>
                                    <wpg:grpSp>
                                      <wpg:cNvPr id="70" name="Group 2115"/>
                                      <wpg:cNvGrpSpPr>
                                        <a:grpSpLocks/>
                                      </wpg:cNvGrpSpPr>
                                      <wpg:grpSpPr bwMode="auto">
                                        <a:xfrm>
                                          <a:off x="152400" y="40"/>
                                          <a:ext cx="155" cy="142"/>
                                          <a:chOff x="152400" y="40"/>
                                          <a:chExt cx="155" cy="142"/>
                                        </a:xfrm>
                                      </wpg:grpSpPr>
                                      <wps:wsp>
                                        <wps:cNvPr id="71"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2"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3"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4"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75" name="Group 2120"/>
                                        <wpg:cNvGrpSpPr>
                                          <a:grpSpLocks/>
                                        </wpg:cNvGrpSpPr>
                                        <wpg:grpSpPr bwMode="auto">
                                          <a:xfrm>
                                            <a:off x="152408" y="85"/>
                                            <a:ext cx="94" cy="97"/>
                                            <a:chOff x="152408" y="85"/>
                                            <a:chExt cx="91" cy="97"/>
                                          </a:xfrm>
                                        </wpg:grpSpPr>
                                        <wpg:grpSp>
                                          <wpg:cNvPr id="76" name="Group 2121"/>
                                          <wpg:cNvGrpSpPr>
                                            <a:grpSpLocks/>
                                          </wpg:cNvGrpSpPr>
                                          <wpg:grpSpPr bwMode="auto">
                                            <a:xfrm>
                                              <a:off x="152408" y="85"/>
                                              <a:ext cx="91" cy="97"/>
                                              <a:chOff x="152408" y="85"/>
                                              <a:chExt cx="91" cy="91"/>
                                            </a:xfrm>
                                          </wpg:grpSpPr>
                                          <wps:wsp>
                                            <wps:cNvPr id="77"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A47989" w:rsidRDefault="00A47989" w:rsidP="00A47989"/>
                                              </w:txbxContent>
                                            </wps:txbx>
                                            <wps:bodyPr/>
                                          </wps:wsp>
                                          <wps:wsp>
                                            <wps:cNvPr id="7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A47989" w:rsidRDefault="00A47989" w:rsidP="00A47989"/>
                                            </w:txbxContent>
                                          </wps:txbx>
                                          <wps:bodyPr/>
                                        </wps:wsp>
                                      </wpg:grpSp>
                                    </wpg:grpSp>
                                    <wps:wsp>
                                      <wps:cNvPr id="9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s:wsp>
                                      <wps:cNvPr id="9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grpSp>
                              </wpg:grpSp>
                              <wps:wsp>
                                <wps:cNvPr id="9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9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98" name="Прямая со стрелкой 98"/>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1"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B3ED56C" id="Группа 7558" o:spid="_x0000_s1039" style="position:absolute;margin-left:-113.2pt;margin-top:45.9pt;width:112.5pt;height:82.5pt;z-index:251632128;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">
                      <v:group id="Group 2108" o:spid="_x0000_s1040"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2109" o:spid="_x0000_s1041"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A47989" w:rsidRDefault="00A47989" w:rsidP="00A47989"/>
                            </w:txbxContent>
                          </v:textbox>
                        </v:shape>
                        <v:group id="Group 2110" o:spid="_x0000_s1042"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2111" o:spid="_x0000_s1043"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" stroked="f" strokeweight="1.5pt"/>
                          <v:group id="Group 2112" o:spid="_x0000_s104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2113" o:spid="_x0000_s1045"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" adj="-11796480,,5400" path="m3,c2,5,,16,,16v,5,,10,1,15c1,34,6,40,6,40,5,47,3,53,3,59e" filled="f" stroked="f">
                              <v:stroke joinstyle="round"/>
                              <v:formulas/>
                              <v:path arrowok="t" o:connecttype="custom" o:connectlocs="3,0;0,21;1,36;6,45;3,69" o:connectangles="0,0,0,0,0" textboxrect="0,0,6,59"/>
                              <v:textbox>
                                <w:txbxContent>
                                  <w:p w:rsidR="00A47989" w:rsidRDefault="00A47989" w:rsidP="00A47989"/>
                                </w:txbxContent>
                              </v:textbox>
                            </v:shape>
                            <v:group id="Group 2114" o:spid="_x0000_s1046"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2115" o:spid="_x0000_s1047"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2116" o:spid="_x0000_s1048"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" stroked="f" strokeweight="1.5pt"/>
                                <v:line id="Line 2117" o:spid="_x0000_s1049"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" stroked="f" strokeweight="1.5pt"/>
                                <v:line id="Line 2118" o:spid="_x0000_s1050"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" stroked="f" strokeweight="1.5pt"/>
                                <v:line id="Line 2119" o:spid="_x0000_s1051"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" stroked="f" strokeweight="1.5pt"/>
                                <v:group id="Group 2120" o:spid="_x0000_s1052"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2121" o:spid="_x0000_s1053"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2122" o:spid="_x0000_s1054"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rsidR="00A47989" w:rsidRDefault="00A47989" w:rsidP="00A47989"/>
                                        </w:txbxContent>
                                      </v:textbox>
                                    </v:shape>
                                    <v:line id="Line 2123" o:spid="_x0000_s1055"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"/>
                                    <v:line id="Line 2124" o:spid="_x0000_s1056"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v:line id="Line 2125" o:spid="_x0000_s1057"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line id="Line 2126" o:spid="_x0000_s1058"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"/>
                                    <v:line id="Line 2127" o:spid="_x0000_s1059"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2128" o:spid="_x0000_s1060"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"/>
                                    <v:line id="Line 2129" o:spid="_x0000_s1061"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2130" o:spid="_x0000_s1062"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2131" o:spid="_x0000_s1063"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v:line id="Line 2132" o:spid="_x0000_s1064"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"/>
                                    <v:line id="Line 2133" o:spid="_x0000_s1065"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"/>
                                    <v:line id="Line 2134" o:spid="_x0000_s1066"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2135" o:spid="_x0000_s1067"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line id="Line 2136" o:spid="_x0000_s1068"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" strokeweight="1.5pt"/>
                                  </v:group>
                                  <v:shape id="Freeform 2137" o:spid="_x0000_s1069"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A47989" w:rsidRDefault="00A47989" w:rsidP="00A47989"/>
                                      </w:txbxContent>
                                    </v:textbox>
                                  </v:shape>
                                </v:group>
                              </v:group>
                              <v:shape id="_x0000_s1070"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A47989" w:rsidRDefault="00A47989" w:rsidP="00A47989"/>
                                  </w:txbxContent>
                                </v:textbox>
                              </v:shape>
                              <v:shape id="Freeform 2139" o:spid="_x0000_s1071"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rsidR="00A47989" w:rsidRDefault="00A47989" w:rsidP="00A47989"/>
                                  </w:txbxContent>
                                </v:textbox>
                              </v:shape>
                            </v:group>
                          </v:group>
                        </v:group>
                        <v:line id="Line 2140" o:spid="_x0000_s1072"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" stroked="f"/>
                        <v:line id="Line 2141" o:spid="_x0000_s1073"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" stroked="f"/>
                      </v:group>
                      <v:shape id="Прямая со стрелкой 98" o:spid="_x0000_s1074"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" strokecolor="#4579b8 [3044]">
                        <v:stroke endarrow="open"/>
                      </v:shape>
                      <v:line id="Line 2142" o:spid="_x0000_s1075"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142" o:spid="_x0000_s1076"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group>
                  </w:pict>
                </mc:Fallback>
              </mc:AlternateContent>
            </w:r>
            <w:r>
              <w:rPr>
                <w:rFonts w:ascii="GHEA Grapalat" w:hAnsi="GHEA Grapalat"/>
                <w:lang w:val="hy-AM"/>
              </w:rPr>
              <w:t xml:space="preserve">     </w:t>
            </w:r>
            <w:r>
              <w:rPr>
                <w:rFonts w:ascii="GHEA Grapalat" w:hAnsi="GHEA Grapalat"/>
              </w:rPr>
              <w:t>м</w:t>
            </w:r>
          </w:p>
        </w:tc>
        <w:tc>
          <w:tcPr>
            <w:tcW w:w="992" w:type="dxa"/>
            <w:vAlign w:val="center"/>
          </w:tcPr>
          <w:p w:rsidR="00466E50" w:rsidRPr="00875ED3" w:rsidRDefault="00466E50" w:rsidP="00466E50">
            <w:pPr>
              <w:jc w:val="center"/>
              <w:rPr>
                <w:rFonts w:ascii="GHEA Grapalat" w:hAnsi="GHEA Grapalat"/>
                <w:sz w:val="18"/>
                <w:szCs w:val="18"/>
                <w:lang w:val="hy-AM"/>
              </w:rPr>
            </w:pPr>
          </w:p>
        </w:tc>
        <w:tc>
          <w:tcPr>
            <w:tcW w:w="1224" w:type="dxa"/>
            <w:vAlign w:val="center"/>
          </w:tcPr>
          <w:p w:rsidR="00466E50" w:rsidRPr="00307AC0" w:rsidRDefault="00466E50" w:rsidP="00466E50">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924" w:type="dxa"/>
            <w:vAlign w:val="center"/>
          </w:tcPr>
          <w:p w:rsidR="00466E50" w:rsidRPr="00466E50" w:rsidRDefault="00466E50" w:rsidP="00466E50">
            <w:pPr>
              <w:jc w:val="center"/>
              <w:rPr>
                <w:rFonts w:asciiTheme="minorHAnsi" w:hAnsiTheme="minorHAnsi"/>
                <w:sz w:val="18"/>
                <w:szCs w:val="18"/>
                <w:lang w:val="hy-AM"/>
              </w:rPr>
            </w:pPr>
            <w:r>
              <w:rPr>
                <w:rFonts w:asciiTheme="minorHAnsi" w:hAnsiTheme="minorHAnsi"/>
                <w:sz w:val="18"/>
                <w:szCs w:val="18"/>
                <w:lang w:val="hy-AM"/>
              </w:rPr>
              <w:t>30150</w:t>
            </w:r>
          </w:p>
        </w:tc>
        <w:tc>
          <w:tcPr>
            <w:tcW w:w="890" w:type="dxa"/>
          </w:tcPr>
          <w:p w:rsidR="00466E50" w:rsidRPr="00E96022" w:rsidRDefault="00466E50" w:rsidP="00466E50">
            <w:pPr>
              <w:pStyle w:val="HTMLPreformatted"/>
              <w:shd w:val="clear" w:color="auto" w:fill="F8F9FA"/>
              <w:jc w:val="center"/>
              <w:rPr>
                <w:rStyle w:val="y2iqfc"/>
                <w:rFonts w:ascii="inherit" w:hAnsi="inherit"/>
                <w:color w:val="202124"/>
                <w:sz w:val="18"/>
                <w:szCs w:val="18"/>
                <w:lang w:val="ru-RU"/>
              </w:rPr>
            </w:pPr>
            <w:r>
              <w:rPr>
                <w:rStyle w:val="y2iqfc"/>
                <w:rFonts w:ascii="inherit" w:hAnsi="inherit"/>
                <w:color w:val="202124"/>
                <w:sz w:val="18"/>
                <w:szCs w:val="18"/>
                <w:lang w:val="ru-RU"/>
              </w:rPr>
              <w:t xml:space="preserve">территориальный </w:t>
            </w:r>
            <w:r w:rsidRPr="00E96022">
              <w:rPr>
                <w:rStyle w:val="y2iqfc"/>
                <w:rFonts w:ascii="inherit" w:hAnsi="inherit"/>
                <w:color w:val="202124"/>
                <w:sz w:val="18"/>
                <w:szCs w:val="18"/>
                <w:lang w:val="ru-RU"/>
              </w:rPr>
              <w:t>участ</w:t>
            </w:r>
            <w:r>
              <w:rPr>
                <w:rStyle w:val="y2iqfc"/>
                <w:rFonts w:ascii="inherit" w:hAnsi="inherit"/>
                <w:color w:val="202124"/>
                <w:sz w:val="18"/>
                <w:szCs w:val="18"/>
                <w:lang w:val="ru-RU"/>
              </w:rPr>
              <w:t>о</w:t>
            </w:r>
            <w:r w:rsidRPr="00E96022">
              <w:rPr>
                <w:rStyle w:val="y2iqfc"/>
                <w:rFonts w:ascii="inherit" w:hAnsi="inherit"/>
                <w:color w:val="202124"/>
                <w:sz w:val="18"/>
                <w:szCs w:val="18"/>
                <w:lang w:val="ru-RU"/>
              </w:rPr>
              <w:t xml:space="preserve">к </w:t>
            </w:r>
            <w:r>
              <w:rPr>
                <w:rStyle w:val="y2iqfc"/>
                <w:rFonts w:ascii="inherit" w:hAnsi="inherit"/>
                <w:color w:val="202124"/>
                <w:sz w:val="18"/>
                <w:szCs w:val="18"/>
                <w:lang w:val="ru-RU"/>
              </w:rPr>
              <w:t>Вагаршапат</w:t>
            </w:r>
            <w:r w:rsidRPr="00E96022">
              <w:rPr>
                <w:rStyle w:val="y2iqfc"/>
                <w:rFonts w:ascii="inherit" w:hAnsi="inherit"/>
                <w:color w:val="202124"/>
                <w:sz w:val="18"/>
                <w:szCs w:val="18"/>
                <w:lang w:val="ru-RU"/>
              </w:rPr>
              <w:t>.</w:t>
            </w:r>
          </w:p>
          <w:p w:rsidR="00466E50" w:rsidRPr="00F8360E" w:rsidRDefault="00466E50" w:rsidP="00466E50">
            <w:pPr>
              <w:widowControl w:val="0"/>
              <w:spacing w:after="120"/>
              <w:ind w:firstLine="567"/>
              <w:jc w:val="center"/>
              <w:rPr>
                <w:rFonts w:ascii="GHEA Grapalat" w:hAnsi="GHEA Grapalat"/>
                <w:sz w:val="16"/>
                <w:szCs w:val="16"/>
              </w:rPr>
            </w:pPr>
          </w:p>
        </w:tc>
        <w:tc>
          <w:tcPr>
            <w:tcW w:w="1550" w:type="dxa"/>
          </w:tcPr>
          <w:p w:rsidR="00466E50" w:rsidRPr="00A178C3" w:rsidRDefault="00466E50" w:rsidP="00466E50">
            <w:pPr>
              <w:pStyle w:val="HTMLPreformatted"/>
              <w:rPr>
                <w:rFonts w:ascii="GHEA Grapalat" w:hAnsi="GHEA Grapalat"/>
                <w:sz w:val="16"/>
                <w:szCs w:val="16"/>
                <w:lang w:val="ru-RU"/>
              </w:rPr>
            </w:pPr>
            <w:r w:rsidRPr="000825E2">
              <w:rPr>
                <w:rFonts w:ascii="GHEA Grapalat" w:hAnsi="GHEA Grapalat"/>
                <w:sz w:val="16"/>
                <w:szCs w:val="16"/>
                <w:lang w:val="ru-RU"/>
              </w:rPr>
              <w:t xml:space="preserve">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w:t>
            </w:r>
            <w:r>
              <w:rPr>
                <w:rFonts w:ascii="GHEA Grapalat" w:hAnsi="GHEA Grapalat"/>
                <w:sz w:val="16"/>
                <w:szCs w:val="16"/>
                <w:lang w:val="hy-AM"/>
              </w:rPr>
              <w:t>30.03.2026</w:t>
            </w:r>
            <w:r w:rsidRPr="000825E2">
              <w:rPr>
                <w:rFonts w:ascii="GHEA Grapalat" w:hAnsi="GHEA Grapalat"/>
                <w:sz w:val="16"/>
                <w:szCs w:val="16"/>
                <w:lang w:val="ru-RU"/>
              </w:rPr>
              <w:t xml:space="preserve"> г. с даты вступления в силу договора, заключенного между сторонами, с объемом не менее </w:t>
            </w:r>
            <w:r>
              <w:rPr>
                <w:rFonts w:ascii="GHEA Grapalat" w:hAnsi="GHEA Grapalat"/>
                <w:sz w:val="16"/>
                <w:szCs w:val="16"/>
                <w:lang w:val="hy-AM"/>
              </w:rPr>
              <w:t>1400</w:t>
            </w:r>
            <w:r w:rsidRPr="000825E2">
              <w:rPr>
                <w:rFonts w:ascii="GHEA Grapalat" w:hAnsi="GHEA Grapalat"/>
                <w:sz w:val="16"/>
                <w:szCs w:val="16"/>
                <w:lang w:val="ru-RU"/>
              </w:rPr>
              <w:t xml:space="preserve"> </w:t>
            </w:r>
            <w:r w:rsidRPr="000825E2">
              <w:rPr>
                <w:rFonts w:ascii="GHEA Grapalat" w:hAnsi="GHEA Grapalat"/>
                <w:sz w:val="16"/>
                <w:szCs w:val="16"/>
                <w:lang w:val="ru-RU"/>
              </w:rPr>
              <w:lastRenderedPageBreak/>
              <w:t>метров в сутки.</w:t>
            </w:r>
          </w:p>
        </w:tc>
      </w:tr>
      <w:tr w:rsidR="00466E50" w:rsidRPr="00F8360E" w:rsidTr="00466E50">
        <w:trPr>
          <w:jc w:val="center"/>
        </w:trPr>
        <w:tc>
          <w:tcPr>
            <w:tcW w:w="694" w:type="dxa"/>
          </w:tcPr>
          <w:p w:rsidR="00466E50" w:rsidRPr="00460813" w:rsidRDefault="00466E50" w:rsidP="00466E50">
            <w:pPr>
              <w:widowControl w:val="0"/>
              <w:spacing w:after="160" w:line="360" w:lineRule="auto"/>
              <w:rPr>
                <w:rFonts w:ascii="GHEA Grapalat" w:hAnsi="GHEA Grapalat"/>
                <w:lang w:val="hy-AM"/>
              </w:rPr>
            </w:pPr>
            <w:r>
              <w:rPr>
                <w:rFonts w:ascii="GHEA Grapalat" w:hAnsi="GHEA Grapalat"/>
                <w:lang w:val="hy-AM"/>
              </w:rPr>
              <w:lastRenderedPageBreak/>
              <w:t xml:space="preserve">     </w:t>
            </w:r>
            <w:r w:rsidRPr="00460813">
              <w:rPr>
                <w:rFonts w:ascii="GHEA Grapalat" w:hAnsi="GHEA Grapalat"/>
                <w:lang w:val="hy-AM"/>
              </w:rPr>
              <w:t>2</w:t>
            </w:r>
          </w:p>
        </w:tc>
        <w:tc>
          <w:tcPr>
            <w:tcW w:w="1355" w:type="dxa"/>
            <w:vAlign w:val="center"/>
          </w:tcPr>
          <w:p w:rsidR="00466E50" w:rsidRPr="00854003" w:rsidRDefault="00466E50" w:rsidP="00466E50">
            <w:pPr>
              <w:jc w:val="center"/>
              <w:rPr>
                <w:rFonts w:ascii="GHEA Grapalat" w:hAnsi="GHEA Grapalat"/>
                <w:sz w:val="16"/>
                <w:szCs w:val="16"/>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10</w:t>
            </w:r>
          </w:p>
        </w:tc>
        <w:tc>
          <w:tcPr>
            <w:tcW w:w="2322" w:type="dxa"/>
          </w:tcPr>
          <w:p w:rsidR="00466E50" w:rsidRPr="0086652D" w:rsidRDefault="00466E50" w:rsidP="00466E50">
            <w:pPr>
              <w:jc w:val="center"/>
              <w:rPr>
                <w:rFonts w:ascii="Arial Unicode" w:hAnsi="Arial Unicode"/>
                <w:sz w:val="18"/>
                <w:szCs w:val="18"/>
                <w:lang w:val="hy-AM"/>
              </w:rPr>
            </w:pPr>
            <w:r w:rsidRPr="00B8453F">
              <w:rPr>
                <w:noProof/>
                <w:sz w:val="18"/>
                <w:szCs w:val="18"/>
                <w:lang w:bidi="ar-SA"/>
              </w:rPr>
              <mc:AlternateContent>
                <mc:Choice Requires="wpg">
                  <w:drawing>
                    <wp:anchor distT="0" distB="0" distL="114300" distR="114300" simplePos="0" relativeHeight="251639296" behindDoc="0" locked="0" layoutInCell="1" allowOverlap="1" wp14:anchorId="7804AF08" wp14:editId="66BBB553">
                      <wp:simplePos x="0" y="0"/>
                      <wp:positionH relativeFrom="column">
                        <wp:posOffset>250825</wp:posOffset>
                      </wp:positionH>
                      <wp:positionV relativeFrom="paragraph">
                        <wp:posOffset>665480</wp:posOffset>
                      </wp:positionV>
                      <wp:extent cx="1341755" cy="1123950"/>
                      <wp:effectExtent l="0" t="0" r="10795" b="57150"/>
                      <wp:wrapNone/>
                      <wp:docPr id="46"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47" name="Group 2108"/>
                              <wpg:cNvGrpSpPr>
                                <a:grpSpLocks/>
                              </wpg:cNvGrpSpPr>
                              <wpg:grpSpPr bwMode="auto">
                                <a:xfrm>
                                  <a:off x="152400" y="0"/>
                                  <a:ext cx="1162050" cy="1111701"/>
                                  <a:chOff x="152400" y="0"/>
                                  <a:chExt cx="122" cy="121"/>
                                </a:xfrm>
                              </wpg:grpSpPr>
                              <wps:wsp>
                                <wps:cNvPr id="48"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g:grpSp>
                                <wpg:cNvPr id="49" name="Group 2110"/>
                                <wpg:cNvGrpSpPr>
                                  <a:grpSpLocks/>
                                </wpg:cNvGrpSpPr>
                                <wpg:grpSpPr bwMode="auto">
                                  <a:xfrm>
                                    <a:off x="152400" y="29"/>
                                    <a:ext cx="122" cy="92"/>
                                    <a:chOff x="152400" y="30"/>
                                    <a:chExt cx="158" cy="152"/>
                                  </a:xfrm>
                                </wpg:grpSpPr>
                                <wps:wsp>
                                  <wps:cNvPr id="50"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1" name="Group 2112"/>
                                  <wpg:cNvGrpSpPr>
                                    <a:grpSpLocks/>
                                  </wpg:cNvGrpSpPr>
                                  <wpg:grpSpPr bwMode="auto">
                                    <a:xfrm>
                                      <a:off x="152400" y="30"/>
                                      <a:ext cx="155" cy="152"/>
                                      <a:chOff x="152400" y="30"/>
                                      <a:chExt cx="155" cy="152"/>
                                    </a:xfrm>
                                  </wpg:grpSpPr>
                                  <wps:wsp>
                                    <wps:cNvPr id="52"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cNvPr id="53" name="Group 2114"/>
                                    <wpg:cNvGrpSpPr>
                                      <a:grpSpLocks/>
                                    </wpg:cNvGrpSpPr>
                                    <wpg:grpSpPr bwMode="auto">
                                      <a:xfrm>
                                        <a:off x="152400" y="30"/>
                                        <a:ext cx="155" cy="152"/>
                                        <a:chOff x="152400" y="30"/>
                                        <a:chExt cx="155" cy="152"/>
                                      </a:xfrm>
                                    </wpg:grpSpPr>
                                    <wpg:grpSp>
                                      <wpg:cNvPr id="54" name="Group 2115"/>
                                      <wpg:cNvGrpSpPr>
                                        <a:grpSpLocks/>
                                      </wpg:cNvGrpSpPr>
                                      <wpg:grpSpPr bwMode="auto">
                                        <a:xfrm>
                                          <a:off x="152400" y="40"/>
                                          <a:ext cx="155" cy="142"/>
                                          <a:chOff x="152400" y="40"/>
                                          <a:chExt cx="155" cy="142"/>
                                        </a:xfrm>
                                      </wpg:grpSpPr>
                                      <wps:wsp>
                                        <wps:cNvPr id="55"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6"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7"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8"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9" name="Group 2120"/>
                                        <wpg:cNvGrpSpPr>
                                          <a:grpSpLocks/>
                                        </wpg:cNvGrpSpPr>
                                        <wpg:grpSpPr bwMode="auto">
                                          <a:xfrm>
                                            <a:off x="152408" y="85"/>
                                            <a:ext cx="94" cy="97"/>
                                            <a:chOff x="152408" y="85"/>
                                            <a:chExt cx="91" cy="97"/>
                                          </a:xfrm>
                                        </wpg:grpSpPr>
                                        <wpg:grpSp>
                                          <wpg:cNvPr id="60" name="Group 2121"/>
                                          <wpg:cNvGrpSpPr>
                                            <a:grpSpLocks/>
                                          </wpg:cNvGrpSpPr>
                                          <wpg:grpSpPr bwMode="auto">
                                            <a:xfrm>
                                              <a:off x="152408" y="85"/>
                                              <a:ext cx="91" cy="97"/>
                                              <a:chOff x="152408" y="85"/>
                                              <a:chExt cx="91" cy="91"/>
                                            </a:xfrm>
                                          </wpg:grpSpPr>
                                          <wps:wsp>
                                            <wps:cNvPr id="6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A47989" w:rsidRDefault="00A47989" w:rsidP="00A47989"/>
                                              </w:txbxContent>
                                            </wps:txbx>
                                            <wps:bodyPr/>
                                          </wps:wsp>
                                          <wps:wsp>
                                            <wps:cNvPr id="44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6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A47989" w:rsidRDefault="00A47989" w:rsidP="00A47989"/>
                                            </w:txbxContent>
                                          </wps:txbx>
                                          <wps:bodyPr/>
                                        </wps:wsp>
                                      </wpg:grpSp>
                                    </wpg:grpSp>
                                    <wps:wsp>
                                      <wps:cNvPr id="46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s:wsp>
                                      <wps:cNvPr id="46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grpSp>
                              </wpg:grpSp>
                              <wps:wsp>
                                <wps:cNvPr id="46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6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67"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8"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804AF08" id="_x0000_s1077" style="position:absolute;left:0;text-align:left;margin-left:19.75pt;margin-top:52.4pt;width:105.65pt;height:88.5pt;z-index:251639296;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">
                      <v:group id="Group 2108" o:spid="_x0000_s1078"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2109" o:spid="_x0000_s1079"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A47989" w:rsidRDefault="00A47989" w:rsidP="00A47989"/>
                            </w:txbxContent>
                          </v:textbox>
                        </v:shape>
                        <v:group id="Group 2110" o:spid="_x0000_s1080"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2111" o:spid="_x0000_s1081"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" stroked="f" strokeweight="1.5pt"/>
                          <v:group id="Group 2112" o:spid="_x0000_s1082"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2113" o:spid="_x0000_s1083"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" adj="-11796480,,5400" path="m3,c2,5,,16,,16v,5,,10,1,15c1,34,6,40,6,40,5,47,3,53,3,59e" filled="f" stroked="f">
                              <v:stroke joinstyle="round"/>
                              <v:formulas/>
                              <v:path arrowok="t" o:connecttype="custom" o:connectlocs="3,0;0,21;1,36;6,45;3,69" o:connectangles="0,0,0,0,0" textboxrect="0,0,6,59"/>
                              <v:textbox>
                                <w:txbxContent>
                                  <w:p w:rsidR="00A47989" w:rsidRDefault="00A47989" w:rsidP="00A47989"/>
                                </w:txbxContent>
                              </v:textbox>
                            </v:shape>
                            <v:group id="Group 2114" o:spid="_x0000_s10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2115" o:spid="_x0000_s1085"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Line 2116" o:spid="_x0000_s1086"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" stroked="f" strokeweight="1.5pt"/>
                                <v:line id="Line 2117" o:spid="_x0000_s1087"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" stroked="f" strokeweight="1.5pt"/>
                                <v:line id="Line 2118" o:spid="_x0000_s1088"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" stroked="f" strokeweight="1.5pt"/>
                                <v:line id="Line 2119" o:spid="_x0000_s1089"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" stroked="f" strokeweight="1.5pt"/>
                                <v:group id="Group 2120" o:spid="_x0000_s1090"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2121" o:spid="_x0000_s1091"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122" o:spid="_x0000_s1092"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rsidR="00A47989" w:rsidRDefault="00A47989" w:rsidP="00A47989"/>
                                        </w:txbxContent>
                                      </v:textbox>
                                    </v:shape>
                                    <v:line id="Line 2123" o:spid="_x0000_s1093"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"/>
                                    <v:line id="Line 2124" o:spid="_x0000_s1094"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zJ4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Gez+HvTDoCcnUDAAD//wMAUEsBAi0AFAAGAAgAAAAhANvh9svuAAAAhQEAABMAAAAAAAAA&#10;AAAAAAAAAAAAAFtDb250ZW50X1R5cGVzXS54bWxQSwECLQAUAAYACAAAACEAWvQsW78AAAAVAQAA&#10;CwAAAAAAAAAAAAAAAAAfAQAAX3JlbHMvLnJlbHNQSwECLQAUAAYACAAAACEAJeMyeMYAAADcAAAA&#10;DwAAAAAAAAAAAAAAAAAHAgAAZHJzL2Rvd25yZXYueG1sUEsFBgAAAAADAAMAtwAAAPoCAAAAAA==&#10;"/>
                                    <v:line id="Line 2125" o:spid="_x0000_s1095"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"/>
                                    <v:line id="Line 2126" o:spid="_x0000_s1096"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"/>
                                    <v:line id="Line 2127" o:spid="_x0000_s1097"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b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B+G8HvmXQE5PwOAAD//wMAUEsBAi0AFAAGAAgAAAAhANvh9svuAAAAhQEAABMAAAAAAAAA&#10;AAAAAAAAAAAAAFtDb250ZW50X1R5cGVzXS54bWxQSwECLQAUAAYACAAAACEAWvQsW78AAAAVAQAA&#10;CwAAAAAAAAAAAAAAAAAfAQAAX3JlbHMvLnJlbHNQSwECLQAUAAYACAAAACEArp421MYAAADcAAAA&#10;DwAAAAAAAAAAAAAAAAAHAgAAZHJzL2Rvd25yZXYueG1sUEsFBgAAAAADAAMAtwAAAPoCAAAAAA==&#10;"/>
                                    <v:line id="Line 2128" o:spid="_x0000_s1098"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NP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49QX+zqQjIBe/AAAA//8DAFBLAQItABQABgAIAAAAIQDb4fbL7gAAAIUBAAATAAAAAAAA&#10;AAAAAAAAAAAAAABbQ29udGVudF9UeXBlc10ueG1sUEsBAi0AFAAGAAgAAAAhAFr0LFu/AAAAFQEA&#10;AAsAAAAAAAAAAAAAAAAAHwEAAF9yZWxzLy5yZWxzUEsBAi0AFAAGAAgAAAAhAMHSk0/HAAAA3AAA&#10;AA8AAAAAAAAAAAAAAAAABwIAAGRycy9kb3ducmV2LnhtbFBLBQYAAAAAAwADALcAAAD7AgAAAAA=&#10;"/>
                                    <v:line id="Line 2129" o:spid="_x0000_s1099"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"/>
                                    <v:line id="Line 2130" o:spid="_x0000_s1100"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"/>
                                    <v:line id="Line 2131" o:spid="_x0000_s1101"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"/>
                                    <v:line id="Line 2132" o:spid="_x0000_s1102"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VM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wf4O5OOgFz/AgAA//8DAFBLAQItABQABgAIAAAAIQDb4fbL7gAAAIUBAAATAAAAAAAA&#10;AAAAAAAAAAAAAABbQ29udGVudF9UeXBlc10ueG1sUEsBAi0AFAAGAAgAAAAhAFr0LFu/AAAAFQEA&#10;AAsAAAAAAAAAAAAAAAAAHwEAAF9yZWxzLy5yZWxzUEsBAi0AFAAGAAgAAAAhAL7plUzHAAAA3AAA&#10;AA8AAAAAAAAAAAAAAAAABwIAAGRycy9kb3ducmV2LnhtbFBLBQYAAAAAAwADALcAAAD7AgAAAAA=&#10;"/>
                                    <v:line id="Line 2133" o:spid="_x0000_s1103"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"/>
                                    <v:line id="Line 2134" o:spid="_x0000_s1104"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"/>
                                    <v:line id="Line 2135" o:spid="_x0000_s1105"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" strokeweight="1.5pt"/>
                                    <v:line id="Line 2136" o:spid="_x0000_s1106"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" strokeweight="1.5pt"/>
                                  </v:group>
                                  <v:shape id="Freeform 2137" o:spid="_x0000_s1107"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A47989" w:rsidRDefault="00A47989" w:rsidP="00A47989"/>
                                      </w:txbxContent>
                                    </v:textbox>
                                  </v:shape>
                                </v:group>
                              </v:group>
                              <v:shape id="_x0000_s1108"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A47989" w:rsidRDefault="00A47989" w:rsidP="00A47989"/>
                                  </w:txbxContent>
                                </v:textbox>
                              </v:shape>
                              <v:shape id="Freeform 2139" o:spid="_x0000_s1109"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rsidR="00A47989" w:rsidRDefault="00A47989" w:rsidP="00A47989"/>
                                  </w:txbxContent>
                                </v:textbox>
                              </v:shape>
                            </v:group>
                          </v:group>
                        </v:group>
                        <v:line id="Line 2140" o:spid="_x0000_s1110"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" stroked="f"/>
                        <v:line id="Line 2141" o:spid="_x0000_s1111"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" stroked="f"/>
                      </v:group>
                      <v:shape id="Прямая со стрелкой 221" o:spid="_x0000_s1112"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" strokecolor="#4579b8 [3044]">
                        <v:stroke endarrow="open"/>
                      </v:shape>
                      <v:line id="Line 2142" o:spid="_x0000_s1113"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2142" o:spid="_x0000_s1114"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group>
                  </w:pict>
                </mc:Fallback>
              </mc:AlternateContent>
            </w:r>
            <w:r>
              <w:t xml:space="preserve"> </w:t>
            </w:r>
            <w:r w:rsidRPr="0086652D">
              <w:rPr>
                <w:noProof/>
                <w:sz w:val="18"/>
                <w:szCs w:val="18"/>
                <w:lang w:bidi="ar-SA"/>
              </w:rPr>
              <w:t>Ручная очистка внутрихозяйственной сети территориального участка Акналич, очистка от наносов и мусора, очистка берега от кустарников и веток средней густоты</w:t>
            </w:r>
            <w:r>
              <w:rPr>
                <w:noProof/>
                <w:sz w:val="18"/>
                <w:szCs w:val="18"/>
                <w:lang w:val="hy-AM" w:bidi="ar-SA"/>
              </w:rPr>
              <w:t>․</w:t>
            </w:r>
          </w:p>
          <w:p w:rsidR="00466E50" w:rsidRPr="00864108"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r w:rsidRPr="00392050">
              <w:rPr>
                <w:rFonts w:ascii="Arial Unicode" w:hAnsi="Arial Unicode"/>
                <w:sz w:val="18"/>
                <w:szCs w:val="18"/>
                <w:lang w:val="hy-AM"/>
              </w:rPr>
              <w:t>ЛР 40-ЛР80</w: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Default="00466E50" w:rsidP="00466E50">
            <w:pPr>
              <w:rPr>
                <w:rFonts w:asciiTheme="minorHAnsi" w:hAnsiTheme="minorHAnsi"/>
                <w:sz w:val="18"/>
                <w:szCs w:val="18"/>
                <w:lang w:val="hy-AM"/>
              </w:rPr>
            </w:pPr>
            <w:r w:rsidRPr="00392050">
              <w:rPr>
                <w:rFonts w:ascii="Arial Unicode" w:hAnsi="Arial Unicode"/>
                <w:sz w:val="18"/>
                <w:szCs w:val="18"/>
                <w:lang w:val="hy-AM"/>
              </w:rPr>
              <w:t xml:space="preserve">        </w:t>
            </w:r>
          </w:p>
          <w:p w:rsidR="00466E50" w:rsidRPr="00856195" w:rsidRDefault="00466E50" w:rsidP="00466E50">
            <w:pPr>
              <w:rPr>
                <w:rFonts w:ascii="Arial Unicode" w:hAnsi="Arial Unicode"/>
                <w:sz w:val="18"/>
                <w:szCs w:val="18"/>
                <w:lang w:val="hy-AM"/>
              </w:rPr>
            </w:pPr>
            <w:r>
              <w:rPr>
                <w:rFonts w:asciiTheme="minorHAnsi" w:hAnsiTheme="minorHAnsi"/>
                <w:sz w:val="18"/>
                <w:szCs w:val="18"/>
                <w:lang w:val="hy-AM"/>
              </w:rPr>
              <w:t xml:space="preserve">           </w:t>
            </w:r>
            <w:r w:rsidRPr="00392050">
              <w:rPr>
                <w:rFonts w:ascii="Arial Unicode" w:hAnsi="Arial Unicode"/>
                <w:sz w:val="18"/>
                <w:szCs w:val="18"/>
                <w:lang w:val="hy-AM"/>
              </w:rPr>
              <w:t xml:space="preserve"> </w:t>
            </w:r>
            <w:r w:rsidRPr="00856195">
              <w:rPr>
                <w:rFonts w:ascii="Arial Unicode" w:hAnsi="Arial Unicode"/>
                <w:sz w:val="18"/>
                <w:szCs w:val="18"/>
                <w:lang w:val="hy-AM"/>
              </w:rPr>
              <w:t>h</w:t>
            </w:r>
            <w:r w:rsidRPr="00856195">
              <w:rPr>
                <w:rFonts w:ascii="Arial Unicode" w:hAnsi="Arial Unicode"/>
                <w:sz w:val="18"/>
                <w:szCs w:val="18"/>
                <w:lang w:val="hy-AM"/>
              </w:rPr>
              <w:tab/>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r w:rsidRPr="00D42B79">
              <w:rPr>
                <w:noProof/>
                <w:lang w:bidi="ar-SA"/>
              </w:rPr>
              <mc:AlternateContent>
                <mc:Choice Requires="wpg">
                  <w:drawing>
                    <wp:anchor distT="0" distB="0" distL="114300" distR="114300" simplePos="0" relativeHeight="251646464" behindDoc="0" locked="0" layoutInCell="1" allowOverlap="1" wp14:anchorId="4A280EE3" wp14:editId="7DCFFD38">
                      <wp:simplePos x="0" y="0"/>
                      <wp:positionH relativeFrom="column">
                        <wp:posOffset>274320</wp:posOffset>
                      </wp:positionH>
                      <wp:positionV relativeFrom="paragraph">
                        <wp:posOffset>9525</wp:posOffset>
                      </wp:positionV>
                      <wp:extent cx="1295400" cy="653415"/>
                      <wp:effectExtent l="0" t="57150" r="57150" b="89535"/>
                      <wp:wrapNone/>
                      <wp:docPr id="11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1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g:grpSp>
                              <wpg:cNvPr id="118" name="Группа 118"/>
                              <wpg:cNvGrpSpPr>
                                <a:grpSpLocks/>
                              </wpg:cNvGrpSpPr>
                              <wpg:grpSpPr bwMode="auto">
                                <a:xfrm>
                                  <a:off x="9540" y="0"/>
                                  <a:ext cx="1173404" cy="706979"/>
                                  <a:chOff x="9540" y="0"/>
                                  <a:chExt cx="1173404" cy="706979"/>
                                </a:xfrm>
                              </wpg:grpSpPr>
                              <wps:wsp>
                                <wps:cNvPr id="119" name="Прямая со стрелкой 11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21" name="Группа 121"/>
                                <wpg:cNvGrpSpPr>
                                  <a:grpSpLocks/>
                                </wpg:cNvGrpSpPr>
                                <wpg:grpSpPr bwMode="auto">
                                  <a:xfrm>
                                    <a:off x="28620" y="0"/>
                                    <a:ext cx="1154324" cy="697425"/>
                                    <a:chOff x="28620" y="0"/>
                                    <a:chExt cx="1154324" cy="697425"/>
                                  </a:xfrm>
                                </wpg:grpSpPr>
                                <wpg:grpSp>
                                  <wpg:cNvPr id="122" name="Группа 122"/>
                                  <wpg:cNvGrpSpPr>
                                    <a:grpSpLocks/>
                                  </wpg:cNvGrpSpPr>
                                  <wpg:grpSpPr bwMode="auto">
                                    <a:xfrm>
                                      <a:off x="28620" y="0"/>
                                      <a:ext cx="1154324" cy="697425"/>
                                      <a:chOff x="28620" y="0"/>
                                      <a:chExt cx="1154324" cy="697425"/>
                                    </a:xfrm>
                                  </wpg:grpSpPr>
                                  <wps:wsp>
                                    <wps:cNvPr id="12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s:wsp>
                                    <wps:cNvPr id="124" name="Полилиния 12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A47989" w:rsidRDefault="00A47989" w:rsidP="00A47989">
                                          <w:r>
                                            <w:t>h</w:t>
                                          </w:r>
                                        </w:p>
                                      </w:txbxContent>
                                    </wps:txbx>
                                    <wps:bodyPr rtlCol="0" anchor="t"/>
                                  </wps:wsp>
                                  <wps:wsp>
                                    <wps:cNvPr id="125"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6"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7"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28"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4A280EE3" id="_x0000_s1115" style="position:absolute;left:0;text-align:left;margin-left:21.6pt;margin-top:.75pt;width:102pt;height:51.45pt;z-index:251646464"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">
                      <v:shape id="TextBox 7502" o:spid="_x0000_s1116"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" fillcolor="white [3201]" strokecolor="#7f7f7f [1601]">
                        <v:textbox>
                          <w:txbxContent>
                            <w:p w:rsidR="00A47989" w:rsidRDefault="00A47989" w:rsidP="00A47989"/>
                          </w:txbxContent>
                        </v:textbox>
                      </v:shape>
                      <v:group id="Группа 118" o:spid="_x0000_s1117"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Прямая со стрелкой 119" o:spid="_x0000_s1118"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" strokecolor="#4579b8 [3044]">
                          <v:stroke startarrow="open" endarrow="open"/>
                        </v:shape>
                        <v:line id="Прямая соединительная линия 120" o:spid="_x0000_s1119"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" strokecolor="#4579b8 [3044]"/>
                        <v:group id="Группа 121" o:spid="_x0000_s1120"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Группа 122" o:spid="_x0000_s112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Box 7509" o:spid="_x0000_s1122"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" fillcolor="white [3201]" strokecolor="#7f7f7f [1601]">
                              <v:textbox>
                                <w:txbxContent>
                                  <w:p w:rsidR="00A47989" w:rsidRDefault="00A47989" w:rsidP="00A47989"/>
                                </w:txbxContent>
                              </v:textbox>
                            </v:shape>
                            <v:shape id="Полилиния 124" o:spid="_x0000_s1123"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A47989" w:rsidRDefault="00A47989" w:rsidP="00A47989">
                                    <w:r>
                                      <w:t>h</w:t>
                                    </w:r>
                                  </w:p>
                                </w:txbxContent>
                              </v:textbox>
                            </v:shape>
                            <v:line id="Прямая соединительная линия 125" o:spid="_x0000_s1124"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" strokecolor="#4579b8 [3044]"/>
                            <v:line id="Прямая соединительная линия 126" o:spid="_x0000_s1125"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" strokecolor="#4579b8 [3044]"/>
                            <v:line id="Прямая соединительная линия 127" o:spid="_x0000_s1126"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" strokecolor="#4579b8 [3044]"/>
                          </v:group>
                          <v:shape id="Прямая со стрелкой 128" o:spid="_x0000_s1127"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" strokecolor="#4579b8 [3044]">
                            <v:stroke endarrow="open"/>
                          </v:shape>
                        </v:group>
                      </v:group>
                    </v:group>
                  </w:pict>
                </mc:Fallback>
              </mc:AlternateContent>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r w:rsidRPr="00856195">
              <w:rPr>
                <w:rFonts w:ascii="Arial Unicode" w:hAnsi="Arial Unicode"/>
                <w:sz w:val="18"/>
                <w:szCs w:val="18"/>
                <w:lang w:val="hy-AM"/>
              </w:rPr>
              <w:t>b</w:t>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466E50" w:rsidRPr="00B8453F" w:rsidRDefault="00466E50" w:rsidP="00466E50">
            <w:pPr>
              <w:jc w:val="center"/>
              <w:rPr>
                <w:rFonts w:ascii="GHEA Grapalat" w:hAnsi="GHEA Grapalat"/>
                <w:sz w:val="16"/>
                <w:szCs w:val="16"/>
                <w:lang w:val="hy-AM"/>
              </w:rPr>
            </w:pPr>
            <w:r w:rsidRPr="00856195">
              <w:rPr>
                <w:rFonts w:ascii="Arial Unicode" w:eastAsia="MS Mincho" w:hAnsi="Arial Unicode" w:cs="MS Mincho"/>
                <w:sz w:val="16"/>
                <w:szCs w:val="16"/>
                <w:lang w:val="hy-AM"/>
              </w:rPr>
              <w:t>b=0.6 - 0.9մ</w:t>
            </w:r>
          </w:p>
        </w:tc>
        <w:tc>
          <w:tcPr>
            <w:tcW w:w="992" w:type="dxa"/>
          </w:tcPr>
          <w:p w:rsidR="00466E50" w:rsidRPr="00460813" w:rsidRDefault="00466E50" w:rsidP="00466E50">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992" w:type="dxa"/>
            <w:vAlign w:val="center"/>
          </w:tcPr>
          <w:p w:rsidR="00466E50" w:rsidRPr="00D1046F" w:rsidRDefault="00466E50" w:rsidP="00466E50">
            <w:pPr>
              <w:jc w:val="center"/>
              <w:rPr>
                <w:rFonts w:ascii="GHEA Grapalat" w:hAnsi="GHEA Grapalat"/>
                <w:sz w:val="18"/>
                <w:szCs w:val="18"/>
              </w:rPr>
            </w:pPr>
          </w:p>
        </w:tc>
        <w:tc>
          <w:tcPr>
            <w:tcW w:w="1224" w:type="dxa"/>
            <w:vAlign w:val="center"/>
          </w:tcPr>
          <w:p w:rsidR="00466E50" w:rsidRPr="00307AC0" w:rsidRDefault="00466E50" w:rsidP="00466E50">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924" w:type="dxa"/>
            <w:vAlign w:val="center"/>
          </w:tcPr>
          <w:p w:rsidR="00466E50" w:rsidRPr="00466E50" w:rsidRDefault="00466E50" w:rsidP="00466E50">
            <w:pPr>
              <w:jc w:val="center"/>
              <w:rPr>
                <w:rFonts w:asciiTheme="minorHAnsi" w:hAnsiTheme="minorHAnsi"/>
                <w:sz w:val="18"/>
                <w:szCs w:val="18"/>
                <w:lang w:val="hy-AM"/>
              </w:rPr>
            </w:pPr>
            <w:r>
              <w:rPr>
                <w:rFonts w:asciiTheme="minorHAnsi" w:hAnsiTheme="minorHAnsi"/>
                <w:sz w:val="18"/>
                <w:szCs w:val="18"/>
                <w:lang w:val="hy-AM"/>
              </w:rPr>
              <w:t>13090</w:t>
            </w:r>
          </w:p>
        </w:tc>
        <w:tc>
          <w:tcPr>
            <w:tcW w:w="890" w:type="dxa"/>
          </w:tcPr>
          <w:p w:rsidR="00466E50" w:rsidRDefault="00466E50" w:rsidP="00466E50">
            <w:pPr>
              <w:widowControl w:val="0"/>
              <w:spacing w:after="120"/>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466E50" w:rsidRPr="00F8360E" w:rsidRDefault="00466E50" w:rsidP="00466E50">
            <w:pPr>
              <w:widowControl w:val="0"/>
              <w:spacing w:after="120"/>
              <w:rPr>
                <w:rFonts w:ascii="GHEA Grapalat" w:hAnsi="GHEA Grapalat"/>
                <w:sz w:val="16"/>
                <w:szCs w:val="16"/>
              </w:rPr>
            </w:pPr>
            <w:r>
              <w:rPr>
                <w:rStyle w:val="y2iqfc"/>
                <w:rFonts w:ascii="inherit" w:hAnsi="inherit"/>
                <w:color w:val="202124"/>
                <w:sz w:val="18"/>
                <w:szCs w:val="18"/>
              </w:rPr>
              <w:t>Акнали</w:t>
            </w:r>
            <w:r w:rsidRPr="00E96022">
              <w:rPr>
                <w:rStyle w:val="y2iqfc"/>
                <w:rFonts w:ascii="inherit" w:hAnsi="inherit"/>
                <w:color w:val="202124"/>
                <w:sz w:val="18"/>
                <w:szCs w:val="18"/>
              </w:rPr>
              <w:t>ч</w:t>
            </w:r>
          </w:p>
        </w:tc>
        <w:tc>
          <w:tcPr>
            <w:tcW w:w="1550" w:type="dxa"/>
          </w:tcPr>
          <w:p w:rsidR="00466E50" w:rsidRPr="00A178C3" w:rsidRDefault="00466E50" w:rsidP="00466E50">
            <w:pPr>
              <w:pStyle w:val="HTMLPreformatted"/>
              <w:rPr>
                <w:rFonts w:ascii="GHEA Grapalat" w:hAnsi="GHEA Grapalat"/>
                <w:sz w:val="16"/>
                <w:szCs w:val="16"/>
                <w:lang w:val="ru-RU"/>
              </w:rPr>
            </w:pPr>
            <w:r w:rsidRPr="00B8453F">
              <w:rPr>
                <w:rFonts w:ascii="GHEA Grapalat" w:hAnsi="GHEA Grapalat"/>
                <w:sz w:val="16"/>
                <w:szCs w:val="16"/>
                <w:lang w:val="ru-RU"/>
              </w:rPr>
              <w:t xml:space="preserve">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w:t>
            </w:r>
            <w:r>
              <w:rPr>
                <w:rFonts w:ascii="GHEA Grapalat" w:hAnsi="GHEA Grapalat"/>
                <w:sz w:val="16"/>
                <w:szCs w:val="16"/>
                <w:lang w:val="hy-AM"/>
              </w:rPr>
              <w:t>30.03.2025</w:t>
            </w:r>
            <w:r w:rsidRPr="00B8453F">
              <w:rPr>
                <w:rFonts w:ascii="GHEA Grapalat" w:hAnsi="GHEA Grapalat"/>
                <w:sz w:val="16"/>
                <w:szCs w:val="16"/>
                <w:lang w:val="ru-RU"/>
              </w:rPr>
              <w:t xml:space="preserve"> г. с даты вступления в силу договора, заключенного между сторонами, с объемом работ не менее 600 метров в сутки.</w:t>
            </w:r>
          </w:p>
        </w:tc>
      </w:tr>
      <w:tr w:rsidR="00466E50" w:rsidRPr="00F8360E" w:rsidTr="00466E50">
        <w:trPr>
          <w:jc w:val="center"/>
        </w:trPr>
        <w:tc>
          <w:tcPr>
            <w:tcW w:w="694" w:type="dxa"/>
          </w:tcPr>
          <w:p w:rsidR="00466E50" w:rsidRPr="00460813" w:rsidRDefault="00466E50" w:rsidP="00466E5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3</w:t>
            </w:r>
          </w:p>
        </w:tc>
        <w:tc>
          <w:tcPr>
            <w:tcW w:w="1355" w:type="dxa"/>
            <w:vAlign w:val="center"/>
          </w:tcPr>
          <w:p w:rsidR="00466E50" w:rsidRPr="00854003" w:rsidRDefault="00466E50" w:rsidP="00466E50">
            <w:pPr>
              <w:jc w:val="center"/>
              <w:rPr>
                <w:rFonts w:ascii="GHEA Grapalat" w:hAnsi="GHEA Grapalat"/>
                <w:sz w:val="16"/>
                <w:szCs w:val="16"/>
              </w:rPr>
            </w:pPr>
            <w:r>
              <w:rPr>
                <w:rFonts w:ascii="GHEA Grapalat" w:hAnsi="GHEA Grapalat" w:cs="Arial"/>
                <w:sz w:val="20"/>
                <w:szCs w:val="20"/>
              </w:rPr>
              <w:t>45231132/11</w:t>
            </w:r>
          </w:p>
        </w:tc>
        <w:tc>
          <w:tcPr>
            <w:tcW w:w="2322" w:type="dxa"/>
          </w:tcPr>
          <w:p w:rsidR="00466E50" w:rsidRPr="00864108" w:rsidRDefault="00466E50" w:rsidP="00466E50">
            <w:pPr>
              <w:jc w:val="center"/>
              <w:rPr>
                <w:rFonts w:ascii="Arial Unicode" w:hAnsi="Arial Unicode"/>
                <w:sz w:val="18"/>
                <w:szCs w:val="18"/>
                <w:lang w:val="hy-AM"/>
              </w:rPr>
            </w:pPr>
            <w:r w:rsidRPr="00BF5870">
              <w:rPr>
                <w:noProof/>
                <w:sz w:val="18"/>
                <w:szCs w:val="18"/>
                <w:lang w:bidi="ar-SA"/>
              </w:rPr>
              <mc:AlternateContent>
                <mc:Choice Requires="wpg">
                  <w:drawing>
                    <wp:anchor distT="0" distB="0" distL="114300" distR="114300" simplePos="0" relativeHeight="251660800" behindDoc="0" locked="0" layoutInCell="1" allowOverlap="1" wp14:anchorId="04914004" wp14:editId="53518B6E">
                      <wp:simplePos x="0" y="0"/>
                      <wp:positionH relativeFrom="column">
                        <wp:posOffset>173990</wp:posOffset>
                      </wp:positionH>
                      <wp:positionV relativeFrom="paragraph">
                        <wp:posOffset>560900</wp:posOffset>
                      </wp:positionV>
                      <wp:extent cx="1341755" cy="1123950"/>
                      <wp:effectExtent l="0" t="0" r="10795" b="57150"/>
                      <wp:wrapNone/>
                      <wp:docPr id="27"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28" name="Group 2108"/>
                              <wpg:cNvGrpSpPr>
                                <a:grpSpLocks/>
                              </wpg:cNvGrpSpPr>
                              <wpg:grpSpPr bwMode="auto">
                                <a:xfrm>
                                  <a:off x="152400" y="0"/>
                                  <a:ext cx="1162050" cy="1111701"/>
                                  <a:chOff x="152400" y="0"/>
                                  <a:chExt cx="122" cy="121"/>
                                </a:xfrm>
                              </wpg:grpSpPr>
                              <wps:wsp>
                                <wps:cNvPr id="29"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g:grpSp>
                                <wpg:cNvPr id="30" name="Group 2110"/>
                                <wpg:cNvGrpSpPr>
                                  <a:grpSpLocks/>
                                </wpg:cNvGrpSpPr>
                                <wpg:grpSpPr bwMode="auto">
                                  <a:xfrm>
                                    <a:off x="152400" y="29"/>
                                    <a:ext cx="122" cy="92"/>
                                    <a:chOff x="152400" y="30"/>
                                    <a:chExt cx="158" cy="152"/>
                                  </a:xfrm>
                                </wpg:grpSpPr>
                                <wps:wsp>
                                  <wps:cNvPr id="31"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32" name="Group 2112"/>
                                  <wpg:cNvGrpSpPr>
                                    <a:grpSpLocks/>
                                  </wpg:cNvGrpSpPr>
                                  <wpg:grpSpPr bwMode="auto">
                                    <a:xfrm>
                                      <a:off x="152400" y="30"/>
                                      <a:ext cx="155" cy="152"/>
                                      <a:chOff x="152400" y="30"/>
                                      <a:chExt cx="155" cy="152"/>
                                    </a:xfrm>
                                  </wpg:grpSpPr>
                                  <wps:wsp>
                                    <wps:cNvPr id="33"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cNvPr id="34" name="Group 2114"/>
                                    <wpg:cNvGrpSpPr>
                                      <a:grpSpLocks/>
                                    </wpg:cNvGrpSpPr>
                                    <wpg:grpSpPr bwMode="auto">
                                      <a:xfrm>
                                        <a:off x="152400" y="30"/>
                                        <a:ext cx="155" cy="152"/>
                                        <a:chOff x="152400" y="30"/>
                                        <a:chExt cx="155" cy="152"/>
                                      </a:xfrm>
                                    </wpg:grpSpPr>
                                    <wpg:grpSp>
                                      <wpg:cNvPr id="35" name="Group 2115"/>
                                      <wpg:cNvGrpSpPr>
                                        <a:grpSpLocks/>
                                      </wpg:cNvGrpSpPr>
                                      <wpg:grpSpPr bwMode="auto">
                                        <a:xfrm>
                                          <a:off x="152400" y="40"/>
                                          <a:ext cx="155" cy="142"/>
                                          <a:chOff x="152400" y="40"/>
                                          <a:chExt cx="155" cy="142"/>
                                        </a:xfrm>
                                      </wpg:grpSpPr>
                                      <wps:wsp>
                                        <wps:cNvPr id="36"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7"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8"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9"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40" name="Group 2120"/>
                                        <wpg:cNvGrpSpPr>
                                          <a:grpSpLocks/>
                                        </wpg:cNvGrpSpPr>
                                        <wpg:grpSpPr bwMode="auto">
                                          <a:xfrm>
                                            <a:off x="152408" y="85"/>
                                            <a:ext cx="94" cy="97"/>
                                            <a:chOff x="152408" y="85"/>
                                            <a:chExt cx="91" cy="97"/>
                                          </a:xfrm>
                                        </wpg:grpSpPr>
                                        <wpg:grpSp>
                                          <wpg:cNvPr id="41" name="Group 2121"/>
                                          <wpg:cNvGrpSpPr>
                                            <a:grpSpLocks/>
                                          </wpg:cNvGrpSpPr>
                                          <wpg:grpSpPr bwMode="auto">
                                            <a:xfrm>
                                              <a:off x="152408" y="85"/>
                                              <a:ext cx="91" cy="97"/>
                                              <a:chOff x="152408" y="85"/>
                                              <a:chExt cx="91" cy="91"/>
                                            </a:xfrm>
                                          </wpg:grpSpPr>
                                          <wps:wsp>
                                            <wps:cNvPr id="42"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A47989" w:rsidRDefault="00A47989" w:rsidP="00A47989"/>
                                              </w:txbxContent>
                                            </wps:txbx>
                                            <wps:bodyPr/>
                                          </wps:wsp>
                                          <wps:wsp>
                                            <wps:cNvPr id="43"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0"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81"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A47989" w:rsidRDefault="00A47989" w:rsidP="00A47989"/>
                                            </w:txbxContent>
                                          </wps:txbx>
                                          <wps:bodyPr/>
                                        </wps:wsp>
                                      </wpg:grpSp>
                                    </wpg:grpSp>
                                    <wps:wsp>
                                      <wps:cNvPr id="482"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s:wsp>
                                      <wps:cNvPr id="483"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grpSp>
                              </wpg:grpSp>
                              <wps:wsp>
                                <wps:cNvPr id="484"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85"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86"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87"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4914004" id="_x0000_s1128" style="position:absolute;left:0;text-align:left;margin-left:13.7pt;margin-top:44.15pt;width:105.65pt;height:88.5pt;z-index:251660800;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">
                      <v:group id="Group 2108" o:spid="_x0000_s1129"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2109" o:spid="_x0000_s1130"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A47989" w:rsidRDefault="00A47989" w:rsidP="00A47989"/>
                            </w:txbxContent>
                          </v:textbox>
                        </v:shape>
                        <v:group id="Group 2110" o:spid="_x0000_s1131"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2111" o:spid="_x0000_s1132"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" stroked="f" strokeweight="1.5pt"/>
                          <v:group id="Group 2112" o:spid="_x0000_s1133"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2113" o:spid="_x0000_s1134"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" adj="-11796480,,5400" path="m3,c2,5,,16,,16v,5,,10,1,15c1,34,6,40,6,40,5,47,3,53,3,59e" filled="f" stroked="f">
                              <v:stroke joinstyle="round"/>
                              <v:formulas/>
                              <v:path arrowok="t" o:connecttype="custom" o:connectlocs="3,0;0,21;1,36;6,45;3,69" o:connectangles="0,0,0,0,0" textboxrect="0,0,6,59"/>
                              <v:textbox>
                                <w:txbxContent>
                                  <w:p w:rsidR="00A47989" w:rsidRDefault="00A47989" w:rsidP="00A47989"/>
                                </w:txbxContent>
                              </v:textbox>
                            </v:shape>
                            <v:group id="Group 2114" o:spid="_x0000_s1135"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2115" o:spid="_x0000_s1136"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Line 2116" o:spid="_x0000_s1137"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" stroked="f" strokeweight="1.5pt"/>
                                <v:line id="Line 2117" o:spid="_x0000_s1138"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" stroked="f" strokeweight="1.5pt"/>
                                <v:line id="Line 2118" o:spid="_x0000_s1139"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" stroked="f" strokeweight="1.5pt"/>
                                <v:line id="Line 2119" o:spid="_x0000_s1140"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" stroked="f" strokeweight="1.5pt"/>
                                <v:group id="Group 2120" o:spid="_x0000_s1141"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2121" o:spid="_x0000_s1142"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2122" o:spid="_x0000_s1143"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rsidR="00A47989" w:rsidRDefault="00A47989" w:rsidP="00A47989"/>
                                        </w:txbxContent>
                                      </v:textbox>
                                    </v:shape>
                                    <v:line id="Line 2123" o:spid="_x0000_s1144"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2124" o:spid="_x0000_s1145"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2125" o:spid="_x0000_s1146"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2126" o:spid="_x0000_s1147"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27" o:spid="_x0000_s1148"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"/>
                                    <v:line id="Line 2128" o:spid="_x0000_s1149"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2q0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H8HvmXQE5PwOAAD//wMAUEsBAi0AFAAGAAgAAAAhANvh9svuAAAAhQEAABMAAAAAAAAA&#10;AAAAAAAAAAAAAFtDb250ZW50X1R5cGVzXS54bWxQSwECLQAUAAYACAAAACEAWvQsW78AAAAVAQAA&#10;CwAAAAAAAAAAAAAAAAAfAQAAX3JlbHMvLnJlbHNQSwECLQAUAAYACAAAACEA5StqtMYAAADcAAAA&#10;DwAAAAAAAAAAAAAAAAAHAgAAZHJzL2Rvd25yZXYueG1sUEsFBgAAAAADAAMAtwAAAPoCAAAAAA==&#10;"/>
                                    <v:line id="Line 2129" o:spid="_x0000_s1150"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88v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Lx5AX+zqQjIBe/AAAA//8DAFBLAQItABQABgAIAAAAIQDb4fbL7gAAAIUBAAATAAAAAAAA&#10;AAAAAAAAAAAAAABbQ29udGVudF9UeXBlc10ueG1sUEsBAi0AFAAGAAgAAAAhAFr0LFu/AAAAFQEA&#10;AAsAAAAAAAAAAAAAAAAAHwEAAF9yZWxzLy5yZWxzUEsBAi0AFAAGAAgAAAAhAIpnzy/HAAAA3AAA&#10;AA8AAAAAAAAAAAAAAAAABwIAAGRycy9kb3ducmV2LnhtbFBLBQYAAAAAAwADALcAAAD7AgAAAAA=&#10;"/>
                                    <v:line id="Line 2130" o:spid="_x0000_s1151"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"/>
                                    <v:line id="Line 2131" o:spid="_x0000_s1152"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vLA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h3v4O5OOgFz/AgAA//8DAFBLAQItABQABgAIAAAAIQDb4fbL7gAAAIUBAAATAAAAAAAA&#10;AAAAAAAAAAAAAABbQ29udGVudF9UeXBlc10ueG1sUEsBAi0AFAAGAAgAAAAhAFr0LFu/AAAAFQEA&#10;AAsAAAAAAAAAAAAAAAAAHwEAAF9yZWxzLy5yZWxzUEsBAi0AFAAGAAgAAAAhAGrC8sDHAAAA3AAA&#10;AA8AAAAAAAAAAAAAAAAABwIAAGRycy9kb3ducmV2LnhtbFBLBQYAAAAAAwADALcAAAD7AgAAAAA=&#10;"/>
                                    <v:line id="Line 2132" o:spid="_x0000_s1153"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"/>
                                    <v:line id="Line 2133" o:spid="_x0000_s1154"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"/>
                                    <v:line id="Line 2134" o:spid="_x0000_s1155"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"/>
                                    <v:line id="Line 2135" o:spid="_x0000_s1156"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" strokeweight="1.5pt"/>
                                    <v:line id="Line 2136" o:spid="_x0000_s1157"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" strokeweight="1.5pt"/>
                                  </v:group>
                                  <v:shape id="Freeform 2137" o:spid="_x0000_s1158"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A47989" w:rsidRDefault="00A47989" w:rsidP="00A47989"/>
                                      </w:txbxContent>
                                    </v:textbox>
                                  </v:shape>
                                </v:group>
                              </v:group>
                              <v:shape id="_x0000_s1159"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A47989" w:rsidRDefault="00A47989" w:rsidP="00A47989"/>
                                  </w:txbxContent>
                                </v:textbox>
                              </v:shape>
                              <v:shape id="Freeform 2139" o:spid="_x0000_s1160"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rsidR="00A47989" w:rsidRDefault="00A47989" w:rsidP="00A47989"/>
                                  </w:txbxContent>
                                </v:textbox>
                              </v:shape>
                            </v:group>
                          </v:group>
                        </v:group>
                        <v:line id="Line 2140" o:spid="_x0000_s1161"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" stroked="f"/>
                        <v:line id="Line 2141" o:spid="_x0000_s1162"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" stroked="f"/>
                      </v:group>
                      <v:shape id="Прямая со стрелкой 221" o:spid="_x0000_s1163"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" strokecolor="#4579b8 [3044]">
                        <v:stroke endarrow="open"/>
                      </v:shape>
                      <v:line id="Line 2142" o:spid="_x0000_s1164"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"/>
                      <v:line id="Line 2142" o:spid="_x0000_s1165"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"/>
                    </v:group>
                  </w:pict>
                </mc:Fallback>
              </mc:AlternateContent>
            </w:r>
            <w:r w:rsidRPr="00BF5870">
              <w:rPr>
                <w:sz w:val="18"/>
                <w:szCs w:val="18"/>
              </w:rPr>
              <w:t xml:space="preserve"> </w:t>
            </w:r>
            <w:r w:rsidRPr="0086652D">
              <w:rPr>
                <w:noProof/>
                <w:sz w:val="18"/>
                <w:szCs w:val="18"/>
              </w:rPr>
              <w:t xml:space="preserve">Ручная очистка внутренней сети территориального участка Хой, очистка от наносов и мусора, удаление кустарников и веток средней густоты с берега </w:t>
            </w:r>
          </w:p>
          <w:p w:rsidR="00466E50" w:rsidRPr="00392050" w:rsidRDefault="00466E50" w:rsidP="00466E50">
            <w:pPr>
              <w:jc w:val="center"/>
              <w:rPr>
                <w:rFonts w:ascii="Arial Unicode" w:hAnsi="Arial Unicode"/>
                <w:sz w:val="18"/>
                <w:szCs w:val="18"/>
                <w:lang w:val="hy-AM"/>
              </w:rPr>
            </w:pPr>
            <w:r w:rsidRPr="00392050">
              <w:rPr>
                <w:rFonts w:ascii="Arial Unicode" w:hAnsi="Arial Unicode"/>
                <w:sz w:val="18"/>
                <w:szCs w:val="18"/>
                <w:lang w:val="hy-AM"/>
              </w:rPr>
              <w:t>ЛР 40-ЛР80</w: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Default="00466E50" w:rsidP="00466E50">
            <w:pPr>
              <w:rPr>
                <w:rFonts w:asciiTheme="minorHAnsi" w:hAnsiTheme="minorHAnsi"/>
                <w:sz w:val="18"/>
                <w:szCs w:val="18"/>
                <w:lang w:val="hy-AM"/>
              </w:rPr>
            </w:pPr>
            <w:r w:rsidRPr="00392050">
              <w:rPr>
                <w:rFonts w:ascii="Arial Unicode" w:hAnsi="Arial Unicode"/>
                <w:sz w:val="18"/>
                <w:szCs w:val="18"/>
                <w:lang w:val="hy-AM"/>
              </w:rPr>
              <w:t xml:space="preserve">        </w:t>
            </w:r>
          </w:p>
          <w:p w:rsidR="00466E50" w:rsidRPr="00856195" w:rsidRDefault="00466E50" w:rsidP="00466E50">
            <w:pPr>
              <w:rPr>
                <w:rFonts w:ascii="Arial Unicode" w:hAnsi="Arial Unicode"/>
                <w:sz w:val="18"/>
                <w:szCs w:val="18"/>
                <w:lang w:val="hy-AM"/>
              </w:rPr>
            </w:pPr>
            <w:r>
              <w:rPr>
                <w:rFonts w:asciiTheme="minorHAnsi" w:hAnsiTheme="minorHAnsi"/>
                <w:sz w:val="18"/>
                <w:szCs w:val="18"/>
                <w:lang w:val="hy-AM"/>
              </w:rPr>
              <w:t xml:space="preserve">           </w:t>
            </w:r>
            <w:r w:rsidRPr="00392050">
              <w:rPr>
                <w:rFonts w:ascii="Arial Unicode" w:hAnsi="Arial Unicode"/>
                <w:sz w:val="18"/>
                <w:szCs w:val="18"/>
                <w:lang w:val="hy-AM"/>
              </w:rPr>
              <w:t xml:space="preserve"> </w:t>
            </w:r>
            <w:r w:rsidRPr="00856195">
              <w:rPr>
                <w:rFonts w:ascii="Arial Unicode" w:hAnsi="Arial Unicode"/>
                <w:sz w:val="18"/>
                <w:szCs w:val="18"/>
                <w:lang w:val="hy-AM"/>
              </w:rPr>
              <w:t>h</w:t>
            </w:r>
            <w:r w:rsidRPr="00856195">
              <w:rPr>
                <w:rFonts w:ascii="Arial Unicode" w:hAnsi="Arial Unicode"/>
                <w:sz w:val="18"/>
                <w:szCs w:val="18"/>
                <w:lang w:val="hy-AM"/>
              </w:rPr>
              <w:tab/>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rsidR="00466E50" w:rsidRPr="00856195" w:rsidRDefault="00466E50" w:rsidP="00466E50">
            <w:pPr>
              <w:jc w:val="center"/>
              <w:rPr>
                <w:rFonts w:ascii="Arial Unicode" w:hAnsi="Arial Unicode"/>
                <w:sz w:val="18"/>
                <w:szCs w:val="18"/>
                <w:lang w:val="hy-AM"/>
              </w:rPr>
            </w:pPr>
            <w:r w:rsidRPr="00D42B79">
              <w:rPr>
                <w:noProof/>
                <w:lang w:bidi="ar-SA"/>
              </w:rPr>
              <mc:AlternateContent>
                <mc:Choice Requires="wpg">
                  <w:drawing>
                    <wp:anchor distT="0" distB="0" distL="114300" distR="114300" simplePos="0" relativeHeight="251653632" behindDoc="0" locked="0" layoutInCell="1" allowOverlap="1" wp14:anchorId="7A5EDAB7" wp14:editId="23F9A3EE">
                      <wp:simplePos x="0" y="0"/>
                      <wp:positionH relativeFrom="column">
                        <wp:posOffset>91440</wp:posOffset>
                      </wp:positionH>
                      <wp:positionV relativeFrom="paragraph">
                        <wp:posOffset>66675</wp:posOffset>
                      </wp:positionV>
                      <wp:extent cx="1289685" cy="635060"/>
                      <wp:effectExtent l="19050" t="57150" r="62865" b="50800"/>
                      <wp:wrapNone/>
                      <wp:docPr id="14" name="Группа 11145"/>
                      <wp:cNvGraphicFramePr/>
                      <a:graphic xmlns:a="http://schemas.openxmlformats.org/drawingml/2006/main">
                        <a:graphicData uri="http://schemas.microsoft.com/office/word/2010/wordprocessingGroup">
                          <wpg:wgp>
                            <wpg:cNvGrpSpPr/>
                            <wpg:grpSpPr bwMode="auto">
                              <a:xfrm>
                                <a:off x="0" y="0"/>
                                <a:ext cx="1289685" cy="635060"/>
                                <a:chOff x="0" y="10306"/>
                                <a:chExt cx="1178148" cy="687119"/>
                              </a:xfrm>
                            </wpg:grpSpPr>
                            <wps:wsp>
                              <wps:cNvPr id="15"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g:grpSp>
                              <wpg:cNvPr id="16" name="Группа 118"/>
                              <wpg:cNvGrpSpPr>
                                <a:grpSpLocks/>
                              </wpg:cNvGrpSpPr>
                              <wpg:grpSpPr bwMode="auto">
                                <a:xfrm>
                                  <a:off x="9540" y="10306"/>
                                  <a:ext cx="1168608" cy="687119"/>
                                  <a:chOff x="9540" y="10306"/>
                                  <a:chExt cx="1168608" cy="687119"/>
                                </a:xfrm>
                              </wpg:grpSpPr>
                              <wps:wsp>
                                <wps:cNvPr id="17" name="Прямая со стрелкой 119"/>
                                <wps:cNvCnPr/>
                                <wps:spPr>
                                  <a:xfrm rot="120000" flipV="1">
                                    <a:off x="374167" y="626038"/>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8" name="Прямая соединительная линия 120"/>
                                <wps:cNvCnPr/>
                                <wps:spPr bwMode="auto">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9" name="Группа 121"/>
                                <wpg:cNvGrpSpPr>
                                  <a:grpSpLocks/>
                                </wpg:cNvGrpSpPr>
                                <wpg:grpSpPr bwMode="auto">
                                  <a:xfrm>
                                    <a:off x="23823" y="10306"/>
                                    <a:ext cx="1154325" cy="687119"/>
                                    <a:chOff x="23823" y="10306"/>
                                    <a:chExt cx="1154325" cy="687119"/>
                                  </a:xfrm>
                                </wpg:grpSpPr>
                                <wpg:grpSp>
                                  <wpg:cNvPr id="20" name="Группа 122"/>
                                  <wpg:cNvGrpSpPr>
                                    <a:grpSpLocks/>
                                  </wpg:cNvGrpSpPr>
                                  <wpg:grpSpPr bwMode="auto">
                                    <a:xfrm>
                                      <a:off x="23823" y="10306"/>
                                      <a:ext cx="1154325" cy="687119"/>
                                      <a:chOff x="23823" y="10306"/>
                                      <a:chExt cx="1154325" cy="687119"/>
                                    </a:xfrm>
                                  </wpg:grpSpPr>
                                  <wps:wsp>
                                    <wps:cNvPr id="21" name="TextBox 7509"/>
                                    <wps:cNvSpPr txBox="1"/>
                                    <wps:spPr bwMode="auto">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s:wsp>
                                    <wps:cNvPr id="22" name="Полилиния 124"/>
                                    <wps:cNvSpPr/>
                                    <wps:spPr>
                                      <a:xfrm>
                                        <a:off x="23823" y="10306"/>
                                        <a:ext cx="1154325"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A47989" w:rsidRDefault="00A47989" w:rsidP="00A47989">
                                          <w:r>
                                            <w:t>h</w:t>
                                          </w:r>
                                        </w:p>
                                      </w:txbxContent>
                                    </wps:txbx>
                                    <wps:bodyPr rtlCol="0" anchor="t"/>
                                  </wps:wsp>
                                  <wps:wsp>
                                    <wps:cNvPr id="23"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6"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7A5EDAB7" id="_x0000_s1166" style="position:absolute;left:0;text-align:left;margin-left:7.2pt;margin-top:5.25pt;width:101.55pt;height:50pt;z-index:251653632;mso-width-relative:margin;mso-height-relative:margin" coordorigin=",103" coordsize="11781,6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">
                      <v:shape id="TextBox 7502" o:spid="_x0000_s1167"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" fillcolor="white [3201]" strokecolor="#7f7f7f [1601]">
                        <v:textbox>
                          <w:txbxContent>
                            <w:p w:rsidR="00A47989" w:rsidRDefault="00A47989" w:rsidP="00A47989"/>
                          </w:txbxContent>
                        </v:textbox>
                      </v:shape>
                      <v:group id="Группа 118" o:spid="_x0000_s1168" style="position:absolute;left:95;top:103;width:11686;height:6871" coordorigin="95,103" coordsize="11686,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Прямая со стрелкой 119" o:spid="_x0000_s1169" type="#_x0000_t32" style="position:absolute;left:3741;top:6260;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" strokecolor="#4579b8 [3044]">
                          <v:stroke startarrow="open" endarrow="open"/>
                        </v:shape>
                        <v:line id="Прямая соединительная линия 120" o:spid="_x0000_s1170"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" strokecolor="#4579b8 [3044]"/>
                        <v:group id="Группа 121" o:spid="_x0000_s1171" style="position:absolute;left:238;top:103;width:11543;height:6871" coordorigin="238,103" coordsize="1154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Группа 122" o:spid="_x0000_s1172" style="position:absolute;left:238;top:103;width:11543;height:6871" coordorigin="238,103" coordsize="1154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Box 7509" o:spid="_x0000_s1173"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" fillcolor="white [3201]" strokecolor="#7f7f7f [1601]">
                              <v:textbox>
                                <w:txbxContent>
                                  <w:p w:rsidR="00A47989" w:rsidRDefault="00A47989" w:rsidP="00A47989"/>
                                </w:txbxContent>
                              </v:textbox>
                            </v:shape>
                            <v:shape id="Полилиния 124" o:spid="_x0000_s1174" style="position:absolute;left:238;top:103;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8,158718;314313,180143;285739,201569;304788,330122;323838,380115;342887,437249;371461,458675;438133,472958;495281,487242;638151,472958;666725,465817;771496,458675;819119,380115;838168,358689;847693,287271;866742,244420;885791,194427;876267,137293;857217,94442;904841,30165;942939,23023;981038,1598;1066759,30165;1085809,51591;1133432,65874;1152481,44449;1123907,58732" o:connectangles="0,0,0,0,0,0,0,0,0,0,0,0,0,0,0,0,0,0,0,0,0,0,0,0,0,0,0,0,0,0,0" textboxrect="0,0,1154369,649831"/>
                              <v:textbox>
                                <w:txbxContent>
                                  <w:p w:rsidR="00A47989" w:rsidRDefault="00A47989" w:rsidP="00A47989">
                                    <w:r>
                                      <w:t>h</w:t>
                                    </w:r>
                                  </w:p>
                                </w:txbxContent>
                              </v:textbox>
                            </v:shape>
                            <v:line id="Прямая соединительная линия 125" o:spid="_x0000_s1175"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" strokecolor="#4579b8 [3044]"/>
                            <v:line id="Прямая соединительная линия 126" o:spid="_x0000_s1176"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" strokecolor="#4579b8 [3044]"/>
                            <v:line id="Прямая соединительная линия 127" o:spid="_x0000_s1177"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" strokecolor="#4579b8 [3044]"/>
                          </v:group>
                          <v:shape id="Прямая со стрелкой 128" o:spid="_x0000_s1178"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" strokecolor="#4579b8 [3044]">
                            <v:stroke endarrow="open"/>
                          </v:shape>
                        </v:group>
                      </v:group>
                    </v:group>
                  </w:pict>
                </mc:Fallback>
              </mc:AlternateContent>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r w:rsidRPr="00856195">
              <w:rPr>
                <w:rFonts w:ascii="Arial Unicode" w:hAnsi="Arial Unicode"/>
                <w:sz w:val="18"/>
                <w:szCs w:val="18"/>
                <w:lang w:val="hy-AM"/>
              </w:rPr>
              <w:t>b</w:t>
            </w: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hAnsi="Arial Unicode"/>
                <w:sz w:val="18"/>
                <w:szCs w:val="18"/>
                <w:lang w:val="hy-AM"/>
              </w:rPr>
            </w:pPr>
          </w:p>
          <w:p w:rsidR="00466E50" w:rsidRPr="00856195" w:rsidRDefault="00466E50" w:rsidP="00466E50">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466E50" w:rsidRPr="00856195" w:rsidRDefault="00466E50" w:rsidP="00466E50">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b=0.6 - 0.9մ</w:t>
            </w:r>
          </w:p>
          <w:p w:rsidR="00466E50" w:rsidRPr="00CE2E4C" w:rsidRDefault="00466E50" w:rsidP="00466E50">
            <w:pPr>
              <w:widowControl w:val="0"/>
              <w:spacing w:after="120"/>
              <w:rPr>
                <w:rFonts w:ascii="GHEA Grapalat" w:hAnsi="GHEA Grapalat"/>
                <w:sz w:val="16"/>
                <w:szCs w:val="16"/>
                <w:lang w:val="hy-AM"/>
              </w:rPr>
            </w:pPr>
          </w:p>
        </w:tc>
        <w:tc>
          <w:tcPr>
            <w:tcW w:w="992" w:type="dxa"/>
          </w:tcPr>
          <w:p w:rsidR="00466E50" w:rsidRPr="00460813" w:rsidRDefault="00466E50" w:rsidP="00466E50">
            <w:pPr>
              <w:widowControl w:val="0"/>
              <w:spacing w:after="160" w:line="360" w:lineRule="auto"/>
              <w:jc w:val="center"/>
              <w:rPr>
                <w:rFonts w:ascii="GHEA Grapalat" w:hAnsi="GHEA Grapalat"/>
              </w:rPr>
            </w:pPr>
            <w:r>
              <w:rPr>
                <w:rFonts w:ascii="GHEA Grapalat" w:hAnsi="GHEA Grapalat"/>
              </w:rPr>
              <w:t>м</w:t>
            </w:r>
          </w:p>
        </w:tc>
        <w:tc>
          <w:tcPr>
            <w:tcW w:w="992" w:type="dxa"/>
            <w:vAlign w:val="center"/>
          </w:tcPr>
          <w:p w:rsidR="00466E50" w:rsidRDefault="00466E50" w:rsidP="00466E50">
            <w:pPr>
              <w:jc w:val="center"/>
              <w:rPr>
                <w:rFonts w:ascii="GHEA Grapalat" w:hAnsi="GHEA Grapalat"/>
                <w:sz w:val="18"/>
                <w:szCs w:val="18"/>
              </w:rPr>
            </w:pPr>
          </w:p>
        </w:tc>
        <w:tc>
          <w:tcPr>
            <w:tcW w:w="1224" w:type="dxa"/>
            <w:vAlign w:val="center"/>
          </w:tcPr>
          <w:p w:rsidR="00466E50" w:rsidRPr="00307AC0" w:rsidRDefault="00466E50" w:rsidP="00466E50">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924" w:type="dxa"/>
            <w:vAlign w:val="center"/>
          </w:tcPr>
          <w:p w:rsidR="00466E50" w:rsidRPr="00466E50" w:rsidRDefault="00466E50" w:rsidP="00466E50">
            <w:pPr>
              <w:jc w:val="center"/>
              <w:rPr>
                <w:rFonts w:asciiTheme="minorHAnsi" w:hAnsiTheme="minorHAnsi"/>
                <w:sz w:val="18"/>
                <w:szCs w:val="18"/>
                <w:lang w:val="hy-AM"/>
              </w:rPr>
            </w:pPr>
            <w:r>
              <w:rPr>
                <w:rFonts w:asciiTheme="minorHAnsi" w:hAnsiTheme="minorHAnsi"/>
                <w:sz w:val="18"/>
                <w:szCs w:val="18"/>
                <w:lang w:val="hy-AM"/>
              </w:rPr>
              <w:t>50800</w:t>
            </w:r>
          </w:p>
        </w:tc>
        <w:tc>
          <w:tcPr>
            <w:tcW w:w="890" w:type="dxa"/>
          </w:tcPr>
          <w:p w:rsidR="00466E50" w:rsidRDefault="00466E50" w:rsidP="00466E50">
            <w:pPr>
              <w:widowControl w:val="0"/>
              <w:spacing w:after="120"/>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466E50" w:rsidRDefault="00466E50" w:rsidP="00466E50">
            <w:pPr>
              <w:widowControl w:val="0"/>
              <w:spacing w:after="120"/>
              <w:rPr>
                <w:rStyle w:val="y2iqfc"/>
                <w:rFonts w:ascii="inherit" w:hAnsi="inherit"/>
                <w:color w:val="202124"/>
                <w:sz w:val="18"/>
                <w:szCs w:val="18"/>
              </w:rPr>
            </w:pPr>
            <w:r w:rsidRPr="00E96022">
              <w:rPr>
                <w:rStyle w:val="y2iqfc"/>
                <w:rFonts w:ascii="inherit" w:hAnsi="inherit"/>
                <w:color w:val="202124"/>
                <w:sz w:val="18"/>
                <w:szCs w:val="18"/>
              </w:rPr>
              <w:t>Х</w:t>
            </w:r>
            <w:r>
              <w:rPr>
                <w:rStyle w:val="y2iqfc"/>
                <w:rFonts w:ascii="inherit" w:hAnsi="inherit"/>
                <w:color w:val="202124"/>
                <w:sz w:val="18"/>
                <w:szCs w:val="18"/>
              </w:rPr>
              <w:t>ой</w:t>
            </w:r>
          </w:p>
          <w:p w:rsidR="00466E50" w:rsidRPr="00F8360E" w:rsidRDefault="00466E50" w:rsidP="00466E50">
            <w:pPr>
              <w:widowControl w:val="0"/>
              <w:spacing w:after="120"/>
              <w:rPr>
                <w:rFonts w:ascii="GHEA Grapalat" w:hAnsi="GHEA Grapalat"/>
                <w:sz w:val="16"/>
                <w:szCs w:val="16"/>
              </w:rPr>
            </w:pPr>
          </w:p>
        </w:tc>
        <w:tc>
          <w:tcPr>
            <w:tcW w:w="1550" w:type="dxa"/>
          </w:tcPr>
          <w:p w:rsidR="00466E50" w:rsidRPr="00F8360E" w:rsidRDefault="00466E50" w:rsidP="00466E50">
            <w:pPr>
              <w:widowControl w:val="0"/>
              <w:spacing w:after="120"/>
              <w:rPr>
                <w:rFonts w:ascii="GHEA Grapalat" w:hAnsi="GHEA Grapalat"/>
                <w:sz w:val="16"/>
                <w:szCs w:val="16"/>
              </w:rPr>
            </w:pPr>
            <w:r w:rsidRPr="00BF5870">
              <w:rPr>
                <w:rFonts w:ascii="GHEA Grapalat" w:hAnsi="GHEA Grapalat"/>
                <w:sz w:val="16"/>
                <w:szCs w:val="16"/>
              </w:rPr>
              <w:t xml:space="preserve">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w:t>
            </w:r>
            <w:r>
              <w:rPr>
                <w:rFonts w:ascii="GHEA Grapalat" w:hAnsi="GHEA Grapalat"/>
                <w:sz w:val="16"/>
                <w:szCs w:val="16"/>
                <w:lang w:val="hy-AM"/>
              </w:rPr>
              <w:t>30.03</w:t>
            </w:r>
            <w:r w:rsidRPr="00BF5870">
              <w:rPr>
                <w:rFonts w:ascii="GHEA Grapalat" w:hAnsi="GHEA Grapalat"/>
                <w:sz w:val="16"/>
                <w:szCs w:val="16"/>
              </w:rPr>
              <w:t>.202</w:t>
            </w:r>
            <w:r>
              <w:rPr>
                <w:rFonts w:ascii="GHEA Grapalat" w:hAnsi="GHEA Grapalat"/>
                <w:sz w:val="16"/>
                <w:szCs w:val="16"/>
                <w:lang w:val="hy-AM"/>
              </w:rPr>
              <w:t>6</w:t>
            </w:r>
            <w:r w:rsidRPr="00BF5870">
              <w:rPr>
                <w:rFonts w:ascii="GHEA Grapalat" w:hAnsi="GHEA Grapalat"/>
                <w:sz w:val="16"/>
                <w:szCs w:val="16"/>
              </w:rPr>
              <w:t xml:space="preserve"> г. с даты вступления в силу договора, заключенного между сторонами, с объемом не менее </w:t>
            </w:r>
            <w:r>
              <w:rPr>
                <w:rFonts w:ascii="GHEA Grapalat" w:hAnsi="GHEA Grapalat"/>
                <w:sz w:val="16"/>
                <w:szCs w:val="16"/>
                <w:lang w:val="hy-AM"/>
              </w:rPr>
              <w:t>2</w:t>
            </w:r>
            <w:r w:rsidRPr="00BF5870">
              <w:rPr>
                <w:rFonts w:ascii="GHEA Grapalat" w:hAnsi="GHEA Grapalat"/>
                <w:sz w:val="16"/>
                <w:szCs w:val="16"/>
              </w:rPr>
              <w:t>100 метров в сутки.</w:t>
            </w:r>
          </w:p>
        </w:tc>
      </w:tr>
      <w:tr w:rsidR="00466E50" w:rsidRPr="00F8360E" w:rsidTr="00466E50">
        <w:trPr>
          <w:jc w:val="center"/>
        </w:trPr>
        <w:tc>
          <w:tcPr>
            <w:tcW w:w="694" w:type="dxa"/>
          </w:tcPr>
          <w:p w:rsidR="00466E50" w:rsidRPr="00460813" w:rsidRDefault="00466E50" w:rsidP="00466E50">
            <w:pPr>
              <w:widowControl w:val="0"/>
              <w:spacing w:after="160" w:line="360" w:lineRule="auto"/>
              <w:rPr>
                <w:rFonts w:ascii="GHEA Grapalat" w:hAnsi="GHEA Grapalat"/>
                <w:lang w:val="hy-AM"/>
              </w:rPr>
            </w:pPr>
            <w:r>
              <w:rPr>
                <w:rFonts w:ascii="GHEA Grapalat" w:hAnsi="GHEA Grapalat"/>
                <w:lang w:val="hy-AM"/>
              </w:rPr>
              <w:t xml:space="preserve">     4</w:t>
            </w:r>
          </w:p>
        </w:tc>
        <w:tc>
          <w:tcPr>
            <w:tcW w:w="1355" w:type="dxa"/>
            <w:vAlign w:val="center"/>
          </w:tcPr>
          <w:p w:rsidR="00466E50" w:rsidRDefault="00466E50" w:rsidP="00466E50">
            <w:pPr>
              <w:jc w:val="center"/>
              <w:rPr>
                <w:rFonts w:ascii="GHEA Grapalat" w:hAnsi="GHEA Grapalat" w:cs="Arial"/>
                <w:sz w:val="20"/>
                <w:szCs w:val="20"/>
              </w:rPr>
            </w:pPr>
            <w:r>
              <w:rPr>
                <w:rFonts w:ascii="GHEA Grapalat" w:hAnsi="GHEA Grapalat" w:cs="Arial"/>
                <w:sz w:val="20"/>
                <w:szCs w:val="20"/>
              </w:rPr>
              <w:t>45231132/</w:t>
            </w:r>
          </w:p>
          <w:p w:rsidR="00466E50" w:rsidRPr="00854003" w:rsidRDefault="00466E50" w:rsidP="00466E50">
            <w:pPr>
              <w:jc w:val="center"/>
              <w:rPr>
                <w:rFonts w:ascii="GHEA Grapalat" w:hAnsi="GHEA Grapalat"/>
                <w:sz w:val="16"/>
                <w:szCs w:val="16"/>
              </w:rPr>
            </w:pPr>
            <w:r>
              <w:rPr>
                <w:rFonts w:ascii="GHEA Grapalat" w:hAnsi="GHEA Grapalat" w:cs="Arial"/>
                <w:sz w:val="20"/>
                <w:szCs w:val="20"/>
              </w:rPr>
              <w:t>12</w:t>
            </w:r>
          </w:p>
        </w:tc>
        <w:tc>
          <w:tcPr>
            <w:tcW w:w="2322" w:type="dxa"/>
          </w:tcPr>
          <w:p w:rsidR="00466E50" w:rsidRDefault="00466E50" w:rsidP="00466E50">
            <w:pPr>
              <w:pStyle w:val="HTMLPreformatted"/>
              <w:shd w:val="clear" w:color="auto" w:fill="F8F9FA"/>
              <w:rPr>
                <w:rFonts w:ascii="GHEA Grapalat" w:hAnsi="GHEA Grapalat"/>
                <w:sz w:val="18"/>
                <w:lang w:val="ru-RU"/>
              </w:rPr>
            </w:pPr>
            <w:r w:rsidRPr="0086652D">
              <w:rPr>
                <w:rFonts w:ascii="GHEA Grapalat" w:hAnsi="GHEA Grapalat"/>
                <w:sz w:val="18"/>
                <w:lang w:val="ru-RU"/>
              </w:rPr>
              <w:t xml:space="preserve">Ручная очистка внутренней сети территориального участка Мусалер, очистка </w:t>
            </w:r>
            <w:r w:rsidRPr="0086652D">
              <w:rPr>
                <w:rFonts w:ascii="GHEA Grapalat" w:hAnsi="GHEA Grapalat"/>
                <w:sz w:val="18"/>
                <w:lang w:val="ru-RU"/>
              </w:rPr>
              <w:lastRenderedPageBreak/>
              <w:t>от наносов и мусора, удаление кустарников и веток средней густоты с берега</w:t>
            </w:r>
            <w:r w:rsidRPr="00573395">
              <w:rPr>
                <w:rFonts w:ascii="GHEA Grapalat" w:hAnsi="GHEA Grapalat"/>
                <w:sz w:val="18"/>
                <w:lang w:val="ru-RU"/>
              </w:rPr>
              <w:t>.</w:t>
            </w:r>
          </w:p>
          <w:p w:rsidR="00466E50" w:rsidRPr="008104CD" w:rsidRDefault="00466E50" w:rsidP="00466E50">
            <w:pPr>
              <w:jc w:val="center"/>
              <w:rPr>
                <w:rFonts w:ascii="Arial Unicode" w:hAnsi="Arial Unicode"/>
                <w:sz w:val="18"/>
                <w:szCs w:val="18"/>
                <w:lang w:val="hy-AM"/>
              </w:rPr>
            </w:pPr>
            <w:r>
              <w:rPr>
                <w:noProof/>
                <w:lang w:bidi="ar-SA"/>
              </w:rPr>
              <mc:AlternateContent>
                <mc:Choice Requires="wpg">
                  <w:drawing>
                    <wp:anchor distT="0" distB="0" distL="114300" distR="114300" simplePos="0" relativeHeight="251689472" behindDoc="0" locked="0" layoutInCell="1" allowOverlap="1" wp14:anchorId="529067F3" wp14:editId="08F0BD6E">
                      <wp:simplePos x="0" y="0"/>
                      <wp:positionH relativeFrom="column">
                        <wp:posOffset>89823</wp:posOffset>
                      </wp:positionH>
                      <wp:positionV relativeFrom="paragraph">
                        <wp:posOffset>22333</wp:posOffset>
                      </wp:positionV>
                      <wp:extent cx="1651000" cy="1096645"/>
                      <wp:effectExtent l="0" t="0" r="44450" b="65405"/>
                      <wp:wrapNone/>
                      <wp:docPr id="1" name="Группа 7558"/>
                      <wp:cNvGraphicFramePr/>
                      <a:graphic xmlns:a="http://schemas.openxmlformats.org/drawingml/2006/main">
                        <a:graphicData uri="http://schemas.microsoft.com/office/word/2010/wordprocessingGroup">
                          <wpg:wgp>
                            <wpg:cNvGrpSpPr/>
                            <wpg:grpSpPr bwMode="auto">
                              <a:xfrm>
                                <a:off x="0" y="0"/>
                                <a:ext cx="1651000" cy="1096645"/>
                                <a:chOff x="0" y="0"/>
                                <a:chExt cx="1314450" cy="1111701"/>
                              </a:xfrm>
                            </wpg:grpSpPr>
                            <wpg:grpSp>
                              <wpg:cNvPr id="2" name="Group 2108"/>
                              <wpg:cNvGrpSpPr>
                                <a:grpSpLocks/>
                              </wpg:cNvGrpSpPr>
                              <wpg:grpSpPr bwMode="auto">
                                <a:xfrm>
                                  <a:off x="152400" y="0"/>
                                  <a:ext cx="1162050" cy="1111701"/>
                                  <a:chOff x="152400" y="0"/>
                                  <a:chExt cx="122" cy="121"/>
                                </a:xfrm>
                              </wpg:grpSpPr>
                              <wps:wsp>
                                <wps:cNvPr id="3"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g:grpSp>
                                <wpg:cNvPr id="4" name="Group 2110"/>
                                <wpg:cNvGrpSpPr>
                                  <a:grpSpLocks/>
                                </wpg:cNvGrpSpPr>
                                <wpg:grpSpPr bwMode="auto">
                                  <a:xfrm>
                                    <a:off x="152400" y="29"/>
                                    <a:ext cx="122" cy="92"/>
                                    <a:chOff x="152400" y="30"/>
                                    <a:chExt cx="158" cy="152"/>
                                  </a:xfrm>
                                </wpg:grpSpPr>
                                <wps:wsp>
                                  <wps:cNvPr id="5"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 name="Group 2112"/>
                                  <wpg:cNvGrpSpPr>
                                    <a:grpSpLocks/>
                                  </wpg:cNvGrpSpPr>
                                  <wpg:grpSpPr bwMode="auto">
                                    <a:xfrm>
                                      <a:off x="152400" y="30"/>
                                      <a:ext cx="155" cy="152"/>
                                      <a:chOff x="152400" y="30"/>
                                      <a:chExt cx="155" cy="152"/>
                                    </a:xfrm>
                                  </wpg:grpSpPr>
                                  <wps:wsp>
                                    <wps:cNvPr id="7"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cNvPr id="8" name="Group 2114"/>
                                    <wpg:cNvGrpSpPr>
                                      <a:grpSpLocks/>
                                    </wpg:cNvGrpSpPr>
                                    <wpg:grpSpPr bwMode="auto">
                                      <a:xfrm>
                                        <a:off x="152400" y="30"/>
                                        <a:ext cx="155" cy="152"/>
                                        <a:chOff x="152400" y="30"/>
                                        <a:chExt cx="155" cy="152"/>
                                      </a:xfrm>
                                    </wpg:grpSpPr>
                                    <wpg:grpSp>
                                      <wpg:cNvPr id="9" name="Group 2115"/>
                                      <wpg:cNvGrpSpPr>
                                        <a:grpSpLocks/>
                                      </wpg:cNvGrpSpPr>
                                      <wpg:grpSpPr bwMode="auto">
                                        <a:xfrm>
                                          <a:off x="152400" y="40"/>
                                          <a:ext cx="155" cy="142"/>
                                          <a:chOff x="152400" y="40"/>
                                          <a:chExt cx="155" cy="142"/>
                                        </a:xfrm>
                                      </wpg:grpSpPr>
                                      <wps:wsp>
                                        <wps:cNvPr id="10"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1"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2"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3"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489" name="Group 2120"/>
                                        <wpg:cNvGrpSpPr>
                                          <a:grpSpLocks/>
                                        </wpg:cNvGrpSpPr>
                                        <wpg:grpSpPr bwMode="auto">
                                          <a:xfrm>
                                            <a:off x="152408" y="85"/>
                                            <a:ext cx="94" cy="97"/>
                                            <a:chOff x="152408" y="85"/>
                                            <a:chExt cx="91" cy="97"/>
                                          </a:xfrm>
                                        </wpg:grpSpPr>
                                        <wpg:grpSp>
                                          <wpg:cNvPr id="490" name="Group 2121"/>
                                          <wpg:cNvGrpSpPr>
                                            <a:grpSpLocks/>
                                          </wpg:cNvGrpSpPr>
                                          <wpg:grpSpPr bwMode="auto">
                                            <a:xfrm>
                                              <a:off x="152408" y="85"/>
                                              <a:ext cx="91" cy="97"/>
                                              <a:chOff x="152408" y="85"/>
                                              <a:chExt cx="91" cy="91"/>
                                            </a:xfrm>
                                          </wpg:grpSpPr>
                                          <wps:wsp>
                                            <wps:cNvPr id="49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A47989" w:rsidRDefault="00A47989" w:rsidP="00A47989"/>
                                              </w:txbxContent>
                                            </wps:txbx>
                                            <wps:bodyPr/>
                                          </wps:wsp>
                                          <wps:wsp>
                                            <wps:cNvPr id="492"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5"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506"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A47989" w:rsidRDefault="00A47989" w:rsidP="00A47989"/>
                                            </w:txbxContent>
                                          </wps:txbx>
                                          <wps:bodyPr/>
                                        </wps:wsp>
                                      </wpg:grpSp>
                                    </wpg:grpSp>
                                    <wps:wsp>
                                      <wps:cNvPr id="507"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s:wsp>
                                      <wps:cNvPr id="508"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wpg:grpSp>
                                </wpg:grpSp>
                              </wpg:grpSp>
                              <wps:wsp>
                                <wps:cNvPr id="509"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510"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511" name="Прямая со стрелкой 40"/>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7"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29067F3" id="_x0000_s1179" style="position:absolute;left:0;text-align:left;margin-left:7.05pt;margin-top:1.75pt;width:130pt;height:86.35pt;z-index:251689472;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">
                      <v:group id="Group 2108" o:spid="_x0000_s1180"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Text Box 2109" o:spid="_x0000_s1181"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A47989" w:rsidRDefault="00A47989" w:rsidP="00A47989"/>
                            </w:txbxContent>
                          </v:textbox>
                        </v:shape>
                        <v:group id="Group 2110" o:spid="_x0000_s1182"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2111" o:spid="_x0000_s1183"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" stroked="f" strokeweight="1.5pt"/>
                          <v:group id="Group 2112" o:spid="_x0000_s11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113" o:spid="_x0000_s1185"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" adj="-11796480,,5400" path="m3,c2,5,,16,,16v,5,,10,1,15c1,34,6,40,6,40,5,47,3,53,3,59e" filled="f" stroked="f">
                              <v:stroke joinstyle="round"/>
                              <v:formulas/>
                              <v:path arrowok="t" o:connecttype="custom" o:connectlocs="3,0;0,21;1,36;6,45;3,69" o:connectangles="0,0,0,0,0" textboxrect="0,0,6,59"/>
                              <v:textbox>
                                <w:txbxContent>
                                  <w:p w:rsidR="00A47989" w:rsidRDefault="00A47989" w:rsidP="00A47989"/>
                                </w:txbxContent>
                              </v:textbox>
                            </v:shape>
                            <v:group id="Group 2114" o:spid="_x0000_s1186"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2115" o:spid="_x0000_s1187"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Line 2116" o:spid="_x0000_s1188"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" stroked="f" strokeweight="1.5pt"/>
                                <v:line id="Line 2117" o:spid="_x0000_s1189"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" stroked="f" strokeweight="1.5pt"/>
                                <v:line id="Line 2118" o:spid="_x0000_s1190"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" stroked="f" strokeweight="1.5pt"/>
                                <v:line id="Line 2119" o:spid="_x0000_s1191"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" stroked="f" strokeweight="1.5pt"/>
                                <v:group id="Group 2120" o:spid="_x0000_s1192"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">
                                  <v:group id="Group 2121" o:spid="_x0000_s1193"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2122" o:spid="_x0000_s1194"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rsidR="00A47989" w:rsidRDefault="00A47989" w:rsidP="00A47989"/>
                                        </w:txbxContent>
                                      </v:textbox>
                                    </v:shape>
                                    <v:line id="Line 2123" o:spid="_x0000_s1195"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"/>
                                    <v:line id="Line 2124" o:spid="_x0000_s1196"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"/>
                                    <v:line id="Line 2125" o:spid="_x0000_s1197"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rGh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E+z+HvTDoCcnUDAAD//wMAUEsBAi0AFAAGAAgAAAAhANvh9svuAAAAhQEAABMAAAAAAAAA&#10;AAAAAAAAAAAAAFtDb250ZW50X1R5cGVzXS54bWxQSwECLQAUAAYACAAAACEAWvQsW78AAAAVAQAA&#10;CwAAAAAAAAAAAAAAAAAfAQAAX3JlbHMvLnJlbHNQSwECLQAUAAYACAAAACEAtYKxocYAAADcAAAA&#10;DwAAAAAAAAAAAAAAAAAHAgAAZHJzL2Rvd25yZXYueG1sUEsFBgAAAAADAAMAtwAAAPoCAAAAAA==&#10;"/>
                                    <v:line id="Line 2126" o:spid="_x0000_s1198"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"/>
                                    <v:line id="Line 2127" o:spid="_x0000_s1199"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IpN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MYPbmXQE5PoKAAD//wMAUEsBAi0AFAAGAAgAAAAhANvh9svuAAAAhQEAABMAAAAAAAAA&#10;AAAAAAAAAAAAAFtDb250ZW50X1R5cGVzXS54bWxQSwECLQAUAAYACAAAACEAWvQsW78AAAAVAQAA&#10;CwAAAAAAAAAAAAAAAAAfAQAAX3JlbHMvLnJlbHNQSwECLQAUAAYACAAAACEAKhyKTcYAAADcAAAA&#10;DwAAAAAAAAAAAAAAAAAHAgAAZHJzL2Rvd25yZXYueG1sUEsFBgAAAAADAAMAtwAAAPoCAAAAAA==&#10;"/>
                                    <v:line id="Line 2128" o:spid="_x0000_s1200"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"/>
                                    <v:line id="Line 2129" o:spid="_x0000_s1201"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"/>
                                    <v:line id="Line 2130" o:spid="_x0000_s1202"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"/>
                                    <v:line id="Line 2131" o:spid="_x0000_s1203"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"/>
                                    <v:line id="Line 2132" o:spid="_x0000_s1204"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"/>
                                    <v:line id="Line 2133" o:spid="_x0000_s1205"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"/>
                                    <v:line id="Line 2134" o:spid="_x0000_s1206"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line id="Line 2135" o:spid="_x0000_s1207"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" strokeweight="1.5pt"/>
                                    <v:line id="Line 2136" o:spid="_x0000_s1208"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" strokeweight="1.5pt"/>
                                  </v:group>
                                  <v:shape id="Freeform 2137" o:spid="_x0000_s1209"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A47989" w:rsidRDefault="00A47989" w:rsidP="00A47989"/>
                                      </w:txbxContent>
                                    </v:textbox>
                                  </v:shape>
                                </v:group>
                              </v:group>
                              <v:shape id="_x0000_s1210"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A47989" w:rsidRDefault="00A47989" w:rsidP="00A47989"/>
                                  </w:txbxContent>
                                </v:textbox>
                              </v:shape>
                              <v:shape id="Freeform 2139" o:spid="_x0000_s1211"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" adj="-11796480,,5400" path="m,c1,4,1,8,2,12v1,3,3,9,3,9c6,32,8,42,14,51v3,4,3,6,7,8c23,60,27,61,27,61e" filled="f" stroked="f">
                                <v:stroke joinstyle="round"/>
                                <v:formulas/>
                                <v:path arrowok="t" o:connecttype="custom" o:connectlocs="0,0;2,12;5,21;14,51;21,59;27,61" o:connectangles="0,0,0,0,0,0" textboxrect="0,0,27,61"/>
                                <v:textbox>
                                  <w:txbxContent>
                                    <w:p w:rsidR="00A47989" w:rsidRDefault="00A47989" w:rsidP="00A47989"/>
                                  </w:txbxContent>
                                </v:textbox>
                              </v:shape>
                            </v:group>
                          </v:group>
                        </v:group>
                        <v:line id="Line 2140" o:spid="_x0000_s1212"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" stroked="f"/>
                        <v:line id="Line 2141" o:spid="_x0000_s1213"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" stroked="f"/>
                      </v:group>
                      <v:shape id="Прямая со стрелкой 40" o:spid="_x0000_s1214"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" strokecolor="#4579b8 [3044]">
                        <v:stroke endarrow="open"/>
                      </v:shape>
                      <v:line id="Line 2142" o:spid="_x0000_s1215"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2142" o:spid="_x0000_s1216"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w:pict>
                </mc:Fallback>
              </mc:AlternateContent>
            </w:r>
          </w:p>
          <w:p w:rsidR="00466E50" w:rsidRPr="00392050" w:rsidRDefault="00466E50" w:rsidP="00466E50">
            <w:pPr>
              <w:jc w:val="center"/>
              <w:rPr>
                <w:rFonts w:ascii="Arial Unicode" w:hAnsi="Arial Unicode"/>
                <w:sz w:val="18"/>
                <w:szCs w:val="18"/>
                <w:lang w:val="hy-AM"/>
              </w:rPr>
            </w:pPr>
            <w:r w:rsidRPr="00392050">
              <w:rPr>
                <w:rFonts w:ascii="Arial Unicode" w:hAnsi="Arial Unicode"/>
                <w:sz w:val="18"/>
                <w:szCs w:val="18"/>
                <w:lang w:val="hy-AM"/>
              </w:rPr>
              <w:t>ЛР 40-ЛР80</w: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r>
              <w:rPr>
                <w:noProof/>
                <w:lang w:bidi="ar-SA"/>
              </w:rPr>
              <mc:AlternateContent>
                <mc:Choice Requires="wps">
                  <w:drawing>
                    <wp:anchor distT="0" distB="0" distL="114300" distR="114300" simplePos="0" relativeHeight="251682304" behindDoc="0" locked="0" layoutInCell="1" allowOverlap="1" wp14:anchorId="169FEADF" wp14:editId="1002328C">
                      <wp:simplePos x="0" y="0"/>
                      <wp:positionH relativeFrom="column">
                        <wp:posOffset>666115</wp:posOffset>
                      </wp:positionH>
                      <wp:positionV relativeFrom="paragraph">
                        <wp:posOffset>-3883660</wp:posOffset>
                      </wp:positionV>
                      <wp:extent cx="559600" cy="712780"/>
                      <wp:effectExtent l="0" t="0" r="0" b="0"/>
                      <wp:wrapNone/>
                      <wp:docPr id="100"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a:graphicData>
                      </a:graphic>
                    </wp:anchor>
                  </w:drawing>
                </mc:Choice>
                <mc:Fallback>
                  <w:pict>
                    <v:shape w14:anchorId="169FEADF" id="Freeform 2138" o:spid="_x0000_s1217" style="position:absolute;left:0;text-align:left;margin-left:52.45pt;margin-top:-305.8pt;width:44.05pt;height:56.1pt;z-index:251682304;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rsidR="00A47989" w:rsidRDefault="00A47989" w:rsidP="00A47989"/>
                        </w:txbxContent>
                      </v:textbox>
                    </v:shape>
                  </w:pict>
                </mc:Fallback>
              </mc:AlternateContent>
            </w:r>
          </w:p>
          <w:p w:rsidR="00466E50" w:rsidRPr="00392050" w:rsidRDefault="00466E50" w:rsidP="00466E50">
            <w:pPr>
              <w:jc w:val="center"/>
              <w:rPr>
                <w:rFonts w:ascii="Arial Unicode" w:hAnsi="Arial Unicode"/>
                <w:sz w:val="18"/>
                <w:szCs w:val="18"/>
                <w:lang w:val="hy-AM"/>
              </w:rPr>
            </w:pPr>
            <w:r>
              <w:rPr>
                <w:noProof/>
                <w:lang w:bidi="ar-SA"/>
              </w:rPr>
              <mc:AlternateContent>
                <mc:Choice Requires="wps">
                  <w:drawing>
                    <wp:anchor distT="0" distB="0" distL="114300" distR="114300" simplePos="0" relativeHeight="251675136" behindDoc="0" locked="0" layoutInCell="1" allowOverlap="1" wp14:anchorId="3F59EDEA" wp14:editId="780907AA">
                      <wp:simplePos x="0" y="0"/>
                      <wp:positionH relativeFrom="column">
                        <wp:posOffset>513715</wp:posOffset>
                      </wp:positionH>
                      <wp:positionV relativeFrom="paragraph">
                        <wp:posOffset>-4167505</wp:posOffset>
                      </wp:positionV>
                      <wp:extent cx="559600" cy="712780"/>
                      <wp:effectExtent l="0" t="0" r="0" b="0"/>
                      <wp:wrapNone/>
                      <wp:docPr id="129"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47989" w:rsidRDefault="00A47989" w:rsidP="00A47989"/>
                              </w:txbxContent>
                            </wps:txbx>
                            <wps:bodyPr/>
                          </wps:wsp>
                        </a:graphicData>
                      </a:graphic>
                    </wp:anchor>
                  </w:drawing>
                </mc:Choice>
                <mc:Fallback>
                  <w:pict>
                    <v:shape w14:anchorId="3F59EDEA" id="_x0000_s1218" style="position:absolute;left:0;text-align:left;margin-left:40.45pt;margin-top:-328.15pt;width:44.05pt;height:56.1pt;z-index:251675136;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rsidR="00A47989" w:rsidRDefault="00A47989" w:rsidP="00A47989"/>
                        </w:txbxContent>
                      </v:textbox>
                    </v:shape>
                  </w:pict>
                </mc:Fallback>
              </mc:AlternateContent>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rsidR="00466E50" w:rsidRPr="00392050" w:rsidRDefault="00466E50" w:rsidP="00466E50">
            <w:pPr>
              <w:jc w:val="center"/>
              <w:rPr>
                <w:rFonts w:ascii="Arial Unicode" w:hAnsi="Arial Unicode"/>
                <w:sz w:val="18"/>
                <w:szCs w:val="18"/>
                <w:lang w:val="hy-AM"/>
              </w:rPr>
            </w:pPr>
          </w:p>
          <w:p w:rsidR="00466E50" w:rsidRPr="00392050" w:rsidRDefault="00466E50" w:rsidP="00466E50">
            <w:pPr>
              <w:jc w:val="center"/>
              <w:rPr>
                <w:rFonts w:ascii="Arial Unicode" w:hAnsi="Arial Unicode"/>
                <w:sz w:val="18"/>
                <w:szCs w:val="18"/>
                <w:lang w:val="hy-AM"/>
              </w:rPr>
            </w:pPr>
          </w:p>
          <w:p w:rsidR="00466E50" w:rsidRPr="00CA215F" w:rsidRDefault="00466E50" w:rsidP="00466E50">
            <w:pPr>
              <w:jc w:val="center"/>
              <w:rPr>
                <w:rFonts w:ascii="Arial Unicode" w:hAnsi="Arial Unicode"/>
                <w:sz w:val="18"/>
                <w:szCs w:val="18"/>
                <w:lang w:val="hy-AM"/>
              </w:rPr>
            </w:pPr>
            <w:r w:rsidRPr="00CA215F">
              <w:rPr>
                <w:rFonts w:ascii="Arial Unicode" w:hAnsi="Arial Unicode"/>
                <w:sz w:val="18"/>
                <w:szCs w:val="18"/>
                <w:lang w:val="hy-AM"/>
              </w:rPr>
              <w:t>h=0.1 - 0.</w:t>
            </w:r>
            <w:r>
              <w:rPr>
                <w:rFonts w:asciiTheme="minorHAnsi" w:hAnsiTheme="minorHAnsi"/>
                <w:sz w:val="18"/>
                <w:szCs w:val="18"/>
                <w:lang w:val="hy-AM"/>
              </w:rPr>
              <w:t>2</w:t>
            </w:r>
            <w:r w:rsidRPr="00CA215F">
              <w:rPr>
                <w:rFonts w:ascii="Arial Unicode" w:hAnsi="Arial Unicode"/>
                <w:sz w:val="18"/>
                <w:szCs w:val="18"/>
                <w:lang w:val="hy-AM"/>
              </w:rPr>
              <w:t>5մ</w:t>
            </w:r>
          </w:p>
          <w:p w:rsidR="00466E50" w:rsidRPr="00CA215F" w:rsidRDefault="00466E50" w:rsidP="00466E50">
            <w:pPr>
              <w:jc w:val="center"/>
              <w:rPr>
                <w:rFonts w:ascii="Arial Unicode" w:eastAsia="MS Mincho" w:hAnsi="Arial Unicode" w:cs="MS Mincho"/>
                <w:sz w:val="16"/>
                <w:szCs w:val="16"/>
                <w:lang w:val="hy-AM"/>
              </w:rPr>
            </w:pPr>
          </w:p>
          <w:p w:rsidR="00466E50" w:rsidRPr="00CA215F" w:rsidRDefault="00466E50" w:rsidP="00466E50">
            <w:pPr>
              <w:jc w:val="center"/>
              <w:rPr>
                <w:rFonts w:ascii="Arial Unicode" w:eastAsia="MS Mincho" w:hAnsi="Arial Unicode" w:cs="MS Mincho"/>
                <w:sz w:val="16"/>
                <w:szCs w:val="16"/>
                <w:lang w:val="hy-AM"/>
              </w:rPr>
            </w:pPr>
            <w:r w:rsidRPr="00D42B79">
              <w:rPr>
                <w:noProof/>
                <w:lang w:bidi="ar-SA"/>
              </w:rPr>
              <mc:AlternateContent>
                <mc:Choice Requires="wpg">
                  <w:drawing>
                    <wp:anchor distT="0" distB="0" distL="114300" distR="114300" simplePos="0" relativeHeight="251667968" behindDoc="0" locked="0" layoutInCell="1" allowOverlap="1" wp14:anchorId="0D7806E9" wp14:editId="50ADDFC0">
                      <wp:simplePos x="0" y="0"/>
                      <wp:positionH relativeFrom="column">
                        <wp:posOffset>95885</wp:posOffset>
                      </wp:positionH>
                      <wp:positionV relativeFrom="paragraph">
                        <wp:posOffset>6410</wp:posOffset>
                      </wp:positionV>
                      <wp:extent cx="1295400" cy="653415"/>
                      <wp:effectExtent l="0" t="57150" r="57150" b="89535"/>
                      <wp:wrapNone/>
                      <wp:docPr id="239"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40"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g:grpSp>
                              <wpg:cNvPr id="241" name="Группа 241"/>
                              <wpg:cNvGrpSpPr>
                                <a:grpSpLocks/>
                              </wpg:cNvGrpSpPr>
                              <wpg:grpSpPr bwMode="auto">
                                <a:xfrm>
                                  <a:off x="9540" y="0"/>
                                  <a:ext cx="1173404" cy="706979"/>
                                  <a:chOff x="9540" y="0"/>
                                  <a:chExt cx="1173404" cy="706979"/>
                                </a:xfrm>
                              </wpg:grpSpPr>
                              <wps:wsp>
                                <wps:cNvPr id="242" name="Прямая со стрелкой 242"/>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43" name="Прямая соединительная линия 243"/>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4" name="Группа 244"/>
                                <wpg:cNvGrpSpPr>
                                  <a:grpSpLocks/>
                                </wpg:cNvGrpSpPr>
                                <wpg:grpSpPr bwMode="auto">
                                  <a:xfrm>
                                    <a:off x="28620" y="0"/>
                                    <a:ext cx="1154324" cy="697425"/>
                                    <a:chOff x="28620" y="0"/>
                                    <a:chExt cx="1154324" cy="697425"/>
                                  </a:xfrm>
                                </wpg:grpSpPr>
                                <wpg:grpSp>
                                  <wpg:cNvPr id="245" name="Группа 245"/>
                                  <wpg:cNvGrpSpPr>
                                    <a:grpSpLocks/>
                                  </wpg:cNvGrpSpPr>
                                  <wpg:grpSpPr bwMode="auto">
                                    <a:xfrm>
                                      <a:off x="28620" y="0"/>
                                      <a:ext cx="1154324" cy="697425"/>
                                      <a:chOff x="28620" y="0"/>
                                      <a:chExt cx="1154324" cy="697425"/>
                                    </a:xfrm>
                                  </wpg:grpSpPr>
                                  <wps:wsp>
                                    <wps:cNvPr id="246"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A47989" w:rsidRDefault="00A47989" w:rsidP="00A47989"/>
                                      </w:txbxContent>
                                    </wps:txbx>
                                    <wps:bodyPr wrap="square" rtlCol="0" anchor="t"/>
                                  </wps:wsp>
                                  <wps:wsp>
                                    <wps:cNvPr id="247" name="Полилиния 247"/>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A47989" w:rsidRPr="0086652D" w:rsidRDefault="00A47989" w:rsidP="00A47989">
                                          <w:pPr>
                                            <w:rPr>
                                              <w:lang w:val="en-US"/>
                                            </w:rPr>
                                          </w:pPr>
                                          <w:r>
                                            <w:rPr>
                                              <w:lang w:val="en-US"/>
                                            </w:rPr>
                                            <w:t>h</w:t>
                                          </w:r>
                                        </w:p>
                                      </w:txbxContent>
                                    </wps:txbx>
                                    <wps:bodyPr rtlCol="0" anchor="t"/>
                                  </wps:wsp>
                                  <wps:wsp>
                                    <wps:cNvPr id="248" name="Прямая соединительная линия 248"/>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9" name="Прямая соединительная линия 249"/>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51" name="Прямая со стрелкой 251"/>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0D7806E9" id="_x0000_s1219" style="position:absolute;left:0;text-align:left;margin-left:7.55pt;margin-top:.5pt;width:102pt;height:51.45pt;z-index:251667968"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">
                      <v:shape id="TextBox 7502" o:spid="_x0000_s1220"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" fillcolor="white [3201]" strokecolor="#7f7f7f [1601]">
                        <v:textbox>
                          <w:txbxContent>
                            <w:p w:rsidR="00A47989" w:rsidRDefault="00A47989" w:rsidP="00A47989"/>
                          </w:txbxContent>
                        </v:textbox>
                      </v:shape>
                      <v:group id="Группа 241" o:spid="_x0000_s1221"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Прямая со стрелкой 242" o:spid="_x0000_s1222"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" strokecolor="#4579b8 [3044]">
                          <v:stroke startarrow="open" endarrow="open"/>
                        </v:shape>
                        <v:line id="Прямая соединительная линия 243" o:spid="_x0000_s1223"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" strokecolor="#4579b8 [3044]"/>
                        <v:group id="Группа 244" o:spid="_x0000_s1224"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Группа 245" o:spid="_x0000_s1225"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Box 7509" o:spid="_x0000_s1226"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" fillcolor="white [3201]" strokecolor="#7f7f7f [1601]">
                              <v:textbox>
                                <w:txbxContent>
                                  <w:p w:rsidR="00A47989" w:rsidRDefault="00A47989" w:rsidP="00A47989"/>
                                </w:txbxContent>
                              </v:textbox>
                            </v:shape>
                            <v:shape id="Полилиния 247" o:spid="_x0000_s1227"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A47989" w:rsidRPr="0086652D" w:rsidRDefault="00A47989" w:rsidP="00A47989">
                                    <w:pPr>
                                      <w:rPr>
                                        <w:lang w:val="en-US"/>
                                      </w:rPr>
                                    </w:pPr>
                                    <w:r>
                                      <w:rPr>
                                        <w:lang w:val="en-US"/>
                                      </w:rPr>
                                      <w:t>h</w:t>
                                    </w:r>
                                  </w:p>
                                </w:txbxContent>
                              </v:textbox>
                            </v:shape>
                            <v:line id="Прямая соединительная линия 248" o:spid="_x0000_s1228"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" strokecolor="#4579b8 [3044]"/>
                            <v:line id="Прямая соединительная линия 249" o:spid="_x0000_s1229"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" strokecolor="#4579b8 [3044]"/>
                            <v:line id="Прямая соединительная линия 250" o:spid="_x0000_s1230"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" strokecolor="#4579b8 [3044]"/>
                          </v:group>
                          <v:shape id="Прямая со стрелкой 251" o:spid="_x0000_s1231"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" strokecolor="#4579b8 [3044]">
                            <v:stroke endarrow="open"/>
                          </v:shape>
                        </v:group>
                      </v:group>
                    </v:group>
                  </w:pict>
                </mc:Fallback>
              </mc:AlternateContent>
            </w:r>
          </w:p>
          <w:p w:rsidR="00466E50" w:rsidRPr="00CA215F" w:rsidRDefault="00466E50" w:rsidP="00466E50">
            <w:pPr>
              <w:jc w:val="center"/>
              <w:rPr>
                <w:rFonts w:ascii="Arial Unicode" w:eastAsia="MS Mincho" w:hAnsi="Arial Unicode" w:cs="MS Mincho"/>
                <w:sz w:val="16"/>
                <w:szCs w:val="16"/>
                <w:lang w:val="hy-AM"/>
              </w:rPr>
            </w:pPr>
          </w:p>
          <w:p w:rsidR="00466E50" w:rsidRPr="00CA215F" w:rsidRDefault="00466E50" w:rsidP="00466E50">
            <w:pPr>
              <w:jc w:val="center"/>
              <w:rPr>
                <w:rFonts w:ascii="Arial Unicode" w:eastAsia="MS Mincho" w:hAnsi="Arial Unicode" w:cs="MS Mincho"/>
                <w:sz w:val="16"/>
                <w:szCs w:val="16"/>
                <w:lang w:val="hy-AM"/>
              </w:rPr>
            </w:pPr>
          </w:p>
          <w:p w:rsidR="00466E50" w:rsidRPr="00CA215F" w:rsidRDefault="00466E50" w:rsidP="00466E50">
            <w:pPr>
              <w:jc w:val="center"/>
              <w:rPr>
                <w:rFonts w:ascii="Arial Unicode" w:eastAsia="MS Mincho" w:hAnsi="Arial Unicode" w:cs="MS Mincho"/>
                <w:sz w:val="16"/>
                <w:szCs w:val="16"/>
                <w:lang w:val="hy-AM"/>
              </w:rPr>
            </w:pPr>
          </w:p>
          <w:p w:rsidR="00466E50" w:rsidRPr="00CA215F" w:rsidRDefault="00466E50" w:rsidP="00466E50">
            <w:pPr>
              <w:jc w:val="center"/>
              <w:rPr>
                <w:rFonts w:ascii="Arial Unicode" w:eastAsia="MS Mincho" w:hAnsi="Arial Unicode" w:cs="MS Mincho"/>
                <w:sz w:val="16"/>
                <w:szCs w:val="16"/>
                <w:lang w:val="hy-AM"/>
              </w:rPr>
            </w:pPr>
          </w:p>
          <w:p w:rsidR="00466E50" w:rsidRPr="00CA215F" w:rsidRDefault="00466E50" w:rsidP="00466E50">
            <w:pPr>
              <w:jc w:val="center"/>
              <w:rPr>
                <w:rFonts w:ascii="Arial Unicode" w:eastAsia="MS Mincho" w:hAnsi="Arial Unicode" w:cs="MS Mincho"/>
                <w:sz w:val="16"/>
                <w:szCs w:val="16"/>
                <w:lang w:val="hy-AM"/>
              </w:rPr>
            </w:pPr>
          </w:p>
          <w:p w:rsidR="00466E50" w:rsidRPr="0086652D" w:rsidRDefault="00466E50" w:rsidP="00466E50">
            <w:pPr>
              <w:jc w:val="center"/>
              <w:rPr>
                <w:rFonts w:ascii="Arial Unicode" w:eastAsia="MS Mincho" w:hAnsi="Arial Unicode" w:cs="MS Mincho"/>
                <w:sz w:val="18"/>
                <w:szCs w:val="16"/>
                <w:lang w:val="hy-AM"/>
              </w:rPr>
            </w:pPr>
            <w:r w:rsidRPr="0086652D">
              <w:rPr>
                <w:rFonts w:ascii="Arial Unicode" w:eastAsia="MS Mincho" w:hAnsi="Arial Unicode" w:cs="MS Mincho"/>
                <w:sz w:val="18"/>
                <w:szCs w:val="16"/>
                <w:lang w:val="hy-AM"/>
              </w:rPr>
              <w:t>b</w:t>
            </w:r>
          </w:p>
          <w:p w:rsidR="00466E50" w:rsidRPr="00856195" w:rsidRDefault="00466E50" w:rsidP="00466E50">
            <w:pPr>
              <w:jc w:val="center"/>
              <w:rPr>
                <w:rFonts w:ascii="Arial Unicode" w:eastAsia="MS Mincho" w:hAnsi="Arial Unicode" w:cs="MS Mincho"/>
                <w:sz w:val="16"/>
                <w:szCs w:val="16"/>
                <w:lang w:val="hy-AM"/>
              </w:rPr>
            </w:pPr>
          </w:p>
          <w:p w:rsidR="00466E50" w:rsidRPr="00856195" w:rsidRDefault="00466E50" w:rsidP="00466E50">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466E50" w:rsidRPr="00573395" w:rsidRDefault="00466E50" w:rsidP="00466E50">
            <w:pPr>
              <w:pStyle w:val="HTMLPreformatted"/>
              <w:shd w:val="clear" w:color="auto" w:fill="F8F9FA"/>
              <w:rPr>
                <w:rFonts w:ascii="GHEA Grapalat" w:hAnsi="GHEA Grapalat"/>
                <w:sz w:val="18"/>
                <w:lang w:val="hy-AM"/>
              </w:rPr>
            </w:pPr>
            <w:r>
              <w:rPr>
                <w:rFonts w:asciiTheme="minorHAnsi" w:eastAsia="MS Mincho" w:hAnsiTheme="minorHAnsi" w:cs="MS Mincho"/>
                <w:sz w:val="16"/>
                <w:szCs w:val="16"/>
                <w:lang w:val="hy-AM"/>
              </w:rPr>
              <w:t xml:space="preserve">                </w:t>
            </w:r>
            <w:r w:rsidRPr="00856195">
              <w:rPr>
                <w:rFonts w:ascii="Arial Unicode" w:eastAsia="MS Mincho" w:hAnsi="Arial Unicode" w:cs="MS Mincho"/>
                <w:sz w:val="16"/>
                <w:szCs w:val="16"/>
                <w:lang w:val="hy-AM"/>
              </w:rPr>
              <w:t>b=0.6 - 0.9մ</w:t>
            </w:r>
          </w:p>
          <w:p w:rsidR="00466E50" w:rsidRPr="00573395" w:rsidRDefault="00466E50" w:rsidP="00466E50">
            <w:pPr>
              <w:pStyle w:val="HTMLPreformatted"/>
              <w:shd w:val="clear" w:color="auto" w:fill="F8F9FA"/>
              <w:rPr>
                <w:rFonts w:ascii="GHEA Grapalat" w:hAnsi="GHEA Grapalat"/>
                <w:sz w:val="18"/>
                <w:lang w:val="hy-AM"/>
              </w:rPr>
            </w:pPr>
          </w:p>
        </w:tc>
        <w:tc>
          <w:tcPr>
            <w:tcW w:w="992" w:type="dxa"/>
          </w:tcPr>
          <w:p w:rsidR="00466E50" w:rsidRPr="00460813" w:rsidRDefault="00466E50" w:rsidP="00466E50">
            <w:pPr>
              <w:widowControl w:val="0"/>
              <w:spacing w:after="160" w:line="360" w:lineRule="auto"/>
              <w:jc w:val="center"/>
              <w:rPr>
                <w:rFonts w:ascii="GHEA Grapalat" w:hAnsi="GHEA Grapalat"/>
              </w:rPr>
            </w:pPr>
            <w:r>
              <w:rPr>
                <w:rFonts w:ascii="GHEA Grapalat" w:hAnsi="GHEA Grapalat"/>
              </w:rPr>
              <w:lastRenderedPageBreak/>
              <w:t>м</w:t>
            </w:r>
          </w:p>
        </w:tc>
        <w:tc>
          <w:tcPr>
            <w:tcW w:w="992" w:type="dxa"/>
          </w:tcPr>
          <w:p w:rsidR="00466E50" w:rsidRDefault="00466E50" w:rsidP="00466E50">
            <w:pPr>
              <w:jc w:val="center"/>
              <w:rPr>
                <w:rFonts w:ascii="GHEA Grapalat" w:hAnsi="GHEA Grapalat"/>
                <w:sz w:val="18"/>
                <w:szCs w:val="18"/>
              </w:rPr>
            </w:pPr>
          </w:p>
          <w:p w:rsidR="00466E50" w:rsidRPr="0086652D" w:rsidRDefault="00466E50" w:rsidP="00466E50">
            <w:pPr>
              <w:jc w:val="center"/>
              <w:rPr>
                <w:rFonts w:ascii="GHEA Grapalat" w:hAnsi="GHEA Grapalat"/>
                <w:sz w:val="18"/>
                <w:szCs w:val="18"/>
                <w:lang w:val="hy-AM"/>
              </w:rPr>
            </w:pPr>
          </w:p>
        </w:tc>
        <w:tc>
          <w:tcPr>
            <w:tcW w:w="1224" w:type="dxa"/>
          </w:tcPr>
          <w:p w:rsidR="00466E50" w:rsidRDefault="00466E50" w:rsidP="00466E50">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 xml:space="preserve">цена включает ориентировочную </w:t>
            </w:r>
            <w:r w:rsidRPr="009A495B">
              <w:rPr>
                <w:rFonts w:ascii="GHEA Grapalat" w:hAnsi="GHEA Grapalat"/>
                <w:sz w:val="18"/>
                <w:szCs w:val="18"/>
                <w:lang w:val="hy-AM"/>
              </w:rPr>
              <w:lastRenderedPageBreak/>
              <w:t>прибыль и НДС</w:t>
            </w:r>
          </w:p>
        </w:tc>
        <w:tc>
          <w:tcPr>
            <w:tcW w:w="924" w:type="dxa"/>
            <w:vAlign w:val="center"/>
          </w:tcPr>
          <w:p w:rsidR="00466E50" w:rsidRPr="00466E50" w:rsidRDefault="00466E50" w:rsidP="00466E50">
            <w:pPr>
              <w:rPr>
                <w:rFonts w:asciiTheme="minorHAnsi" w:hAnsiTheme="minorHAnsi"/>
                <w:sz w:val="18"/>
                <w:szCs w:val="18"/>
                <w:lang w:val="hy-AM"/>
              </w:rPr>
            </w:pPr>
            <w:r>
              <w:rPr>
                <w:rFonts w:asciiTheme="minorHAnsi" w:hAnsiTheme="minorHAnsi"/>
                <w:sz w:val="18"/>
                <w:szCs w:val="18"/>
                <w:lang w:val="hy-AM"/>
              </w:rPr>
              <w:lastRenderedPageBreak/>
              <w:t>9300</w:t>
            </w:r>
          </w:p>
        </w:tc>
        <w:tc>
          <w:tcPr>
            <w:tcW w:w="890" w:type="dxa"/>
          </w:tcPr>
          <w:p w:rsidR="00466E50" w:rsidRDefault="00466E50" w:rsidP="00466E50">
            <w:pPr>
              <w:widowControl w:val="0"/>
              <w:spacing w:after="160" w:line="360" w:lineRule="auto"/>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lastRenderedPageBreak/>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466E50" w:rsidRDefault="00466E50" w:rsidP="00466E50">
            <w:pPr>
              <w:widowControl w:val="0"/>
              <w:spacing w:after="160" w:line="360" w:lineRule="auto"/>
              <w:rPr>
                <w:rFonts w:ascii="GHEA Grapalat" w:hAnsi="GHEA Grapalat"/>
                <w:lang w:val="en-US"/>
              </w:rPr>
            </w:pPr>
            <w:r w:rsidRPr="00E96022">
              <w:rPr>
                <w:rStyle w:val="y2iqfc"/>
                <w:rFonts w:ascii="inherit" w:hAnsi="inherit"/>
                <w:color w:val="202124"/>
                <w:sz w:val="18"/>
                <w:szCs w:val="18"/>
              </w:rPr>
              <w:t>Мусалер</w:t>
            </w:r>
          </w:p>
        </w:tc>
        <w:tc>
          <w:tcPr>
            <w:tcW w:w="1550" w:type="dxa"/>
          </w:tcPr>
          <w:p w:rsidR="00466E50" w:rsidRPr="009A495B" w:rsidRDefault="00466E50" w:rsidP="00466E50">
            <w:pPr>
              <w:pStyle w:val="HTMLPreformatted"/>
              <w:rPr>
                <w:rFonts w:ascii="GHEA Grapalat" w:hAnsi="GHEA Grapalat"/>
                <w:sz w:val="18"/>
                <w:lang w:val="ru-RU"/>
              </w:rPr>
            </w:pPr>
            <w:r w:rsidRPr="00573395">
              <w:rPr>
                <w:rFonts w:ascii="GHEA Grapalat" w:hAnsi="GHEA Grapalat"/>
                <w:sz w:val="18"/>
                <w:lang w:val="ru-RU"/>
              </w:rPr>
              <w:lastRenderedPageBreak/>
              <w:t xml:space="preserve">Победитель тендера организует обеспечение </w:t>
            </w:r>
            <w:r w:rsidRPr="00573395">
              <w:rPr>
                <w:rFonts w:ascii="GHEA Grapalat" w:hAnsi="GHEA Grapalat"/>
                <w:sz w:val="18"/>
                <w:lang w:val="ru-RU"/>
              </w:rPr>
              <w:lastRenderedPageBreak/>
              <w:t xml:space="preserve">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w:t>
            </w:r>
            <w:r>
              <w:rPr>
                <w:rFonts w:ascii="GHEA Grapalat" w:hAnsi="GHEA Grapalat"/>
                <w:sz w:val="18"/>
                <w:lang w:val="hy-AM"/>
              </w:rPr>
              <w:t>30</w:t>
            </w:r>
            <w:r>
              <w:rPr>
                <w:rFonts w:ascii="GHEA Grapalat" w:hAnsi="GHEA Grapalat"/>
                <w:sz w:val="18"/>
                <w:lang w:val="ru-RU"/>
              </w:rPr>
              <w:t>.0</w:t>
            </w:r>
            <w:r>
              <w:rPr>
                <w:rFonts w:ascii="GHEA Grapalat" w:hAnsi="GHEA Grapalat"/>
                <w:sz w:val="18"/>
                <w:lang w:val="hy-AM"/>
              </w:rPr>
              <w:t>3</w:t>
            </w:r>
            <w:r w:rsidRPr="00573395">
              <w:rPr>
                <w:rFonts w:ascii="GHEA Grapalat" w:hAnsi="GHEA Grapalat"/>
                <w:sz w:val="18"/>
                <w:lang w:val="ru-RU"/>
              </w:rPr>
              <w:t>.202</w:t>
            </w:r>
            <w:r>
              <w:rPr>
                <w:rFonts w:ascii="GHEA Grapalat" w:hAnsi="GHEA Grapalat"/>
                <w:sz w:val="18"/>
                <w:lang w:val="hy-AM"/>
              </w:rPr>
              <w:t>6</w:t>
            </w:r>
            <w:r w:rsidRPr="00573395">
              <w:rPr>
                <w:rFonts w:ascii="GHEA Grapalat" w:hAnsi="GHEA Grapalat"/>
                <w:sz w:val="18"/>
                <w:lang w:val="ru-RU"/>
              </w:rPr>
              <w:t xml:space="preserve"> г. с даты вступления в силу договора, заключенного между сторонами, с объемом работ не менее </w:t>
            </w:r>
            <w:r>
              <w:rPr>
                <w:rFonts w:ascii="GHEA Grapalat" w:hAnsi="GHEA Grapalat"/>
                <w:sz w:val="18"/>
                <w:lang w:val="hy-AM"/>
              </w:rPr>
              <w:t>450</w:t>
            </w:r>
            <w:r w:rsidRPr="00573395">
              <w:rPr>
                <w:rFonts w:ascii="GHEA Grapalat" w:hAnsi="GHEA Grapalat"/>
                <w:sz w:val="18"/>
                <w:lang w:val="ru-RU"/>
              </w:rPr>
              <w:t xml:space="preserve"> метров в сутки.</w:t>
            </w:r>
          </w:p>
        </w:tc>
      </w:tr>
      <w:tr w:rsidR="00466E50" w:rsidRPr="00F8360E" w:rsidTr="00466E50">
        <w:trPr>
          <w:jc w:val="center"/>
        </w:trPr>
        <w:tc>
          <w:tcPr>
            <w:tcW w:w="694" w:type="dxa"/>
          </w:tcPr>
          <w:p w:rsidR="00466E50" w:rsidRPr="008842A9" w:rsidRDefault="00466E50" w:rsidP="00466E50">
            <w:pPr>
              <w:widowControl w:val="0"/>
              <w:spacing w:after="160" w:line="360" w:lineRule="auto"/>
              <w:rPr>
                <w:rFonts w:ascii="GHEA Grapalat" w:hAnsi="GHEA Grapalat"/>
                <w:lang w:val="hy-AM"/>
              </w:rPr>
            </w:pPr>
            <w:r>
              <w:rPr>
                <w:rFonts w:ascii="GHEA Grapalat" w:hAnsi="GHEA Grapalat"/>
              </w:rPr>
              <w:lastRenderedPageBreak/>
              <w:t xml:space="preserve">     </w:t>
            </w:r>
            <w:r w:rsidRPr="008842A9">
              <w:rPr>
                <w:rFonts w:ascii="GHEA Grapalat" w:hAnsi="GHEA Grapalat"/>
                <w:lang w:val="hy-AM"/>
              </w:rPr>
              <w:t>5</w:t>
            </w:r>
          </w:p>
        </w:tc>
        <w:tc>
          <w:tcPr>
            <w:tcW w:w="1355" w:type="dxa"/>
            <w:vAlign w:val="center"/>
          </w:tcPr>
          <w:p w:rsidR="00466E50" w:rsidRDefault="00466E50" w:rsidP="00466E50">
            <w:pPr>
              <w:jc w:val="center"/>
              <w:rPr>
                <w:rFonts w:ascii="GHEA Grapalat" w:hAnsi="GHEA Grapalat" w:cs="Arial"/>
                <w:sz w:val="20"/>
                <w:szCs w:val="20"/>
              </w:rPr>
            </w:pPr>
            <w:r>
              <w:rPr>
                <w:rFonts w:ascii="GHEA Grapalat" w:hAnsi="GHEA Grapalat" w:cs="Arial"/>
                <w:sz w:val="20"/>
                <w:szCs w:val="20"/>
              </w:rPr>
              <w:t>45231132/</w:t>
            </w:r>
          </w:p>
          <w:p w:rsidR="00466E50" w:rsidRPr="00854003" w:rsidRDefault="00466E50" w:rsidP="00466E50">
            <w:pPr>
              <w:jc w:val="center"/>
              <w:rPr>
                <w:rFonts w:ascii="GHEA Grapalat" w:hAnsi="GHEA Grapalat"/>
                <w:sz w:val="16"/>
                <w:szCs w:val="16"/>
              </w:rPr>
            </w:pPr>
            <w:r>
              <w:rPr>
                <w:rFonts w:ascii="GHEA Grapalat" w:hAnsi="GHEA Grapalat" w:cs="Arial"/>
                <w:sz w:val="20"/>
                <w:szCs w:val="20"/>
              </w:rPr>
              <w:t>13</w:t>
            </w:r>
          </w:p>
        </w:tc>
        <w:tc>
          <w:tcPr>
            <w:tcW w:w="2322" w:type="dxa"/>
          </w:tcPr>
          <w:p w:rsidR="00466E50" w:rsidRPr="0086652D" w:rsidRDefault="00466E50" w:rsidP="00466E50">
            <w:pPr>
              <w:pStyle w:val="HTMLPreformatted"/>
              <w:shd w:val="clear" w:color="auto" w:fill="F8F9FA"/>
              <w:rPr>
                <w:rStyle w:val="y2iqfc"/>
                <w:rFonts w:ascii="inherit" w:hAnsi="inherit"/>
                <w:color w:val="202124"/>
                <w:sz w:val="18"/>
                <w:szCs w:val="18"/>
                <w:lang w:val="ru-RU"/>
              </w:rPr>
            </w:pPr>
            <w:r w:rsidRPr="0086652D">
              <w:rPr>
                <w:rStyle w:val="y2iqfc"/>
                <w:rFonts w:ascii="inherit" w:hAnsi="inherit"/>
                <w:color w:val="202124"/>
                <w:sz w:val="18"/>
                <w:szCs w:val="18"/>
                <w:lang w:val="ru-RU"/>
              </w:rPr>
              <w:t>Межхозяйственные каналы</w:t>
            </w:r>
          </w:p>
          <w:p w:rsidR="00466E50" w:rsidRDefault="00466E50" w:rsidP="00466E50">
            <w:pPr>
              <w:pStyle w:val="HTMLPreformatted"/>
              <w:shd w:val="clear" w:color="auto" w:fill="F8F9FA"/>
              <w:rPr>
                <w:rStyle w:val="y2iqfc"/>
                <w:rFonts w:ascii="inherit" w:hAnsi="inherit"/>
                <w:color w:val="202124"/>
                <w:sz w:val="18"/>
                <w:szCs w:val="18"/>
                <w:lang w:val="ru-RU"/>
              </w:rPr>
            </w:pPr>
            <w:r w:rsidRPr="0086652D">
              <w:rPr>
                <w:rStyle w:val="y2iqfc"/>
                <w:rFonts w:ascii="inherit" w:hAnsi="inherit"/>
                <w:color w:val="202124"/>
                <w:sz w:val="18"/>
                <w:szCs w:val="18"/>
                <w:lang w:val="ru-RU"/>
              </w:rPr>
              <w:t>ручная очистка, удаление мусора и кустарника, очистка берега от кустарников и веток средней густоты</w:t>
            </w:r>
            <w:r w:rsidRPr="00573395">
              <w:rPr>
                <w:rStyle w:val="y2iqfc"/>
                <w:rFonts w:ascii="inherit" w:hAnsi="inherit"/>
                <w:color w:val="202124"/>
                <w:sz w:val="18"/>
                <w:szCs w:val="18"/>
                <w:lang w:val="ru-RU"/>
              </w:rPr>
              <w:t>.</w:t>
            </w: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Default="00466E50" w:rsidP="00466E50">
            <w:pPr>
              <w:pStyle w:val="HTMLPreformatted"/>
              <w:shd w:val="clear" w:color="auto" w:fill="F8F9FA"/>
              <w:rPr>
                <w:rStyle w:val="y2iqfc"/>
                <w:rFonts w:ascii="inherit" w:hAnsi="inherit"/>
                <w:color w:val="202124"/>
                <w:sz w:val="18"/>
                <w:szCs w:val="18"/>
                <w:lang w:val="ru-RU"/>
              </w:rPr>
            </w:pPr>
          </w:p>
          <w:p w:rsidR="00466E50" w:rsidRPr="00392050" w:rsidRDefault="00466E50" w:rsidP="00466E50">
            <w:pPr>
              <w:jc w:val="center"/>
              <w:rPr>
                <w:rFonts w:ascii="Arial Unicode" w:hAnsi="Arial Unicode"/>
                <w:sz w:val="18"/>
                <w:szCs w:val="18"/>
                <w:lang w:val="hy-AM"/>
              </w:rPr>
            </w:pPr>
          </w:p>
          <w:p w:rsidR="00466E50" w:rsidRPr="003641A1" w:rsidRDefault="00466E50" w:rsidP="00466E50">
            <w:pPr>
              <w:rPr>
                <w:rFonts w:ascii="Arial Unicode" w:hAnsi="Arial Unicode"/>
                <w:sz w:val="18"/>
                <w:szCs w:val="18"/>
              </w:rPr>
            </w:pPr>
            <w:r w:rsidRPr="003641A1">
              <w:rPr>
                <w:noProof/>
                <w:lang w:bidi="ar-SA"/>
              </w:rPr>
              <mc:AlternateContent>
                <mc:Choice Requires="wpg">
                  <w:drawing>
                    <wp:anchor distT="0" distB="0" distL="114300" distR="114300" simplePos="0" relativeHeight="251696640" behindDoc="0" locked="0" layoutInCell="1" allowOverlap="1" wp14:anchorId="6145CE4A" wp14:editId="4E07D841">
                      <wp:simplePos x="0" y="0"/>
                      <wp:positionH relativeFrom="column">
                        <wp:posOffset>37033</wp:posOffset>
                      </wp:positionH>
                      <wp:positionV relativeFrom="paragraph">
                        <wp:posOffset>46355</wp:posOffset>
                      </wp:positionV>
                      <wp:extent cx="1590675" cy="1112520"/>
                      <wp:effectExtent l="0" t="0" r="0" b="0"/>
                      <wp:wrapNone/>
                      <wp:docPr id="153" name="Группа 649"/>
                      <wp:cNvGraphicFramePr/>
                      <a:graphic xmlns:a="http://schemas.openxmlformats.org/drawingml/2006/main">
                        <a:graphicData uri="http://schemas.microsoft.com/office/word/2010/wordprocessingGroup">
                          <wpg:wgp>
                            <wpg:cNvGrpSpPr/>
                            <wpg:grpSpPr bwMode="auto">
                              <a:xfrm>
                                <a:off x="0" y="0"/>
                                <a:ext cx="1590675" cy="1112520"/>
                                <a:chOff x="0" y="0"/>
                                <a:chExt cx="1533526" cy="1151180"/>
                              </a:xfrm>
                            </wpg:grpSpPr>
                            <wps:wsp>
                              <wps:cNvPr id="154" name="Text Box 26"/>
                              <wps:cNvSpPr txBox="1">
                                <a:spLocks noChangeArrowheads="1"/>
                              </wps:cNvSpPr>
                              <wps:spPr bwMode="auto">
                                <a:xfrm>
                                  <a:off x="514236" y="880117"/>
                                  <a:ext cx="330580" cy="271063"/>
                                </a:xfrm>
                                <a:prstGeom prst="rect">
                                  <a:avLst/>
                                </a:prstGeom>
                                <a:solidFill>
                                  <a:srgbClr val="FFFFFF"/>
                                </a:solidFill>
                                <a:ln w="9525">
                                  <a:noFill/>
                                  <a:miter lim="800000"/>
                                  <a:headEnd/>
                                  <a:tailEnd/>
                                </a:ln>
                              </wps:spPr>
                              <wps:txbx>
                                <w:txbxContent>
                                  <w:p w:rsidR="00A47989" w:rsidRPr="0086652D" w:rsidRDefault="00A47989" w:rsidP="00A47989">
                                    <w:pPr>
                                      <w:rPr>
                                        <w:rFonts w:ascii="Sylfaen" w:hAnsi="Sylfaen"/>
                                        <w:lang w:val="en-US"/>
                                      </w:rPr>
                                    </w:pPr>
                                    <w:r>
                                      <w:rPr>
                                        <w:rFonts w:ascii="Sylfaen" w:hAnsi="Sylfaen"/>
                                        <w:lang w:val="en-US"/>
                                      </w:rPr>
                                      <w:t>b</w:t>
                                    </w:r>
                                  </w:p>
                                </w:txbxContent>
                              </wps:txbx>
                              <wps:bodyPr wrap="square" lIns="27432" tIns="22860" rIns="0" bIns="0" anchor="t" upright="1"/>
                            </wps:wsp>
                            <wpg:grpSp>
                              <wpg:cNvPr id="155" name="Группа 496"/>
                              <wpg:cNvGrpSpPr>
                                <a:grpSpLocks/>
                              </wpg:cNvGrpSpPr>
                              <wpg:grpSpPr bwMode="auto">
                                <a:xfrm>
                                  <a:off x="0" y="0"/>
                                  <a:ext cx="1533526" cy="962025"/>
                                  <a:chOff x="0" y="0"/>
                                  <a:chExt cx="1533526" cy="962025"/>
                                </a:xfrm>
                              </wpg:grpSpPr>
                              <wpg:grpSp>
                                <wpg:cNvPr id="156" name="Group 3"/>
                                <wpg:cNvGrpSpPr>
                                  <a:grpSpLocks/>
                                </wpg:cNvGrpSpPr>
                                <wpg:grpSpPr bwMode="auto">
                                  <a:xfrm>
                                    <a:off x="0" y="0"/>
                                    <a:ext cx="1533526" cy="714375"/>
                                    <a:chOff x="0" y="0"/>
                                    <a:chExt cx="180" cy="80"/>
                                  </a:xfrm>
                                </wpg:grpSpPr>
                                <wpg:grpSp>
                                  <wpg:cNvPr id="157" name="Group 4"/>
                                  <wpg:cNvGrpSpPr>
                                    <a:grpSpLocks/>
                                  </wpg:cNvGrpSpPr>
                                  <wpg:grpSpPr bwMode="auto">
                                    <a:xfrm>
                                      <a:off x="0" y="0"/>
                                      <a:ext cx="133" cy="80"/>
                                      <a:chOff x="0" y="0"/>
                                      <a:chExt cx="133" cy="80"/>
                                    </a:xfrm>
                                  </wpg:grpSpPr>
                                  <wps:wsp>
                                    <wps:cNvPr id="158" name="Rectangle 5"/>
                                    <wps:cNvSpPr>
                                      <a:spLocks noChangeArrowheads="1"/>
                                    </wps:cNvSpPr>
                                    <wps:spPr bwMode="auto">
                                      <a:xfrm>
                                        <a:off x="0" y="4"/>
                                        <a:ext cx="133" cy="76"/>
                                      </a:xfrm>
                                      <a:prstGeom prst="rect">
                                        <a:avLst/>
                                      </a:prstGeom>
                                      <a:pattFill prst="pct20">
                                        <a:fgClr>
                                          <a:srgbClr val="000000"/>
                                        </a:fgClr>
                                        <a:bgClr>
                                          <a:srgbClr val="FFFFFF"/>
                                        </a:bgClr>
                                      </a:pattFill>
                                      <a:ln w="9525">
                                        <a:solidFill>
                                          <a:srgbClr val="000000"/>
                                        </a:solidFill>
                                        <a:miter lim="800000"/>
                                        <a:headEnd/>
                                        <a:tailEnd/>
                                      </a:ln>
                                    </wps:spPr>
                                    <wps:txbx>
                                      <w:txbxContent>
                                        <w:p w:rsidR="00A47989" w:rsidRDefault="00A47989" w:rsidP="00A47989"/>
                                      </w:txbxContent>
                                    </wps:txbx>
                                    <wps:bodyPr/>
                                  </wps:wsp>
                                  <wps:wsp>
                                    <wps:cNvPr id="159" name="Rectangle 6"/>
                                    <wps:cNvSpPr>
                                      <a:spLocks noChangeArrowheads="1"/>
                                    </wps:cNvSpPr>
                                    <wps:spPr bwMode="auto">
                                      <a:xfrm>
                                        <a:off x="13" y="0"/>
                                        <a:ext cx="109" cy="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g:grpSp>
                                <wps:wsp>
                                  <wps:cNvPr id="160" name="Line 7"/>
                                  <wps:cNvCnPr/>
                                  <wps:spPr bwMode="auto">
                                    <a:xfrm>
                                      <a:off x="12" y="5"/>
                                      <a:ext cx="0" cy="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8"/>
                                  <wps:cNvCnPr/>
                                  <wps:spPr bwMode="auto">
                                    <a:xfrm>
                                      <a:off x="12" y="70"/>
                                      <a:ext cx="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9"/>
                                  <wps:cNvCnPr/>
                                  <wps:spPr bwMode="auto">
                                    <a:xfrm flipV="1">
                                      <a:off x="121" y="4"/>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Text Box 10"/>
                                  <wps:cNvSpPr txBox="1">
                                    <a:spLocks noChangeArrowheads="1"/>
                                  </wps:cNvSpPr>
                                  <wps:spPr bwMode="auto">
                                    <a:xfrm>
                                      <a:off x="59" y="29"/>
                                      <a:ext cx="33"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s:wsp>
                                  <wps:cNvPr id="164" name="Text Box 11"/>
                                  <wps:cNvSpPr txBox="1">
                                    <a:spLocks noChangeArrowheads="1"/>
                                  </wps:cNvSpPr>
                                  <wps:spPr bwMode="auto">
                                    <a:xfrm>
                                      <a:off x="146" y="67"/>
                                      <a:ext cx="34"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s:wsp>
                                  <wps:cNvPr id="165" name="Line 12"/>
                                  <wps:cNvCnPr/>
                                  <wps:spPr bwMode="auto">
                                    <a:xfrm>
                                      <a:off x="82" y="80"/>
                                      <a:ext cx="64"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66" name="Line 13"/>
                                  <wps:cNvCnPr/>
                                  <wps:spPr bwMode="auto">
                                    <a:xfrm>
                                      <a:off x="108" y="70"/>
                                      <a:ext cx="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4"/>
                                  <wps:cNvCnPr/>
                                  <wps:spPr bwMode="auto">
                                    <a:xfrm>
                                      <a:off x="142" y="5"/>
                                      <a:ext cx="0" cy="63"/>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168" name="Text Box 16"/>
                                  <wps:cNvSpPr txBox="1">
                                    <a:spLocks noChangeArrowheads="1"/>
                                  </wps:cNvSpPr>
                                  <wps:spPr bwMode="auto">
                                    <a:xfrm>
                                      <a:off x="145" y="30"/>
                                      <a:ext cx="32"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89" w:rsidRDefault="00A47989" w:rsidP="00A47989"/>
                                    </w:txbxContent>
                                  </wps:txbx>
                                  <wps:bodyPr/>
                                </wps:wsp>
                                <wps:wsp>
                                  <wps:cNvPr id="169" name="Line 17"/>
                                  <wps:cNvCnPr/>
                                  <wps:spPr bwMode="auto">
                                    <a:xfrm rot="-5400000">
                                      <a:off x="67" y="-5"/>
                                      <a:ext cx="0" cy="10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170" name="Line 15"/>
                                  <wps:cNvCnPr/>
                                  <wps:spPr bwMode="auto">
                                    <a:xfrm>
                                      <a:off x="131" y="48"/>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1" name="Line 23"/>
                                <wps:cNvCnPr/>
                                <wps:spPr bwMode="auto">
                                  <a:xfrm>
                                    <a:off x="91828" y="752989"/>
                                    <a:ext cx="0" cy="205361"/>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172" name="Line 24"/>
                                <wps:cNvCnPr/>
                                <wps:spPr bwMode="auto">
                                  <a:xfrm>
                                    <a:off x="1009648" y="742950"/>
                                    <a:ext cx="0" cy="219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5"/>
                                <wps:cNvCnPr/>
                                <wps:spPr bwMode="auto">
                                  <a:xfrm>
                                    <a:off x="76197" y="838200"/>
                                    <a:ext cx="936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4" name="Прямая соединительная линия 515"/>
                                <wps:cNvCnPr/>
                                <wps:spPr>
                                  <a:xfrm>
                                    <a:off x="137742" y="488954"/>
                                    <a:ext cx="1239677"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5" name="Прямая со стрелкой 516"/>
                                <wps:cNvCnPr/>
                                <wps:spPr>
                                  <a:xfrm rot="16200000" flipH="1" flipV="1">
                                    <a:off x="1271638" y="567186"/>
                                    <a:ext cx="156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6145CE4A" id="Группа 649" o:spid="_x0000_s1232" style="position:absolute;margin-left:2.9pt;margin-top:3.65pt;width:125.25pt;height:87.6pt;z-index:251696640;mso-width-relative:margin;mso-height-relative:margin" coordsize="15335,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">
                      <v:shape id="Text Box 26" o:spid="_x0000_s1233" type="#_x0000_t202" style="position:absolute;left:5142;top:8801;width:3306;height:2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" stroked="f">
                        <v:textbox inset="2.16pt,1.8pt,0,0">
                          <w:txbxContent>
                            <w:p w:rsidR="00A47989" w:rsidRPr="0086652D" w:rsidRDefault="00A47989" w:rsidP="00A47989">
                              <w:pPr>
                                <w:rPr>
                                  <w:rFonts w:ascii="Sylfaen" w:hAnsi="Sylfaen"/>
                                  <w:lang w:val="en-US"/>
                                </w:rPr>
                              </w:pPr>
                              <w:r>
                                <w:rPr>
                                  <w:rFonts w:ascii="Sylfaen" w:hAnsi="Sylfaen"/>
                                  <w:lang w:val="en-US"/>
                                </w:rPr>
                                <w:t>b</w:t>
                              </w:r>
                            </w:p>
                          </w:txbxContent>
                        </v:textbox>
                      </v:shape>
                      <v:group id="Группа 496" o:spid="_x0000_s1234" style="position:absolute;width:15335;height:9620" coordsize="15335,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Group 3" o:spid="_x0000_s1235" style="position:absolute;width:15335;height:7143" coordsize="1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group id="Group 4" o:spid="_x0000_s1236" style="position:absolute;width:133;height:80" coordsize="1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5" o:spid="_x0000_s1237" style="position:absolute;top:4;width:133;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" fillcolor="black">
                              <v:fill r:id="rId11" o:title="" type="pattern"/>
                              <v:textbox>
                                <w:txbxContent>
                                  <w:p w:rsidR="00A47989" w:rsidRDefault="00A47989" w:rsidP="00A47989"/>
                                </w:txbxContent>
                              </v:textbox>
                            </v:rect>
                            <v:rect id="Rectangle 6" o:spid="_x0000_s1238" style="position:absolute;left:13;width:109;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" stroked="f">
                              <v:textbox>
                                <w:txbxContent>
                                  <w:p w:rsidR="00A47989" w:rsidRDefault="00A47989" w:rsidP="00A47989"/>
                                </w:txbxContent>
                              </v:textbox>
                            </v:rect>
                          </v:group>
                          <v:line id="Line 7" o:spid="_x0000_s1239" style="position:absolute;visibility:visible;mso-wrap-style:square" from="12,5" to="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v:line id="Line 8" o:spid="_x0000_s1240" style="position:absolute;visibility:visible;mso-wrap-style:square" from="12,70"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v:line id="Line 9" o:spid="_x0000_s1241" style="position:absolute;flip:y;visibility:visible;mso-wrap-style:square" from="121,4"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"/>
                          <v:shape id="Text Box 10" o:spid="_x0000_s1242" type="#_x0000_t202" style="position:absolute;left:59;top:29;width:3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" filled="f" stroked="f">
                            <v:textbox>
                              <w:txbxContent>
                                <w:p w:rsidR="00A47989" w:rsidRDefault="00A47989" w:rsidP="00A47989"/>
                              </w:txbxContent>
                            </v:textbox>
                          </v:shape>
                          <v:shape id="Text Box 11" o:spid="_x0000_s1243" type="#_x0000_t202" style="position:absolute;left:146;top:67;width:34;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" filled="f" stroked="f">
                            <v:textbox>
                              <w:txbxContent>
                                <w:p w:rsidR="00A47989" w:rsidRDefault="00A47989" w:rsidP="00A47989"/>
                              </w:txbxContent>
                            </v:textbox>
                          </v:shape>
                          <v:line id="Line 12" o:spid="_x0000_s1244" style="position:absolute;visibility:visible;mso-wrap-style:square" from="82,80" to="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" stroked="f"/>
                          <v:line id="Line 13" o:spid="_x0000_s1245" style="position:absolute;visibility:visible;mso-wrap-style:square" from="108,70" to="1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"/>
                          <v:line id="Line 14" o:spid="_x0000_s1246" style="position:absolute;visibility:visible;mso-wrap-style:square" from="142,5" to="1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" stroked="f">
                            <v:stroke startarrow="open" startarrowwidth="narrow" startarrowlength="short" endarrow="open" endarrowwidth="narrow" endarrowlength="short"/>
                          </v:line>
                          <v:shape id="Text Box 16" o:spid="_x0000_s1247" type="#_x0000_t202" style="position:absolute;left:145;top:30;width:3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" filled="f" stroked="f">
                            <v:textbox>
                              <w:txbxContent>
                                <w:p w:rsidR="00A47989" w:rsidRDefault="00A47989" w:rsidP="00A47989"/>
                              </w:txbxContent>
                            </v:textbox>
                          </v:shape>
                          <v:line id="Line 17" o:spid="_x0000_s1248" style="position:absolute;rotation:-90;visibility:visible;mso-wrap-style:square" from="67,-5" to="67,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" stroked="f">
                            <v:stroke startarrow="open" startarrowwidth="narrow" startarrowlength="short" endarrow="open" endarrowwidth="narrow" endarrowlength="short"/>
                          </v:line>
                          <v:line id="Line 15" o:spid="_x0000_s1249" style="position:absolute;visibility:visible;mso-wrap-style:square" from="131,48" to="15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v:group>
                        <v:line id="Line 23" o:spid="_x0000_s1250" style="position:absolute;visibility:visible;mso-wrap-style:square" from="918,7529" to="918,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" strokecolor="black [3040]"/>
                        <v:line id="Line 24" o:spid="_x0000_s1251" style="position:absolute;visibility:visible;mso-wrap-style:square" from="10096,7429" to="10096,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line id="Line 25" o:spid="_x0000_s1252" style="position:absolute;visibility:visible;mso-wrap-style:square" from="761,8382" to="10121,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">
                          <v:stroke startarrow="block" endarrow="block"/>
                        </v:line>
                        <v:line id="Прямая соединительная линия 515" o:spid="_x0000_s1253" style="position:absolute;visibility:visible;mso-wrap-style:square" from="1377,4889" to="1377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" strokecolor="#4579b8 [3044]"/>
                        <v:shape id="Прямая со стрелкой 516" o:spid="_x0000_s1254" type="#_x0000_t32" style="position:absolute;left:12715;top:5672;width:1565;height:0;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" strokecolor="#4579b8 [3044]">
                          <v:stroke endarrow="open"/>
                        </v:shape>
                      </v:group>
                    </v:group>
                  </w:pict>
                </mc:Fallback>
              </mc:AlternateContent>
            </w:r>
          </w:p>
          <w:p w:rsidR="00466E50" w:rsidRPr="003641A1" w:rsidRDefault="00466E50" w:rsidP="00466E50">
            <w:pPr>
              <w:rPr>
                <w:rFonts w:ascii="Arial Unicode" w:hAnsi="Arial Unicode"/>
                <w:sz w:val="18"/>
                <w:szCs w:val="18"/>
              </w:rPr>
            </w:pPr>
            <w:r>
              <w:rPr>
                <w:rFonts w:ascii="Arial Unicode" w:hAnsi="Arial Unicode"/>
                <w:sz w:val="18"/>
                <w:szCs w:val="18"/>
              </w:rPr>
              <w:t xml:space="preserve">                                          h</w:t>
            </w:r>
          </w:p>
          <w:p w:rsidR="00466E50" w:rsidRPr="00C8341E" w:rsidRDefault="00466E50" w:rsidP="00466E50">
            <w:pPr>
              <w:rPr>
                <w:rFonts w:ascii="Arial Unicode" w:hAnsi="Arial Unicode"/>
                <w:sz w:val="18"/>
                <w:szCs w:val="18"/>
                <w:lang w:val="hy-AM"/>
              </w:rPr>
            </w:pPr>
          </w:p>
          <w:p w:rsidR="00466E50" w:rsidRPr="00C8341E" w:rsidRDefault="00466E50" w:rsidP="00466E50">
            <w:pPr>
              <w:rPr>
                <w:rFonts w:ascii="Arial Unicode" w:hAnsi="Arial Unicode"/>
                <w:sz w:val="18"/>
                <w:szCs w:val="18"/>
                <w:lang w:val="hy-AM"/>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p>
          <w:p w:rsidR="00466E50" w:rsidRDefault="00466E50" w:rsidP="00466E50">
            <w:pPr>
              <w:jc w:val="center"/>
              <w:rPr>
                <w:rFonts w:ascii="Arial Unicode" w:hAnsi="Arial Unicode"/>
                <w:sz w:val="18"/>
                <w:szCs w:val="18"/>
              </w:rPr>
            </w:pPr>
            <w:r>
              <w:rPr>
                <w:rFonts w:ascii="Arial Unicode" w:hAnsi="Arial Unicode"/>
                <w:sz w:val="18"/>
                <w:szCs w:val="18"/>
              </w:rPr>
              <w:t>h=0.1 - 0.</w:t>
            </w:r>
            <w:r>
              <w:rPr>
                <w:rFonts w:asciiTheme="minorHAnsi" w:hAnsiTheme="minorHAnsi"/>
                <w:sz w:val="18"/>
                <w:szCs w:val="18"/>
                <w:lang w:val="hy-AM"/>
              </w:rPr>
              <w:t>2</w:t>
            </w:r>
            <w:r>
              <w:rPr>
                <w:rFonts w:ascii="Arial Unicode" w:hAnsi="Arial Unicode"/>
                <w:sz w:val="18"/>
                <w:szCs w:val="18"/>
              </w:rPr>
              <w:t>5մ</w:t>
            </w:r>
          </w:p>
          <w:p w:rsidR="00466E50" w:rsidRPr="00333B49" w:rsidRDefault="00466E50" w:rsidP="00466E50">
            <w:pPr>
              <w:pStyle w:val="HTMLPreformatted"/>
              <w:shd w:val="clear" w:color="auto" w:fill="F8F9FA"/>
              <w:rPr>
                <w:rStyle w:val="y2iqfc"/>
                <w:rFonts w:ascii="inherit" w:hAnsi="inherit"/>
                <w:color w:val="202124"/>
                <w:sz w:val="18"/>
                <w:szCs w:val="18"/>
                <w:lang w:val="ru-RU"/>
              </w:rPr>
            </w:pPr>
            <w:r>
              <w:rPr>
                <w:rFonts w:asciiTheme="minorHAnsi" w:hAnsiTheme="minorHAnsi"/>
                <w:sz w:val="18"/>
                <w:szCs w:val="18"/>
                <w:lang w:val="hy-AM"/>
              </w:rPr>
              <w:t xml:space="preserve">                </w:t>
            </w:r>
            <w:r>
              <w:rPr>
                <w:rFonts w:ascii="Arial Unicode" w:hAnsi="Arial Unicode"/>
                <w:sz w:val="18"/>
                <w:szCs w:val="18"/>
              </w:rPr>
              <w:t>b=1.8 - 2.4մ</w:t>
            </w:r>
          </w:p>
        </w:tc>
        <w:tc>
          <w:tcPr>
            <w:tcW w:w="992" w:type="dxa"/>
          </w:tcPr>
          <w:p w:rsidR="00466E50" w:rsidRDefault="00466E50" w:rsidP="00466E50">
            <w:pPr>
              <w:widowControl w:val="0"/>
              <w:spacing w:after="160" w:line="360" w:lineRule="auto"/>
              <w:jc w:val="center"/>
              <w:rPr>
                <w:rFonts w:ascii="GHEA Grapalat" w:hAnsi="GHEA Grapalat"/>
              </w:rPr>
            </w:pPr>
          </w:p>
        </w:tc>
        <w:tc>
          <w:tcPr>
            <w:tcW w:w="992" w:type="dxa"/>
          </w:tcPr>
          <w:p w:rsidR="00466E50" w:rsidRDefault="00466E50" w:rsidP="00466E50">
            <w:pPr>
              <w:jc w:val="center"/>
              <w:rPr>
                <w:rFonts w:ascii="GHEA Grapalat" w:hAnsi="GHEA Grapalat"/>
                <w:sz w:val="18"/>
                <w:szCs w:val="18"/>
              </w:rPr>
            </w:pPr>
          </w:p>
        </w:tc>
        <w:tc>
          <w:tcPr>
            <w:tcW w:w="1224" w:type="dxa"/>
          </w:tcPr>
          <w:p w:rsidR="00466E50" w:rsidRDefault="00466E50" w:rsidP="00466E50">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924" w:type="dxa"/>
            <w:vAlign w:val="center"/>
          </w:tcPr>
          <w:p w:rsidR="00466E50" w:rsidRPr="00466E50" w:rsidRDefault="00466E50" w:rsidP="00466E50">
            <w:pPr>
              <w:jc w:val="center"/>
              <w:rPr>
                <w:rFonts w:asciiTheme="minorHAnsi" w:hAnsiTheme="minorHAnsi"/>
                <w:sz w:val="20"/>
                <w:szCs w:val="20"/>
                <w:lang w:val="hy-AM"/>
              </w:rPr>
            </w:pPr>
            <w:r>
              <w:rPr>
                <w:rFonts w:asciiTheme="minorHAnsi" w:hAnsiTheme="minorHAnsi"/>
                <w:sz w:val="20"/>
                <w:szCs w:val="20"/>
                <w:lang w:val="hy-AM"/>
              </w:rPr>
              <w:t>9640</w:t>
            </w:r>
          </w:p>
          <w:p w:rsidR="00466E50" w:rsidRPr="004839F4" w:rsidRDefault="00466E50" w:rsidP="00466E50">
            <w:pPr>
              <w:jc w:val="center"/>
              <w:rPr>
                <w:rFonts w:ascii="Arial Unicode" w:hAnsi="Arial Unicode"/>
                <w:sz w:val="18"/>
                <w:szCs w:val="18"/>
              </w:rPr>
            </w:pPr>
          </w:p>
        </w:tc>
        <w:tc>
          <w:tcPr>
            <w:tcW w:w="890" w:type="dxa"/>
          </w:tcPr>
          <w:p w:rsidR="00466E50" w:rsidRPr="00F37D36" w:rsidRDefault="00466E50" w:rsidP="00466E50">
            <w:pPr>
              <w:pStyle w:val="HTMLPreformatted"/>
              <w:shd w:val="clear" w:color="auto" w:fill="F8F9FA"/>
              <w:rPr>
                <w:rFonts w:ascii="inherit" w:hAnsi="inherit"/>
                <w:color w:val="202124"/>
                <w:sz w:val="18"/>
                <w:szCs w:val="18"/>
                <w:lang w:val="ru-RU"/>
              </w:rPr>
            </w:pPr>
            <w:r w:rsidRPr="00F37D36">
              <w:rPr>
                <w:rStyle w:val="y2iqfc"/>
                <w:rFonts w:ascii="inherit" w:hAnsi="inherit"/>
                <w:color w:val="202124"/>
                <w:sz w:val="18"/>
                <w:szCs w:val="18"/>
                <w:lang w:val="ru-RU"/>
              </w:rPr>
              <w:t>Эчмиадзинский канал на обслуживании Эчмиадзинской ВЭС, Акналичский внутренний канал, Акналичский верхний канал</w:t>
            </w:r>
          </w:p>
          <w:p w:rsidR="00466E50" w:rsidRDefault="00466E50" w:rsidP="00466E50">
            <w:pPr>
              <w:widowControl w:val="0"/>
              <w:spacing w:after="160" w:line="360" w:lineRule="auto"/>
              <w:ind w:firstLine="567"/>
              <w:jc w:val="center"/>
              <w:rPr>
                <w:rFonts w:ascii="GHEA Grapalat" w:hAnsi="GHEA Grapalat"/>
                <w:sz w:val="16"/>
                <w:szCs w:val="16"/>
              </w:rPr>
            </w:pPr>
          </w:p>
        </w:tc>
        <w:tc>
          <w:tcPr>
            <w:tcW w:w="1550" w:type="dxa"/>
          </w:tcPr>
          <w:p w:rsidR="00466E50" w:rsidRPr="00A178C3" w:rsidRDefault="00466E50" w:rsidP="00466E50">
            <w:pPr>
              <w:pStyle w:val="HTMLPreformatted"/>
              <w:shd w:val="clear" w:color="auto" w:fill="F8F9FA"/>
              <w:rPr>
                <w:rStyle w:val="y2iqfc"/>
                <w:rFonts w:ascii="inherit" w:hAnsi="inherit"/>
                <w:color w:val="202124"/>
                <w:sz w:val="18"/>
                <w:szCs w:val="18"/>
                <w:lang w:val="ru-RU"/>
              </w:rPr>
            </w:pPr>
            <w:r w:rsidRPr="00573395">
              <w:rPr>
                <w:rStyle w:val="y2iqfc"/>
                <w:rFonts w:ascii="inherit" w:hAnsi="inherit"/>
                <w:color w:val="202124"/>
                <w:sz w:val="18"/>
                <w:szCs w:val="18"/>
                <w:lang w:val="ru-RU"/>
              </w:rPr>
              <w:t xml:space="preserve">Победитель тендера организует предоставление инструментов и расходных материалов, необходимых сотрудникам во время выполнения работ, транспортировку сотрудников, а также обеспечение безопасности сотрудников. Начало работ, при наличии финансовых средств по </w:t>
            </w:r>
            <w:r>
              <w:rPr>
                <w:rStyle w:val="y2iqfc"/>
                <w:rFonts w:ascii="inherit" w:hAnsi="inherit"/>
                <w:color w:val="202124"/>
                <w:sz w:val="18"/>
                <w:szCs w:val="18"/>
                <w:lang w:val="ru-RU"/>
              </w:rPr>
              <w:t xml:space="preserve">заявке заказчика, не позднее </w:t>
            </w:r>
            <w:r>
              <w:rPr>
                <w:rStyle w:val="y2iqfc"/>
                <w:rFonts w:ascii="inherit" w:hAnsi="inherit"/>
                <w:color w:val="202124"/>
                <w:sz w:val="18"/>
                <w:szCs w:val="18"/>
                <w:lang w:val="hy-AM"/>
              </w:rPr>
              <w:t>3</w:t>
            </w:r>
            <w:r>
              <w:rPr>
                <w:rStyle w:val="y2iqfc"/>
                <w:rFonts w:ascii="inherit" w:hAnsi="inherit"/>
                <w:color w:val="202124"/>
                <w:sz w:val="18"/>
                <w:szCs w:val="18"/>
                <w:lang w:val="ru-RU"/>
              </w:rPr>
              <w:t>0.0</w:t>
            </w:r>
            <w:r>
              <w:rPr>
                <w:rStyle w:val="y2iqfc"/>
                <w:rFonts w:ascii="inherit" w:hAnsi="inherit"/>
                <w:color w:val="202124"/>
                <w:sz w:val="18"/>
                <w:szCs w:val="18"/>
                <w:lang w:val="hy-AM"/>
              </w:rPr>
              <w:t>3</w:t>
            </w:r>
            <w:r w:rsidRPr="00573395">
              <w:rPr>
                <w:rStyle w:val="y2iqfc"/>
                <w:rFonts w:ascii="inherit" w:hAnsi="inherit"/>
                <w:color w:val="202124"/>
                <w:sz w:val="18"/>
                <w:szCs w:val="18"/>
                <w:lang w:val="ru-RU"/>
              </w:rPr>
              <w:t>.202</w:t>
            </w:r>
            <w:r>
              <w:rPr>
                <w:rStyle w:val="y2iqfc"/>
                <w:rFonts w:ascii="inherit" w:hAnsi="inherit"/>
                <w:color w:val="202124"/>
                <w:sz w:val="18"/>
                <w:szCs w:val="18"/>
                <w:lang w:val="hy-AM"/>
              </w:rPr>
              <w:t>6</w:t>
            </w:r>
            <w:r w:rsidRPr="00573395">
              <w:rPr>
                <w:rStyle w:val="y2iqfc"/>
                <w:rFonts w:ascii="inherit" w:hAnsi="inherit"/>
                <w:color w:val="202124"/>
                <w:sz w:val="18"/>
                <w:szCs w:val="18"/>
                <w:lang w:val="ru-RU"/>
              </w:rPr>
              <w:t xml:space="preserve"> г. с даты вступления в силу договора, заключенного между сторонами, с объемом работ не менее 500 метров в сутки.</w:t>
            </w:r>
          </w:p>
        </w:tc>
      </w:tr>
    </w:tbl>
    <w:p w:rsidR="00466E50" w:rsidRPr="00845D35" w:rsidRDefault="00466E50" w:rsidP="00466E50">
      <w:pPr>
        <w:widowControl w:val="0"/>
        <w:ind w:firstLine="567"/>
        <w:rPr>
          <w:rFonts w:ascii="GHEA Grapalat" w:hAnsi="GHEA Grapalat"/>
          <w:lang w:val="hy-AM"/>
        </w:rPr>
      </w:pPr>
      <w:r w:rsidRPr="00845D35">
        <w:rPr>
          <w:rFonts w:ascii="GHEA Grapalat" w:hAnsi="GHEA Grapalat"/>
          <w:lang w:val="hy-AM"/>
        </w:rPr>
        <w:t>- Место проведения работ будет объявлено накануне.</w:t>
      </w:r>
    </w:p>
    <w:p w:rsidR="00466E50" w:rsidRPr="00845D35" w:rsidRDefault="00466E50" w:rsidP="00466E50">
      <w:pPr>
        <w:widowControl w:val="0"/>
        <w:ind w:firstLine="567"/>
        <w:rPr>
          <w:rFonts w:ascii="GHEA Grapalat" w:hAnsi="GHEA Grapalat"/>
          <w:lang w:val="hy-AM"/>
        </w:rPr>
      </w:pPr>
      <w:r w:rsidRPr="00845D35">
        <w:rPr>
          <w:rFonts w:ascii="GHEA Grapalat" w:hAnsi="GHEA Grapalat"/>
          <w:lang w:val="hy-AM"/>
        </w:rPr>
        <w:t>- Работы будут проводиться в радиусе 30 км от административного здания водопроводной компании «Эчмиадзин».</w:t>
      </w:r>
    </w:p>
    <w:p w:rsidR="00466E50" w:rsidRPr="00845D35" w:rsidRDefault="00466E50" w:rsidP="00466E50">
      <w:pPr>
        <w:widowControl w:val="0"/>
        <w:ind w:firstLine="567"/>
        <w:rPr>
          <w:rFonts w:ascii="GHEA Grapalat" w:hAnsi="GHEA Grapalat"/>
          <w:lang w:val="hy-AM"/>
        </w:rPr>
      </w:pPr>
      <w:r w:rsidRPr="00845D35">
        <w:rPr>
          <w:rFonts w:ascii="GHEA Grapalat" w:hAnsi="GHEA Grapalat"/>
          <w:lang w:val="hy-AM"/>
        </w:rPr>
        <w:lastRenderedPageBreak/>
        <w:t>- В ходе выполнения работ контроль качества будет ежедневно контролироваться и регулироваться уполномоченной группой Управления водопровода «Эчмиадзин».</w:t>
      </w:r>
    </w:p>
    <w:p w:rsidR="00466E50" w:rsidRPr="00845D35" w:rsidRDefault="00466E50" w:rsidP="00466E50">
      <w:pPr>
        <w:widowControl w:val="0"/>
        <w:ind w:firstLine="567"/>
        <w:rPr>
          <w:rFonts w:ascii="GHEA Grapalat" w:hAnsi="GHEA Grapalat"/>
          <w:lang w:val="hy-AM"/>
        </w:rPr>
      </w:pPr>
      <w:r w:rsidRPr="00845D35">
        <w:rPr>
          <w:rFonts w:ascii="GHEA Grapalat" w:hAnsi="GHEA Grapalat"/>
          <w:lang w:val="hy-AM"/>
        </w:rPr>
        <w:t>- Недостатки, выявленные Заказчиком, должны быть устранены Подрядчиком в течение 3 календарных дней; в случае неустранения дефектов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466E50" w:rsidRPr="00845D35" w:rsidRDefault="00466E50" w:rsidP="00466E50">
      <w:pPr>
        <w:widowControl w:val="0"/>
        <w:ind w:firstLine="567"/>
        <w:rPr>
          <w:rFonts w:ascii="GHEA Grapalat" w:hAnsi="GHEA Grapalat"/>
          <w:lang w:val="hy-AM"/>
        </w:rPr>
      </w:pPr>
      <w:r w:rsidRPr="00845D35">
        <w:rPr>
          <w:rFonts w:ascii="GHEA Grapalat" w:hAnsi="GHEA Grapalat"/>
          <w:lang w:val="hy-AM"/>
        </w:rPr>
        <w:t>- Участникам рекомендуется перед началом соревнований посетить служебные помещения водопроводной станции «Эчмиадзин» для ознакомления со спецификой предстоящих работ.</w:t>
      </w:r>
    </w:p>
    <w:p w:rsidR="00466E50" w:rsidRPr="00333B49" w:rsidRDefault="00466E50" w:rsidP="00466E50">
      <w:pPr>
        <w:widowControl w:val="0"/>
        <w:ind w:firstLine="567"/>
        <w:rPr>
          <w:rFonts w:ascii="GHEA Grapalat" w:hAnsi="GHEA Grapalat"/>
          <w:lang w:val="hy-AM"/>
        </w:rPr>
      </w:pPr>
      <w:r w:rsidRPr="00845D35">
        <w:rPr>
          <w:rFonts w:ascii="GHEA Grapalat" w:hAnsi="GHEA Grapalat"/>
          <w:lang w:val="hy-AM"/>
        </w:rPr>
        <w:t>- В случае возможности различного (двоякого) толкования текстов объявления и (или) приглашения, опубликованных на русском и армянском языках, за основу принимается армянский текст.</w:t>
      </w:r>
    </w:p>
    <w:p w:rsidR="00BB28C8" w:rsidRPr="00466E50" w:rsidRDefault="00BB28C8" w:rsidP="00BB28C8">
      <w:pPr>
        <w:widowControl w:val="0"/>
        <w:spacing w:after="160" w:line="360" w:lineRule="auto"/>
        <w:ind w:firstLine="567"/>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AF77EC">
      <w:pPr>
        <w:widowControl w:val="0"/>
        <w:ind w:firstLine="567"/>
        <w:jc w:val="center"/>
        <w:rPr>
          <w:rFonts w:ascii="GHEA Grapalat" w:hAnsi="GHEA Grapalat"/>
          <w:i/>
        </w:rPr>
      </w:pPr>
      <w:r w:rsidRPr="009F3DC7">
        <w:rPr>
          <w:rFonts w:ascii="GHEA Grapalat" w:hAnsi="GHEA Grapalat"/>
        </w:rPr>
        <w:br w:type="page"/>
      </w:r>
      <w:r w:rsidR="00107442">
        <w:rPr>
          <w:rFonts w:ascii="GHEA Grapalat" w:hAnsi="GHEA Grapalat"/>
          <w:lang w:val="hy-AM"/>
        </w:rPr>
        <w:lastRenderedPageBreak/>
        <w:t xml:space="preserve">                                                                                                  </w:t>
      </w:r>
      <w:r w:rsidRPr="009F3DC7">
        <w:rPr>
          <w:rFonts w:ascii="GHEA Grapalat" w:hAnsi="GHEA Grapalat"/>
          <w:i/>
        </w:rPr>
        <w:t>Приложение № 2</w:t>
      </w:r>
    </w:p>
    <w:p w:rsidR="00BB28C8" w:rsidRPr="009F3DC7" w:rsidRDefault="00BB28C8" w:rsidP="00AF77EC">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AF77EC">
      <w:pPr>
        <w:widowControl w:val="0"/>
        <w:tabs>
          <w:tab w:val="left" w:pos="9540"/>
        </w:tabs>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446"/>
        <w:gridCol w:w="1062"/>
        <w:gridCol w:w="633"/>
        <w:gridCol w:w="719"/>
        <w:gridCol w:w="514"/>
        <w:gridCol w:w="628"/>
        <w:gridCol w:w="598"/>
        <w:gridCol w:w="567"/>
        <w:gridCol w:w="567"/>
        <w:gridCol w:w="567"/>
        <w:gridCol w:w="709"/>
        <w:gridCol w:w="644"/>
        <w:gridCol w:w="553"/>
        <w:gridCol w:w="617"/>
        <w:gridCol w:w="448"/>
        <w:gridCol w:w="14"/>
        <w:gridCol w:w="27"/>
      </w:tblGrid>
      <w:tr w:rsidR="00BB28C8" w:rsidRPr="00D25446" w:rsidTr="00AF77EC">
        <w:trPr>
          <w:trHeight w:val="326"/>
          <w:jc w:val="center"/>
        </w:trPr>
        <w:tc>
          <w:tcPr>
            <w:tcW w:w="11136" w:type="dxa"/>
            <w:gridSpan w:val="18"/>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AF77EC">
        <w:trPr>
          <w:gridAfter w:val="1"/>
          <w:wAfter w:w="27" w:type="dxa"/>
          <w:trHeight w:val="1767"/>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46"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78" w:type="dxa"/>
            <w:gridSpan w:val="14"/>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1"/>
              <w:t>**</w:t>
            </w:r>
          </w:p>
        </w:tc>
      </w:tr>
      <w:tr w:rsidR="00BB28C8" w:rsidRPr="00D25446" w:rsidTr="00AF77EC">
        <w:trPr>
          <w:gridAfter w:val="2"/>
          <w:wAfter w:w="41" w:type="dxa"/>
          <w:cantSplit/>
          <w:trHeight w:val="1096"/>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46"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1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A47989" w:rsidRPr="00D25446" w:rsidTr="00AF77EC">
        <w:trPr>
          <w:gridAfter w:val="2"/>
          <w:wAfter w:w="41" w:type="dxa"/>
          <w:cantSplit/>
          <w:trHeight w:val="1096"/>
          <w:jc w:val="center"/>
        </w:trPr>
        <w:tc>
          <w:tcPr>
            <w:tcW w:w="823" w:type="dxa"/>
            <w:vAlign w:val="center"/>
          </w:tcPr>
          <w:p w:rsidR="00A47989" w:rsidRPr="00D25446" w:rsidRDefault="00A47989" w:rsidP="00A47989">
            <w:pPr>
              <w:widowControl w:val="0"/>
              <w:spacing w:after="120"/>
              <w:ind w:left="-43"/>
              <w:jc w:val="center"/>
              <w:rPr>
                <w:rFonts w:ascii="GHEA Grapalat" w:hAnsi="GHEA Grapalat"/>
                <w:sz w:val="16"/>
                <w:szCs w:val="16"/>
              </w:rPr>
            </w:pPr>
          </w:p>
        </w:tc>
        <w:tc>
          <w:tcPr>
            <w:tcW w:w="1446" w:type="dxa"/>
          </w:tcPr>
          <w:p w:rsidR="00A47989" w:rsidRPr="00041ED4" w:rsidRDefault="00A47989" w:rsidP="00041ED4">
            <w:pPr>
              <w:jc w:val="center"/>
              <w:rPr>
                <w:rFonts w:ascii="GHEA Grapalat" w:hAnsi="GHEA Grapalat"/>
                <w:sz w:val="20"/>
                <w:lang w:val="hy-AM"/>
              </w:rPr>
            </w:pPr>
            <w:r w:rsidRPr="00854003">
              <w:rPr>
                <w:rFonts w:ascii="GHEA Grapalat" w:hAnsi="GHEA Grapalat"/>
                <w:sz w:val="20"/>
              </w:rPr>
              <w:t>45231132/</w:t>
            </w:r>
            <w:r w:rsidR="00041ED4">
              <w:rPr>
                <w:rFonts w:ascii="GHEA Grapalat" w:hAnsi="GHEA Grapalat"/>
                <w:sz w:val="20"/>
                <w:lang w:val="hy-AM"/>
              </w:rPr>
              <w:t>9</w:t>
            </w:r>
          </w:p>
        </w:tc>
        <w:tc>
          <w:tcPr>
            <w:tcW w:w="1062" w:type="dxa"/>
            <w:vAlign w:val="center"/>
          </w:tcPr>
          <w:p w:rsidR="00A47989" w:rsidRPr="00A47989" w:rsidRDefault="00A47989" w:rsidP="00A47989">
            <w:pPr>
              <w:pStyle w:val="BodyTextIndent2"/>
              <w:widowControl w:val="0"/>
              <w:spacing w:after="120" w:line="240" w:lineRule="auto"/>
              <w:ind w:left="-108" w:firstLine="3"/>
              <w:rPr>
                <w:rFonts w:ascii="GHEA Grapalat" w:hAnsi="GHEA Grapalat"/>
                <w:sz w:val="14"/>
                <w:szCs w:val="24"/>
                <w:u w:val="single"/>
                <w:vertAlign w:val="subscript"/>
              </w:rPr>
            </w:pPr>
            <w:r w:rsidRPr="00A47989">
              <w:rPr>
                <w:rFonts w:ascii="GHEA Grapalat" w:hAnsi="GHEA Grapalat"/>
                <w:i/>
                <w:spacing w:val="6"/>
                <w:sz w:val="14"/>
              </w:rPr>
              <w:t xml:space="preserve">ручные работы по очистке межхозяйственной сети Вагаршапатского территориального участка </w:t>
            </w:r>
          </w:p>
        </w:tc>
        <w:tc>
          <w:tcPr>
            <w:tcW w:w="633" w:type="dxa"/>
            <w:vAlign w:val="center"/>
          </w:tcPr>
          <w:p w:rsidR="00A47989" w:rsidRPr="00D25446" w:rsidRDefault="00A47989" w:rsidP="00A47989">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A47989" w:rsidRPr="00D25446" w:rsidRDefault="00A47989" w:rsidP="00A47989">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A47989" w:rsidRPr="00D25446" w:rsidRDefault="00A47989" w:rsidP="00A47989">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A47989" w:rsidRPr="00D25446" w:rsidRDefault="00A47989" w:rsidP="00A47989">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041ED4" w:rsidRPr="00D25446" w:rsidTr="00AF77EC">
        <w:trPr>
          <w:gridAfter w:val="2"/>
          <w:wAfter w:w="41" w:type="dxa"/>
          <w:cantSplit/>
          <w:trHeight w:val="1096"/>
          <w:jc w:val="center"/>
        </w:trPr>
        <w:tc>
          <w:tcPr>
            <w:tcW w:w="823" w:type="dxa"/>
            <w:vAlign w:val="center"/>
          </w:tcPr>
          <w:p w:rsidR="00041ED4" w:rsidRPr="00D25446" w:rsidRDefault="00041ED4" w:rsidP="00041ED4">
            <w:pPr>
              <w:widowControl w:val="0"/>
              <w:spacing w:after="120"/>
              <w:ind w:left="-43"/>
              <w:jc w:val="center"/>
              <w:rPr>
                <w:rFonts w:ascii="GHEA Grapalat" w:hAnsi="GHEA Grapalat"/>
                <w:sz w:val="16"/>
                <w:szCs w:val="16"/>
              </w:rPr>
            </w:pPr>
          </w:p>
        </w:tc>
        <w:tc>
          <w:tcPr>
            <w:tcW w:w="1446" w:type="dxa"/>
          </w:tcPr>
          <w:p w:rsidR="00041ED4" w:rsidRPr="00041ED4" w:rsidRDefault="00041ED4" w:rsidP="00041ED4">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10</w:t>
            </w:r>
          </w:p>
        </w:tc>
        <w:tc>
          <w:tcPr>
            <w:tcW w:w="1062" w:type="dxa"/>
            <w:vAlign w:val="center"/>
          </w:tcPr>
          <w:p w:rsidR="00041ED4" w:rsidRPr="00A47989" w:rsidRDefault="00041ED4" w:rsidP="00041ED4">
            <w:pPr>
              <w:pStyle w:val="BodyTextIndent2"/>
              <w:widowControl w:val="0"/>
              <w:spacing w:after="120" w:line="240" w:lineRule="auto"/>
              <w:ind w:firstLine="0"/>
              <w:rPr>
                <w:rFonts w:ascii="GHEA Grapalat" w:hAnsi="GHEA Grapalat"/>
                <w:sz w:val="14"/>
                <w:szCs w:val="24"/>
              </w:rPr>
            </w:pPr>
            <w:r w:rsidRPr="00A47989">
              <w:rPr>
                <w:rFonts w:ascii="GHEA Grapalat" w:hAnsi="GHEA Grapalat"/>
                <w:i/>
                <w:spacing w:val="6"/>
                <w:sz w:val="14"/>
              </w:rPr>
              <w:t xml:space="preserve">ручные работы по очистке межхозяйственной сети Акналиджского территориального участка </w:t>
            </w:r>
          </w:p>
        </w:tc>
        <w:tc>
          <w:tcPr>
            <w:tcW w:w="633"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041ED4" w:rsidRPr="00D25446" w:rsidRDefault="00041ED4" w:rsidP="00041ED4">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041ED4" w:rsidRPr="00D25446" w:rsidTr="00AF77EC">
        <w:trPr>
          <w:gridAfter w:val="2"/>
          <w:wAfter w:w="41" w:type="dxa"/>
          <w:cantSplit/>
          <w:trHeight w:val="1096"/>
          <w:jc w:val="center"/>
        </w:trPr>
        <w:tc>
          <w:tcPr>
            <w:tcW w:w="823" w:type="dxa"/>
            <w:vAlign w:val="center"/>
          </w:tcPr>
          <w:p w:rsidR="00041ED4" w:rsidRPr="00D25446" w:rsidRDefault="00041ED4" w:rsidP="00041ED4">
            <w:pPr>
              <w:widowControl w:val="0"/>
              <w:spacing w:after="120"/>
              <w:ind w:left="-43"/>
              <w:jc w:val="center"/>
              <w:rPr>
                <w:rFonts w:ascii="GHEA Grapalat" w:hAnsi="GHEA Grapalat"/>
                <w:sz w:val="16"/>
                <w:szCs w:val="16"/>
              </w:rPr>
            </w:pPr>
          </w:p>
        </w:tc>
        <w:tc>
          <w:tcPr>
            <w:tcW w:w="1446" w:type="dxa"/>
          </w:tcPr>
          <w:p w:rsidR="00041ED4" w:rsidRPr="00041ED4" w:rsidRDefault="00041ED4" w:rsidP="00041ED4">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11</w:t>
            </w:r>
          </w:p>
        </w:tc>
        <w:tc>
          <w:tcPr>
            <w:tcW w:w="1062" w:type="dxa"/>
            <w:vAlign w:val="center"/>
          </w:tcPr>
          <w:p w:rsidR="00041ED4" w:rsidRPr="00A47989" w:rsidRDefault="00041ED4" w:rsidP="00041ED4">
            <w:pPr>
              <w:pStyle w:val="BodyTextIndent2"/>
              <w:widowControl w:val="0"/>
              <w:spacing w:after="120" w:line="240" w:lineRule="auto"/>
              <w:ind w:firstLine="0"/>
              <w:rPr>
                <w:rFonts w:ascii="GHEA Grapalat" w:hAnsi="GHEA Grapalat"/>
                <w:sz w:val="14"/>
                <w:szCs w:val="24"/>
                <w:lang w:val="hy-AM"/>
              </w:rPr>
            </w:pPr>
            <w:r w:rsidRPr="00A47989">
              <w:rPr>
                <w:rFonts w:ascii="GHEA Grapalat" w:hAnsi="GHEA Grapalat"/>
                <w:i/>
                <w:spacing w:val="6"/>
                <w:sz w:val="14"/>
              </w:rPr>
              <w:t>ручные работы по очистке межхозяйственной сети Хойского территориального участка</w:t>
            </w:r>
          </w:p>
        </w:tc>
        <w:tc>
          <w:tcPr>
            <w:tcW w:w="633"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041ED4" w:rsidRPr="00D25446" w:rsidRDefault="00041ED4" w:rsidP="00041ED4">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041ED4" w:rsidRPr="00D25446" w:rsidTr="00AF77EC">
        <w:trPr>
          <w:gridAfter w:val="2"/>
          <w:wAfter w:w="41" w:type="dxa"/>
          <w:cantSplit/>
          <w:trHeight w:val="1096"/>
          <w:jc w:val="center"/>
        </w:trPr>
        <w:tc>
          <w:tcPr>
            <w:tcW w:w="823" w:type="dxa"/>
            <w:vAlign w:val="center"/>
          </w:tcPr>
          <w:p w:rsidR="00041ED4" w:rsidRPr="00D25446" w:rsidRDefault="00041ED4" w:rsidP="00041ED4">
            <w:pPr>
              <w:widowControl w:val="0"/>
              <w:spacing w:after="120"/>
              <w:ind w:left="-43"/>
              <w:jc w:val="center"/>
              <w:rPr>
                <w:rFonts w:ascii="GHEA Grapalat" w:hAnsi="GHEA Grapalat"/>
                <w:sz w:val="16"/>
                <w:szCs w:val="16"/>
              </w:rPr>
            </w:pPr>
          </w:p>
        </w:tc>
        <w:tc>
          <w:tcPr>
            <w:tcW w:w="1446" w:type="dxa"/>
          </w:tcPr>
          <w:p w:rsidR="00041ED4" w:rsidRPr="00041ED4" w:rsidRDefault="00041ED4" w:rsidP="00041ED4">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12</w:t>
            </w:r>
          </w:p>
        </w:tc>
        <w:tc>
          <w:tcPr>
            <w:tcW w:w="1062" w:type="dxa"/>
            <w:vAlign w:val="center"/>
          </w:tcPr>
          <w:p w:rsidR="00041ED4" w:rsidRPr="00A47989" w:rsidRDefault="00041ED4" w:rsidP="00041ED4">
            <w:pPr>
              <w:pStyle w:val="BodyTextIndent2"/>
              <w:widowControl w:val="0"/>
              <w:spacing w:after="120" w:line="240" w:lineRule="auto"/>
              <w:ind w:firstLine="0"/>
              <w:rPr>
                <w:rFonts w:ascii="GHEA Grapalat" w:hAnsi="GHEA Grapalat"/>
                <w:sz w:val="14"/>
                <w:szCs w:val="24"/>
                <w:lang w:val="hy-AM"/>
              </w:rPr>
            </w:pPr>
            <w:r w:rsidRPr="00A47989">
              <w:rPr>
                <w:rFonts w:ascii="GHEA Grapalat" w:hAnsi="GHEA Grapalat"/>
                <w:i/>
                <w:spacing w:val="6"/>
                <w:sz w:val="14"/>
              </w:rPr>
              <w:t xml:space="preserve">ручные работы по очистке межхозяйственной сети Мусалерского территориального участка площадочные  </w:t>
            </w:r>
          </w:p>
        </w:tc>
        <w:tc>
          <w:tcPr>
            <w:tcW w:w="633"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041ED4" w:rsidRPr="00D25446" w:rsidRDefault="00041ED4" w:rsidP="00041ED4">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041ED4" w:rsidRPr="00D25446" w:rsidRDefault="00041ED4" w:rsidP="00041ED4">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041ED4" w:rsidRPr="00D25446" w:rsidRDefault="00041ED4" w:rsidP="00041ED4">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Pr="00107442"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42690">
          <w:footerReference w:type="default" r:id="rId12"/>
          <w:footnotePr>
            <w:pos w:val="beneathText"/>
          </w:footnotePr>
          <w:pgSz w:w="11907" w:h="16840" w:code="9"/>
          <w:pgMar w:top="426" w:right="850" w:bottom="426" w:left="1418" w:header="561" w:footer="561" w:gutter="0"/>
          <w:cols w:space="720"/>
          <w:titlePg/>
          <w:docGrid w:linePitch="326"/>
        </w:sectPr>
      </w:pP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165E7A">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165E7A">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165E7A">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165E7A">
            <w:pPr>
              <w:widowControl w:val="0"/>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165E7A">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165E7A">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165E7A">
      <w:pPr>
        <w:widowControl w:val="0"/>
        <w:ind w:firstLine="567"/>
        <w:rPr>
          <w:rFonts w:ascii="GHEA Grapalat" w:hAnsi="GHEA Grapalat"/>
          <w:iCs/>
          <w:color w:val="000000"/>
        </w:rPr>
      </w:pP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165E7A">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165E7A">
      <w:pPr>
        <w:pStyle w:val="BodyTextIndent"/>
        <w:widowControl w:val="0"/>
        <w:spacing w:line="240" w:lineRule="auto"/>
        <w:ind w:firstLine="567"/>
        <w:jc w:val="center"/>
        <w:rPr>
          <w:rFonts w:ascii="GHEA Grapalat" w:hAnsi="GHEA Grapalat"/>
          <w:b/>
          <w:bCs/>
          <w:iCs/>
          <w:sz w:val="24"/>
          <w:szCs w:val="24"/>
        </w:rPr>
      </w:pPr>
    </w:p>
    <w:p w:rsidR="00BB28C8" w:rsidRPr="00EF1C40" w:rsidRDefault="00BB28C8" w:rsidP="00165E7A">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165E7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165E7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165E7A">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165E7A">
      <w:pPr>
        <w:widowControl w:val="0"/>
        <w:tabs>
          <w:tab w:val="left" w:pos="6804"/>
          <w:tab w:val="left" w:pos="7797"/>
          <w:tab w:val="left" w:pos="8789"/>
        </w:tabs>
        <w:ind w:firstLine="567"/>
        <w:jc w:val="both"/>
        <w:rPr>
          <w:rFonts w:ascii="GHEA Grapalat" w:hAnsi="GHEA Grapalat" w:cs="Sylfaen"/>
          <w:iCs/>
        </w:rPr>
      </w:pPr>
    </w:p>
    <w:p w:rsidR="00BB28C8" w:rsidRPr="009F3DC7" w:rsidRDefault="00BB28C8" w:rsidP="00165E7A">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165E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165E7A">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165E7A">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rsidR="00BB28C8" w:rsidRPr="00EF1C40" w:rsidRDefault="00BB28C8" w:rsidP="00165E7A">
            <w:pPr>
              <w:pStyle w:val="NormalWeb"/>
              <w:widowControl w:val="0"/>
              <w:spacing w:before="0" w:beforeAutospacing="0" w:after="0" w:afterAutospacing="0"/>
              <w:jc w:val="center"/>
              <w:rPr>
                <w:rFonts w:ascii="GHEA Grapalat" w:hAnsi="GHEA Grapalat"/>
                <w:sz w:val="16"/>
                <w:szCs w:val="16"/>
              </w:rPr>
            </w:pPr>
          </w:p>
        </w:tc>
      </w:tr>
    </w:tbl>
    <w:p w:rsidR="00BB28C8" w:rsidRPr="00EF1C40" w:rsidRDefault="00BB28C8" w:rsidP="00165E7A">
      <w:pPr>
        <w:widowControl w:val="0"/>
        <w:ind w:firstLine="567"/>
        <w:jc w:val="both"/>
        <w:rPr>
          <w:rFonts w:ascii="GHEA Grapalat" w:hAnsi="GHEA Grapalat" w:cs="Arial"/>
          <w:iCs/>
          <w:color w:val="000000"/>
          <w:lang w:val="en-US"/>
        </w:rPr>
      </w:pPr>
    </w:p>
    <w:p w:rsidR="00BB28C8" w:rsidRPr="009F3DC7" w:rsidRDefault="00BB28C8" w:rsidP="00165E7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165E7A">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165E7A">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165E7A">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165E7A">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165E7A">
            <w:pPr>
              <w:widowControl w:val="0"/>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165E7A">
      <w:pPr>
        <w:widowControl w:val="0"/>
        <w:ind w:firstLine="567"/>
        <w:jc w:val="right"/>
        <w:rPr>
          <w:rFonts w:ascii="GHEA Grapalat" w:hAnsi="GHEA Grapalat" w:cs="Sylfaen"/>
          <w:b/>
        </w:rPr>
      </w:pPr>
    </w:p>
    <w:p w:rsidR="00BB28C8" w:rsidRDefault="00BB28C8" w:rsidP="00165E7A">
      <w:pPr>
        <w:rPr>
          <w:rFonts w:ascii="GHEA Grapalat" w:hAnsi="GHEA Grapalat" w:cs="Sylfaen"/>
          <w:b/>
        </w:rPr>
      </w:pPr>
      <w:r>
        <w:rPr>
          <w:rFonts w:ascii="GHEA Grapalat" w:hAnsi="GHEA Grapalat" w:cs="Sylfaen"/>
          <w:b/>
        </w:rPr>
        <w:br w:type="page"/>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165E7A">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165E7A">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165E7A">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165E7A">
      <w:pPr>
        <w:widowControl w:val="0"/>
        <w:tabs>
          <w:tab w:val="left" w:pos="360"/>
          <w:tab w:val="left" w:pos="540"/>
        </w:tabs>
        <w:ind w:firstLine="567"/>
        <w:rPr>
          <w:rFonts w:ascii="GHEA Grapalat" w:hAnsi="GHEA Grapalat" w:cs="Sylfaen"/>
        </w:rPr>
      </w:pPr>
    </w:p>
    <w:p w:rsidR="00BB28C8" w:rsidRPr="0086243C" w:rsidRDefault="00BB28C8" w:rsidP="00165E7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165E7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165E7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165E7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165E7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165E7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165E7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165E7A">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165E7A">
            <w:pPr>
              <w:widowControl w:val="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165E7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165E7A">
            <w:pPr>
              <w:widowControl w:val="0"/>
              <w:ind w:firstLine="567"/>
              <w:rPr>
                <w:rFonts w:ascii="GHEA Grapalat" w:hAnsi="GHEA Grapalat" w:cs="Sylfaen"/>
              </w:rPr>
            </w:pPr>
          </w:p>
        </w:tc>
      </w:tr>
    </w:tbl>
    <w:p w:rsidR="00BB28C8" w:rsidRDefault="00BB28C8" w:rsidP="00165E7A">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165E7A">
      <w:pPr>
        <w:widowControl w:val="0"/>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165E7A">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165E7A">
            <w:pPr>
              <w:widowControl w:val="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165E7A">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165E7A">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165E7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165E7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165E7A">
      <w:pPr>
        <w:pStyle w:val="BodyTextIndent3"/>
        <w:widowControl w:val="0"/>
        <w:spacing w:line="240" w:lineRule="auto"/>
        <w:jc w:val="right"/>
        <w:rPr>
          <w:rFonts w:ascii="GHEA Grapalat" w:hAnsi="GHEA Grapalat" w:cs="Sylfaen"/>
          <w:sz w:val="24"/>
          <w:szCs w:val="24"/>
        </w:rPr>
      </w:pPr>
    </w:p>
    <w:p w:rsidR="00BB28C8" w:rsidRDefault="00BB28C8" w:rsidP="00165E7A">
      <w:pPr>
        <w:rPr>
          <w:rFonts w:ascii="GHEA Grapalat" w:hAnsi="GHEA Grapalat" w:cs="Sylfaen"/>
        </w:rPr>
      </w:pPr>
      <w:r>
        <w:rPr>
          <w:rFonts w:ascii="GHEA Grapalat" w:hAnsi="GHEA Grapalat" w:cs="Sylfaen"/>
        </w:rPr>
        <w:br w:type="page"/>
      </w:r>
    </w:p>
    <w:p w:rsidR="00B80444" w:rsidRPr="00EB1587" w:rsidRDefault="00B80444" w:rsidP="00165E7A">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rsidR="00B80444" w:rsidRPr="00EB1587" w:rsidRDefault="00B80444" w:rsidP="00165E7A">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rsidR="00B80444" w:rsidRPr="00EB1587" w:rsidRDefault="00B80444" w:rsidP="00165E7A">
      <w:pPr>
        <w:jc w:val="center"/>
        <w:rPr>
          <w:rFonts w:ascii="GHEA Grapalat" w:hAnsi="GHEA Grapalat" w:cs="GHEA Grapalat"/>
        </w:rPr>
      </w:pPr>
    </w:p>
    <w:p w:rsidR="00B80444" w:rsidRPr="00EB1587" w:rsidRDefault="00B80444" w:rsidP="00165E7A">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165E7A">
      <w:pPr>
        <w:jc w:val="center"/>
        <w:rPr>
          <w:rFonts w:ascii="GHEA Grapalat" w:hAnsi="GHEA Grapalat" w:cs="GHEA Grapalat"/>
          <w:lang w:val="hy-AM"/>
        </w:rPr>
      </w:pPr>
    </w:p>
    <w:p w:rsidR="00B80444" w:rsidRPr="00EB1587" w:rsidRDefault="00B80444" w:rsidP="00165E7A">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165E7A">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165E7A">
      <w:pPr>
        <w:rPr>
          <w:rFonts w:ascii="GHEA Grapalat" w:hAnsi="GHEA Grapalat"/>
          <w:vertAlign w:val="superscript"/>
          <w:lang w:val="es-ES"/>
        </w:rPr>
      </w:pPr>
    </w:p>
    <w:p w:rsidR="00B80444" w:rsidRPr="00EB1587" w:rsidRDefault="00B80444" w:rsidP="00165E7A">
      <w:pPr>
        <w:pStyle w:val="ListParagraph"/>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165E7A">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165E7A">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165E7A">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165E7A">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165E7A">
      <w:pPr>
        <w:rPr>
          <w:rFonts w:ascii="GHEA Grapalat" w:hAnsi="GHEA Grapalat" w:cs="Sylfaen"/>
          <w:sz w:val="20"/>
          <w:szCs w:val="20"/>
          <w:lang w:val="es-ES"/>
        </w:rPr>
      </w:pPr>
    </w:p>
    <w:p w:rsidR="00B80444" w:rsidRPr="00EB1587" w:rsidRDefault="00B80444" w:rsidP="00165E7A">
      <w:pPr>
        <w:pStyle w:val="ListParagraph"/>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165E7A">
      <w:pPr>
        <w:jc w:val="center"/>
        <w:rPr>
          <w:rFonts w:ascii="GHEA Grapalat" w:hAnsi="GHEA Grapalat" w:cs="GHEA Grapalat"/>
          <w:lang w:val="es-ES"/>
        </w:rPr>
      </w:pPr>
    </w:p>
    <w:p w:rsidR="00B80444" w:rsidRPr="00EB1587" w:rsidRDefault="00B80444" w:rsidP="00165E7A">
      <w:pPr>
        <w:jc w:val="center"/>
        <w:rPr>
          <w:rFonts w:ascii="GHEA Grapalat" w:hAnsi="GHEA Grapalat" w:cs="Sylfaen"/>
          <w:b/>
          <w:lang w:val="es-ES"/>
        </w:rPr>
      </w:pPr>
    </w:p>
    <w:p w:rsidR="00B80444" w:rsidRPr="00EB1587" w:rsidRDefault="00B80444" w:rsidP="00165E7A">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165E7A">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165E7A">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165E7A">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165E7A">
      <w:pPr>
        <w:jc w:val="center"/>
        <w:rPr>
          <w:rFonts w:ascii="GHEA Grapalat" w:hAnsi="GHEA Grapalat" w:cs="Sylfaen"/>
          <w:sz w:val="16"/>
          <w:szCs w:val="16"/>
          <w:lang w:val="es-ES"/>
        </w:rPr>
      </w:pPr>
    </w:p>
    <w:p w:rsidR="00B80444" w:rsidRDefault="00B80444" w:rsidP="00165E7A">
      <w:pPr>
        <w:jc w:val="right"/>
        <w:rPr>
          <w:rFonts w:ascii="GHEA Grapalat" w:hAnsi="GHEA Grapalat"/>
          <w:b/>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Sect="00E203EC">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A6" w:rsidRDefault="00D772A6">
      <w:r>
        <w:separator/>
      </w:r>
    </w:p>
  </w:endnote>
  <w:endnote w:type="continuationSeparator" w:id="0">
    <w:p w:rsidR="00D772A6" w:rsidRDefault="00D7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A47989" w:rsidRPr="003E450C" w:rsidRDefault="00A4798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0224D">
          <w:rPr>
            <w:rFonts w:ascii="GHEA Grapalat" w:hAnsi="GHEA Grapalat"/>
            <w:noProof/>
            <w:sz w:val="24"/>
            <w:szCs w:val="24"/>
          </w:rPr>
          <w:t>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A6" w:rsidRDefault="00D772A6">
      <w:r>
        <w:separator/>
      </w:r>
    </w:p>
  </w:footnote>
  <w:footnote w:type="continuationSeparator" w:id="0">
    <w:p w:rsidR="00D772A6" w:rsidRDefault="00D772A6">
      <w:r>
        <w:continuationSeparator/>
      </w:r>
    </w:p>
  </w:footnote>
  <w:footnote w:id="1">
    <w:p w:rsidR="00A47989" w:rsidRPr="00793343" w:rsidRDefault="00A47989"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A47989" w:rsidRPr="00CD6B60" w:rsidRDefault="00A4798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47989" w:rsidRPr="00CD6B60" w:rsidRDefault="00A4798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47989" w:rsidRPr="002E4BC5" w:rsidRDefault="00A4798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7989" w:rsidRPr="003F2273" w:rsidRDefault="00A4798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A47989" w:rsidRDefault="00A4798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47989" w:rsidRPr="00831D6D" w:rsidRDefault="00A4798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A47989" w:rsidRPr="00831D6D" w:rsidRDefault="00A4798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A47989" w:rsidRPr="00C24DBE" w:rsidRDefault="00A4798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A47989" w:rsidRPr="00365501" w:rsidRDefault="00A47989" w:rsidP="00AF1F59">
      <w:pPr>
        <w:pStyle w:val="FootnoteText"/>
        <w:jc w:val="both"/>
        <w:rPr>
          <w:rFonts w:asciiTheme="minorHAnsi" w:hAnsiTheme="minorHAnsi"/>
        </w:rPr>
      </w:pPr>
    </w:p>
    <w:p w:rsidR="00A47989" w:rsidRPr="00D3436F" w:rsidRDefault="00A4798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47989" w:rsidRPr="000811C1" w:rsidRDefault="00A47989">
      <w:pPr>
        <w:pStyle w:val="FootnoteText"/>
        <w:rPr>
          <w:rFonts w:asciiTheme="minorHAnsi" w:hAnsiTheme="minorHAnsi"/>
        </w:rPr>
      </w:pPr>
    </w:p>
  </w:footnote>
  <w:footnote w:id="5">
    <w:p w:rsidR="00A47989" w:rsidRPr="00810F23" w:rsidRDefault="00A4798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A47989" w:rsidRPr="00035859" w:rsidRDefault="00A47989"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A47989" w:rsidRPr="00035859" w:rsidRDefault="00A47989"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A47989" w:rsidRPr="00035859" w:rsidRDefault="00A47989"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A47989" w:rsidRPr="000811C1" w:rsidRDefault="00A47989">
      <w:pPr>
        <w:pStyle w:val="FootnoteText"/>
        <w:rPr>
          <w:rFonts w:asciiTheme="minorHAnsi" w:hAnsiTheme="minorHAnsi"/>
        </w:rPr>
      </w:pPr>
    </w:p>
  </w:footnote>
  <w:footnote w:id="7">
    <w:p w:rsidR="00A47989" w:rsidRPr="008842CE" w:rsidRDefault="00A4798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47989" w:rsidRPr="000811C1" w:rsidRDefault="00A47989">
      <w:pPr>
        <w:pStyle w:val="FootnoteText"/>
        <w:rPr>
          <w:lang w:val="af-ZA"/>
        </w:rPr>
      </w:pPr>
    </w:p>
  </w:footnote>
  <w:footnote w:id="8">
    <w:p w:rsidR="00A47989" w:rsidRPr="002B487D" w:rsidRDefault="00A47989"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A47989" w:rsidRPr="008E4439" w:rsidRDefault="00A4798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47989" w:rsidRPr="000811C1" w:rsidRDefault="00A47989" w:rsidP="0027573B">
      <w:pPr>
        <w:pStyle w:val="FootnoteText"/>
        <w:rPr>
          <w:rFonts w:ascii="Sylfaen" w:hAnsi="Sylfaen"/>
          <w:sz w:val="18"/>
          <w:szCs w:val="18"/>
        </w:rPr>
      </w:pPr>
    </w:p>
  </w:footnote>
  <w:footnote w:id="10">
    <w:p w:rsidR="00A47989" w:rsidRPr="00A31673" w:rsidRDefault="00A4798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A47989" w:rsidRPr="00900E5A" w:rsidRDefault="00A4798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A47989" w:rsidRDefault="00A47989" w:rsidP="006B3E56">
      <w:pPr>
        <w:jc w:val="both"/>
      </w:pPr>
    </w:p>
    <w:p w:rsidR="00A47989" w:rsidRPr="00FC561F" w:rsidRDefault="00A47989" w:rsidP="006B3E56">
      <w:pPr>
        <w:jc w:val="both"/>
        <w:rPr>
          <w:rFonts w:ascii="GHEA Grapalat" w:hAnsi="GHEA Grapalat"/>
          <w:i/>
          <w:sz w:val="20"/>
          <w:szCs w:val="20"/>
        </w:rPr>
      </w:pPr>
    </w:p>
    <w:p w:rsidR="00A47989" w:rsidRDefault="00A4798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A47989" w:rsidRPr="00E7182E" w:rsidRDefault="00A4798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A47989" w:rsidRPr="007D41A3" w:rsidRDefault="00A4798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47989" w:rsidRPr="001849D9" w:rsidRDefault="00A47989"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A47989" w:rsidRPr="001849D9" w:rsidRDefault="00A47989" w:rsidP="006B3E56">
      <w:pPr>
        <w:pStyle w:val="FootnoteText"/>
        <w:rPr>
          <w:rFonts w:asciiTheme="minorHAnsi" w:hAnsiTheme="minorHAnsi"/>
          <w:i/>
          <w:lang w:val="af-ZA"/>
        </w:rPr>
      </w:pPr>
    </w:p>
  </w:footnote>
  <w:footnote w:id="13">
    <w:p w:rsidR="00A47989" w:rsidRPr="00990559" w:rsidRDefault="00A4798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A47989" w:rsidRPr="00A25D1B" w:rsidRDefault="00A4798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A47989" w:rsidRPr="00DC619D" w:rsidRDefault="00A4798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A47989" w:rsidRPr="00D3436F" w:rsidRDefault="00A4798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47989" w:rsidRPr="00D3436F" w:rsidRDefault="00A47989">
      <w:pPr>
        <w:pStyle w:val="FootnoteText"/>
        <w:rPr>
          <w:lang w:val="es-ES"/>
        </w:rPr>
      </w:pPr>
    </w:p>
  </w:footnote>
  <w:footnote w:id="17">
    <w:p w:rsidR="00A47989" w:rsidRPr="008842CE" w:rsidRDefault="00A4798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A47989" w:rsidRPr="008842CE" w:rsidRDefault="00A47989" w:rsidP="003D2FE2">
      <w:pPr>
        <w:pStyle w:val="FootnoteText"/>
        <w:jc w:val="both"/>
        <w:rPr>
          <w:rFonts w:ascii="GHEA Grapalat" w:hAnsi="GHEA Grapalat"/>
        </w:rPr>
      </w:pPr>
    </w:p>
  </w:footnote>
  <w:footnote w:id="18">
    <w:p w:rsidR="00A47989" w:rsidRPr="008842CE" w:rsidRDefault="00A47989" w:rsidP="003D2FE2">
      <w:pPr>
        <w:pStyle w:val="FootnoteText"/>
        <w:jc w:val="both"/>
      </w:pPr>
    </w:p>
  </w:footnote>
  <w:footnote w:id="19">
    <w:p w:rsidR="00A47989" w:rsidRPr="008842CE" w:rsidRDefault="00A4798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A47989" w:rsidRPr="008842CE" w:rsidRDefault="00A47989" w:rsidP="000A214C">
      <w:pPr>
        <w:pStyle w:val="FootnoteText"/>
        <w:jc w:val="both"/>
        <w:rPr>
          <w:rFonts w:ascii="GHEA Grapalat" w:hAnsi="GHEA Grapalat"/>
        </w:rPr>
      </w:pPr>
    </w:p>
  </w:footnote>
  <w:footnote w:id="20">
    <w:p w:rsidR="00A47989" w:rsidRPr="008842CE" w:rsidRDefault="00A47989" w:rsidP="000A214C">
      <w:pPr>
        <w:pStyle w:val="FootnoteText"/>
        <w:jc w:val="both"/>
      </w:pPr>
    </w:p>
  </w:footnote>
  <w:footnote w:id="21">
    <w:p w:rsidR="00A47989" w:rsidRPr="008842CE" w:rsidRDefault="00A4798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A47989" w:rsidRPr="00124BE9" w:rsidRDefault="00A47989"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A47989" w:rsidRDefault="00A47989" w:rsidP="00BB28C8">
      <w:pPr>
        <w:widowControl w:val="0"/>
        <w:spacing w:after="160"/>
        <w:jc w:val="both"/>
        <w:rPr>
          <w:rFonts w:ascii="GHEA Grapalat" w:hAnsi="GHEA Grapalat"/>
          <w:i/>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A47989" w:rsidRPr="00EB336B" w:rsidRDefault="00A47989" w:rsidP="00A4505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A47989" w:rsidRPr="00F21C0D" w:rsidRDefault="00A47989" w:rsidP="00A45057">
      <w:pPr>
        <w:pStyle w:val="FootnoteText"/>
        <w:widowControl w:val="0"/>
        <w:jc w:val="both"/>
        <w:rPr>
          <w:lang w:val="hy-AM"/>
        </w:rPr>
      </w:pPr>
    </w:p>
    <w:p w:rsidR="00A47989" w:rsidRPr="004D38C0" w:rsidRDefault="00A47989" w:rsidP="00BB28C8">
      <w:pPr>
        <w:pStyle w:val="FootnoteText"/>
      </w:pPr>
    </w:p>
  </w:footnote>
  <w:footnote w:id="24">
    <w:p w:rsidR="00A47989" w:rsidRPr="00AA52B7" w:rsidRDefault="00A47989"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A47989" w:rsidRPr="00552088" w:rsidRDefault="00A4798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47989" w:rsidRPr="00124BE9" w:rsidRDefault="00A47989" w:rsidP="00BB28C8">
      <w:pPr>
        <w:pStyle w:val="FootnoteText"/>
        <w:widowControl w:val="0"/>
        <w:jc w:val="both"/>
        <w:rPr>
          <w:rFonts w:ascii="GHEA Grapalat" w:hAnsi="GHEA Grapalat"/>
          <w:lang w:val="hy-AM"/>
        </w:rPr>
      </w:pPr>
      <w:r w:rsidRPr="00124BE9">
        <w:rPr>
          <w:rFonts w:ascii="GHEA Grapalat" w:hAnsi="GHEA Grapalat"/>
          <w:i/>
        </w:rPr>
        <w:t>.</w:t>
      </w:r>
    </w:p>
  </w:footnote>
  <w:footnote w:id="25">
    <w:p w:rsidR="00A47989" w:rsidRPr="00124BE9" w:rsidRDefault="00A47989"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A47989" w:rsidRPr="00124BE9" w:rsidRDefault="00A47989"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A47989" w:rsidRPr="00124BE9" w:rsidRDefault="00A47989"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A47989" w:rsidRPr="00124BE9" w:rsidRDefault="00A47989" w:rsidP="00BB28C8">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A47989" w:rsidRPr="00124BE9" w:rsidRDefault="00A47989"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A47989" w:rsidRPr="00124BE9" w:rsidRDefault="00A47989" w:rsidP="00BB28C8">
      <w:pPr>
        <w:pStyle w:val="FootnoteText"/>
        <w:widowControl w:val="0"/>
        <w:jc w:val="both"/>
      </w:pPr>
    </w:p>
  </w:footnote>
  <w:footnote w:id="30">
    <w:p w:rsidR="00A47989" w:rsidRPr="00124BE9" w:rsidRDefault="00A4798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A47989" w:rsidRPr="00124BE9" w:rsidRDefault="00A4798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1ED4"/>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D49"/>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7A1"/>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442"/>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5E7A"/>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0C4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690"/>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E50"/>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897"/>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1E73"/>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47AF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1EEA"/>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37FB7"/>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A89"/>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24D"/>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47989"/>
    <w:rsid w:val="00A5050E"/>
    <w:rsid w:val="00A50C53"/>
    <w:rsid w:val="00A510FA"/>
    <w:rsid w:val="00A51D7C"/>
    <w:rsid w:val="00A52061"/>
    <w:rsid w:val="00A524AC"/>
    <w:rsid w:val="00A52985"/>
    <w:rsid w:val="00A52E38"/>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7EC"/>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111"/>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2A6"/>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2E9"/>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3EC"/>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4AE"/>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60F"/>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mailto:echmiadzin-wua@mail.ru"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57E42-45E5-4F94-B45E-7E7B5250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2679</TotalTime>
  <Pages>95</Pages>
  <Words>21884</Words>
  <Characters>124739</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1729</cp:revision>
  <cp:lastPrinted>2018-02-16T07:12:00Z</cp:lastPrinted>
  <dcterms:created xsi:type="dcterms:W3CDTF">2019-10-28T07:04:00Z</dcterms:created>
  <dcterms:modified xsi:type="dcterms:W3CDTF">2026-01-22T10:05:00Z</dcterms:modified>
</cp:coreProperties>
</file>