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1D3016">
        <w:rPr>
          <w:rFonts w:ascii="GHEA Grapalat" w:hAnsi="GHEA Grapalat"/>
          <w:i w:val="0"/>
          <w:sz w:val="24"/>
          <w:szCs w:val="24"/>
        </w:rPr>
        <w:t xml:space="preserve">06 июня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1D3016">
        <w:rPr>
          <w:rFonts w:ascii="GHEA Grapalat" w:hAnsi="GHEA Grapalat"/>
          <w:b/>
          <w:i w:val="0"/>
          <w:sz w:val="24"/>
          <w:szCs w:val="24"/>
        </w:rPr>
        <w:t>GHTsDzB-HVKAK-2025-43</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243F8" w:rsidRPr="00A2539C">
        <w:rPr>
          <w:rFonts w:ascii="GHEA Grapalat" w:hAnsi="GHEA Grapalat"/>
          <w:b/>
          <w:i w:val="0"/>
          <w:sz w:val="24"/>
          <w:szCs w:val="24"/>
        </w:rPr>
        <w:t>на предоставление</w:t>
      </w:r>
      <w:r w:rsidR="000243F8" w:rsidRPr="00A2539C">
        <w:rPr>
          <w:rFonts w:ascii="GHEA Grapalat" w:hAnsi="GHEA Grapalat"/>
          <w:i w:val="0"/>
          <w:sz w:val="24"/>
          <w:szCs w:val="24"/>
        </w:rPr>
        <w:t xml:space="preserve"> </w:t>
      </w:r>
      <w:r w:rsidR="001D3016">
        <w:rPr>
          <w:rFonts w:ascii="GHEA Grapalat" w:hAnsi="GHEA Grapalat"/>
          <w:b/>
          <w:i w:val="0"/>
          <w:sz w:val="24"/>
          <w:szCs w:val="24"/>
        </w:rPr>
        <w:t>услуг</w:t>
      </w:r>
      <w:r w:rsidR="001D3016" w:rsidRPr="001D3016">
        <w:rPr>
          <w:rFonts w:ascii="GHEA Grapalat" w:hAnsi="GHEA Grapalat"/>
          <w:b/>
          <w:i w:val="0"/>
          <w:sz w:val="24"/>
          <w:szCs w:val="24"/>
        </w:rPr>
        <w:t xml:space="preserve"> по экспертизе технической безопасности опасных производственных объектов</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1D3016">
        <w:rPr>
          <w:rFonts w:ascii="GHEA Grapalat" w:hAnsi="GHEA Grapalat"/>
          <w:b/>
          <w:i w:val="0"/>
          <w:sz w:val="24"/>
          <w:szCs w:val="24"/>
        </w:rPr>
        <w:t>1:0</w:t>
      </w:r>
      <w:r w:rsidR="00535F40" w:rsidRPr="00535F40">
        <w:rPr>
          <w:rFonts w:ascii="GHEA Grapalat" w:hAnsi="GHEA Grapalat"/>
          <w:b/>
          <w:i w:val="0"/>
          <w:sz w:val="24"/>
          <w:szCs w:val="24"/>
        </w:rPr>
        <w:t xml:space="preserve">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461FC1">
        <w:rPr>
          <w:rFonts w:ascii="GHEA Grapalat" w:hAnsi="GHEA Grapalat"/>
          <w:b/>
          <w:i w:val="0"/>
          <w:sz w:val="24"/>
          <w:szCs w:val="24"/>
        </w:rPr>
        <w:t>11:0</w:t>
      </w:r>
      <w:r w:rsidR="0012656E" w:rsidRPr="0012656E">
        <w:rPr>
          <w:rFonts w:ascii="GHEA Grapalat" w:hAnsi="GHEA Grapalat"/>
          <w:b/>
          <w:i w:val="0"/>
          <w:sz w:val="24"/>
          <w:szCs w:val="24"/>
        </w:rPr>
        <w:t>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461FC1">
        <w:rPr>
          <w:rFonts w:ascii="GHEA Grapalat" w:hAnsi="GHEA Grapalat"/>
          <w:b/>
          <w:i w:val="0"/>
          <w:sz w:val="24"/>
          <w:szCs w:val="24"/>
        </w:rPr>
        <w:t>13 июня</w:t>
      </w:r>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1D3016">
        <w:rPr>
          <w:rFonts w:ascii="GHEA Grapalat" w:hAnsi="GHEA Grapalat"/>
          <w:sz w:val="22"/>
          <w:szCs w:val="22"/>
        </w:rPr>
        <w:t>GHTsDzB-HVKAK-2025-43</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461FC1">
        <w:rPr>
          <w:rFonts w:ascii="GHEA Grapalat" w:hAnsi="GHEA Grapalat"/>
          <w:sz w:val="22"/>
          <w:szCs w:val="22"/>
        </w:rPr>
        <w:t>06 июня</w:t>
      </w:r>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461FC1" w:rsidRPr="00461FC1">
        <w:rPr>
          <w:rFonts w:ascii="GHEA Grapalat" w:hAnsi="GHEA Grapalat"/>
          <w:b/>
        </w:rPr>
        <w:t>ПО ЭКСПЕРТИЗЕ ТЕХНИЧЕСКОЙ БЕЗОПАСНОСТИ ОПАСНЫХ ПРОИЗВОДСТВЕННЫХ ОБЪЕКТОВ</w:t>
      </w:r>
      <w:r w:rsidR="00461FC1">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w:t>
      </w:r>
      <w:r w:rsidRPr="009E4774">
        <w:rPr>
          <w:rFonts w:ascii="GHEA Grapalat" w:hAnsi="GHEA Grapalat"/>
          <w:b/>
          <w:sz w:val="20"/>
          <w:szCs w:val="20"/>
        </w:rPr>
        <w:t xml:space="preserve">КОТИРОВОК, ОБЪЯВЛЕННЫЙ С ЦЕЛЬЮ ПРИОБРЕТЕНИЯ УСЛУГ </w:t>
      </w:r>
      <w:r w:rsidR="00461FC1" w:rsidRPr="00461FC1">
        <w:rPr>
          <w:rFonts w:ascii="GHEA Grapalat" w:hAnsi="GHEA Grapalat"/>
          <w:b/>
          <w:sz w:val="20"/>
          <w:szCs w:val="20"/>
        </w:rPr>
        <w:t>ПО ЭКСПЕРТИЗЕ ТЕХНИЧЕСКОЙ БЕЗОПАСНОСТИ ОПАСНЫХ ПРОИЗВОДСТВЕННЫХ ОБЪЕКТОВ</w:t>
      </w:r>
      <w:r w:rsidR="00461FC1">
        <w:rPr>
          <w:rFonts w:ascii="GHEA Grapalat" w:hAnsi="GHEA Grapalat"/>
          <w:b/>
          <w:sz w:val="20"/>
          <w:szCs w:val="20"/>
        </w:rPr>
        <w:t xml:space="preserve"> </w:t>
      </w:r>
      <w:r w:rsidRPr="009E4774">
        <w:rPr>
          <w:rFonts w:ascii="GHEA Grapalat" w:hAnsi="GHEA Grapalat"/>
          <w:b/>
          <w:sz w:val="20"/>
          <w:szCs w:val="20"/>
        </w:rPr>
        <w:t>ДЛЯ</w:t>
      </w:r>
      <w:r w:rsidRPr="00CF3958">
        <w:rPr>
          <w:rFonts w:ascii="GHEA Grapalat" w:hAnsi="GHEA Grapalat"/>
          <w:b/>
          <w:sz w:val="20"/>
          <w:szCs w:val="20"/>
        </w:rPr>
        <w:t xml:space="preserve">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1D3016">
        <w:rPr>
          <w:rFonts w:ascii="GHEA Grapalat" w:hAnsi="GHEA Grapalat"/>
          <w:b/>
          <w:sz w:val="22"/>
          <w:szCs w:val="22"/>
        </w:rPr>
        <w:t>GHTsDzB-HVKAK-2025-43</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w:t>
      </w:r>
      <w:r w:rsidR="009E4774" w:rsidRPr="009E4774">
        <w:rPr>
          <w:rFonts w:ascii="GHEA Grapalat" w:hAnsi="GHEA Grapalat"/>
          <w:b/>
          <w:i w:val="0"/>
          <w:sz w:val="24"/>
          <w:szCs w:val="24"/>
        </w:rPr>
        <w:t xml:space="preserve"> </w:t>
      </w:r>
      <w:r w:rsidR="00CF6BC2" w:rsidRPr="00CF6BC2">
        <w:rPr>
          <w:rFonts w:ascii="GHEA Grapalat" w:hAnsi="GHEA Grapalat"/>
          <w:b/>
          <w:i w:val="0"/>
          <w:sz w:val="24"/>
          <w:szCs w:val="24"/>
        </w:rPr>
        <w:t>по экспертизе технической безопасности опасных производственных объектов</w:t>
      </w:r>
      <w:r w:rsidR="009E4774" w:rsidRPr="009E4774">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7754" w:rsidRDefault="00CF6BC2" w:rsidP="003E0F53">
            <w:pPr>
              <w:pStyle w:val="23"/>
              <w:spacing w:line="240" w:lineRule="auto"/>
              <w:ind w:firstLine="0"/>
              <w:jc w:val="center"/>
              <w:rPr>
                <w:rFonts w:ascii="GHEA Grapalat" w:hAnsi="GHEA Grapalat"/>
                <w:sz w:val="24"/>
                <w:szCs w:val="24"/>
              </w:rPr>
            </w:pPr>
            <w:r>
              <w:rPr>
                <w:rFonts w:ascii="GHEA Grapalat" w:hAnsi="GHEA Grapalat"/>
                <w:sz w:val="24"/>
                <w:szCs w:val="24"/>
              </w:rPr>
              <w:t>2,513</w:t>
            </w:r>
            <w:r w:rsidR="0077372B" w:rsidRPr="00777754">
              <w:rPr>
                <w:rFonts w:ascii="GHEA Grapalat" w:hAnsi="GHEA Grapalat"/>
                <w:sz w:val="24"/>
                <w:szCs w:val="24"/>
              </w:rPr>
              <w:t>,000</w:t>
            </w:r>
          </w:p>
        </w:tc>
        <w:tc>
          <w:tcPr>
            <w:tcW w:w="6600" w:type="dxa"/>
            <w:vAlign w:val="center"/>
          </w:tcPr>
          <w:p w:rsidR="00AA73D2" w:rsidRPr="00777754" w:rsidRDefault="00CF6BC2" w:rsidP="00AA73D2">
            <w:pPr>
              <w:rPr>
                <w:rFonts w:ascii="GHEA Grapalat" w:hAnsi="GHEA Grapalat"/>
                <w:lang w:val="hy-AM"/>
              </w:rPr>
            </w:pPr>
            <w:r w:rsidRPr="00CF6BC2">
              <w:rPr>
                <w:rFonts w:ascii="GHEA Grapalat" w:hAnsi="GHEA Grapalat"/>
                <w:lang w:val="hy-AM"/>
              </w:rPr>
              <w:t>Услуги по экспертизе технической безопасности опасных производственных объектов</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6760DA">
        <w:rPr>
          <w:rFonts w:ascii="GHEA Grapalat" w:hAnsi="GHEA Grapalat"/>
          <w:b/>
          <w:sz w:val="24"/>
          <w:szCs w:val="24"/>
        </w:rPr>
        <w:t>1:0</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0F6257">
        <w:rPr>
          <w:rFonts w:ascii="GHEA Grapalat" w:hAnsi="GHEA Grapalat"/>
          <w:b/>
          <w:sz w:val="24"/>
          <w:szCs w:val="24"/>
        </w:rPr>
        <w:t>1:0</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proofErr w:type="gramStart"/>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w:t>
      </w:r>
      <w:proofErr w:type="gramStart"/>
      <w:r w:rsidRPr="00050818">
        <w:rPr>
          <w:rFonts w:ascii="GHEA Grapalat" w:hAnsi="GHEA Grapalat" w:cs="Sylfaen" w:hint="eastAsia"/>
        </w:rPr>
        <w:t>я</w:t>
      </w:r>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D3016">
        <w:rPr>
          <w:rFonts w:ascii="GHEA Grapalat" w:hAnsi="GHEA Grapalat"/>
          <w:b/>
          <w:sz w:val="22"/>
          <w:szCs w:val="22"/>
        </w:rPr>
        <w:t>GHTsDzB-HVKAK-2025-43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1D3016">
        <w:rPr>
          <w:rFonts w:ascii="GHEA Grapalat" w:hAnsi="GHEA Grapalat"/>
          <w:b/>
          <w:sz w:val="22"/>
          <w:szCs w:val="22"/>
        </w:rPr>
        <w:t>GHTsDzB-HVKAK-2025-43</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1D3016">
        <w:rPr>
          <w:rFonts w:ascii="GHEA Grapalat" w:hAnsi="GHEA Grapalat"/>
          <w:b/>
          <w:sz w:val="22"/>
          <w:szCs w:val="22"/>
        </w:rPr>
        <w:t>GHTsDzB-HVKAK-2025-43</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1D3016">
        <w:rPr>
          <w:rFonts w:ascii="GHEA Grapalat" w:hAnsi="GHEA Grapalat"/>
          <w:b/>
          <w:sz w:val="22"/>
          <w:szCs w:val="22"/>
        </w:rPr>
        <w:t>GHTsDzB-HVKAK-2025-43</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D3016">
        <w:rPr>
          <w:rFonts w:ascii="GHEA Grapalat" w:hAnsi="GHEA Grapalat"/>
          <w:b/>
          <w:sz w:val="22"/>
          <w:szCs w:val="22"/>
        </w:rPr>
        <w:t>GHTsDzB-HVKAK-2025-43</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0101D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0101D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0101D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0101DD"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0101DD"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0101D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D3016">
        <w:rPr>
          <w:rFonts w:ascii="GHEA Grapalat" w:hAnsi="GHEA Grapalat"/>
          <w:b/>
          <w:sz w:val="22"/>
          <w:szCs w:val="22"/>
        </w:rPr>
        <w:t>GHTsDzB-HVKAK-2025-43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0F625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1D3016">
        <w:rPr>
          <w:rFonts w:ascii="GHEA Grapalat" w:hAnsi="GHEA Grapalat"/>
          <w:b/>
          <w:sz w:val="22"/>
          <w:szCs w:val="22"/>
        </w:rPr>
        <w:t>GHTsDzB-HVKAK-2025-43</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1D3016">
        <w:rPr>
          <w:rFonts w:ascii="GHEA Grapalat" w:hAnsi="GHEA Grapalat"/>
          <w:b/>
          <w:sz w:val="22"/>
          <w:szCs w:val="22"/>
        </w:rPr>
        <w:t>GHTsDzB-HVKAK-2025-43</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1D3016">
        <w:rPr>
          <w:rFonts w:ascii="GHEA Grapalat" w:hAnsi="GHEA Grapalat"/>
          <w:b/>
          <w:sz w:val="22"/>
          <w:szCs w:val="22"/>
        </w:rPr>
        <w:t>GHTsDzB-HVKAK-2025-43</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1D3016">
        <w:rPr>
          <w:rFonts w:ascii="GHEA Grapalat" w:hAnsi="GHEA Grapalat"/>
          <w:b/>
          <w:sz w:val="22"/>
          <w:szCs w:val="22"/>
        </w:rPr>
        <w:t>GHTsDzB-HVKAK-2025-43</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1D3016">
        <w:rPr>
          <w:rFonts w:ascii="GHEA Grapalat" w:hAnsi="GHEA Grapalat"/>
          <w:b/>
          <w:sz w:val="22"/>
          <w:szCs w:val="22"/>
        </w:rPr>
        <w:t>GHTsDzB-HVKAK-2025-43</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1D3016">
        <w:rPr>
          <w:rFonts w:ascii="GHEA Grapalat" w:hAnsi="GHEA Grapalat"/>
          <w:b/>
          <w:sz w:val="22"/>
          <w:szCs w:val="22"/>
        </w:rPr>
        <w:t>GHTsDzB-HVKAK-2025-43</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16E91" w:rsidRPr="0072749F">
        <w:rPr>
          <w:rFonts w:ascii="GHEA Grapalat" w:hAnsi="GHEA Grapalat"/>
          <w:b/>
        </w:rPr>
        <w:t xml:space="preserve">услуг </w:t>
      </w:r>
      <w:r w:rsidR="00270FB2" w:rsidRPr="00270FB2">
        <w:rPr>
          <w:rFonts w:ascii="GHEA Grapalat" w:hAnsi="GHEA Grapalat"/>
          <w:b/>
        </w:rPr>
        <w:t xml:space="preserve">по экспертизе технической безопасности опасных производственных объектов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w:t>
      </w:r>
      <w:proofErr w:type="spellStart"/>
      <w:r w:rsidRPr="00B40E38">
        <w:rPr>
          <w:rStyle w:val="ezkurwreuab5ozgtqnkl"/>
          <w:rFonts w:ascii="GHEA Grapalat" w:hAnsi="GHEA Grapalat"/>
        </w:rPr>
        <w:t>далее-договор</w:t>
      </w:r>
      <w:proofErr w:type="spellEnd"/>
      <w:r w:rsidRPr="00B40E38">
        <w:rPr>
          <w:rStyle w:val="ezkurwreuab5ozgtqnkl"/>
          <w:rFonts w:ascii="GHEA Grapalat" w:hAnsi="GHEA Grapalat"/>
        </w:rPr>
        <w:t xml:space="preserve">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этом</w:t>
      </w:r>
      <w:proofErr w:type="gramStart"/>
      <w:r w:rsidRPr="00B43171">
        <w:rPr>
          <w:rStyle w:val="ezkurwreuab5ozgtqnkl"/>
          <w:rFonts w:ascii="GHEA Grapalat" w:hAnsi="GHEA Grapalat"/>
        </w:rPr>
        <w:t>,</w:t>
      </w:r>
      <w:proofErr w:type="gramEnd"/>
      <w:r w:rsidRPr="00B43171">
        <w:rPr>
          <w:rStyle w:val="ezkurwreuab5ozgtqnkl"/>
          <w:rFonts w:ascii="GHEA Grapalat" w:hAnsi="GHEA Grapalat"/>
        </w:rPr>
        <w:t xml:space="preserve">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xml:space="preserve">- </w:t>
      </w:r>
      <w:proofErr w:type="spellStart"/>
      <w:r w:rsidRPr="00A33C34">
        <w:rPr>
          <w:rFonts w:ascii="GHEA Grapalat" w:hAnsi="GHEA Grapalat"/>
          <w:sz w:val="20"/>
          <w:szCs w:val="20"/>
        </w:rPr>
        <w:t>ом</w:t>
      </w:r>
      <w:proofErr w:type="spellEnd"/>
      <w:r w:rsidRPr="00A33C34">
        <w:rPr>
          <w:rFonts w:ascii="GHEA Grapalat" w:hAnsi="GHEA Grapalat"/>
          <w:sz w:val="20"/>
          <w:szCs w:val="20"/>
        </w:rPr>
        <w:t xml:space="preserve">   и</w:t>
      </w:r>
      <w:r w:rsidRPr="00A33C34">
        <w:rPr>
          <w:rFonts w:ascii="GHEA Grapalat" w:hAnsi="GHEA Grapalat"/>
        </w:rPr>
        <w:t xml:space="preserve"> ---------------------------- </w:t>
      </w:r>
      <w:r w:rsidRPr="00A33C34">
        <w:rPr>
          <w:rFonts w:ascii="GHEA Grapalat" w:hAnsi="GHEA Grapalat"/>
          <w:sz w:val="20"/>
          <w:szCs w:val="20"/>
        </w:rPr>
        <w:t>-</w:t>
      </w:r>
      <w:proofErr w:type="spellStart"/>
      <w:r w:rsidRPr="00A33C34">
        <w:rPr>
          <w:rFonts w:ascii="GHEA Grapalat" w:hAnsi="GHEA Grapalat"/>
          <w:sz w:val="20"/>
          <w:szCs w:val="20"/>
        </w:rPr>
        <w:t>ом</w:t>
      </w:r>
      <w:proofErr w:type="spellEnd"/>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proofErr w:type="spellStart"/>
      <w:r w:rsidRPr="00A33C34">
        <w:rPr>
          <w:rFonts w:ascii="GHEA Grapalat" w:hAnsi="GHEA Grapalat" w:cs="Sylfaen"/>
          <w:sz w:val="20"/>
          <w:szCs w:val="20"/>
        </w:rPr>
        <w:t>далее-Договор</w:t>
      </w:r>
      <w:proofErr w:type="spellEnd"/>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 xml:space="preserve">и ------------------------- - </w:t>
      </w:r>
      <w:proofErr w:type="spellStart"/>
      <w:r w:rsidRPr="00A33C34">
        <w:rPr>
          <w:rFonts w:ascii="GHEA Grapalat" w:hAnsi="GHEA Grapalat" w:cs="Sylfaen"/>
          <w:sz w:val="20"/>
          <w:szCs w:val="20"/>
        </w:rPr>
        <w:t>ом</w:t>
      </w:r>
      <w:proofErr w:type="spellEnd"/>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431" w:rsidRDefault="00006431">
      <w:r>
        <w:separator/>
      </w:r>
    </w:p>
  </w:endnote>
  <w:endnote w:type="continuationSeparator" w:id="0">
    <w:p w:rsidR="00006431" w:rsidRDefault="000064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006431" w:rsidRPr="003E450C" w:rsidRDefault="000101DD">
        <w:pPr>
          <w:pStyle w:val="a5"/>
          <w:jc w:val="center"/>
          <w:rPr>
            <w:rFonts w:ascii="GHEA Grapalat" w:hAnsi="GHEA Grapalat"/>
            <w:sz w:val="24"/>
            <w:szCs w:val="24"/>
          </w:rPr>
        </w:pPr>
        <w:r w:rsidRPr="003E450C">
          <w:rPr>
            <w:rFonts w:ascii="GHEA Grapalat" w:hAnsi="GHEA Grapalat"/>
            <w:sz w:val="24"/>
            <w:szCs w:val="24"/>
          </w:rPr>
          <w:fldChar w:fldCharType="begin"/>
        </w:r>
        <w:r w:rsidR="00006431"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B2E79">
          <w:rPr>
            <w:rFonts w:ascii="GHEA Grapalat" w:hAnsi="GHEA Grapalat"/>
            <w:noProof/>
            <w:sz w:val="24"/>
            <w:szCs w:val="24"/>
          </w:rPr>
          <w:t>7</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431" w:rsidRPr="00305BEC" w:rsidRDefault="00006431">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431" w:rsidRDefault="00006431">
      <w:r>
        <w:separator/>
      </w:r>
    </w:p>
  </w:footnote>
  <w:footnote w:type="continuationSeparator" w:id="0">
    <w:p w:rsidR="00006431" w:rsidRDefault="00006431">
      <w:r>
        <w:continuationSeparator/>
      </w:r>
    </w:p>
  </w:footnote>
  <w:footnote w:id="1">
    <w:p w:rsidR="00006431" w:rsidRPr="00A31673" w:rsidRDefault="0000643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06431" w:rsidRDefault="00006431" w:rsidP="006B3E56">
      <w:pPr>
        <w:jc w:val="both"/>
      </w:pPr>
    </w:p>
    <w:p w:rsidR="00006431" w:rsidRPr="00503980" w:rsidRDefault="0000643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06431" w:rsidRPr="00503980" w:rsidRDefault="00006431"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006431" w:rsidRPr="00503980" w:rsidRDefault="0000643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006431" w:rsidRDefault="00006431" w:rsidP="006B3E56">
      <w:pPr>
        <w:pStyle w:val="af2"/>
        <w:rPr>
          <w:rFonts w:asciiTheme="minorHAnsi" w:hAnsiTheme="minorHAnsi"/>
          <w:lang w:val="af-ZA"/>
        </w:rPr>
      </w:pPr>
    </w:p>
  </w:footnote>
  <w:footnote w:id="3">
    <w:p w:rsidR="00006431" w:rsidRDefault="00006431" w:rsidP="003C670C">
      <w:pPr>
        <w:widowControl w:val="0"/>
        <w:ind w:right="309"/>
        <w:jc w:val="both"/>
      </w:pPr>
      <w:r>
        <w:t>*</w:t>
      </w:r>
      <w:r w:rsidRPr="00006431">
        <w:t xml:space="preserve"> Предлагаемая цена формируется как сумма единичных цен на каждый вид услуг в Приложении 1.1 проекта </w:t>
      </w:r>
      <w:r>
        <w:t>Д</w:t>
      </w:r>
      <w:r w:rsidRPr="00006431">
        <w:t xml:space="preserve">оговора (представленного в техническом задании), приложенного к </w:t>
      </w:r>
      <w:r>
        <w:t>П</w:t>
      </w:r>
      <w:r w:rsidRPr="00006431">
        <w:t xml:space="preserve">риглашению, выраженная одним числом. Единичные цены на каждый вид услуг в Приложении 1.1 проекта </w:t>
      </w:r>
      <w:r>
        <w:t>Д</w:t>
      </w:r>
      <w:r w:rsidRPr="00006431">
        <w:t xml:space="preserve">оговора (представленного в техническом задании) рассчитываются в соответствии с формулой в подпункте «б» пункта 5 </w:t>
      </w:r>
      <w:r>
        <w:t>П</w:t>
      </w:r>
      <w:r w:rsidRPr="00006431">
        <w:t>риглашения.</w:t>
      </w:r>
    </w:p>
    <w:p w:rsidR="00006431" w:rsidRPr="00D3436F" w:rsidRDefault="0000643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06431" w:rsidRPr="009C4E45" w:rsidRDefault="00006431">
      <w:pPr>
        <w:pStyle w:val="af2"/>
        <w:rPr>
          <w:rFonts w:ascii="GHEA Grapalat" w:hAnsi="GHEA Grapalat"/>
          <w:color w:val="FF0000"/>
          <w:sz w:val="28"/>
          <w:szCs w:val="28"/>
        </w:rPr>
      </w:pPr>
    </w:p>
  </w:footnote>
  <w:footnote w:id="4">
    <w:p w:rsidR="00006431" w:rsidRPr="008842CE" w:rsidRDefault="00006431" w:rsidP="003D2FE2">
      <w:pPr>
        <w:pStyle w:val="af2"/>
        <w:jc w:val="both"/>
      </w:pPr>
    </w:p>
  </w:footnote>
  <w:footnote w:id="5">
    <w:p w:rsidR="00006431" w:rsidRPr="008842CE" w:rsidRDefault="00006431" w:rsidP="000A214C">
      <w:pPr>
        <w:pStyle w:val="af2"/>
        <w:jc w:val="both"/>
      </w:pPr>
    </w:p>
  </w:footnote>
  <w:footnote w:id="6">
    <w:p w:rsidR="00006431" w:rsidRPr="006F5F33" w:rsidRDefault="0000643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06431" w:rsidRPr="006F5F33" w:rsidRDefault="0000643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06431" w:rsidRPr="006F5F33" w:rsidRDefault="0000643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06431" w:rsidRPr="00E40AC8" w:rsidRDefault="00006431"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006431" w:rsidRPr="00124BE9" w:rsidRDefault="00006431"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276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E0961-2044-49B8-A530-820D06BDA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2459</TotalTime>
  <Pages>69</Pages>
  <Words>15349</Words>
  <Characters>112705</Characters>
  <Application>Microsoft Office Word</Application>
  <DocSecurity>0</DocSecurity>
  <Lines>939</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1613</cp:revision>
  <cp:lastPrinted>2018-02-16T07:12:00Z</cp:lastPrinted>
  <dcterms:created xsi:type="dcterms:W3CDTF">2019-10-28T07:04:00Z</dcterms:created>
  <dcterms:modified xsi:type="dcterms:W3CDTF">2025-06-06T10:27:00Z</dcterms:modified>
</cp:coreProperties>
</file>