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F449C">
        <w:rPr>
          <w:rFonts w:ascii="GHEA Grapalat" w:hAnsi="GHEA Grapalat"/>
          <w:i w:val="0"/>
          <w:sz w:val="24"/>
          <w:szCs w:val="24"/>
          <w:lang w:val="hy-AM"/>
        </w:rPr>
        <w:t>2</w:t>
      </w:r>
      <w:r w:rsidR="00095E92">
        <w:rPr>
          <w:rFonts w:ascii="GHEA Grapalat" w:hAnsi="GHEA Grapalat"/>
          <w:i w:val="0"/>
          <w:sz w:val="24"/>
          <w:szCs w:val="24"/>
          <w:lang w:val="hy-AM"/>
        </w:rPr>
        <w:t>5</w:t>
      </w:r>
      <w:r w:rsidR="004250E3">
        <w:rPr>
          <w:rFonts w:ascii="GHEA Grapalat" w:hAnsi="GHEA Grapalat"/>
          <w:i w:val="0"/>
          <w:sz w:val="24"/>
          <w:szCs w:val="24"/>
        </w:rPr>
        <w:t xml:space="preserve">-го </w:t>
      </w:r>
      <w:r w:rsidR="00095E92">
        <w:rPr>
          <w:rFonts w:ascii="GHEA Grapalat" w:hAnsi="GHEA Grapalat"/>
          <w:i w:val="0"/>
          <w:sz w:val="24"/>
          <w:szCs w:val="24"/>
        </w:rPr>
        <w:t>марта</w:t>
      </w:r>
      <w:r w:rsidRPr="009044F1">
        <w:rPr>
          <w:rFonts w:ascii="GHEA Grapalat" w:hAnsi="GHEA Grapalat"/>
          <w:i w:val="0"/>
          <w:sz w:val="24"/>
          <w:szCs w:val="24"/>
        </w:rPr>
        <w:t xml:space="preserve"> 20</w:t>
      </w:r>
      <w:r>
        <w:rPr>
          <w:rFonts w:ascii="GHEA Grapalat" w:hAnsi="GHEA Grapalat"/>
          <w:i w:val="0"/>
          <w:sz w:val="24"/>
          <w:szCs w:val="24"/>
        </w:rPr>
        <w:t>2</w:t>
      </w:r>
      <w:r w:rsidR="00095E92">
        <w:rPr>
          <w:rFonts w:ascii="GHEA Grapalat" w:hAnsi="GHEA Grapalat"/>
          <w:i w:val="0"/>
          <w:sz w:val="24"/>
          <w:szCs w:val="24"/>
        </w:rPr>
        <w:t>2</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095E92">
        <w:rPr>
          <w:rFonts w:ascii="GHEA Grapalat" w:hAnsi="GHEA Grapalat"/>
          <w:b/>
          <w:i w:val="0"/>
          <w:sz w:val="24"/>
          <w:szCs w:val="24"/>
        </w:rPr>
        <w:t>GHTsDzB-HVKAK-2022-30</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EE5669">
        <w:rPr>
          <w:rFonts w:ascii="GHEA Grapalat" w:hAnsi="GHEA Grapalat"/>
          <w:i w:val="0"/>
          <w:spacing w:val="6"/>
          <w:sz w:val="24"/>
          <w:szCs w:val="24"/>
        </w:rPr>
        <w:t xml:space="preserve"> предоставление </w:t>
      </w:r>
      <w:r w:rsidR="00EE5669">
        <w:rPr>
          <w:rFonts w:ascii="GHEA Grapalat" w:hAnsi="GHEA Grapalat"/>
          <w:b/>
          <w:i w:val="0"/>
          <w:sz w:val="22"/>
          <w:szCs w:val="22"/>
        </w:rPr>
        <w:t>с</w:t>
      </w:r>
      <w:r w:rsidR="00EE5669" w:rsidRPr="00EE5669">
        <w:rPr>
          <w:rFonts w:ascii="GHEA Grapalat" w:hAnsi="GHEA Grapalat"/>
          <w:b/>
          <w:i w:val="0"/>
          <w:sz w:val="22"/>
          <w:szCs w:val="22"/>
        </w:rPr>
        <w:t>лужб</w:t>
      </w:r>
      <w:r w:rsidR="00EE5669">
        <w:rPr>
          <w:rFonts w:ascii="GHEA Grapalat" w:hAnsi="GHEA Grapalat"/>
          <w:b/>
          <w:i w:val="0"/>
          <w:sz w:val="22"/>
          <w:szCs w:val="22"/>
        </w:rPr>
        <w:t>ы</w:t>
      </w:r>
      <w:r w:rsidR="00EE5669" w:rsidRPr="00EE5669">
        <w:rPr>
          <w:rFonts w:ascii="GHEA Grapalat" w:hAnsi="GHEA Grapalat"/>
          <w:b/>
          <w:i w:val="0"/>
          <w:sz w:val="22"/>
          <w:szCs w:val="22"/>
        </w:rPr>
        <w:t xml:space="preserve"> выделенной централизованной виртуальной сети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E5669">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095E92">
        <w:rPr>
          <w:rFonts w:ascii="GHEA Grapalat" w:hAnsi="GHEA Grapalat"/>
          <w:b/>
          <w:i w:val="0"/>
          <w:sz w:val="24"/>
          <w:szCs w:val="24"/>
        </w:rPr>
        <w:t>01 апреля 2022</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095E92">
        <w:rPr>
          <w:rFonts w:ascii="GHEA Grapalat" w:hAnsi="GHEA Grapalat"/>
          <w:sz w:val="22"/>
          <w:szCs w:val="22"/>
        </w:rPr>
        <w:t>GHTsDzB-HVKAK-2022-30</w:t>
      </w:r>
      <w:r w:rsidRPr="00FF5217">
        <w:rPr>
          <w:rFonts w:ascii="GHEA Grapalat" w:hAnsi="GHEA Grapalat"/>
          <w:sz w:val="22"/>
          <w:szCs w:val="22"/>
        </w:rPr>
        <w:t>»</w:t>
      </w:r>
      <w:r w:rsidRPr="00FF5217">
        <w:rPr>
          <w:rFonts w:ascii="GHEA Grapalat" w:hAnsi="GHEA Grapalat"/>
          <w:sz w:val="22"/>
          <w:szCs w:val="22"/>
        </w:rPr>
        <w:br/>
        <w:t xml:space="preserve">  № 1 от </w:t>
      </w:r>
      <w:r w:rsidR="00095E92">
        <w:rPr>
          <w:rFonts w:ascii="GHEA Grapalat" w:hAnsi="GHEA Grapalat"/>
          <w:sz w:val="22"/>
          <w:szCs w:val="22"/>
        </w:rPr>
        <w:t>25 марта 2022</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9044F1" w:rsidRDefault="004250E3" w:rsidP="004250E3">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sidR="00C465FB" w:rsidRPr="004026CE">
        <w:rPr>
          <w:rFonts w:ascii="GHEA Grapalat" w:hAnsi="GHEA Grapalat"/>
          <w:b/>
          <w:i w:val="0"/>
          <w:sz w:val="22"/>
          <w:szCs w:val="22"/>
        </w:rPr>
        <w:t xml:space="preserve">УСЛУГ </w:t>
      </w:r>
      <w:r w:rsidR="00C465FB">
        <w:rPr>
          <w:rFonts w:ascii="GHEA Grapalat" w:hAnsi="GHEA Grapalat"/>
          <w:b/>
          <w:i w:val="0"/>
          <w:sz w:val="22"/>
          <w:szCs w:val="22"/>
        </w:rPr>
        <w:t>С</w:t>
      </w:r>
      <w:r w:rsidR="00C465FB" w:rsidRPr="00EE5669">
        <w:rPr>
          <w:rFonts w:ascii="GHEA Grapalat" w:hAnsi="GHEA Grapalat"/>
          <w:b/>
          <w:i w:val="0"/>
          <w:sz w:val="22"/>
          <w:szCs w:val="22"/>
        </w:rPr>
        <w:t>ЛУЖБ</w:t>
      </w:r>
      <w:r w:rsidR="00C465FB">
        <w:rPr>
          <w:rFonts w:ascii="GHEA Grapalat" w:hAnsi="GHEA Grapalat"/>
          <w:b/>
          <w:i w:val="0"/>
          <w:sz w:val="22"/>
          <w:szCs w:val="22"/>
        </w:rPr>
        <w:t>Ы</w:t>
      </w:r>
      <w:r w:rsidR="00C465FB" w:rsidRPr="00EE5669">
        <w:rPr>
          <w:rFonts w:ascii="GHEA Grapalat" w:hAnsi="GHEA Grapalat"/>
          <w:b/>
          <w:i w:val="0"/>
          <w:sz w:val="22"/>
          <w:szCs w:val="22"/>
        </w:rPr>
        <w:t xml:space="preserve"> ВЫДЕЛЕННОЙ ЦЕНТРАЛИЗОВАННОЙ ВИРТУАЛЬНОЙ СЕТИ</w:t>
      </w: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4250E3" w:rsidRPr="004B6D4C" w:rsidRDefault="004B6D4C" w:rsidP="004250E3">
      <w:pPr>
        <w:widowControl w:val="0"/>
        <w:contextualSpacing/>
        <w:jc w:val="center"/>
        <w:rPr>
          <w:rFonts w:ascii="GHEA Grapalat" w:hAnsi="GHEA Grapalat"/>
          <w:b/>
          <w:sz w:val="20"/>
          <w:szCs w:val="20"/>
        </w:rPr>
      </w:pPr>
      <w:r w:rsidRPr="004B6D4C">
        <w:rPr>
          <w:rFonts w:ascii="GHEA Grapalat" w:hAnsi="GHEA Grapalat"/>
          <w:b/>
          <w:sz w:val="20"/>
          <w:szCs w:val="20"/>
        </w:rPr>
        <w:t>ПРИГЛАШЕНИЯ НА ЗАПРОС КОТИРОВОК, ОБЪЯВЛЕННЫЙ С ЦЕЛЬЮ ПРИОБРЕТЕНИЯ</w:t>
      </w:r>
    </w:p>
    <w:p w:rsidR="004250E3" w:rsidRPr="004B6D4C" w:rsidRDefault="004B6D4C" w:rsidP="004250E3">
      <w:pPr>
        <w:pStyle w:val="a3"/>
        <w:widowControl w:val="0"/>
        <w:spacing w:line="240" w:lineRule="auto"/>
        <w:ind w:firstLine="567"/>
        <w:contextualSpacing/>
        <w:jc w:val="center"/>
        <w:rPr>
          <w:rFonts w:ascii="GHEA Grapalat" w:hAnsi="GHEA Grapalat"/>
        </w:rPr>
      </w:pPr>
      <w:r w:rsidRPr="004B6D4C">
        <w:rPr>
          <w:rFonts w:ascii="GHEA Grapalat" w:hAnsi="GHEA Grapalat"/>
          <w:b/>
          <w:i w:val="0"/>
        </w:rPr>
        <w:t xml:space="preserve"> УСЛУГ СЛУЖБЫ ВЫДЕЛЕННОЙ ЦЕНТРАЛИЗОВАННОЙ ВИРТУАЛЬНОЙ СЕТИ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095E92">
        <w:rPr>
          <w:rFonts w:ascii="GHEA Grapalat" w:hAnsi="GHEA Grapalat"/>
          <w:b/>
        </w:rPr>
        <w:t>GHTsDzB-HVKAK-2022-30</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EF3673" w:rsidRPr="007D3CFE">
        <w:rPr>
          <w:rFonts w:ascii="GHEA Grapalat" w:hAnsi="GHEA Grapalat"/>
          <w:b/>
          <w:i w:val="0"/>
          <w:sz w:val="24"/>
          <w:szCs w:val="24"/>
        </w:rPr>
        <w:t xml:space="preserve">услуг </w:t>
      </w:r>
      <w:r w:rsidR="004B6D4C">
        <w:rPr>
          <w:rFonts w:ascii="GHEA Grapalat" w:hAnsi="GHEA Grapalat"/>
          <w:b/>
          <w:i w:val="0"/>
          <w:sz w:val="22"/>
          <w:szCs w:val="22"/>
        </w:rPr>
        <w:t>с</w:t>
      </w:r>
      <w:r w:rsidR="004B6D4C" w:rsidRPr="00EE5669">
        <w:rPr>
          <w:rFonts w:ascii="GHEA Grapalat" w:hAnsi="GHEA Grapalat"/>
          <w:b/>
          <w:i w:val="0"/>
          <w:sz w:val="22"/>
          <w:szCs w:val="22"/>
        </w:rPr>
        <w:t>лужб</w:t>
      </w:r>
      <w:r w:rsidR="004B6D4C">
        <w:rPr>
          <w:rFonts w:ascii="GHEA Grapalat" w:hAnsi="GHEA Grapalat"/>
          <w:b/>
          <w:i w:val="0"/>
          <w:sz w:val="22"/>
          <w:szCs w:val="22"/>
        </w:rPr>
        <w:t>ы</w:t>
      </w:r>
      <w:r w:rsidR="004B6D4C" w:rsidRPr="00EE5669">
        <w:rPr>
          <w:rFonts w:ascii="GHEA Grapalat" w:hAnsi="GHEA Grapalat"/>
          <w:b/>
          <w:i w:val="0"/>
          <w:sz w:val="22"/>
          <w:szCs w:val="22"/>
        </w:rPr>
        <w:t xml:space="preserve"> выделенной централизованной виртуальной сети</w:t>
      </w:r>
      <w:r w:rsidR="004B6D4C">
        <w:rPr>
          <w:rFonts w:ascii="GHEA Grapalat" w:hAnsi="GHEA Grapalat"/>
          <w:b/>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A9677D">
        <w:rPr>
          <w:rFonts w:ascii="GHEA Grapalat" w:hAnsi="GHEA Grapalat"/>
          <w:i w:val="0"/>
          <w:sz w:val="24"/>
          <w:szCs w:val="24"/>
        </w:rPr>
        <w:t>1</w:t>
      </w:r>
      <w:r w:rsidR="00EF3673">
        <w:rPr>
          <w:rFonts w:ascii="GHEA Grapalat" w:hAnsi="GHEA Grapalat"/>
          <w:i w:val="0"/>
          <w:sz w:val="24"/>
          <w:szCs w:val="24"/>
        </w:rPr>
        <w:t xml:space="preserve"> лот</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612BC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7704" w:type="dxa"/>
            <w:vAlign w:val="center"/>
          </w:tcPr>
          <w:p w:rsidR="00096865" w:rsidRPr="00C16F73" w:rsidRDefault="00C37F61" w:rsidP="00B46D58">
            <w:pPr>
              <w:pStyle w:val="23"/>
              <w:widowControl w:val="0"/>
              <w:spacing w:after="120" w:line="240" w:lineRule="auto"/>
              <w:ind w:firstLine="0"/>
              <w:rPr>
                <w:rFonts w:ascii="GHEA Grapalat" w:hAnsi="GHEA Grapalat"/>
                <w:sz w:val="24"/>
                <w:szCs w:val="24"/>
              </w:rPr>
            </w:pPr>
            <w:r w:rsidRPr="00C37F61">
              <w:rPr>
                <w:rFonts w:ascii="GHEA Grapalat" w:hAnsi="GHEA Grapalat"/>
                <w:sz w:val="24"/>
                <w:szCs w:val="24"/>
              </w:rPr>
              <w:t>Служба выделенной централизованной виртуальной сети</w:t>
            </w:r>
            <w:r w:rsidR="00612BC4">
              <w:rPr>
                <w:rFonts w:ascii="GHEA Grapalat" w:hAnsi="GHEA Grapalat"/>
                <w:sz w:val="24"/>
                <w:szCs w:val="24"/>
              </w:rPr>
              <w:t xml:space="preserve"> 2</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82FE3"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w:t>
      </w:r>
      <w:r w:rsidRPr="00982FE3">
        <w:rPr>
          <w:rFonts w:ascii="GHEA Grapalat" w:hAnsi="GHEA Grapalat"/>
          <w:color w:val="000000"/>
        </w:rPr>
        <w:t>родители супруга (супруги), бабушка, дедушка, сестра, брат, дети, супруг сестры или супруга брата и их дети.</w:t>
      </w:r>
      <w:proofErr w:type="gramEnd"/>
    </w:p>
    <w:p w:rsidR="00E67CC4" w:rsidRPr="00982FE3" w:rsidRDefault="00096865" w:rsidP="00CF4F34">
      <w:pPr>
        <w:widowControl w:val="0"/>
        <w:tabs>
          <w:tab w:val="left" w:pos="1134"/>
        </w:tabs>
        <w:ind w:firstLine="1134"/>
        <w:contextualSpacing/>
        <w:jc w:val="both"/>
        <w:rPr>
          <w:rFonts w:ascii="GHEA Grapalat" w:hAnsi="GHEA Grapalat" w:cs="Arial Armenian"/>
        </w:rPr>
      </w:pPr>
      <w:r w:rsidRPr="00982FE3">
        <w:rPr>
          <w:rFonts w:ascii="GHEA Grapalat" w:hAnsi="GHEA Grapalat"/>
        </w:rPr>
        <w:t>2.4</w:t>
      </w:r>
      <w:r w:rsidR="00D13662" w:rsidRPr="00982FE3">
        <w:rPr>
          <w:rFonts w:ascii="GHEA Grapalat" w:hAnsi="GHEA Grapalat"/>
        </w:rPr>
        <w:t>.</w:t>
      </w:r>
      <w:r w:rsidR="00E1385B" w:rsidRPr="00982FE3">
        <w:rPr>
          <w:rFonts w:ascii="GHEA Grapalat" w:hAnsi="GHEA Grapalat"/>
        </w:rPr>
        <w:tab/>
      </w:r>
      <w:r w:rsidR="00982FE3" w:rsidRPr="00982FE3">
        <w:rPr>
          <w:rFonts w:ascii="GHEA Grapalat" w:hAnsi="GHEA Grapalat"/>
          <w:b/>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w:t>
      </w:r>
      <w:r w:rsidR="00982FE3" w:rsidRPr="00982FE3">
        <w:rPr>
          <w:rFonts w:ascii="GHEA Grapalat" w:hAnsi="GHEA Grapalat"/>
        </w:rPr>
        <w:t xml:space="preserve"> </w:t>
      </w:r>
      <w:r w:rsidR="00E67CC4" w:rsidRPr="00982FE3">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982FE3">
        <w:rPr>
          <w:rFonts w:ascii="GHEA Grapalat" w:hAnsi="GHEA Grapalat"/>
        </w:rPr>
        <w:t>Fitch</w:t>
      </w:r>
      <w:proofErr w:type="spellEnd"/>
      <w:r w:rsidR="00E67CC4" w:rsidRPr="00982FE3">
        <w:rPr>
          <w:rFonts w:ascii="GHEA Grapalat" w:hAnsi="GHEA Grapalat"/>
        </w:rPr>
        <w:t xml:space="preserve">, </w:t>
      </w:r>
      <w:proofErr w:type="spellStart"/>
      <w:r w:rsidR="00E67CC4" w:rsidRPr="00982FE3">
        <w:rPr>
          <w:rFonts w:ascii="GHEA Grapalat" w:hAnsi="GHEA Grapalat"/>
        </w:rPr>
        <w:t>Moodys</w:t>
      </w:r>
      <w:proofErr w:type="spellEnd"/>
      <w:r w:rsidR="00E67CC4" w:rsidRPr="00982FE3">
        <w:rPr>
          <w:rFonts w:ascii="GHEA Grapalat" w:hAnsi="GHEA Grapalat"/>
        </w:rPr>
        <w:t xml:space="preserve">, </w:t>
      </w:r>
      <w:proofErr w:type="spellStart"/>
      <w:r w:rsidR="00E67CC4" w:rsidRPr="00982FE3">
        <w:rPr>
          <w:rFonts w:ascii="GHEA Grapalat" w:hAnsi="GHEA Grapalat"/>
        </w:rPr>
        <w:t>Standard</w:t>
      </w:r>
      <w:proofErr w:type="spellEnd"/>
      <w:r w:rsidR="00E67CC4" w:rsidRPr="00982FE3">
        <w:rPr>
          <w:rFonts w:ascii="GHEA Grapalat" w:hAnsi="GHEA Grapalat"/>
        </w:rPr>
        <w:t xml:space="preserve"> &amp; </w:t>
      </w:r>
      <w:proofErr w:type="spellStart"/>
      <w:r w:rsidR="00E67CC4" w:rsidRPr="00982FE3">
        <w:rPr>
          <w:rFonts w:ascii="GHEA Grapalat" w:hAnsi="GHEA Grapalat"/>
        </w:rPr>
        <w:t>Poor's</w:t>
      </w:r>
      <w:proofErr w:type="spellEnd"/>
      <w:r w:rsidR="00E67CC4" w:rsidRPr="00982FE3">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w:t>
      </w:r>
      <w:r w:rsidR="00982FE3">
        <w:rPr>
          <w:rFonts w:ascii="GHEA Grapalat" w:hAnsi="GHEA Grapalat"/>
          <w:b/>
          <w:sz w:val="22"/>
          <w:szCs w:val="22"/>
        </w:rPr>
        <w:t>0</w:t>
      </w:r>
      <w:r w:rsidRPr="00E063D7">
        <w:rPr>
          <w:rFonts w:ascii="GHEA Grapalat" w:hAnsi="GHEA Grapalat"/>
          <w:b/>
          <w:sz w:val="22"/>
          <w:szCs w:val="22"/>
        </w:rPr>
        <w:t>:</w:t>
      </w:r>
      <w:r w:rsidR="00982FE3">
        <w:rPr>
          <w:rFonts w:ascii="GHEA Grapalat" w:hAnsi="GHEA Grapalat"/>
          <w:b/>
          <w:sz w:val="22"/>
          <w:szCs w:val="22"/>
        </w:rPr>
        <w:t>3</w:t>
      </w:r>
      <w:r w:rsidRPr="00E063D7">
        <w:rPr>
          <w:rFonts w:ascii="GHEA Grapalat" w:hAnsi="GHEA Grapalat"/>
          <w:b/>
          <w:sz w:val="22"/>
          <w:szCs w:val="22"/>
        </w:rPr>
        <w:t>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CB7F63">
        <w:rPr>
          <w:rFonts w:ascii="GHEA Grapalat" w:hAnsi="GHEA Grapalat"/>
          <w:b/>
          <w:sz w:val="24"/>
          <w:szCs w:val="24"/>
        </w:rPr>
        <w:t>0:3</w:t>
      </w:r>
      <w:r w:rsidR="00151A32" w:rsidRPr="00E71861">
        <w:rPr>
          <w:rFonts w:ascii="GHEA Grapalat" w:hAnsi="GHEA Grapalat"/>
          <w:b/>
          <w:sz w:val="24"/>
          <w:szCs w:val="24"/>
        </w:rPr>
        <w:t>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CB7F63"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CB7F63" w:rsidRPr="00CB7F63">
        <w:rPr>
          <w:rFonts w:ascii="GHEA Grapalat" w:hAnsi="GHEA Grapalat"/>
          <w:b/>
        </w:rPr>
        <w:t>Размер обеспечения квалификации равен 15 процентам</w:t>
      </w:r>
      <w:r w:rsidR="00CB7F63" w:rsidRPr="00CB7F63">
        <w:rPr>
          <w:rFonts w:ascii="GHEA Grapalat" w:hAnsi="GHEA Grapalat"/>
        </w:rPr>
        <w:t xml:space="preserve"> </w:t>
      </w:r>
      <w:r w:rsidR="00AF6C06" w:rsidRPr="00CB7F63">
        <w:rPr>
          <w:rFonts w:ascii="GHEA Grapalat" w:hAnsi="GHEA Grapalat"/>
          <w:b/>
        </w:rPr>
        <w:t>ценового предложения отобранного участника</w:t>
      </w:r>
      <w:r w:rsidR="008C5F2A" w:rsidRPr="00CB7F63">
        <w:rPr>
          <w:rFonts w:ascii="GHEA Grapalat" w:hAnsi="GHEA Grapalat"/>
          <w:b/>
        </w:rPr>
        <w:t>.</w:t>
      </w:r>
      <w:r w:rsidR="00AF6C06" w:rsidRPr="00CB7F63">
        <w:rPr>
          <w:rFonts w:ascii="GHEA Grapalat" w:hAnsi="GHEA Grapalat"/>
          <w:b/>
        </w:rPr>
        <w:t xml:space="preserve"> </w:t>
      </w:r>
      <w:r w:rsidR="001647D2" w:rsidRPr="00CB7F63">
        <w:rPr>
          <w:rFonts w:ascii="GHEA Grapalat" w:hAnsi="GHEA Grapalat"/>
          <w:b/>
        </w:rPr>
        <w:t xml:space="preserve">Обеспечение квалификации представляется в </w:t>
      </w:r>
      <w:r w:rsidR="004B6A49" w:rsidRPr="00CB7F63">
        <w:rPr>
          <w:rFonts w:ascii="GHEA Grapalat" w:hAnsi="GHEA Grapalat"/>
          <w:b/>
        </w:rPr>
        <w:t>виде</w:t>
      </w:r>
      <w:r w:rsidR="001647D2" w:rsidRPr="00CB7F63">
        <w:rPr>
          <w:rFonts w:ascii="GHEA Grapalat" w:hAnsi="GHEA Grapalat"/>
          <w:b/>
        </w:rPr>
        <w:t xml:space="preserve"> </w:t>
      </w:r>
      <w:r w:rsidR="00BD5554" w:rsidRPr="00CB7F63">
        <w:rPr>
          <w:rFonts w:ascii="GHEA Grapalat" w:hAnsi="GHEA Grapalat"/>
          <w:b/>
        </w:rPr>
        <w:t>соглашения о неустойке (приложение 4. 2) или наличных денег</w:t>
      </w:r>
      <w:r w:rsidR="001C7202" w:rsidRPr="00CB7F63">
        <w:rPr>
          <w:rFonts w:ascii="GHEA Grapalat" w:hAnsi="GHEA Grapalat"/>
        </w:rPr>
        <w:t xml:space="preserve">. </w:t>
      </w:r>
      <w:r w:rsidR="00C77407" w:rsidRPr="00CB7F63">
        <w:rPr>
          <w:rFonts w:ascii="GHEA Grapalat" w:hAnsi="GHEA Grapalat"/>
        </w:rPr>
        <w:t xml:space="preserve">Причем  обеспечение </w:t>
      </w:r>
      <w:r w:rsidR="001647D2" w:rsidRPr="00CB7F63">
        <w:rPr>
          <w:rFonts w:ascii="GHEA Grapalat" w:hAnsi="GHEA Grapalat"/>
        </w:rPr>
        <w:t xml:space="preserve">должно быть действительным как минимум  включительно до </w:t>
      </w:r>
      <w:r w:rsidR="00777665" w:rsidRPr="00CB7F63">
        <w:rPr>
          <w:rFonts w:ascii="GHEA Grapalat" w:hAnsi="GHEA Grapalat"/>
        </w:rPr>
        <w:t>20</w:t>
      </w:r>
      <w:r w:rsidR="0057550D" w:rsidRPr="00CB7F63">
        <w:rPr>
          <w:rFonts w:ascii="GHEA Grapalat" w:hAnsi="GHEA Grapalat"/>
        </w:rPr>
        <w:t>-го рабочего дня, следующего за днем полного принятия заказчиком результата выполнения договора</w:t>
      </w:r>
      <w:r w:rsidR="002F1F3B">
        <w:rPr>
          <w:rFonts w:ascii="GHEA Grapalat" w:hAnsi="GHEA Grapalat"/>
        </w:rPr>
        <w:t>.</w:t>
      </w:r>
    </w:p>
    <w:p w:rsidR="00CD2651" w:rsidRPr="002E6E0C" w:rsidRDefault="00CD2651" w:rsidP="00AF6C06">
      <w:pPr>
        <w:widowControl w:val="0"/>
        <w:tabs>
          <w:tab w:val="left" w:pos="1276"/>
        </w:tabs>
        <w:ind w:firstLine="567"/>
        <w:contextualSpacing/>
        <w:jc w:val="both"/>
        <w:rPr>
          <w:rFonts w:ascii="GHEA Grapalat" w:hAnsi="GHEA Grapalat" w:cs="Sylfaen"/>
        </w:rPr>
      </w:pPr>
      <w:r w:rsidRPr="00CB7F63">
        <w:rPr>
          <w:rFonts w:ascii="GHEA Grapalat" w:hAnsi="GHEA Grapalat" w:cs="Sylfaen"/>
        </w:rPr>
        <w:t xml:space="preserve">Если процедура закупки организована </w:t>
      </w:r>
      <w:r w:rsidR="00611C2E" w:rsidRPr="00CB7F63">
        <w:rPr>
          <w:rFonts w:ascii="GHEA Grapalat" w:hAnsi="GHEA Grapalat" w:cs="Sylfaen"/>
        </w:rPr>
        <w:t>по</w:t>
      </w:r>
      <w:r w:rsidRPr="00CB7F63">
        <w:rPr>
          <w:rFonts w:ascii="GHEA Grapalat" w:hAnsi="GHEA Grapalat" w:cs="Sylfaen"/>
        </w:rPr>
        <w:t xml:space="preserve"> лота</w:t>
      </w:r>
      <w:r w:rsidR="00611C2E" w:rsidRPr="00CB7F63">
        <w:rPr>
          <w:rFonts w:ascii="GHEA Grapalat" w:hAnsi="GHEA Grapalat" w:cs="Sylfaen"/>
        </w:rPr>
        <w:t>м</w:t>
      </w:r>
      <w:r w:rsidRPr="00CB7F63">
        <w:rPr>
          <w:rFonts w:ascii="GHEA Grapalat" w:hAnsi="GHEA Grapalat" w:cs="Sylfaen"/>
        </w:rPr>
        <w:t xml:space="preserve"> и участник</w:t>
      </w:r>
      <w:r w:rsidRPr="002E6E0C">
        <w:rPr>
          <w:rFonts w:ascii="GHEA Grapalat" w:hAnsi="GHEA Grapalat" w:cs="Sylfaen"/>
        </w:rPr>
        <w:t xml:space="preserve">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95E92">
        <w:rPr>
          <w:rFonts w:ascii="GHEA Grapalat" w:hAnsi="GHEA Grapalat"/>
          <w:b/>
          <w:i/>
          <w:sz w:val="24"/>
          <w:szCs w:val="24"/>
        </w:rPr>
        <w:t>GHTsDzB-HVKAK-2022-30</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095E92">
        <w:rPr>
          <w:rFonts w:ascii="GHEA Grapalat" w:hAnsi="GHEA Grapalat"/>
          <w:b/>
          <w:i/>
        </w:rPr>
        <w:t>GHTsDzB-HVKAK-2022-30</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095E92">
        <w:rPr>
          <w:rFonts w:ascii="GHEA Grapalat" w:hAnsi="GHEA Grapalat"/>
          <w:b/>
          <w:i/>
        </w:rPr>
        <w:t>GHTsDzB-HVKAK-2022-30</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095E92">
        <w:rPr>
          <w:rFonts w:ascii="GHEA Grapalat" w:hAnsi="GHEA Grapalat"/>
          <w:b/>
          <w:i/>
        </w:rPr>
        <w:t>GHTsDzB-HVKAK-2022-30</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95E92">
        <w:rPr>
          <w:rFonts w:ascii="GHEA Grapalat" w:hAnsi="GHEA Grapalat"/>
          <w:b/>
          <w:i/>
          <w:sz w:val="24"/>
          <w:szCs w:val="24"/>
        </w:rPr>
        <w:t>GHTsDzB-HVKAK-2022-30</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D964A2"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D964A2"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D964A2"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D964A2"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964A2"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964A2"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95E92">
        <w:rPr>
          <w:rFonts w:ascii="GHEA Grapalat" w:hAnsi="GHEA Grapalat"/>
          <w:b/>
          <w:i/>
          <w:sz w:val="24"/>
          <w:szCs w:val="24"/>
        </w:rPr>
        <w:t>GHTsDzB-HVKAK-2022-30</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095E92">
        <w:rPr>
          <w:rFonts w:ascii="GHEA Grapalat" w:hAnsi="GHEA Grapalat"/>
          <w:b/>
          <w:i/>
        </w:rPr>
        <w:t>GHTsDzB-HVKAK-2022-30</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2F1F3B" w:rsidRDefault="00B2572B" w:rsidP="002F1F3B">
      <w:pPr>
        <w:widowControl w:val="0"/>
        <w:spacing w:after="160"/>
        <w:jc w:val="right"/>
        <w:rPr>
          <w:rFonts w:ascii="GHEA Grapalat" w:hAnsi="GHEA Grapalat"/>
        </w:rPr>
      </w:pPr>
      <w:r w:rsidRPr="009044F1">
        <w:rPr>
          <w:rFonts w:ascii="GHEA Grapalat" w:hAnsi="GHEA Grapalat"/>
        </w:rPr>
        <w:t>М. П.</w:t>
      </w: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both"/>
        <w:rPr>
          <w:rFonts w:ascii="GHEA Grapalat" w:hAnsi="GHEA Grapalat"/>
        </w:rPr>
      </w:pPr>
      <w:r>
        <w:rPr>
          <w:rFonts w:ascii="GHEA Grapalat" w:hAnsi="GHEA Grapalat"/>
        </w:rPr>
        <w:t>*</w:t>
      </w:r>
      <w:r w:rsidR="00847134">
        <w:t xml:space="preserve"> </w:t>
      </w:r>
      <w:r w:rsidR="00E225A9" w:rsidRPr="00E225A9">
        <w:rPr>
          <w:rFonts w:ascii="GHEA Grapalat" w:hAnsi="GHEA Grapalat" w:cs="GHEA Grapalat"/>
          <w:b/>
          <w:color w:val="FF0000"/>
        </w:rPr>
        <w:t>Цена лота рассчитывается путем суммирования общей стоимости соответствующих лотов в таблице № 1</w:t>
      </w:r>
      <w:r w:rsidR="0071138B">
        <w:rPr>
          <w:rFonts w:ascii="GHEA Grapalat" w:hAnsi="GHEA Grapalat" w:cs="GHEA Grapalat"/>
          <w:b/>
          <w:color w:val="FF0000"/>
        </w:rPr>
        <w:t xml:space="preserve"> (</w:t>
      </w:r>
      <w:r w:rsidR="004B4D2A">
        <w:rPr>
          <w:rFonts w:ascii="GHEA Grapalat" w:hAnsi="GHEA Grapalat" w:cs="GHEA Grapalat"/>
          <w:b/>
          <w:color w:val="FF0000"/>
        </w:rPr>
        <w:t>01.03</w:t>
      </w:r>
      <w:r w:rsidR="0071138B">
        <w:rPr>
          <w:rFonts w:ascii="GHEA Grapalat" w:hAnsi="GHEA Grapalat" w:cs="GHEA Grapalat"/>
          <w:b/>
          <w:color w:val="FF0000"/>
        </w:rPr>
        <w:t>.2022 г. – 31.12.2022 г</w:t>
      </w:r>
      <w:r w:rsidR="00847134">
        <w:rPr>
          <w:rFonts w:ascii="GHEA Grapalat" w:hAnsi="GHEA Grapalat" w:cs="GHEA Grapalat"/>
          <w:b/>
          <w:color w:val="FF0000"/>
        </w:rPr>
        <w:t>.</w:t>
      </w:r>
      <w:r w:rsidR="0071138B">
        <w:rPr>
          <w:rFonts w:ascii="GHEA Grapalat" w:hAnsi="GHEA Grapalat" w:cs="GHEA Grapalat"/>
          <w:b/>
          <w:color w:val="FF0000"/>
        </w:rPr>
        <w:t>)</w:t>
      </w:r>
    </w:p>
    <w:p w:rsidR="002F1F3B" w:rsidRPr="002F1F3B" w:rsidRDefault="00B217BB" w:rsidP="002F1F3B">
      <w:pPr>
        <w:widowControl w:val="0"/>
        <w:spacing w:after="160"/>
        <w:jc w:val="right"/>
        <w:rPr>
          <w:rFonts w:ascii="GHEA Grapalat" w:hAnsi="GHEA Grapalat"/>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95E92">
        <w:rPr>
          <w:rFonts w:ascii="GHEA Grapalat" w:hAnsi="GHEA Grapalat"/>
          <w:b/>
          <w:i/>
          <w:sz w:val="24"/>
          <w:szCs w:val="24"/>
        </w:rPr>
        <w:t>GHTsDzB-HVKAK-2022-30</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095E92">
        <w:rPr>
          <w:rFonts w:ascii="GHEA Grapalat" w:hAnsi="GHEA Grapalat"/>
          <w:b/>
          <w:i/>
        </w:rPr>
        <w:t>GHTsDzB-HVKAK-2022-30</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5D24C8" w:rsidRDefault="00E752B6" w:rsidP="005D24C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95E92">
        <w:rPr>
          <w:rFonts w:ascii="GHEA Grapalat" w:hAnsi="GHEA Grapalat"/>
          <w:b/>
          <w:i/>
          <w:sz w:val="24"/>
          <w:szCs w:val="24"/>
        </w:rPr>
        <w:t>GHTsDzB-HVKAK-2022-30</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095E92">
        <w:rPr>
          <w:rFonts w:ascii="GHEA Grapalat" w:hAnsi="GHEA Grapalat"/>
          <w:b/>
          <w:i/>
        </w:rPr>
        <w:t>GHTsDzB-HVKAK-2022-30</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4B4D2A" w:rsidRDefault="004B4D2A" w:rsidP="000A214C">
      <w:pPr>
        <w:widowControl w:val="0"/>
        <w:spacing w:after="160"/>
        <w:ind w:firstLine="567"/>
        <w:jc w:val="center"/>
        <w:rPr>
          <w:rFonts w:ascii="GHEA Grapalat" w:hAnsi="GHEA Grapalat"/>
          <w:b/>
        </w:rPr>
      </w:pP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4B4D2A" w:rsidRDefault="000A214C" w:rsidP="004B4D2A">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r w:rsidRPr="00B138F3">
        <w:rPr>
          <w:rFonts w:ascii="GHEA Grapalat" w:hAnsi="GHEA Grapalat"/>
        </w:rPr>
        <w:t>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31F0B" w:rsidRDefault="00131F0B">
      <w:pPr>
        <w:rPr>
          <w:rFonts w:ascii="GHEA Grapalat" w:hAnsi="GHEA Grapalat"/>
          <w:b/>
        </w:rPr>
      </w:pPr>
    </w:p>
    <w:p w:rsidR="003B2F27" w:rsidRPr="006F1605" w:rsidRDefault="003B2F27" w:rsidP="00860EEE">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860EEE">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95E92">
        <w:rPr>
          <w:rFonts w:ascii="GHEA Grapalat" w:hAnsi="GHEA Grapalat"/>
          <w:b/>
          <w:i/>
          <w:sz w:val="24"/>
          <w:szCs w:val="24"/>
        </w:rPr>
        <w:t>GHTsDzB-HVKAK-2022-30</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7E589B" w:rsidRPr="00936B04">
        <w:rPr>
          <w:rFonts w:ascii="GHEA Grapalat" w:hAnsi="GHEA Grapalat"/>
          <w:b/>
        </w:rPr>
        <w:t xml:space="preserve">НА ПРЕДОСТАВЛЕНИЕ </w:t>
      </w:r>
      <w:r w:rsidR="007E589B">
        <w:rPr>
          <w:rFonts w:ascii="GHEA Grapalat" w:hAnsi="GHEA Grapalat"/>
          <w:b/>
        </w:rPr>
        <w:t xml:space="preserve">УСЛУГ </w:t>
      </w:r>
      <w:r w:rsidR="007E589B" w:rsidRPr="00EC4820">
        <w:rPr>
          <w:rFonts w:ascii="GHEA Grapalat" w:hAnsi="GHEA Grapalat"/>
          <w:b/>
        </w:rPr>
        <w:t>СЛУЖБ</w:t>
      </w:r>
      <w:r w:rsidR="007E589B">
        <w:rPr>
          <w:rFonts w:ascii="GHEA Grapalat" w:hAnsi="GHEA Grapalat"/>
          <w:b/>
        </w:rPr>
        <w:t>Ы</w:t>
      </w:r>
      <w:r w:rsidR="007E589B" w:rsidRPr="00EC4820">
        <w:rPr>
          <w:rFonts w:ascii="GHEA Grapalat" w:hAnsi="GHEA Grapalat"/>
          <w:b/>
        </w:rPr>
        <w:t xml:space="preserve"> ВЫДЕЛЕННОЙ ЦЕНТРАЛИЗОВАННОЙ ВИРТУАЛЬНОЙ СЕТИ </w:t>
      </w:r>
      <w:r w:rsidR="007E589B"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AA5795">
        <w:rPr>
          <w:rFonts w:ascii="GHEA Grapalat" w:hAnsi="GHEA Grapalat"/>
          <w:b/>
        </w:rPr>
        <w:t xml:space="preserve">услуг </w:t>
      </w:r>
      <w:r w:rsidR="00AA5795" w:rsidRPr="00EC4820">
        <w:rPr>
          <w:rFonts w:ascii="GHEA Grapalat" w:hAnsi="GHEA Grapalat"/>
          <w:b/>
        </w:rPr>
        <w:t>служб</w:t>
      </w:r>
      <w:r w:rsidR="00AA5795">
        <w:rPr>
          <w:rFonts w:ascii="GHEA Grapalat" w:hAnsi="GHEA Grapalat"/>
          <w:b/>
        </w:rPr>
        <w:t>ы</w:t>
      </w:r>
      <w:r w:rsidR="00AA5795" w:rsidRPr="00EC4820">
        <w:rPr>
          <w:rFonts w:ascii="GHEA Grapalat" w:hAnsi="GHEA Grapalat"/>
          <w:b/>
        </w:rPr>
        <w:t xml:space="preserve"> выделенной централизованной виртуальной сети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2635CE" w:rsidRPr="00AD29CE" w:rsidRDefault="002635CE" w:rsidP="007F2BF8">
      <w:pPr>
        <w:widowControl w:val="0"/>
        <w:tabs>
          <w:tab w:val="left" w:pos="1134"/>
        </w:tabs>
        <w:ind w:firstLine="709"/>
        <w:contextualSpacing/>
        <w:jc w:val="both"/>
        <w:rPr>
          <w:rFonts w:ascii="GHEA Grapalat" w:hAnsi="GHEA Grapalat"/>
        </w:rPr>
      </w:pPr>
      <w:r>
        <w:rPr>
          <w:rFonts w:ascii="GHEA Grapalat" w:hAnsi="GHEA Grapalat"/>
        </w:rPr>
        <w:t xml:space="preserve">Предусмотренные данным Договором положения </w:t>
      </w:r>
      <w:proofErr w:type="spellStart"/>
      <w:r w:rsidR="00F63C9B">
        <w:rPr>
          <w:rFonts w:ascii="GHEA Grapalat" w:hAnsi="GHEA Grapalat"/>
        </w:rPr>
        <w:t>распрстраняютая</w:t>
      </w:r>
      <w:proofErr w:type="spellEnd"/>
      <w:r w:rsidR="00F63C9B">
        <w:rPr>
          <w:rFonts w:ascii="GHEA Grapalat" w:hAnsi="GHEA Grapalat"/>
        </w:rPr>
        <w:t xml:space="preserve"> на </w:t>
      </w:r>
      <w:proofErr w:type="spellStart"/>
      <w:r w:rsidR="00F63C9B">
        <w:rPr>
          <w:rFonts w:ascii="GHEA Grapalat" w:hAnsi="GHEA Grapalat"/>
        </w:rPr>
        <w:t>правоотншения</w:t>
      </w:r>
      <w:proofErr w:type="spellEnd"/>
      <w:r w:rsidR="00F63C9B">
        <w:rPr>
          <w:rFonts w:ascii="GHEA Grapalat" w:hAnsi="GHEA Grapalat"/>
        </w:rPr>
        <w:t xml:space="preserve">, возникшие между сторонами </w:t>
      </w:r>
      <w:r w:rsidR="002E2115">
        <w:rPr>
          <w:rFonts w:ascii="GHEA Grapalat" w:hAnsi="GHEA Grapalat"/>
        </w:rPr>
        <w:t>с 01 января 2022 года.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w:t>
      </w:r>
      <w:r w:rsidR="00A860FC">
        <w:rPr>
          <w:rFonts w:ascii="GHEA Grapalat" w:hAnsi="GHEA Grapalat"/>
        </w:rPr>
        <w:t>, Таблица № 1</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0"/>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CF7331" w:rsidRDefault="00CF733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D2A" w:rsidRDefault="004B4D2A">
      <w:r>
        <w:separator/>
      </w:r>
    </w:p>
  </w:endnote>
  <w:endnote w:type="continuationSeparator" w:id="0">
    <w:p w:rsidR="004B4D2A" w:rsidRDefault="004B4D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4B4D2A" w:rsidRPr="00305BEC" w:rsidRDefault="004B4D2A">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860FC">
          <w:rPr>
            <w:rFonts w:ascii="GHEA Grapalat" w:hAnsi="GHEA Grapalat"/>
            <w:noProof/>
            <w:sz w:val="24"/>
            <w:szCs w:val="24"/>
          </w:rPr>
          <w:t>64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D2A" w:rsidRDefault="004B4D2A">
      <w:r>
        <w:separator/>
      </w:r>
    </w:p>
  </w:footnote>
  <w:footnote w:type="continuationSeparator" w:id="0">
    <w:p w:rsidR="004B4D2A" w:rsidRDefault="004B4D2A">
      <w:r>
        <w:continuationSeparator/>
      </w:r>
    </w:p>
  </w:footnote>
  <w:footnote w:id="1">
    <w:p w:rsidR="004B4D2A" w:rsidRPr="00A31673" w:rsidRDefault="004B4D2A">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B4D2A" w:rsidRPr="005D119D" w:rsidRDefault="004B4D2A"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4B4D2A" w:rsidRDefault="004B4D2A" w:rsidP="006B3E56">
      <w:pPr>
        <w:jc w:val="both"/>
      </w:pPr>
    </w:p>
    <w:p w:rsidR="004B4D2A" w:rsidRPr="00503980" w:rsidRDefault="004B4D2A"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B4D2A" w:rsidRPr="00503980" w:rsidRDefault="004B4D2A"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B4D2A" w:rsidRPr="00503980" w:rsidRDefault="004B4D2A"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4B4D2A" w:rsidRDefault="004B4D2A" w:rsidP="006B3E56">
      <w:pPr>
        <w:pStyle w:val="af2"/>
        <w:rPr>
          <w:rFonts w:asciiTheme="minorHAnsi" w:hAnsiTheme="minorHAnsi"/>
          <w:lang w:val="af-ZA"/>
        </w:rPr>
      </w:pPr>
    </w:p>
  </w:footnote>
  <w:footnote w:id="3">
    <w:p w:rsidR="004B4D2A" w:rsidRPr="002F1F3B" w:rsidRDefault="004B4D2A" w:rsidP="002F1F3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p>
  </w:footnote>
  <w:footnote w:id="4">
    <w:p w:rsidR="004B4D2A" w:rsidRPr="008842CE" w:rsidRDefault="004B4D2A" w:rsidP="003D2FE2">
      <w:pPr>
        <w:pStyle w:val="af2"/>
        <w:jc w:val="both"/>
      </w:pPr>
    </w:p>
  </w:footnote>
  <w:footnote w:id="5">
    <w:p w:rsidR="004B4D2A" w:rsidRPr="008842CE" w:rsidRDefault="004B4D2A" w:rsidP="000A214C">
      <w:pPr>
        <w:pStyle w:val="af2"/>
        <w:jc w:val="both"/>
      </w:pPr>
    </w:p>
  </w:footnote>
  <w:footnote w:id="6">
    <w:p w:rsidR="004B4D2A" w:rsidRPr="006F5F33" w:rsidRDefault="004B4D2A"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B4D2A" w:rsidRPr="00892F7F" w:rsidRDefault="004B4D2A"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4B4D2A" w:rsidRPr="00552088" w:rsidRDefault="004B4D2A"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4B4D2A" w:rsidRPr="006F5F33" w:rsidRDefault="004B4D2A" w:rsidP="003B2F27">
      <w:pPr>
        <w:pStyle w:val="af2"/>
        <w:jc w:val="both"/>
        <w:rPr>
          <w:rFonts w:ascii="GHEA Grapalat" w:hAnsi="GHEA Grapalat"/>
          <w:lang w:val="hy-AM"/>
        </w:rPr>
      </w:pPr>
      <w:r w:rsidRPr="006F5F33">
        <w:rPr>
          <w:rFonts w:ascii="GHEA Grapalat" w:hAnsi="GHEA Grapalat"/>
          <w:i/>
        </w:rPr>
        <w:t>.</w:t>
      </w:r>
    </w:p>
    <w:p w:rsidR="004B4D2A" w:rsidRPr="00576D9C" w:rsidRDefault="004B4D2A" w:rsidP="003B2F27">
      <w:pPr>
        <w:pStyle w:val="af2"/>
        <w:jc w:val="both"/>
        <w:rPr>
          <w:rFonts w:ascii="GHEA Grapalat" w:hAnsi="GHEA Grapalat"/>
          <w:lang w:val="hy-AM"/>
        </w:rPr>
      </w:pPr>
    </w:p>
  </w:footnote>
  <w:footnote w:id="8">
    <w:p w:rsidR="004B4D2A" w:rsidRPr="006F5F33" w:rsidRDefault="004B4D2A"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4B4D2A" w:rsidRPr="006F5F33" w:rsidRDefault="004B4D2A"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4B4D2A" w:rsidRPr="006F5F33" w:rsidRDefault="004B4D2A"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4B4D2A" w:rsidRPr="009E00B3" w:rsidRDefault="004B4D2A"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4B4D2A" w:rsidRPr="00A47171" w:rsidRDefault="004B4D2A"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4B4D2A" w:rsidRPr="00E40AC8" w:rsidRDefault="004B4D2A"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92"/>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6F7"/>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5CE"/>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6FD"/>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2115"/>
    <w:rsid w:val="002E3165"/>
    <w:rsid w:val="002E4305"/>
    <w:rsid w:val="002E4AEB"/>
    <w:rsid w:val="002E530A"/>
    <w:rsid w:val="002E531D"/>
    <w:rsid w:val="002E5BF4"/>
    <w:rsid w:val="002E5FDA"/>
    <w:rsid w:val="002E6E0C"/>
    <w:rsid w:val="002E7097"/>
    <w:rsid w:val="002E727E"/>
    <w:rsid w:val="002E7EE1"/>
    <w:rsid w:val="002F0989"/>
    <w:rsid w:val="002F1AB3"/>
    <w:rsid w:val="002F1F3B"/>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30"/>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29F4"/>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4D2A"/>
    <w:rsid w:val="004B5522"/>
    <w:rsid w:val="004B60F5"/>
    <w:rsid w:val="004B61C2"/>
    <w:rsid w:val="004B6A49"/>
    <w:rsid w:val="004B6D4C"/>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4C8"/>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2BC4"/>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061"/>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138B"/>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9B"/>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134"/>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0EEE"/>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2FE3"/>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5D9"/>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0FC"/>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77D"/>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79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37F61"/>
    <w:rsid w:val="00C4095B"/>
    <w:rsid w:val="00C410E6"/>
    <w:rsid w:val="00C42879"/>
    <w:rsid w:val="00C430E0"/>
    <w:rsid w:val="00C43213"/>
    <w:rsid w:val="00C43524"/>
    <w:rsid w:val="00C435DD"/>
    <w:rsid w:val="00C4487D"/>
    <w:rsid w:val="00C45620"/>
    <w:rsid w:val="00C45778"/>
    <w:rsid w:val="00C45B20"/>
    <w:rsid w:val="00C4616D"/>
    <w:rsid w:val="00C464BA"/>
    <w:rsid w:val="00C465FB"/>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6F3"/>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3BE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B7F63"/>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5B98"/>
    <w:rsid w:val="00CF6889"/>
    <w:rsid w:val="00CF6899"/>
    <w:rsid w:val="00CF6DB0"/>
    <w:rsid w:val="00CF7331"/>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4A2"/>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41F1"/>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5A9"/>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4820"/>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669"/>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EF798D"/>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3C9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C76"/>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49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571C0-922A-43F4-A793-7A448395D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2186</TotalTime>
  <Pages>64</Pages>
  <Words>15368</Words>
  <Characters>111357</Characters>
  <Application>Microsoft Office Word</Application>
  <DocSecurity>0</DocSecurity>
  <Lines>927</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1303</cp:revision>
  <cp:lastPrinted>2018-02-16T07:12:00Z</cp:lastPrinted>
  <dcterms:created xsi:type="dcterms:W3CDTF">2019-10-28T07:04:00Z</dcterms:created>
  <dcterms:modified xsi:type="dcterms:W3CDTF">2022-03-25T08:15:00Z</dcterms:modified>
</cp:coreProperties>
</file>