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A8711" w14:textId="77777777" w:rsidR="008E052D" w:rsidRPr="008E052D" w:rsidRDefault="008E052D" w:rsidP="008E052D">
      <w:pPr>
        <w:jc w:val="center"/>
        <w:rPr>
          <w:rFonts w:ascii="Sylfaen" w:hAnsi="Sylfaen"/>
          <w:sz w:val="20"/>
          <w:szCs w:val="20"/>
        </w:rPr>
      </w:pPr>
      <w:r>
        <w:rPr>
          <w:rFonts w:ascii="Sylfaen" w:hAnsi="Sylfaen"/>
          <w:sz w:val="20"/>
          <w:szCs w:val="20"/>
          <w:lang w:val="hy-AM"/>
        </w:rPr>
        <w:t xml:space="preserve">                                                                                                          </w:t>
      </w:r>
      <w:r w:rsidRPr="008E052D">
        <w:rPr>
          <w:rFonts w:ascii="Sylfaen" w:hAnsi="Sylfaen"/>
          <w:sz w:val="20"/>
          <w:szCs w:val="20"/>
        </w:rPr>
        <w:t>Приложение N1</w:t>
      </w:r>
    </w:p>
    <w:p w14:paraId="712C56DD" w14:textId="77777777" w:rsidR="008E052D" w:rsidRPr="008E052D" w:rsidRDefault="008E052D" w:rsidP="008E052D">
      <w:pPr>
        <w:jc w:val="center"/>
        <w:rPr>
          <w:rFonts w:ascii="Sylfaen" w:hAnsi="Sylfaen"/>
          <w:sz w:val="20"/>
          <w:szCs w:val="20"/>
        </w:rPr>
      </w:pPr>
      <w:r>
        <w:rPr>
          <w:rFonts w:ascii="Sylfaen" w:hAnsi="Sylfaen"/>
          <w:sz w:val="20"/>
          <w:szCs w:val="20"/>
          <w:lang w:val="hy-AM"/>
        </w:rPr>
        <w:t xml:space="preserve">                                                                                                                         </w:t>
      </w:r>
      <w:r w:rsidRPr="008E052D">
        <w:rPr>
          <w:rFonts w:ascii="Sylfaen" w:hAnsi="Sylfaen"/>
          <w:sz w:val="20"/>
          <w:szCs w:val="20"/>
        </w:rPr>
        <w:t>Министр финансов РА 20</w:t>
      </w:r>
      <w:r w:rsidR="00D7463B">
        <w:rPr>
          <w:rFonts w:ascii="Sylfaen" w:hAnsi="Sylfaen"/>
          <w:sz w:val="20"/>
          <w:szCs w:val="20"/>
        </w:rPr>
        <w:t>21</w:t>
      </w:r>
    </w:p>
    <w:p w14:paraId="4D0D4542" w14:textId="77777777" w:rsidR="00D7463B" w:rsidRPr="00D7463B" w:rsidRDefault="008E052D" w:rsidP="00D7463B">
      <w:pPr>
        <w:jc w:val="center"/>
        <w:rPr>
          <w:rFonts w:ascii="Sylfaen" w:hAnsi="Sylfaen"/>
        </w:rPr>
      </w:pPr>
      <w:r>
        <w:rPr>
          <w:rFonts w:ascii="Sylfaen" w:hAnsi="Sylfaen"/>
          <w:sz w:val="20"/>
          <w:szCs w:val="20"/>
          <w:lang w:val="hy-AM"/>
        </w:rPr>
        <w:t xml:space="preserve">                                                                                             </w:t>
      </w:r>
      <w:r w:rsidR="00D7463B">
        <w:rPr>
          <w:rFonts w:ascii="Sylfaen" w:hAnsi="Sylfaen"/>
          <w:sz w:val="20"/>
          <w:szCs w:val="20"/>
        </w:rPr>
        <w:t xml:space="preserve">              </w:t>
      </w:r>
      <w:r>
        <w:rPr>
          <w:rFonts w:ascii="Sylfaen" w:hAnsi="Sylfaen"/>
          <w:sz w:val="20"/>
          <w:szCs w:val="20"/>
          <w:lang w:val="hy-AM"/>
        </w:rPr>
        <w:t xml:space="preserve"> </w:t>
      </w:r>
      <w:r w:rsidR="00D7463B" w:rsidRPr="00D7463B">
        <w:rPr>
          <w:rFonts w:ascii="Sylfaen" w:hAnsi="Sylfaen"/>
        </w:rPr>
        <w:t>Приказ N 157-А от 14 апреля</w:t>
      </w:r>
    </w:p>
    <w:p w14:paraId="1126E140" w14:textId="77777777" w:rsidR="00D7463B" w:rsidRPr="00D7463B" w:rsidRDefault="00D7463B" w:rsidP="00D7463B">
      <w:pPr>
        <w:jc w:val="center"/>
        <w:rPr>
          <w:rFonts w:ascii="Sylfaen" w:hAnsi="Sylfaen"/>
          <w:sz w:val="20"/>
          <w:szCs w:val="20"/>
        </w:rPr>
      </w:pPr>
      <w:r w:rsidRPr="00D7463B">
        <w:rPr>
          <w:rFonts w:ascii="Sylfaen" w:hAnsi="Sylfaen"/>
          <w:sz w:val="20"/>
          <w:szCs w:val="20"/>
        </w:rPr>
        <w:t xml:space="preserve">                                                                                             </w:t>
      </w:r>
    </w:p>
    <w:p w14:paraId="1B9C19C9" w14:textId="77777777" w:rsidR="00D7463B" w:rsidRPr="00D7463B" w:rsidRDefault="00D7463B" w:rsidP="00D7463B">
      <w:pPr>
        <w:jc w:val="center"/>
        <w:rPr>
          <w:rFonts w:ascii="Sylfaen" w:hAnsi="Sylfaen"/>
          <w:sz w:val="20"/>
          <w:szCs w:val="20"/>
        </w:rPr>
      </w:pPr>
      <w:r w:rsidRPr="00D7463B">
        <w:rPr>
          <w:rFonts w:ascii="Sylfaen" w:hAnsi="Sylfaen"/>
          <w:sz w:val="20"/>
          <w:szCs w:val="20"/>
        </w:rPr>
        <w:t>ПО ЗАПРОСУ ЦЕНЫ</w:t>
      </w:r>
    </w:p>
    <w:p w14:paraId="4E95FD13" w14:textId="77777777" w:rsidR="00D7463B" w:rsidRPr="00D7463B" w:rsidRDefault="00D7463B" w:rsidP="00D7463B">
      <w:pPr>
        <w:jc w:val="center"/>
        <w:rPr>
          <w:rFonts w:ascii="Sylfaen" w:hAnsi="Sylfaen"/>
          <w:sz w:val="20"/>
          <w:szCs w:val="20"/>
        </w:rPr>
      </w:pPr>
    </w:p>
    <w:p w14:paraId="48362A95" w14:textId="77777777" w:rsidR="00421E4D" w:rsidRPr="00421E4D" w:rsidRDefault="00D7463B" w:rsidP="00421E4D">
      <w:pPr>
        <w:jc w:val="center"/>
        <w:rPr>
          <w:rFonts w:ascii="Sylfaen" w:hAnsi="Sylfaen"/>
        </w:rPr>
      </w:pPr>
      <w:r>
        <w:rPr>
          <w:rFonts w:ascii="Sylfaen" w:hAnsi="Sylfaen"/>
          <w:sz w:val="20"/>
          <w:szCs w:val="20"/>
        </w:rPr>
        <w:t xml:space="preserve">  </w:t>
      </w:r>
      <w:r w:rsidR="00361C7A" w:rsidRPr="00361C7A">
        <w:rPr>
          <w:rFonts w:ascii="Sylfaen" w:hAnsi="Sylfaen"/>
        </w:rPr>
        <w:t xml:space="preserve">Данный текст объявления </w:t>
      </w:r>
      <w:r w:rsidR="00421E4D" w:rsidRPr="00421E4D">
        <w:rPr>
          <w:rFonts w:ascii="Sylfaen" w:hAnsi="Sylfaen"/>
        </w:rPr>
        <w:t>одобрен Комитетом запроса котировок.</w:t>
      </w:r>
    </w:p>
    <w:p w14:paraId="6B1A9F8F" w14:textId="33A09F59" w:rsidR="00361C7A" w:rsidRPr="00361C7A" w:rsidRDefault="00421E4D" w:rsidP="00421E4D">
      <w:pPr>
        <w:jc w:val="center"/>
        <w:rPr>
          <w:rFonts w:ascii="Sylfaen" w:hAnsi="Sylfaen"/>
        </w:rPr>
      </w:pPr>
      <w:r w:rsidRPr="00421E4D">
        <w:rPr>
          <w:rFonts w:ascii="Sylfaen" w:hAnsi="Sylfaen"/>
        </w:rPr>
        <w:t xml:space="preserve">Решением «01» от </w:t>
      </w:r>
      <w:r w:rsidR="00956020" w:rsidRPr="00956020">
        <w:rPr>
          <w:rFonts w:ascii="Sylfaen" w:hAnsi="Sylfaen"/>
        </w:rPr>
        <w:t>15 февраля</w:t>
      </w:r>
      <w:r w:rsidRPr="00421E4D">
        <w:rPr>
          <w:rFonts w:ascii="Sylfaen" w:hAnsi="Sylfaen"/>
        </w:rPr>
        <w:t xml:space="preserve"> 2024 года и опубликовано</w:t>
      </w:r>
    </w:p>
    <w:p w14:paraId="737D338D" w14:textId="77777777" w:rsidR="00CE24AC" w:rsidRPr="00973E36" w:rsidRDefault="00CE24AC" w:rsidP="00D7463B">
      <w:pPr>
        <w:jc w:val="center"/>
        <w:rPr>
          <w:rFonts w:ascii="Sylfaen" w:hAnsi="Sylfaen"/>
          <w:sz w:val="20"/>
          <w:szCs w:val="20"/>
        </w:rPr>
      </w:pPr>
    </w:p>
    <w:p w14:paraId="252F909A" w14:textId="77777777" w:rsidR="00CE24AC" w:rsidRPr="00973E36" w:rsidRDefault="00CE24AC" w:rsidP="00973E36">
      <w:pPr>
        <w:jc w:val="center"/>
        <w:rPr>
          <w:rFonts w:ascii="Sylfaen" w:hAnsi="Sylfaen"/>
          <w:sz w:val="20"/>
          <w:szCs w:val="20"/>
          <w:lang w:val="af-ZA"/>
        </w:rPr>
      </w:pPr>
    </w:p>
    <w:p w14:paraId="2CCB1879" w14:textId="5DA0A07A" w:rsidR="0091042F" w:rsidRPr="00421E4D" w:rsidRDefault="00CE24AC" w:rsidP="00F71CF7">
      <w:pPr>
        <w:jc w:val="center"/>
        <w:rPr>
          <w:rFonts w:ascii="Sylfaen" w:hAnsi="Sylfaen"/>
          <w:sz w:val="20"/>
          <w:szCs w:val="20"/>
        </w:rPr>
      </w:pPr>
      <w:r w:rsidRPr="00E557E1">
        <w:rPr>
          <w:rFonts w:ascii="Sylfaen" w:hAnsi="Sylfaen"/>
          <w:sz w:val="20"/>
          <w:szCs w:val="20"/>
        </w:rPr>
        <w:t>Код</w:t>
      </w:r>
      <w:r w:rsidRPr="00E557E1">
        <w:rPr>
          <w:rFonts w:ascii="Sylfaen" w:hAnsi="Sylfaen"/>
          <w:sz w:val="20"/>
          <w:szCs w:val="20"/>
          <w:lang w:val="af-ZA"/>
        </w:rPr>
        <w:t xml:space="preserve"> </w:t>
      </w:r>
      <w:r w:rsidRPr="00E557E1">
        <w:rPr>
          <w:rFonts w:ascii="Sylfaen" w:hAnsi="Sylfaen"/>
          <w:sz w:val="20"/>
          <w:szCs w:val="20"/>
        </w:rPr>
        <w:t xml:space="preserve">открытого конкурса  </w:t>
      </w:r>
      <w:r w:rsidR="00E557E1">
        <w:rPr>
          <w:rFonts w:ascii="Sylfaen" w:hAnsi="Sylfaen"/>
          <w:sz w:val="20"/>
          <w:szCs w:val="20"/>
        </w:rPr>
        <w:t>ЦЦПМП</w:t>
      </w:r>
      <w:r w:rsidR="007347C5" w:rsidRPr="00E557E1">
        <w:rPr>
          <w:rFonts w:ascii="Sylfaen" w:hAnsi="Sylfaen"/>
          <w:i/>
          <w:sz w:val="20"/>
          <w:szCs w:val="20"/>
          <w:lang w:val="af-ZA"/>
        </w:rPr>
        <w:t xml:space="preserve"> </w:t>
      </w:r>
      <w:r w:rsidR="00973E36" w:rsidRPr="00E557E1">
        <w:rPr>
          <w:rFonts w:ascii="Sylfaen" w:hAnsi="Sylfaen"/>
          <w:sz w:val="20"/>
          <w:szCs w:val="20"/>
        </w:rPr>
        <w:t>-</w:t>
      </w:r>
      <w:r w:rsidR="004E0F0C" w:rsidRPr="00E557E1">
        <w:rPr>
          <w:rFonts w:ascii="Sylfaen" w:hAnsi="Sylfaen"/>
          <w:sz w:val="20"/>
          <w:szCs w:val="20"/>
          <w:lang w:val="en-US"/>
        </w:rPr>
        <w:t>GHAPDZB</w:t>
      </w:r>
      <w:r w:rsidR="004E0F0C" w:rsidRPr="00E557E1">
        <w:rPr>
          <w:rFonts w:ascii="Sylfaen" w:hAnsi="Sylfaen"/>
          <w:sz w:val="20"/>
          <w:szCs w:val="20"/>
        </w:rPr>
        <w:t xml:space="preserve"> -</w:t>
      </w:r>
      <w:bookmarkStart w:id="0" w:name="_Hlk145591337"/>
      <w:bookmarkStart w:id="1" w:name="_Hlk156998046"/>
      <w:r w:rsidR="004E0F0C" w:rsidRPr="00E557E1">
        <w:rPr>
          <w:rFonts w:ascii="Sylfaen" w:hAnsi="Sylfaen"/>
          <w:sz w:val="20"/>
          <w:szCs w:val="20"/>
        </w:rPr>
        <w:t>2</w:t>
      </w:r>
      <w:r w:rsidR="00421E4D" w:rsidRPr="00421E4D">
        <w:rPr>
          <w:rFonts w:ascii="Sylfaen" w:hAnsi="Sylfaen"/>
          <w:sz w:val="20"/>
          <w:szCs w:val="20"/>
        </w:rPr>
        <w:t>4</w:t>
      </w:r>
      <w:r w:rsidR="004E0F0C" w:rsidRPr="00E557E1">
        <w:rPr>
          <w:rFonts w:ascii="Sylfaen" w:hAnsi="Sylfaen"/>
          <w:sz w:val="20"/>
          <w:szCs w:val="20"/>
        </w:rPr>
        <w:t>/</w:t>
      </w:r>
      <w:r w:rsidR="006D4CCC">
        <w:rPr>
          <w:rFonts w:ascii="Sylfaen" w:hAnsi="Sylfaen"/>
          <w:sz w:val="20"/>
          <w:szCs w:val="20"/>
        </w:rPr>
        <w:t>0</w:t>
      </w:r>
      <w:bookmarkEnd w:id="0"/>
      <w:r w:rsidR="00421E4D" w:rsidRPr="00421E4D">
        <w:rPr>
          <w:rFonts w:ascii="Sylfaen" w:hAnsi="Sylfaen"/>
          <w:sz w:val="20"/>
          <w:szCs w:val="20"/>
        </w:rPr>
        <w:t>1</w:t>
      </w:r>
      <w:bookmarkEnd w:id="1"/>
    </w:p>
    <w:p w14:paraId="06769A19" w14:textId="77777777" w:rsidR="00973E36" w:rsidRPr="00751D2E" w:rsidRDefault="00973E36" w:rsidP="00751D2E">
      <w:pPr>
        <w:pStyle w:val="a3"/>
        <w:widowControl w:val="0"/>
        <w:spacing w:line="240" w:lineRule="auto"/>
        <w:ind w:firstLine="567"/>
        <w:rPr>
          <w:rFonts w:ascii="Sylfaen" w:hAnsi="Sylfaen"/>
          <w:lang w:val="hy-AM"/>
        </w:rPr>
      </w:pPr>
      <w:r w:rsidRPr="005667C8">
        <w:rPr>
          <w:rFonts w:ascii="Sylfaen" w:hAnsi="Sylfaen"/>
        </w:rPr>
        <w:t xml:space="preserve">            </w:t>
      </w:r>
      <w:r w:rsidR="000C6284" w:rsidRPr="005667C8">
        <w:rPr>
          <w:rFonts w:ascii="Sylfaen" w:hAnsi="Sylfaen"/>
          <w:i w:val="0"/>
        </w:rPr>
        <w:t>Заказчик Г</w:t>
      </w:r>
      <w:r w:rsidR="00A56DFA" w:rsidRPr="005667C8">
        <w:rPr>
          <w:rFonts w:ascii="Sylfaen" w:hAnsi="Sylfaen"/>
          <w:i w:val="0"/>
        </w:rPr>
        <w:t>НКО</w:t>
      </w:r>
      <w:r w:rsidR="000C6284" w:rsidRPr="005667C8">
        <w:rPr>
          <w:rFonts w:ascii="Sylfaen" w:hAnsi="Sylfaen"/>
          <w:i w:val="0"/>
          <w:lang w:val="af-ZA"/>
        </w:rPr>
        <w:t xml:space="preserve"> «</w:t>
      </w:r>
      <w:r w:rsidR="00845C08" w:rsidRPr="005667C8">
        <w:rPr>
          <w:rFonts w:ascii="Sylfaen" w:hAnsi="Sylfaen"/>
          <w:i w:val="0"/>
        </w:rPr>
        <w:t xml:space="preserve"> Цовак</w:t>
      </w:r>
      <w:r w:rsidR="000C6284" w:rsidRPr="005667C8">
        <w:rPr>
          <w:rFonts w:ascii="Sylfaen" w:hAnsi="Sylfaen"/>
          <w:i w:val="0"/>
          <w:lang w:val="af-ZA"/>
        </w:rPr>
        <w:t>ск</w:t>
      </w:r>
      <w:r w:rsidR="00B1792E" w:rsidRPr="005667C8">
        <w:rPr>
          <w:rFonts w:ascii="Sylfaen" w:hAnsi="Sylfaen"/>
          <w:i w:val="0"/>
          <w:lang w:val="af-ZA"/>
        </w:rPr>
        <w:t>ий ЦПМП</w:t>
      </w:r>
      <w:r w:rsidR="00A56DFA" w:rsidRPr="005667C8">
        <w:rPr>
          <w:rFonts w:ascii="Sylfaen" w:hAnsi="Sylfaen"/>
          <w:i w:val="0"/>
          <w:lang w:val="af-ZA"/>
        </w:rPr>
        <w:t xml:space="preserve"> </w:t>
      </w:r>
      <w:r w:rsidR="000C6284" w:rsidRPr="005667C8">
        <w:rPr>
          <w:rFonts w:ascii="Sylfaen" w:hAnsi="Sylfaen"/>
          <w:i w:val="0"/>
          <w:lang w:val="af-ZA"/>
        </w:rPr>
        <w:t>»</w:t>
      </w:r>
      <w:r w:rsidR="000C6284" w:rsidRPr="005667C8">
        <w:rPr>
          <w:rFonts w:ascii="Sylfaen" w:hAnsi="Sylfaen"/>
          <w:i w:val="0"/>
        </w:rPr>
        <w:t>, находящийся по адресу:</w:t>
      </w:r>
      <w:r w:rsidR="000C6284" w:rsidRPr="005667C8">
        <w:rPr>
          <w:rFonts w:ascii="Sylfaen" w:hAnsi="Sylfaen"/>
        </w:rPr>
        <w:t xml:space="preserve"> РА      Гегаркуникская область</w:t>
      </w:r>
      <w:r w:rsidR="000C6284" w:rsidRPr="005667C8">
        <w:rPr>
          <w:rFonts w:ascii="Sylfaen" w:hAnsi="Sylfaen"/>
          <w:lang w:val="hy-AM"/>
        </w:rPr>
        <w:t>,</w:t>
      </w:r>
      <w:r w:rsidR="000C6284" w:rsidRPr="005667C8">
        <w:rPr>
          <w:rFonts w:ascii="Sylfaen" w:hAnsi="Sylfaen"/>
        </w:rPr>
        <w:t xml:space="preserve">  </w:t>
      </w:r>
      <w:r w:rsidR="00A56DFA" w:rsidRPr="005667C8">
        <w:rPr>
          <w:rFonts w:ascii="Sylfaen" w:hAnsi="Sylfaen"/>
        </w:rPr>
        <w:t>с.</w:t>
      </w:r>
      <w:r w:rsidR="00BA036B" w:rsidRPr="005667C8">
        <w:rPr>
          <w:rFonts w:ascii="Sylfaen" w:hAnsi="Sylfaen"/>
        </w:rPr>
        <w:t>Цовак</w:t>
      </w:r>
      <w:r w:rsidRPr="003C2B2E">
        <w:rPr>
          <w:rFonts w:ascii="Sylfaen" w:hAnsi="Sylfaen"/>
        </w:rPr>
        <w:t xml:space="preserve">, объявляет  запрос цены  осуществляемая одним этапом. </w:t>
      </w:r>
    </w:p>
    <w:p w14:paraId="250E55AC" w14:textId="77777777" w:rsidR="00B77DFA" w:rsidRDefault="00A20B69" w:rsidP="00973E36">
      <w:pPr>
        <w:pStyle w:val="a3"/>
        <w:widowControl w:val="0"/>
        <w:spacing w:after="160" w:line="240" w:lineRule="auto"/>
        <w:ind w:firstLine="567"/>
        <w:rPr>
          <w:rFonts w:ascii="Sylfaen" w:hAnsi="Sylfaen"/>
          <w:i w:val="0"/>
        </w:rPr>
      </w:pPr>
      <w:r w:rsidRPr="00973E36">
        <w:rPr>
          <w:rFonts w:ascii="Sylfaen" w:hAnsi="Sylfaen"/>
          <w:i w:val="0"/>
        </w:rPr>
        <w:t xml:space="preserve">Участнику, отобранному по итогам </w:t>
      </w:r>
      <w:r w:rsidR="0041023E" w:rsidRPr="00973E36">
        <w:rPr>
          <w:rFonts w:ascii="Sylfaen" w:hAnsi="Sylfaen"/>
          <w:i w:val="0"/>
        </w:rPr>
        <w:t>настоящей процедуры</w:t>
      </w:r>
      <w:r w:rsidRPr="00973E36">
        <w:rPr>
          <w:rFonts w:ascii="Sylfaen" w:hAnsi="Sylfaen"/>
          <w:i w:val="0"/>
        </w:rPr>
        <w:t>, в</w:t>
      </w:r>
      <w:r w:rsidR="00782D60" w:rsidRPr="00973E36">
        <w:rPr>
          <w:rFonts w:ascii="Sylfaen" w:hAnsi="Sylfaen"/>
          <w:i w:val="0"/>
        </w:rPr>
        <w:t> </w:t>
      </w:r>
      <w:r w:rsidRPr="00973E36">
        <w:rPr>
          <w:rFonts w:ascii="Sylfaen" w:hAnsi="Sylfaen"/>
          <w:i w:val="0"/>
        </w:rPr>
        <w:t>установленном</w:t>
      </w:r>
      <w:r w:rsidR="00782D60" w:rsidRPr="00973E36">
        <w:rPr>
          <w:rFonts w:ascii="Sylfaen" w:hAnsi="Sylfaen"/>
          <w:i w:val="0"/>
        </w:rPr>
        <w:t> </w:t>
      </w:r>
      <w:r w:rsidRPr="00973E36">
        <w:rPr>
          <w:rFonts w:ascii="Sylfaen" w:hAnsi="Sylfaen"/>
          <w:i w:val="0"/>
        </w:rPr>
        <w:t xml:space="preserve">порядке будет предложено заключить договор </w:t>
      </w:r>
      <w:r w:rsidR="00B604B4" w:rsidRPr="00973E36">
        <w:rPr>
          <w:rFonts w:ascii="Sylfaen" w:hAnsi="Sylfaen"/>
          <w:i w:val="0"/>
        </w:rPr>
        <w:t xml:space="preserve">по поставке </w:t>
      </w:r>
      <w:r w:rsidR="00973E36" w:rsidRPr="001B6DAA">
        <w:rPr>
          <w:rFonts w:ascii="Sylfaen" w:hAnsi="Sylfaen"/>
          <w:highlight w:val="yellow"/>
        </w:rPr>
        <w:t>«</w:t>
      </w:r>
      <w:r w:rsidR="00A010F5" w:rsidRPr="00A010F5">
        <w:rPr>
          <w:rFonts w:ascii="Sylfaen" w:hAnsi="Sylfaen"/>
          <w:highlight w:val="yellow"/>
        </w:rPr>
        <w:t>Лека</w:t>
      </w:r>
      <w:r w:rsidR="000C6284">
        <w:rPr>
          <w:rFonts w:ascii="Sylfaen" w:hAnsi="Sylfaen"/>
          <w:highlight w:val="yellow"/>
        </w:rPr>
        <w:t>рств</w:t>
      </w:r>
      <w:r w:rsidR="000C6284" w:rsidRPr="000C6284">
        <w:rPr>
          <w:rFonts w:ascii="Sylfaen" w:hAnsi="Sylfaen"/>
          <w:highlight w:val="yellow"/>
        </w:rPr>
        <w:t xml:space="preserve">  и медицинцких товаров</w:t>
      </w:r>
      <w:r w:rsidR="00973E36" w:rsidRPr="001B6DAA">
        <w:rPr>
          <w:rFonts w:ascii="inherit" w:hAnsi="inherit"/>
          <w:color w:val="212121"/>
          <w:highlight w:val="yellow"/>
        </w:rPr>
        <w:t xml:space="preserve">» </w:t>
      </w:r>
      <w:r w:rsidR="00973E36" w:rsidRPr="001B6DAA">
        <w:rPr>
          <w:rFonts w:ascii="Sylfaen" w:hAnsi="Sylfaen"/>
          <w:highlight w:val="yellow"/>
        </w:rPr>
        <w:t>(</w:t>
      </w:r>
      <w:r w:rsidR="00973E36" w:rsidRPr="00DE64B9">
        <w:rPr>
          <w:rFonts w:ascii="Sylfaen" w:hAnsi="Sylfaen"/>
        </w:rPr>
        <w:t>последующем-договор</w:t>
      </w:r>
      <w:r w:rsidR="00973E36" w:rsidRPr="00973E36">
        <w:rPr>
          <w:rFonts w:ascii="Sylfaen" w:hAnsi="Sylfaen"/>
        </w:rPr>
        <w:t>).</w:t>
      </w:r>
      <w:r w:rsidR="00973E36" w:rsidRPr="00973E36">
        <w:rPr>
          <w:rFonts w:ascii="Sylfaen" w:hAnsi="Sylfaen"/>
          <w:i w:val="0"/>
        </w:rPr>
        <w:t xml:space="preserve"> </w:t>
      </w:r>
    </w:p>
    <w:p w14:paraId="0F027725" w14:textId="47B8AECE" w:rsidR="00357D48" w:rsidRDefault="00973E36" w:rsidP="00973E36">
      <w:pPr>
        <w:pStyle w:val="a3"/>
        <w:widowControl w:val="0"/>
        <w:spacing w:after="160" w:line="240" w:lineRule="auto"/>
        <w:ind w:firstLine="567"/>
        <w:rPr>
          <w:rFonts w:ascii="Sylfaen" w:hAnsi="Sylfaen"/>
          <w:i w:val="0"/>
        </w:rPr>
      </w:pPr>
      <w:r w:rsidRPr="00973E36">
        <w:rPr>
          <w:rFonts w:ascii="Sylfaen" w:hAnsi="Sylfaen"/>
          <w:i w:val="0"/>
        </w:rPr>
        <w:t xml:space="preserve"> </w:t>
      </w:r>
      <w:r w:rsidR="00A20B69" w:rsidRPr="00973E36">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73E36">
        <w:rPr>
          <w:rFonts w:ascii="Sylfaen" w:hAnsi="Sylfaen" w:cs="Courier New"/>
          <w:i w:val="0"/>
          <w:lang w:val="en-US"/>
        </w:rPr>
        <w:t> </w:t>
      </w:r>
      <w:r w:rsidR="00F95E94" w:rsidRPr="00973E36">
        <w:rPr>
          <w:rFonts w:ascii="Sylfaen" w:hAnsi="Sylfaen"/>
          <w:i w:val="0"/>
        </w:rPr>
        <w:t>настоящей процедуре</w:t>
      </w:r>
      <w:r w:rsidR="00A20B69" w:rsidRPr="00973E36">
        <w:rPr>
          <w:rFonts w:ascii="Sylfaen" w:hAnsi="Sylfaen"/>
          <w:i w:val="0"/>
        </w:rPr>
        <w:t>.</w:t>
      </w:r>
    </w:p>
    <w:p w14:paraId="1316E89C" w14:textId="1F4C057C" w:rsidR="00B77DFA" w:rsidRPr="00973E36" w:rsidRDefault="00B77DFA" w:rsidP="00973E36">
      <w:pPr>
        <w:pStyle w:val="a3"/>
        <w:widowControl w:val="0"/>
        <w:spacing w:after="160" w:line="240" w:lineRule="auto"/>
        <w:ind w:firstLine="567"/>
        <w:rPr>
          <w:rFonts w:ascii="Sylfaen" w:hAnsi="Sylfaen"/>
          <w:i w:val="0"/>
        </w:rPr>
      </w:pPr>
      <w:r w:rsidRPr="00B77DFA">
        <w:rPr>
          <w:rFonts w:ascii="Sylfaen" w:hAnsi="Sylfaen"/>
          <w:i w:val="0"/>
        </w:rPr>
        <w:t>Квалификационные критерии, предъявляемые к лицам, не имеющим права на участие в котировочном опросе, а также к участникам, и документы, представляемые для оценки этих критериев, определяются в приглашении к данной процедуре.</w:t>
      </w:r>
    </w:p>
    <w:p w14:paraId="2DAE3092" w14:textId="62BECC63" w:rsidR="00B77DFA" w:rsidRDefault="00B77DFA" w:rsidP="00973E36">
      <w:pPr>
        <w:pStyle w:val="a3"/>
        <w:widowControl w:val="0"/>
        <w:spacing w:after="160" w:line="240" w:lineRule="auto"/>
        <w:ind w:firstLine="567"/>
        <w:rPr>
          <w:rFonts w:ascii="Sylfaen" w:hAnsi="Sylfaen"/>
          <w:i w:val="0"/>
        </w:rPr>
      </w:pPr>
      <w:r w:rsidRPr="00B77DFA">
        <w:rPr>
          <w:rFonts w:ascii="Sylfaen" w:hAnsi="Sylfaen"/>
          <w:i w:val="0"/>
        </w:rPr>
        <w:t>Отобранный участник определяется из числа участников, подавших заявки, соответствующие требованиям приглашения, с соблюдением принципа предпочтения участника, подавшего предложение с наименьшей ценой</w:t>
      </w:r>
    </w:p>
    <w:p w14:paraId="4CB3DA6A" w14:textId="17D186B5" w:rsidR="00B77DFA" w:rsidRDefault="00B77DFA" w:rsidP="00973E36">
      <w:pPr>
        <w:pStyle w:val="a3"/>
        <w:widowControl w:val="0"/>
        <w:spacing w:after="160" w:line="240" w:lineRule="auto"/>
        <w:ind w:firstLine="567"/>
        <w:rPr>
          <w:rFonts w:ascii="Sylfaen" w:hAnsi="Sylfaen"/>
          <w:i w:val="0"/>
        </w:rPr>
      </w:pPr>
      <w:r w:rsidRPr="00B77DFA">
        <w:rPr>
          <w:rFonts w:ascii="Sylfaen" w:hAnsi="Sylfaen"/>
          <w:i w:val="0"/>
        </w:rPr>
        <w:t xml:space="preserve">В случае поступления запроса на оформление приглашения в электронной форме заказчик безвозмездно обеспечивает оформление приглашения в электронной форме в течение рабочего дня, следующего за днем </w:t>
      </w:r>
      <w:r w:rsidRPr="00B77DFA">
        <w:rPr>
          <w:rFonts w:ascii="Times New Roman" w:hAnsi="Times New Roman"/>
          <w:i w:val="0"/>
        </w:rPr>
        <w:t>​​</w:t>
      </w:r>
      <w:r w:rsidRPr="00B77DFA">
        <w:rPr>
          <w:rFonts w:ascii="Sylfaen" w:hAnsi="Sylfaen" w:cs="Sylfaen"/>
          <w:i w:val="0"/>
        </w:rPr>
        <w:t>получения</w:t>
      </w:r>
      <w:r w:rsidRPr="00B77DFA">
        <w:rPr>
          <w:rFonts w:ascii="Sylfaen" w:hAnsi="Sylfaen"/>
          <w:i w:val="0"/>
        </w:rPr>
        <w:t xml:space="preserve"> </w:t>
      </w:r>
      <w:r w:rsidRPr="00B77DFA">
        <w:rPr>
          <w:rFonts w:ascii="Sylfaen" w:hAnsi="Sylfaen" w:cs="Sylfaen"/>
          <w:i w:val="0"/>
        </w:rPr>
        <w:t>заявки</w:t>
      </w:r>
      <w:r w:rsidRPr="00B77DFA">
        <w:rPr>
          <w:rFonts w:ascii="Sylfaen" w:hAnsi="Sylfaen"/>
          <w:i w:val="0"/>
        </w:rPr>
        <w:t>.</w:t>
      </w:r>
    </w:p>
    <w:p w14:paraId="5C2987F9" w14:textId="5318E293" w:rsidR="00AF1C4B" w:rsidRDefault="00AF1C4B" w:rsidP="00973E36">
      <w:pPr>
        <w:pStyle w:val="a3"/>
        <w:widowControl w:val="0"/>
        <w:spacing w:after="160" w:line="240" w:lineRule="auto"/>
        <w:ind w:firstLine="567"/>
        <w:rPr>
          <w:rFonts w:ascii="Sylfaen" w:hAnsi="Sylfaen"/>
          <w:i w:val="0"/>
        </w:rPr>
      </w:pPr>
      <w:r w:rsidRPr="00AF1C4B">
        <w:rPr>
          <w:rFonts w:ascii="Sylfaen" w:hAnsi="Sylfaen"/>
          <w:i w:val="0"/>
        </w:rPr>
        <w:t xml:space="preserve">Запросы котировок должны быть представлены в документальной форме по адресу улица Цовака 5, пер. 1, Р.А.Гаркуникский марз, село Цовак, до </w:t>
      </w:r>
      <w:r w:rsidR="00703C67" w:rsidRPr="0017328E">
        <w:rPr>
          <w:rFonts w:ascii="Sylfaen" w:hAnsi="Sylfaen"/>
          <w:highlight w:val="yellow"/>
        </w:rPr>
        <w:t>15:30</w:t>
      </w:r>
      <w:r w:rsidR="00703C67" w:rsidRPr="00703C67">
        <w:rPr>
          <w:rFonts w:ascii="Sylfaen" w:hAnsi="Sylfaen"/>
        </w:rPr>
        <w:t xml:space="preserve"> - </w:t>
      </w:r>
      <w:r w:rsidR="00AD3A4D" w:rsidRPr="00AD3A4D">
        <w:rPr>
          <w:rFonts w:ascii="Sylfaen" w:hAnsi="Sylfaen"/>
        </w:rPr>
        <w:t>7</w:t>
      </w:r>
      <w:r w:rsidRPr="00AF1C4B">
        <w:rPr>
          <w:rFonts w:ascii="Sylfaen" w:hAnsi="Sylfaen"/>
          <w:i w:val="0"/>
        </w:rPr>
        <w:t>-го дня со дня публикации настоящего об</w:t>
      </w:r>
      <w:bookmarkStart w:id="2" w:name="_Hlk156997920"/>
      <w:r w:rsidRPr="00AF1C4B">
        <w:rPr>
          <w:rFonts w:ascii="Sylfaen" w:hAnsi="Sylfaen"/>
          <w:i w:val="0"/>
        </w:rPr>
        <w:t>ъ</w:t>
      </w:r>
      <w:bookmarkEnd w:id="2"/>
      <w:r w:rsidRPr="00AF1C4B">
        <w:rPr>
          <w:rFonts w:ascii="Sylfaen" w:hAnsi="Sylfaen"/>
          <w:i w:val="0"/>
        </w:rPr>
        <w:t>явления:</w:t>
      </w:r>
    </w:p>
    <w:p w14:paraId="12D63660" w14:textId="62900209" w:rsidR="00AF1C4B" w:rsidRDefault="00AF1C4B" w:rsidP="00973E36">
      <w:pPr>
        <w:pStyle w:val="a3"/>
        <w:widowControl w:val="0"/>
        <w:spacing w:after="160" w:line="240" w:lineRule="auto"/>
        <w:ind w:firstLine="567"/>
        <w:rPr>
          <w:rFonts w:ascii="Sylfaen" w:hAnsi="Sylfaen"/>
          <w:i w:val="0"/>
        </w:rPr>
      </w:pPr>
      <w:r w:rsidRPr="00AF1C4B">
        <w:rPr>
          <w:rFonts w:ascii="Sylfaen" w:hAnsi="Sylfaen"/>
          <w:i w:val="0"/>
        </w:rPr>
        <w:t>Помимо армянского, заявки также можно подавать на английском или русском языках.</w:t>
      </w:r>
    </w:p>
    <w:p w14:paraId="49AAFF04" w14:textId="0B90341F" w:rsidR="00AF1C4B" w:rsidRDefault="00AF1C4B" w:rsidP="00973E36">
      <w:pPr>
        <w:pStyle w:val="a3"/>
        <w:widowControl w:val="0"/>
        <w:spacing w:after="160" w:line="240" w:lineRule="auto"/>
        <w:ind w:firstLine="567"/>
        <w:rPr>
          <w:rFonts w:ascii="Sylfaen" w:hAnsi="Sylfaen"/>
          <w:i w:val="0"/>
        </w:rPr>
      </w:pPr>
      <w:r w:rsidRPr="00AF1C4B">
        <w:rPr>
          <w:rFonts w:ascii="Sylfaen" w:hAnsi="Sylfaen"/>
          <w:i w:val="0"/>
        </w:rPr>
        <w:t xml:space="preserve">Вскрытие заявок состоится в здании амбулатории по адресу 5-я улица, 1-й переулок, село Цовак, Гегаркуникская область, Армения, </w:t>
      </w:r>
      <w:r w:rsidR="0017328E" w:rsidRPr="000C6284">
        <w:rPr>
          <w:rFonts w:ascii="Sylfaen" w:hAnsi="Sylfaen"/>
          <w:highlight w:val="yellow"/>
        </w:rPr>
        <w:t xml:space="preserve"> </w:t>
      </w:r>
      <w:r w:rsidR="00421E4D" w:rsidRPr="00421E4D">
        <w:rPr>
          <w:rFonts w:ascii="Sylfaen" w:hAnsi="Sylfaen"/>
        </w:rPr>
        <w:t xml:space="preserve">до </w:t>
      </w:r>
      <w:r w:rsidR="00AD3A4D" w:rsidRPr="00AD3A4D">
        <w:rPr>
          <w:rFonts w:ascii="Sylfaen" w:hAnsi="Sylfaen"/>
        </w:rPr>
        <w:t>7</w:t>
      </w:r>
      <w:r w:rsidR="00421E4D" w:rsidRPr="00421E4D">
        <w:rPr>
          <w:rFonts w:ascii="Sylfaen" w:hAnsi="Sylfaen"/>
        </w:rPr>
        <w:t xml:space="preserve">-го дня публикации настоящего объявления  . </w:t>
      </w:r>
      <w:r w:rsidR="002B1994" w:rsidRPr="00AD3A4D">
        <w:rPr>
          <w:rFonts w:ascii="Sylfaen" w:hAnsi="Sylfaen"/>
          <w:highlight w:val="yellow"/>
        </w:rPr>
        <w:t>4</w:t>
      </w:r>
      <w:r w:rsidR="0017328E" w:rsidRPr="0017328E">
        <w:rPr>
          <w:rFonts w:ascii="Sylfaen" w:hAnsi="Sylfaen"/>
          <w:highlight w:val="yellow"/>
        </w:rPr>
        <w:t xml:space="preserve">  </w:t>
      </w:r>
      <w:r w:rsidR="002B1994" w:rsidRPr="00AD3A4D">
        <w:rPr>
          <w:rFonts w:ascii="Sylfaen" w:hAnsi="Sylfaen"/>
          <w:highlight w:val="yellow"/>
        </w:rPr>
        <w:t xml:space="preserve">марта </w:t>
      </w:r>
      <w:r w:rsidR="0017328E" w:rsidRPr="0017328E">
        <w:rPr>
          <w:rFonts w:ascii="Sylfaen" w:hAnsi="Sylfaen"/>
          <w:highlight w:val="yellow"/>
        </w:rPr>
        <w:t>202</w:t>
      </w:r>
      <w:r w:rsidR="00421E4D" w:rsidRPr="00421E4D">
        <w:rPr>
          <w:rFonts w:ascii="Sylfaen" w:hAnsi="Sylfaen"/>
          <w:highlight w:val="yellow"/>
        </w:rPr>
        <w:t>4</w:t>
      </w:r>
      <w:r w:rsidR="0017328E" w:rsidRPr="0017328E">
        <w:rPr>
          <w:rFonts w:ascii="Sylfaen" w:hAnsi="Sylfaen"/>
          <w:highlight w:val="yellow"/>
        </w:rPr>
        <w:t>года</w:t>
      </w:r>
      <w:r w:rsidR="0017328E" w:rsidRPr="0017328E">
        <w:rPr>
          <w:rFonts w:ascii="Sylfaen" w:hAnsi="Sylfaen"/>
          <w:i w:val="0"/>
          <w:sz w:val="24"/>
          <w:szCs w:val="24"/>
        </w:rPr>
        <w:t xml:space="preserve"> </w:t>
      </w:r>
      <w:r w:rsidR="0017328E" w:rsidRPr="0017328E">
        <w:rPr>
          <w:rFonts w:ascii="Sylfaen" w:hAnsi="Sylfaen"/>
          <w:highlight w:val="yellow"/>
        </w:rPr>
        <w:t xml:space="preserve">в </w:t>
      </w:r>
      <w:bookmarkStart w:id="3" w:name="_Hlk146011054"/>
      <w:r w:rsidR="0017328E" w:rsidRPr="0017328E">
        <w:rPr>
          <w:rFonts w:ascii="Sylfaen" w:hAnsi="Sylfaen"/>
          <w:highlight w:val="yellow"/>
        </w:rPr>
        <w:t>15:30</w:t>
      </w:r>
      <w:bookmarkEnd w:id="3"/>
      <w:r w:rsidR="0017328E" w:rsidRPr="0017328E">
        <w:rPr>
          <w:rFonts w:ascii="Sylfaen" w:hAnsi="Sylfaen"/>
          <w:highlight w:val="yellow"/>
        </w:rPr>
        <w:t xml:space="preserve">. </w:t>
      </w:r>
    </w:p>
    <w:p w14:paraId="7A838A88" w14:textId="68BA5085" w:rsidR="00AF1C4B" w:rsidRDefault="00AF1C4B" w:rsidP="00973E36">
      <w:pPr>
        <w:pStyle w:val="a3"/>
        <w:widowControl w:val="0"/>
        <w:spacing w:after="160" w:line="240" w:lineRule="auto"/>
        <w:ind w:firstLine="567"/>
        <w:rPr>
          <w:rFonts w:ascii="Sylfaen" w:hAnsi="Sylfaen"/>
          <w:i w:val="0"/>
        </w:rPr>
      </w:pPr>
      <w:r w:rsidRPr="00AF1C4B">
        <w:rPr>
          <w:rFonts w:ascii="Sylfaen" w:hAnsi="Sylfaen"/>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4EAFF23B" w14:textId="6F253E31" w:rsidR="00AF1C4B" w:rsidRDefault="00AF1C4B" w:rsidP="00973E36">
      <w:pPr>
        <w:pStyle w:val="a3"/>
        <w:widowControl w:val="0"/>
        <w:spacing w:after="160" w:line="240" w:lineRule="auto"/>
        <w:ind w:firstLine="567"/>
        <w:rPr>
          <w:rFonts w:ascii="Sylfaen" w:hAnsi="Sylfaen"/>
          <w:i w:val="0"/>
        </w:rPr>
      </w:pPr>
      <w:r w:rsidRPr="00AF1C4B">
        <w:rPr>
          <w:rFonts w:ascii="Sylfaen" w:hAnsi="Sylfaen"/>
          <w:i w:val="0"/>
        </w:rPr>
        <w:t>Жалобы относительно этой процедуры следует подавать в Совет по жалобам на закупки по следующему адресу: г. Ереван, ул. Мелик-Адамяна. Обращение осуществляется в порядке, изложенном в настоящем приглашении на котировку. Для подачи жалобы требуется плата в размере 30 000 (тридцать тысяч) драмов РА, которая должна быть переведена на казначейский счет № 900008000482, открытый на имя Министерства финансов Республики Армения.</w:t>
      </w:r>
    </w:p>
    <w:p w14:paraId="47939CC1" w14:textId="69B707AC" w:rsidR="007E15A7" w:rsidRPr="00973E36" w:rsidRDefault="00677658" w:rsidP="00973E36">
      <w:pPr>
        <w:pStyle w:val="a3"/>
        <w:widowControl w:val="0"/>
        <w:spacing w:after="160" w:line="240" w:lineRule="auto"/>
        <w:ind w:firstLine="567"/>
        <w:rPr>
          <w:rFonts w:ascii="Sylfaen" w:hAnsi="Sylfaen"/>
          <w:i w:val="0"/>
        </w:rPr>
      </w:pPr>
      <w:r w:rsidRPr="00973E36">
        <w:rPr>
          <w:rFonts w:ascii="Sylfaen" w:hAnsi="Sylfaen"/>
          <w:i w:val="0"/>
        </w:rPr>
        <w:t xml:space="preserve">Для получения приглашения на </w:t>
      </w:r>
      <w:r w:rsidR="00830445" w:rsidRPr="00973E36">
        <w:rPr>
          <w:rFonts w:ascii="Sylfaen" w:hAnsi="Sylfaen"/>
          <w:i w:val="0"/>
        </w:rPr>
        <w:t xml:space="preserve">процедуру </w:t>
      </w:r>
      <w:r w:rsidRPr="00973E36">
        <w:rPr>
          <w:rFonts w:ascii="Sylfaen" w:hAnsi="Sylfaen"/>
          <w:i w:val="0"/>
        </w:rPr>
        <w:t>в бумажной форме необходим</w:t>
      </w:r>
      <w:r w:rsidR="00BA036B">
        <w:rPr>
          <w:rFonts w:ascii="Sylfaen" w:hAnsi="Sylfaen"/>
          <w:i w:val="0"/>
        </w:rPr>
        <w:t>о обратиться к заказчику до 1</w:t>
      </w:r>
      <w:r w:rsidR="00BA036B" w:rsidRPr="00BA036B">
        <w:rPr>
          <w:rFonts w:ascii="Sylfaen" w:hAnsi="Sylfaen"/>
          <w:i w:val="0"/>
        </w:rPr>
        <w:t>5</w:t>
      </w:r>
      <w:r w:rsidR="00BA036B">
        <w:rPr>
          <w:rFonts w:ascii="Sylfaen" w:hAnsi="Sylfaen"/>
          <w:i w:val="0"/>
        </w:rPr>
        <w:t>:</w:t>
      </w:r>
      <w:r w:rsidR="00BA036B" w:rsidRPr="00BA036B">
        <w:rPr>
          <w:rFonts w:ascii="Sylfaen" w:hAnsi="Sylfaen"/>
          <w:i w:val="0"/>
        </w:rPr>
        <w:t>3</w:t>
      </w:r>
      <w:r w:rsidR="00152D4F" w:rsidRPr="00973E36">
        <w:rPr>
          <w:rFonts w:ascii="Sylfaen" w:hAnsi="Sylfaen"/>
          <w:i w:val="0"/>
        </w:rPr>
        <w:t>0</w:t>
      </w:r>
      <w:r w:rsidRPr="00973E36">
        <w:rPr>
          <w:rFonts w:ascii="Sylfaen" w:hAnsi="Sylfaen"/>
          <w:i w:val="0"/>
        </w:rPr>
        <w:t xml:space="preserve"> часов</w:t>
      </w:r>
      <w:r w:rsidR="00971F4A" w:rsidRPr="00973E36">
        <w:rPr>
          <w:rFonts w:ascii="Sylfaen" w:hAnsi="Sylfaen"/>
          <w:i w:val="0"/>
        </w:rPr>
        <w:t xml:space="preserve"> </w:t>
      </w:r>
      <w:r w:rsidR="00A56DFA" w:rsidRPr="00A56DFA">
        <w:rPr>
          <w:rFonts w:ascii="Sylfaen" w:hAnsi="Sylfaen"/>
          <w:i w:val="0"/>
        </w:rPr>
        <w:t>7</w:t>
      </w:r>
      <w:r w:rsidRPr="00973E36">
        <w:rPr>
          <w:rFonts w:ascii="Sylfaen" w:hAnsi="Sylfaen"/>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973E36">
        <w:rPr>
          <w:rFonts w:ascii="Sylfaen" w:hAnsi="Sylfaen"/>
          <w:lang w:val="en-US"/>
        </w:rPr>
        <w:t> </w:t>
      </w:r>
      <w:r w:rsidRPr="00973E36">
        <w:rPr>
          <w:rFonts w:ascii="Sylfaen" w:hAnsi="Sylfaen"/>
          <w:i w:val="0"/>
        </w:rPr>
        <w:t>обеспечивает бесплатное предоставление приглашения в бумажной форме  в первый рабочий день, следующий за получением такого требования.</w:t>
      </w:r>
    </w:p>
    <w:p w14:paraId="3E7AEA6F" w14:textId="77777777" w:rsidR="004A29A9" w:rsidRPr="00FE56F9" w:rsidRDefault="00754697" w:rsidP="004A29A9">
      <w:pPr>
        <w:pStyle w:val="a3"/>
        <w:widowControl w:val="0"/>
        <w:spacing w:line="240" w:lineRule="auto"/>
        <w:ind w:firstLine="0"/>
        <w:rPr>
          <w:rFonts w:ascii="GHEA Grapalat" w:hAnsi="GHEA Grapalat"/>
          <w:i w:val="0"/>
          <w:sz w:val="22"/>
          <w:szCs w:val="22"/>
        </w:rPr>
      </w:pPr>
      <w:r w:rsidRPr="00973E36">
        <w:rPr>
          <w:rFonts w:ascii="Sylfaen" w:hAnsi="Sylfaen"/>
          <w:i w:val="0"/>
        </w:rPr>
        <w:lastRenderedPageBreak/>
        <w:t>Для получения дополнительной информации, связанной с настоящим</w:t>
      </w:r>
      <w:r w:rsidR="00D5443D" w:rsidRPr="00973E36">
        <w:rPr>
          <w:rFonts w:ascii="Sylfaen" w:hAnsi="Sylfaen" w:cs="Courier New"/>
          <w:i w:val="0"/>
          <w:lang w:val="en-US"/>
        </w:rPr>
        <w:t> </w:t>
      </w:r>
      <w:r w:rsidRPr="00973E36">
        <w:rPr>
          <w:rFonts w:ascii="Sylfaen" w:hAnsi="Sylfaen"/>
          <w:i w:val="0"/>
        </w:rPr>
        <w:t xml:space="preserve">объявлением, можете обратиться к секретарю Оценочной </w:t>
      </w:r>
      <w:r w:rsidRPr="004A29A9">
        <w:rPr>
          <w:rFonts w:ascii="GHEA Grapalat" w:hAnsi="GHEA Grapalat"/>
          <w:i w:val="0"/>
          <w:sz w:val="22"/>
          <w:szCs w:val="22"/>
        </w:rPr>
        <w:t>комиссии</w:t>
      </w:r>
      <w:r w:rsidR="004A29A9" w:rsidRPr="004A29A9">
        <w:rPr>
          <w:rFonts w:ascii="GHEA Grapalat" w:hAnsi="GHEA Grapalat"/>
          <w:i w:val="0"/>
          <w:sz w:val="22"/>
          <w:szCs w:val="22"/>
        </w:rPr>
        <w:t xml:space="preserve">                </w:t>
      </w:r>
      <w:r w:rsidR="00F71CF7" w:rsidRPr="00F71CF7">
        <w:rPr>
          <w:rFonts w:ascii="GHEA Grapalat" w:hAnsi="GHEA Grapalat"/>
          <w:i w:val="0"/>
          <w:sz w:val="22"/>
          <w:szCs w:val="22"/>
          <w:u w:val="single"/>
        </w:rPr>
        <w:t>Д</w:t>
      </w:r>
      <w:r w:rsidR="00F71CF7" w:rsidRPr="00FE56F9">
        <w:rPr>
          <w:rFonts w:ascii="GHEA Grapalat" w:hAnsi="GHEA Grapalat"/>
          <w:i w:val="0"/>
          <w:sz w:val="22"/>
          <w:szCs w:val="22"/>
          <w:u w:val="single"/>
        </w:rPr>
        <w:t>авид Акобян</w:t>
      </w:r>
    </w:p>
    <w:p w14:paraId="0C808B21" w14:textId="77777777" w:rsidR="004A29A9" w:rsidRPr="004A29A9" w:rsidRDefault="00A56DFA" w:rsidP="004A29A9">
      <w:pPr>
        <w:pStyle w:val="a3"/>
        <w:widowControl w:val="0"/>
        <w:spacing w:after="160"/>
        <w:ind w:left="1560" w:firstLine="0"/>
        <w:rPr>
          <w:rFonts w:ascii="GHEA Grapalat" w:hAnsi="GHEA Grapalat"/>
          <w:i w:val="0"/>
          <w:sz w:val="22"/>
          <w:szCs w:val="22"/>
        </w:rPr>
      </w:pPr>
      <w:r w:rsidRPr="00B1792E">
        <w:rPr>
          <w:rFonts w:ascii="GHEA Grapalat" w:hAnsi="GHEA Grapalat"/>
          <w:i w:val="0"/>
          <w:sz w:val="22"/>
          <w:szCs w:val="22"/>
        </w:rPr>
        <w:t xml:space="preserve">                                                      </w:t>
      </w:r>
      <w:r w:rsidR="004A29A9" w:rsidRPr="004A29A9">
        <w:rPr>
          <w:rFonts w:ascii="GHEA Grapalat" w:hAnsi="GHEA Grapalat"/>
          <w:i w:val="0"/>
          <w:sz w:val="22"/>
          <w:szCs w:val="22"/>
        </w:rPr>
        <w:t>имя, фамилия</w:t>
      </w:r>
    </w:p>
    <w:p w14:paraId="3A662C8F" w14:textId="77777777" w:rsidR="004A29A9" w:rsidRPr="00F71CF7" w:rsidRDefault="004A29A9" w:rsidP="004A29A9">
      <w:pPr>
        <w:pStyle w:val="a3"/>
        <w:widowControl w:val="0"/>
        <w:spacing w:after="160"/>
        <w:ind w:left="2268" w:firstLine="11"/>
        <w:rPr>
          <w:rFonts w:ascii="GHEA Grapalat" w:hAnsi="GHEA Grapalat"/>
          <w:i w:val="0"/>
          <w:sz w:val="22"/>
          <w:szCs w:val="22"/>
          <w:u w:val="single"/>
        </w:rPr>
      </w:pPr>
      <w:r w:rsidRPr="004A29A9">
        <w:rPr>
          <w:rFonts w:ascii="GHEA Grapalat" w:hAnsi="GHEA Grapalat"/>
          <w:i w:val="0"/>
          <w:sz w:val="22"/>
          <w:szCs w:val="22"/>
        </w:rPr>
        <w:t xml:space="preserve">Телефон     + </w:t>
      </w:r>
      <w:r w:rsidRPr="00A56DFA">
        <w:rPr>
          <w:rFonts w:ascii="GHEA Grapalat" w:hAnsi="GHEA Grapalat"/>
          <w:i w:val="0"/>
          <w:sz w:val="22"/>
          <w:szCs w:val="22"/>
          <w:u w:val="single"/>
        </w:rPr>
        <w:t>374</w:t>
      </w:r>
      <w:r w:rsidRPr="00A56DFA">
        <w:rPr>
          <w:rFonts w:ascii="GHEA Grapalat" w:hAnsi="GHEA Grapalat"/>
          <w:i w:val="0"/>
          <w:sz w:val="22"/>
          <w:szCs w:val="22"/>
          <w:u w:val="single"/>
          <w:lang w:val="hy-AM"/>
        </w:rPr>
        <w:t xml:space="preserve"> </w:t>
      </w:r>
      <w:r w:rsidRPr="00A56DFA">
        <w:rPr>
          <w:rFonts w:ascii="GHEA Grapalat" w:hAnsi="GHEA Grapalat"/>
          <w:i w:val="0"/>
          <w:sz w:val="22"/>
          <w:szCs w:val="22"/>
          <w:u w:val="single"/>
        </w:rPr>
        <w:t>9</w:t>
      </w:r>
      <w:r w:rsidR="00F71CF7" w:rsidRPr="00F71CF7">
        <w:rPr>
          <w:rFonts w:ascii="GHEA Grapalat" w:hAnsi="GHEA Grapalat"/>
          <w:i w:val="0"/>
          <w:sz w:val="22"/>
          <w:szCs w:val="22"/>
          <w:u w:val="single"/>
        </w:rPr>
        <w:t>4-55.08.95</w:t>
      </w:r>
    </w:p>
    <w:p w14:paraId="7CC82CEF" w14:textId="77777777" w:rsidR="004A29A9" w:rsidRPr="00F71CF7" w:rsidRDefault="004A29A9" w:rsidP="004A29A9">
      <w:pPr>
        <w:pStyle w:val="a3"/>
        <w:widowControl w:val="0"/>
        <w:spacing w:after="160"/>
        <w:ind w:left="2268" w:firstLine="11"/>
        <w:rPr>
          <w:rFonts w:ascii="GHEA Grapalat" w:hAnsi="GHEA Grapalat"/>
          <w:i w:val="0"/>
          <w:sz w:val="22"/>
          <w:szCs w:val="22"/>
        </w:rPr>
      </w:pPr>
      <w:r w:rsidRPr="004A29A9">
        <w:rPr>
          <w:rFonts w:ascii="GHEA Grapalat" w:hAnsi="GHEA Grapalat"/>
          <w:i w:val="0"/>
          <w:sz w:val="22"/>
          <w:szCs w:val="22"/>
        </w:rPr>
        <w:t xml:space="preserve">Электронная почта </w:t>
      </w:r>
      <w:r w:rsidR="00F71CF7">
        <w:rPr>
          <w:rFonts w:ascii="GHEA Grapalat" w:hAnsi="GHEA Grapalat"/>
          <w:i w:val="0"/>
          <w:sz w:val="22"/>
          <w:szCs w:val="22"/>
          <w:u w:val="single"/>
        </w:rPr>
        <w:t>covakaapk@.mail.ru</w:t>
      </w:r>
    </w:p>
    <w:p w14:paraId="2670B580" w14:textId="77777777" w:rsidR="009F18D0" w:rsidRPr="00973E36" w:rsidRDefault="00643D35" w:rsidP="00973E36">
      <w:pPr>
        <w:pStyle w:val="a3"/>
        <w:widowControl w:val="0"/>
        <w:spacing w:after="160" w:line="240" w:lineRule="auto"/>
        <w:ind w:firstLine="567"/>
        <w:rPr>
          <w:rFonts w:ascii="Sylfaen" w:hAnsi="Sylfaen"/>
          <w:i w:val="0"/>
        </w:rPr>
      </w:pPr>
      <w:r w:rsidRPr="00973E36">
        <w:rPr>
          <w:rFonts w:ascii="Sylfaen" w:hAnsi="Sylfaen"/>
          <w:i w:val="0"/>
        </w:rPr>
        <w:t>.</w:t>
      </w:r>
    </w:p>
    <w:p w14:paraId="4CEFBFE6" w14:textId="5868FB02" w:rsidR="00973E36" w:rsidRDefault="005942D1" w:rsidP="00726775">
      <w:pPr>
        <w:tabs>
          <w:tab w:val="left" w:pos="3969"/>
        </w:tabs>
        <w:jc w:val="both"/>
        <w:rPr>
          <w:rFonts w:ascii="GHEA Grapalat" w:hAnsi="GHEA Grapalat"/>
        </w:rPr>
      </w:pPr>
      <w:r>
        <w:rPr>
          <w:rFonts w:ascii="GHEA Grapalat" w:hAnsi="GHEA Grapalat"/>
          <w:lang w:val="hy-AM"/>
        </w:rPr>
        <w:t xml:space="preserve">                                        </w:t>
      </w:r>
      <w:r w:rsidR="00726775" w:rsidRPr="00726775">
        <w:rPr>
          <w:rFonts w:ascii="GHEA Grapalat" w:hAnsi="GHEA Grapalat"/>
        </w:rPr>
        <w:t xml:space="preserve">                    </w:t>
      </w:r>
      <w:r>
        <w:rPr>
          <w:rFonts w:ascii="GHEA Grapalat" w:hAnsi="GHEA Grapalat"/>
          <w:lang w:val="hy-AM"/>
        </w:rPr>
        <w:t xml:space="preserve"> </w:t>
      </w:r>
      <w:r w:rsidR="00FB0B1E" w:rsidRPr="00FB0B1E">
        <w:rPr>
          <w:rFonts w:ascii="GHEA Grapalat" w:hAnsi="GHEA Grapalat"/>
        </w:rPr>
        <w:t>Заказчик</w:t>
      </w:r>
      <w:r w:rsidR="00FB0B1E" w:rsidRPr="00FB0B1E">
        <w:rPr>
          <w:rFonts w:ascii="GHEA Grapalat" w:hAnsi="GHEA Grapalat"/>
          <w:lang w:val="hy-AM"/>
        </w:rPr>
        <w:t xml:space="preserve">   </w:t>
      </w:r>
      <w:r w:rsidR="00FB0B1E" w:rsidRPr="00FB0B1E">
        <w:rPr>
          <w:rFonts w:ascii="GHEA Grapalat" w:hAnsi="GHEA Grapalat"/>
        </w:rPr>
        <w:t xml:space="preserve"> </w:t>
      </w:r>
      <w:r w:rsidR="00A56DFA" w:rsidRPr="008B2998">
        <w:rPr>
          <w:rFonts w:ascii="GHEA Grapalat" w:hAnsi="GHEA Grapalat"/>
        </w:rPr>
        <w:t>Г</w:t>
      </w:r>
      <w:r w:rsidR="00A56DFA" w:rsidRPr="00A56DFA">
        <w:rPr>
          <w:rFonts w:ascii="Arial" w:hAnsi="Arial"/>
          <w:i/>
        </w:rPr>
        <w:t>НКО</w:t>
      </w:r>
      <w:r w:rsidR="00A56DFA" w:rsidRPr="008B2998">
        <w:rPr>
          <w:rFonts w:ascii="GHEA Grapalat" w:hAnsi="GHEA Grapalat"/>
          <w:lang w:val="af-ZA"/>
        </w:rPr>
        <w:t xml:space="preserve"> </w:t>
      </w:r>
      <w:r w:rsidR="00F71CF7" w:rsidRPr="00F71CF7">
        <w:rPr>
          <w:rFonts w:ascii="GHEA Grapalat" w:hAnsi="GHEA Grapalat"/>
          <w:lang w:val="af-ZA"/>
        </w:rPr>
        <w:t>«</w:t>
      </w:r>
      <w:r w:rsidR="00F71CF7" w:rsidRPr="00F71CF7">
        <w:rPr>
          <w:rFonts w:ascii="GHEA Grapalat" w:hAnsi="GHEA Grapalat"/>
        </w:rPr>
        <w:t xml:space="preserve"> Цовак</w:t>
      </w:r>
      <w:r w:rsidR="00F71CF7" w:rsidRPr="00F71CF7">
        <w:rPr>
          <w:rFonts w:ascii="GHEA Grapalat" w:hAnsi="GHEA Grapalat"/>
          <w:lang w:val="af-ZA"/>
        </w:rPr>
        <w:t>ский ЦПМП »</w:t>
      </w:r>
      <w:r w:rsidR="00F71CF7" w:rsidRPr="00F71CF7">
        <w:rPr>
          <w:rFonts w:ascii="GHEA Grapalat" w:hAnsi="GHEA Grapalat"/>
        </w:rPr>
        <w:t>,</w:t>
      </w:r>
    </w:p>
    <w:p w14:paraId="4E72727D" w14:textId="007E4997" w:rsidR="00AF1C4B" w:rsidRDefault="00AF1C4B" w:rsidP="00726775">
      <w:pPr>
        <w:tabs>
          <w:tab w:val="left" w:pos="3969"/>
        </w:tabs>
        <w:jc w:val="both"/>
        <w:rPr>
          <w:rFonts w:ascii="GHEA Grapalat" w:hAnsi="GHEA Grapalat"/>
        </w:rPr>
      </w:pPr>
    </w:p>
    <w:p w14:paraId="07D9D4B0" w14:textId="3FEAF306" w:rsidR="00AF1C4B" w:rsidRDefault="00AF1C4B" w:rsidP="00726775">
      <w:pPr>
        <w:tabs>
          <w:tab w:val="left" w:pos="3969"/>
        </w:tabs>
        <w:jc w:val="both"/>
        <w:rPr>
          <w:rFonts w:ascii="GHEA Grapalat" w:hAnsi="GHEA Grapalat"/>
        </w:rPr>
      </w:pPr>
    </w:p>
    <w:p w14:paraId="3379F915" w14:textId="6955748A" w:rsidR="00AF1C4B" w:rsidRDefault="00AF1C4B" w:rsidP="00726775">
      <w:pPr>
        <w:tabs>
          <w:tab w:val="left" w:pos="3969"/>
        </w:tabs>
        <w:jc w:val="both"/>
        <w:rPr>
          <w:rFonts w:ascii="GHEA Grapalat" w:hAnsi="GHEA Grapalat"/>
        </w:rPr>
      </w:pPr>
    </w:p>
    <w:p w14:paraId="0E64D124" w14:textId="4CB800FC" w:rsidR="00AF1C4B" w:rsidRDefault="00AF1C4B" w:rsidP="00726775">
      <w:pPr>
        <w:tabs>
          <w:tab w:val="left" w:pos="3969"/>
        </w:tabs>
        <w:jc w:val="both"/>
        <w:rPr>
          <w:rFonts w:ascii="GHEA Grapalat" w:hAnsi="GHEA Grapalat"/>
        </w:rPr>
      </w:pPr>
    </w:p>
    <w:p w14:paraId="4A0A9225" w14:textId="1295840A" w:rsidR="00AF1C4B" w:rsidRDefault="00AF1C4B" w:rsidP="00726775">
      <w:pPr>
        <w:tabs>
          <w:tab w:val="left" w:pos="3969"/>
        </w:tabs>
        <w:jc w:val="both"/>
        <w:rPr>
          <w:rFonts w:ascii="GHEA Grapalat" w:hAnsi="GHEA Grapalat"/>
        </w:rPr>
      </w:pPr>
    </w:p>
    <w:p w14:paraId="0CF72B02" w14:textId="0139A81F" w:rsidR="00AF1C4B" w:rsidRDefault="00AF1C4B" w:rsidP="00726775">
      <w:pPr>
        <w:tabs>
          <w:tab w:val="left" w:pos="3969"/>
        </w:tabs>
        <w:jc w:val="both"/>
        <w:rPr>
          <w:rFonts w:ascii="GHEA Grapalat" w:hAnsi="GHEA Grapalat"/>
        </w:rPr>
      </w:pPr>
    </w:p>
    <w:p w14:paraId="1BF3702D" w14:textId="652329B1" w:rsidR="00AF1C4B" w:rsidRDefault="00AF1C4B" w:rsidP="00726775">
      <w:pPr>
        <w:tabs>
          <w:tab w:val="left" w:pos="3969"/>
        </w:tabs>
        <w:jc w:val="both"/>
        <w:rPr>
          <w:rFonts w:ascii="GHEA Grapalat" w:hAnsi="GHEA Grapalat"/>
        </w:rPr>
      </w:pPr>
    </w:p>
    <w:p w14:paraId="11034B40" w14:textId="466A8D3F" w:rsidR="00AF1C4B" w:rsidRDefault="00AF1C4B" w:rsidP="00726775">
      <w:pPr>
        <w:tabs>
          <w:tab w:val="left" w:pos="3969"/>
        </w:tabs>
        <w:jc w:val="both"/>
        <w:rPr>
          <w:rFonts w:ascii="GHEA Grapalat" w:hAnsi="GHEA Grapalat"/>
        </w:rPr>
      </w:pPr>
    </w:p>
    <w:p w14:paraId="00B9902B" w14:textId="69DC72C6" w:rsidR="00AF1C4B" w:rsidRDefault="00AF1C4B" w:rsidP="00726775">
      <w:pPr>
        <w:tabs>
          <w:tab w:val="left" w:pos="3969"/>
        </w:tabs>
        <w:jc w:val="both"/>
        <w:rPr>
          <w:rFonts w:ascii="GHEA Grapalat" w:hAnsi="GHEA Grapalat"/>
        </w:rPr>
      </w:pPr>
    </w:p>
    <w:p w14:paraId="492BF5C4" w14:textId="36802B5B" w:rsidR="00AF1C4B" w:rsidRDefault="00AF1C4B" w:rsidP="00726775">
      <w:pPr>
        <w:tabs>
          <w:tab w:val="left" w:pos="3969"/>
        </w:tabs>
        <w:jc w:val="both"/>
        <w:rPr>
          <w:rFonts w:ascii="GHEA Grapalat" w:hAnsi="GHEA Grapalat"/>
        </w:rPr>
      </w:pPr>
    </w:p>
    <w:p w14:paraId="6E0C2303" w14:textId="62A82BF0" w:rsidR="00AF1C4B" w:rsidRDefault="00AF1C4B" w:rsidP="00726775">
      <w:pPr>
        <w:tabs>
          <w:tab w:val="left" w:pos="3969"/>
        </w:tabs>
        <w:jc w:val="both"/>
        <w:rPr>
          <w:rFonts w:ascii="GHEA Grapalat" w:hAnsi="GHEA Grapalat"/>
        </w:rPr>
      </w:pPr>
    </w:p>
    <w:p w14:paraId="68AA8E25" w14:textId="721C1A39" w:rsidR="00AF1C4B" w:rsidRDefault="00AF1C4B" w:rsidP="00726775">
      <w:pPr>
        <w:tabs>
          <w:tab w:val="left" w:pos="3969"/>
        </w:tabs>
        <w:jc w:val="both"/>
        <w:rPr>
          <w:rFonts w:ascii="GHEA Grapalat" w:hAnsi="GHEA Grapalat"/>
        </w:rPr>
      </w:pPr>
    </w:p>
    <w:p w14:paraId="3B26F56B" w14:textId="60A1D552" w:rsidR="00AF1C4B" w:rsidRDefault="00AF1C4B" w:rsidP="00726775">
      <w:pPr>
        <w:tabs>
          <w:tab w:val="left" w:pos="3969"/>
        </w:tabs>
        <w:jc w:val="both"/>
        <w:rPr>
          <w:rFonts w:ascii="GHEA Grapalat" w:hAnsi="GHEA Grapalat"/>
        </w:rPr>
      </w:pPr>
    </w:p>
    <w:p w14:paraId="3B81A79F" w14:textId="780849C3" w:rsidR="00AF1C4B" w:rsidRDefault="00AF1C4B" w:rsidP="00726775">
      <w:pPr>
        <w:tabs>
          <w:tab w:val="left" w:pos="3969"/>
        </w:tabs>
        <w:jc w:val="both"/>
        <w:rPr>
          <w:rFonts w:ascii="GHEA Grapalat" w:hAnsi="GHEA Grapalat"/>
        </w:rPr>
      </w:pPr>
    </w:p>
    <w:p w14:paraId="7102B739" w14:textId="103BE971" w:rsidR="00AF1C4B" w:rsidRDefault="00AF1C4B" w:rsidP="00726775">
      <w:pPr>
        <w:tabs>
          <w:tab w:val="left" w:pos="3969"/>
        </w:tabs>
        <w:jc w:val="both"/>
        <w:rPr>
          <w:rFonts w:ascii="GHEA Grapalat" w:hAnsi="GHEA Grapalat"/>
        </w:rPr>
      </w:pPr>
    </w:p>
    <w:p w14:paraId="65773E88" w14:textId="2AA6E73C" w:rsidR="00AF1C4B" w:rsidRDefault="00AF1C4B" w:rsidP="00726775">
      <w:pPr>
        <w:tabs>
          <w:tab w:val="left" w:pos="3969"/>
        </w:tabs>
        <w:jc w:val="both"/>
        <w:rPr>
          <w:rFonts w:ascii="GHEA Grapalat" w:hAnsi="GHEA Grapalat"/>
        </w:rPr>
      </w:pPr>
    </w:p>
    <w:p w14:paraId="6001BDFD" w14:textId="3DE280E8" w:rsidR="00AF1C4B" w:rsidRDefault="00AF1C4B" w:rsidP="00726775">
      <w:pPr>
        <w:tabs>
          <w:tab w:val="left" w:pos="3969"/>
        </w:tabs>
        <w:jc w:val="both"/>
        <w:rPr>
          <w:rFonts w:ascii="GHEA Grapalat" w:hAnsi="GHEA Grapalat"/>
        </w:rPr>
      </w:pPr>
    </w:p>
    <w:p w14:paraId="357810A2" w14:textId="5A22F436" w:rsidR="00AF1C4B" w:rsidRDefault="00AF1C4B" w:rsidP="00726775">
      <w:pPr>
        <w:tabs>
          <w:tab w:val="left" w:pos="3969"/>
        </w:tabs>
        <w:jc w:val="both"/>
        <w:rPr>
          <w:rFonts w:ascii="GHEA Grapalat" w:hAnsi="GHEA Grapalat"/>
        </w:rPr>
      </w:pPr>
    </w:p>
    <w:p w14:paraId="09FFA1E6" w14:textId="2EF2A5B6" w:rsidR="00AF1C4B" w:rsidRDefault="00AF1C4B" w:rsidP="00726775">
      <w:pPr>
        <w:tabs>
          <w:tab w:val="left" w:pos="3969"/>
        </w:tabs>
        <w:jc w:val="both"/>
        <w:rPr>
          <w:rFonts w:ascii="GHEA Grapalat" w:hAnsi="GHEA Grapalat"/>
        </w:rPr>
      </w:pPr>
    </w:p>
    <w:p w14:paraId="2DCBF097" w14:textId="03D9908C" w:rsidR="00AF1C4B" w:rsidRDefault="00AF1C4B" w:rsidP="00726775">
      <w:pPr>
        <w:tabs>
          <w:tab w:val="left" w:pos="3969"/>
        </w:tabs>
        <w:jc w:val="both"/>
        <w:rPr>
          <w:rFonts w:ascii="GHEA Grapalat" w:hAnsi="GHEA Grapalat"/>
        </w:rPr>
      </w:pPr>
    </w:p>
    <w:p w14:paraId="4C8B0D78" w14:textId="0D90A0CB" w:rsidR="00AF1C4B" w:rsidRDefault="00AF1C4B" w:rsidP="00726775">
      <w:pPr>
        <w:tabs>
          <w:tab w:val="left" w:pos="3969"/>
        </w:tabs>
        <w:jc w:val="both"/>
        <w:rPr>
          <w:rFonts w:ascii="GHEA Grapalat" w:hAnsi="GHEA Grapalat"/>
        </w:rPr>
      </w:pPr>
    </w:p>
    <w:p w14:paraId="00754A51" w14:textId="2EB0AC3D" w:rsidR="00AF1C4B" w:rsidRDefault="00AF1C4B" w:rsidP="00726775">
      <w:pPr>
        <w:tabs>
          <w:tab w:val="left" w:pos="3969"/>
        </w:tabs>
        <w:jc w:val="both"/>
        <w:rPr>
          <w:rFonts w:ascii="GHEA Grapalat" w:hAnsi="GHEA Grapalat"/>
        </w:rPr>
      </w:pPr>
    </w:p>
    <w:p w14:paraId="4ACC7D72" w14:textId="21F5693A" w:rsidR="00AF1C4B" w:rsidRDefault="00AF1C4B" w:rsidP="00726775">
      <w:pPr>
        <w:tabs>
          <w:tab w:val="left" w:pos="3969"/>
        </w:tabs>
        <w:jc w:val="both"/>
        <w:rPr>
          <w:rFonts w:ascii="GHEA Grapalat" w:hAnsi="GHEA Grapalat"/>
        </w:rPr>
      </w:pPr>
    </w:p>
    <w:p w14:paraId="5ED299F4" w14:textId="50691535" w:rsidR="00AF1C4B" w:rsidRDefault="00AF1C4B" w:rsidP="00726775">
      <w:pPr>
        <w:tabs>
          <w:tab w:val="left" w:pos="3969"/>
        </w:tabs>
        <w:jc w:val="both"/>
        <w:rPr>
          <w:rFonts w:ascii="GHEA Grapalat" w:hAnsi="GHEA Grapalat"/>
        </w:rPr>
      </w:pPr>
    </w:p>
    <w:p w14:paraId="6A5F7DD9" w14:textId="6C6BE7BD" w:rsidR="00AF1C4B" w:rsidRDefault="00AF1C4B" w:rsidP="00726775">
      <w:pPr>
        <w:tabs>
          <w:tab w:val="left" w:pos="3969"/>
        </w:tabs>
        <w:jc w:val="both"/>
        <w:rPr>
          <w:rFonts w:ascii="GHEA Grapalat" w:hAnsi="GHEA Grapalat"/>
        </w:rPr>
      </w:pPr>
    </w:p>
    <w:p w14:paraId="02A62BCF" w14:textId="3BEB5846" w:rsidR="00AF1C4B" w:rsidRDefault="00AF1C4B" w:rsidP="00726775">
      <w:pPr>
        <w:tabs>
          <w:tab w:val="left" w:pos="3969"/>
        </w:tabs>
        <w:jc w:val="both"/>
        <w:rPr>
          <w:rFonts w:ascii="GHEA Grapalat" w:hAnsi="GHEA Grapalat"/>
        </w:rPr>
      </w:pPr>
    </w:p>
    <w:p w14:paraId="4EA6587D" w14:textId="5E9D82D5" w:rsidR="00AF1C4B" w:rsidRDefault="00AF1C4B" w:rsidP="00726775">
      <w:pPr>
        <w:tabs>
          <w:tab w:val="left" w:pos="3969"/>
        </w:tabs>
        <w:jc w:val="both"/>
        <w:rPr>
          <w:rFonts w:ascii="GHEA Grapalat" w:hAnsi="GHEA Grapalat"/>
        </w:rPr>
      </w:pPr>
    </w:p>
    <w:p w14:paraId="5BB113E6" w14:textId="33553553" w:rsidR="00AF1C4B" w:rsidRDefault="00AF1C4B" w:rsidP="00726775">
      <w:pPr>
        <w:tabs>
          <w:tab w:val="left" w:pos="3969"/>
        </w:tabs>
        <w:jc w:val="both"/>
        <w:rPr>
          <w:rFonts w:ascii="GHEA Grapalat" w:hAnsi="GHEA Grapalat"/>
        </w:rPr>
      </w:pPr>
    </w:p>
    <w:p w14:paraId="66EB71AA" w14:textId="71746FA8" w:rsidR="00AF1C4B" w:rsidRDefault="00AF1C4B" w:rsidP="00726775">
      <w:pPr>
        <w:tabs>
          <w:tab w:val="left" w:pos="3969"/>
        </w:tabs>
        <w:jc w:val="both"/>
        <w:rPr>
          <w:rFonts w:ascii="GHEA Grapalat" w:hAnsi="GHEA Grapalat"/>
        </w:rPr>
      </w:pPr>
    </w:p>
    <w:p w14:paraId="1AEC6543" w14:textId="79F57E19" w:rsidR="00AF1C4B" w:rsidRDefault="00AF1C4B" w:rsidP="00726775">
      <w:pPr>
        <w:tabs>
          <w:tab w:val="left" w:pos="3969"/>
        </w:tabs>
        <w:jc w:val="both"/>
        <w:rPr>
          <w:rFonts w:ascii="GHEA Grapalat" w:hAnsi="GHEA Grapalat"/>
        </w:rPr>
      </w:pPr>
    </w:p>
    <w:p w14:paraId="59F37F37" w14:textId="6D643DD0" w:rsidR="00AF1C4B" w:rsidRDefault="00AF1C4B" w:rsidP="00726775">
      <w:pPr>
        <w:tabs>
          <w:tab w:val="left" w:pos="3969"/>
        </w:tabs>
        <w:jc w:val="both"/>
        <w:rPr>
          <w:rFonts w:ascii="GHEA Grapalat" w:hAnsi="GHEA Grapalat"/>
        </w:rPr>
      </w:pPr>
    </w:p>
    <w:p w14:paraId="39A456CA" w14:textId="70A25188" w:rsidR="00AF1C4B" w:rsidRDefault="00AF1C4B" w:rsidP="00726775">
      <w:pPr>
        <w:tabs>
          <w:tab w:val="left" w:pos="3969"/>
        </w:tabs>
        <w:jc w:val="both"/>
        <w:rPr>
          <w:rFonts w:ascii="GHEA Grapalat" w:hAnsi="GHEA Grapalat"/>
        </w:rPr>
      </w:pPr>
    </w:p>
    <w:p w14:paraId="1E1EB98E" w14:textId="1BC14CD6" w:rsidR="00AF1C4B" w:rsidRDefault="00AF1C4B" w:rsidP="00726775">
      <w:pPr>
        <w:tabs>
          <w:tab w:val="left" w:pos="3969"/>
        </w:tabs>
        <w:jc w:val="both"/>
        <w:rPr>
          <w:rFonts w:ascii="GHEA Grapalat" w:hAnsi="GHEA Grapalat"/>
        </w:rPr>
      </w:pPr>
    </w:p>
    <w:p w14:paraId="61AD75D2" w14:textId="568DEF73" w:rsidR="00AF1C4B" w:rsidRDefault="00AF1C4B" w:rsidP="00726775">
      <w:pPr>
        <w:tabs>
          <w:tab w:val="left" w:pos="3969"/>
        </w:tabs>
        <w:jc w:val="both"/>
        <w:rPr>
          <w:rFonts w:ascii="GHEA Grapalat" w:hAnsi="GHEA Grapalat"/>
        </w:rPr>
      </w:pPr>
    </w:p>
    <w:p w14:paraId="1E27F9C7" w14:textId="7EA60973" w:rsidR="00AF1C4B" w:rsidRDefault="00AF1C4B" w:rsidP="00726775">
      <w:pPr>
        <w:tabs>
          <w:tab w:val="left" w:pos="3969"/>
        </w:tabs>
        <w:jc w:val="both"/>
        <w:rPr>
          <w:rFonts w:ascii="GHEA Grapalat" w:hAnsi="GHEA Grapalat"/>
        </w:rPr>
      </w:pPr>
    </w:p>
    <w:p w14:paraId="42C58FE4" w14:textId="77777777" w:rsidR="00AF1C4B" w:rsidRPr="0022553C" w:rsidRDefault="00AF1C4B" w:rsidP="00726775">
      <w:pPr>
        <w:tabs>
          <w:tab w:val="left" w:pos="3969"/>
        </w:tabs>
        <w:jc w:val="both"/>
        <w:rPr>
          <w:rFonts w:ascii="GHEA Grapalat" w:hAnsi="GHEA Grapalat"/>
          <w:sz w:val="20"/>
          <w:szCs w:val="20"/>
        </w:rPr>
      </w:pPr>
    </w:p>
    <w:p w14:paraId="24A1B093" w14:textId="77777777" w:rsidR="00973E36" w:rsidRPr="005942D1" w:rsidRDefault="00973E36" w:rsidP="005942D1">
      <w:pPr>
        <w:rPr>
          <w:rFonts w:ascii="Sylfaen" w:hAnsi="Sylfaen"/>
          <w:sz w:val="20"/>
          <w:szCs w:val="20"/>
          <w:lang w:val="hy-AM"/>
        </w:rPr>
      </w:pPr>
    </w:p>
    <w:p w14:paraId="69FFBEF5" w14:textId="77777777" w:rsidR="00096865" w:rsidRPr="00F71CF7" w:rsidRDefault="005942D1" w:rsidP="00F71CF7">
      <w:pPr>
        <w:pStyle w:val="a3"/>
        <w:widowControl w:val="0"/>
        <w:spacing w:after="160" w:line="240" w:lineRule="auto"/>
        <w:ind w:firstLine="0"/>
        <w:rPr>
          <w:rFonts w:ascii="Sylfaen" w:hAnsi="Sylfaen"/>
          <w:i w:val="0"/>
        </w:rPr>
      </w:pPr>
      <w:r>
        <w:rPr>
          <w:rFonts w:ascii="Sylfaen" w:hAnsi="Sylfaen"/>
          <w:lang w:val="hy-AM"/>
        </w:rPr>
        <w:t xml:space="preserve">                                                                                                                     </w:t>
      </w:r>
      <w:r w:rsidR="00726775" w:rsidRPr="00726775">
        <w:rPr>
          <w:rFonts w:ascii="Sylfaen" w:hAnsi="Sylfaen"/>
        </w:rPr>
        <w:t xml:space="preserve">                        </w:t>
      </w:r>
      <w:r>
        <w:rPr>
          <w:rFonts w:ascii="Sylfaen" w:hAnsi="Sylfaen"/>
          <w:lang w:val="hy-AM"/>
        </w:rPr>
        <w:t xml:space="preserve"> </w:t>
      </w:r>
      <w:r w:rsidR="00096865" w:rsidRPr="00973E36">
        <w:rPr>
          <w:rFonts w:ascii="Sylfaen" w:hAnsi="Sylfaen"/>
        </w:rPr>
        <w:t>Утверждено</w:t>
      </w:r>
    </w:p>
    <w:p w14:paraId="134DA8C1" w14:textId="77777777" w:rsidR="005942D1" w:rsidRDefault="005942D1" w:rsidP="00234A3E">
      <w:pPr>
        <w:jc w:val="center"/>
        <w:rPr>
          <w:rFonts w:ascii="Sylfaen" w:hAnsi="Sylfaen"/>
          <w:sz w:val="20"/>
          <w:szCs w:val="20"/>
          <w:lang w:val="hy-AM"/>
        </w:rPr>
      </w:pPr>
      <w:r>
        <w:rPr>
          <w:rFonts w:ascii="Sylfaen" w:hAnsi="Sylfaen"/>
          <w:sz w:val="20"/>
          <w:szCs w:val="20"/>
          <w:lang w:val="hy-AM"/>
        </w:rPr>
        <w:t xml:space="preserve">                                                                            </w:t>
      </w:r>
      <w:r w:rsidR="00726775" w:rsidRPr="00726775">
        <w:rPr>
          <w:rFonts w:ascii="Sylfaen" w:hAnsi="Sylfaen"/>
          <w:sz w:val="20"/>
          <w:szCs w:val="20"/>
        </w:rPr>
        <w:t xml:space="preserve">   </w:t>
      </w:r>
      <w:r>
        <w:rPr>
          <w:rFonts w:ascii="Sylfaen" w:hAnsi="Sylfaen"/>
          <w:sz w:val="20"/>
          <w:szCs w:val="20"/>
          <w:lang w:val="hy-AM"/>
        </w:rPr>
        <w:t xml:space="preserve">    </w:t>
      </w:r>
      <w:r w:rsidR="005D7731" w:rsidRPr="00973E36">
        <w:rPr>
          <w:rFonts w:ascii="Sylfaen" w:hAnsi="Sylfaen"/>
          <w:sz w:val="20"/>
          <w:szCs w:val="20"/>
        </w:rPr>
        <w:t>Решением Оценочной комиссии открытого конкурса</w:t>
      </w:r>
    </w:p>
    <w:p w14:paraId="254FAF3C" w14:textId="6E2F6ADF" w:rsidR="00BA470F" w:rsidRPr="00803067" w:rsidRDefault="005942D1" w:rsidP="00803067">
      <w:pPr>
        <w:jc w:val="center"/>
        <w:rPr>
          <w:rFonts w:ascii="Sylfaen" w:hAnsi="Sylfaen"/>
          <w:sz w:val="16"/>
          <w:szCs w:val="16"/>
        </w:rPr>
      </w:pPr>
      <w:r>
        <w:rPr>
          <w:rFonts w:ascii="Sylfaen" w:hAnsi="Sylfaen"/>
          <w:sz w:val="20"/>
          <w:szCs w:val="20"/>
          <w:lang w:val="hy-AM"/>
        </w:rPr>
        <w:t xml:space="preserve">      </w:t>
      </w:r>
      <w:r w:rsidR="00A56DFA" w:rsidRPr="00AF1C4B">
        <w:rPr>
          <w:rFonts w:ascii="Sylfaen" w:hAnsi="Sylfaen"/>
          <w:sz w:val="20"/>
          <w:szCs w:val="20"/>
          <w:lang w:val="hy-AM"/>
        </w:rPr>
        <w:t xml:space="preserve"> </w:t>
      </w:r>
      <w:r>
        <w:rPr>
          <w:rFonts w:ascii="Sylfaen" w:hAnsi="Sylfaen"/>
          <w:sz w:val="20"/>
          <w:szCs w:val="20"/>
          <w:lang w:val="hy-AM"/>
        </w:rPr>
        <w:t xml:space="preserve">                                                                 </w:t>
      </w:r>
      <w:r w:rsidR="00803067" w:rsidRPr="00803067">
        <w:rPr>
          <w:rFonts w:ascii="Sylfaen" w:hAnsi="Sylfaen"/>
          <w:sz w:val="20"/>
          <w:szCs w:val="20"/>
        </w:rPr>
        <w:t xml:space="preserve">       </w:t>
      </w:r>
      <w:r>
        <w:rPr>
          <w:rFonts w:ascii="Sylfaen" w:hAnsi="Sylfaen"/>
          <w:sz w:val="20"/>
          <w:szCs w:val="20"/>
          <w:lang w:val="hy-AM"/>
        </w:rPr>
        <w:t xml:space="preserve"> </w:t>
      </w:r>
      <w:r w:rsidR="003D4DBD" w:rsidRPr="00AF1C4B">
        <w:rPr>
          <w:rFonts w:ascii="Sylfaen" w:hAnsi="Sylfaen"/>
          <w:sz w:val="20"/>
          <w:szCs w:val="20"/>
          <w:lang w:val="hy-AM"/>
        </w:rPr>
        <w:t>ЦЦПМП</w:t>
      </w:r>
      <w:r w:rsidR="003D4DBD" w:rsidRPr="00E557E1">
        <w:rPr>
          <w:rFonts w:ascii="Sylfaen" w:hAnsi="Sylfaen"/>
          <w:i/>
          <w:sz w:val="20"/>
          <w:szCs w:val="20"/>
          <w:lang w:val="af-ZA"/>
        </w:rPr>
        <w:t xml:space="preserve"> </w:t>
      </w:r>
      <w:r w:rsidR="003D4DBD" w:rsidRPr="00AF1C4B">
        <w:rPr>
          <w:rFonts w:ascii="Sylfaen" w:hAnsi="Sylfaen"/>
          <w:sz w:val="20"/>
          <w:szCs w:val="20"/>
          <w:lang w:val="hy-AM"/>
        </w:rPr>
        <w:t>-GHAPDZB -</w:t>
      </w:r>
      <w:r w:rsidR="00803067" w:rsidRPr="00803067">
        <w:rPr>
          <w:rFonts w:ascii="Sylfaen" w:hAnsi="Sylfaen"/>
          <w:sz w:val="18"/>
          <w:szCs w:val="18"/>
          <w:lang w:val="hy-AM"/>
        </w:rPr>
        <w:t>24/01</w:t>
      </w:r>
      <w:r w:rsidR="00BA470F" w:rsidRPr="00AF1C4B">
        <w:rPr>
          <w:rFonts w:ascii="Sylfaen" w:hAnsi="Sylfaen"/>
          <w:lang w:val="hy-AM"/>
        </w:rPr>
        <w:t xml:space="preserve"> </w:t>
      </w:r>
    </w:p>
    <w:p w14:paraId="6FFFE52F" w14:textId="31196752" w:rsidR="00803067" w:rsidRPr="00803067" w:rsidRDefault="00803067" w:rsidP="00803067">
      <w:pPr>
        <w:jc w:val="center"/>
        <w:rPr>
          <w:rFonts w:ascii="Sylfaen" w:hAnsi="Sylfaen"/>
          <w:lang w:val="hy-AM"/>
        </w:rPr>
      </w:pPr>
      <w:r w:rsidRPr="00803067">
        <w:rPr>
          <w:rFonts w:ascii="Sylfaen" w:hAnsi="Sylfaen"/>
        </w:rPr>
        <w:t xml:space="preserve">                                                      </w:t>
      </w:r>
      <w:r w:rsidRPr="00803067">
        <w:rPr>
          <w:rFonts w:ascii="Sylfaen" w:hAnsi="Sylfaen"/>
          <w:lang w:val="hy-AM"/>
        </w:rPr>
        <w:t>Комитет по оценке  запросов котировок</w:t>
      </w:r>
    </w:p>
    <w:p w14:paraId="47082054" w14:textId="710713F1" w:rsidR="00803067" w:rsidRPr="00803067" w:rsidRDefault="00803067" w:rsidP="00803067">
      <w:pPr>
        <w:jc w:val="center"/>
        <w:rPr>
          <w:rFonts w:ascii="Sylfaen" w:hAnsi="Sylfaen"/>
          <w:sz w:val="20"/>
          <w:szCs w:val="20"/>
        </w:rPr>
      </w:pPr>
      <w:r w:rsidRPr="00803067">
        <w:rPr>
          <w:rFonts w:ascii="Sylfaen" w:hAnsi="Sylfaen"/>
        </w:rPr>
        <w:t xml:space="preserve">                                                          </w:t>
      </w:r>
      <w:r w:rsidRPr="00803067">
        <w:rPr>
          <w:rFonts w:ascii="Sylfaen" w:hAnsi="Sylfaen"/>
          <w:sz w:val="20"/>
          <w:szCs w:val="20"/>
          <w:lang w:val="hy-AM"/>
        </w:rPr>
        <w:t xml:space="preserve">2024 год Решением № 01 от </w:t>
      </w:r>
      <w:r w:rsidR="00956020" w:rsidRPr="002B1994">
        <w:rPr>
          <w:rFonts w:ascii="Sylfaen" w:hAnsi="Sylfaen"/>
          <w:sz w:val="20"/>
          <w:szCs w:val="20"/>
        </w:rPr>
        <w:t>15 февраля</w:t>
      </w:r>
      <w:r w:rsidRPr="00803067">
        <w:rPr>
          <w:rFonts w:ascii="Sylfaen" w:hAnsi="Sylfaen"/>
          <w:sz w:val="20"/>
          <w:szCs w:val="20"/>
          <w:lang w:val="hy-AM"/>
        </w:rPr>
        <w:t xml:space="preserve"> </w:t>
      </w:r>
    </w:p>
    <w:p w14:paraId="7D025055" w14:textId="77777777" w:rsidR="00234A3E" w:rsidRPr="00803067" w:rsidRDefault="00234A3E" w:rsidP="00234A3E">
      <w:pPr>
        <w:jc w:val="center"/>
        <w:rPr>
          <w:rFonts w:ascii="Sylfaen" w:hAnsi="Sylfaen"/>
          <w:sz w:val="20"/>
          <w:szCs w:val="20"/>
        </w:rPr>
      </w:pPr>
    </w:p>
    <w:p w14:paraId="5CD0CE47" w14:textId="77777777" w:rsidR="00A56DFA" w:rsidRPr="00AF1C4B" w:rsidRDefault="00A56DFA" w:rsidP="00A56DFA">
      <w:pPr>
        <w:jc w:val="center"/>
        <w:rPr>
          <w:rFonts w:ascii="Sylfaen" w:hAnsi="Sylfaen"/>
          <w:sz w:val="20"/>
          <w:szCs w:val="20"/>
          <w:lang w:val="hy-AM"/>
        </w:rPr>
      </w:pPr>
    </w:p>
    <w:p w14:paraId="51866E4E" w14:textId="77777777" w:rsidR="00096865" w:rsidRPr="005942D1" w:rsidRDefault="00096865" w:rsidP="005942D1">
      <w:pPr>
        <w:pStyle w:val="aa"/>
        <w:widowControl w:val="0"/>
        <w:spacing w:after="160"/>
        <w:rPr>
          <w:rFonts w:ascii="Sylfaen" w:hAnsi="Sylfaen"/>
          <w:i/>
          <w:sz w:val="20"/>
          <w:szCs w:val="20"/>
          <w:lang w:val="hy-AM"/>
        </w:rPr>
      </w:pPr>
    </w:p>
    <w:p w14:paraId="2D42917C" w14:textId="77777777" w:rsidR="000763E5" w:rsidRPr="00AF1C4B" w:rsidRDefault="000763E5" w:rsidP="001B6DAA">
      <w:pPr>
        <w:pStyle w:val="aa"/>
        <w:widowControl w:val="0"/>
        <w:spacing w:after="160"/>
        <w:ind w:right="-7"/>
        <w:rPr>
          <w:rFonts w:ascii="Sylfaen" w:hAnsi="Sylfaen"/>
          <w:sz w:val="20"/>
          <w:szCs w:val="20"/>
          <w:lang w:val="hy-AM"/>
        </w:rPr>
      </w:pPr>
    </w:p>
    <w:p w14:paraId="6DD41225" w14:textId="77777777" w:rsidR="000763E5" w:rsidRPr="00973E36" w:rsidRDefault="00A56DFA" w:rsidP="00B46D58">
      <w:pPr>
        <w:pStyle w:val="aa"/>
        <w:widowControl w:val="0"/>
        <w:spacing w:after="160"/>
        <w:ind w:right="-7" w:firstLine="567"/>
        <w:jc w:val="center"/>
        <w:rPr>
          <w:rFonts w:ascii="Sylfaen" w:hAnsi="Sylfaen"/>
          <w:sz w:val="20"/>
          <w:szCs w:val="20"/>
        </w:rPr>
      </w:pPr>
      <w:r w:rsidRPr="008B2998">
        <w:rPr>
          <w:rFonts w:ascii="GHEA Grapalat" w:hAnsi="GHEA Grapalat"/>
        </w:rPr>
        <w:t>Г</w:t>
      </w:r>
      <w:r w:rsidRPr="00A56DFA">
        <w:rPr>
          <w:rFonts w:ascii="Arial" w:hAnsi="Arial"/>
          <w:i/>
        </w:rPr>
        <w:t>НКО</w:t>
      </w:r>
      <w:r w:rsidRPr="008B2998">
        <w:rPr>
          <w:rFonts w:ascii="GHEA Grapalat" w:hAnsi="GHEA Grapalat"/>
          <w:lang w:val="af-ZA"/>
        </w:rPr>
        <w:t xml:space="preserve"> </w:t>
      </w:r>
      <w:r w:rsidR="00F71CF7" w:rsidRPr="00F71CF7">
        <w:rPr>
          <w:rFonts w:ascii="GHEA Grapalat" w:hAnsi="GHEA Grapalat"/>
          <w:lang w:val="af-ZA"/>
        </w:rPr>
        <w:t>«</w:t>
      </w:r>
      <w:r w:rsidR="00F71CF7" w:rsidRPr="00F71CF7">
        <w:rPr>
          <w:rFonts w:ascii="GHEA Grapalat" w:hAnsi="GHEA Grapalat"/>
        </w:rPr>
        <w:t xml:space="preserve"> Цовак</w:t>
      </w:r>
      <w:r w:rsidR="00F71CF7" w:rsidRPr="00F71CF7">
        <w:rPr>
          <w:rFonts w:ascii="GHEA Grapalat" w:hAnsi="GHEA Grapalat"/>
          <w:lang w:val="af-ZA"/>
        </w:rPr>
        <w:t>ский ЦПМП »</w:t>
      </w:r>
      <w:r w:rsidR="00F71CF7" w:rsidRPr="00F71CF7">
        <w:rPr>
          <w:rFonts w:ascii="GHEA Grapalat" w:hAnsi="GHEA Grapalat"/>
        </w:rPr>
        <w:t>,</w:t>
      </w:r>
    </w:p>
    <w:p w14:paraId="7BC8F5F2" w14:textId="77777777" w:rsidR="00096865" w:rsidRPr="00973E36" w:rsidRDefault="000763E5" w:rsidP="00B46D58">
      <w:pPr>
        <w:pStyle w:val="aa"/>
        <w:widowControl w:val="0"/>
        <w:spacing w:after="160"/>
        <w:ind w:right="-7" w:firstLine="567"/>
        <w:jc w:val="center"/>
        <w:rPr>
          <w:rFonts w:ascii="Sylfaen" w:hAnsi="Sylfaen" w:cs="Sylfaen"/>
          <w:sz w:val="20"/>
          <w:szCs w:val="20"/>
        </w:rPr>
      </w:pPr>
      <w:r w:rsidRPr="00973E36">
        <w:rPr>
          <w:rFonts w:ascii="Sylfaen" w:hAnsi="Sylfaen"/>
          <w:sz w:val="20"/>
          <w:szCs w:val="20"/>
        </w:rPr>
        <w:t>ПРИГЛАШЕНИ</w:t>
      </w:r>
      <w:r w:rsidR="00096865" w:rsidRPr="00973E36">
        <w:rPr>
          <w:rFonts w:ascii="Sylfaen" w:hAnsi="Sylfaen"/>
          <w:sz w:val="20"/>
          <w:szCs w:val="20"/>
        </w:rPr>
        <w:t>Е</w:t>
      </w:r>
    </w:p>
    <w:p w14:paraId="67904351" w14:textId="77777777" w:rsidR="00096865" w:rsidRPr="00973E36" w:rsidRDefault="00096865" w:rsidP="00B46D58">
      <w:pPr>
        <w:pStyle w:val="aa"/>
        <w:widowControl w:val="0"/>
        <w:spacing w:after="160"/>
        <w:ind w:right="-7" w:firstLine="567"/>
        <w:jc w:val="center"/>
        <w:rPr>
          <w:rFonts w:ascii="Sylfaen" w:hAnsi="Sylfaen" w:cs="Sylfaen"/>
          <w:sz w:val="20"/>
          <w:szCs w:val="20"/>
        </w:rPr>
      </w:pPr>
    </w:p>
    <w:p w14:paraId="247364C0" w14:textId="77777777" w:rsidR="00096865" w:rsidRPr="00973E36" w:rsidRDefault="00096865" w:rsidP="00B46D58">
      <w:pPr>
        <w:pStyle w:val="aa"/>
        <w:widowControl w:val="0"/>
        <w:spacing w:after="160"/>
        <w:ind w:right="-7" w:firstLine="567"/>
        <w:jc w:val="center"/>
        <w:rPr>
          <w:rFonts w:ascii="Sylfaen" w:hAnsi="Sylfaen" w:cs="Sylfaen"/>
          <w:sz w:val="20"/>
          <w:szCs w:val="20"/>
        </w:rPr>
      </w:pPr>
    </w:p>
    <w:p w14:paraId="79ECE9EC" w14:textId="77777777" w:rsidR="00CE0D95" w:rsidRPr="00973E36" w:rsidRDefault="00D13026" w:rsidP="005E538C">
      <w:pPr>
        <w:ind w:firstLine="567"/>
        <w:jc w:val="center"/>
        <w:rPr>
          <w:rFonts w:ascii="Sylfaen" w:hAnsi="Sylfaen"/>
          <w:sz w:val="20"/>
          <w:szCs w:val="20"/>
          <w:lang w:val="af-ZA"/>
        </w:rPr>
      </w:pPr>
      <w:r w:rsidRPr="00973E36">
        <w:rPr>
          <w:rFonts w:ascii="Sylfaen" w:hAnsi="Sylfaen"/>
          <w:sz w:val="20"/>
          <w:szCs w:val="20"/>
        </w:rPr>
        <w:t xml:space="preserve">НА ОТКРЫТЫЙ КОНКУРС, ОБЪЯВЛЕННЫЙ С ЦЕЛЬЮ ПРИОБРЕТЕНИЯ </w:t>
      </w:r>
      <w:r w:rsidR="0072317F" w:rsidRPr="0072317F">
        <w:rPr>
          <w:rFonts w:ascii="Arial" w:hAnsi="Arial"/>
          <w:sz w:val="20"/>
          <w:szCs w:val="20"/>
        </w:rPr>
        <w:t xml:space="preserve"> ЛЕКАРТСТВ</w:t>
      </w:r>
      <w:r w:rsidR="00B8277D" w:rsidRPr="00973E36">
        <w:rPr>
          <w:rFonts w:ascii="Sylfaen" w:hAnsi="Sylfaen"/>
          <w:sz w:val="20"/>
          <w:szCs w:val="20"/>
        </w:rPr>
        <w:t xml:space="preserve">, </w:t>
      </w:r>
      <w:r w:rsidR="0072317F" w:rsidRPr="0072317F">
        <w:rPr>
          <w:rFonts w:ascii="Sylfaen" w:hAnsi="Sylfaen"/>
          <w:sz w:val="20"/>
          <w:szCs w:val="20"/>
        </w:rPr>
        <w:t xml:space="preserve">И </w:t>
      </w:r>
      <w:r w:rsidR="0072317F" w:rsidRPr="0072317F">
        <w:rPr>
          <w:rFonts w:ascii="Arial" w:hAnsi="Arial"/>
          <w:sz w:val="20"/>
          <w:szCs w:val="20"/>
        </w:rPr>
        <w:t xml:space="preserve">МЕДИЦЫНСКИХ  </w:t>
      </w:r>
      <w:r w:rsidR="00B8277D" w:rsidRPr="0072317F">
        <w:rPr>
          <w:rFonts w:ascii="Arial" w:hAnsi="Arial"/>
          <w:sz w:val="20"/>
          <w:szCs w:val="20"/>
        </w:rPr>
        <w:t>ИНСТРУМЕНОВ</w:t>
      </w:r>
      <w:r w:rsidR="00B8277D" w:rsidRPr="00973E36">
        <w:rPr>
          <w:rFonts w:ascii="Sylfaen" w:hAnsi="Sylfaen"/>
          <w:sz w:val="20"/>
          <w:szCs w:val="20"/>
        </w:rPr>
        <w:t xml:space="preserve">, ЗАПЧАСТЕЙ И МАТЕРИАЛОВ </w:t>
      </w:r>
      <w:r w:rsidRPr="00973E36">
        <w:rPr>
          <w:rFonts w:ascii="Sylfaen" w:hAnsi="Sylfaen"/>
          <w:sz w:val="20"/>
          <w:szCs w:val="20"/>
        </w:rPr>
        <w:t xml:space="preserve">ДЛЯ НУЖД </w:t>
      </w:r>
      <w:r w:rsidR="006A18D4" w:rsidRPr="006A18D4">
        <w:rPr>
          <w:rFonts w:ascii="Sylfaen" w:hAnsi="Sylfaen"/>
          <w:sz w:val="20"/>
          <w:szCs w:val="20"/>
        </w:rPr>
        <w:t xml:space="preserve"> </w:t>
      </w:r>
      <w:r w:rsidR="005E538C" w:rsidRPr="008B2998">
        <w:rPr>
          <w:rFonts w:ascii="GHEA Grapalat" w:hAnsi="GHEA Grapalat"/>
        </w:rPr>
        <w:t>Г</w:t>
      </w:r>
      <w:r w:rsidR="005E538C" w:rsidRPr="00A56DFA">
        <w:rPr>
          <w:rFonts w:ascii="Arial" w:hAnsi="Arial"/>
          <w:i/>
        </w:rPr>
        <w:t>НКО</w:t>
      </w:r>
      <w:r w:rsidR="005E538C" w:rsidRPr="008B2998">
        <w:rPr>
          <w:rFonts w:ascii="GHEA Grapalat" w:hAnsi="GHEA Grapalat"/>
          <w:lang w:val="af-ZA"/>
        </w:rPr>
        <w:t xml:space="preserve"> </w:t>
      </w:r>
      <w:r w:rsidR="001F7463" w:rsidRPr="001F7463">
        <w:rPr>
          <w:rFonts w:ascii="GHEA Grapalat" w:hAnsi="GHEA Grapalat"/>
          <w:lang w:val="af-ZA"/>
        </w:rPr>
        <w:t>«</w:t>
      </w:r>
      <w:r w:rsidR="001F7463" w:rsidRPr="001F7463">
        <w:rPr>
          <w:rFonts w:ascii="GHEA Grapalat" w:hAnsi="GHEA Grapalat"/>
        </w:rPr>
        <w:t xml:space="preserve"> Цовак</w:t>
      </w:r>
      <w:r w:rsidR="001F7463" w:rsidRPr="001F7463">
        <w:rPr>
          <w:rFonts w:ascii="GHEA Grapalat" w:hAnsi="GHEA Grapalat"/>
          <w:lang w:val="af-ZA"/>
        </w:rPr>
        <w:t>ский ЦПМП »</w:t>
      </w:r>
      <w:r w:rsidR="001F7463" w:rsidRPr="001F7463">
        <w:rPr>
          <w:rFonts w:ascii="GHEA Grapalat" w:hAnsi="GHEA Grapalat"/>
        </w:rPr>
        <w:t>,</w:t>
      </w:r>
    </w:p>
    <w:p w14:paraId="10D6EA37" w14:textId="77777777" w:rsidR="00CE0D95" w:rsidRPr="00973E36" w:rsidRDefault="00CE0D95" w:rsidP="00B46D58">
      <w:pPr>
        <w:pStyle w:val="aa"/>
        <w:widowControl w:val="0"/>
        <w:spacing w:after="160"/>
        <w:ind w:right="-7" w:firstLine="567"/>
        <w:jc w:val="center"/>
        <w:rPr>
          <w:rFonts w:ascii="Sylfaen" w:hAnsi="Sylfaen"/>
          <w:sz w:val="20"/>
          <w:szCs w:val="20"/>
        </w:rPr>
      </w:pPr>
    </w:p>
    <w:p w14:paraId="1FE3ED9D" w14:textId="77777777" w:rsidR="000763E5" w:rsidRPr="00D90C46" w:rsidRDefault="000763E5" w:rsidP="00B46D58">
      <w:pPr>
        <w:rPr>
          <w:rFonts w:ascii="Sylfaen" w:hAnsi="Sylfaen"/>
          <w:sz w:val="20"/>
          <w:szCs w:val="20"/>
        </w:rPr>
      </w:pPr>
    </w:p>
    <w:p w14:paraId="061F6B44" w14:textId="77777777" w:rsidR="001A43A4" w:rsidRPr="00973E36" w:rsidRDefault="00096865" w:rsidP="00B46D58">
      <w:pPr>
        <w:widowControl w:val="0"/>
        <w:spacing w:after="160"/>
        <w:ind w:firstLine="567"/>
        <w:jc w:val="both"/>
        <w:rPr>
          <w:rFonts w:ascii="Sylfaen" w:hAnsi="Sylfaen" w:cs="Sylfaen"/>
          <w:i/>
          <w:sz w:val="20"/>
          <w:szCs w:val="20"/>
        </w:rPr>
      </w:pPr>
      <w:r w:rsidRPr="00973E36">
        <w:rPr>
          <w:rFonts w:ascii="Sylfaen" w:hAnsi="Sylfaen"/>
          <w:i/>
          <w:sz w:val="20"/>
          <w:szCs w:val="20"/>
        </w:rPr>
        <w:t>Уважаемый участник, прежде чем составить и подать заявку просим Вас</w:t>
      </w:r>
      <w:r w:rsidR="001D209D" w:rsidRPr="00973E36">
        <w:rPr>
          <w:rFonts w:ascii="Sylfaen" w:hAnsi="Sylfaen" w:cs="Courier New"/>
          <w:i/>
          <w:sz w:val="20"/>
          <w:szCs w:val="20"/>
          <w:lang w:val="en-US"/>
        </w:rPr>
        <w:t> </w:t>
      </w:r>
      <w:r w:rsidRPr="00973E36">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14:paraId="7E62D143" w14:textId="77777777" w:rsidR="00984BDB" w:rsidRPr="00973E36" w:rsidRDefault="00984BDB" w:rsidP="00B46D58">
      <w:pPr>
        <w:widowControl w:val="0"/>
        <w:spacing w:after="160"/>
        <w:ind w:firstLine="567"/>
        <w:jc w:val="both"/>
        <w:rPr>
          <w:rFonts w:ascii="Sylfaen" w:hAnsi="Sylfaen"/>
          <w:i/>
          <w:sz w:val="20"/>
          <w:szCs w:val="20"/>
        </w:rPr>
      </w:pPr>
    </w:p>
    <w:p w14:paraId="3002F512" w14:textId="77777777" w:rsidR="00160AE4" w:rsidRPr="00973E36" w:rsidRDefault="00994A77" w:rsidP="00B46D58">
      <w:pPr>
        <w:widowControl w:val="0"/>
        <w:spacing w:after="160"/>
        <w:ind w:firstLine="567"/>
        <w:jc w:val="center"/>
        <w:rPr>
          <w:rFonts w:ascii="Sylfaen" w:hAnsi="Sylfaen" w:cs="Sylfaen"/>
          <w:b/>
          <w:sz w:val="20"/>
          <w:szCs w:val="20"/>
        </w:rPr>
      </w:pPr>
      <w:r w:rsidRPr="00973E36">
        <w:rPr>
          <w:rFonts w:ascii="Sylfaen" w:hAnsi="Sylfaen"/>
          <w:sz w:val="20"/>
          <w:szCs w:val="20"/>
        </w:rPr>
        <w:br w:type="page"/>
      </w:r>
    </w:p>
    <w:p w14:paraId="7C808595" w14:textId="77777777" w:rsidR="00160AE4" w:rsidRPr="00973E36" w:rsidRDefault="00160AE4" w:rsidP="00B46D58">
      <w:pPr>
        <w:widowControl w:val="0"/>
        <w:spacing w:after="160"/>
        <w:jc w:val="center"/>
        <w:rPr>
          <w:rFonts w:ascii="Sylfaen" w:hAnsi="Sylfaen"/>
          <w:b/>
          <w:sz w:val="20"/>
          <w:szCs w:val="20"/>
        </w:rPr>
      </w:pPr>
      <w:r w:rsidRPr="00973E36">
        <w:rPr>
          <w:rFonts w:ascii="Sylfaen" w:hAnsi="Sylfaen"/>
          <w:b/>
          <w:sz w:val="20"/>
          <w:szCs w:val="20"/>
        </w:rPr>
        <w:lastRenderedPageBreak/>
        <w:t>СОДЕРЖАНИЕ</w:t>
      </w:r>
    </w:p>
    <w:p w14:paraId="6991A15C" w14:textId="77777777" w:rsidR="00160AE4" w:rsidRPr="00973E36" w:rsidRDefault="00160AE4" w:rsidP="00B46D58">
      <w:pPr>
        <w:widowControl w:val="0"/>
        <w:spacing w:after="160"/>
        <w:ind w:firstLine="567"/>
        <w:jc w:val="center"/>
        <w:rPr>
          <w:rFonts w:ascii="Sylfaen" w:hAnsi="Sylfaen"/>
          <w:i/>
          <w:sz w:val="20"/>
          <w:szCs w:val="20"/>
        </w:rPr>
      </w:pPr>
    </w:p>
    <w:p w14:paraId="12E8268F" w14:textId="77777777" w:rsidR="00CC5F97" w:rsidRPr="00973E36" w:rsidRDefault="00CC5F97" w:rsidP="0072317F">
      <w:pPr>
        <w:ind w:firstLine="567"/>
        <w:jc w:val="center"/>
        <w:rPr>
          <w:rFonts w:ascii="Sylfaen" w:hAnsi="Sylfaen"/>
          <w:sz w:val="20"/>
          <w:szCs w:val="20"/>
          <w:lang w:val="af-ZA"/>
        </w:rPr>
      </w:pPr>
      <w:r w:rsidRPr="00973E36">
        <w:rPr>
          <w:rFonts w:ascii="Sylfaen" w:hAnsi="Sylfaen"/>
          <w:b/>
          <w:sz w:val="20"/>
          <w:szCs w:val="20"/>
        </w:rPr>
        <w:t xml:space="preserve">НА ОТКРЫТЫЙ КОНКУРС, ОБЪЯВЛЕННЫЙ С ЦЕЛЬЮ ПРИОБРЕТЕНИЯ </w:t>
      </w:r>
      <w:r w:rsidR="0072317F" w:rsidRPr="001B6DAA">
        <w:rPr>
          <w:rFonts w:ascii="Sylfaen" w:hAnsi="Sylfaen"/>
          <w:highlight w:val="yellow"/>
        </w:rPr>
        <w:t>«</w:t>
      </w:r>
      <w:r w:rsidR="0072317F" w:rsidRPr="00A010F5">
        <w:rPr>
          <w:rFonts w:ascii="Sylfaen" w:hAnsi="Sylfaen"/>
          <w:highlight w:val="yellow"/>
        </w:rPr>
        <w:t>Лека</w:t>
      </w:r>
      <w:r w:rsidR="0072317F">
        <w:rPr>
          <w:rFonts w:ascii="Sylfaen" w:hAnsi="Sylfaen"/>
          <w:highlight w:val="yellow"/>
        </w:rPr>
        <w:t>рств</w:t>
      </w:r>
      <w:r w:rsidR="0072317F" w:rsidRPr="000C6284">
        <w:rPr>
          <w:rFonts w:ascii="Sylfaen" w:hAnsi="Sylfaen"/>
          <w:highlight w:val="yellow"/>
        </w:rPr>
        <w:t xml:space="preserve">  и медицинцких товаров</w:t>
      </w:r>
      <w:r w:rsidR="0072317F" w:rsidRPr="00973E36">
        <w:rPr>
          <w:rFonts w:ascii="Sylfaen" w:hAnsi="Sylfaen"/>
          <w:b/>
          <w:sz w:val="20"/>
          <w:szCs w:val="20"/>
        </w:rPr>
        <w:t xml:space="preserve"> </w:t>
      </w:r>
      <w:r w:rsidRPr="00973E36">
        <w:rPr>
          <w:rFonts w:ascii="Sylfaen" w:hAnsi="Sylfaen"/>
          <w:b/>
          <w:sz w:val="20"/>
          <w:szCs w:val="20"/>
        </w:rPr>
        <w:t xml:space="preserve"> ДЛЯ НУЖД </w:t>
      </w:r>
      <w:r w:rsidR="005E538C" w:rsidRPr="008B2998">
        <w:rPr>
          <w:rFonts w:ascii="GHEA Grapalat" w:hAnsi="GHEA Grapalat"/>
        </w:rPr>
        <w:t>Г</w:t>
      </w:r>
      <w:r w:rsidR="005E538C" w:rsidRPr="00A56DFA">
        <w:rPr>
          <w:rFonts w:ascii="Arial" w:hAnsi="Arial"/>
          <w:i/>
        </w:rPr>
        <w:t>НКО</w:t>
      </w:r>
      <w:r w:rsidR="005E538C" w:rsidRPr="008B2998">
        <w:rPr>
          <w:rFonts w:ascii="GHEA Grapalat" w:hAnsi="GHEA Grapalat"/>
          <w:lang w:val="af-ZA"/>
        </w:rPr>
        <w:t xml:space="preserve"> </w:t>
      </w:r>
      <w:r w:rsidR="001F7463" w:rsidRPr="001F7463">
        <w:rPr>
          <w:rFonts w:ascii="GHEA Grapalat" w:hAnsi="GHEA Grapalat"/>
          <w:lang w:val="af-ZA"/>
        </w:rPr>
        <w:t>«</w:t>
      </w:r>
      <w:r w:rsidR="001F7463" w:rsidRPr="001F7463">
        <w:rPr>
          <w:rFonts w:ascii="GHEA Grapalat" w:hAnsi="GHEA Grapalat"/>
        </w:rPr>
        <w:t xml:space="preserve"> Цовак</w:t>
      </w:r>
      <w:r w:rsidR="001F7463" w:rsidRPr="001F7463">
        <w:rPr>
          <w:rFonts w:ascii="GHEA Grapalat" w:hAnsi="GHEA Grapalat"/>
          <w:lang w:val="af-ZA"/>
        </w:rPr>
        <w:t>ский ЦПМП »</w:t>
      </w:r>
      <w:r w:rsidR="001F7463" w:rsidRPr="001F7463">
        <w:rPr>
          <w:rFonts w:ascii="GHEA Grapalat" w:hAnsi="GHEA Grapalat"/>
        </w:rPr>
        <w:t>,</w:t>
      </w:r>
    </w:p>
    <w:p w14:paraId="6F1BF125" w14:textId="77777777" w:rsidR="00160AE4" w:rsidRPr="00973E36" w:rsidRDefault="00160AE4" w:rsidP="00B46D58">
      <w:pPr>
        <w:widowControl w:val="0"/>
        <w:spacing w:after="160"/>
        <w:ind w:firstLine="567"/>
        <w:jc w:val="center"/>
        <w:rPr>
          <w:rFonts w:ascii="Sylfaen" w:hAnsi="Sylfaen"/>
          <w:sz w:val="20"/>
          <w:szCs w:val="20"/>
          <w:lang w:val="af-ZA"/>
        </w:rPr>
      </w:pPr>
    </w:p>
    <w:p w14:paraId="1DFF174C" w14:textId="77777777" w:rsidR="00096865" w:rsidRPr="00973E36" w:rsidRDefault="00160AE4" w:rsidP="00B46D58">
      <w:pPr>
        <w:widowControl w:val="0"/>
        <w:spacing w:after="160"/>
        <w:jc w:val="center"/>
        <w:rPr>
          <w:rFonts w:ascii="Sylfaen" w:hAnsi="Sylfaen"/>
          <w:i/>
          <w:sz w:val="20"/>
          <w:szCs w:val="20"/>
        </w:rPr>
      </w:pPr>
      <w:r w:rsidRPr="00973E36">
        <w:rPr>
          <w:rFonts w:ascii="Sylfaen" w:hAnsi="Sylfaen"/>
          <w:b/>
          <w:sz w:val="20"/>
          <w:szCs w:val="20"/>
        </w:rPr>
        <w:t xml:space="preserve">ПРИГЛАШЕНИЯ НА ОТКРЫТЫЙ КОНКУРС, </w:t>
      </w:r>
      <w:r w:rsidR="005C1BF7" w:rsidRPr="00973E36">
        <w:rPr>
          <w:rFonts w:ascii="Sylfaen" w:hAnsi="Sylfaen"/>
          <w:b/>
          <w:sz w:val="20"/>
          <w:szCs w:val="20"/>
        </w:rPr>
        <w:br/>
      </w:r>
      <w:r w:rsidRPr="00973E36">
        <w:rPr>
          <w:rFonts w:ascii="Sylfaen" w:hAnsi="Sylfaen"/>
          <w:b/>
          <w:sz w:val="20"/>
          <w:szCs w:val="20"/>
        </w:rPr>
        <w:t>ОБЪЯВЛЕННЫЙ С ЦЕЛЬЮ ПРИОБРЕТЕНИЯ</w:t>
      </w:r>
    </w:p>
    <w:p w14:paraId="5E2D8604" w14:textId="77777777" w:rsidR="00C67E80" w:rsidRPr="00973E36" w:rsidRDefault="00C67E80" w:rsidP="00B46D58">
      <w:pPr>
        <w:widowControl w:val="0"/>
        <w:spacing w:after="160"/>
        <w:jc w:val="center"/>
        <w:rPr>
          <w:rFonts w:ascii="Sylfaen" w:hAnsi="Sylfaen" w:cs="Sylfaen"/>
          <w:b/>
          <w:sz w:val="20"/>
          <w:szCs w:val="20"/>
        </w:rPr>
      </w:pPr>
    </w:p>
    <w:p w14:paraId="137B2544" w14:textId="77777777" w:rsidR="002E069D" w:rsidRPr="00D21080" w:rsidRDefault="00096865" w:rsidP="000403F3">
      <w:pPr>
        <w:widowControl w:val="0"/>
        <w:spacing w:after="160"/>
        <w:jc w:val="center"/>
        <w:rPr>
          <w:rFonts w:ascii="Sylfaen" w:hAnsi="Sylfaen"/>
          <w:b/>
          <w:sz w:val="20"/>
          <w:szCs w:val="20"/>
        </w:rPr>
      </w:pPr>
      <w:r w:rsidRPr="00973E36">
        <w:rPr>
          <w:rFonts w:ascii="Sylfaen" w:hAnsi="Sylfaen"/>
          <w:b/>
          <w:sz w:val="20"/>
          <w:szCs w:val="20"/>
        </w:rPr>
        <w:t>ЧАСТЬ I.</w:t>
      </w:r>
    </w:p>
    <w:p w14:paraId="76516510" w14:textId="77777777" w:rsidR="00096865" w:rsidRPr="00973E36" w:rsidRDefault="00096865"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1.</w:t>
      </w:r>
      <w:r w:rsidR="005C1BF7" w:rsidRPr="00973E36">
        <w:rPr>
          <w:rFonts w:ascii="Sylfaen" w:hAnsi="Sylfaen"/>
          <w:sz w:val="20"/>
          <w:szCs w:val="20"/>
        </w:rPr>
        <w:tab/>
      </w:r>
      <w:r w:rsidR="00543BAE" w:rsidRPr="00973E36">
        <w:rPr>
          <w:rFonts w:ascii="Sylfaen" w:hAnsi="Sylfaen"/>
          <w:sz w:val="20"/>
          <w:szCs w:val="20"/>
        </w:rPr>
        <w:t>Характеристика предмета закупки</w:t>
      </w:r>
      <w:r w:rsidRPr="00973E36">
        <w:rPr>
          <w:rFonts w:ascii="Sylfaen" w:hAnsi="Sylfaen"/>
          <w:sz w:val="20"/>
          <w:szCs w:val="20"/>
        </w:rPr>
        <w:t xml:space="preserve"> </w:t>
      </w:r>
    </w:p>
    <w:p w14:paraId="2B9EFBF8" w14:textId="77777777" w:rsidR="00096865" w:rsidRPr="00973E36" w:rsidRDefault="00096865"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2.</w:t>
      </w:r>
      <w:r w:rsidR="005D191A" w:rsidRPr="00973E36">
        <w:rPr>
          <w:rFonts w:ascii="Sylfaen" w:hAnsi="Sylfaen"/>
          <w:sz w:val="20"/>
          <w:szCs w:val="20"/>
        </w:rPr>
        <w:tab/>
      </w:r>
      <w:r w:rsidRPr="00973E36">
        <w:rPr>
          <w:rFonts w:ascii="Sylfaen" w:hAnsi="Sylfaen"/>
          <w:sz w:val="20"/>
          <w:szCs w:val="20"/>
        </w:rPr>
        <w:t>Требования к праву участника на участие</w:t>
      </w:r>
      <w:r w:rsidR="00543BAE" w:rsidRPr="00973E36">
        <w:rPr>
          <w:rFonts w:ascii="Sylfaen" w:hAnsi="Sylfaen"/>
          <w:sz w:val="20"/>
          <w:szCs w:val="20"/>
        </w:rPr>
        <w:t xml:space="preserve"> и порядок их оценки</w:t>
      </w:r>
      <w:r w:rsidR="003D0E3C" w:rsidRPr="00973E36">
        <w:rPr>
          <w:rFonts w:ascii="Sylfaen" w:hAnsi="Sylfaen"/>
          <w:sz w:val="20"/>
          <w:szCs w:val="20"/>
        </w:rPr>
        <w:t>, в случае признания отобранным участником-условия представления обеспечения квалификации.</w:t>
      </w:r>
    </w:p>
    <w:p w14:paraId="0D3514F7" w14:textId="77777777" w:rsidR="00096865" w:rsidRPr="00973E36" w:rsidRDefault="00096865"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3.</w:t>
      </w:r>
      <w:r w:rsidR="005D191A" w:rsidRPr="00973E36">
        <w:rPr>
          <w:rFonts w:ascii="Sylfaen" w:hAnsi="Sylfaen"/>
          <w:sz w:val="20"/>
          <w:szCs w:val="20"/>
        </w:rPr>
        <w:tab/>
      </w:r>
      <w:r w:rsidRPr="00973E36">
        <w:rPr>
          <w:rFonts w:ascii="Sylfaen" w:hAnsi="Sylfaen"/>
          <w:sz w:val="20"/>
          <w:szCs w:val="20"/>
        </w:rPr>
        <w:t>Разъяснение приглашения и порядок вне</w:t>
      </w:r>
      <w:r w:rsidR="00543BAE" w:rsidRPr="00973E36">
        <w:rPr>
          <w:rFonts w:ascii="Sylfaen" w:hAnsi="Sylfaen"/>
          <w:sz w:val="20"/>
          <w:szCs w:val="20"/>
        </w:rPr>
        <w:t>сения изменения в приглашение</w:t>
      </w:r>
    </w:p>
    <w:p w14:paraId="4872003A" w14:textId="77777777" w:rsidR="00087A30" w:rsidRPr="00973E36" w:rsidRDefault="00096865" w:rsidP="00B46D58">
      <w:pPr>
        <w:widowControl w:val="0"/>
        <w:tabs>
          <w:tab w:val="left" w:pos="1134"/>
        </w:tabs>
        <w:spacing w:after="160"/>
        <w:ind w:left="1134" w:hanging="567"/>
        <w:jc w:val="both"/>
        <w:rPr>
          <w:rFonts w:ascii="Sylfaen" w:hAnsi="Sylfaen" w:cs="Sylfaen"/>
          <w:sz w:val="20"/>
          <w:szCs w:val="20"/>
        </w:rPr>
      </w:pPr>
      <w:r w:rsidRPr="00973E36">
        <w:rPr>
          <w:rFonts w:ascii="Sylfaen" w:hAnsi="Sylfaen"/>
          <w:sz w:val="20"/>
          <w:szCs w:val="20"/>
        </w:rPr>
        <w:t>4.</w:t>
      </w:r>
      <w:r w:rsidR="005D191A" w:rsidRPr="00973E36">
        <w:rPr>
          <w:rFonts w:ascii="Sylfaen" w:hAnsi="Sylfaen"/>
          <w:sz w:val="20"/>
          <w:szCs w:val="20"/>
        </w:rPr>
        <w:tab/>
      </w:r>
      <w:r w:rsidRPr="00973E36">
        <w:rPr>
          <w:rFonts w:ascii="Sylfaen" w:hAnsi="Sylfaen"/>
          <w:sz w:val="20"/>
          <w:szCs w:val="20"/>
        </w:rPr>
        <w:t>Порядок подачи заявки</w:t>
      </w:r>
    </w:p>
    <w:p w14:paraId="587F8942" w14:textId="77777777" w:rsidR="00096865" w:rsidRPr="00973E36" w:rsidRDefault="00543BAE"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5.</w:t>
      </w:r>
      <w:r w:rsidRPr="00973E36">
        <w:rPr>
          <w:rFonts w:ascii="Sylfaen" w:hAnsi="Sylfaen"/>
          <w:sz w:val="20"/>
          <w:szCs w:val="20"/>
        </w:rPr>
        <w:tab/>
        <w:t>Ценовое предложение заявки</w:t>
      </w:r>
      <w:r w:rsidR="00087A30" w:rsidRPr="00973E36">
        <w:rPr>
          <w:rFonts w:ascii="Sylfaen" w:hAnsi="Sylfaen"/>
          <w:sz w:val="20"/>
          <w:szCs w:val="20"/>
        </w:rPr>
        <w:t xml:space="preserve"> </w:t>
      </w:r>
    </w:p>
    <w:p w14:paraId="2FC1A12A" w14:textId="77777777" w:rsidR="00096865" w:rsidRPr="00973E36" w:rsidRDefault="00087A30" w:rsidP="00F5562B">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6.</w:t>
      </w:r>
      <w:r w:rsidR="005D191A" w:rsidRPr="00973E36">
        <w:rPr>
          <w:rFonts w:ascii="Sylfaen" w:hAnsi="Sylfaen"/>
          <w:sz w:val="20"/>
          <w:szCs w:val="20"/>
        </w:rPr>
        <w:tab/>
      </w:r>
      <w:r w:rsidRPr="00973E36">
        <w:rPr>
          <w:rFonts w:ascii="Sylfaen" w:hAnsi="Sylfaen"/>
          <w:sz w:val="20"/>
          <w:szCs w:val="20"/>
        </w:rPr>
        <w:t>Срок действия заявки, порядок внесения</w:t>
      </w:r>
      <w:r w:rsidR="005D191A" w:rsidRPr="00973E36">
        <w:rPr>
          <w:rFonts w:ascii="Sylfaen" w:hAnsi="Sylfaen"/>
          <w:sz w:val="20"/>
          <w:szCs w:val="20"/>
        </w:rPr>
        <w:t xml:space="preserve"> изменений в заявки и их отзыва</w:t>
      </w:r>
      <w:r w:rsidRPr="00973E36">
        <w:rPr>
          <w:rFonts w:ascii="Sylfaen" w:hAnsi="Sylfaen"/>
          <w:sz w:val="20"/>
          <w:szCs w:val="20"/>
        </w:rPr>
        <w:t xml:space="preserve"> </w:t>
      </w:r>
    </w:p>
    <w:p w14:paraId="32508939" w14:textId="77777777" w:rsidR="00096865" w:rsidRPr="00973E36" w:rsidRDefault="00087A30" w:rsidP="00B46D58">
      <w:pPr>
        <w:widowControl w:val="0"/>
        <w:tabs>
          <w:tab w:val="left" w:pos="1134"/>
        </w:tabs>
        <w:spacing w:after="160"/>
        <w:ind w:left="1134" w:hanging="567"/>
        <w:jc w:val="both"/>
        <w:rPr>
          <w:rFonts w:ascii="Sylfaen" w:hAnsi="Sylfaen" w:cs="Sylfaen"/>
          <w:sz w:val="20"/>
          <w:szCs w:val="20"/>
        </w:rPr>
      </w:pPr>
      <w:r w:rsidRPr="00973E36">
        <w:rPr>
          <w:rFonts w:ascii="Sylfaen" w:hAnsi="Sylfaen"/>
          <w:sz w:val="20"/>
          <w:szCs w:val="20"/>
        </w:rPr>
        <w:t>8.</w:t>
      </w:r>
      <w:r w:rsidR="005D191A" w:rsidRPr="00973E36">
        <w:rPr>
          <w:rFonts w:ascii="Sylfaen" w:hAnsi="Sylfaen"/>
          <w:sz w:val="20"/>
          <w:szCs w:val="20"/>
        </w:rPr>
        <w:tab/>
      </w:r>
      <w:r w:rsidRPr="00973E36">
        <w:rPr>
          <w:rFonts w:ascii="Sylfaen" w:hAnsi="Sylfaen"/>
          <w:sz w:val="20"/>
          <w:szCs w:val="20"/>
        </w:rPr>
        <w:t>Вскрытие, оц</w:t>
      </w:r>
      <w:r w:rsidR="000B2CFA" w:rsidRPr="00973E36">
        <w:rPr>
          <w:rFonts w:ascii="Sylfaen" w:hAnsi="Sylfaen"/>
          <w:sz w:val="20"/>
          <w:szCs w:val="20"/>
        </w:rPr>
        <w:t>енка заявок и подведение итогов</w:t>
      </w:r>
    </w:p>
    <w:p w14:paraId="56AD15B0" w14:textId="77777777" w:rsidR="00096865" w:rsidRPr="00973E36" w:rsidRDefault="00087A30"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9.</w:t>
      </w:r>
      <w:r w:rsidR="005D191A" w:rsidRPr="00973E36">
        <w:rPr>
          <w:rFonts w:ascii="Sylfaen" w:hAnsi="Sylfaen"/>
          <w:sz w:val="20"/>
          <w:szCs w:val="20"/>
        </w:rPr>
        <w:tab/>
      </w:r>
      <w:r w:rsidRPr="00973E36">
        <w:rPr>
          <w:rFonts w:ascii="Sylfaen" w:hAnsi="Sylfaen"/>
          <w:sz w:val="20"/>
          <w:szCs w:val="20"/>
        </w:rPr>
        <w:t>Заключение догово</w:t>
      </w:r>
      <w:r w:rsidR="00543BAE" w:rsidRPr="00973E36">
        <w:rPr>
          <w:rFonts w:ascii="Sylfaen" w:hAnsi="Sylfaen"/>
          <w:sz w:val="20"/>
          <w:szCs w:val="20"/>
        </w:rPr>
        <w:t>ра</w:t>
      </w:r>
    </w:p>
    <w:p w14:paraId="4925F3CD" w14:textId="77777777" w:rsidR="00096865" w:rsidRPr="00973E36" w:rsidRDefault="00087A30"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10.</w:t>
      </w:r>
      <w:r w:rsidR="005D191A" w:rsidRPr="00973E36">
        <w:rPr>
          <w:rFonts w:ascii="Sylfaen" w:hAnsi="Sylfaen"/>
          <w:sz w:val="20"/>
          <w:szCs w:val="20"/>
        </w:rPr>
        <w:tab/>
      </w:r>
      <w:r w:rsidR="003E1D9D" w:rsidRPr="00973E36">
        <w:rPr>
          <w:rFonts w:ascii="Sylfaen" w:hAnsi="Sylfaen"/>
          <w:sz w:val="20"/>
          <w:szCs w:val="20"/>
        </w:rPr>
        <w:t xml:space="preserve">Обеспечения </w:t>
      </w:r>
      <w:r w:rsidR="00174DAB" w:rsidRPr="00973E36">
        <w:rPr>
          <w:rFonts w:ascii="Sylfaen" w:hAnsi="Sylfaen"/>
          <w:sz w:val="20"/>
          <w:szCs w:val="20"/>
        </w:rPr>
        <w:t xml:space="preserve">квалификации  и </w:t>
      </w:r>
      <w:r w:rsidR="00543BAE" w:rsidRPr="00973E36">
        <w:rPr>
          <w:rFonts w:ascii="Sylfaen" w:hAnsi="Sylfaen"/>
          <w:sz w:val="20"/>
          <w:szCs w:val="20"/>
        </w:rPr>
        <w:t>договора</w:t>
      </w:r>
      <w:r w:rsidRPr="00973E36">
        <w:rPr>
          <w:rFonts w:ascii="Sylfaen" w:hAnsi="Sylfaen"/>
          <w:sz w:val="20"/>
          <w:szCs w:val="20"/>
        </w:rPr>
        <w:t xml:space="preserve"> </w:t>
      </w:r>
    </w:p>
    <w:p w14:paraId="5006EAC5" w14:textId="77777777" w:rsidR="00096865" w:rsidRPr="00973E36" w:rsidRDefault="00096865"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11.</w:t>
      </w:r>
      <w:r w:rsidR="005D191A" w:rsidRPr="00973E36">
        <w:rPr>
          <w:rFonts w:ascii="Sylfaen" w:hAnsi="Sylfaen"/>
          <w:sz w:val="20"/>
          <w:szCs w:val="20"/>
        </w:rPr>
        <w:tab/>
      </w:r>
      <w:r w:rsidRPr="00973E36">
        <w:rPr>
          <w:rFonts w:ascii="Sylfaen" w:hAnsi="Sylfaen"/>
          <w:sz w:val="20"/>
          <w:szCs w:val="20"/>
        </w:rPr>
        <w:t>Объяв</w:t>
      </w:r>
      <w:r w:rsidR="00543BAE" w:rsidRPr="00973E36">
        <w:rPr>
          <w:rFonts w:ascii="Sylfaen" w:hAnsi="Sylfaen"/>
          <w:sz w:val="20"/>
          <w:szCs w:val="20"/>
        </w:rPr>
        <w:t>ление процедуры несостоявшейся</w:t>
      </w:r>
      <w:r w:rsidRPr="00973E36">
        <w:rPr>
          <w:rFonts w:ascii="Sylfaen" w:hAnsi="Sylfaen"/>
          <w:sz w:val="20"/>
          <w:szCs w:val="20"/>
        </w:rPr>
        <w:t xml:space="preserve"> </w:t>
      </w:r>
    </w:p>
    <w:p w14:paraId="3469659A" w14:textId="77777777" w:rsidR="00520F57" w:rsidRPr="00973E36" w:rsidRDefault="00096865" w:rsidP="000403F3">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12.</w:t>
      </w:r>
      <w:r w:rsidR="005D191A" w:rsidRPr="00973E36">
        <w:rPr>
          <w:rFonts w:ascii="Sylfaen" w:hAnsi="Sylfaen"/>
          <w:sz w:val="20"/>
          <w:szCs w:val="20"/>
        </w:rPr>
        <w:tab/>
      </w:r>
      <w:r w:rsidRPr="00973E36">
        <w:rPr>
          <w:rFonts w:ascii="Sylfaen" w:hAnsi="Sylfaen"/>
          <w:sz w:val="20"/>
          <w:szCs w:val="20"/>
        </w:rPr>
        <w:t>Право участника и порядок обжалования им действий и (или) принятых решений</w:t>
      </w:r>
      <w:r w:rsidR="00543BAE" w:rsidRPr="00973E36">
        <w:rPr>
          <w:rFonts w:ascii="Sylfaen" w:hAnsi="Sylfaen"/>
          <w:sz w:val="20"/>
          <w:szCs w:val="20"/>
        </w:rPr>
        <w:t>, связанных с процессом закупки</w:t>
      </w:r>
    </w:p>
    <w:p w14:paraId="4A6B9D36" w14:textId="77777777" w:rsidR="008842CE" w:rsidRPr="00973E36" w:rsidRDefault="005C010A" w:rsidP="005C010A">
      <w:pPr>
        <w:widowControl w:val="0"/>
        <w:spacing w:after="160"/>
        <w:rPr>
          <w:rFonts w:ascii="Sylfaen" w:hAnsi="Sylfaen"/>
          <w:b/>
          <w:sz w:val="20"/>
          <w:szCs w:val="20"/>
        </w:rPr>
      </w:pPr>
      <w:r>
        <w:rPr>
          <w:rFonts w:ascii="Sylfaen" w:hAnsi="Sylfaen"/>
          <w:b/>
          <w:sz w:val="20"/>
          <w:szCs w:val="20"/>
        </w:rPr>
        <w:t xml:space="preserve">                                                                          </w:t>
      </w:r>
      <w:r w:rsidR="00CA590C" w:rsidRPr="00973E36">
        <w:rPr>
          <w:rFonts w:ascii="Sylfaen" w:hAnsi="Sylfaen"/>
          <w:b/>
          <w:sz w:val="20"/>
          <w:szCs w:val="20"/>
        </w:rPr>
        <w:t xml:space="preserve">ЧАСТЬ II. </w:t>
      </w:r>
    </w:p>
    <w:p w14:paraId="1D7AF969" w14:textId="77777777" w:rsidR="00096865" w:rsidRPr="00973E36" w:rsidRDefault="00096865" w:rsidP="00B46D58">
      <w:pPr>
        <w:widowControl w:val="0"/>
        <w:spacing w:after="160"/>
        <w:jc w:val="center"/>
        <w:rPr>
          <w:rFonts w:ascii="Sylfaen" w:hAnsi="Sylfaen"/>
          <w:b/>
          <w:sz w:val="20"/>
          <w:szCs w:val="20"/>
        </w:rPr>
      </w:pPr>
      <w:r w:rsidRPr="00973E36">
        <w:rPr>
          <w:rFonts w:ascii="Sylfaen" w:hAnsi="Sylfaen"/>
          <w:b/>
          <w:sz w:val="20"/>
          <w:szCs w:val="20"/>
        </w:rPr>
        <w:t xml:space="preserve">ИНСТРУКЦИЯ ПО ПОДГОТОВКЕ ЗАЯВКИ </w:t>
      </w:r>
      <w:r w:rsidR="00CA590C" w:rsidRPr="00973E36">
        <w:rPr>
          <w:rFonts w:ascii="Sylfaen" w:hAnsi="Sylfaen"/>
          <w:b/>
          <w:sz w:val="20"/>
          <w:szCs w:val="20"/>
        </w:rPr>
        <w:br/>
      </w:r>
      <w:r w:rsidRPr="00973E36">
        <w:rPr>
          <w:rFonts w:ascii="Sylfaen" w:hAnsi="Sylfaen"/>
          <w:b/>
          <w:sz w:val="20"/>
          <w:szCs w:val="20"/>
        </w:rPr>
        <w:t>НА ОТКРЫТЫЙ КОНКУРС</w:t>
      </w:r>
    </w:p>
    <w:p w14:paraId="11BEEDFD" w14:textId="77777777" w:rsidR="00520F57" w:rsidRPr="00973E36" w:rsidRDefault="00520F57" w:rsidP="00B46D58">
      <w:pPr>
        <w:widowControl w:val="0"/>
        <w:spacing w:after="160"/>
        <w:jc w:val="center"/>
        <w:rPr>
          <w:rFonts w:ascii="Sylfaen" w:hAnsi="Sylfaen"/>
          <w:b/>
          <w:sz w:val="20"/>
          <w:szCs w:val="20"/>
        </w:rPr>
      </w:pPr>
    </w:p>
    <w:p w14:paraId="64BCC944" w14:textId="77777777" w:rsidR="00096865" w:rsidRPr="00973E36" w:rsidRDefault="00096865"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1.</w:t>
      </w:r>
      <w:r w:rsidRPr="00973E36">
        <w:rPr>
          <w:rFonts w:ascii="Sylfaen" w:hAnsi="Sylfaen"/>
          <w:sz w:val="20"/>
          <w:szCs w:val="20"/>
        </w:rPr>
        <w:tab/>
        <w:t>Общ</w:t>
      </w:r>
      <w:r w:rsidR="00543BAE" w:rsidRPr="00973E36">
        <w:rPr>
          <w:rFonts w:ascii="Sylfaen" w:hAnsi="Sylfaen"/>
          <w:sz w:val="20"/>
          <w:szCs w:val="20"/>
        </w:rPr>
        <w:t>ие положения</w:t>
      </w:r>
    </w:p>
    <w:p w14:paraId="3982250C" w14:textId="77777777" w:rsidR="00096865" w:rsidRPr="00973E36" w:rsidRDefault="00543BAE"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2.</w:t>
      </w:r>
      <w:r w:rsidRPr="00973E36">
        <w:rPr>
          <w:rFonts w:ascii="Sylfaen" w:hAnsi="Sylfaen"/>
          <w:sz w:val="20"/>
          <w:szCs w:val="20"/>
        </w:rPr>
        <w:tab/>
        <w:t>Заявка на процедуру</w:t>
      </w:r>
    </w:p>
    <w:p w14:paraId="50D4140D" w14:textId="77777777" w:rsidR="0061522D" w:rsidRPr="00973E36" w:rsidRDefault="00450C30"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3</w:t>
      </w:r>
      <w:r w:rsidR="00543BAE" w:rsidRPr="00973E36">
        <w:rPr>
          <w:rFonts w:ascii="Sylfaen" w:hAnsi="Sylfaen"/>
          <w:sz w:val="20"/>
          <w:szCs w:val="20"/>
        </w:rPr>
        <w:t>.</w:t>
      </w:r>
      <w:r w:rsidR="00543BAE" w:rsidRPr="00973E36">
        <w:rPr>
          <w:rFonts w:ascii="Sylfaen" w:hAnsi="Sylfaen"/>
          <w:sz w:val="20"/>
          <w:szCs w:val="20"/>
        </w:rPr>
        <w:tab/>
        <w:t>Приложения № 1-</w:t>
      </w:r>
      <w:r w:rsidR="003529EA" w:rsidRPr="00973E36">
        <w:rPr>
          <w:rFonts w:ascii="Sylfaen" w:hAnsi="Sylfaen"/>
          <w:sz w:val="20"/>
          <w:szCs w:val="20"/>
        </w:rPr>
        <w:t>6</w:t>
      </w:r>
    </w:p>
    <w:p w14:paraId="731216A1" w14:textId="77777777" w:rsidR="00E17B7F" w:rsidRPr="00973E36" w:rsidRDefault="00E17B7F">
      <w:pPr>
        <w:rPr>
          <w:rFonts w:ascii="Sylfaen" w:hAnsi="Sylfaen"/>
          <w:spacing w:val="-6"/>
          <w:sz w:val="20"/>
          <w:szCs w:val="20"/>
        </w:rPr>
      </w:pPr>
      <w:r w:rsidRPr="00973E36">
        <w:rPr>
          <w:rFonts w:ascii="Sylfaen" w:hAnsi="Sylfaen"/>
          <w:spacing w:val="-6"/>
          <w:sz w:val="20"/>
          <w:szCs w:val="20"/>
        </w:rPr>
        <w:br w:type="page"/>
      </w:r>
    </w:p>
    <w:p w14:paraId="17FB0B83" w14:textId="3CC28795" w:rsidR="00096865" w:rsidRPr="00973E36" w:rsidRDefault="00E17B7F" w:rsidP="00E17B7F">
      <w:pPr>
        <w:widowControl w:val="0"/>
        <w:spacing w:after="160"/>
        <w:ind w:hanging="567"/>
        <w:jc w:val="both"/>
        <w:rPr>
          <w:rFonts w:ascii="Sylfaen" w:hAnsi="Sylfaen"/>
          <w:spacing w:val="-6"/>
          <w:sz w:val="20"/>
          <w:szCs w:val="20"/>
        </w:rPr>
      </w:pPr>
      <w:r w:rsidRPr="00973E36">
        <w:rPr>
          <w:rFonts w:ascii="Sylfaen" w:hAnsi="Sylfaen"/>
          <w:spacing w:val="-6"/>
          <w:sz w:val="20"/>
          <w:szCs w:val="20"/>
        </w:rPr>
        <w:lastRenderedPageBreak/>
        <w:t xml:space="preserve">               </w:t>
      </w:r>
      <w:r w:rsidR="00096865" w:rsidRPr="00973E36">
        <w:rPr>
          <w:rFonts w:ascii="Sylfaen" w:hAnsi="Sylfaen"/>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B4186D" w:rsidRPr="00B4186D">
        <w:rPr>
          <w:rFonts w:ascii="Sylfaen" w:hAnsi="Sylfaen"/>
          <w:sz w:val="20"/>
          <w:szCs w:val="20"/>
        </w:rPr>
        <w:t>ЦЦПМП -</w:t>
      </w:r>
      <w:r w:rsidR="00B4186D" w:rsidRPr="00B4186D">
        <w:rPr>
          <w:rFonts w:ascii="Sylfaen" w:hAnsi="Sylfaen"/>
          <w:sz w:val="20"/>
          <w:szCs w:val="20"/>
          <w:lang w:val="en-US"/>
        </w:rPr>
        <w:t>GHAPDZB</w:t>
      </w:r>
      <w:r w:rsidR="00374BDF">
        <w:rPr>
          <w:rFonts w:ascii="Sylfaen" w:hAnsi="Sylfaen"/>
          <w:sz w:val="20"/>
          <w:szCs w:val="20"/>
        </w:rPr>
        <w:t xml:space="preserve"> -</w:t>
      </w:r>
      <w:bookmarkStart w:id="4" w:name="_Hlk156998373"/>
      <w:r w:rsidR="00803067" w:rsidRPr="00803067">
        <w:rPr>
          <w:rFonts w:ascii="Sylfaen" w:hAnsi="Sylfaen"/>
          <w:sz w:val="20"/>
          <w:szCs w:val="20"/>
        </w:rPr>
        <w:t>24/01</w:t>
      </w:r>
      <w:r w:rsidR="00DE2B65" w:rsidRPr="00973E36">
        <w:rPr>
          <w:rFonts w:ascii="Sylfaen" w:hAnsi="Sylfaen"/>
          <w:spacing w:val="-6"/>
          <w:sz w:val="20"/>
          <w:szCs w:val="20"/>
        </w:rPr>
        <w:t xml:space="preserve"> </w:t>
      </w:r>
      <w:bookmarkEnd w:id="4"/>
      <w:r w:rsidR="00096865" w:rsidRPr="00973E36">
        <w:rPr>
          <w:rFonts w:ascii="Sylfaen" w:hAnsi="Sylfaen"/>
          <w:spacing w:val="-6"/>
          <w:sz w:val="20"/>
          <w:szCs w:val="20"/>
        </w:rPr>
        <w:t>(далее — процедура).</w:t>
      </w:r>
    </w:p>
    <w:p w14:paraId="14F55F28" w14:textId="77777777" w:rsidR="00096865" w:rsidRPr="006D4585" w:rsidRDefault="00096865" w:rsidP="006D4585">
      <w:pPr>
        <w:ind w:firstLine="567"/>
        <w:jc w:val="center"/>
        <w:rPr>
          <w:rFonts w:ascii="Sylfaen" w:hAnsi="Sylfaen"/>
          <w:sz w:val="20"/>
          <w:szCs w:val="20"/>
          <w:lang w:val="af-ZA"/>
        </w:rPr>
      </w:pPr>
      <w:r w:rsidRPr="00973E36">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73E36">
        <w:rPr>
          <w:rFonts w:ascii="Sylfaen" w:hAnsi="Sylfaen" w:cs="Courier New"/>
          <w:sz w:val="20"/>
          <w:szCs w:val="20"/>
          <w:lang w:val="en-US"/>
        </w:rPr>
        <w:t> </w:t>
      </w:r>
      <w:r w:rsidRPr="00973E36">
        <w:rPr>
          <w:rFonts w:ascii="Sylfaen" w:hAnsi="Sylfaen"/>
          <w:sz w:val="20"/>
          <w:szCs w:val="20"/>
        </w:rPr>
        <w:t>4</w:t>
      </w:r>
      <w:r w:rsidR="006D2DF7" w:rsidRPr="00973E36">
        <w:rPr>
          <w:rFonts w:ascii="Sylfaen" w:hAnsi="Sylfaen" w:cs="Courier New"/>
          <w:sz w:val="20"/>
          <w:szCs w:val="20"/>
          <w:lang w:val="en-US"/>
        </w:rPr>
        <w:t> </w:t>
      </w:r>
      <w:r w:rsidRPr="00973E36">
        <w:rPr>
          <w:rFonts w:ascii="Sylfaen" w:hAnsi="Sylfaen"/>
          <w:sz w:val="20"/>
          <w:szCs w:val="20"/>
        </w:rPr>
        <w:t xml:space="preserve">мая 2017 года (далее — Порядок) и иных правовых актов, и имеет цель информировать лиц (далее — участник), намеренных участвовать в </w:t>
      </w:r>
      <w:r w:rsidR="005E538C" w:rsidRPr="008B2998">
        <w:rPr>
          <w:rFonts w:ascii="GHEA Grapalat" w:hAnsi="GHEA Grapalat"/>
        </w:rPr>
        <w:t>Г</w:t>
      </w:r>
      <w:r w:rsidR="005E538C" w:rsidRPr="00A56DFA">
        <w:rPr>
          <w:rFonts w:ascii="Arial" w:hAnsi="Arial"/>
          <w:i/>
        </w:rPr>
        <w:t>НКО</w:t>
      </w:r>
      <w:r w:rsidR="005E538C" w:rsidRPr="008B2998">
        <w:rPr>
          <w:rFonts w:ascii="GHEA Grapalat" w:hAnsi="GHEA Grapalat"/>
          <w:lang w:val="af-ZA"/>
        </w:rPr>
        <w:t xml:space="preserve"> </w:t>
      </w:r>
      <w:r w:rsidR="001F7463" w:rsidRPr="001F7463">
        <w:rPr>
          <w:rFonts w:ascii="GHEA Grapalat" w:hAnsi="GHEA Grapalat"/>
          <w:lang w:val="af-ZA"/>
        </w:rPr>
        <w:t>«</w:t>
      </w:r>
      <w:r w:rsidR="001F7463" w:rsidRPr="001F7463">
        <w:rPr>
          <w:rFonts w:ascii="GHEA Grapalat" w:hAnsi="GHEA Grapalat"/>
        </w:rPr>
        <w:t xml:space="preserve"> Цовак</w:t>
      </w:r>
      <w:r w:rsidR="001F7463" w:rsidRPr="001F7463">
        <w:rPr>
          <w:rFonts w:ascii="GHEA Grapalat" w:hAnsi="GHEA Grapalat"/>
          <w:lang w:val="af-ZA"/>
        </w:rPr>
        <w:t>ский ЦПМП »</w:t>
      </w:r>
      <w:r w:rsidR="001F7463" w:rsidRPr="001F7463">
        <w:rPr>
          <w:rFonts w:ascii="GHEA Grapalat" w:hAnsi="GHEA Grapalat"/>
        </w:rPr>
        <w:t>,</w:t>
      </w:r>
      <w:r w:rsidR="003039C5" w:rsidRPr="003039C5">
        <w:rPr>
          <w:rFonts w:ascii="GHEA Grapalat" w:hAnsi="GHEA Grapalat"/>
        </w:rPr>
        <w:t>,</w:t>
      </w:r>
      <w:r w:rsidR="005E538C" w:rsidRPr="008B2998">
        <w:rPr>
          <w:rFonts w:ascii="GHEA Grapalat" w:hAnsi="GHEA Grapalat"/>
        </w:rPr>
        <w:t>,</w:t>
      </w:r>
      <w:r w:rsidRPr="00973E36">
        <w:rPr>
          <w:rFonts w:ascii="Sylfaen" w:hAnsi="Sylfaen"/>
          <w:sz w:val="20"/>
          <w:szCs w:val="20"/>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4504EB6" w14:textId="77777777" w:rsidR="00096865" w:rsidRPr="00973E36" w:rsidRDefault="00096865" w:rsidP="00B46D58">
      <w:pPr>
        <w:widowControl w:val="0"/>
        <w:spacing w:after="160"/>
        <w:ind w:firstLine="567"/>
        <w:jc w:val="both"/>
        <w:rPr>
          <w:rFonts w:ascii="Sylfaen" w:hAnsi="Sylfaen"/>
          <w:sz w:val="20"/>
          <w:szCs w:val="20"/>
        </w:rPr>
      </w:pPr>
      <w:r w:rsidRPr="00973E36">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37E8530A" w14:textId="77777777" w:rsidR="00096865" w:rsidRPr="00973E36" w:rsidRDefault="00096865" w:rsidP="00B46D58">
      <w:pPr>
        <w:widowControl w:val="0"/>
        <w:spacing w:after="160"/>
        <w:ind w:firstLine="567"/>
        <w:jc w:val="both"/>
        <w:rPr>
          <w:rFonts w:ascii="Sylfaen" w:hAnsi="Sylfaen" w:cs="Times Armenian"/>
          <w:sz w:val="20"/>
          <w:szCs w:val="20"/>
        </w:rPr>
      </w:pPr>
      <w:r w:rsidRPr="00973E36">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6C685F1" w14:textId="77777777" w:rsidR="00640745" w:rsidRPr="00640745" w:rsidRDefault="00A81DD5" w:rsidP="00640745">
      <w:pPr>
        <w:pStyle w:val="23"/>
        <w:spacing w:line="240" w:lineRule="auto"/>
        <w:ind w:firstLine="567"/>
        <w:rPr>
          <w:rFonts w:ascii="GHEA Grapalat" w:hAnsi="GHEA Grapalat"/>
          <w:lang w:val="af-ZA" w:eastAsia="en-US" w:bidi="ar-SA"/>
        </w:rPr>
      </w:pPr>
      <w:r w:rsidRPr="00973E36">
        <w:rPr>
          <w:rFonts w:ascii="Sylfaen" w:hAnsi="Sylfaen"/>
        </w:rPr>
        <w:t xml:space="preserve">Адрес электронной почты секретаря оценочной комиссии </w:t>
      </w:r>
      <w:r w:rsidR="00640745" w:rsidRPr="00640745">
        <w:rPr>
          <w:rFonts w:ascii="GHEA Grapalat" w:hAnsi="GHEA Grapalat" w:cs="Arial"/>
          <w:color w:val="000000"/>
          <w:shd w:val="clear" w:color="auto" w:fill="FFFFFF"/>
          <w:lang w:val="af-ZA" w:eastAsia="en-US" w:bidi="ar-SA"/>
        </w:rPr>
        <w:t>covak</w:t>
      </w:r>
      <w:r w:rsidR="00640745" w:rsidRPr="00640745">
        <w:rPr>
          <w:rFonts w:ascii="GHEA Grapalat" w:hAnsi="GHEA Grapalat" w:cs="Arial"/>
          <w:color w:val="000000"/>
          <w:shd w:val="clear" w:color="auto" w:fill="FFFFFF"/>
          <w:lang w:val="hy-AM" w:eastAsia="en-US" w:bidi="ar-SA"/>
        </w:rPr>
        <w:t>aapk@</w:t>
      </w:r>
      <w:r w:rsidR="00640745" w:rsidRPr="00640745">
        <w:rPr>
          <w:rFonts w:ascii="GHEA Grapalat" w:hAnsi="GHEA Grapalat" w:cs="Arial"/>
          <w:color w:val="000000"/>
          <w:shd w:val="clear" w:color="auto" w:fill="FFFFFF"/>
          <w:lang w:val="af-ZA" w:eastAsia="en-US" w:bidi="ar-SA"/>
        </w:rPr>
        <w:t>mail</w:t>
      </w:r>
      <w:r w:rsidR="00640745" w:rsidRPr="00640745">
        <w:rPr>
          <w:rFonts w:ascii="GHEA Grapalat" w:hAnsi="GHEA Grapalat" w:cs="Arial"/>
          <w:color w:val="000000"/>
          <w:shd w:val="clear" w:color="auto" w:fill="FFFFFF"/>
          <w:lang w:val="hy-AM" w:eastAsia="en-US" w:bidi="ar-SA"/>
        </w:rPr>
        <w:t>.ru</w:t>
      </w:r>
    </w:p>
    <w:p w14:paraId="690D4A30" w14:textId="77777777" w:rsidR="00F5562B" w:rsidRPr="00640745" w:rsidRDefault="00F5562B" w:rsidP="00F5562B">
      <w:pPr>
        <w:ind w:firstLine="708"/>
        <w:jc w:val="both"/>
        <w:rPr>
          <w:rFonts w:ascii="Sylfaen" w:hAnsi="Sylfaen"/>
          <w:sz w:val="20"/>
          <w:szCs w:val="20"/>
          <w:lang w:val="af-ZA"/>
        </w:rPr>
      </w:pPr>
    </w:p>
    <w:p w14:paraId="3DE3F2E6" w14:textId="77777777" w:rsidR="003E1421" w:rsidRPr="00973E36" w:rsidRDefault="003E1421" w:rsidP="00B46D58">
      <w:pPr>
        <w:pStyle w:val="23"/>
        <w:widowControl w:val="0"/>
        <w:spacing w:after="160" w:line="240" w:lineRule="auto"/>
        <w:ind w:firstLine="567"/>
        <w:rPr>
          <w:rFonts w:ascii="Sylfaen" w:hAnsi="Sylfaen"/>
          <w:lang w:val="es-ES"/>
        </w:rPr>
      </w:pPr>
    </w:p>
    <w:p w14:paraId="6CEA24C3" w14:textId="77777777" w:rsidR="00096865" w:rsidRPr="00973E36" w:rsidRDefault="00F5653D" w:rsidP="00B46D58">
      <w:pPr>
        <w:widowControl w:val="0"/>
        <w:spacing w:after="160"/>
        <w:jc w:val="center"/>
        <w:rPr>
          <w:rFonts w:ascii="Sylfaen" w:hAnsi="Sylfaen"/>
          <w:sz w:val="20"/>
          <w:szCs w:val="20"/>
        </w:rPr>
      </w:pPr>
      <w:r w:rsidRPr="00973E36">
        <w:rPr>
          <w:rFonts w:ascii="Sylfaen" w:hAnsi="Sylfaen"/>
          <w:sz w:val="20"/>
          <w:szCs w:val="20"/>
        </w:rPr>
        <w:br w:type="page"/>
      </w:r>
      <w:r w:rsidRPr="00973E36">
        <w:rPr>
          <w:rFonts w:ascii="Sylfaen" w:hAnsi="Sylfaen"/>
          <w:sz w:val="20"/>
          <w:szCs w:val="20"/>
        </w:rPr>
        <w:lastRenderedPageBreak/>
        <w:t>ЧАСТЬ I</w:t>
      </w:r>
    </w:p>
    <w:p w14:paraId="6D914A6B" w14:textId="77777777" w:rsidR="00096865" w:rsidRPr="00973E36" w:rsidRDefault="00096865" w:rsidP="00B46D58">
      <w:pPr>
        <w:pStyle w:val="3"/>
        <w:keepNext w:val="0"/>
        <w:widowControl w:val="0"/>
        <w:spacing w:after="160" w:line="240" w:lineRule="auto"/>
        <w:rPr>
          <w:rFonts w:ascii="Sylfaen" w:hAnsi="Sylfaen"/>
        </w:rPr>
      </w:pPr>
    </w:p>
    <w:p w14:paraId="79E0D531" w14:textId="77777777" w:rsidR="00096865" w:rsidRPr="00973E36" w:rsidRDefault="00F63BBB" w:rsidP="00B46D58">
      <w:pPr>
        <w:widowControl w:val="0"/>
        <w:spacing w:after="160"/>
        <w:jc w:val="center"/>
        <w:rPr>
          <w:rFonts w:ascii="Sylfaen" w:hAnsi="Sylfaen" w:cs="Sylfaen"/>
          <w:b/>
          <w:sz w:val="20"/>
          <w:szCs w:val="20"/>
        </w:rPr>
      </w:pPr>
      <w:r w:rsidRPr="00973E36">
        <w:rPr>
          <w:rFonts w:ascii="Sylfaen" w:hAnsi="Sylfaen"/>
          <w:b/>
          <w:sz w:val="20"/>
          <w:szCs w:val="20"/>
        </w:rPr>
        <w:t xml:space="preserve">1. </w:t>
      </w:r>
      <w:r w:rsidR="002B32D6" w:rsidRPr="00973E36">
        <w:rPr>
          <w:rFonts w:ascii="Sylfaen" w:hAnsi="Sylfaen"/>
          <w:b/>
          <w:sz w:val="20"/>
          <w:szCs w:val="20"/>
        </w:rPr>
        <w:t>ХАРАКТЕРИСТИКА ПРЕДМЕТА ЗАКУПКИ</w:t>
      </w:r>
    </w:p>
    <w:p w14:paraId="415FAF6A" w14:textId="6911A2CC" w:rsidR="00096865" w:rsidRPr="00973E36" w:rsidRDefault="00845AA5" w:rsidP="00B46D58">
      <w:pPr>
        <w:pStyle w:val="3"/>
        <w:keepNext w:val="0"/>
        <w:widowControl w:val="0"/>
        <w:tabs>
          <w:tab w:val="left" w:pos="1134"/>
        </w:tabs>
        <w:spacing w:after="160" w:line="240" w:lineRule="auto"/>
        <w:ind w:firstLine="567"/>
        <w:jc w:val="both"/>
        <w:rPr>
          <w:rFonts w:ascii="Sylfaen" w:hAnsi="Sylfaen"/>
          <w:i w:val="0"/>
        </w:rPr>
      </w:pPr>
      <w:r w:rsidRPr="00973E36">
        <w:rPr>
          <w:rFonts w:ascii="Sylfaen" w:hAnsi="Sylfaen"/>
          <w:i w:val="0"/>
        </w:rPr>
        <w:t>1.1</w:t>
      </w:r>
      <w:r w:rsidR="008E6E51" w:rsidRPr="00973E36">
        <w:rPr>
          <w:rFonts w:ascii="Sylfaen" w:hAnsi="Sylfaen"/>
          <w:i w:val="0"/>
        </w:rPr>
        <w:t>.</w:t>
      </w:r>
      <w:r w:rsidR="00F63BBB" w:rsidRPr="00973E36">
        <w:rPr>
          <w:rFonts w:ascii="Sylfaen" w:hAnsi="Sylfaen"/>
          <w:i w:val="0"/>
        </w:rPr>
        <w:tab/>
      </w:r>
      <w:r w:rsidRPr="00973E36">
        <w:rPr>
          <w:rFonts w:ascii="Sylfaen" w:hAnsi="Sylfaen"/>
          <w:i w:val="0"/>
        </w:rPr>
        <w:t xml:space="preserve">Предметом закупки является приобретение </w:t>
      </w:r>
      <w:r w:rsidR="0012731F" w:rsidRPr="00973E36">
        <w:rPr>
          <w:rFonts w:ascii="Sylfaen" w:hAnsi="Sylfaen"/>
          <w:i w:val="0"/>
        </w:rPr>
        <w:t xml:space="preserve">оборудований, инструменов, запчастей и материалов </w:t>
      </w:r>
      <w:r w:rsidRPr="00973E36">
        <w:rPr>
          <w:rFonts w:ascii="Sylfaen" w:hAnsi="Sylfaen"/>
          <w:i w:val="0"/>
        </w:rPr>
        <w:t xml:space="preserve">(далее — также товар) для нужд "Наименование заказчика", которые сгруппированы в </w:t>
      </w:r>
      <w:r w:rsidR="005E538C" w:rsidRPr="008B2998">
        <w:rPr>
          <w:rFonts w:ascii="GHEA Grapalat" w:hAnsi="GHEA Grapalat"/>
          <w:i w:val="0"/>
          <w:sz w:val="24"/>
          <w:szCs w:val="24"/>
        </w:rPr>
        <w:t>Г</w:t>
      </w:r>
      <w:r w:rsidR="005E538C" w:rsidRPr="00A56DFA">
        <w:rPr>
          <w:rFonts w:ascii="Arial" w:hAnsi="Arial"/>
          <w:i w:val="0"/>
          <w:sz w:val="24"/>
          <w:szCs w:val="24"/>
        </w:rPr>
        <w:t>НКО</w:t>
      </w:r>
      <w:r w:rsidR="005E538C" w:rsidRPr="008B2998">
        <w:rPr>
          <w:rFonts w:ascii="GHEA Grapalat" w:hAnsi="GHEA Grapalat"/>
          <w:i w:val="0"/>
          <w:sz w:val="24"/>
          <w:szCs w:val="24"/>
          <w:lang w:val="af-ZA"/>
        </w:rPr>
        <w:t xml:space="preserve"> </w:t>
      </w:r>
      <w:r w:rsidR="001F7463" w:rsidRPr="001F7463">
        <w:rPr>
          <w:rFonts w:ascii="GHEA Grapalat" w:hAnsi="GHEA Grapalat"/>
          <w:i w:val="0"/>
          <w:sz w:val="24"/>
          <w:szCs w:val="24"/>
          <w:lang w:val="af-ZA"/>
        </w:rPr>
        <w:t>«</w:t>
      </w:r>
      <w:r w:rsidR="001F7463" w:rsidRPr="001F7463">
        <w:rPr>
          <w:rFonts w:ascii="GHEA Grapalat" w:hAnsi="GHEA Grapalat"/>
          <w:i w:val="0"/>
          <w:sz w:val="24"/>
          <w:szCs w:val="24"/>
        </w:rPr>
        <w:t xml:space="preserve"> Цовак</w:t>
      </w:r>
      <w:r w:rsidR="001F7463" w:rsidRPr="001F7463">
        <w:rPr>
          <w:rFonts w:ascii="GHEA Grapalat" w:hAnsi="GHEA Grapalat"/>
          <w:i w:val="0"/>
          <w:sz w:val="24"/>
          <w:szCs w:val="24"/>
          <w:lang w:val="af-ZA"/>
        </w:rPr>
        <w:t>ский ЦПМП »</w:t>
      </w:r>
      <w:r w:rsidR="001F7463" w:rsidRPr="001F7463">
        <w:rPr>
          <w:rFonts w:ascii="GHEA Grapalat" w:hAnsi="GHEA Grapalat"/>
          <w:i w:val="0"/>
          <w:sz w:val="24"/>
          <w:szCs w:val="24"/>
        </w:rPr>
        <w:t>,</w:t>
      </w:r>
      <w:r w:rsidR="0041519D">
        <w:rPr>
          <w:rFonts w:ascii="GHEA Grapalat" w:hAnsi="GHEA Grapalat"/>
          <w:i w:val="0"/>
          <w:sz w:val="24"/>
          <w:szCs w:val="24"/>
          <w:lang w:val="hy-AM"/>
        </w:rPr>
        <w:t>114</w:t>
      </w:r>
      <w:r w:rsidR="001F7463" w:rsidRPr="001F7463">
        <w:rPr>
          <w:rFonts w:ascii="GHEA Grapalat" w:hAnsi="GHEA Grapalat"/>
          <w:i w:val="0"/>
          <w:sz w:val="24"/>
          <w:szCs w:val="24"/>
        </w:rPr>
        <w:t xml:space="preserve"> </w:t>
      </w:r>
      <w:r w:rsidRPr="00973E36">
        <w:rPr>
          <w:rFonts w:ascii="Sylfaen" w:hAnsi="Sylfaen"/>
          <w:i w:val="0"/>
        </w:rPr>
        <w:t>лоты "":</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
        <w:gridCol w:w="1206"/>
        <w:gridCol w:w="6531"/>
      </w:tblGrid>
      <w:tr w:rsidR="00B72F6A" w:rsidRPr="00973E36" w14:paraId="3585F08F" w14:textId="77777777" w:rsidTr="00B72F6A">
        <w:trPr>
          <w:jc w:val="center"/>
        </w:trPr>
        <w:tc>
          <w:tcPr>
            <w:tcW w:w="791" w:type="dxa"/>
            <w:vAlign w:val="center"/>
          </w:tcPr>
          <w:p w14:paraId="5EA0E5E9" w14:textId="76D12774" w:rsidR="00B72F6A" w:rsidRPr="00973E36" w:rsidRDefault="00B72F6A" w:rsidP="00B72F6A">
            <w:pPr>
              <w:pStyle w:val="23"/>
              <w:widowControl w:val="0"/>
              <w:spacing w:after="120" w:line="240" w:lineRule="auto"/>
              <w:ind w:firstLine="0"/>
              <w:jc w:val="center"/>
              <w:rPr>
                <w:rFonts w:ascii="Sylfaen" w:hAnsi="Sylfaen"/>
                <w:b/>
                <w:i/>
              </w:rPr>
            </w:pPr>
            <w:r w:rsidRPr="00973E36">
              <w:rPr>
                <w:rFonts w:ascii="Sylfaen" w:hAnsi="Sylfaen"/>
                <w:b/>
                <w:i/>
              </w:rPr>
              <w:t>Номера лотов</w:t>
            </w:r>
          </w:p>
        </w:tc>
        <w:tc>
          <w:tcPr>
            <w:tcW w:w="1206" w:type="dxa"/>
            <w:vAlign w:val="center"/>
          </w:tcPr>
          <w:p w14:paraId="0ED93DAB" w14:textId="17ED0FB3" w:rsidR="00B72F6A" w:rsidRPr="00973E36" w:rsidRDefault="00B72F6A" w:rsidP="00B72F6A">
            <w:pPr>
              <w:pStyle w:val="23"/>
              <w:widowControl w:val="0"/>
              <w:spacing w:after="120" w:line="240" w:lineRule="auto"/>
              <w:ind w:firstLine="0"/>
              <w:jc w:val="center"/>
              <w:rPr>
                <w:rFonts w:ascii="Sylfaen" w:hAnsi="Sylfaen"/>
                <w:b/>
                <w:bCs/>
                <w:i/>
                <w:iCs/>
              </w:rPr>
            </w:pPr>
            <w:r w:rsidRPr="00B72F6A">
              <w:rPr>
                <w:rFonts w:ascii="Sylfaen" w:hAnsi="Sylfaen"/>
                <w:b/>
                <w:bCs/>
                <w:i/>
                <w:iCs/>
              </w:rPr>
              <w:t>Цена</w:t>
            </w:r>
          </w:p>
        </w:tc>
        <w:tc>
          <w:tcPr>
            <w:tcW w:w="6531" w:type="dxa"/>
            <w:vAlign w:val="center"/>
          </w:tcPr>
          <w:p w14:paraId="3F1F7986" w14:textId="77777777" w:rsidR="00B72F6A" w:rsidRPr="00973E36" w:rsidRDefault="00B72F6A" w:rsidP="00B72F6A">
            <w:pPr>
              <w:pStyle w:val="23"/>
              <w:widowControl w:val="0"/>
              <w:spacing w:after="120" w:line="240" w:lineRule="auto"/>
              <w:ind w:firstLine="0"/>
              <w:jc w:val="center"/>
              <w:rPr>
                <w:rFonts w:ascii="Sylfaen" w:hAnsi="Sylfaen"/>
                <w:b/>
                <w:bCs/>
                <w:i/>
                <w:iCs/>
              </w:rPr>
            </w:pPr>
            <w:r w:rsidRPr="00973E36">
              <w:rPr>
                <w:rFonts w:ascii="Sylfaen" w:hAnsi="Sylfaen"/>
                <w:b/>
                <w:i/>
              </w:rPr>
              <w:t>Наименование лота</w:t>
            </w:r>
          </w:p>
        </w:tc>
      </w:tr>
      <w:tr w:rsidR="00A16407" w:rsidRPr="00973E36" w14:paraId="7C08188D" w14:textId="77777777" w:rsidTr="001E1179">
        <w:trPr>
          <w:jc w:val="center"/>
        </w:trPr>
        <w:tc>
          <w:tcPr>
            <w:tcW w:w="791" w:type="dxa"/>
            <w:vAlign w:val="bottom"/>
          </w:tcPr>
          <w:p w14:paraId="05D086E0" w14:textId="50E391FD" w:rsidR="00A16407" w:rsidRDefault="00A16407" w:rsidP="00A16407">
            <w:pPr>
              <w:jc w:val="right"/>
              <w:rPr>
                <w:rFonts w:ascii="Calibri" w:hAnsi="Calibri"/>
                <w:color w:val="000000"/>
                <w:sz w:val="22"/>
                <w:szCs w:val="22"/>
              </w:rPr>
            </w:pPr>
            <w:r>
              <w:rPr>
                <w:rFonts w:ascii="Calibri" w:hAnsi="Calibri"/>
                <w:color w:val="000000"/>
                <w:sz w:val="22"/>
                <w:szCs w:val="22"/>
              </w:rPr>
              <w:t>1</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E6A607C" w14:textId="77CBD7E8" w:rsidR="00A16407" w:rsidRDefault="00A16407" w:rsidP="00A16407">
            <w:pPr>
              <w:jc w:val="right"/>
              <w:rPr>
                <w:rFonts w:ascii="Calibri" w:hAnsi="Calibri"/>
                <w:color w:val="000000"/>
                <w:sz w:val="22"/>
                <w:szCs w:val="22"/>
              </w:rPr>
            </w:pPr>
            <w:r>
              <w:rPr>
                <w:rFonts w:ascii="Sylfaen" w:hAnsi="Sylfaen"/>
                <w:b/>
                <w:i/>
                <w:sz w:val="18"/>
                <w:szCs w:val="18"/>
                <w:lang w:val="hy-AM"/>
              </w:rPr>
              <w:t>2870</w:t>
            </w:r>
          </w:p>
        </w:tc>
        <w:tc>
          <w:tcPr>
            <w:tcW w:w="6531" w:type="dxa"/>
            <w:tcBorders>
              <w:top w:val="single" w:sz="4" w:space="0" w:color="auto"/>
              <w:left w:val="single" w:sz="4" w:space="0" w:color="auto"/>
              <w:bottom w:val="single" w:sz="4" w:space="0" w:color="auto"/>
              <w:right w:val="single" w:sz="4" w:space="0" w:color="auto"/>
            </w:tcBorders>
          </w:tcPr>
          <w:p w14:paraId="02045A47" w14:textId="3E2BC926" w:rsidR="00A16407" w:rsidRPr="00DE37F9" w:rsidRDefault="00A16407" w:rsidP="00A16407">
            <w:r w:rsidRPr="003B045C">
              <w:t>Анальгин 50% 2мл (метамизол натрия)</w:t>
            </w:r>
          </w:p>
        </w:tc>
      </w:tr>
      <w:tr w:rsidR="00A16407" w:rsidRPr="00973E36" w14:paraId="0DB7937C" w14:textId="77777777" w:rsidTr="001E1179">
        <w:trPr>
          <w:jc w:val="center"/>
        </w:trPr>
        <w:tc>
          <w:tcPr>
            <w:tcW w:w="791" w:type="dxa"/>
            <w:vAlign w:val="bottom"/>
          </w:tcPr>
          <w:p w14:paraId="55067A86" w14:textId="456472B3" w:rsidR="00A16407" w:rsidRDefault="00A16407" w:rsidP="00A16407">
            <w:pPr>
              <w:jc w:val="right"/>
              <w:rPr>
                <w:rFonts w:ascii="Calibri" w:hAnsi="Calibri"/>
                <w:color w:val="000000"/>
                <w:sz w:val="22"/>
                <w:szCs w:val="22"/>
              </w:rPr>
            </w:pPr>
            <w:r>
              <w:rPr>
                <w:rFonts w:ascii="Calibri" w:hAnsi="Calibri"/>
                <w:color w:val="000000"/>
                <w:sz w:val="22"/>
                <w:szCs w:val="22"/>
              </w:rPr>
              <w:t>2</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5DA2D35B" w14:textId="04E311A1" w:rsidR="00A16407" w:rsidRDefault="00A16407" w:rsidP="00A16407">
            <w:pPr>
              <w:jc w:val="right"/>
              <w:rPr>
                <w:rFonts w:ascii="Calibri" w:hAnsi="Calibri"/>
                <w:color w:val="000000"/>
                <w:sz w:val="22"/>
                <w:szCs w:val="22"/>
              </w:rPr>
            </w:pPr>
            <w:r>
              <w:rPr>
                <w:rFonts w:ascii="Sylfaen" w:hAnsi="Sylfaen"/>
                <w:b/>
                <w:i/>
                <w:sz w:val="18"/>
                <w:szCs w:val="18"/>
                <w:lang w:val="hy-AM"/>
              </w:rPr>
              <w:t>432</w:t>
            </w:r>
          </w:p>
        </w:tc>
        <w:tc>
          <w:tcPr>
            <w:tcW w:w="6531" w:type="dxa"/>
            <w:tcBorders>
              <w:top w:val="single" w:sz="4" w:space="0" w:color="auto"/>
              <w:left w:val="single" w:sz="4" w:space="0" w:color="auto"/>
              <w:bottom w:val="single" w:sz="4" w:space="0" w:color="auto"/>
              <w:right w:val="single" w:sz="4" w:space="0" w:color="auto"/>
            </w:tcBorders>
          </w:tcPr>
          <w:p w14:paraId="4A933DD3" w14:textId="252B4C07" w:rsidR="00A16407" w:rsidRPr="00DE37F9" w:rsidRDefault="00A16407" w:rsidP="00A16407">
            <w:r w:rsidRPr="003B045C">
              <w:t>Аммиак л/т 10% 30мл</w:t>
            </w:r>
          </w:p>
        </w:tc>
      </w:tr>
      <w:tr w:rsidR="00A16407" w:rsidRPr="00973E36" w14:paraId="2B093D25" w14:textId="77777777" w:rsidTr="001E1179">
        <w:trPr>
          <w:jc w:val="center"/>
        </w:trPr>
        <w:tc>
          <w:tcPr>
            <w:tcW w:w="791" w:type="dxa"/>
            <w:vAlign w:val="bottom"/>
          </w:tcPr>
          <w:p w14:paraId="6B64AB09" w14:textId="3991040F" w:rsidR="00A16407" w:rsidRDefault="00A16407" w:rsidP="00A16407">
            <w:pPr>
              <w:jc w:val="right"/>
              <w:rPr>
                <w:rFonts w:ascii="Calibri" w:hAnsi="Calibri"/>
                <w:color w:val="000000"/>
                <w:sz w:val="22"/>
                <w:szCs w:val="22"/>
              </w:rPr>
            </w:pPr>
            <w:r>
              <w:rPr>
                <w:rFonts w:ascii="Calibri" w:hAnsi="Calibri"/>
                <w:color w:val="000000"/>
                <w:sz w:val="22"/>
                <w:szCs w:val="22"/>
              </w:rPr>
              <w:t>3</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56A1A8A1" w14:textId="19326477" w:rsidR="00A16407" w:rsidRDefault="00A16407" w:rsidP="00A16407">
            <w:pPr>
              <w:jc w:val="right"/>
              <w:rPr>
                <w:rFonts w:ascii="Calibri" w:hAnsi="Calibri"/>
                <w:color w:val="000000"/>
                <w:sz w:val="22"/>
                <w:szCs w:val="22"/>
              </w:rPr>
            </w:pPr>
            <w:r>
              <w:rPr>
                <w:rFonts w:ascii="Sylfaen" w:hAnsi="Sylfaen"/>
                <w:b/>
                <w:i/>
                <w:sz w:val="18"/>
                <w:szCs w:val="18"/>
                <w:lang w:val="hy-AM"/>
              </w:rPr>
              <w:t>61460</w:t>
            </w:r>
          </w:p>
        </w:tc>
        <w:tc>
          <w:tcPr>
            <w:tcW w:w="6531" w:type="dxa"/>
            <w:tcBorders>
              <w:top w:val="single" w:sz="4" w:space="0" w:color="auto"/>
              <w:left w:val="single" w:sz="4" w:space="0" w:color="auto"/>
              <w:bottom w:val="single" w:sz="4" w:space="0" w:color="auto"/>
              <w:right w:val="single" w:sz="4" w:space="0" w:color="auto"/>
            </w:tcBorders>
          </w:tcPr>
          <w:p w14:paraId="12CF0541" w14:textId="56CF7B13" w:rsidR="00A16407" w:rsidRPr="00DE37F9" w:rsidRDefault="00A16407" w:rsidP="00A16407">
            <w:r w:rsidRPr="003B045C">
              <w:t>Амоксациллин 250мг/5мл 100мл</w:t>
            </w:r>
          </w:p>
        </w:tc>
      </w:tr>
      <w:tr w:rsidR="00A16407" w:rsidRPr="00973E36" w14:paraId="4E8E37D4" w14:textId="77777777" w:rsidTr="001E1179">
        <w:trPr>
          <w:jc w:val="center"/>
        </w:trPr>
        <w:tc>
          <w:tcPr>
            <w:tcW w:w="791" w:type="dxa"/>
            <w:vAlign w:val="bottom"/>
          </w:tcPr>
          <w:p w14:paraId="45329FA1" w14:textId="5DF39998" w:rsidR="00A16407" w:rsidRDefault="00A16407" w:rsidP="00A16407">
            <w:pPr>
              <w:jc w:val="right"/>
              <w:rPr>
                <w:rFonts w:ascii="Calibri" w:hAnsi="Calibri"/>
                <w:color w:val="000000"/>
                <w:sz w:val="22"/>
                <w:szCs w:val="22"/>
              </w:rPr>
            </w:pPr>
            <w:r>
              <w:rPr>
                <w:rFonts w:ascii="Calibri" w:hAnsi="Calibri"/>
                <w:color w:val="000000"/>
                <w:sz w:val="22"/>
                <w:szCs w:val="22"/>
              </w:rPr>
              <w:t>4</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4222BD54" w14:textId="3D44D97C" w:rsidR="00A16407" w:rsidRDefault="00A16407" w:rsidP="00A16407">
            <w:pPr>
              <w:jc w:val="right"/>
              <w:rPr>
                <w:rFonts w:ascii="GHEA Grapalat" w:hAnsi="GHEA Grapalat"/>
                <w:sz w:val="18"/>
                <w:szCs w:val="18"/>
                <w:lang w:val="hy-AM"/>
              </w:rPr>
            </w:pPr>
            <w:r>
              <w:rPr>
                <w:rFonts w:ascii="Sylfaen" w:hAnsi="Sylfaen"/>
                <w:b/>
                <w:i/>
                <w:sz w:val="18"/>
                <w:szCs w:val="18"/>
                <w:lang w:val="hy-AM"/>
              </w:rPr>
              <w:t>101700</w:t>
            </w:r>
          </w:p>
        </w:tc>
        <w:tc>
          <w:tcPr>
            <w:tcW w:w="6531" w:type="dxa"/>
            <w:tcBorders>
              <w:top w:val="single" w:sz="4" w:space="0" w:color="auto"/>
              <w:left w:val="single" w:sz="4" w:space="0" w:color="auto"/>
              <w:bottom w:val="single" w:sz="4" w:space="0" w:color="auto"/>
              <w:right w:val="single" w:sz="4" w:space="0" w:color="auto"/>
            </w:tcBorders>
          </w:tcPr>
          <w:p w14:paraId="49C61130" w14:textId="2376EEE5" w:rsidR="00A16407" w:rsidRPr="003B045C" w:rsidRDefault="00A16407" w:rsidP="00A16407">
            <w:r w:rsidRPr="003B045C">
              <w:t>Амброксол сироп 15мг/5мл 100мл</w:t>
            </w:r>
          </w:p>
        </w:tc>
      </w:tr>
      <w:tr w:rsidR="00A16407" w:rsidRPr="00973E36" w14:paraId="6F1AA6B0" w14:textId="77777777" w:rsidTr="001E1179">
        <w:trPr>
          <w:jc w:val="center"/>
        </w:trPr>
        <w:tc>
          <w:tcPr>
            <w:tcW w:w="791" w:type="dxa"/>
            <w:vAlign w:val="bottom"/>
          </w:tcPr>
          <w:p w14:paraId="27AFC573" w14:textId="65585527" w:rsidR="00A16407" w:rsidRDefault="00A16407" w:rsidP="00A16407">
            <w:pPr>
              <w:jc w:val="right"/>
              <w:rPr>
                <w:rFonts w:ascii="Calibri" w:hAnsi="Calibri"/>
                <w:color w:val="000000"/>
                <w:sz w:val="22"/>
                <w:szCs w:val="22"/>
              </w:rPr>
            </w:pPr>
            <w:r>
              <w:rPr>
                <w:rFonts w:ascii="Calibri" w:hAnsi="Calibri"/>
                <w:color w:val="000000"/>
                <w:sz w:val="22"/>
                <w:szCs w:val="22"/>
              </w:rPr>
              <w:t>5</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D36A14D" w14:textId="155842FD" w:rsidR="00A16407" w:rsidRDefault="00A16407" w:rsidP="00A16407">
            <w:pPr>
              <w:jc w:val="right"/>
              <w:rPr>
                <w:rFonts w:ascii="GHEA Grapalat" w:hAnsi="GHEA Grapalat"/>
                <w:sz w:val="18"/>
                <w:szCs w:val="18"/>
                <w:lang w:val="hy-AM"/>
              </w:rPr>
            </w:pPr>
            <w:r>
              <w:rPr>
                <w:rFonts w:ascii="Sylfaen" w:hAnsi="Sylfaen"/>
                <w:b/>
                <w:i/>
                <w:sz w:val="18"/>
                <w:szCs w:val="18"/>
              </w:rPr>
              <w:t>1300</w:t>
            </w:r>
          </w:p>
        </w:tc>
        <w:tc>
          <w:tcPr>
            <w:tcW w:w="6531" w:type="dxa"/>
            <w:tcBorders>
              <w:top w:val="single" w:sz="4" w:space="0" w:color="auto"/>
              <w:left w:val="single" w:sz="4" w:space="0" w:color="auto"/>
              <w:bottom w:val="single" w:sz="4" w:space="0" w:color="auto"/>
              <w:right w:val="single" w:sz="4" w:space="0" w:color="auto"/>
            </w:tcBorders>
          </w:tcPr>
          <w:p w14:paraId="53D6B640" w14:textId="1521E355" w:rsidR="00A16407" w:rsidRPr="003B045C" w:rsidRDefault="00A16407" w:rsidP="00A16407">
            <w:r w:rsidRPr="003B045C">
              <w:t>Амброксол 30 мг</w:t>
            </w:r>
          </w:p>
        </w:tc>
      </w:tr>
      <w:tr w:rsidR="00A16407" w:rsidRPr="00973E36" w14:paraId="0F16E459" w14:textId="77777777" w:rsidTr="001E1179">
        <w:trPr>
          <w:jc w:val="center"/>
        </w:trPr>
        <w:tc>
          <w:tcPr>
            <w:tcW w:w="791" w:type="dxa"/>
            <w:vAlign w:val="bottom"/>
          </w:tcPr>
          <w:p w14:paraId="3127AC79" w14:textId="08C79974" w:rsidR="00A16407" w:rsidRDefault="00A16407" w:rsidP="00A16407">
            <w:pPr>
              <w:jc w:val="right"/>
              <w:rPr>
                <w:rFonts w:ascii="Calibri" w:hAnsi="Calibri"/>
                <w:color w:val="000000"/>
                <w:sz w:val="22"/>
                <w:szCs w:val="22"/>
              </w:rPr>
            </w:pPr>
            <w:r>
              <w:rPr>
                <w:rFonts w:ascii="Calibri" w:hAnsi="Calibri"/>
                <w:color w:val="000000"/>
                <w:sz w:val="22"/>
                <w:szCs w:val="22"/>
              </w:rPr>
              <w:t>6</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5A105EEB" w14:textId="760EAEB0" w:rsidR="00A16407" w:rsidRDefault="00A16407" w:rsidP="00A16407">
            <w:pPr>
              <w:jc w:val="right"/>
              <w:rPr>
                <w:rFonts w:ascii="GHEA Grapalat" w:hAnsi="GHEA Grapalat"/>
                <w:sz w:val="18"/>
                <w:szCs w:val="18"/>
                <w:lang w:val="hy-AM"/>
              </w:rPr>
            </w:pPr>
            <w:r>
              <w:rPr>
                <w:rFonts w:ascii="Sylfaen" w:hAnsi="Sylfaen"/>
                <w:b/>
                <w:i/>
                <w:sz w:val="18"/>
                <w:szCs w:val="18"/>
                <w:lang w:val="hy-AM"/>
              </w:rPr>
              <w:t>145000</w:t>
            </w:r>
          </w:p>
        </w:tc>
        <w:tc>
          <w:tcPr>
            <w:tcW w:w="6531" w:type="dxa"/>
            <w:tcBorders>
              <w:top w:val="single" w:sz="4" w:space="0" w:color="auto"/>
              <w:left w:val="single" w:sz="4" w:space="0" w:color="auto"/>
              <w:bottom w:val="single" w:sz="4" w:space="0" w:color="auto"/>
              <w:right w:val="single" w:sz="4" w:space="0" w:color="auto"/>
            </w:tcBorders>
          </w:tcPr>
          <w:p w14:paraId="411649B8" w14:textId="2BA43B94" w:rsidR="00A16407" w:rsidRPr="003B045C" w:rsidRDefault="00A16407" w:rsidP="00A16407">
            <w:r w:rsidRPr="006E07D4">
              <w:t>Амоксициллин (амоксициллина тригидрат), клавулановая кислота/порошок 125 мг/5 мл + 31,25 мг/5 мл</w:t>
            </w:r>
          </w:p>
        </w:tc>
      </w:tr>
      <w:tr w:rsidR="00A16407" w:rsidRPr="00973E36" w14:paraId="5FA19CD1" w14:textId="77777777" w:rsidTr="001E1179">
        <w:trPr>
          <w:jc w:val="center"/>
        </w:trPr>
        <w:tc>
          <w:tcPr>
            <w:tcW w:w="791" w:type="dxa"/>
            <w:vAlign w:val="bottom"/>
          </w:tcPr>
          <w:p w14:paraId="06DA27C3" w14:textId="6C56BA46" w:rsidR="00A16407" w:rsidRDefault="00A16407" w:rsidP="00A16407">
            <w:pPr>
              <w:jc w:val="right"/>
              <w:rPr>
                <w:rFonts w:ascii="Calibri" w:hAnsi="Calibri"/>
                <w:color w:val="000000"/>
                <w:sz w:val="22"/>
                <w:szCs w:val="22"/>
              </w:rPr>
            </w:pPr>
            <w:r>
              <w:rPr>
                <w:rFonts w:ascii="Calibri" w:hAnsi="Calibri"/>
                <w:color w:val="000000"/>
                <w:sz w:val="22"/>
                <w:szCs w:val="22"/>
              </w:rPr>
              <w:t>7</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7A341C8F" w14:textId="2C507A6B" w:rsidR="00A16407" w:rsidRDefault="00A16407" w:rsidP="00A16407">
            <w:pPr>
              <w:jc w:val="right"/>
              <w:rPr>
                <w:rFonts w:ascii="GHEA Grapalat" w:hAnsi="GHEA Grapalat"/>
                <w:sz w:val="18"/>
                <w:szCs w:val="18"/>
                <w:lang w:val="hy-AM"/>
              </w:rPr>
            </w:pPr>
            <w:r>
              <w:rPr>
                <w:rFonts w:ascii="Sylfaen" w:hAnsi="Sylfaen"/>
                <w:b/>
                <w:i/>
                <w:sz w:val="18"/>
                <w:szCs w:val="18"/>
                <w:lang w:val="hy-AM"/>
              </w:rPr>
              <w:t>156600</w:t>
            </w:r>
          </w:p>
        </w:tc>
        <w:tc>
          <w:tcPr>
            <w:tcW w:w="6531" w:type="dxa"/>
            <w:tcBorders>
              <w:top w:val="single" w:sz="4" w:space="0" w:color="auto"/>
              <w:left w:val="single" w:sz="4" w:space="0" w:color="auto"/>
              <w:bottom w:val="single" w:sz="4" w:space="0" w:color="auto"/>
              <w:right w:val="single" w:sz="4" w:space="0" w:color="auto"/>
            </w:tcBorders>
          </w:tcPr>
          <w:p w14:paraId="3C38870C" w14:textId="568E6991" w:rsidR="00A16407" w:rsidRPr="003B045C" w:rsidRDefault="00A16407" w:rsidP="00A16407">
            <w:r w:rsidRPr="006E07D4">
              <w:t>Амоксициллин (амоксициллина тригидрат), клавулановая кислота порошок 250 мг + 62,5 мг/5 мл</w:t>
            </w:r>
          </w:p>
        </w:tc>
      </w:tr>
      <w:tr w:rsidR="00A16407" w:rsidRPr="00973E36" w14:paraId="0A012266" w14:textId="77777777" w:rsidTr="001E1179">
        <w:trPr>
          <w:jc w:val="center"/>
        </w:trPr>
        <w:tc>
          <w:tcPr>
            <w:tcW w:w="791" w:type="dxa"/>
            <w:vAlign w:val="bottom"/>
          </w:tcPr>
          <w:p w14:paraId="3E9CA9F8" w14:textId="5635060A" w:rsidR="00A16407" w:rsidRDefault="00A16407" w:rsidP="00A16407">
            <w:pPr>
              <w:jc w:val="right"/>
              <w:rPr>
                <w:rFonts w:ascii="Calibri" w:hAnsi="Calibri"/>
                <w:color w:val="000000"/>
                <w:sz w:val="22"/>
                <w:szCs w:val="22"/>
              </w:rPr>
            </w:pPr>
            <w:r>
              <w:rPr>
                <w:rFonts w:ascii="Calibri" w:hAnsi="Calibri"/>
                <w:color w:val="000000"/>
                <w:sz w:val="22"/>
                <w:szCs w:val="22"/>
              </w:rPr>
              <w:t>8</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B315EBF" w14:textId="267524AD" w:rsidR="00A16407" w:rsidRDefault="00A16407" w:rsidP="00A16407">
            <w:pPr>
              <w:jc w:val="right"/>
              <w:rPr>
                <w:rFonts w:ascii="GHEA Grapalat" w:hAnsi="GHEA Grapalat"/>
                <w:sz w:val="18"/>
                <w:szCs w:val="18"/>
                <w:lang w:val="hy-AM"/>
              </w:rPr>
            </w:pPr>
            <w:r>
              <w:rPr>
                <w:rFonts w:ascii="Sylfaen" w:hAnsi="Sylfaen"/>
                <w:b/>
                <w:i/>
                <w:sz w:val="18"/>
                <w:szCs w:val="18"/>
                <w:lang w:val="hy-AM"/>
              </w:rPr>
              <w:t>21210</w:t>
            </w:r>
          </w:p>
        </w:tc>
        <w:tc>
          <w:tcPr>
            <w:tcW w:w="6531" w:type="dxa"/>
            <w:tcBorders>
              <w:top w:val="single" w:sz="4" w:space="0" w:color="auto"/>
              <w:left w:val="single" w:sz="4" w:space="0" w:color="auto"/>
              <w:bottom w:val="single" w:sz="4" w:space="0" w:color="auto"/>
              <w:right w:val="single" w:sz="4" w:space="0" w:color="auto"/>
            </w:tcBorders>
          </w:tcPr>
          <w:p w14:paraId="500C7C15" w14:textId="3074C07C" w:rsidR="00A16407" w:rsidRPr="003B045C" w:rsidRDefault="00A16407" w:rsidP="00A16407">
            <w:r w:rsidRPr="006E07D4">
              <w:t xml:space="preserve">Амоксициллин (амоксициллина тригидрат), клавулановая кислота </w:t>
            </w:r>
            <w:r w:rsidRPr="00BA4058">
              <w:t>1</w:t>
            </w:r>
            <w:r w:rsidRPr="006E07D4">
              <w:t>г</w:t>
            </w:r>
          </w:p>
        </w:tc>
      </w:tr>
      <w:tr w:rsidR="00A16407" w:rsidRPr="00973E36" w14:paraId="2B4CD8B9" w14:textId="77777777" w:rsidTr="001E1179">
        <w:trPr>
          <w:jc w:val="center"/>
        </w:trPr>
        <w:tc>
          <w:tcPr>
            <w:tcW w:w="791" w:type="dxa"/>
            <w:vAlign w:val="bottom"/>
          </w:tcPr>
          <w:p w14:paraId="0E0D6295" w14:textId="4B359C27" w:rsidR="00A16407" w:rsidRDefault="00A16407" w:rsidP="00A16407">
            <w:pPr>
              <w:jc w:val="right"/>
              <w:rPr>
                <w:rFonts w:ascii="Calibri" w:hAnsi="Calibri"/>
                <w:color w:val="000000"/>
                <w:sz w:val="22"/>
                <w:szCs w:val="22"/>
              </w:rPr>
            </w:pPr>
            <w:r>
              <w:rPr>
                <w:rFonts w:ascii="Calibri" w:hAnsi="Calibri"/>
                <w:color w:val="000000"/>
                <w:sz w:val="22"/>
                <w:szCs w:val="22"/>
                <w:lang w:val="en-US"/>
              </w:rPr>
              <w:t>9</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28BAC78" w14:textId="770CD776" w:rsidR="00A16407" w:rsidRDefault="00A16407" w:rsidP="00A16407">
            <w:pPr>
              <w:jc w:val="right"/>
              <w:rPr>
                <w:rFonts w:ascii="GHEA Grapalat" w:hAnsi="GHEA Grapalat"/>
                <w:sz w:val="18"/>
                <w:szCs w:val="18"/>
                <w:lang w:val="hy-AM"/>
              </w:rPr>
            </w:pPr>
            <w:r>
              <w:rPr>
                <w:rFonts w:ascii="Sylfaen" w:hAnsi="Sylfaen"/>
                <w:b/>
                <w:i/>
                <w:sz w:val="18"/>
                <w:szCs w:val="18"/>
                <w:lang w:val="hy-AM"/>
              </w:rPr>
              <w:t>196080</w:t>
            </w:r>
          </w:p>
        </w:tc>
        <w:tc>
          <w:tcPr>
            <w:tcW w:w="6531" w:type="dxa"/>
            <w:tcBorders>
              <w:top w:val="single" w:sz="4" w:space="0" w:color="auto"/>
              <w:left w:val="single" w:sz="4" w:space="0" w:color="auto"/>
              <w:bottom w:val="single" w:sz="4" w:space="0" w:color="auto"/>
              <w:right w:val="single" w:sz="4" w:space="0" w:color="auto"/>
            </w:tcBorders>
          </w:tcPr>
          <w:p w14:paraId="3364563B" w14:textId="594389FC" w:rsidR="00A16407" w:rsidRPr="003B045C" w:rsidRDefault="00A16407" w:rsidP="00A16407">
            <w:r w:rsidRPr="006E07D4">
              <w:t xml:space="preserve">Азитромицин д/порошок </w:t>
            </w:r>
            <w:r w:rsidRPr="003B045C">
              <w:t>2</w:t>
            </w:r>
            <w:r w:rsidRPr="006E07D4">
              <w:t>00 мг/5 мл</w:t>
            </w:r>
          </w:p>
        </w:tc>
      </w:tr>
      <w:tr w:rsidR="00A16407" w:rsidRPr="00973E36" w14:paraId="1C45D0AB" w14:textId="77777777" w:rsidTr="001E1179">
        <w:trPr>
          <w:jc w:val="center"/>
        </w:trPr>
        <w:tc>
          <w:tcPr>
            <w:tcW w:w="791" w:type="dxa"/>
            <w:vAlign w:val="bottom"/>
          </w:tcPr>
          <w:p w14:paraId="4773271F" w14:textId="3C1169B4" w:rsidR="00A16407" w:rsidRDefault="00A16407" w:rsidP="00A16407">
            <w:pPr>
              <w:jc w:val="right"/>
              <w:rPr>
                <w:rFonts w:ascii="Calibri" w:hAnsi="Calibri"/>
                <w:color w:val="000000"/>
                <w:sz w:val="22"/>
                <w:szCs w:val="22"/>
              </w:rPr>
            </w:pPr>
            <w:r>
              <w:rPr>
                <w:rFonts w:ascii="Calibri" w:hAnsi="Calibri"/>
                <w:color w:val="000000"/>
                <w:sz w:val="22"/>
                <w:szCs w:val="22"/>
              </w:rPr>
              <w:t>10</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C7B8691" w14:textId="5FDC67D6" w:rsidR="00A16407" w:rsidRDefault="00A16407" w:rsidP="00A16407">
            <w:pPr>
              <w:jc w:val="right"/>
              <w:rPr>
                <w:rFonts w:ascii="Calibri" w:hAnsi="Calibri"/>
                <w:color w:val="000000"/>
                <w:sz w:val="22"/>
                <w:szCs w:val="22"/>
              </w:rPr>
            </w:pPr>
            <w:r w:rsidRPr="00FD5751">
              <w:rPr>
                <w:rFonts w:ascii="Sylfaen" w:hAnsi="Sylfaen"/>
                <w:b/>
                <w:bCs/>
                <w:i/>
                <w:sz w:val="18"/>
                <w:szCs w:val="18"/>
                <w:lang w:val="hy-AM"/>
              </w:rPr>
              <w:t>49500</w:t>
            </w:r>
          </w:p>
        </w:tc>
        <w:tc>
          <w:tcPr>
            <w:tcW w:w="6531" w:type="dxa"/>
            <w:tcBorders>
              <w:top w:val="single" w:sz="4" w:space="0" w:color="auto"/>
              <w:left w:val="single" w:sz="4" w:space="0" w:color="auto"/>
              <w:bottom w:val="single" w:sz="4" w:space="0" w:color="auto"/>
              <w:right w:val="single" w:sz="4" w:space="0" w:color="auto"/>
            </w:tcBorders>
          </w:tcPr>
          <w:p w14:paraId="49E61F26" w14:textId="4266BE15" w:rsidR="00A16407" w:rsidRPr="003B045C" w:rsidRDefault="00A16407" w:rsidP="00A16407">
            <w:r w:rsidRPr="006E07D4">
              <w:t>Азитромицин д/порошок 100 мг/5 мл</w:t>
            </w:r>
            <w:r w:rsidRPr="003B045C">
              <w:t xml:space="preserve"> 20</w:t>
            </w:r>
            <w:r>
              <w:t xml:space="preserve"> </w:t>
            </w:r>
            <w:r w:rsidRPr="003B045C">
              <w:t>мл</w:t>
            </w:r>
          </w:p>
        </w:tc>
      </w:tr>
      <w:tr w:rsidR="00A16407" w:rsidRPr="00973E36" w14:paraId="5406A24C" w14:textId="77777777" w:rsidTr="001E1179">
        <w:trPr>
          <w:jc w:val="center"/>
        </w:trPr>
        <w:tc>
          <w:tcPr>
            <w:tcW w:w="791" w:type="dxa"/>
            <w:vAlign w:val="bottom"/>
          </w:tcPr>
          <w:p w14:paraId="3F271CDE" w14:textId="3991C954" w:rsidR="00A16407" w:rsidRDefault="00A16407" w:rsidP="00A16407">
            <w:pPr>
              <w:jc w:val="right"/>
              <w:rPr>
                <w:rFonts w:ascii="Calibri" w:hAnsi="Calibri"/>
                <w:color w:val="000000"/>
                <w:sz w:val="22"/>
                <w:szCs w:val="22"/>
              </w:rPr>
            </w:pPr>
            <w:r>
              <w:rPr>
                <w:rFonts w:ascii="Calibri" w:hAnsi="Calibri"/>
                <w:color w:val="000000"/>
                <w:sz w:val="22"/>
                <w:szCs w:val="22"/>
              </w:rPr>
              <w:t>11</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D62FE1F" w14:textId="7D11E568" w:rsidR="00A16407" w:rsidRDefault="00A16407" w:rsidP="00A16407">
            <w:pPr>
              <w:jc w:val="right"/>
              <w:rPr>
                <w:rFonts w:ascii="Calibri" w:hAnsi="Calibri"/>
                <w:color w:val="000000"/>
                <w:sz w:val="22"/>
                <w:szCs w:val="22"/>
              </w:rPr>
            </w:pPr>
            <w:r>
              <w:rPr>
                <w:rFonts w:ascii="Sylfaen" w:hAnsi="Sylfaen"/>
                <w:b/>
                <w:i/>
                <w:sz w:val="18"/>
                <w:szCs w:val="18"/>
                <w:lang w:val="hy-AM"/>
              </w:rPr>
              <w:t>3350</w:t>
            </w:r>
          </w:p>
        </w:tc>
        <w:tc>
          <w:tcPr>
            <w:tcW w:w="6531" w:type="dxa"/>
            <w:tcBorders>
              <w:top w:val="single" w:sz="4" w:space="0" w:color="auto"/>
              <w:left w:val="single" w:sz="4" w:space="0" w:color="auto"/>
              <w:bottom w:val="single" w:sz="4" w:space="0" w:color="auto"/>
              <w:right w:val="single" w:sz="4" w:space="0" w:color="auto"/>
            </w:tcBorders>
          </w:tcPr>
          <w:p w14:paraId="19BBC87A" w14:textId="5D76391F" w:rsidR="00A16407" w:rsidRPr="00DE37F9" w:rsidRDefault="00A16407" w:rsidP="00A16407">
            <w:r w:rsidRPr="003B045C">
              <w:t>Контейнер для анализа 100 мл</w:t>
            </w:r>
          </w:p>
        </w:tc>
      </w:tr>
      <w:tr w:rsidR="00A16407" w:rsidRPr="00973E36" w14:paraId="79738A87" w14:textId="77777777" w:rsidTr="001E1179">
        <w:trPr>
          <w:jc w:val="center"/>
        </w:trPr>
        <w:tc>
          <w:tcPr>
            <w:tcW w:w="791" w:type="dxa"/>
            <w:vAlign w:val="bottom"/>
          </w:tcPr>
          <w:p w14:paraId="2D4DC83B" w14:textId="025BD4B3" w:rsidR="00A16407" w:rsidRDefault="00A16407" w:rsidP="00A16407">
            <w:pPr>
              <w:jc w:val="right"/>
              <w:rPr>
                <w:rFonts w:ascii="Calibri" w:hAnsi="Calibri"/>
                <w:color w:val="000000"/>
                <w:sz w:val="22"/>
                <w:szCs w:val="22"/>
              </w:rPr>
            </w:pPr>
            <w:r>
              <w:rPr>
                <w:rFonts w:ascii="Calibri" w:hAnsi="Calibri"/>
                <w:color w:val="000000"/>
                <w:sz w:val="22"/>
                <w:szCs w:val="22"/>
              </w:rPr>
              <w:t>12</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D8D1D5F" w14:textId="7557F428" w:rsidR="00A16407" w:rsidRDefault="00A16407" w:rsidP="00A16407">
            <w:pPr>
              <w:jc w:val="right"/>
              <w:rPr>
                <w:rFonts w:ascii="Calibri" w:hAnsi="Calibri"/>
                <w:color w:val="000000"/>
                <w:sz w:val="22"/>
                <w:szCs w:val="22"/>
              </w:rPr>
            </w:pPr>
            <w:r>
              <w:rPr>
                <w:rFonts w:ascii="Sylfaen" w:hAnsi="Sylfaen"/>
                <w:b/>
                <w:i/>
                <w:sz w:val="18"/>
                <w:szCs w:val="18"/>
                <w:lang w:val="hy-AM"/>
              </w:rPr>
              <w:t>7560</w:t>
            </w:r>
          </w:p>
        </w:tc>
        <w:tc>
          <w:tcPr>
            <w:tcW w:w="6531" w:type="dxa"/>
            <w:tcBorders>
              <w:top w:val="single" w:sz="4" w:space="0" w:color="auto"/>
              <w:left w:val="single" w:sz="4" w:space="0" w:color="auto"/>
              <w:bottom w:val="single" w:sz="4" w:space="0" w:color="auto"/>
              <w:right w:val="single" w:sz="4" w:space="0" w:color="auto"/>
            </w:tcBorders>
          </w:tcPr>
          <w:p w14:paraId="49AC7E3B" w14:textId="72F8FD9E" w:rsidR="00A16407" w:rsidRPr="00DE37F9" w:rsidRDefault="00A16407" w:rsidP="00A16407">
            <w:r w:rsidRPr="003B045C">
              <w:t>Азитромицин 250 мг</w:t>
            </w:r>
          </w:p>
        </w:tc>
      </w:tr>
      <w:tr w:rsidR="00A16407" w:rsidRPr="00973E36" w14:paraId="50EEA3F3" w14:textId="77777777" w:rsidTr="001E1179">
        <w:trPr>
          <w:jc w:val="center"/>
        </w:trPr>
        <w:tc>
          <w:tcPr>
            <w:tcW w:w="791" w:type="dxa"/>
            <w:vAlign w:val="bottom"/>
          </w:tcPr>
          <w:p w14:paraId="5CEAF2C9" w14:textId="27ACCC29" w:rsidR="00A16407" w:rsidRDefault="00A16407" w:rsidP="00A16407">
            <w:pPr>
              <w:jc w:val="right"/>
              <w:rPr>
                <w:rFonts w:ascii="Calibri" w:hAnsi="Calibri"/>
                <w:color w:val="000000"/>
                <w:sz w:val="22"/>
                <w:szCs w:val="22"/>
              </w:rPr>
            </w:pPr>
            <w:r>
              <w:rPr>
                <w:rFonts w:ascii="Calibri" w:hAnsi="Calibri"/>
                <w:color w:val="000000"/>
                <w:sz w:val="22"/>
                <w:szCs w:val="22"/>
              </w:rPr>
              <w:t>13</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09648DD" w14:textId="604EF41C" w:rsidR="00A16407" w:rsidRDefault="00A16407" w:rsidP="00A16407">
            <w:pPr>
              <w:jc w:val="right"/>
              <w:rPr>
                <w:rFonts w:ascii="Calibri" w:hAnsi="Calibri"/>
                <w:color w:val="000000"/>
                <w:sz w:val="22"/>
                <w:szCs w:val="22"/>
              </w:rPr>
            </w:pPr>
            <w:r>
              <w:rPr>
                <w:rFonts w:ascii="Sylfaen" w:hAnsi="Sylfaen"/>
                <w:b/>
                <w:i/>
                <w:sz w:val="18"/>
                <w:szCs w:val="18"/>
              </w:rPr>
              <w:t>700</w:t>
            </w:r>
          </w:p>
        </w:tc>
        <w:tc>
          <w:tcPr>
            <w:tcW w:w="6531" w:type="dxa"/>
            <w:tcBorders>
              <w:top w:val="single" w:sz="4" w:space="0" w:color="auto"/>
              <w:left w:val="single" w:sz="4" w:space="0" w:color="auto"/>
              <w:bottom w:val="single" w:sz="4" w:space="0" w:color="auto"/>
              <w:right w:val="single" w:sz="4" w:space="0" w:color="auto"/>
            </w:tcBorders>
          </w:tcPr>
          <w:p w14:paraId="00762ED0" w14:textId="604B098E" w:rsidR="00A16407" w:rsidRPr="00DE37F9" w:rsidRDefault="00A16407" w:rsidP="00A16407">
            <w:r w:rsidRPr="003B045C">
              <w:t>Аскорбиновая кислота 25 мг</w:t>
            </w:r>
          </w:p>
        </w:tc>
      </w:tr>
      <w:tr w:rsidR="00A16407" w:rsidRPr="00973E36" w14:paraId="308E196F" w14:textId="77777777" w:rsidTr="001E1179">
        <w:trPr>
          <w:jc w:val="center"/>
        </w:trPr>
        <w:tc>
          <w:tcPr>
            <w:tcW w:w="791" w:type="dxa"/>
            <w:vAlign w:val="bottom"/>
          </w:tcPr>
          <w:p w14:paraId="562590C5" w14:textId="2DB86ABE" w:rsidR="00A16407" w:rsidRDefault="00A16407" w:rsidP="00A16407">
            <w:pPr>
              <w:jc w:val="right"/>
              <w:rPr>
                <w:rFonts w:ascii="Calibri" w:hAnsi="Calibri"/>
                <w:color w:val="000000"/>
                <w:sz w:val="22"/>
                <w:szCs w:val="22"/>
              </w:rPr>
            </w:pPr>
            <w:r>
              <w:rPr>
                <w:rFonts w:ascii="Calibri" w:hAnsi="Calibri"/>
                <w:color w:val="000000"/>
                <w:sz w:val="22"/>
                <w:szCs w:val="22"/>
              </w:rPr>
              <w:t>14</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E147891" w14:textId="4FF7B0D6" w:rsidR="00A16407" w:rsidRDefault="00A16407" w:rsidP="00A16407">
            <w:pPr>
              <w:jc w:val="right"/>
              <w:rPr>
                <w:rFonts w:ascii="Calibri" w:hAnsi="Calibri"/>
                <w:color w:val="000000"/>
                <w:sz w:val="22"/>
                <w:szCs w:val="22"/>
              </w:rPr>
            </w:pPr>
            <w:r>
              <w:rPr>
                <w:rFonts w:ascii="Sylfaen" w:hAnsi="Sylfaen"/>
                <w:b/>
                <w:i/>
                <w:sz w:val="18"/>
                <w:szCs w:val="18"/>
              </w:rPr>
              <w:t>1200</w:t>
            </w:r>
          </w:p>
        </w:tc>
        <w:tc>
          <w:tcPr>
            <w:tcW w:w="6531" w:type="dxa"/>
            <w:tcBorders>
              <w:top w:val="single" w:sz="4" w:space="0" w:color="auto"/>
              <w:left w:val="single" w:sz="4" w:space="0" w:color="auto"/>
              <w:bottom w:val="single" w:sz="4" w:space="0" w:color="auto"/>
              <w:right w:val="single" w:sz="4" w:space="0" w:color="auto"/>
            </w:tcBorders>
          </w:tcPr>
          <w:p w14:paraId="22624F6F" w14:textId="5E290A52" w:rsidR="00A16407" w:rsidRDefault="00A16407" w:rsidP="00A16407">
            <w:r w:rsidRPr="003B045C">
              <w:t>Аскорбиновая кислота 50 мг</w:t>
            </w:r>
          </w:p>
        </w:tc>
      </w:tr>
      <w:tr w:rsidR="00A16407" w:rsidRPr="00973E36" w14:paraId="5DBE0D71" w14:textId="77777777" w:rsidTr="001E1179">
        <w:trPr>
          <w:jc w:val="center"/>
        </w:trPr>
        <w:tc>
          <w:tcPr>
            <w:tcW w:w="791" w:type="dxa"/>
            <w:vAlign w:val="bottom"/>
          </w:tcPr>
          <w:p w14:paraId="4DC820BA" w14:textId="0754E64D" w:rsidR="00A16407" w:rsidRDefault="00A16407" w:rsidP="00A16407">
            <w:pPr>
              <w:jc w:val="right"/>
              <w:rPr>
                <w:rFonts w:ascii="Calibri" w:hAnsi="Calibri"/>
                <w:color w:val="000000"/>
                <w:sz w:val="22"/>
                <w:szCs w:val="22"/>
              </w:rPr>
            </w:pPr>
            <w:r>
              <w:rPr>
                <w:rFonts w:ascii="Calibri" w:hAnsi="Calibri"/>
                <w:color w:val="000000"/>
                <w:sz w:val="22"/>
                <w:szCs w:val="22"/>
              </w:rPr>
              <w:t>15</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19C5ECF" w14:textId="6C47D356"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16000</w:t>
            </w:r>
          </w:p>
        </w:tc>
        <w:tc>
          <w:tcPr>
            <w:tcW w:w="6531" w:type="dxa"/>
            <w:tcBorders>
              <w:top w:val="single" w:sz="4" w:space="0" w:color="auto"/>
              <w:left w:val="single" w:sz="4" w:space="0" w:color="auto"/>
              <w:bottom w:val="single" w:sz="4" w:space="0" w:color="auto"/>
              <w:right w:val="single" w:sz="4" w:space="0" w:color="auto"/>
            </w:tcBorders>
          </w:tcPr>
          <w:p w14:paraId="36EDD981" w14:textId="6A9CC933" w:rsidR="00A16407" w:rsidRPr="006E07D4" w:rsidRDefault="00A16407" w:rsidP="00A16407">
            <w:r w:rsidRPr="003B045C">
              <w:t>бинт 7х14 /не стерильный/</w:t>
            </w:r>
          </w:p>
        </w:tc>
      </w:tr>
      <w:tr w:rsidR="00A16407" w:rsidRPr="00973E36" w14:paraId="00397796" w14:textId="77777777" w:rsidTr="001E1179">
        <w:trPr>
          <w:jc w:val="center"/>
        </w:trPr>
        <w:tc>
          <w:tcPr>
            <w:tcW w:w="791" w:type="dxa"/>
            <w:vAlign w:val="bottom"/>
          </w:tcPr>
          <w:p w14:paraId="2A201EC6" w14:textId="5F13D0B1" w:rsidR="00A16407" w:rsidRDefault="00A16407" w:rsidP="00A16407">
            <w:pPr>
              <w:jc w:val="right"/>
              <w:rPr>
                <w:rFonts w:ascii="Calibri" w:hAnsi="Calibri"/>
                <w:color w:val="000000"/>
                <w:sz w:val="22"/>
                <w:szCs w:val="22"/>
              </w:rPr>
            </w:pPr>
            <w:r>
              <w:rPr>
                <w:rFonts w:ascii="Calibri" w:hAnsi="Calibri"/>
                <w:color w:val="000000"/>
                <w:sz w:val="22"/>
                <w:szCs w:val="22"/>
              </w:rPr>
              <w:t>16</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2D494C3A" w14:textId="1A838307"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2580</w:t>
            </w:r>
          </w:p>
        </w:tc>
        <w:tc>
          <w:tcPr>
            <w:tcW w:w="6531" w:type="dxa"/>
            <w:tcBorders>
              <w:top w:val="single" w:sz="4" w:space="0" w:color="auto"/>
              <w:left w:val="single" w:sz="4" w:space="0" w:color="auto"/>
              <w:bottom w:val="single" w:sz="4" w:space="0" w:color="auto"/>
              <w:right w:val="single" w:sz="4" w:space="0" w:color="auto"/>
            </w:tcBorders>
          </w:tcPr>
          <w:p w14:paraId="6FFE0CAF" w14:textId="79B3F255" w:rsidR="00A16407" w:rsidRPr="006E07D4" w:rsidRDefault="00A16407" w:rsidP="00A16407">
            <w:r w:rsidRPr="003B045C">
              <w:t>Хлопок 50г</w:t>
            </w:r>
          </w:p>
        </w:tc>
      </w:tr>
      <w:tr w:rsidR="00A16407" w:rsidRPr="00973E36" w14:paraId="35562EB8" w14:textId="77777777" w:rsidTr="001E1179">
        <w:trPr>
          <w:jc w:val="center"/>
        </w:trPr>
        <w:tc>
          <w:tcPr>
            <w:tcW w:w="791" w:type="dxa"/>
            <w:vAlign w:val="bottom"/>
          </w:tcPr>
          <w:p w14:paraId="51EF84A0" w14:textId="163A0366" w:rsidR="00A16407" w:rsidRDefault="00A16407" w:rsidP="00A16407">
            <w:pPr>
              <w:jc w:val="right"/>
              <w:rPr>
                <w:rFonts w:ascii="Calibri" w:hAnsi="Calibri"/>
                <w:color w:val="000000"/>
                <w:sz w:val="22"/>
                <w:szCs w:val="22"/>
              </w:rPr>
            </w:pPr>
            <w:r>
              <w:rPr>
                <w:rFonts w:ascii="Calibri" w:hAnsi="Calibri"/>
                <w:color w:val="000000"/>
                <w:sz w:val="22"/>
                <w:szCs w:val="22"/>
              </w:rPr>
              <w:t>17</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CBFD9F2" w14:textId="424675E4"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5000</w:t>
            </w:r>
          </w:p>
        </w:tc>
        <w:tc>
          <w:tcPr>
            <w:tcW w:w="6531" w:type="dxa"/>
            <w:tcBorders>
              <w:top w:val="single" w:sz="4" w:space="0" w:color="auto"/>
              <w:left w:val="single" w:sz="4" w:space="0" w:color="auto"/>
              <w:bottom w:val="single" w:sz="4" w:space="0" w:color="auto"/>
              <w:right w:val="single" w:sz="4" w:space="0" w:color="auto"/>
            </w:tcBorders>
          </w:tcPr>
          <w:p w14:paraId="1719015E" w14:textId="20B2C532" w:rsidR="00A16407" w:rsidRPr="006E07D4" w:rsidRDefault="00A16407" w:rsidP="00A16407">
            <w:r w:rsidRPr="003B045C">
              <w:t>Бетайод 10% 1000мл</w:t>
            </w:r>
          </w:p>
        </w:tc>
      </w:tr>
      <w:tr w:rsidR="00A16407" w:rsidRPr="00973E36" w14:paraId="6A89AC4C" w14:textId="77777777" w:rsidTr="001E1179">
        <w:trPr>
          <w:jc w:val="center"/>
        </w:trPr>
        <w:tc>
          <w:tcPr>
            <w:tcW w:w="791" w:type="dxa"/>
            <w:vAlign w:val="bottom"/>
          </w:tcPr>
          <w:p w14:paraId="450F132D" w14:textId="4AA12583" w:rsidR="00A16407" w:rsidRDefault="00A16407" w:rsidP="00A16407">
            <w:pPr>
              <w:jc w:val="right"/>
              <w:rPr>
                <w:rFonts w:ascii="Calibri" w:hAnsi="Calibri"/>
                <w:color w:val="000000"/>
                <w:sz w:val="22"/>
                <w:szCs w:val="22"/>
              </w:rPr>
            </w:pPr>
            <w:r>
              <w:rPr>
                <w:rFonts w:ascii="Calibri" w:hAnsi="Calibri"/>
                <w:color w:val="000000"/>
                <w:sz w:val="22"/>
                <w:szCs w:val="22"/>
              </w:rPr>
              <w:t>18</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E5F7106" w14:textId="24257735"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13000</w:t>
            </w:r>
          </w:p>
        </w:tc>
        <w:tc>
          <w:tcPr>
            <w:tcW w:w="6531" w:type="dxa"/>
            <w:tcBorders>
              <w:top w:val="single" w:sz="4" w:space="0" w:color="auto"/>
              <w:left w:val="single" w:sz="4" w:space="0" w:color="auto"/>
              <w:bottom w:val="single" w:sz="4" w:space="0" w:color="auto"/>
              <w:right w:val="single" w:sz="4" w:space="0" w:color="auto"/>
            </w:tcBorders>
          </w:tcPr>
          <w:p w14:paraId="5E7FDE8D" w14:textId="506E8990" w:rsidR="00A16407" w:rsidRPr="006E07D4" w:rsidRDefault="00A16407" w:rsidP="00A16407">
            <w:r w:rsidRPr="003B045C">
              <w:t>Бисопролол 5мг</w:t>
            </w:r>
          </w:p>
        </w:tc>
      </w:tr>
      <w:tr w:rsidR="00A16407" w:rsidRPr="00973E36" w14:paraId="231DA630" w14:textId="77777777" w:rsidTr="001E1179">
        <w:trPr>
          <w:jc w:val="center"/>
        </w:trPr>
        <w:tc>
          <w:tcPr>
            <w:tcW w:w="791" w:type="dxa"/>
            <w:vAlign w:val="bottom"/>
          </w:tcPr>
          <w:p w14:paraId="06BC6E1D" w14:textId="2328FB0B" w:rsidR="00A16407" w:rsidRDefault="00A16407" w:rsidP="00A16407">
            <w:pPr>
              <w:jc w:val="right"/>
              <w:rPr>
                <w:rFonts w:ascii="Calibri" w:hAnsi="Calibri"/>
                <w:color w:val="000000"/>
                <w:sz w:val="22"/>
                <w:szCs w:val="22"/>
              </w:rPr>
            </w:pPr>
            <w:r>
              <w:rPr>
                <w:rFonts w:ascii="Calibri" w:hAnsi="Calibri"/>
                <w:color w:val="000000"/>
                <w:sz w:val="22"/>
                <w:szCs w:val="22"/>
              </w:rPr>
              <w:t>19</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05D904CA" w14:textId="4C5AFBC1" w:rsidR="00A16407" w:rsidRDefault="00A16407" w:rsidP="00A16407">
            <w:pPr>
              <w:jc w:val="right"/>
              <w:rPr>
                <w:rFonts w:ascii="GHEA Grapalat" w:hAnsi="GHEA Grapalat"/>
                <w:color w:val="000000"/>
                <w:sz w:val="18"/>
                <w:szCs w:val="18"/>
                <w:lang w:val="hy-AM"/>
              </w:rPr>
            </w:pPr>
            <w:r>
              <w:rPr>
                <w:rFonts w:ascii="Sylfaen" w:hAnsi="Sylfaen"/>
                <w:b/>
                <w:i/>
                <w:sz w:val="18"/>
                <w:szCs w:val="18"/>
              </w:rPr>
              <w:t>6250</w:t>
            </w:r>
          </w:p>
        </w:tc>
        <w:tc>
          <w:tcPr>
            <w:tcW w:w="6531" w:type="dxa"/>
            <w:tcBorders>
              <w:top w:val="single" w:sz="4" w:space="0" w:color="auto"/>
              <w:left w:val="single" w:sz="4" w:space="0" w:color="auto"/>
              <w:bottom w:val="single" w:sz="4" w:space="0" w:color="auto"/>
              <w:right w:val="single" w:sz="4" w:space="0" w:color="auto"/>
            </w:tcBorders>
          </w:tcPr>
          <w:p w14:paraId="719959F9" w14:textId="424C8C89" w:rsidR="00A16407" w:rsidRPr="006E07D4" w:rsidRDefault="00A16407" w:rsidP="00A16407">
            <w:r w:rsidRPr="003B045C">
              <w:t>Бисопролол+периндоприл 5мг+5мг</w:t>
            </w:r>
          </w:p>
        </w:tc>
      </w:tr>
      <w:tr w:rsidR="00A16407" w:rsidRPr="00973E36" w14:paraId="4A95260A" w14:textId="77777777" w:rsidTr="001E1179">
        <w:trPr>
          <w:jc w:val="center"/>
        </w:trPr>
        <w:tc>
          <w:tcPr>
            <w:tcW w:w="791" w:type="dxa"/>
            <w:vAlign w:val="bottom"/>
          </w:tcPr>
          <w:p w14:paraId="4FCE10A9" w14:textId="76339069" w:rsidR="00A16407" w:rsidRDefault="00A16407" w:rsidP="00A16407">
            <w:pPr>
              <w:jc w:val="right"/>
              <w:rPr>
                <w:rFonts w:ascii="Calibri" w:hAnsi="Calibri"/>
                <w:color w:val="000000"/>
                <w:sz w:val="22"/>
                <w:szCs w:val="22"/>
              </w:rPr>
            </w:pPr>
            <w:r>
              <w:rPr>
                <w:rFonts w:ascii="Calibri" w:hAnsi="Calibri"/>
                <w:color w:val="000000"/>
                <w:sz w:val="22"/>
                <w:szCs w:val="22"/>
              </w:rPr>
              <w:t>20</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2F61F18C" w14:textId="5978EA3D" w:rsidR="00A16407" w:rsidRDefault="00A16407" w:rsidP="00A16407">
            <w:pPr>
              <w:jc w:val="right"/>
              <w:rPr>
                <w:rFonts w:ascii="GHEA Grapalat" w:hAnsi="GHEA Grapalat"/>
                <w:color w:val="000000"/>
                <w:sz w:val="18"/>
                <w:szCs w:val="18"/>
                <w:lang w:val="hy-AM"/>
              </w:rPr>
            </w:pPr>
            <w:r>
              <w:rPr>
                <w:rFonts w:ascii="Sylfaen" w:hAnsi="Sylfaen"/>
                <w:b/>
                <w:i/>
                <w:sz w:val="18"/>
                <w:szCs w:val="18"/>
              </w:rPr>
              <w:t>7250</w:t>
            </w:r>
          </w:p>
        </w:tc>
        <w:tc>
          <w:tcPr>
            <w:tcW w:w="6531" w:type="dxa"/>
            <w:tcBorders>
              <w:top w:val="single" w:sz="4" w:space="0" w:color="auto"/>
              <w:left w:val="single" w:sz="4" w:space="0" w:color="auto"/>
              <w:bottom w:val="single" w:sz="4" w:space="0" w:color="auto"/>
              <w:right w:val="single" w:sz="4" w:space="0" w:color="auto"/>
            </w:tcBorders>
          </w:tcPr>
          <w:p w14:paraId="5B7C4CA4" w14:textId="057DC546" w:rsidR="00A16407" w:rsidRPr="006E07D4" w:rsidRDefault="00A16407" w:rsidP="00A16407">
            <w:r w:rsidRPr="003B045C">
              <w:t>Бетаметазон крем 1мг/г</w:t>
            </w:r>
          </w:p>
        </w:tc>
      </w:tr>
      <w:tr w:rsidR="00A16407" w:rsidRPr="00973E36" w14:paraId="3E3C6AB3" w14:textId="77777777" w:rsidTr="001E1179">
        <w:trPr>
          <w:jc w:val="center"/>
        </w:trPr>
        <w:tc>
          <w:tcPr>
            <w:tcW w:w="791" w:type="dxa"/>
            <w:vAlign w:val="bottom"/>
          </w:tcPr>
          <w:p w14:paraId="49AC6B02" w14:textId="33380DEC" w:rsidR="00A16407" w:rsidRDefault="00A16407" w:rsidP="00A16407">
            <w:pPr>
              <w:jc w:val="right"/>
              <w:rPr>
                <w:rFonts w:ascii="Calibri" w:hAnsi="Calibri"/>
                <w:color w:val="000000"/>
                <w:sz w:val="22"/>
                <w:szCs w:val="22"/>
              </w:rPr>
            </w:pPr>
            <w:r>
              <w:rPr>
                <w:rFonts w:ascii="Calibri" w:hAnsi="Calibri"/>
                <w:color w:val="000000"/>
                <w:sz w:val="22"/>
                <w:szCs w:val="22"/>
              </w:rPr>
              <w:t>21</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76921765" w14:textId="0EBEF8CF" w:rsidR="00A16407" w:rsidRDefault="00A16407" w:rsidP="00A16407">
            <w:pPr>
              <w:jc w:val="right"/>
              <w:rPr>
                <w:rFonts w:ascii="GHEA Grapalat" w:hAnsi="GHEA Grapalat"/>
                <w:color w:val="000000"/>
                <w:sz w:val="18"/>
                <w:szCs w:val="18"/>
                <w:lang w:val="hy-AM"/>
              </w:rPr>
            </w:pPr>
            <w:r>
              <w:rPr>
                <w:rFonts w:ascii="Sylfaen" w:hAnsi="Sylfaen"/>
                <w:b/>
                <w:i/>
                <w:sz w:val="18"/>
                <w:szCs w:val="18"/>
              </w:rPr>
              <w:t>3500</w:t>
            </w:r>
          </w:p>
        </w:tc>
        <w:tc>
          <w:tcPr>
            <w:tcW w:w="6531" w:type="dxa"/>
            <w:tcBorders>
              <w:top w:val="single" w:sz="4" w:space="0" w:color="auto"/>
              <w:left w:val="single" w:sz="4" w:space="0" w:color="auto"/>
              <w:bottom w:val="single" w:sz="4" w:space="0" w:color="auto"/>
              <w:right w:val="single" w:sz="4" w:space="0" w:color="auto"/>
            </w:tcBorders>
          </w:tcPr>
          <w:p w14:paraId="5D987E91" w14:textId="1917F2E7" w:rsidR="00A16407" w:rsidRPr="006E07D4" w:rsidRDefault="00A16407" w:rsidP="00A16407">
            <w:r w:rsidRPr="00255FBE">
              <w:t>Беклометазон д/суспензия 50мкг</w:t>
            </w:r>
          </w:p>
        </w:tc>
      </w:tr>
      <w:tr w:rsidR="00A16407" w:rsidRPr="00973E36" w14:paraId="500C3DB3" w14:textId="77777777" w:rsidTr="001E1179">
        <w:trPr>
          <w:jc w:val="center"/>
        </w:trPr>
        <w:tc>
          <w:tcPr>
            <w:tcW w:w="791" w:type="dxa"/>
            <w:vAlign w:val="bottom"/>
          </w:tcPr>
          <w:p w14:paraId="423B082B" w14:textId="087AE14B" w:rsidR="00A16407" w:rsidRDefault="00A16407" w:rsidP="00A16407">
            <w:pPr>
              <w:jc w:val="right"/>
              <w:rPr>
                <w:rFonts w:ascii="Calibri" w:hAnsi="Calibri"/>
                <w:color w:val="000000"/>
                <w:sz w:val="22"/>
                <w:szCs w:val="22"/>
              </w:rPr>
            </w:pPr>
            <w:r>
              <w:rPr>
                <w:rFonts w:ascii="Calibri" w:hAnsi="Calibri"/>
                <w:color w:val="000000"/>
                <w:sz w:val="22"/>
                <w:szCs w:val="22"/>
              </w:rPr>
              <w:t>22</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DB524FF" w14:textId="4F5BDE16" w:rsidR="00A16407" w:rsidRDefault="00A16407" w:rsidP="00A16407">
            <w:pPr>
              <w:jc w:val="right"/>
              <w:rPr>
                <w:rFonts w:ascii="GHEA Grapalat" w:hAnsi="GHEA Grapalat"/>
                <w:color w:val="000000"/>
                <w:sz w:val="18"/>
                <w:szCs w:val="18"/>
                <w:lang w:val="hy-AM"/>
              </w:rPr>
            </w:pPr>
            <w:r>
              <w:rPr>
                <w:rFonts w:ascii="Sylfaen" w:hAnsi="Sylfaen"/>
                <w:b/>
                <w:i/>
                <w:sz w:val="18"/>
                <w:szCs w:val="18"/>
              </w:rPr>
              <w:t>2000</w:t>
            </w:r>
          </w:p>
        </w:tc>
        <w:tc>
          <w:tcPr>
            <w:tcW w:w="6531" w:type="dxa"/>
            <w:tcBorders>
              <w:top w:val="single" w:sz="4" w:space="0" w:color="auto"/>
              <w:left w:val="single" w:sz="4" w:space="0" w:color="auto"/>
              <w:bottom w:val="single" w:sz="4" w:space="0" w:color="auto"/>
              <w:right w:val="single" w:sz="4" w:space="0" w:color="auto"/>
            </w:tcBorders>
          </w:tcPr>
          <w:p w14:paraId="5959407F" w14:textId="4CAFCA8F" w:rsidR="00A16407" w:rsidRPr="006E07D4" w:rsidRDefault="00A16407" w:rsidP="00A16407">
            <w:r w:rsidRPr="00255FBE">
              <w:t>Бензилбензоат /эмульсия/ 200 мг/мл</w:t>
            </w:r>
          </w:p>
        </w:tc>
      </w:tr>
      <w:tr w:rsidR="00A16407" w:rsidRPr="00973E36" w14:paraId="25AEF97D" w14:textId="77777777" w:rsidTr="001E1179">
        <w:trPr>
          <w:jc w:val="center"/>
        </w:trPr>
        <w:tc>
          <w:tcPr>
            <w:tcW w:w="791" w:type="dxa"/>
            <w:vAlign w:val="bottom"/>
          </w:tcPr>
          <w:p w14:paraId="1C9EF3CB" w14:textId="6D21A374" w:rsidR="00A16407" w:rsidRDefault="00A16407" w:rsidP="00A16407">
            <w:pPr>
              <w:jc w:val="right"/>
              <w:rPr>
                <w:rFonts w:ascii="Calibri" w:hAnsi="Calibri"/>
                <w:color w:val="000000"/>
                <w:sz w:val="22"/>
                <w:szCs w:val="22"/>
              </w:rPr>
            </w:pPr>
            <w:r>
              <w:rPr>
                <w:rFonts w:ascii="Calibri" w:hAnsi="Calibri"/>
                <w:color w:val="000000"/>
                <w:sz w:val="22"/>
                <w:szCs w:val="22"/>
              </w:rPr>
              <w:t>23</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8FB810D" w14:textId="1263D760"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3420</w:t>
            </w:r>
          </w:p>
        </w:tc>
        <w:tc>
          <w:tcPr>
            <w:tcW w:w="6531" w:type="dxa"/>
            <w:tcBorders>
              <w:top w:val="single" w:sz="4" w:space="0" w:color="auto"/>
              <w:left w:val="single" w:sz="4" w:space="0" w:color="auto"/>
              <w:bottom w:val="single" w:sz="4" w:space="0" w:color="auto"/>
              <w:right w:val="single" w:sz="4" w:space="0" w:color="auto"/>
            </w:tcBorders>
          </w:tcPr>
          <w:p w14:paraId="03927C16" w14:textId="3E651663" w:rsidR="00A16407" w:rsidRPr="006E07D4" w:rsidRDefault="00A16407" w:rsidP="00A16407">
            <w:r w:rsidRPr="00255FBE">
              <w:t>Глицериновые свечи 0,75-2,8 мг</w:t>
            </w:r>
          </w:p>
        </w:tc>
      </w:tr>
      <w:tr w:rsidR="00A16407" w:rsidRPr="00973E36" w14:paraId="0B2408B5" w14:textId="77777777" w:rsidTr="001E1179">
        <w:trPr>
          <w:jc w:val="center"/>
        </w:trPr>
        <w:tc>
          <w:tcPr>
            <w:tcW w:w="791" w:type="dxa"/>
            <w:vAlign w:val="bottom"/>
          </w:tcPr>
          <w:p w14:paraId="06100B1D" w14:textId="3E889599" w:rsidR="00A16407" w:rsidRDefault="00A16407" w:rsidP="00A16407">
            <w:pPr>
              <w:jc w:val="right"/>
              <w:rPr>
                <w:rFonts w:ascii="Calibri" w:hAnsi="Calibri"/>
                <w:color w:val="000000"/>
                <w:sz w:val="22"/>
                <w:szCs w:val="22"/>
              </w:rPr>
            </w:pPr>
            <w:r>
              <w:rPr>
                <w:rFonts w:ascii="Calibri" w:hAnsi="Calibri"/>
                <w:color w:val="000000"/>
                <w:sz w:val="22"/>
                <w:szCs w:val="22"/>
              </w:rPr>
              <w:t>24</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086F98E" w14:textId="1B4A2823" w:rsidR="00A16407" w:rsidRDefault="00A16407" w:rsidP="00A16407">
            <w:pPr>
              <w:jc w:val="right"/>
              <w:rPr>
                <w:rFonts w:ascii="GHEA Grapalat" w:hAnsi="GHEA Grapalat"/>
                <w:color w:val="000000"/>
                <w:sz w:val="18"/>
                <w:szCs w:val="18"/>
                <w:lang w:val="hy-AM"/>
              </w:rPr>
            </w:pPr>
            <w:r>
              <w:rPr>
                <w:rFonts w:ascii="Sylfaen" w:hAnsi="Sylfaen"/>
                <w:b/>
                <w:i/>
                <w:sz w:val="18"/>
                <w:szCs w:val="18"/>
              </w:rPr>
              <w:t>900</w:t>
            </w:r>
          </w:p>
        </w:tc>
        <w:tc>
          <w:tcPr>
            <w:tcW w:w="6531" w:type="dxa"/>
            <w:tcBorders>
              <w:top w:val="single" w:sz="4" w:space="0" w:color="auto"/>
              <w:left w:val="single" w:sz="4" w:space="0" w:color="auto"/>
              <w:bottom w:val="single" w:sz="4" w:space="0" w:color="auto"/>
              <w:right w:val="single" w:sz="4" w:space="0" w:color="auto"/>
            </w:tcBorders>
          </w:tcPr>
          <w:p w14:paraId="452081E5" w14:textId="2A44C41A" w:rsidR="00A16407" w:rsidRPr="006E07D4" w:rsidRDefault="00A16407" w:rsidP="00A16407">
            <w:r w:rsidRPr="00255FBE">
              <w:t>Глицерилтринитрат/нитроглицерин сублингвально/0,5г</w:t>
            </w:r>
          </w:p>
        </w:tc>
      </w:tr>
      <w:tr w:rsidR="00A16407" w:rsidRPr="00973E36" w14:paraId="4A885165" w14:textId="77777777" w:rsidTr="001E1179">
        <w:trPr>
          <w:jc w:val="center"/>
        </w:trPr>
        <w:tc>
          <w:tcPr>
            <w:tcW w:w="791" w:type="dxa"/>
            <w:vAlign w:val="bottom"/>
          </w:tcPr>
          <w:p w14:paraId="38A1B304" w14:textId="18DFDD2F" w:rsidR="00A16407" w:rsidRDefault="00A16407" w:rsidP="00A16407">
            <w:pPr>
              <w:jc w:val="right"/>
              <w:rPr>
                <w:rFonts w:ascii="Calibri" w:hAnsi="Calibri"/>
                <w:color w:val="000000"/>
                <w:sz w:val="22"/>
                <w:szCs w:val="22"/>
              </w:rPr>
            </w:pPr>
            <w:r>
              <w:rPr>
                <w:rFonts w:ascii="Calibri" w:hAnsi="Calibri"/>
                <w:color w:val="000000"/>
                <w:sz w:val="22"/>
                <w:szCs w:val="22"/>
              </w:rPr>
              <w:t>25</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2E5D6AC9" w14:textId="06F28B47"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1944</w:t>
            </w:r>
          </w:p>
        </w:tc>
        <w:tc>
          <w:tcPr>
            <w:tcW w:w="6531" w:type="dxa"/>
            <w:tcBorders>
              <w:top w:val="single" w:sz="4" w:space="0" w:color="auto"/>
              <w:left w:val="single" w:sz="4" w:space="0" w:color="auto"/>
              <w:bottom w:val="single" w:sz="4" w:space="0" w:color="auto"/>
              <w:right w:val="single" w:sz="4" w:space="0" w:color="auto"/>
            </w:tcBorders>
          </w:tcPr>
          <w:p w14:paraId="50D65BB0" w14:textId="6C1B578E" w:rsidR="00A16407" w:rsidRPr="006E07D4" w:rsidRDefault="00A16407" w:rsidP="00A16407">
            <w:r w:rsidRPr="00255FBE">
              <w:t>Полоски для глюкометра /Aku Check Performa тест-полоски на сахар/ N50</w:t>
            </w:r>
          </w:p>
        </w:tc>
      </w:tr>
      <w:tr w:rsidR="00A16407" w:rsidRPr="00973E36" w14:paraId="00211CD6" w14:textId="77777777" w:rsidTr="001E1179">
        <w:trPr>
          <w:jc w:val="center"/>
        </w:trPr>
        <w:tc>
          <w:tcPr>
            <w:tcW w:w="791" w:type="dxa"/>
            <w:vAlign w:val="bottom"/>
          </w:tcPr>
          <w:p w14:paraId="6D808998" w14:textId="5F351C4E" w:rsidR="00A16407" w:rsidRDefault="00A16407" w:rsidP="00A16407">
            <w:pPr>
              <w:jc w:val="right"/>
              <w:rPr>
                <w:rFonts w:ascii="Calibri" w:hAnsi="Calibri"/>
                <w:color w:val="000000"/>
                <w:sz w:val="22"/>
                <w:szCs w:val="22"/>
              </w:rPr>
            </w:pPr>
            <w:r>
              <w:rPr>
                <w:rFonts w:ascii="Calibri" w:hAnsi="Calibri"/>
                <w:color w:val="000000"/>
                <w:sz w:val="22"/>
                <w:szCs w:val="22"/>
              </w:rPr>
              <w:t>26</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772B8779" w14:textId="21D5DDFD"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4920</w:t>
            </w:r>
          </w:p>
        </w:tc>
        <w:tc>
          <w:tcPr>
            <w:tcW w:w="6531" w:type="dxa"/>
            <w:tcBorders>
              <w:top w:val="single" w:sz="4" w:space="0" w:color="auto"/>
              <w:left w:val="single" w:sz="4" w:space="0" w:color="auto"/>
              <w:bottom w:val="single" w:sz="4" w:space="0" w:color="auto"/>
              <w:right w:val="single" w:sz="4" w:space="0" w:color="auto"/>
            </w:tcBorders>
          </w:tcPr>
          <w:p w14:paraId="5BF92584" w14:textId="4B5F88E3" w:rsidR="00A16407" w:rsidRPr="006E07D4" w:rsidRDefault="00A16407" w:rsidP="00A16407">
            <w:r w:rsidRPr="00255FBE">
              <w:t>Декарис 50 мг</w:t>
            </w:r>
          </w:p>
        </w:tc>
      </w:tr>
      <w:tr w:rsidR="00A16407" w:rsidRPr="00973E36" w14:paraId="16B2CC3C" w14:textId="77777777" w:rsidTr="001E1179">
        <w:trPr>
          <w:jc w:val="center"/>
        </w:trPr>
        <w:tc>
          <w:tcPr>
            <w:tcW w:w="791" w:type="dxa"/>
            <w:vAlign w:val="bottom"/>
          </w:tcPr>
          <w:p w14:paraId="4B1C3E13" w14:textId="138BBA13" w:rsidR="00A16407" w:rsidRDefault="00A16407" w:rsidP="00A16407">
            <w:pPr>
              <w:jc w:val="right"/>
              <w:rPr>
                <w:rFonts w:ascii="Calibri" w:hAnsi="Calibri"/>
                <w:color w:val="000000"/>
                <w:sz w:val="22"/>
                <w:szCs w:val="22"/>
              </w:rPr>
            </w:pPr>
            <w:r>
              <w:rPr>
                <w:rFonts w:ascii="Calibri" w:hAnsi="Calibri"/>
                <w:color w:val="000000"/>
                <w:sz w:val="22"/>
                <w:szCs w:val="22"/>
              </w:rPr>
              <w:t>27</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58644F5" w14:textId="24B1F96B"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14520</w:t>
            </w:r>
          </w:p>
        </w:tc>
        <w:tc>
          <w:tcPr>
            <w:tcW w:w="6531" w:type="dxa"/>
            <w:tcBorders>
              <w:top w:val="single" w:sz="4" w:space="0" w:color="auto"/>
              <w:left w:val="single" w:sz="4" w:space="0" w:color="auto"/>
              <w:bottom w:val="single" w:sz="4" w:space="0" w:color="auto"/>
              <w:right w:val="single" w:sz="4" w:space="0" w:color="auto"/>
            </w:tcBorders>
          </w:tcPr>
          <w:p w14:paraId="5B102D9D" w14:textId="340699DB" w:rsidR="00A16407" w:rsidRPr="006E07D4" w:rsidRDefault="00A16407" w:rsidP="00A16407">
            <w:r w:rsidRPr="00255FBE">
              <w:t>Декарис 150 мг</w:t>
            </w:r>
          </w:p>
        </w:tc>
      </w:tr>
      <w:tr w:rsidR="00A16407" w:rsidRPr="00973E36" w14:paraId="03F60AF2" w14:textId="77777777" w:rsidTr="001E1179">
        <w:trPr>
          <w:jc w:val="center"/>
        </w:trPr>
        <w:tc>
          <w:tcPr>
            <w:tcW w:w="791" w:type="dxa"/>
            <w:vAlign w:val="bottom"/>
          </w:tcPr>
          <w:p w14:paraId="14F54BFB" w14:textId="726E274B" w:rsidR="00A16407" w:rsidRDefault="00A16407" w:rsidP="00A16407">
            <w:pPr>
              <w:jc w:val="right"/>
              <w:rPr>
                <w:rFonts w:ascii="Calibri" w:hAnsi="Calibri"/>
                <w:color w:val="000000"/>
                <w:sz w:val="22"/>
                <w:szCs w:val="22"/>
              </w:rPr>
            </w:pPr>
            <w:r>
              <w:rPr>
                <w:rFonts w:ascii="Calibri" w:hAnsi="Calibri"/>
                <w:color w:val="000000"/>
                <w:sz w:val="22"/>
                <w:szCs w:val="22"/>
              </w:rPr>
              <w:t>28</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21709176" w14:textId="5ABA54C9"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3360</w:t>
            </w:r>
          </w:p>
        </w:tc>
        <w:tc>
          <w:tcPr>
            <w:tcW w:w="6531" w:type="dxa"/>
            <w:tcBorders>
              <w:top w:val="single" w:sz="4" w:space="0" w:color="auto"/>
              <w:left w:val="single" w:sz="4" w:space="0" w:color="auto"/>
              <w:bottom w:val="single" w:sz="4" w:space="0" w:color="auto"/>
              <w:right w:val="single" w:sz="4" w:space="0" w:color="auto"/>
            </w:tcBorders>
          </w:tcPr>
          <w:p w14:paraId="768914F6" w14:textId="50C05D71" w:rsidR="00A16407" w:rsidRPr="006E07D4" w:rsidRDefault="00A16407" w:rsidP="00A16407">
            <w:r w:rsidRPr="00255FBE">
              <w:t>Димедрол 1% 1,0</w:t>
            </w:r>
          </w:p>
        </w:tc>
      </w:tr>
      <w:tr w:rsidR="00A16407" w:rsidRPr="00973E36" w14:paraId="3E600DF6" w14:textId="77777777" w:rsidTr="001E1179">
        <w:trPr>
          <w:jc w:val="center"/>
        </w:trPr>
        <w:tc>
          <w:tcPr>
            <w:tcW w:w="791" w:type="dxa"/>
            <w:vAlign w:val="bottom"/>
          </w:tcPr>
          <w:p w14:paraId="4095B3BC" w14:textId="087D15B1" w:rsidR="00A16407" w:rsidRDefault="00A16407" w:rsidP="00A16407">
            <w:pPr>
              <w:jc w:val="right"/>
              <w:rPr>
                <w:rFonts w:ascii="Calibri" w:hAnsi="Calibri"/>
                <w:color w:val="000000"/>
                <w:sz w:val="22"/>
                <w:szCs w:val="22"/>
              </w:rPr>
            </w:pPr>
            <w:r>
              <w:rPr>
                <w:rFonts w:ascii="Calibri" w:hAnsi="Calibri"/>
                <w:color w:val="000000"/>
                <w:sz w:val="22"/>
                <w:szCs w:val="22"/>
                <w:lang w:val="en-US"/>
              </w:rPr>
              <w:t>29</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4A1D0AAA" w14:textId="395397D5"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2600</w:t>
            </w:r>
          </w:p>
        </w:tc>
        <w:tc>
          <w:tcPr>
            <w:tcW w:w="6531" w:type="dxa"/>
            <w:tcBorders>
              <w:top w:val="single" w:sz="4" w:space="0" w:color="auto"/>
              <w:left w:val="single" w:sz="4" w:space="0" w:color="auto"/>
              <w:bottom w:val="single" w:sz="4" w:space="0" w:color="auto"/>
              <w:right w:val="single" w:sz="4" w:space="0" w:color="auto"/>
            </w:tcBorders>
          </w:tcPr>
          <w:p w14:paraId="572EEDA7" w14:textId="6396838B" w:rsidR="00A16407" w:rsidRPr="006E07D4" w:rsidRDefault="00A16407" w:rsidP="00A16407">
            <w:r w:rsidRPr="00255FBE">
              <w:t>Дибазол 1% 1мл</w:t>
            </w:r>
          </w:p>
        </w:tc>
      </w:tr>
      <w:tr w:rsidR="00A16407" w:rsidRPr="00973E36" w14:paraId="37D27B48" w14:textId="77777777" w:rsidTr="001E1179">
        <w:trPr>
          <w:jc w:val="center"/>
        </w:trPr>
        <w:tc>
          <w:tcPr>
            <w:tcW w:w="791" w:type="dxa"/>
            <w:vAlign w:val="bottom"/>
          </w:tcPr>
          <w:p w14:paraId="5CD7FBA4" w14:textId="41B5E950" w:rsidR="00A16407" w:rsidRDefault="00A16407" w:rsidP="00A16407">
            <w:pPr>
              <w:jc w:val="right"/>
              <w:rPr>
                <w:rFonts w:ascii="Calibri" w:hAnsi="Calibri"/>
                <w:color w:val="000000"/>
                <w:sz w:val="22"/>
                <w:szCs w:val="22"/>
              </w:rPr>
            </w:pPr>
            <w:r>
              <w:rPr>
                <w:rFonts w:ascii="Calibri" w:hAnsi="Calibri"/>
                <w:color w:val="000000"/>
                <w:sz w:val="22"/>
                <w:szCs w:val="22"/>
                <w:lang w:val="en-US"/>
              </w:rPr>
              <w:t>30</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4DDA3AF" w14:textId="56F4A709"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2370</w:t>
            </w:r>
          </w:p>
        </w:tc>
        <w:tc>
          <w:tcPr>
            <w:tcW w:w="6531" w:type="dxa"/>
            <w:tcBorders>
              <w:top w:val="single" w:sz="4" w:space="0" w:color="auto"/>
              <w:left w:val="single" w:sz="4" w:space="0" w:color="auto"/>
              <w:bottom w:val="single" w:sz="4" w:space="0" w:color="auto"/>
              <w:right w:val="single" w:sz="4" w:space="0" w:color="auto"/>
            </w:tcBorders>
          </w:tcPr>
          <w:p w14:paraId="25DD5A00" w14:textId="351C0253" w:rsidR="00A16407" w:rsidRPr="006E07D4" w:rsidRDefault="00A16407" w:rsidP="00A16407">
            <w:r w:rsidRPr="00255FBE">
              <w:t>Дибазол 1% 5мл</w:t>
            </w:r>
          </w:p>
        </w:tc>
      </w:tr>
      <w:tr w:rsidR="00A16407" w:rsidRPr="00973E36" w14:paraId="78A1073D" w14:textId="77777777" w:rsidTr="001E1179">
        <w:trPr>
          <w:jc w:val="center"/>
        </w:trPr>
        <w:tc>
          <w:tcPr>
            <w:tcW w:w="791" w:type="dxa"/>
            <w:vAlign w:val="bottom"/>
          </w:tcPr>
          <w:p w14:paraId="3F020DC1" w14:textId="7AC47CDF" w:rsidR="00A16407" w:rsidRPr="00255FBE" w:rsidRDefault="00A16407" w:rsidP="00A16407">
            <w:pPr>
              <w:jc w:val="right"/>
              <w:rPr>
                <w:rFonts w:ascii="Calibri" w:hAnsi="Calibri"/>
                <w:color w:val="000000"/>
                <w:sz w:val="22"/>
                <w:szCs w:val="22"/>
                <w:lang w:val="en-US"/>
              </w:rPr>
            </w:pPr>
            <w:r>
              <w:rPr>
                <w:rFonts w:ascii="Calibri" w:hAnsi="Calibri"/>
                <w:color w:val="000000"/>
                <w:sz w:val="22"/>
                <w:szCs w:val="22"/>
                <w:lang w:val="en-US"/>
              </w:rPr>
              <w:t>31</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4CD66C98" w14:textId="02B8EA40"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1175</w:t>
            </w:r>
          </w:p>
        </w:tc>
        <w:tc>
          <w:tcPr>
            <w:tcW w:w="6531" w:type="dxa"/>
            <w:tcBorders>
              <w:top w:val="single" w:sz="4" w:space="0" w:color="auto"/>
              <w:left w:val="single" w:sz="4" w:space="0" w:color="auto"/>
              <w:bottom w:val="single" w:sz="4" w:space="0" w:color="auto"/>
              <w:right w:val="single" w:sz="4" w:space="0" w:color="auto"/>
            </w:tcBorders>
          </w:tcPr>
          <w:p w14:paraId="5910E7FF" w14:textId="520863A6" w:rsidR="00A16407" w:rsidRPr="006E07D4" w:rsidRDefault="00A16407" w:rsidP="00A16407">
            <w:r w:rsidRPr="00255FBE">
              <w:t>Дротаверин 2% 2мл</w:t>
            </w:r>
          </w:p>
        </w:tc>
      </w:tr>
      <w:tr w:rsidR="00A16407" w:rsidRPr="00973E36" w14:paraId="54DC6618" w14:textId="77777777" w:rsidTr="001E1179">
        <w:trPr>
          <w:jc w:val="center"/>
        </w:trPr>
        <w:tc>
          <w:tcPr>
            <w:tcW w:w="791" w:type="dxa"/>
            <w:vAlign w:val="bottom"/>
          </w:tcPr>
          <w:p w14:paraId="52E61AF2" w14:textId="5EF77CE8" w:rsidR="00A16407" w:rsidRDefault="00A16407" w:rsidP="00A16407">
            <w:pPr>
              <w:jc w:val="right"/>
              <w:rPr>
                <w:rFonts w:ascii="Calibri" w:hAnsi="Calibri"/>
                <w:color w:val="000000"/>
                <w:sz w:val="22"/>
                <w:szCs w:val="22"/>
                <w:lang w:val="en-US"/>
              </w:rPr>
            </w:pPr>
            <w:r>
              <w:rPr>
                <w:rFonts w:ascii="Calibri" w:hAnsi="Calibri"/>
                <w:color w:val="000000"/>
                <w:sz w:val="22"/>
                <w:szCs w:val="22"/>
                <w:lang w:val="en-US"/>
              </w:rPr>
              <w:t>32</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0A48BDB" w14:textId="0AFF54E6"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5000</w:t>
            </w:r>
          </w:p>
        </w:tc>
        <w:tc>
          <w:tcPr>
            <w:tcW w:w="6531" w:type="dxa"/>
            <w:tcBorders>
              <w:top w:val="single" w:sz="4" w:space="0" w:color="auto"/>
              <w:left w:val="single" w:sz="4" w:space="0" w:color="auto"/>
              <w:bottom w:val="single" w:sz="4" w:space="0" w:color="auto"/>
              <w:right w:val="single" w:sz="4" w:space="0" w:color="auto"/>
            </w:tcBorders>
          </w:tcPr>
          <w:p w14:paraId="23963783" w14:textId="0748565A" w:rsidR="00A16407" w:rsidRPr="00255FBE" w:rsidRDefault="00A16407" w:rsidP="00A16407">
            <w:r w:rsidRPr="00255FBE">
              <w:t>Дексаметазон 4мг/1мл</w:t>
            </w:r>
          </w:p>
        </w:tc>
      </w:tr>
      <w:tr w:rsidR="00A16407" w:rsidRPr="00973E36" w14:paraId="42389531" w14:textId="77777777" w:rsidTr="001E1179">
        <w:trPr>
          <w:jc w:val="center"/>
        </w:trPr>
        <w:tc>
          <w:tcPr>
            <w:tcW w:w="791" w:type="dxa"/>
            <w:vAlign w:val="bottom"/>
          </w:tcPr>
          <w:p w14:paraId="4BBFDA10" w14:textId="577FC0E6" w:rsidR="00A16407" w:rsidRDefault="00A16407" w:rsidP="00A16407">
            <w:pPr>
              <w:jc w:val="right"/>
              <w:rPr>
                <w:rFonts w:ascii="Calibri" w:hAnsi="Calibri"/>
                <w:color w:val="000000"/>
                <w:sz w:val="22"/>
                <w:szCs w:val="22"/>
                <w:lang w:val="en-US"/>
              </w:rPr>
            </w:pPr>
            <w:r>
              <w:rPr>
                <w:rFonts w:ascii="Calibri" w:hAnsi="Calibri"/>
                <w:color w:val="000000"/>
                <w:sz w:val="22"/>
                <w:szCs w:val="22"/>
                <w:lang w:val="en-US"/>
              </w:rPr>
              <w:t>33</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A1D673D" w14:textId="00689F27"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4810</w:t>
            </w:r>
          </w:p>
        </w:tc>
        <w:tc>
          <w:tcPr>
            <w:tcW w:w="6531" w:type="dxa"/>
            <w:tcBorders>
              <w:top w:val="single" w:sz="4" w:space="0" w:color="auto"/>
              <w:left w:val="single" w:sz="4" w:space="0" w:color="auto"/>
              <w:bottom w:val="single" w:sz="4" w:space="0" w:color="auto"/>
              <w:right w:val="single" w:sz="4" w:space="0" w:color="auto"/>
            </w:tcBorders>
          </w:tcPr>
          <w:p w14:paraId="750E5750" w14:textId="45C9B1BB" w:rsidR="00A16407" w:rsidRPr="00255FBE" w:rsidRDefault="00A16407" w:rsidP="00A16407">
            <w:r w:rsidRPr="00255FBE">
              <w:t>Дексаметазон 0,1% 10 мл</w:t>
            </w:r>
          </w:p>
        </w:tc>
      </w:tr>
      <w:tr w:rsidR="00A16407" w:rsidRPr="00973E36" w14:paraId="363B5564" w14:textId="77777777" w:rsidTr="001E1179">
        <w:trPr>
          <w:jc w:val="center"/>
        </w:trPr>
        <w:tc>
          <w:tcPr>
            <w:tcW w:w="791" w:type="dxa"/>
            <w:vAlign w:val="bottom"/>
          </w:tcPr>
          <w:p w14:paraId="77221C7D" w14:textId="5B18119E" w:rsidR="00A16407" w:rsidRDefault="00A16407" w:rsidP="00A16407">
            <w:pPr>
              <w:jc w:val="right"/>
              <w:rPr>
                <w:rFonts w:ascii="Calibri" w:hAnsi="Calibri"/>
                <w:color w:val="000000"/>
                <w:sz w:val="22"/>
                <w:szCs w:val="22"/>
                <w:lang w:val="en-US"/>
              </w:rPr>
            </w:pPr>
            <w:r>
              <w:rPr>
                <w:rFonts w:ascii="Calibri" w:hAnsi="Calibri"/>
                <w:color w:val="000000"/>
                <w:sz w:val="22"/>
                <w:szCs w:val="22"/>
                <w:lang w:val="en-US"/>
              </w:rPr>
              <w:t>34</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72ABD387" w14:textId="48AE49FD"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53000</w:t>
            </w:r>
          </w:p>
        </w:tc>
        <w:tc>
          <w:tcPr>
            <w:tcW w:w="6531" w:type="dxa"/>
            <w:tcBorders>
              <w:top w:val="single" w:sz="4" w:space="0" w:color="auto"/>
              <w:left w:val="single" w:sz="4" w:space="0" w:color="auto"/>
              <w:bottom w:val="single" w:sz="4" w:space="0" w:color="auto"/>
              <w:right w:val="single" w:sz="4" w:space="0" w:color="auto"/>
            </w:tcBorders>
          </w:tcPr>
          <w:p w14:paraId="44DEE671" w14:textId="7DE49894" w:rsidR="00A16407" w:rsidRPr="00255FBE" w:rsidRDefault="00A16407" w:rsidP="00A16407">
            <w:r w:rsidRPr="00255FBE">
              <w:t>Диклак 75 мг</w:t>
            </w:r>
          </w:p>
        </w:tc>
      </w:tr>
      <w:tr w:rsidR="00A16407" w:rsidRPr="00973E36" w14:paraId="356AE777" w14:textId="77777777" w:rsidTr="001E1179">
        <w:trPr>
          <w:jc w:val="center"/>
        </w:trPr>
        <w:tc>
          <w:tcPr>
            <w:tcW w:w="791" w:type="dxa"/>
            <w:vAlign w:val="bottom"/>
          </w:tcPr>
          <w:p w14:paraId="70AB2775" w14:textId="4568C0FA" w:rsidR="00A16407" w:rsidRDefault="00A16407" w:rsidP="00A16407">
            <w:pPr>
              <w:jc w:val="right"/>
              <w:rPr>
                <w:rFonts w:ascii="Calibri" w:hAnsi="Calibri"/>
                <w:color w:val="000000"/>
                <w:sz w:val="22"/>
                <w:szCs w:val="22"/>
                <w:lang w:val="en-US"/>
              </w:rPr>
            </w:pPr>
            <w:r>
              <w:rPr>
                <w:rFonts w:ascii="Calibri" w:hAnsi="Calibri"/>
                <w:color w:val="000000"/>
                <w:sz w:val="22"/>
                <w:szCs w:val="22"/>
                <w:lang w:val="en-US"/>
              </w:rPr>
              <w:lastRenderedPageBreak/>
              <w:t>35</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71159BF4" w14:textId="61594DA6"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4680</w:t>
            </w:r>
          </w:p>
        </w:tc>
        <w:tc>
          <w:tcPr>
            <w:tcW w:w="6531" w:type="dxa"/>
            <w:tcBorders>
              <w:top w:val="single" w:sz="4" w:space="0" w:color="auto"/>
              <w:left w:val="single" w:sz="4" w:space="0" w:color="auto"/>
              <w:bottom w:val="single" w:sz="4" w:space="0" w:color="auto"/>
              <w:right w:val="single" w:sz="4" w:space="0" w:color="auto"/>
            </w:tcBorders>
          </w:tcPr>
          <w:p w14:paraId="650CC192" w14:textId="7B01C06E" w:rsidR="00A16407" w:rsidRPr="00255FBE" w:rsidRDefault="00A16407" w:rsidP="00A16407">
            <w:r w:rsidRPr="00255FBE">
              <w:t>Диклофенак в мазь10 мг  30г</w:t>
            </w:r>
          </w:p>
        </w:tc>
      </w:tr>
      <w:tr w:rsidR="00A16407" w:rsidRPr="00973E36" w14:paraId="2E014A2B" w14:textId="77777777" w:rsidTr="001E1179">
        <w:trPr>
          <w:jc w:val="center"/>
        </w:trPr>
        <w:tc>
          <w:tcPr>
            <w:tcW w:w="791" w:type="dxa"/>
            <w:vAlign w:val="bottom"/>
          </w:tcPr>
          <w:p w14:paraId="20B91124" w14:textId="5EC003D8" w:rsidR="00A16407" w:rsidRDefault="00A16407" w:rsidP="00A16407">
            <w:pPr>
              <w:jc w:val="right"/>
              <w:rPr>
                <w:rFonts w:ascii="Calibri" w:hAnsi="Calibri"/>
                <w:color w:val="000000"/>
                <w:sz w:val="22"/>
                <w:szCs w:val="22"/>
                <w:lang w:val="en-US"/>
              </w:rPr>
            </w:pPr>
            <w:r>
              <w:rPr>
                <w:rFonts w:ascii="Calibri" w:hAnsi="Calibri"/>
                <w:color w:val="000000"/>
                <w:sz w:val="22"/>
                <w:szCs w:val="22"/>
                <w:lang w:val="en-US"/>
              </w:rPr>
              <w:t>36</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76D368D8" w14:textId="3A04B95D"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21500</w:t>
            </w:r>
          </w:p>
        </w:tc>
        <w:tc>
          <w:tcPr>
            <w:tcW w:w="6531" w:type="dxa"/>
            <w:tcBorders>
              <w:top w:val="single" w:sz="4" w:space="0" w:color="auto"/>
              <w:left w:val="single" w:sz="4" w:space="0" w:color="auto"/>
              <w:bottom w:val="single" w:sz="4" w:space="0" w:color="auto"/>
              <w:right w:val="single" w:sz="4" w:space="0" w:color="auto"/>
            </w:tcBorders>
          </w:tcPr>
          <w:p w14:paraId="276A245A" w14:textId="4F8B83A2" w:rsidR="00A16407" w:rsidRPr="00255FBE" w:rsidRDefault="00A16407" w:rsidP="00A16407">
            <w:r w:rsidRPr="00255FBE">
              <w:t>Диклофенак 75мг/3мл</w:t>
            </w:r>
          </w:p>
        </w:tc>
      </w:tr>
      <w:tr w:rsidR="00A16407" w:rsidRPr="00973E36" w14:paraId="113C1D12" w14:textId="77777777" w:rsidTr="001E1179">
        <w:trPr>
          <w:jc w:val="center"/>
        </w:trPr>
        <w:tc>
          <w:tcPr>
            <w:tcW w:w="791" w:type="dxa"/>
            <w:tcBorders>
              <w:bottom w:val="single" w:sz="4" w:space="0" w:color="auto"/>
            </w:tcBorders>
          </w:tcPr>
          <w:p w14:paraId="7F8E0F24" w14:textId="09B26180" w:rsidR="00A16407" w:rsidRDefault="00A16407" w:rsidP="00A16407">
            <w:pPr>
              <w:jc w:val="right"/>
              <w:rPr>
                <w:rFonts w:ascii="Calibri" w:hAnsi="Calibri"/>
                <w:color w:val="000000"/>
                <w:sz w:val="22"/>
                <w:szCs w:val="22"/>
                <w:lang w:val="en-US"/>
              </w:rPr>
            </w:pPr>
            <w:r>
              <w:rPr>
                <w:rFonts w:ascii="GHEA Grapalat" w:hAnsi="GHEA Grapalat"/>
                <w:sz w:val="18"/>
                <w:szCs w:val="18"/>
                <w:lang w:val="hy-AM"/>
              </w:rPr>
              <w:t>37</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07E7C28E" w14:textId="6247F961" w:rsidR="00A16407" w:rsidRDefault="00A16407" w:rsidP="00A16407">
            <w:pPr>
              <w:jc w:val="right"/>
              <w:rPr>
                <w:rFonts w:ascii="GHEA Grapalat" w:hAnsi="GHEA Grapalat"/>
                <w:color w:val="000000"/>
                <w:sz w:val="18"/>
                <w:szCs w:val="18"/>
                <w:lang w:val="hy-AM"/>
              </w:rPr>
            </w:pPr>
            <w:r>
              <w:rPr>
                <w:rFonts w:ascii="Sylfaen" w:hAnsi="Sylfaen"/>
                <w:b/>
                <w:i/>
                <w:sz w:val="18"/>
                <w:szCs w:val="18"/>
              </w:rPr>
              <w:t>7000</w:t>
            </w:r>
          </w:p>
        </w:tc>
        <w:tc>
          <w:tcPr>
            <w:tcW w:w="6531" w:type="dxa"/>
            <w:tcBorders>
              <w:top w:val="single" w:sz="4" w:space="0" w:color="auto"/>
              <w:left w:val="single" w:sz="4" w:space="0" w:color="auto"/>
              <w:bottom w:val="single" w:sz="4" w:space="0" w:color="auto"/>
              <w:right w:val="single" w:sz="4" w:space="0" w:color="auto"/>
            </w:tcBorders>
          </w:tcPr>
          <w:p w14:paraId="611F84F2" w14:textId="5C6272C2" w:rsidR="00A16407" w:rsidRPr="00255FBE" w:rsidRDefault="00A16407" w:rsidP="00A16407">
            <w:r w:rsidRPr="00255FBE">
              <w:t>Доксициклин 100 мг</w:t>
            </w:r>
          </w:p>
        </w:tc>
      </w:tr>
      <w:tr w:rsidR="00A16407" w:rsidRPr="00973E36" w14:paraId="5D1A107F" w14:textId="77777777" w:rsidTr="001E1179">
        <w:trPr>
          <w:jc w:val="center"/>
        </w:trPr>
        <w:tc>
          <w:tcPr>
            <w:tcW w:w="791" w:type="dxa"/>
            <w:tcBorders>
              <w:bottom w:val="single" w:sz="4" w:space="0" w:color="auto"/>
            </w:tcBorders>
          </w:tcPr>
          <w:p w14:paraId="77027CFB" w14:textId="1B53238D" w:rsidR="00A16407" w:rsidRDefault="00A16407" w:rsidP="00A16407">
            <w:pPr>
              <w:jc w:val="right"/>
              <w:rPr>
                <w:rFonts w:ascii="Calibri" w:hAnsi="Calibri"/>
                <w:color w:val="000000"/>
                <w:sz w:val="22"/>
                <w:szCs w:val="22"/>
                <w:lang w:val="en-US"/>
              </w:rPr>
            </w:pPr>
            <w:r>
              <w:rPr>
                <w:rFonts w:ascii="GHEA Grapalat" w:hAnsi="GHEA Grapalat"/>
                <w:color w:val="000000"/>
                <w:sz w:val="18"/>
                <w:szCs w:val="18"/>
                <w:lang w:val="hy-AM"/>
              </w:rPr>
              <w:t>38</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581978E" w14:textId="7E36DAD9"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12000</w:t>
            </w:r>
          </w:p>
        </w:tc>
        <w:tc>
          <w:tcPr>
            <w:tcW w:w="6531" w:type="dxa"/>
            <w:tcBorders>
              <w:top w:val="single" w:sz="4" w:space="0" w:color="auto"/>
              <w:left w:val="single" w:sz="4" w:space="0" w:color="auto"/>
              <w:bottom w:val="single" w:sz="4" w:space="0" w:color="auto"/>
              <w:right w:val="single" w:sz="4" w:space="0" w:color="auto"/>
            </w:tcBorders>
          </w:tcPr>
          <w:p w14:paraId="479FEB7E" w14:textId="0F056A37" w:rsidR="00A16407" w:rsidRPr="00255FBE" w:rsidRDefault="00A16407" w:rsidP="00A16407">
            <w:r w:rsidRPr="00255FBE">
              <w:t>Эналаприл 20 мг</w:t>
            </w:r>
          </w:p>
        </w:tc>
      </w:tr>
      <w:tr w:rsidR="00A16407" w:rsidRPr="00973E36" w14:paraId="6CD2EEF1" w14:textId="77777777" w:rsidTr="001E1179">
        <w:trPr>
          <w:jc w:val="center"/>
        </w:trPr>
        <w:tc>
          <w:tcPr>
            <w:tcW w:w="791" w:type="dxa"/>
            <w:tcBorders>
              <w:bottom w:val="single" w:sz="4" w:space="0" w:color="auto"/>
            </w:tcBorders>
          </w:tcPr>
          <w:p w14:paraId="7EA7A121" w14:textId="5F87869A" w:rsidR="00A16407" w:rsidRDefault="00A16407" w:rsidP="00A16407">
            <w:pPr>
              <w:jc w:val="right"/>
              <w:rPr>
                <w:rFonts w:ascii="Calibri" w:hAnsi="Calibri"/>
                <w:color w:val="000000"/>
                <w:sz w:val="22"/>
                <w:szCs w:val="22"/>
                <w:lang w:val="en-US"/>
              </w:rPr>
            </w:pPr>
            <w:r>
              <w:rPr>
                <w:rFonts w:ascii="GHEA Grapalat" w:hAnsi="GHEA Grapalat"/>
                <w:sz w:val="18"/>
                <w:szCs w:val="18"/>
                <w:lang w:val="hy-AM"/>
              </w:rPr>
              <w:t>39</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7FDD7BDA" w14:textId="1976A428"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600</w:t>
            </w:r>
          </w:p>
        </w:tc>
        <w:tc>
          <w:tcPr>
            <w:tcW w:w="6531" w:type="dxa"/>
            <w:tcBorders>
              <w:top w:val="single" w:sz="4" w:space="0" w:color="auto"/>
              <w:left w:val="single" w:sz="4" w:space="0" w:color="auto"/>
              <w:bottom w:val="single" w:sz="4" w:space="0" w:color="auto"/>
              <w:right w:val="single" w:sz="4" w:space="0" w:color="auto"/>
            </w:tcBorders>
          </w:tcPr>
          <w:p w14:paraId="6EE5469D" w14:textId="726CE254" w:rsidR="00A16407" w:rsidRPr="00255FBE" w:rsidRDefault="00A16407" w:rsidP="00A16407">
            <w:r w:rsidRPr="00255FBE">
              <w:t>Эуфиллин 0,15г</w:t>
            </w:r>
          </w:p>
        </w:tc>
      </w:tr>
      <w:tr w:rsidR="00A16407" w:rsidRPr="00973E36" w14:paraId="0C9BB98F" w14:textId="77777777" w:rsidTr="001E1179">
        <w:trPr>
          <w:jc w:val="center"/>
        </w:trPr>
        <w:tc>
          <w:tcPr>
            <w:tcW w:w="791" w:type="dxa"/>
            <w:tcBorders>
              <w:bottom w:val="single" w:sz="4" w:space="0" w:color="auto"/>
            </w:tcBorders>
          </w:tcPr>
          <w:p w14:paraId="1C28FF79" w14:textId="6D43AC7E" w:rsidR="00A16407" w:rsidRDefault="00A16407" w:rsidP="00A16407">
            <w:pPr>
              <w:jc w:val="right"/>
              <w:rPr>
                <w:rFonts w:ascii="Calibri" w:hAnsi="Calibri"/>
                <w:color w:val="000000"/>
                <w:sz w:val="22"/>
                <w:szCs w:val="22"/>
                <w:lang w:val="en-US"/>
              </w:rPr>
            </w:pPr>
            <w:r>
              <w:rPr>
                <w:rFonts w:ascii="GHEA Grapalat" w:hAnsi="GHEA Grapalat"/>
                <w:sz w:val="18"/>
                <w:szCs w:val="18"/>
                <w:lang w:val="hy-AM"/>
              </w:rPr>
              <w:t>40</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BDD734C" w14:textId="7784469A"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780</w:t>
            </w:r>
          </w:p>
        </w:tc>
        <w:tc>
          <w:tcPr>
            <w:tcW w:w="6531" w:type="dxa"/>
            <w:tcBorders>
              <w:top w:val="single" w:sz="4" w:space="0" w:color="auto"/>
              <w:left w:val="single" w:sz="4" w:space="0" w:color="auto"/>
              <w:bottom w:val="single" w:sz="4" w:space="0" w:color="auto"/>
              <w:right w:val="single" w:sz="4" w:space="0" w:color="auto"/>
            </w:tcBorders>
          </w:tcPr>
          <w:p w14:paraId="299D24DB" w14:textId="435B78D4" w:rsidR="00A16407" w:rsidRPr="00255FBE" w:rsidRDefault="00A16407" w:rsidP="00A16407">
            <w:r w:rsidRPr="00255FBE">
              <w:t>Эуфиллин 2,4 % 5,0</w:t>
            </w:r>
          </w:p>
        </w:tc>
      </w:tr>
      <w:tr w:rsidR="00A16407" w:rsidRPr="00973E36" w14:paraId="1D00AAC6" w14:textId="77777777" w:rsidTr="001E1179">
        <w:trPr>
          <w:jc w:val="center"/>
        </w:trPr>
        <w:tc>
          <w:tcPr>
            <w:tcW w:w="791" w:type="dxa"/>
            <w:tcBorders>
              <w:bottom w:val="single" w:sz="4" w:space="0" w:color="auto"/>
            </w:tcBorders>
          </w:tcPr>
          <w:p w14:paraId="403BFC31" w14:textId="583D42DA" w:rsidR="00A16407" w:rsidRDefault="00A16407" w:rsidP="00A16407">
            <w:pPr>
              <w:jc w:val="right"/>
              <w:rPr>
                <w:rFonts w:ascii="Calibri" w:hAnsi="Calibri"/>
                <w:color w:val="000000"/>
                <w:sz w:val="22"/>
                <w:szCs w:val="22"/>
                <w:lang w:val="en-US"/>
              </w:rPr>
            </w:pPr>
            <w:r>
              <w:rPr>
                <w:rFonts w:ascii="GHEA Grapalat" w:hAnsi="GHEA Grapalat" w:cs="Sylfaen"/>
                <w:color w:val="000000"/>
                <w:sz w:val="18"/>
                <w:szCs w:val="18"/>
                <w:lang w:val="hy-AM"/>
              </w:rPr>
              <w:t>41</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5846ABBB" w14:textId="28958B5E"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1500</w:t>
            </w:r>
          </w:p>
        </w:tc>
        <w:tc>
          <w:tcPr>
            <w:tcW w:w="6531" w:type="dxa"/>
            <w:tcBorders>
              <w:top w:val="single" w:sz="4" w:space="0" w:color="auto"/>
              <w:left w:val="single" w:sz="4" w:space="0" w:color="auto"/>
              <w:bottom w:val="single" w:sz="4" w:space="0" w:color="auto"/>
              <w:right w:val="single" w:sz="4" w:space="0" w:color="auto"/>
            </w:tcBorders>
          </w:tcPr>
          <w:p w14:paraId="2A370D29" w14:textId="33393E86" w:rsidR="00A16407" w:rsidRPr="00255FBE" w:rsidRDefault="00A16407" w:rsidP="00A16407">
            <w:r w:rsidRPr="0056274A">
              <w:t>Адреналин /адреналин/ 1,82мг/мл 1мг/мл</w:t>
            </w:r>
          </w:p>
        </w:tc>
      </w:tr>
      <w:tr w:rsidR="00A16407" w:rsidRPr="00973E36" w14:paraId="10A73C11" w14:textId="77777777" w:rsidTr="001E1179">
        <w:trPr>
          <w:jc w:val="center"/>
        </w:trPr>
        <w:tc>
          <w:tcPr>
            <w:tcW w:w="791" w:type="dxa"/>
            <w:tcBorders>
              <w:bottom w:val="single" w:sz="4" w:space="0" w:color="auto"/>
            </w:tcBorders>
          </w:tcPr>
          <w:p w14:paraId="12A56859" w14:textId="413A8062" w:rsidR="00A16407" w:rsidRDefault="00A16407" w:rsidP="00A16407">
            <w:pPr>
              <w:jc w:val="right"/>
              <w:rPr>
                <w:rFonts w:ascii="Calibri" w:hAnsi="Calibri"/>
                <w:color w:val="000000"/>
                <w:sz w:val="22"/>
                <w:szCs w:val="22"/>
                <w:lang w:val="en-US"/>
              </w:rPr>
            </w:pPr>
            <w:r>
              <w:rPr>
                <w:rFonts w:ascii="GHEA Grapalat" w:hAnsi="GHEA Grapalat" w:cs="Sylfaen"/>
                <w:color w:val="000000"/>
                <w:sz w:val="18"/>
                <w:szCs w:val="18"/>
                <w:lang w:val="hy-AM"/>
              </w:rPr>
              <w:t>42</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EA0E762" w14:textId="0C104DB9" w:rsidR="00A16407" w:rsidRDefault="00A16407" w:rsidP="00A16407">
            <w:pPr>
              <w:jc w:val="right"/>
              <w:rPr>
                <w:rFonts w:ascii="GHEA Grapalat" w:hAnsi="GHEA Grapalat"/>
                <w:color w:val="000000"/>
                <w:sz w:val="18"/>
                <w:szCs w:val="18"/>
                <w:lang w:val="hy-AM"/>
              </w:rPr>
            </w:pPr>
            <w:r>
              <w:rPr>
                <w:rFonts w:ascii="Sylfaen" w:hAnsi="Sylfaen"/>
                <w:b/>
                <w:i/>
                <w:sz w:val="18"/>
                <w:szCs w:val="18"/>
                <w:lang w:val="hy-AM"/>
              </w:rPr>
              <w:t>3500</w:t>
            </w:r>
          </w:p>
        </w:tc>
        <w:tc>
          <w:tcPr>
            <w:tcW w:w="6531" w:type="dxa"/>
            <w:tcBorders>
              <w:top w:val="single" w:sz="4" w:space="0" w:color="auto"/>
              <w:left w:val="single" w:sz="4" w:space="0" w:color="auto"/>
              <w:bottom w:val="single" w:sz="4" w:space="0" w:color="auto"/>
              <w:right w:val="single" w:sz="4" w:space="0" w:color="auto"/>
            </w:tcBorders>
          </w:tcPr>
          <w:p w14:paraId="2DD99EA0" w14:textId="3F7B8E48" w:rsidR="00A16407" w:rsidRPr="00255FBE" w:rsidRDefault="00A16407" w:rsidP="00A16407">
            <w:r w:rsidRPr="0056274A">
              <w:t>Лента ЭКГ 80мм*30м</w:t>
            </w:r>
          </w:p>
        </w:tc>
      </w:tr>
      <w:tr w:rsidR="00A16407" w:rsidRPr="00973E36" w14:paraId="53747AD0" w14:textId="77777777" w:rsidTr="001E1179">
        <w:trPr>
          <w:jc w:val="center"/>
        </w:trPr>
        <w:tc>
          <w:tcPr>
            <w:tcW w:w="791" w:type="dxa"/>
            <w:tcBorders>
              <w:bottom w:val="single" w:sz="4" w:space="0" w:color="auto"/>
            </w:tcBorders>
          </w:tcPr>
          <w:p w14:paraId="1118A996" w14:textId="7C5C0B9C" w:rsidR="00A16407" w:rsidRDefault="00A16407" w:rsidP="00A16407">
            <w:pPr>
              <w:jc w:val="right"/>
              <w:rPr>
                <w:rFonts w:ascii="Calibri" w:hAnsi="Calibri"/>
                <w:color w:val="000000"/>
                <w:sz w:val="22"/>
                <w:szCs w:val="22"/>
                <w:lang w:val="en-US"/>
              </w:rPr>
            </w:pPr>
            <w:r>
              <w:rPr>
                <w:rFonts w:ascii="GHEA Grapalat" w:hAnsi="GHEA Grapalat" w:cs="Sylfaen"/>
                <w:color w:val="000000"/>
                <w:sz w:val="18"/>
                <w:szCs w:val="18"/>
                <w:lang w:val="hy-AM"/>
              </w:rPr>
              <w:t>43</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50969D6A" w14:textId="6E4FD310" w:rsidR="00A16407" w:rsidRPr="00A0276C" w:rsidRDefault="00A16407" w:rsidP="00A16407">
            <w:pPr>
              <w:jc w:val="right"/>
              <w:rPr>
                <w:rFonts w:ascii="Calibri" w:hAnsi="Calibri"/>
                <w:color w:val="000000"/>
                <w:sz w:val="22"/>
                <w:szCs w:val="22"/>
                <w:lang w:val="en-US"/>
              </w:rPr>
            </w:pPr>
            <w:r>
              <w:rPr>
                <w:rFonts w:ascii="Sylfaen" w:hAnsi="Sylfaen"/>
                <w:b/>
                <w:i/>
                <w:sz w:val="18"/>
                <w:szCs w:val="18"/>
                <w:lang w:val="hy-AM"/>
              </w:rPr>
              <w:t>11500</w:t>
            </w:r>
          </w:p>
        </w:tc>
        <w:tc>
          <w:tcPr>
            <w:tcW w:w="6531" w:type="dxa"/>
            <w:tcBorders>
              <w:top w:val="single" w:sz="4" w:space="0" w:color="auto"/>
              <w:left w:val="single" w:sz="4" w:space="0" w:color="auto"/>
              <w:bottom w:val="single" w:sz="4" w:space="0" w:color="auto"/>
              <w:right w:val="single" w:sz="4" w:space="0" w:color="auto"/>
            </w:tcBorders>
          </w:tcPr>
          <w:p w14:paraId="3D21C44C" w14:textId="5EDE8057" w:rsidR="00A16407" w:rsidRPr="006E07D4" w:rsidRDefault="00A16407" w:rsidP="00A16407">
            <w:r w:rsidRPr="0056274A">
              <w:t>Дистиллированная вода</w:t>
            </w:r>
          </w:p>
        </w:tc>
      </w:tr>
      <w:tr w:rsidR="00A16407" w:rsidRPr="00973E36" w14:paraId="7B5AF66C" w14:textId="77777777" w:rsidTr="001E1179">
        <w:trPr>
          <w:jc w:val="center"/>
        </w:trPr>
        <w:tc>
          <w:tcPr>
            <w:tcW w:w="791" w:type="dxa"/>
            <w:tcBorders>
              <w:bottom w:val="single" w:sz="4" w:space="0" w:color="auto"/>
            </w:tcBorders>
          </w:tcPr>
          <w:p w14:paraId="6AFF20C7" w14:textId="723661F8" w:rsidR="00A16407" w:rsidRDefault="00A16407" w:rsidP="00A16407">
            <w:pPr>
              <w:jc w:val="right"/>
              <w:rPr>
                <w:rFonts w:ascii="Calibri" w:hAnsi="Calibri"/>
                <w:color w:val="000000"/>
                <w:sz w:val="22"/>
                <w:szCs w:val="22"/>
              </w:rPr>
            </w:pPr>
            <w:r>
              <w:rPr>
                <w:rFonts w:ascii="GHEA Grapalat" w:hAnsi="GHEA Grapalat" w:cs="Sylfaen"/>
                <w:color w:val="000000"/>
                <w:sz w:val="18"/>
                <w:szCs w:val="18"/>
                <w:lang w:val="hy-AM"/>
              </w:rPr>
              <w:t>44</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16EBCFA" w14:textId="2D912E6A" w:rsidR="00A16407" w:rsidRDefault="00A16407" w:rsidP="00A16407">
            <w:pPr>
              <w:jc w:val="right"/>
              <w:rPr>
                <w:rFonts w:ascii="Calibri" w:hAnsi="Calibri"/>
                <w:color w:val="000000"/>
                <w:sz w:val="22"/>
                <w:szCs w:val="22"/>
              </w:rPr>
            </w:pPr>
            <w:r>
              <w:rPr>
                <w:rFonts w:ascii="Sylfaen" w:hAnsi="Sylfaen"/>
                <w:b/>
                <w:i/>
                <w:sz w:val="18"/>
                <w:szCs w:val="18"/>
                <w:lang w:val="hy-AM"/>
              </w:rPr>
              <w:t>3500</w:t>
            </w:r>
          </w:p>
        </w:tc>
        <w:tc>
          <w:tcPr>
            <w:tcW w:w="6531" w:type="dxa"/>
            <w:tcBorders>
              <w:top w:val="single" w:sz="4" w:space="0" w:color="auto"/>
              <w:left w:val="single" w:sz="4" w:space="0" w:color="auto"/>
              <w:bottom w:val="single" w:sz="4" w:space="0" w:color="auto"/>
              <w:right w:val="single" w:sz="4" w:space="0" w:color="auto"/>
            </w:tcBorders>
          </w:tcPr>
          <w:p w14:paraId="7054AC18" w14:textId="40C85AC2" w:rsidR="00A16407" w:rsidRPr="00DC76B5" w:rsidRDefault="00A16407" w:rsidP="00A16407">
            <w:r w:rsidRPr="006E07D4">
              <w:t>Ибупрофен 200 мг/5 мл/мл</w:t>
            </w:r>
          </w:p>
        </w:tc>
      </w:tr>
      <w:tr w:rsidR="00A16407" w:rsidRPr="00973E36" w14:paraId="60901BC7" w14:textId="77777777" w:rsidTr="001E1179">
        <w:trPr>
          <w:jc w:val="center"/>
        </w:trPr>
        <w:tc>
          <w:tcPr>
            <w:tcW w:w="791" w:type="dxa"/>
            <w:tcBorders>
              <w:bottom w:val="single" w:sz="4" w:space="0" w:color="auto"/>
            </w:tcBorders>
          </w:tcPr>
          <w:p w14:paraId="0D917483" w14:textId="2B596281" w:rsidR="00A16407" w:rsidRDefault="00A16407" w:rsidP="00A16407">
            <w:pPr>
              <w:jc w:val="right"/>
              <w:rPr>
                <w:rFonts w:ascii="Calibri" w:hAnsi="Calibri"/>
                <w:color w:val="000000"/>
                <w:sz w:val="22"/>
                <w:szCs w:val="22"/>
              </w:rPr>
            </w:pPr>
            <w:r>
              <w:rPr>
                <w:rFonts w:ascii="GHEA Grapalat" w:hAnsi="GHEA Grapalat" w:cs="Sylfaen"/>
                <w:color w:val="000000"/>
                <w:sz w:val="18"/>
                <w:szCs w:val="18"/>
                <w:lang w:val="hy-AM"/>
              </w:rPr>
              <w:t>45</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46AE76FE" w14:textId="010F2A61" w:rsidR="00A16407" w:rsidRDefault="00A16407" w:rsidP="00A16407">
            <w:pPr>
              <w:jc w:val="right"/>
              <w:rPr>
                <w:rFonts w:ascii="Calibri" w:hAnsi="Calibri"/>
                <w:color w:val="000000"/>
                <w:sz w:val="22"/>
                <w:szCs w:val="22"/>
              </w:rPr>
            </w:pPr>
            <w:r>
              <w:rPr>
                <w:rFonts w:ascii="Sylfaen" w:hAnsi="Sylfaen"/>
                <w:b/>
                <w:i/>
                <w:sz w:val="18"/>
                <w:szCs w:val="18"/>
                <w:lang w:val="hy-AM"/>
              </w:rPr>
              <w:t>45000</w:t>
            </w:r>
          </w:p>
        </w:tc>
        <w:tc>
          <w:tcPr>
            <w:tcW w:w="6531" w:type="dxa"/>
            <w:tcBorders>
              <w:top w:val="single" w:sz="4" w:space="0" w:color="auto"/>
              <w:left w:val="single" w:sz="4" w:space="0" w:color="auto"/>
              <w:bottom w:val="single" w:sz="4" w:space="0" w:color="auto"/>
              <w:right w:val="single" w:sz="4" w:space="0" w:color="auto"/>
            </w:tcBorders>
          </w:tcPr>
          <w:p w14:paraId="2E17C292" w14:textId="614E89C9" w:rsidR="00A16407" w:rsidRPr="00A62408" w:rsidRDefault="00A16407" w:rsidP="00A16407">
            <w:r w:rsidRPr="006E07D4">
              <w:t>Ибупрофен 200 мг</w:t>
            </w:r>
          </w:p>
        </w:tc>
      </w:tr>
      <w:tr w:rsidR="00A16407" w:rsidRPr="00973E36" w14:paraId="7DCE97A5" w14:textId="77777777" w:rsidTr="001E1179">
        <w:trPr>
          <w:jc w:val="center"/>
        </w:trPr>
        <w:tc>
          <w:tcPr>
            <w:tcW w:w="791" w:type="dxa"/>
            <w:tcBorders>
              <w:bottom w:val="single" w:sz="4" w:space="0" w:color="auto"/>
            </w:tcBorders>
          </w:tcPr>
          <w:p w14:paraId="5B7D4DBB" w14:textId="1F24A8A3" w:rsidR="00A16407" w:rsidRDefault="00A16407" w:rsidP="00A16407">
            <w:pPr>
              <w:jc w:val="right"/>
              <w:rPr>
                <w:rFonts w:ascii="Calibri" w:hAnsi="Calibri"/>
                <w:color w:val="000000"/>
                <w:sz w:val="22"/>
                <w:szCs w:val="22"/>
              </w:rPr>
            </w:pPr>
            <w:r>
              <w:rPr>
                <w:rFonts w:ascii="GHEA Grapalat" w:hAnsi="GHEA Grapalat" w:cs="Sylfaen"/>
                <w:color w:val="000000"/>
                <w:sz w:val="18"/>
                <w:szCs w:val="18"/>
                <w:lang w:val="hy-AM"/>
              </w:rPr>
              <w:t>46</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2E41812" w14:textId="59DC7B4D" w:rsidR="00A16407" w:rsidRDefault="00A16407" w:rsidP="00A16407">
            <w:pPr>
              <w:jc w:val="right"/>
              <w:rPr>
                <w:rFonts w:ascii="Calibri" w:hAnsi="Calibri"/>
                <w:color w:val="000000"/>
                <w:sz w:val="22"/>
                <w:szCs w:val="22"/>
              </w:rPr>
            </w:pPr>
            <w:r>
              <w:rPr>
                <w:rFonts w:ascii="Sylfaen" w:hAnsi="Sylfaen"/>
                <w:b/>
                <w:i/>
                <w:sz w:val="18"/>
                <w:szCs w:val="18"/>
                <w:lang w:val="hy-AM"/>
              </w:rPr>
              <w:t>153520</w:t>
            </w:r>
          </w:p>
        </w:tc>
        <w:tc>
          <w:tcPr>
            <w:tcW w:w="6531" w:type="dxa"/>
            <w:tcBorders>
              <w:top w:val="single" w:sz="4" w:space="0" w:color="auto"/>
              <w:left w:val="single" w:sz="4" w:space="0" w:color="auto"/>
              <w:bottom w:val="single" w:sz="4" w:space="0" w:color="auto"/>
              <w:right w:val="single" w:sz="4" w:space="0" w:color="auto"/>
            </w:tcBorders>
          </w:tcPr>
          <w:p w14:paraId="737C2CC6" w14:textId="1D08BE89" w:rsidR="00A16407" w:rsidRPr="00CF7987" w:rsidRDefault="00A16407" w:rsidP="00A16407">
            <w:r w:rsidRPr="006E07D4">
              <w:t>Ибупрофен 400 мг</w:t>
            </w:r>
          </w:p>
        </w:tc>
      </w:tr>
      <w:tr w:rsidR="00A16407" w:rsidRPr="00973E36" w14:paraId="4294A687" w14:textId="77777777" w:rsidTr="001E1179">
        <w:trPr>
          <w:jc w:val="center"/>
        </w:trPr>
        <w:tc>
          <w:tcPr>
            <w:tcW w:w="791" w:type="dxa"/>
            <w:tcBorders>
              <w:bottom w:val="single" w:sz="4" w:space="0" w:color="auto"/>
            </w:tcBorders>
          </w:tcPr>
          <w:p w14:paraId="5540CB20" w14:textId="5C662A6A" w:rsidR="00A16407" w:rsidRDefault="00A16407" w:rsidP="00A16407">
            <w:pPr>
              <w:jc w:val="right"/>
              <w:rPr>
                <w:rFonts w:ascii="Calibri" w:hAnsi="Calibri"/>
                <w:color w:val="000000"/>
                <w:sz w:val="22"/>
                <w:szCs w:val="22"/>
              </w:rPr>
            </w:pPr>
            <w:r>
              <w:rPr>
                <w:rFonts w:ascii="GHEA Grapalat" w:hAnsi="GHEA Grapalat"/>
                <w:sz w:val="18"/>
                <w:szCs w:val="18"/>
                <w:lang w:val="hy-AM"/>
              </w:rPr>
              <w:t>47</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034B717F" w14:textId="2E9C6518" w:rsidR="00A16407" w:rsidRDefault="00A16407" w:rsidP="00A16407">
            <w:pPr>
              <w:jc w:val="right"/>
              <w:rPr>
                <w:rFonts w:ascii="Calibri" w:hAnsi="Calibri"/>
                <w:color w:val="000000"/>
                <w:sz w:val="22"/>
                <w:szCs w:val="22"/>
              </w:rPr>
            </w:pPr>
            <w:r>
              <w:rPr>
                <w:rFonts w:ascii="Sylfaen" w:hAnsi="Sylfaen"/>
                <w:b/>
                <w:i/>
                <w:sz w:val="18"/>
                <w:szCs w:val="18"/>
                <w:lang w:val="hy-AM"/>
              </w:rPr>
              <w:t>1250</w:t>
            </w:r>
          </w:p>
        </w:tc>
        <w:tc>
          <w:tcPr>
            <w:tcW w:w="6531" w:type="dxa"/>
            <w:tcBorders>
              <w:top w:val="single" w:sz="4" w:space="0" w:color="auto"/>
              <w:left w:val="single" w:sz="4" w:space="0" w:color="auto"/>
              <w:bottom w:val="single" w:sz="4" w:space="0" w:color="auto"/>
              <w:right w:val="single" w:sz="4" w:space="0" w:color="auto"/>
            </w:tcBorders>
          </w:tcPr>
          <w:p w14:paraId="004DC53F" w14:textId="774D45F4" w:rsidR="00A16407" w:rsidRPr="00CF7987" w:rsidRDefault="00A16407" w:rsidP="00A16407">
            <w:r w:rsidRPr="0056274A">
              <w:t>Лидокаин 20 мг/мл</w:t>
            </w:r>
          </w:p>
        </w:tc>
      </w:tr>
      <w:tr w:rsidR="00A16407" w:rsidRPr="00973E36" w14:paraId="778061A0" w14:textId="77777777" w:rsidTr="001E1179">
        <w:trPr>
          <w:jc w:val="center"/>
        </w:trPr>
        <w:tc>
          <w:tcPr>
            <w:tcW w:w="791" w:type="dxa"/>
            <w:tcBorders>
              <w:bottom w:val="single" w:sz="4" w:space="0" w:color="auto"/>
            </w:tcBorders>
          </w:tcPr>
          <w:p w14:paraId="4B6D67C3" w14:textId="5675FCFF" w:rsidR="00A16407" w:rsidRDefault="00A16407" w:rsidP="00A16407">
            <w:pPr>
              <w:jc w:val="right"/>
              <w:rPr>
                <w:rFonts w:ascii="Calibri" w:hAnsi="Calibri"/>
                <w:color w:val="000000"/>
                <w:sz w:val="22"/>
                <w:szCs w:val="22"/>
              </w:rPr>
            </w:pPr>
            <w:r>
              <w:rPr>
                <w:rFonts w:ascii="GHEA Grapalat" w:hAnsi="GHEA Grapalat"/>
                <w:color w:val="000000"/>
                <w:sz w:val="18"/>
                <w:szCs w:val="18"/>
                <w:lang w:val="hy-AM"/>
              </w:rPr>
              <w:t>48</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BAC880A" w14:textId="49478EEF" w:rsidR="00A16407" w:rsidRDefault="00A16407" w:rsidP="00A16407">
            <w:pPr>
              <w:jc w:val="right"/>
              <w:rPr>
                <w:rFonts w:ascii="Calibri" w:hAnsi="Calibri"/>
                <w:color w:val="000000"/>
                <w:sz w:val="22"/>
                <w:szCs w:val="22"/>
              </w:rPr>
            </w:pPr>
            <w:r>
              <w:rPr>
                <w:rFonts w:ascii="Sylfaen" w:hAnsi="Sylfaen"/>
                <w:b/>
                <w:i/>
                <w:sz w:val="18"/>
                <w:szCs w:val="18"/>
                <w:lang w:val="hy-AM"/>
              </w:rPr>
              <w:t>2100</w:t>
            </w:r>
          </w:p>
        </w:tc>
        <w:tc>
          <w:tcPr>
            <w:tcW w:w="6531" w:type="dxa"/>
            <w:tcBorders>
              <w:top w:val="single" w:sz="4" w:space="0" w:color="auto"/>
              <w:left w:val="single" w:sz="4" w:space="0" w:color="auto"/>
              <w:bottom w:val="single" w:sz="4" w:space="0" w:color="auto"/>
              <w:right w:val="single" w:sz="4" w:space="0" w:color="auto"/>
            </w:tcBorders>
          </w:tcPr>
          <w:p w14:paraId="54EBDCBF" w14:textId="02704179" w:rsidR="00A16407" w:rsidRDefault="00A16407" w:rsidP="00A16407">
            <w:r w:rsidRPr="0056274A">
              <w:t>лейкопластир</w:t>
            </w:r>
          </w:p>
        </w:tc>
      </w:tr>
      <w:tr w:rsidR="00A16407" w:rsidRPr="00973E36" w14:paraId="03493BBF" w14:textId="77777777" w:rsidTr="001E1179">
        <w:trPr>
          <w:jc w:val="center"/>
        </w:trPr>
        <w:tc>
          <w:tcPr>
            <w:tcW w:w="791" w:type="dxa"/>
            <w:tcBorders>
              <w:bottom w:val="single" w:sz="4" w:space="0" w:color="auto"/>
            </w:tcBorders>
          </w:tcPr>
          <w:p w14:paraId="0F9087F0" w14:textId="0777B056" w:rsidR="00A16407" w:rsidRDefault="00A16407" w:rsidP="00A16407">
            <w:pPr>
              <w:jc w:val="right"/>
              <w:rPr>
                <w:rFonts w:ascii="Calibri" w:hAnsi="Calibri"/>
                <w:color w:val="000000"/>
                <w:sz w:val="22"/>
                <w:szCs w:val="22"/>
              </w:rPr>
            </w:pPr>
            <w:r>
              <w:rPr>
                <w:rFonts w:ascii="GHEA Grapalat" w:hAnsi="GHEA Grapalat" w:cs="Sylfaen"/>
                <w:color w:val="000000"/>
                <w:sz w:val="18"/>
                <w:szCs w:val="18"/>
                <w:lang w:val="hy-AM"/>
              </w:rPr>
              <w:t>49</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32E39F4" w14:textId="0522BF47" w:rsidR="00A16407" w:rsidRDefault="00A16407" w:rsidP="00A16407">
            <w:pPr>
              <w:jc w:val="right"/>
              <w:rPr>
                <w:rFonts w:ascii="Calibri" w:hAnsi="Calibri"/>
                <w:color w:val="000000"/>
                <w:sz w:val="22"/>
                <w:szCs w:val="22"/>
              </w:rPr>
            </w:pPr>
            <w:r>
              <w:rPr>
                <w:rFonts w:ascii="Sylfaen" w:hAnsi="Sylfaen"/>
                <w:b/>
                <w:i/>
                <w:sz w:val="18"/>
                <w:szCs w:val="18"/>
              </w:rPr>
              <w:t>800</w:t>
            </w:r>
          </w:p>
        </w:tc>
        <w:tc>
          <w:tcPr>
            <w:tcW w:w="6531" w:type="dxa"/>
            <w:tcBorders>
              <w:top w:val="single" w:sz="4" w:space="0" w:color="auto"/>
              <w:left w:val="single" w:sz="4" w:space="0" w:color="auto"/>
              <w:bottom w:val="single" w:sz="4" w:space="0" w:color="auto"/>
              <w:right w:val="single" w:sz="4" w:space="0" w:color="auto"/>
            </w:tcBorders>
          </w:tcPr>
          <w:p w14:paraId="6F71FECF" w14:textId="612E79C7" w:rsidR="00A16407" w:rsidRPr="00A747ED" w:rsidRDefault="00A16407" w:rsidP="00A16407">
            <w:r w:rsidRPr="0056274A">
              <w:t>Лоперамид 2 мг</w:t>
            </w:r>
          </w:p>
        </w:tc>
      </w:tr>
      <w:tr w:rsidR="00A16407" w:rsidRPr="00973E36" w14:paraId="4EA89D04" w14:textId="77777777" w:rsidTr="001E1179">
        <w:trPr>
          <w:jc w:val="center"/>
        </w:trPr>
        <w:tc>
          <w:tcPr>
            <w:tcW w:w="791" w:type="dxa"/>
            <w:tcBorders>
              <w:bottom w:val="single" w:sz="4" w:space="0" w:color="auto"/>
            </w:tcBorders>
          </w:tcPr>
          <w:p w14:paraId="5A7A0953" w14:textId="15B483B9" w:rsidR="00A16407" w:rsidRDefault="00A16407" w:rsidP="00A16407">
            <w:pPr>
              <w:jc w:val="right"/>
              <w:rPr>
                <w:rFonts w:ascii="Calibri" w:hAnsi="Calibri"/>
                <w:color w:val="000000"/>
                <w:sz w:val="22"/>
                <w:szCs w:val="22"/>
              </w:rPr>
            </w:pPr>
            <w:r>
              <w:rPr>
                <w:rFonts w:ascii="GHEA Grapalat" w:hAnsi="GHEA Grapalat" w:cs="Sylfaen"/>
                <w:color w:val="000000"/>
                <w:sz w:val="18"/>
                <w:szCs w:val="18"/>
                <w:lang w:val="hy-AM"/>
              </w:rPr>
              <w:t>50</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2B85BB45" w14:textId="1925C1FC" w:rsidR="00A16407" w:rsidRDefault="00A16407" w:rsidP="00A16407">
            <w:pPr>
              <w:jc w:val="right"/>
              <w:rPr>
                <w:rFonts w:ascii="Calibri" w:hAnsi="Calibri"/>
                <w:color w:val="000000"/>
                <w:sz w:val="22"/>
                <w:szCs w:val="22"/>
              </w:rPr>
            </w:pPr>
            <w:r>
              <w:rPr>
                <w:rFonts w:ascii="Sylfaen" w:hAnsi="Sylfaen"/>
                <w:b/>
                <w:i/>
                <w:sz w:val="18"/>
                <w:szCs w:val="18"/>
                <w:lang w:val="hy-AM"/>
              </w:rPr>
              <w:t>91000</w:t>
            </w:r>
          </w:p>
        </w:tc>
        <w:tc>
          <w:tcPr>
            <w:tcW w:w="6531" w:type="dxa"/>
            <w:tcBorders>
              <w:top w:val="single" w:sz="4" w:space="0" w:color="auto"/>
              <w:left w:val="single" w:sz="4" w:space="0" w:color="auto"/>
              <w:bottom w:val="single" w:sz="4" w:space="0" w:color="auto"/>
              <w:right w:val="single" w:sz="4" w:space="0" w:color="auto"/>
            </w:tcBorders>
          </w:tcPr>
          <w:p w14:paraId="446E1857" w14:textId="3DEFE339" w:rsidR="00A16407" w:rsidRPr="00A747ED" w:rsidRDefault="00A16407" w:rsidP="00A16407">
            <w:r w:rsidRPr="0056274A">
              <w:t>кардио Аспирин 100 мг</w:t>
            </w:r>
          </w:p>
        </w:tc>
      </w:tr>
      <w:tr w:rsidR="00A16407" w:rsidRPr="00973E36" w14:paraId="5521E915" w14:textId="77777777" w:rsidTr="001E1179">
        <w:trPr>
          <w:jc w:val="center"/>
        </w:trPr>
        <w:tc>
          <w:tcPr>
            <w:tcW w:w="791" w:type="dxa"/>
            <w:tcBorders>
              <w:bottom w:val="single" w:sz="4" w:space="0" w:color="auto"/>
            </w:tcBorders>
          </w:tcPr>
          <w:p w14:paraId="100A1CCA" w14:textId="492E17B0" w:rsidR="00A16407" w:rsidRDefault="00A16407" w:rsidP="00A16407">
            <w:pPr>
              <w:jc w:val="right"/>
              <w:rPr>
                <w:rFonts w:ascii="Calibri" w:hAnsi="Calibri"/>
                <w:color w:val="000000"/>
                <w:sz w:val="22"/>
                <w:szCs w:val="22"/>
              </w:rPr>
            </w:pPr>
            <w:r>
              <w:rPr>
                <w:rFonts w:ascii="GHEA Grapalat" w:hAnsi="GHEA Grapalat" w:cs="Sylfaen"/>
                <w:color w:val="000000"/>
                <w:sz w:val="18"/>
                <w:szCs w:val="18"/>
                <w:lang w:val="hy-AM"/>
              </w:rPr>
              <w:t>51</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59C935F" w14:textId="17343B98" w:rsidR="00A16407" w:rsidRDefault="00A16407" w:rsidP="00A16407">
            <w:pPr>
              <w:jc w:val="right"/>
              <w:rPr>
                <w:rFonts w:ascii="Calibri" w:hAnsi="Calibri"/>
                <w:color w:val="000000"/>
                <w:sz w:val="22"/>
                <w:szCs w:val="22"/>
              </w:rPr>
            </w:pPr>
            <w:r>
              <w:rPr>
                <w:rFonts w:ascii="Sylfaen" w:hAnsi="Sylfaen"/>
                <w:b/>
                <w:i/>
                <w:sz w:val="18"/>
                <w:szCs w:val="18"/>
                <w:lang w:val="hy-AM"/>
              </w:rPr>
              <w:t>6000</w:t>
            </w:r>
          </w:p>
        </w:tc>
        <w:tc>
          <w:tcPr>
            <w:tcW w:w="6531" w:type="dxa"/>
            <w:tcBorders>
              <w:top w:val="single" w:sz="4" w:space="0" w:color="auto"/>
              <w:left w:val="single" w:sz="4" w:space="0" w:color="auto"/>
              <w:bottom w:val="single" w:sz="4" w:space="0" w:color="auto"/>
              <w:right w:val="single" w:sz="4" w:space="0" w:color="auto"/>
            </w:tcBorders>
          </w:tcPr>
          <w:p w14:paraId="52CE7316" w14:textId="0A4D0119" w:rsidR="00A16407" w:rsidRPr="00A747ED" w:rsidRDefault="00A16407" w:rsidP="00A16407">
            <w:r w:rsidRPr="006E07D4">
              <w:t>Каптоприл 25 мг</w:t>
            </w:r>
          </w:p>
        </w:tc>
      </w:tr>
      <w:tr w:rsidR="00A16407" w:rsidRPr="00973E36" w14:paraId="0B8499A0" w14:textId="77777777" w:rsidTr="001E1179">
        <w:trPr>
          <w:jc w:val="center"/>
        </w:trPr>
        <w:tc>
          <w:tcPr>
            <w:tcW w:w="791" w:type="dxa"/>
            <w:tcBorders>
              <w:bottom w:val="single" w:sz="4" w:space="0" w:color="auto"/>
            </w:tcBorders>
          </w:tcPr>
          <w:p w14:paraId="4FAE4124" w14:textId="084F9FB8" w:rsidR="00A16407" w:rsidRDefault="00A16407" w:rsidP="00A16407">
            <w:pPr>
              <w:jc w:val="right"/>
              <w:rPr>
                <w:rFonts w:ascii="Calibri" w:hAnsi="Calibri"/>
                <w:color w:val="000000"/>
                <w:sz w:val="22"/>
                <w:szCs w:val="22"/>
              </w:rPr>
            </w:pPr>
            <w:r>
              <w:rPr>
                <w:rFonts w:ascii="GHEA Grapalat" w:hAnsi="GHEA Grapalat" w:cs="Sylfaen"/>
                <w:color w:val="000000"/>
                <w:sz w:val="18"/>
                <w:szCs w:val="18"/>
                <w:lang w:val="hy-AM"/>
              </w:rPr>
              <w:t>52</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0F7BF85" w14:textId="0C2A7020" w:rsidR="00A16407" w:rsidRDefault="00A16407" w:rsidP="00A16407">
            <w:pPr>
              <w:jc w:val="right"/>
              <w:rPr>
                <w:rFonts w:ascii="Calibri" w:hAnsi="Calibri"/>
                <w:color w:val="000000"/>
                <w:sz w:val="22"/>
                <w:szCs w:val="22"/>
              </w:rPr>
            </w:pPr>
            <w:r>
              <w:rPr>
                <w:rFonts w:ascii="Sylfaen" w:hAnsi="Sylfaen"/>
                <w:b/>
                <w:i/>
                <w:sz w:val="18"/>
                <w:szCs w:val="18"/>
                <w:lang w:val="hy-AM"/>
              </w:rPr>
              <w:t>13000</w:t>
            </w:r>
          </w:p>
        </w:tc>
        <w:tc>
          <w:tcPr>
            <w:tcW w:w="6531" w:type="dxa"/>
            <w:tcBorders>
              <w:top w:val="single" w:sz="4" w:space="0" w:color="auto"/>
              <w:left w:val="single" w:sz="4" w:space="0" w:color="auto"/>
              <w:bottom w:val="single" w:sz="4" w:space="0" w:color="auto"/>
              <w:right w:val="single" w:sz="4" w:space="0" w:color="auto"/>
            </w:tcBorders>
          </w:tcPr>
          <w:p w14:paraId="0B7B1295" w14:textId="0FF85599" w:rsidR="00A16407" w:rsidRPr="00A747ED" w:rsidRDefault="00A16407" w:rsidP="00A16407">
            <w:r w:rsidRPr="006E07D4">
              <w:t>Каптоприл 50 мг</w:t>
            </w:r>
          </w:p>
        </w:tc>
      </w:tr>
      <w:tr w:rsidR="00A16407" w:rsidRPr="00973E36" w14:paraId="492BB153" w14:textId="77777777" w:rsidTr="001E1179">
        <w:trPr>
          <w:jc w:val="center"/>
        </w:trPr>
        <w:tc>
          <w:tcPr>
            <w:tcW w:w="791" w:type="dxa"/>
            <w:tcBorders>
              <w:bottom w:val="single" w:sz="4" w:space="0" w:color="auto"/>
            </w:tcBorders>
          </w:tcPr>
          <w:p w14:paraId="5CE3803F" w14:textId="71AF1515" w:rsidR="00A16407" w:rsidRDefault="00A16407" w:rsidP="00A16407">
            <w:pPr>
              <w:jc w:val="right"/>
              <w:rPr>
                <w:rFonts w:ascii="Calibri" w:hAnsi="Calibri"/>
                <w:color w:val="000000"/>
                <w:sz w:val="22"/>
                <w:szCs w:val="22"/>
              </w:rPr>
            </w:pPr>
            <w:r>
              <w:rPr>
                <w:rFonts w:ascii="GHEA Grapalat" w:hAnsi="GHEA Grapalat" w:cs="Sylfaen"/>
                <w:sz w:val="18"/>
                <w:szCs w:val="18"/>
                <w:lang w:val="hy-AM"/>
              </w:rPr>
              <w:t>53</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79064B24" w14:textId="7DDCEC5E" w:rsidR="00A16407" w:rsidRDefault="00A16407" w:rsidP="00A16407">
            <w:pPr>
              <w:jc w:val="right"/>
              <w:rPr>
                <w:rFonts w:ascii="Calibri" w:hAnsi="Calibri"/>
                <w:color w:val="000000"/>
                <w:sz w:val="22"/>
                <w:szCs w:val="22"/>
              </w:rPr>
            </w:pPr>
            <w:r>
              <w:rPr>
                <w:rFonts w:ascii="Sylfaen" w:hAnsi="Sylfaen"/>
                <w:b/>
                <w:i/>
                <w:sz w:val="18"/>
                <w:szCs w:val="18"/>
                <w:lang w:val="hy-AM"/>
              </w:rPr>
              <w:t>15500</w:t>
            </w:r>
          </w:p>
        </w:tc>
        <w:tc>
          <w:tcPr>
            <w:tcW w:w="6531" w:type="dxa"/>
            <w:tcBorders>
              <w:top w:val="single" w:sz="4" w:space="0" w:color="auto"/>
              <w:left w:val="single" w:sz="4" w:space="0" w:color="auto"/>
              <w:bottom w:val="single" w:sz="4" w:space="0" w:color="auto"/>
              <w:right w:val="single" w:sz="4" w:space="0" w:color="auto"/>
            </w:tcBorders>
          </w:tcPr>
          <w:p w14:paraId="017D90E1" w14:textId="44FD2947" w:rsidR="00A16407" w:rsidRPr="002D51DE" w:rsidRDefault="00A16407" w:rsidP="00A16407">
            <w:pPr>
              <w:rPr>
                <w:lang w:val="en-US"/>
              </w:rPr>
            </w:pPr>
            <w:r w:rsidRPr="0056274A">
              <w:t>Кальций D3 500 мг</w:t>
            </w:r>
          </w:p>
        </w:tc>
      </w:tr>
      <w:tr w:rsidR="00A16407" w:rsidRPr="00973E36" w14:paraId="1EFE4D20" w14:textId="77777777" w:rsidTr="001E1179">
        <w:trPr>
          <w:jc w:val="center"/>
        </w:trPr>
        <w:tc>
          <w:tcPr>
            <w:tcW w:w="791" w:type="dxa"/>
            <w:tcBorders>
              <w:bottom w:val="single" w:sz="4" w:space="0" w:color="auto"/>
            </w:tcBorders>
          </w:tcPr>
          <w:p w14:paraId="26AA843E" w14:textId="64C8AC28" w:rsidR="00A16407" w:rsidRDefault="00A16407" w:rsidP="00A16407">
            <w:pPr>
              <w:jc w:val="right"/>
              <w:rPr>
                <w:rFonts w:ascii="Calibri" w:hAnsi="Calibri"/>
                <w:color w:val="000000"/>
                <w:sz w:val="22"/>
                <w:szCs w:val="22"/>
              </w:rPr>
            </w:pPr>
            <w:r>
              <w:rPr>
                <w:rFonts w:ascii="GHEA Grapalat" w:hAnsi="GHEA Grapalat" w:cs="Sylfaen"/>
                <w:sz w:val="18"/>
                <w:szCs w:val="18"/>
                <w:lang w:val="hy-AM"/>
              </w:rPr>
              <w:t>54</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2C3E8FBA" w14:textId="7B8485D1" w:rsidR="00A16407" w:rsidRDefault="00A16407" w:rsidP="00A16407">
            <w:pPr>
              <w:jc w:val="right"/>
              <w:rPr>
                <w:rFonts w:ascii="Calibri" w:hAnsi="Calibri"/>
                <w:color w:val="000000"/>
                <w:sz w:val="22"/>
                <w:szCs w:val="22"/>
              </w:rPr>
            </w:pPr>
            <w:r>
              <w:rPr>
                <w:rFonts w:ascii="Sylfaen" w:hAnsi="Sylfaen"/>
                <w:b/>
                <w:i/>
                <w:sz w:val="18"/>
                <w:szCs w:val="18"/>
                <w:lang w:val="hy-AM"/>
              </w:rPr>
              <w:t>13140</w:t>
            </w:r>
          </w:p>
        </w:tc>
        <w:tc>
          <w:tcPr>
            <w:tcW w:w="6531" w:type="dxa"/>
            <w:tcBorders>
              <w:top w:val="single" w:sz="4" w:space="0" w:color="auto"/>
              <w:left w:val="single" w:sz="4" w:space="0" w:color="auto"/>
              <w:bottom w:val="single" w:sz="4" w:space="0" w:color="auto"/>
              <w:right w:val="single" w:sz="4" w:space="0" w:color="auto"/>
            </w:tcBorders>
          </w:tcPr>
          <w:p w14:paraId="771C97F3" w14:textId="6DDDEA27" w:rsidR="00A16407" w:rsidRPr="00A747ED" w:rsidRDefault="00A16407" w:rsidP="00A16407">
            <w:r w:rsidRPr="0056274A">
              <w:t>Кетопрофен желе 25мг</w:t>
            </w:r>
          </w:p>
        </w:tc>
      </w:tr>
      <w:tr w:rsidR="00A16407" w:rsidRPr="00973E36" w14:paraId="5E7C0D93" w14:textId="77777777" w:rsidTr="001E1179">
        <w:trPr>
          <w:jc w:val="center"/>
        </w:trPr>
        <w:tc>
          <w:tcPr>
            <w:tcW w:w="791" w:type="dxa"/>
            <w:tcBorders>
              <w:bottom w:val="single" w:sz="4" w:space="0" w:color="auto"/>
            </w:tcBorders>
          </w:tcPr>
          <w:p w14:paraId="741BD8C0" w14:textId="0181592B" w:rsidR="00A16407" w:rsidRDefault="00A16407" w:rsidP="00A16407">
            <w:pPr>
              <w:jc w:val="right"/>
              <w:rPr>
                <w:rFonts w:ascii="Calibri" w:hAnsi="Calibri"/>
                <w:color w:val="000000"/>
                <w:sz w:val="22"/>
                <w:szCs w:val="22"/>
              </w:rPr>
            </w:pPr>
            <w:r>
              <w:rPr>
                <w:rFonts w:ascii="GHEA Grapalat" w:hAnsi="GHEA Grapalat"/>
                <w:color w:val="000000"/>
                <w:sz w:val="18"/>
                <w:szCs w:val="18"/>
                <w:lang w:val="hy-AM"/>
              </w:rPr>
              <w:t>55</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CE1843E" w14:textId="18DD2E99" w:rsidR="00A16407" w:rsidRDefault="00A16407" w:rsidP="00A16407">
            <w:pPr>
              <w:jc w:val="right"/>
              <w:rPr>
                <w:rFonts w:ascii="Calibri" w:hAnsi="Calibri"/>
                <w:color w:val="000000"/>
                <w:sz w:val="22"/>
                <w:szCs w:val="22"/>
              </w:rPr>
            </w:pPr>
            <w:r>
              <w:rPr>
                <w:rFonts w:ascii="Sylfaen" w:hAnsi="Sylfaen"/>
                <w:b/>
                <w:i/>
                <w:sz w:val="18"/>
                <w:szCs w:val="18"/>
                <w:lang w:val="hy-AM"/>
              </w:rPr>
              <w:t>2080</w:t>
            </w:r>
          </w:p>
        </w:tc>
        <w:tc>
          <w:tcPr>
            <w:tcW w:w="6531" w:type="dxa"/>
            <w:tcBorders>
              <w:top w:val="single" w:sz="4" w:space="0" w:color="auto"/>
              <w:left w:val="single" w:sz="4" w:space="0" w:color="auto"/>
              <w:bottom w:val="single" w:sz="4" w:space="0" w:color="auto"/>
              <w:right w:val="single" w:sz="4" w:space="0" w:color="auto"/>
            </w:tcBorders>
          </w:tcPr>
          <w:p w14:paraId="129AFA2B" w14:textId="5059AFBD" w:rsidR="00A16407" w:rsidRPr="00A747ED" w:rsidRDefault="00A16407" w:rsidP="00A16407">
            <w:r w:rsidRPr="0056274A">
              <w:rPr>
                <w:lang w:val="en-US"/>
              </w:rPr>
              <w:t>Кардиамин ампула 25%</w:t>
            </w:r>
          </w:p>
        </w:tc>
      </w:tr>
      <w:tr w:rsidR="00A16407" w:rsidRPr="00973E36" w14:paraId="3AAD93EB" w14:textId="77777777" w:rsidTr="001E1179">
        <w:trPr>
          <w:jc w:val="center"/>
        </w:trPr>
        <w:tc>
          <w:tcPr>
            <w:tcW w:w="791" w:type="dxa"/>
            <w:tcBorders>
              <w:bottom w:val="single" w:sz="4" w:space="0" w:color="auto"/>
            </w:tcBorders>
          </w:tcPr>
          <w:p w14:paraId="0CD98C6D" w14:textId="5A4689E8" w:rsidR="00A16407" w:rsidRDefault="00A16407" w:rsidP="00A16407">
            <w:pPr>
              <w:jc w:val="right"/>
              <w:rPr>
                <w:rFonts w:ascii="Calibri" w:hAnsi="Calibri"/>
                <w:color w:val="000000"/>
                <w:sz w:val="22"/>
                <w:szCs w:val="22"/>
              </w:rPr>
            </w:pPr>
            <w:r>
              <w:rPr>
                <w:rFonts w:ascii="GHEA Grapalat" w:hAnsi="GHEA Grapalat"/>
                <w:color w:val="000000"/>
                <w:sz w:val="18"/>
                <w:szCs w:val="18"/>
                <w:lang w:val="hy-AM"/>
              </w:rPr>
              <w:t>56</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5821A4F4" w14:textId="680C1800" w:rsidR="00A16407" w:rsidRDefault="00A16407" w:rsidP="00A16407">
            <w:pPr>
              <w:jc w:val="right"/>
              <w:rPr>
                <w:rFonts w:ascii="Calibri" w:hAnsi="Calibri"/>
                <w:color w:val="000000"/>
                <w:sz w:val="22"/>
                <w:szCs w:val="22"/>
              </w:rPr>
            </w:pPr>
            <w:r>
              <w:rPr>
                <w:rFonts w:ascii="Sylfaen" w:hAnsi="Sylfaen"/>
                <w:b/>
                <w:i/>
                <w:sz w:val="18"/>
                <w:szCs w:val="18"/>
                <w:lang w:val="hy-AM"/>
              </w:rPr>
              <w:t>820</w:t>
            </w:r>
          </w:p>
        </w:tc>
        <w:tc>
          <w:tcPr>
            <w:tcW w:w="6531" w:type="dxa"/>
            <w:tcBorders>
              <w:bottom w:val="single" w:sz="4" w:space="0" w:color="auto"/>
            </w:tcBorders>
          </w:tcPr>
          <w:p w14:paraId="1DC21BB4" w14:textId="70C7D865" w:rsidR="00A16407" w:rsidRPr="00A747ED" w:rsidRDefault="00A16407" w:rsidP="00A16407">
            <w:r w:rsidRPr="0056274A">
              <w:t>Кофеинбензоат натрия 20% 1 мл</w:t>
            </w:r>
          </w:p>
        </w:tc>
      </w:tr>
      <w:tr w:rsidR="00A16407" w:rsidRPr="00973E36" w14:paraId="2700A807" w14:textId="77777777" w:rsidTr="001E1179">
        <w:trPr>
          <w:jc w:val="center"/>
        </w:trPr>
        <w:tc>
          <w:tcPr>
            <w:tcW w:w="791" w:type="dxa"/>
            <w:tcBorders>
              <w:bottom w:val="single" w:sz="4" w:space="0" w:color="auto"/>
            </w:tcBorders>
          </w:tcPr>
          <w:p w14:paraId="6B4AD981" w14:textId="5F256777" w:rsidR="00A16407" w:rsidRDefault="00A16407" w:rsidP="00A16407">
            <w:pPr>
              <w:jc w:val="right"/>
              <w:rPr>
                <w:rFonts w:ascii="Calibri" w:hAnsi="Calibri"/>
                <w:color w:val="000000"/>
                <w:sz w:val="22"/>
                <w:szCs w:val="22"/>
              </w:rPr>
            </w:pPr>
            <w:r>
              <w:rPr>
                <w:rFonts w:ascii="GHEA Grapalat" w:hAnsi="GHEA Grapalat"/>
                <w:color w:val="000000"/>
                <w:sz w:val="18"/>
                <w:szCs w:val="18"/>
                <w:lang w:val="hy-AM"/>
              </w:rPr>
              <w:t>57</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0107BCF" w14:textId="6249C87A" w:rsidR="00A16407" w:rsidRDefault="00A16407" w:rsidP="00A16407">
            <w:pPr>
              <w:jc w:val="right"/>
              <w:rPr>
                <w:rFonts w:ascii="Calibri" w:hAnsi="Calibri"/>
                <w:color w:val="000000"/>
                <w:sz w:val="22"/>
                <w:szCs w:val="22"/>
              </w:rPr>
            </w:pPr>
            <w:r>
              <w:rPr>
                <w:rFonts w:ascii="Sylfaen" w:hAnsi="Sylfaen"/>
                <w:b/>
                <w:i/>
                <w:sz w:val="18"/>
                <w:szCs w:val="18"/>
                <w:lang w:val="hy-AM"/>
              </w:rPr>
              <w:t>30000</w:t>
            </w:r>
          </w:p>
        </w:tc>
        <w:tc>
          <w:tcPr>
            <w:tcW w:w="6531" w:type="dxa"/>
          </w:tcPr>
          <w:p w14:paraId="036A7B16" w14:textId="5F0DDEC2" w:rsidR="00A16407" w:rsidRDefault="00A16407" w:rsidP="00A16407">
            <w:r w:rsidRPr="0056274A">
              <w:t>Кардиомагнил 75 мг</w:t>
            </w:r>
          </w:p>
        </w:tc>
      </w:tr>
      <w:tr w:rsidR="00A16407" w:rsidRPr="00973E36" w14:paraId="72C37281" w14:textId="77777777" w:rsidTr="001E1179">
        <w:trPr>
          <w:jc w:val="center"/>
        </w:trPr>
        <w:tc>
          <w:tcPr>
            <w:tcW w:w="791" w:type="dxa"/>
            <w:tcBorders>
              <w:bottom w:val="single" w:sz="4" w:space="0" w:color="auto"/>
            </w:tcBorders>
          </w:tcPr>
          <w:p w14:paraId="2532904B" w14:textId="38FF31E6" w:rsidR="00A16407" w:rsidRDefault="00A16407" w:rsidP="00A16407">
            <w:pPr>
              <w:jc w:val="right"/>
              <w:rPr>
                <w:rFonts w:ascii="Calibri" w:hAnsi="Calibri"/>
                <w:color w:val="000000"/>
                <w:sz w:val="22"/>
                <w:szCs w:val="22"/>
              </w:rPr>
            </w:pPr>
            <w:r>
              <w:rPr>
                <w:rFonts w:ascii="GHEA Grapalat" w:hAnsi="GHEA Grapalat"/>
                <w:color w:val="000000"/>
                <w:sz w:val="18"/>
                <w:szCs w:val="18"/>
                <w:lang w:val="hy-AM"/>
              </w:rPr>
              <w:t>58</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5F3ACE63" w14:textId="74123563" w:rsidR="00A16407" w:rsidRDefault="00A16407" w:rsidP="00A16407">
            <w:pPr>
              <w:jc w:val="right"/>
              <w:rPr>
                <w:rFonts w:ascii="Calibri" w:hAnsi="Calibri"/>
                <w:color w:val="000000"/>
                <w:sz w:val="22"/>
                <w:szCs w:val="22"/>
              </w:rPr>
            </w:pPr>
            <w:r>
              <w:rPr>
                <w:rFonts w:ascii="Sylfaen" w:hAnsi="Sylfaen"/>
                <w:b/>
                <w:i/>
                <w:sz w:val="18"/>
                <w:szCs w:val="18"/>
              </w:rPr>
              <w:t>8500</w:t>
            </w:r>
          </w:p>
        </w:tc>
        <w:tc>
          <w:tcPr>
            <w:tcW w:w="6531" w:type="dxa"/>
            <w:tcBorders>
              <w:top w:val="single" w:sz="4" w:space="0" w:color="auto"/>
              <w:left w:val="single" w:sz="4" w:space="0" w:color="auto"/>
              <w:bottom w:val="single" w:sz="4" w:space="0" w:color="auto"/>
              <w:right w:val="single" w:sz="4" w:space="0" w:color="auto"/>
            </w:tcBorders>
          </w:tcPr>
          <w:p w14:paraId="6E0C8E7E" w14:textId="4C143E8B" w:rsidR="00A16407" w:rsidRPr="006375A3" w:rsidRDefault="00A16407" w:rsidP="00A16407">
            <w:r w:rsidRPr="0056274A">
              <w:t>Кальция глюконат 100мг/мл</w:t>
            </w:r>
          </w:p>
        </w:tc>
      </w:tr>
      <w:tr w:rsidR="00A16407" w:rsidRPr="00973E36" w14:paraId="5094B855" w14:textId="77777777" w:rsidTr="001E1179">
        <w:trPr>
          <w:jc w:val="center"/>
        </w:trPr>
        <w:tc>
          <w:tcPr>
            <w:tcW w:w="791" w:type="dxa"/>
            <w:tcBorders>
              <w:bottom w:val="single" w:sz="4" w:space="0" w:color="auto"/>
            </w:tcBorders>
          </w:tcPr>
          <w:p w14:paraId="7B7A93FC" w14:textId="312A0D16" w:rsidR="00A16407" w:rsidRDefault="00A16407" w:rsidP="00A16407">
            <w:pPr>
              <w:jc w:val="right"/>
              <w:rPr>
                <w:rFonts w:ascii="Calibri" w:hAnsi="Calibri"/>
                <w:color w:val="000000"/>
                <w:sz w:val="22"/>
                <w:szCs w:val="22"/>
              </w:rPr>
            </w:pPr>
            <w:r>
              <w:rPr>
                <w:rFonts w:ascii="GHEA Grapalat" w:hAnsi="GHEA Grapalat"/>
                <w:color w:val="000000"/>
                <w:sz w:val="18"/>
                <w:szCs w:val="18"/>
                <w:lang w:val="hy-AM"/>
              </w:rPr>
              <w:t>59</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4F0CAD15" w14:textId="330D6DA1" w:rsidR="00A16407" w:rsidRDefault="00A16407" w:rsidP="00A16407">
            <w:pPr>
              <w:jc w:val="right"/>
              <w:rPr>
                <w:rFonts w:ascii="Calibri" w:hAnsi="Calibri"/>
                <w:color w:val="000000"/>
                <w:sz w:val="22"/>
                <w:szCs w:val="22"/>
              </w:rPr>
            </w:pPr>
            <w:r>
              <w:rPr>
                <w:rFonts w:ascii="Sylfaen" w:hAnsi="Sylfaen"/>
                <w:b/>
                <w:i/>
                <w:sz w:val="18"/>
                <w:szCs w:val="18"/>
                <w:lang w:val="hy-AM"/>
              </w:rPr>
              <w:t>10100</w:t>
            </w:r>
          </w:p>
        </w:tc>
        <w:tc>
          <w:tcPr>
            <w:tcW w:w="6531" w:type="dxa"/>
            <w:tcBorders>
              <w:top w:val="single" w:sz="4" w:space="0" w:color="auto"/>
              <w:left w:val="single" w:sz="4" w:space="0" w:color="auto"/>
              <w:bottom w:val="single" w:sz="4" w:space="0" w:color="auto"/>
              <w:right w:val="single" w:sz="4" w:space="0" w:color="auto"/>
            </w:tcBorders>
          </w:tcPr>
          <w:p w14:paraId="3458DFF6" w14:textId="66F30DB3" w:rsidR="00A16407" w:rsidRPr="006375A3" w:rsidRDefault="00A16407" w:rsidP="00A16407">
            <w:r w:rsidRPr="0056274A">
              <w:t>Перчатки медицинские нестерильные.</w:t>
            </w:r>
          </w:p>
        </w:tc>
      </w:tr>
      <w:tr w:rsidR="00A16407" w:rsidRPr="00973E36" w14:paraId="3DC97191" w14:textId="77777777" w:rsidTr="001E1179">
        <w:trPr>
          <w:jc w:val="center"/>
        </w:trPr>
        <w:tc>
          <w:tcPr>
            <w:tcW w:w="791" w:type="dxa"/>
            <w:tcBorders>
              <w:bottom w:val="single" w:sz="4" w:space="0" w:color="auto"/>
            </w:tcBorders>
          </w:tcPr>
          <w:p w14:paraId="242B7B41" w14:textId="3544D83D" w:rsidR="00A16407" w:rsidRDefault="00A16407" w:rsidP="00A16407">
            <w:pPr>
              <w:jc w:val="right"/>
              <w:rPr>
                <w:rFonts w:ascii="Calibri" w:hAnsi="Calibri"/>
                <w:color w:val="000000"/>
                <w:sz w:val="22"/>
                <w:szCs w:val="22"/>
              </w:rPr>
            </w:pPr>
            <w:r>
              <w:rPr>
                <w:rFonts w:ascii="GHEA Grapalat" w:hAnsi="GHEA Grapalat"/>
                <w:color w:val="000000"/>
                <w:sz w:val="18"/>
                <w:szCs w:val="18"/>
                <w:lang w:val="hy-AM"/>
              </w:rPr>
              <w:t>60</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74707828" w14:textId="45C79946" w:rsidR="00A16407" w:rsidRDefault="00A16407" w:rsidP="00A16407">
            <w:pPr>
              <w:jc w:val="right"/>
              <w:rPr>
                <w:rFonts w:ascii="Calibri" w:hAnsi="Calibri"/>
                <w:color w:val="000000"/>
                <w:sz w:val="22"/>
                <w:szCs w:val="22"/>
              </w:rPr>
            </w:pPr>
            <w:r>
              <w:rPr>
                <w:rFonts w:ascii="Sylfaen" w:hAnsi="Sylfaen"/>
                <w:b/>
                <w:i/>
                <w:sz w:val="18"/>
                <w:szCs w:val="18"/>
                <w:lang w:val="hy-AM"/>
              </w:rPr>
              <w:t>11000</w:t>
            </w:r>
          </w:p>
        </w:tc>
        <w:tc>
          <w:tcPr>
            <w:tcW w:w="6531" w:type="dxa"/>
            <w:tcBorders>
              <w:top w:val="single" w:sz="4" w:space="0" w:color="auto"/>
              <w:left w:val="single" w:sz="4" w:space="0" w:color="auto"/>
              <w:bottom w:val="single" w:sz="4" w:space="0" w:color="auto"/>
              <w:right w:val="single" w:sz="4" w:space="0" w:color="auto"/>
            </w:tcBorders>
          </w:tcPr>
          <w:p w14:paraId="19BE8A39" w14:textId="6601CBAA" w:rsidR="00A16407" w:rsidRPr="006375A3" w:rsidRDefault="00A16407" w:rsidP="00A16407">
            <w:r w:rsidRPr="0056274A">
              <w:t>Медицинские стерильные перчатки</w:t>
            </w:r>
          </w:p>
        </w:tc>
      </w:tr>
      <w:tr w:rsidR="00A16407" w:rsidRPr="00973E36" w14:paraId="562683A2" w14:textId="77777777" w:rsidTr="001E1179">
        <w:trPr>
          <w:jc w:val="center"/>
        </w:trPr>
        <w:tc>
          <w:tcPr>
            <w:tcW w:w="791" w:type="dxa"/>
            <w:tcBorders>
              <w:bottom w:val="single" w:sz="4" w:space="0" w:color="auto"/>
            </w:tcBorders>
          </w:tcPr>
          <w:p w14:paraId="103CD280" w14:textId="2D286E6F" w:rsidR="00A16407" w:rsidRDefault="00A16407" w:rsidP="00A16407">
            <w:pPr>
              <w:jc w:val="right"/>
              <w:rPr>
                <w:rFonts w:ascii="Calibri" w:hAnsi="Calibri"/>
                <w:color w:val="000000"/>
                <w:sz w:val="22"/>
                <w:szCs w:val="22"/>
              </w:rPr>
            </w:pPr>
            <w:r>
              <w:rPr>
                <w:rFonts w:ascii="GHEA Grapalat" w:hAnsi="GHEA Grapalat" w:cs="Sylfaen"/>
                <w:color w:val="000000"/>
                <w:sz w:val="18"/>
                <w:szCs w:val="18"/>
                <w:lang w:val="hy-AM"/>
              </w:rPr>
              <w:t>61</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74169EBD" w14:textId="38444C6D" w:rsidR="00A16407" w:rsidRDefault="00A16407" w:rsidP="00A16407">
            <w:pPr>
              <w:jc w:val="right"/>
              <w:rPr>
                <w:rFonts w:ascii="Calibri" w:hAnsi="Calibri"/>
                <w:color w:val="000000"/>
                <w:sz w:val="22"/>
                <w:szCs w:val="22"/>
              </w:rPr>
            </w:pPr>
            <w:r>
              <w:rPr>
                <w:rFonts w:ascii="Sylfaen" w:hAnsi="Sylfaen"/>
                <w:b/>
                <w:i/>
                <w:sz w:val="18"/>
                <w:szCs w:val="18"/>
                <w:lang w:val="hy-AM"/>
              </w:rPr>
              <w:t>22400</w:t>
            </w:r>
          </w:p>
        </w:tc>
        <w:tc>
          <w:tcPr>
            <w:tcW w:w="6531" w:type="dxa"/>
            <w:tcBorders>
              <w:top w:val="single" w:sz="4" w:space="0" w:color="auto"/>
              <w:left w:val="single" w:sz="4" w:space="0" w:color="auto"/>
              <w:bottom w:val="single" w:sz="4" w:space="0" w:color="auto"/>
              <w:right w:val="single" w:sz="4" w:space="0" w:color="auto"/>
            </w:tcBorders>
          </w:tcPr>
          <w:p w14:paraId="22D4BB6A" w14:textId="4D1B6815" w:rsidR="00A16407" w:rsidRPr="006375A3" w:rsidRDefault="00A16407" w:rsidP="00A16407">
            <w:r w:rsidRPr="0056274A">
              <w:t>Мезим форте 3500</w:t>
            </w:r>
          </w:p>
        </w:tc>
      </w:tr>
      <w:tr w:rsidR="00A16407" w:rsidRPr="00973E36" w14:paraId="4D2910DF" w14:textId="77777777" w:rsidTr="001E1179">
        <w:trPr>
          <w:jc w:val="center"/>
        </w:trPr>
        <w:tc>
          <w:tcPr>
            <w:tcW w:w="791" w:type="dxa"/>
            <w:tcBorders>
              <w:bottom w:val="single" w:sz="4" w:space="0" w:color="auto"/>
            </w:tcBorders>
          </w:tcPr>
          <w:p w14:paraId="0514D1B6" w14:textId="03215CBD" w:rsidR="00A16407" w:rsidRDefault="00A16407" w:rsidP="00A16407">
            <w:pPr>
              <w:jc w:val="right"/>
              <w:rPr>
                <w:rFonts w:ascii="Calibri" w:hAnsi="Calibri"/>
                <w:color w:val="000000"/>
                <w:sz w:val="22"/>
                <w:szCs w:val="22"/>
              </w:rPr>
            </w:pPr>
            <w:r>
              <w:rPr>
                <w:rFonts w:ascii="GHEA Grapalat" w:hAnsi="GHEA Grapalat" w:cs="Sylfaen"/>
                <w:color w:val="000000"/>
                <w:sz w:val="18"/>
                <w:szCs w:val="18"/>
                <w:lang w:val="hy-AM"/>
              </w:rPr>
              <w:t>62</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E94CB8D" w14:textId="163CA712" w:rsidR="00A16407" w:rsidRDefault="00A16407" w:rsidP="00A16407">
            <w:pPr>
              <w:jc w:val="right"/>
              <w:rPr>
                <w:rFonts w:ascii="Calibri" w:hAnsi="Calibri"/>
                <w:color w:val="000000"/>
                <w:sz w:val="22"/>
                <w:szCs w:val="22"/>
              </w:rPr>
            </w:pPr>
            <w:r>
              <w:rPr>
                <w:rFonts w:ascii="Sylfaen" w:hAnsi="Sylfaen"/>
                <w:b/>
                <w:i/>
                <w:sz w:val="18"/>
                <w:szCs w:val="18"/>
                <w:lang w:val="hy-AM"/>
              </w:rPr>
              <w:t>138000</w:t>
            </w:r>
          </w:p>
        </w:tc>
        <w:tc>
          <w:tcPr>
            <w:tcW w:w="6531" w:type="dxa"/>
            <w:tcBorders>
              <w:top w:val="single" w:sz="4" w:space="0" w:color="auto"/>
              <w:left w:val="single" w:sz="4" w:space="0" w:color="auto"/>
              <w:bottom w:val="single" w:sz="4" w:space="0" w:color="auto"/>
              <w:right w:val="single" w:sz="4" w:space="0" w:color="auto"/>
            </w:tcBorders>
          </w:tcPr>
          <w:p w14:paraId="4D5190B3" w14:textId="5D09DA97" w:rsidR="00A16407" w:rsidRPr="006375A3" w:rsidRDefault="00A16407" w:rsidP="00A16407">
            <w:r w:rsidRPr="0056274A">
              <w:t>Метипред 4мг</w:t>
            </w:r>
          </w:p>
        </w:tc>
      </w:tr>
      <w:tr w:rsidR="00A16407" w:rsidRPr="00973E36" w14:paraId="245E68CC" w14:textId="77777777" w:rsidTr="001E1179">
        <w:trPr>
          <w:jc w:val="center"/>
        </w:trPr>
        <w:tc>
          <w:tcPr>
            <w:tcW w:w="791" w:type="dxa"/>
            <w:tcBorders>
              <w:bottom w:val="single" w:sz="4" w:space="0" w:color="auto"/>
            </w:tcBorders>
          </w:tcPr>
          <w:p w14:paraId="47E09FCE" w14:textId="31EF6BEB" w:rsidR="00A16407" w:rsidRDefault="00A16407" w:rsidP="00A16407">
            <w:pPr>
              <w:jc w:val="right"/>
              <w:rPr>
                <w:rFonts w:ascii="Calibri" w:hAnsi="Calibri"/>
                <w:color w:val="000000"/>
                <w:sz w:val="22"/>
                <w:szCs w:val="22"/>
              </w:rPr>
            </w:pPr>
            <w:r>
              <w:rPr>
                <w:rFonts w:ascii="GHEA Grapalat" w:hAnsi="GHEA Grapalat" w:cs="Sylfaen"/>
                <w:color w:val="000000"/>
                <w:sz w:val="18"/>
                <w:szCs w:val="18"/>
                <w:lang w:val="hy-AM"/>
              </w:rPr>
              <w:t>63</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0F5F8D70" w14:textId="2FE21F67"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645</w:t>
            </w:r>
          </w:p>
        </w:tc>
        <w:tc>
          <w:tcPr>
            <w:tcW w:w="6531" w:type="dxa"/>
            <w:tcBorders>
              <w:top w:val="single" w:sz="4" w:space="0" w:color="auto"/>
              <w:left w:val="single" w:sz="4" w:space="0" w:color="auto"/>
              <w:bottom w:val="single" w:sz="4" w:space="0" w:color="auto"/>
              <w:right w:val="single" w:sz="4" w:space="0" w:color="auto"/>
            </w:tcBorders>
          </w:tcPr>
          <w:p w14:paraId="5FC1AEDE" w14:textId="01016345" w:rsidR="00A16407" w:rsidRPr="006E07D4" w:rsidRDefault="00A16407" w:rsidP="00A16407">
            <w:r w:rsidRPr="0056274A">
              <w:t>Метоклопрамид л/т 5 мг/мл</w:t>
            </w:r>
          </w:p>
        </w:tc>
      </w:tr>
      <w:tr w:rsidR="00A16407" w:rsidRPr="00973E36" w14:paraId="2AD7BCD3" w14:textId="77777777" w:rsidTr="001E1179">
        <w:trPr>
          <w:jc w:val="center"/>
        </w:trPr>
        <w:tc>
          <w:tcPr>
            <w:tcW w:w="791" w:type="dxa"/>
            <w:tcBorders>
              <w:bottom w:val="single" w:sz="4" w:space="0" w:color="auto"/>
            </w:tcBorders>
          </w:tcPr>
          <w:p w14:paraId="4FB990BF" w14:textId="490BE51F" w:rsidR="00A16407" w:rsidRDefault="00A16407" w:rsidP="00A16407">
            <w:pPr>
              <w:jc w:val="right"/>
              <w:rPr>
                <w:rFonts w:ascii="Calibri" w:hAnsi="Calibri"/>
                <w:color w:val="000000"/>
                <w:sz w:val="22"/>
                <w:szCs w:val="22"/>
              </w:rPr>
            </w:pPr>
            <w:r>
              <w:rPr>
                <w:rFonts w:ascii="GHEA Grapalat" w:hAnsi="GHEA Grapalat" w:cs="Sylfaen"/>
                <w:color w:val="000000"/>
                <w:sz w:val="18"/>
                <w:szCs w:val="18"/>
                <w:lang w:val="hy-AM"/>
              </w:rPr>
              <w:t>64</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CF2CC60" w14:textId="10DB7F4C"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800</w:t>
            </w:r>
          </w:p>
        </w:tc>
        <w:tc>
          <w:tcPr>
            <w:tcW w:w="6531" w:type="dxa"/>
            <w:tcBorders>
              <w:top w:val="single" w:sz="4" w:space="0" w:color="auto"/>
              <w:left w:val="single" w:sz="4" w:space="0" w:color="auto"/>
              <w:bottom w:val="single" w:sz="4" w:space="0" w:color="auto"/>
              <w:right w:val="single" w:sz="4" w:space="0" w:color="auto"/>
            </w:tcBorders>
          </w:tcPr>
          <w:p w14:paraId="29974250" w14:textId="7EBA8BE4" w:rsidR="00A16407" w:rsidRPr="006E07D4" w:rsidRDefault="00A16407" w:rsidP="00A16407">
            <w:r w:rsidRPr="0056274A">
              <w:t>Магния сульфат 25% 5мл</w:t>
            </w:r>
          </w:p>
        </w:tc>
      </w:tr>
      <w:tr w:rsidR="00A16407" w:rsidRPr="00973E36" w14:paraId="553291F6" w14:textId="77777777" w:rsidTr="001E1179">
        <w:trPr>
          <w:jc w:val="center"/>
        </w:trPr>
        <w:tc>
          <w:tcPr>
            <w:tcW w:w="791" w:type="dxa"/>
            <w:tcBorders>
              <w:bottom w:val="single" w:sz="4" w:space="0" w:color="auto"/>
            </w:tcBorders>
          </w:tcPr>
          <w:p w14:paraId="37915566" w14:textId="6861C36E" w:rsidR="00A16407" w:rsidRDefault="00A16407" w:rsidP="00A16407">
            <w:pPr>
              <w:jc w:val="right"/>
              <w:rPr>
                <w:rFonts w:ascii="Calibri" w:hAnsi="Calibri"/>
                <w:color w:val="000000"/>
                <w:sz w:val="22"/>
                <w:szCs w:val="22"/>
              </w:rPr>
            </w:pPr>
            <w:r>
              <w:rPr>
                <w:rFonts w:ascii="GHEA Grapalat" w:hAnsi="GHEA Grapalat"/>
                <w:bCs/>
                <w:color w:val="000000"/>
                <w:sz w:val="18"/>
                <w:szCs w:val="18"/>
                <w:lang w:val="hy-AM"/>
              </w:rPr>
              <w:t>65</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5D85F3EF" w14:textId="4FAF4805"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3600</w:t>
            </w:r>
          </w:p>
        </w:tc>
        <w:tc>
          <w:tcPr>
            <w:tcW w:w="6531" w:type="dxa"/>
            <w:tcBorders>
              <w:top w:val="single" w:sz="4" w:space="0" w:color="auto"/>
              <w:left w:val="single" w:sz="4" w:space="0" w:color="auto"/>
              <w:bottom w:val="single" w:sz="4" w:space="0" w:color="auto"/>
              <w:right w:val="single" w:sz="4" w:space="0" w:color="auto"/>
            </w:tcBorders>
          </w:tcPr>
          <w:p w14:paraId="76EBF568" w14:textId="28C4EF1F" w:rsidR="00A16407" w:rsidRPr="006E07D4" w:rsidRDefault="00A16407" w:rsidP="00A16407">
            <w:r w:rsidRPr="008C3A3A">
              <w:t>Шприц 5мл+игла</w:t>
            </w:r>
          </w:p>
        </w:tc>
      </w:tr>
      <w:tr w:rsidR="00A16407" w:rsidRPr="00973E36" w14:paraId="2894123B" w14:textId="77777777" w:rsidTr="001E1179">
        <w:trPr>
          <w:jc w:val="center"/>
        </w:trPr>
        <w:tc>
          <w:tcPr>
            <w:tcW w:w="791" w:type="dxa"/>
            <w:tcBorders>
              <w:bottom w:val="single" w:sz="4" w:space="0" w:color="auto"/>
            </w:tcBorders>
          </w:tcPr>
          <w:p w14:paraId="4AC898B6" w14:textId="099345C1" w:rsidR="00A16407" w:rsidRDefault="00A16407" w:rsidP="00A16407">
            <w:pPr>
              <w:jc w:val="right"/>
              <w:rPr>
                <w:rFonts w:ascii="Calibri" w:hAnsi="Calibri"/>
                <w:color w:val="000000"/>
                <w:sz w:val="22"/>
                <w:szCs w:val="22"/>
              </w:rPr>
            </w:pPr>
            <w:r>
              <w:rPr>
                <w:rFonts w:ascii="GHEA Grapalat" w:hAnsi="GHEA Grapalat" w:cs="Sylfaen"/>
                <w:sz w:val="18"/>
                <w:szCs w:val="18"/>
                <w:lang w:val="hy-AM"/>
              </w:rPr>
              <w:t>66</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0C974993" w14:textId="126AD79D"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660</w:t>
            </w:r>
          </w:p>
        </w:tc>
        <w:tc>
          <w:tcPr>
            <w:tcW w:w="6531" w:type="dxa"/>
            <w:tcBorders>
              <w:top w:val="single" w:sz="4" w:space="0" w:color="auto"/>
              <w:left w:val="single" w:sz="4" w:space="0" w:color="auto"/>
              <w:bottom w:val="single" w:sz="4" w:space="0" w:color="auto"/>
              <w:right w:val="single" w:sz="4" w:space="0" w:color="auto"/>
            </w:tcBorders>
          </w:tcPr>
          <w:p w14:paraId="22EE3C82" w14:textId="493FE0B8" w:rsidR="00A16407" w:rsidRPr="006E07D4" w:rsidRDefault="00A16407" w:rsidP="00A16407">
            <w:r w:rsidRPr="008C3A3A">
              <w:t>Новока 5 мл</w:t>
            </w:r>
          </w:p>
        </w:tc>
      </w:tr>
      <w:tr w:rsidR="00A16407" w:rsidRPr="00973E36" w14:paraId="17AB6408" w14:textId="77777777" w:rsidTr="001E1179">
        <w:trPr>
          <w:jc w:val="center"/>
        </w:trPr>
        <w:tc>
          <w:tcPr>
            <w:tcW w:w="791" w:type="dxa"/>
            <w:tcBorders>
              <w:bottom w:val="single" w:sz="4" w:space="0" w:color="auto"/>
            </w:tcBorders>
          </w:tcPr>
          <w:p w14:paraId="7CCA9183" w14:textId="71E7BB14" w:rsidR="00A16407" w:rsidRDefault="00A16407" w:rsidP="00A16407">
            <w:pPr>
              <w:jc w:val="right"/>
              <w:rPr>
                <w:rFonts w:ascii="Calibri" w:hAnsi="Calibri"/>
                <w:color w:val="000000"/>
                <w:sz w:val="22"/>
                <w:szCs w:val="22"/>
              </w:rPr>
            </w:pPr>
            <w:r>
              <w:rPr>
                <w:rFonts w:ascii="GHEA Grapalat" w:hAnsi="GHEA Grapalat"/>
                <w:sz w:val="18"/>
                <w:szCs w:val="18"/>
                <w:lang w:val="hy-AM"/>
              </w:rPr>
              <w:t>67</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023D4E46" w14:textId="27DE55D0"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540</w:t>
            </w:r>
          </w:p>
        </w:tc>
        <w:tc>
          <w:tcPr>
            <w:tcW w:w="6531" w:type="dxa"/>
            <w:tcBorders>
              <w:top w:val="single" w:sz="4" w:space="0" w:color="auto"/>
              <w:left w:val="single" w:sz="4" w:space="0" w:color="auto"/>
              <w:bottom w:val="single" w:sz="4" w:space="0" w:color="auto"/>
              <w:right w:val="single" w:sz="4" w:space="0" w:color="auto"/>
            </w:tcBorders>
          </w:tcPr>
          <w:p w14:paraId="04F07454" w14:textId="09F506ED" w:rsidR="00A16407" w:rsidRPr="006E07D4" w:rsidRDefault="00A16407" w:rsidP="00A16407">
            <w:r w:rsidRPr="008C3A3A">
              <w:t>Натрия тиосульфат 30% 250мг/мл</w:t>
            </w:r>
          </w:p>
        </w:tc>
      </w:tr>
      <w:tr w:rsidR="00A16407" w:rsidRPr="00973E36" w14:paraId="14FF8656" w14:textId="77777777" w:rsidTr="001E1179">
        <w:trPr>
          <w:jc w:val="center"/>
        </w:trPr>
        <w:tc>
          <w:tcPr>
            <w:tcW w:w="791" w:type="dxa"/>
            <w:tcBorders>
              <w:bottom w:val="single" w:sz="4" w:space="0" w:color="auto"/>
            </w:tcBorders>
          </w:tcPr>
          <w:p w14:paraId="3B9DDA7D" w14:textId="6200D06C" w:rsidR="00A16407" w:rsidRDefault="00A16407" w:rsidP="00A16407">
            <w:pPr>
              <w:jc w:val="right"/>
              <w:rPr>
                <w:rFonts w:ascii="Calibri" w:hAnsi="Calibri"/>
                <w:color w:val="000000"/>
                <w:sz w:val="22"/>
                <w:szCs w:val="22"/>
              </w:rPr>
            </w:pPr>
            <w:r>
              <w:rPr>
                <w:rFonts w:ascii="GHEA Grapalat" w:hAnsi="GHEA Grapalat" w:cs="Sylfaen"/>
                <w:sz w:val="18"/>
                <w:szCs w:val="18"/>
                <w:lang w:val="hy-AM"/>
              </w:rPr>
              <w:t>68</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1D3B3EB" w14:textId="178ED3BF"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12500</w:t>
            </w:r>
          </w:p>
        </w:tc>
        <w:tc>
          <w:tcPr>
            <w:tcW w:w="6531" w:type="dxa"/>
            <w:tcBorders>
              <w:top w:val="single" w:sz="4" w:space="0" w:color="auto"/>
              <w:left w:val="single" w:sz="4" w:space="0" w:color="auto"/>
              <w:bottom w:val="single" w:sz="4" w:space="0" w:color="auto"/>
              <w:right w:val="single" w:sz="4" w:space="0" w:color="auto"/>
            </w:tcBorders>
          </w:tcPr>
          <w:p w14:paraId="21AA154A" w14:textId="65679B71" w:rsidR="00A16407" w:rsidRPr="006E07D4" w:rsidRDefault="00A16407" w:rsidP="00A16407">
            <w:r w:rsidRPr="008C3A3A">
              <w:t>Соли для внутривенной регидратации д/порошок</w:t>
            </w:r>
          </w:p>
        </w:tc>
      </w:tr>
      <w:tr w:rsidR="00A16407" w:rsidRPr="00973E36" w14:paraId="5D108C45" w14:textId="77777777" w:rsidTr="001E1179">
        <w:trPr>
          <w:jc w:val="center"/>
        </w:trPr>
        <w:tc>
          <w:tcPr>
            <w:tcW w:w="791" w:type="dxa"/>
            <w:tcBorders>
              <w:bottom w:val="single" w:sz="4" w:space="0" w:color="auto"/>
            </w:tcBorders>
          </w:tcPr>
          <w:p w14:paraId="14BBD5A6" w14:textId="54489746" w:rsidR="00A16407" w:rsidRDefault="00A16407" w:rsidP="00A16407">
            <w:pPr>
              <w:jc w:val="right"/>
              <w:rPr>
                <w:rFonts w:ascii="Calibri" w:hAnsi="Calibri"/>
                <w:color w:val="000000"/>
                <w:sz w:val="22"/>
                <w:szCs w:val="22"/>
              </w:rPr>
            </w:pPr>
            <w:r>
              <w:rPr>
                <w:rFonts w:ascii="GHEA Grapalat" w:hAnsi="GHEA Grapalat" w:cs="Sylfaen"/>
                <w:sz w:val="18"/>
                <w:szCs w:val="18"/>
                <w:lang w:val="hy-AM"/>
              </w:rPr>
              <w:t>69</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04FFFF80" w14:textId="5D5E0F4A"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340</w:t>
            </w:r>
          </w:p>
        </w:tc>
        <w:tc>
          <w:tcPr>
            <w:tcW w:w="6531" w:type="dxa"/>
            <w:tcBorders>
              <w:top w:val="single" w:sz="4" w:space="0" w:color="auto"/>
              <w:left w:val="single" w:sz="4" w:space="0" w:color="auto"/>
              <w:bottom w:val="single" w:sz="4" w:space="0" w:color="auto"/>
              <w:right w:val="single" w:sz="4" w:space="0" w:color="auto"/>
            </w:tcBorders>
          </w:tcPr>
          <w:p w14:paraId="6BF97BD5" w14:textId="3791ECAC" w:rsidR="00A16407" w:rsidRPr="006E07D4" w:rsidRDefault="00A16407" w:rsidP="00A16407">
            <w:r w:rsidRPr="008C3A3A">
              <w:t>Натрия хлорид 0,9% 250 мл</w:t>
            </w:r>
          </w:p>
        </w:tc>
      </w:tr>
      <w:tr w:rsidR="00A16407" w:rsidRPr="00973E36" w14:paraId="42D1B230" w14:textId="77777777" w:rsidTr="001E1179">
        <w:trPr>
          <w:jc w:val="center"/>
        </w:trPr>
        <w:tc>
          <w:tcPr>
            <w:tcW w:w="791" w:type="dxa"/>
            <w:tcBorders>
              <w:bottom w:val="single" w:sz="4" w:space="0" w:color="auto"/>
            </w:tcBorders>
          </w:tcPr>
          <w:p w14:paraId="6C33C5DD" w14:textId="7FE042AD" w:rsidR="00A16407" w:rsidRDefault="00A16407" w:rsidP="00A16407">
            <w:pPr>
              <w:jc w:val="right"/>
              <w:rPr>
                <w:rFonts w:ascii="Calibri" w:hAnsi="Calibri"/>
                <w:color w:val="000000"/>
                <w:sz w:val="22"/>
                <w:szCs w:val="22"/>
              </w:rPr>
            </w:pPr>
            <w:r>
              <w:rPr>
                <w:rFonts w:ascii="GHEA Grapalat" w:hAnsi="GHEA Grapalat" w:cs="Sylfaen"/>
                <w:sz w:val="18"/>
                <w:szCs w:val="18"/>
                <w:lang w:val="hy-AM"/>
              </w:rPr>
              <w:t>70</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93A91D2" w14:textId="7C7D7FF7"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4000</w:t>
            </w:r>
          </w:p>
        </w:tc>
        <w:tc>
          <w:tcPr>
            <w:tcW w:w="6531" w:type="dxa"/>
            <w:tcBorders>
              <w:top w:val="single" w:sz="4" w:space="0" w:color="auto"/>
              <w:left w:val="single" w:sz="4" w:space="0" w:color="auto"/>
              <w:bottom w:val="single" w:sz="4" w:space="0" w:color="auto"/>
              <w:right w:val="single" w:sz="4" w:space="0" w:color="auto"/>
            </w:tcBorders>
          </w:tcPr>
          <w:p w14:paraId="76F8D35E" w14:textId="7C68AA75" w:rsidR="00A16407" w:rsidRPr="006E07D4" w:rsidRDefault="00A16407" w:rsidP="00A16407">
            <w:r w:rsidRPr="008C3A3A">
              <w:t>Деревянный шпон</w:t>
            </w:r>
          </w:p>
        </w:tc>
      </w:tr>
      <w:tr w:rsidR="00A16407" w:rsidRPr="00973E36" w14:paraId="602184CE" w14:textId="77777777" w:rsidTr="001E1179">
        <w:trPr>
          <w:jc w:val="center"/>
        </w:trPr>
        <w:tc>
          <w:tcPr>
            <w:tcW w:w="791" w:type="dxa"/>
            <w:tcBorders>
              <w:bottom w:val="single" w:sz="4" w:space="0" w:color="auto"/>
            </w:tcBorders>
          </w:tcPr>
          <w:p w14:paraId="03FA789B" w14:textId="596AD66A" w:rsidR="00A16407" w:rsidRDefault="00A16407" w:rsidP="00A16407">
            <w:pPr>
              <w:jc w:val="right"/>
              <w:rPr>
                <w:rFonts w:ascii="Calibri" w:hAnsi="Calibri"/>
                <w:color w:val="000000"/>
                <w:sz w:val="22"/>
                <w:szCs w:val="22"/>
              </w:rPr>
            </w:pPr>
            <w:r>
              <w:rPr>
                <w:rFonts w:ascii="GHEA Grapalat" w:hAnsi="GHEA Grapalat" w:cs="Sylfaen"/>
                <w:sz w:val="18"/>
                <w:szCs w:val="18"/>
                <w:lang w:val="hy-AM"/>
              </w:rPr>
              <w:t>71</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AF18F4D" w14:textId="75A3311F"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58000</w:t>
            </w:r>
          </w:p>
        </w:tc>
        <w:tc>
          <w:tcPr>
            <w:tcW w:w="6531" w:type="dxa"/>
            <w:tcBorders>
              <w:top w:val="single" w:sz="4" w:space="0" w:color="auto"/>
              <w:left w:val="single" w:sz="4" w:space="0" w:color="auto"/>
              <w:bottom w:val="single" w:sz="4" w:space="0" w:color="auto"/>
              <w:right w:val="single" w:sz="4" w:space="0" w:color="auto"/>
            </w:tcBorders>
          </w:tcPr>
          <w:p w14:paraId="60135144" w14:textId="49948C6F" w:rsidR="00A16407" w:rsidRPr="006E07D4" w:rsidRDefault="00A16407" w:rsidP="00A16407">
            <w:r w:rsidRPr="008C3A3A">
              <w:t>Парацетамол сироп 125мг/5мл</w:t>
            </w:r>
          </w:p>
        </w:tc>
      </w:tr>
      <w:tr w:rsidR="00A16407" w:rsidRPr="00973E36" w14:paraId="392CF742" w14:textId="77777777" w:rsidTr="001E1179">
        <w:trPr>
          <w:jc w:val="center"/>
        </w:trPr>
        <w:tc>
          <w:tcPr>
            <w:tcW w:w="791" w:type="dxa"/>
            <w:tcBorders>
              <w:bottom w:val="single" w:sz="4" w:space="0" w:color="auto"/>
            </w:tcBorders>
          </w:tcPr>
          <w:p w14:paraId="66D4C7FD" w14:textId="72B08C2D" w:rsidR="00A16407" w:rsidRDefault="00A16407" w:rsidP="00A16407">
            <w:pPr>
              <w:jc w:val="right"/>
              <w:rPr>
                <w:rFonts w:ascii="Calibri" w:hAnsi="Calibri"/>
                <w:color w:val="000000"/>
                <w:sz w:val="22"/>
                <w:szCs w:val="22"/>
              </w:rPr>
            </w:pPr>
            <w:r>
              <w:rPr>
                <w:rFonts w:ascii="GHEA Grapalat" w:hAnsi="GHEA Grapalat" w:cs="Sylfaen"/>
                <w:sz w:val="18"/>
                <w:szCs w:val="18"/>
                <w:lang w:val="hy-AM"/>
              </w:rPr>
              <w:t>72</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0C093348" w14:textId="10A05EFC"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900</w:t>
            </w:r>
          </w:p>
        </w:tc>
        <w:tc>
          <w:tcPr>
            <w:tcW w:w="6531" w:type="dxa"/>
            <w:tcBorders>
              <w:top w:val="single" w:sz="4" w:space="0" w:color="auto"/>
              <w:left w:val="single" w:sz="4" w:space="0" w:color="auto"/>
              <w:bottom w:val="single" w:sz="4" w:space="0" w:color="auto"/>
              <w:right w:val="single" w:sz="4" w:space="0" w:color="auto"/>
            </w:tcBorders>
          </w:tcPr>
          <w:p w14:paraId="5800FE69" w14:textId="7C9934C7" w:rsidR="00A16407" w:rsidRPr="006E07D4" w:rsidRDefault="00A16407" w:rsidP="00A16407">
            <w:r w:rsidRPr="008C3A3A">
              <w:t>Парацетамол 500 мг</w:t>
            </w:r>
          </w:p>
        </w:tc>
      </w:tr>
      <w:tr w:rsidR="00A16407" w:rsidRPr="00973E36" w14:paraId="76CADD16" w14:textId="77777777" w:rsidTr="001E1179">
        <w:trPr>
          <w:jc w:val="center"/>
        </w:trPr>
        <w:tc>
          <w:tcPr>
            <w:tcW w:w="791" w:type="dxa"/>
            <w:tcBorders>
              <w:bottom w:val="single" w:sz="4" w:space="0" w:color="auto"/>
            </w:tcBorders>
          </w:tcPr>
          <w:p w14:paraId="64A885BF" w14:textId="79FE9B39" w:rsidR="00A16407" w:rsidRDefault="00A16407" w:rsidP="00A16407">
            <w:pPr>
              <w:jc w:val="right"/>
              <w:rPr>
                <w:rFonts w:ascii="Calibri" w:hAnsi="Calibri"/>
                <w:color w:val="000000"/>
                <w:sz w:val="22"/>
                <w:szCs w:val="22"/>
              </w:rPr>
            </w:pPr>
            <w:r>
              <w:rPr>
                <w:rFonts w:ascii="GHEA Grapalat" w:hAnsi="GHEA Grapalat" w:cs="Sylfaen"/>
                <w:sz w:val="18"/>
                <w:szCs w:val="18"/>
                <w:lang w:val="hy-AM"/>
              </w:rPr>
              <w:t>73</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01FCF3F" w14:textId="7368B299"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1750</w:t>
            </w:r>
          </w:p>
        </w:tc>
        <w:tc>
          <w:tcPr>
            <w:tcW w:w="6531" w:type="dxa"/>
            <w:tcBorders>
              <w:top w:val="single" w:sz="4" w:space="0" w:color="auto"/>
              <w:left w:val="single" w:sz="4" w:space="0" w:color="auto"/>
              <w:bottom w:val="single" w:sz="4" w:space="0" w:color="auto"/>
              <w:right w:val="single" w:sz="4" w:space="0" w:color="auto"/>
            </w:tcBorders>
          </w:tcPr>
          <w:p w14:paraId="4F5E7C14" w14:textId="3319BA83" w:rsidR="00A16407" w:rsidRPr="006E07D4" w:rsidRDefault="00A16407" w:rsidP="00A16407">
            <w:r w:rsidRPr="008C3A3A">
              <w:t>Папаверин 2% 2,0</w:t>
            </w:r>
          </w:p>
        </w:tc>
      </w:tr>
      <w:tr w:rsidR="00A16407" w:rsidRPr="00973E36" w14:paraId="7EA149C0" w14:textId="77777777" w:rsidTr="001E1179">
        <w:trPr>
          <w:jc w:val="center"/>
        </w:trPr>
        <w:tc>
          <w:tcPr>
            <w:tcW w:w="791" w:type="dxa"/>
            <w:tcBorders>
              <w:bottom w:val="single" w:sz="4" w:space="0" w:color="auto"/>
            </w:tcBorders>
          </w:tcPr>
          <w:p w14:paraId="20139C27" w14:textId="3795C3BB" w:rsidR="00A16407" w:rsidRDefault="00A16407" w:rsidP="00A16407">
            <w:pPr>
              <w:jc w:val="right"/>
              <w:rPr>
                <w:rFonts w:ascii="Calibri" w:hAnsi="Calibri"/>
                <w:color w:val="000000"/>
                <w:sz w:val="22"/>
                <w:szCs w:val="22"/>
              </w:rPr>
            </w:pPr>
            <w:r>
              <w:rPr>
                <w:rFonts w:ascii="GHEA Grapalat" w:hAnsi="GHEA Grapalat"/>
                <w:sz w:val="18"/>
                <w:szCs w:val="18"/>
                <w:lang w:val="hy-AM"/>
              </w:rPr>
              <w:t>74</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2B5A3C37" w14:textId="12989B9C" w:rsidR="00A16407" w:rsidRDefault="00A16407" w:rsidP="00A16407">
            <w:pPr>
              <w:jc w:val="right"/>
              <w:rPr>
                <w:rFonts w:ascii="GHEA Grapalat" w:hAnsi="GHEA Grapalat" w:cs="Sylfaen"/>
                <w:color w:val="000000"/>
                <w:sz w:val="18"/>
                <w:szCs w:val="18"/>
                <w:lang w:val="hy-AM"/>
              </w:rPr>
            </w:pPr>
            <w:r>
              <w:rPr>
                <w:rFonts w:ascii="Sylfaen" w:hAnsi="Sylfaen"/>
                <w:b/>
                <w:i/>
                <w:sz w:val="18"/>
                <w:szCs w:val="18"/>
              </w:rPr>
              <w:t>110</w:t>
            </w:r>
          </w:p>
        </w:tc>
        <w:tc>
          <w:tcPr>
            <w:tcW w:w="6531" w:type="dxa"/>
            <w:tcBorders>
              <w:top w:val="single" w:sz="4" w:space="0" w:color="auto"/>
              <w:left w:val="single" w:sz="4" w:space="0" w:color="auto"/>
              <w:bottom w:val="single" w:sz="4" w:space="0" w:color="auto"/>
              <w:right w:val="single" w:sz="4" w:space="0" w:color="auto"/>
            </w:tcBorders>
          </w:tcPr>
          <w:p w14:paraId="3FC4DEBA" w14:textId="2BA4012D" w:rsidR="00A16407" w:rsidRPr="006E07D4" w:rsidRDefault="00A16407" w:rsidP="00A16407">
            <w:r w:rsidRPr="008C3A3A">
              <w:t>Периндоприл+индамид 8мг+2,5мг</w:t>
            </w:r>
          </w:p>
        </w:tc>
      </w:tr>
      <w:tr w:rsidR="00A16407" w:rsidRPr="00973E36" w14:paraId="1AD27427" w14:textId="77777777" w:rsidTr="001E1179">
        <w:trPr>
          <w:jc w:val="center"/>
        </w:trPr>
        <w:tc>
          <w:tcPr>
            <w:tcW w:w="791" w:type="dxa"/>
            <w:tcBorders>
              <w:bottom w:val="single" w:sz="4" w:space="0" w:color="auto"/>
            </w:tcBorders>
          </w:tcPr>
          <w:p w14:paraId="5BC9BAAC" w14:textId="0782B7AD" w:rsidR="00A16407" w:rsidRDefault="00A16407" w:rsidP="00A16407">
            <w:pPr>
              <w:jc w:val="right"/>
              <w:rPr>
                <w:rFonts w:ascii="Calibri" w:hAnsi="Calibri"/>
                <w:color w:val="000000"/>
                <w:sz w:val="22"/>
                <w:szCs w:val="22"/>
              </w:rPr>
            </w:pPr>
            <w:r>
              <w:rPr>
                <w:rFonts w:ascii="GHEA Grapalat" w:hAnsi="GHEA Grapalat"/>
                <w:sz w:val="18"/>
                <w:szCs w:val="18"/>
                <w:lang w:val="hy-AM"/>
              </w:rPr>
              <w:t>75</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50B2D73" w14:textId="03966540" w:rsidR="00A16407" w:rsidRDefault="00A16407" w:rsidP="00A16407">
            <w:pPr>
              <w:jc w:val="right"/>
              <w:rPr>
                <w:rFonts w:ascii="GHEA Grapalat" w:hAnsi="GHEA Grapalat" w:cs="Sylfaen"/>
                <w:color w:val="000000"/>
                <w:sz w:val="18"/>
                <w:szCs w:val="18"/>
                <w:lang w:val="hy-AM"/>
              </w:rPr>
            </w:pPr>
            <w:r>
              <w:rPr>
                <w:rFonts w:ascii="Sylfaen" w:hAnsi="Sylfaen"/>
                <w:b/>
                <w:i/>
                <w:sz w:val="18"/>
                <w:szCs w:val="18"/>
              </w:rPr>
              <w:t>208</w:t>
            </w:r>
          </w:p>
        </w:tc>
        <w:tc>
          <w:tcPr>
            <w:tcW w:w="6531" w:type="dxa"/>
            <w:tcBorders>
              <w:top w:val="single" w:sz="4" w:space="0" w:color="auto"/>
              <w:left w:val="single" w:sz="4" w:space="0" w:color="auto"/>
              <w:bottom w:val="single" w:sz="4" w:space="0" w:color="auto"/>
              <w:right w:val="single" w:sz="4" w:space="0" w:color="auto"/>
            </w:tcBorders>
          </w:tcPr>
          <w:p w14:paraId="78DB943A" w14:textId="6E768974" w:rsidR="00A16407" w:rsidRPr="006E07D4" w:rsidRDefault="00A16407" w:rsidP="00A16407">
            <w:r w:rsidRPr="008C3A3A">
              <w:t>Периндоприл+индамид 10мг+2,5мг</w:t>
            </w:r>
          </w:p>
        </w:tc>
      </w:tr>
      <w:tr w:rsidR="00A16407" w:rsidRPr="00973E36" w14:paraId="72794473" w14:textId="77777777" w:rsidTr="001E1179">
        <w:trPr>
          <w:jc w:val="center"/>
        </w:trPr>
        <w:tc>
          <w:tcPr>
            <w:tcW w:w="791" w:type="dxa"/>
            <w:tcBorders>
              <w:bottom w:val="single" w:sz="4" w:space="0" w:color="auto"/>
            </w:tcBorders>
          </w:tcPr>
          <w:p w14:paraId="2BA89850" w14:textId="3CCD1A0D" w:rsidR="00A16407" w:rsidRDefault="00A16407" w:rsidP="00A16407">
            <w:pPr>
              <w:jc w:val="right"/>
              <w:rPr>
                <w:rFonts w:ascii="Calibri" w:hAnsi="Calibri"/>
                <w:color w:val="000000"/>
                <w:sz w:val="22"/>
                <w:szCs w:val="22"/>
              </w:rPr>
            </w:pPr>
            <w:r>
              <w:rPr>
                <w:rFonts w:ascii="GHEA Grapalat" w:hAnsi="GHEA Grapalat"/>
                <w:sz w:val="18"/>
                <w:szCs w:val="18"/>
                <w:lang w:val="hy-AM"/>
              </w:rPr>
              <w:t>76</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7DE80336" w14:textId="3BB6F6DB" w:rsidR="00A16407" w:rsidRDefault="00A16407" w:rsidP="00A16407">
            <w:pPr>
              <w:jc w:val="right"/>
              <w:rPr>
                <w:rFonts w:ascii="GHEA Grapalat" w:hAnsi="GHEA Grapalat" w:cs="Sylfaen"/>
                <w:color w:val="000000"/>
                <w:sz w:val="18"/>
                <w:szCs w:val="18"/>
                <w:lang w:val="hy-AM"/>
              </w:rPr>
            </w:pPr>
            <w:r>
              <w:rPr>
                <w:rFonts w:ascii="Sylfaen" w:hAnsi="Sylfaen"/>
                <w:b/>
                <w:i/>
                <w:sz w:val="18"/>
                <w:szCs w:val="18"/>
              </w:rPr>
              <w:t>13000</w:t>
            </w:r>
          </w:p>
        </w:tc>
        <w:tc>
          <w:tcPr>
            <w:tcW w:w="6531" w:type="dxa"/>
            <w:tcBorders>
              <w:top w:val="single" w:sz="4" w:space="0" w:color="auto"/>
              <w:left w:val="single" w:sz="4" w:space="0" w:color="auto"/>
              <w:bottom w:val="single" w:sz="4" w:space="0" w:color="auto"/>
              <w:right w:val="single" w:sz="4" w:space="0" w:color="auto"/>
            </w:tcBorders>
          </w:tcPr>
          <w:p w14:paraId="48D019C4" w14:textId="543E9F63" w:rsidR="00A16407" w:rsidRPr="006E07D4" w:rsidRDefault="00A16407" w:rsidP="00A16407">
            <w:r w:rsidRPr="008C3A3A">
              <w:t>Периндоприл+амлодипин 5мг+5мг</w:t>
            </w:r>
          </w:p>
        </w:tc>
      </w:tr>
      <w:tr w:rsidR="00A16407" w:rsidRPr="00973E36" w14:paraId="7E6F08F6" w14:textId="77777777" w:rsidTr="001E1179">
        <w:trPr>
          <w:jc w:val="center"/>
        </w:trPr>
        <w:tc>
          <w:tcPr>
            <w:tcW w:w="791" w:type="dxa"/>
            <w:tcBorders>
              <w:bottom w:val="single" w:sz="4" w:space="0" w:color="auto"/>
            </w:tcBorders>
          </w:tcPr>
          <w:p w14:paraId="3EC4973B" w14:textId="236D3306" w:rsidR="00A16407" w:rsidRDefault="00A16407" w:rsidP="00A16407">
            <w:pPr>
              <w:jc w:val="right"/>
              <w:rPr>
                <w:rFonts w:ascii="Calibri" w:hAnsi="Calibri"/>
                <w:color w:val="000000"/>
                <w:sz w:val="22"/>
                <w:szCs w:val="22"/>
              </w:rPr>
            </w:pPr>
            <w:r>
              <w:rPr>
                <w:rFonts w:ascii="GHEA Grapalat" w:hAnsi="GHEA Grapalat"/>
                <w:sz w:val="18"/>
                <w:szCs w:val="18"/>
                <w:lang w:val="hy-AM"/>
              </w:rPr>
              <w:t>77</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6EA7592" w14:textId="752908A5" w:rsidR="00A16407" w:rsidRDefault="00A16407" w:rsidP="00A16407">
            <w:pPr>
              <w:jc w:val="right"/>
              <w:rPr>
                <w:rFonts w:ascii="GHEA Grapalat" w:hAnsi="GHEA Grapalat" w:cs="Sylfaen"/>
                <w:color w:val="000000"/>
                <w:sz w:val="18"/>
                <w:szCs w:val="18"/>
                <w:lang w:val="hy-AM"/>
              </w:rPr>
            </w:pPr>
            <w:r>
              <w:rPr>
                <w:rFonts w:ascii="Sylfaen" w:hAnsi="Sylfaen"/>
                <w:b/>
                <w:i/>
                <w:sz w:val="18"/>
                <w:szCs w:val="18"/>
              </w:rPr>
              <w:t>156</w:t>
            </w:r>
          </w:p>
        </w:tc>
        <w:tc>
          <w:tcPr>
            <w:tcW w:w="6531" w:type="dxa"/>
            <w:tcBorders>
              <w:top w:val="single" w:sz="4" w:space="0" w:color="auto"/>
              <w:left w:val="single" w:sz="4" w:space="0" w:color="auto"/>
              <w:bottom w:val="single" w:sz="4" w:space="0" w:color="auto"/>
              <w:right w:val="single" w:sz="4" w:space="0" w:color="auto"/>
            </w:tcBorders>
          </w:tcPr>
          <w:p w14:paraId="3BAD324A" w14:textId="22EA3A83" w:rsidR="00A16407" w:rsidRPr="006E07D4" w:rsidRDefault="00A16407" w:rsidP="00A16407">
            <w:r w:rsidRPr="008C3A3A">
              <w:t>Периндоприл+индамид+амлодипин 8мг+2,5мг+10мг</w:t>
            </w:r>
          </w:p>
        </w:tc>
      </w:tr>
      <w:tr w:rsidR="00A16407" w:rsidRPr="00973E36" w14:paraId="4AAFA1B6" w14:textId="77777777" w:rsidTr="001E1179">
        <w:trPr>
          <w:jc w:val="center"/>
        </w:trPr>
        <w:tc>
          <w:tcPr>
            <w:tcW w:w="791" w:type="dxa"/>
            <w:tcBorders>
              <w:bottom w:val="single" w:sz="4" w:space="0" w:color="auto"/>
            </w:tcBorders>
          </w:tcPr>
          <w:p w14:paraId="63C8962B" w14:textId="2F4B3FE7" w:rsidR="00A16407" w:rsidRDefault="00A16407" w:rsidP="00A16407">
            <w:pPr>
              <w:jc w:val="right"/>
              <w:rPr>
                <w:rFonts w:ascii="Calibri" w:hAnsi="Calibri"/>
                <w:color w:val="000000"/>
                <w:sz w:val="22"/>
                <w:szCs w:val="22"/>
              </w:rPr>
            </w:pPr>
            <w:r>
              <w:rPr>
                <w:rFonts w:ascii="GHEA Grapalat" w:hAnsi="GHEA Grapalat"/>
                <w:sz w:val="18"/>
                <w:szCs w:val="18"/>
                <w:lang w:val="hy-AM"/>
              </w:rPr>
              <w:t>78</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2135EDA7" w14:textId="423DA105"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1240</w:t>
            </w:r>
          </w:p>
        </w:tc>
        <w:tc>
          <w:tcPr>
            <w:tcW w:w="6531" w:type="dxa"/>
            <w:tcBorders>
              <w:top w:val="single" w:sz="4" w:space="0" w:color="auto"/>
              <w:left w:val="single" w:sz="4" w:space="0" w:color="auto"/>
              <w:bottom w:val="single" w:sz="4" w:space="0" w:color="auto"/>
              <w:right w:val="single" w:sz="4" w:space="0" w:color="auto"/>
            </w:tcBorders>
          </w:tcPr>
          <w:p w14:paraId="2CEAE713" w14:textId="680383DD" w:rsidR="00A16407" w:rsidRPr="006E07D4" w:rsidRDefault="00A16407" w:rsidP="00A16407">
            <w:r w:rsidRPr="008C3A3A">
              <w:t>Пергидроль/перекись водорода 0,3% 100 мл</w:t>
            </w:r>
          </w:p>
        </w:tc>
      </w:tr>
      <w:tr w:rsidR="00A16407" w:rsidRPr="00973E36" w14:paraId="03448D12" w14:textId="77777777" w:rsidTr="001E1179">
        <w:trPr>
          <w:jc w:val="center"/>
        </w:trPr>
        <w:tc>
          <w:tcPr>
            <w:tcW w:w="791" w:type="dxa"/>
            <w:tcBorders>
              <w:bottom w:val="single" w:sz="4" w:space="0" w:color="auto"/>
            </w:tcBorders>
          </w:tcPr>
          <w:p w14:paraId="08381F60" w14:textId="74DF48C5" w:rsidR="00A16407" w:rsidRDefault="00A16407" w:rsidP="00A16407">
            <w:pPr>
              <w:jc w:val="right"/>
              <w:rPr>
                <w:rFonts w:ascii="Calibri" w:hAnsi="Calibri"/>
                <w:color w:val="000000"/>
                <w:sz w:val="22"/>
                <w:szCs w:val="22"/>
              </w:rPr>
            </w:pPr>
            <w:r>
              <w:rPr>
                <w:rFonts w:ascii="GHEA Grapalat" w:hAnsi="GHEA Grapalat"/>
                <w:color w:val="000000"/>
                <w:sz w:val="18"/>
                <w:szCs w:val="18"/>
                <w:lang w:val="hy-AM"/>
              </w:rPr>
              <w:t>79</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C185FF1" w14:textId="5157190D" w:rsidR="00A16407" w:rsidRDefault="00A16407" w:rsidP="00A16407">
            <w:pPr>
              <w:jc w:val="right"/>
              <w:rPr>
                <w:rFonts w:ascii="GHEA Grapalat" w:hAnsi="GHEA Grapalat" w:cs="Sylfaen"/>
                <w:color w:val="000000"/>
                <w:sz w:val="18"/>
                <w:szCs w:val="18"/>
                <w:lang w:val="hy-AM"/>
              </w:rPr>
            </w:pPr>
            <w:r>
              <w:rPr>
                <w:rFonts w:ascii="Sylfaen" w:hAnsi="Sylfaen"/>
                <w:b/>
                <w:i/>
                <w:sz w:val="18"/>
                <w:szCs w:val="18"/>
              </w:rPr>
              <w:t>1040</w:t>
            </w:r>
          </w:p>
        </w:tc>
        <w:tc>
          <w:tcPr>
            <w:tcW w:w="6531" w:type="dxa"/>
            <w:tcBorders>
              <w:top w:val="single" w:sz="4" w:space="0" w:color="auto"/>
              <w:left w:val="single" w:sz="4" w:space="0" w:color="auto"/>
              <w:bottom w:val="single" w:sz="4" w:space="0" w:color="auto"/>
              <w:right w:val="single" w:sz="4" w:space="0" w:color="auto"/>
            </w:tcBorders>
          </w:tcPr>
          <w:p w14:paraId="7E2597FC" w14:textId="394B295B" w:rsidR="00A16407" w:rsidRPr="006E07D4" w:rsidRDefault="00A16407" w:rsidP="00A16407">
            <w:r w:rsidRPr="008C3A3A">
              <w:t>Пирацетам 40 мг</w:t>
            </w:r>
          </w:p>
        </w:tc>
      </w:tr>
      <w:tr w:rsidR="00A16407" w:rsidRPr="00973E36" w14:paraId="2DB2E71C" w14:textId="77777777" w:rsidTr="001E1179">
        <w:trPr>
          <w:jc w:val="center"/>
        </w:trPr>
        <w:tc>
          <w:tcPr>
            <w:tcW w:w="791" w:type="dxa"/>
            <w:tcBorders>
              <w:bottom w:val="single" w:sz="4" w:space="0" w:color="auto"/>
            </w:tcBorders>
          </w:tcPr>
          <w:p w14:paraId="09B446BD" w14:textId="34F7B530" w:rsidR="00A16407" w:rsidRDefault="00A16407" w:rsidP="00A16407">
            <w:pPr>
              <w:jc w:val="right"/>
              <w:rPr>
                <w:rFonts w:ascii="Calibri" w:hAnsi="Calibri"/>
                <w:color w:val="000000"/>
                <w:sz w:val="22"/>
                <w:szCs w:val="22"/>
              </w:rPr>
            </w:pPr>
            <w:r>
              <w:rPr>
                <w:rFonts w:ascii="GHEA Grapalat" w:hAnsi="GHEA Grapalat"/>
                <w:color w:val="000000"/>
                <w:sz w:val="18"/>
                <w:szCs w:val="18"/>
                <w:lang w:val="hy-AM"/>
              </w:rPr>
              <w:t>80</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40A7C87" w14:textId="1568F891" w:rsidR="00A16407" w:rsidRDefault="00A16407" w:rsidP="00A16407">
            <w:pPr>
              <w:jc w:val="right"/>
              <w:rPr>
                <w:rFonts w:ascii="GHEA Grapalat" w:hAnsi="GHEA Grapalat" w:cs="Sylfaen"/>
                <w:color w:val="000000"/>
                <w:sz w:val="18"/>
                <w:szCs w:val="18"/>
                <w:lang w:val="hy-AM"/>
              </w:rPr>
            </w:pPr>
            <w:r>
              <w:rPr>
                <w:rFonts w:ascii="Sylfaen" w:hAnsi="Sylfaen"/>
                <w:b/>
                <w:i/>
                <w:sz w:val="18"/>
                <w:szCs w:val="18"/>
              </w:rPr>
              <w:t>4450</w:t>
            </w:r>
          </w:p>
        </w:tc>
        <w:tc>
          <w:tcPr>
            <w:tcW w:w="6531" w:type="dxa"/>
            <w:tcBorders>
              <w:top w:val="single" w:sz="4" w:space="0" w:color="auto"/>
              <w:left w:val="single" w:sz="4" w:space="0" w:color="auto"/>
              <w:bottom w:val="single" w:sz="4" w:space="0" w:color="auto"/>
              <w:right w:val="single" w:sz="4" w:space="0" w:color="auto"/>
            </w:tcBorders>
          </w:tcPr>
          <w:p w14:paraId="015825E8" w14:textId="39864501" w:rsidR="00A16407" w:rsidRPr="006E07D4" w:rsidRDefault="00A16407" w:rsidP="00A16407">
            <w:r w:rsidRPr="008C3A3A">
              <w:t>Пантопразол 40 мг</w:t>
            </w:r>
          </w:p>
        </w:tc>
      </w:tr>
      <w:tr w:rsidR="00A16407" w:rsidRPr="00973E36" w14:paraId="3BB9D0D6" w14:textId="77777777" w:rsidTr="001E1179">
        <w:trPr>
          <w:jc w:val="center"/>
        </w:trPr>
        <w:tc>
          <w:tcPr>
            <w:tcW w:w="791" w:type="dxa"/>
            <w:tcBorders>
              <w:bottom w:val="single" w:sz="4" w:space="0" w:color="auto"/>
            </w:tcBorders>
          </w:tcPr>
          <w:p w14:paraId="21B1CF1E" w14:textId="1DEEC396" w:rsidR="00A16407" w:rsidRDefault="00A16407" w:rsidP="00A16407">
            <w:pPr>
              <w:jc w:val="right"/>
              <w:rPr>
                <w:rFonts w:ascii="Calibri" w:hAnsi="Calibri"/>
                <w:color w:val="000000"/>
                <w:sz w:val="22"/>
                <w:szCs w:val="22"/>
              </w:rPr>
            </w:pPr>
            <w:r>
              <w:rPr>
                <w:rFonts w:ascii="GHEA Grapalat" w:hAnsi="GHEA Grapalat"/>
                <w:color w:val="000000"/>
                <w:sz w:val="18"/>
                <w:szCs w:val="18"/>
                <w:lang w:val="hy-AM"/>
              </w:rPr>
              <w:t>81</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D6374BC" w14:textId="77149B47"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11000</w:t>
            </w:r>
          </w:p>
        </w:tc>
        <w:tc>
          <w:tcPr>
            <w:tcW w:w="6531" w:type="dxa"/>
            <w:tcBorders>
              <w:top w:val="single" w:sz="4" w:space="0" w:color="auto"/>
              <w:left w:val="single" w:sz="4" w:space="0" w:color="auto"/>
              <w:bottom w:val="single" w:sz="4" w:space="0" w:color="auto"/>
              <w:right w:val="single" w:sz="4" w:space="0" w:color="auto"/>
            </w:tcBorders>
          </w:tcPr>
          <w:p w14:paraId="2B822B09" w14:textId="53BB0967" w:rsidR="00A16407" w:rsidRPr="006E07D4" w:rsidRDefault="00A16407" w:rsidP="00A16407">
            <w:r w:rsidRPr="008C3A3A">
              <w:t>Термометр /ртуть/</w:t>
            </w:r>
          </w:p>
        </w:tc>
      </w:tr>
      <w:tr w:rsidR="00A16407" w:rsidRPr="00973E36" w14:paraId="028765CC" w14:textId="77777777" w:rsidTr="001E1179">
        <w:trPr>
          <w:jc w:val="center"/>
        </w:trPr>
        <w:tc>
          <w:tcPr>
            <w:tcW w:w="791" w:type="dxa"/>
            <w:tcBorders>
              <w:bottom w:val="single" w:sz="4" w:space="0" w:color="auto"/>
            </w:tcBorders>
          </w:tcPr>
          <w:p w14:paraId="2763CE49" w14:textId="6BD22077" w:rsidR="00A16407" w:rsidRDefault="00A16407" w:rsidP="00A16407">
            <w:pPr>
              <w:jc w:val="right"/>
              <w:rPr>
                <w:rFonts w:ascii="Calibri" w:hAnsi="Calibri"/>
                <w:color w:val="000000"/>
                <w:sz w:val="22"/>
                <w:szCs w:val="22"/>
              </w:rPr>
            </w:pPr>
            <w:r>
              <w:rPr>
                <w:rFonts w:ascii="GHEA Grapalat" w:hAnsi="GHEA Grapalat"/>
                <w:sz w:val="18"/>
                <w:szCs w:val="18"/>
                <w:lang w:val="hy-AM"/>
              </w:rPr>
              <w:t>82</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AED97AB" w14:textId="6C95F35E"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15000</w:t>
            </w:r>
          </w:p>
        </w:tc>
        <w:tc>
          <w:tcPr>
            <w:tcW w:w="6531" w:type="dxa"/>
            <w:tcBorders>
              <w:top w:val="single" w:sz="4" w:space="0" w:color="auto"/>
              <w:left w:val="single" w:sz="4" w:space="0" w:color="auto"/>
              <w:bottom w:val="single" w:sz="4" w:space="0" w:color="auto"/>
              <w:right w:val="single" w:sz="4" w:space="0" w:color="auto"/>
            </w:tcBorders>
          </w:tcPr>
          <w:p w14:paraId="47E04A18" w14:textId="207BEE71" w:rsidR="00A16407" w:rsidRPr="006E07D4" w:rsidRDefault="00A16407" w:rsidP="00A16407">
            <w:r w:rsidRPr="008C3A3A">
              <w:t>Термометр /электрический/</w:t>
            </w:r>
          </w:p>
        </w:tc>
      </w:tr>
      <w:tr w:rsidR="00A16407" w:rsidRPr="00973E36" w14:paraId="6399E0BB" w14:textId="77777777" w:rsidTr="001E1179">
        <w:trPr>
          <w:jc w:val="center"/>
        </w:trPr>
        <w:tc>
          <w:tcPr>
            <w:tcW w:w="791" w:type="dxa"/>
            <w:tcBorders>
              <w:bottom w:val="single" w:sz="4" w:space="0" w:color="auto"/>
            </w:tcBorders>
          </w:tcPr>
          <w:p w14:paraId="5D29D79C" w14:textId="7734604D" w:rsidR="00A16407" w:rsidRDefault="00A16407" w:rsidP="00A16407">
            <w:pPr>
              <w:jc w:val="right"/>
              <w:rPr>
                <w:rFonts w:ascii="Calibri" w:hAnsi="Calibri"/>
                <w:color w:val="000000"/>
                <w:sz w:val="22"/>
                <w:szCs w:val="22"/>
              </w:rPr>
            </w:pPr>
            <w:r>
              <w:rPr>
                <w:rFonts w:ascii="GHEA Grapalat" w:hAnsi="GHEA Grapalat"/>
                <w:color w:val="000000"/>
                <w:sz w:val="18"/>
                <w:szCs w:val="18"/>
                <w:lang w:val="hy-AM"/>
              </w:rPr>
              <w:t>83</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29415A4F" w14:textId="4FA651A9"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1460</w:t>
            </w:r>
          </w:p>
        </w:tc>
        <w:tc>
          <w:tcPr>
            <w:tcW w:w="6531" w:type="dxa"/>
            <w:tcBorders>
              <w:top w:val="single" w:sz="4" w:space="0" w:color="auto"/>
              <w:left w:val="single" w:sz="4" w:space="0" w:color="auto"/>
              <w:bottom w:val="single" w:sz="4" w:space="0" w:color="auto"/>
              <w:right w:val="single" w:sz="4" w:space="0" w:color="auto"/>
            </w:tcBorders>
          </w:tcPr>
          <w:p w14:paraId="4B324BFC" w14:textId="0721D875" w:rsidR="00A16407" w:rsidRPr="006E07D4" w:rsidRDefault="00A16407" w:rsidP="00A16407">
            <w:r w:rsidRPr="008C3A3A">
              <w:t>Рингера л/т 250 мл</w:t>
            </w:r>
          </w:p>
        </w:tc>
      </w:tr>
      <w:tr w:rsidR="00A16407" w:rsidRPr="00973E36" w14:paraId="15379C7A" w14:textId="77777777" w:rsidTr="001E1179">
        <w:trPr>
          <w:jc w:val="center"/>
        </w:trPr>
        <w:tc>
          <w:tcPr>
            <w:tcW w:w="791" w:type="dxa"/>
            <w:tcBorders>
              <w:bottom w:val="single" w:sz="4" w:space="0" w:color="auto"/>
            </w:tcBorders>
          </w:tcPr>
          <w:p w14:paraId="5EEDDC12" w14:textId="2F5F598B" w:rsidR="00A16407" w:rsidRDefault="00A16407" w:rsidP="00A16407">
            <w:pPr>
              <w:jc w:val="right"/>
              <w:rPr>
                <w:rFonts w:ascii="Calibri" w:hAnsi="Calibri"/>
                <w:color w:val="000000"/>
                <w:sz w:val="22"/>
                <w:szCs w:val="22"/>
              </w:rPr>
            </w:pPr>
            <w:r>
              <w:rPr>
                <w:rFonts w:ascii="GHEA Grapalat" w:hAnsi="GHEA Grapalat"/>
                <w:sz w:val="18"/>
                <w:szCs w:val="18"/>
                <w:lang w:val="hy-AM"/>
              </w:rPr>
              <w:lastRenderedPageBreak/>
              <w:t>84</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62098F8" w14:textId="3A97AB9E"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8500</w:t>
            </w:r>
          </w:p>
        </w:tc>
        <w:tc>
          <w:tcPr>
            <w:tcW w:w="6531" w:type="dxa"/>
            <w:tcBorders>
              <w:top w:val="single" w:sz="4" w:space="0" w:color="auto"/>
              <w:left w:val="single" w:sz="4" w:space="0" w:color="auto"/>
              <w:bottom w:val="single" w:sz="4" w:space="0" w:color="auto"/>
              <w:right w:val="single" w:sz="4" w:space="0" w:color="auto"/>
            </w:tcBorders>
          </w:tcPr>
          <w:p w14:paraId="0B995AA8" w14:textId="314AE57B" w:rsidR="00A16407" w:rsidRPr="006E07D4" w:rsidRDefault="00A16407" w:rsidP="00A16407">
            <w:r w:rsidRPr="008C3A3A">
              <w:t>Спирт медицинский 96% 1л.</w:t>
            </w:r>
          </w:p>
        </w:tc>
      </w:tr>
      <w:tr w:rsidR="00A16407" w:rsidRPr="00973E36" w14:paraId="4FDA3257" w14:textId="77777777" w:rsidTr="001E1179">
        <w:trPr>
          <w:jc w:val="center"/>
        </w:trPr>
        <w:tc>
          <w:tcPr>
            <w:tcW w:w="791" w:type="dxa"/>
            <w:tcBorders>
              <w:bottom w:val="single" w:sz="4" w:space="0" w:color="auto"/>
            </w:tcBorders>
          </w:tcPr>
          <w:p w14:paraId="01751CE9" w14:textId="77FAEECD" w:rsidR="00A16407" w:rsidRDefault="00A16407" w:rsidP="00A16407">
            <w:pPr>
              <w:jc w:val="right"/>
              <w:rPr>
                <w:rFonts w:ascii="Calibri" w:hAnsi="Calibri"/>
                <w:color w:val="000000"/>
                <w:sz w:val="22"/>
                <w:szCs w:val="22"/>
              </w:rPr>
            </w:pPr>
            <w:r>
              <w:rPr>
                <w:rFonts w:ascii="GHEA Grapalat" w:hAnsi="GHEA Grapalat"/>
                <w:color w:val="000000"/>
                <w:sz w:val="18"/>
                <w:szCs w:val="18"/>
                <w:lang w:val="hy-AM"/>
              </w:rPr>
              <w:t>85</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04E2D1EB" w14:textId="679FA377"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3000</w:t>
            </w:r>
          </w:p>
        </w:tc>
        <w:tc>
          <w:tcPr>
            <w:tcW w:w="6531" w:type="dxa"/>
            <w:tcBorders>
              <w:top w:val="single" w:sz="4" w:space="0" w:color="auto"/>
              <w:left w:val="single" w:sz="4" w:space="0" w:color="auto"/>
              <w:bottom w:val="single" w:sz="4" w:space="0" w:color="auto"/>
              <w:right w:val="single" w:sz="4" w:space="0" w:color="auto"/>
            </w:tcBorders>
          </w:tcPr>
          <w:p w14:paraId="0C9BCB7D" w14:textId="7A1577F0" w:rsidR="00A16407" w:rsidRPr="006E07D4" w:rsidRDefault="00A16407" w:rsidP="00A16407">
            <w:r w:rsidRPr="008C3A3A">
              <w:t>Алкогольные полоски N 100</w:t>
            </w:r>
          </w:p>
        </w:tc>
      </w:tr>
      <w:tr w:rsidR="00A16407" w:rsidRPr="00973E36" w14:paraId="5DA2C9AA" w14:textId="77777777" w:rsidTr="001E1179">
        <w:trPr>
          <w:jc w:val="center"/>
        </w:trPr>
        <w:tc>
          <w:tcPr>
            <w:tcW w:w="791" w:type="dxa"/>
            <w:tcBorders>
              <w:bottom w:val="single" w:sz="4" w:space="0" w:color="auto"/>
            </w:tcBorders>
          </w:tcPr>
          <w:p w14:paraId="6D8885F7" w14:textId="70A82F59" w:rsidR="00A16407" w:rsidRDefault="00A16407" w:rsidP="00A16407">
            <w:pPr>
              <w:jc w:val="right"/>
              <w:rPr>
                <w:rFonts w:ascii="Calibri" w:hAnsi="Calibri"/>
                <w:color w:val="000000"/>
                <w:sz w:val="22"/>
                <w:szCs w:val="22"/>
              </w:rPr>
            </w:pPr>
            <w:r>
              <w:rPr>
                <w:rFonts w:ascii="GHEA Grapalat" w:hAnsi="GHEA Grapalat"/>
                <w:color w:val="000000"/>
                <w:sz w:val="18"/>
                <w:szCs w:val="18"/>
                <w:lang w:val="hy-AM"/>
              </w:rPr>
              <w:t>86</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29883AB6" w14:textId="724EE89D"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800</w:t>
            </w:r>
          </w:p>
        </w:tc>
        <w:tc>
          <w:tcPr>
            <w:tcW w:w="6531" w:type="dxa"/>
            <w:tcBorders>
              <w:top w:val="single" w:sz="4" w:space="0" w:color="auto"/>
              <w:left w:val="single" w:sz="4" w:space="0" w:color="auto"/>
              <w:bottom w:val="single" w:sz="4" w:space="0" w:color="auto"/>
              <w:right w:val="single" w:sz="4" w:space="0" w:color="auto"/>
            </w:tcBorders>
          </w:tcPr>
          <w:p w14:paraId="6A4113D5" w14:textId="29C4EA82" w:rsidR="00A16407" w:rsidRPr="006E07D4" w:rsidRDefault="00A16407" w:rsidP="00A16407">
            <w:r w:rsidRPr="008C3A3A">
              <w:t>скарификатор</w:t>
            </w:r>
          </w:p>
        </w:tc>
      </w:tr>
      <w:tr w:rsidR="00A16407" w:rsidRPr="00973E36" w14:paraId="0A7E0CEF" w14:textId="77777777" w:rsidTr="001E1179">
        <w:trPr>
          <w:jc w:val="center"/>
        </w:trPr>
        <w:tc>
          <w:tcPr>
            <w:tcW w:w="791" w:type="dxa"/>
            <w:tcBorders>
              <w:bottom w:val="single" w:sz="4" w:space="0" w:color="auto"/>
            </w:tcBorders>
          </w:tcPr>
          <w:p w14:paraId="1558106F" w14:textId="7F2D535A" w:rsidR="00A16407" w:rsidRDefault="00A16407" w:rsidP="00A16407">
            <w:pPr>
              <w:jc w:val="right"/>
              <w:rPr>
                <w:rFonts w:ascii="Calibri" w:hAnsi="Calibri"/>
                <w:color w:val="000000"/>
                <w:sz w:val="22"/>
                <w:szCs w:val="22"/>
              </w:rPr>
            </w:pPr>
            <w:r>
              <w:rPr>
                <w:rFonts w:ascii="GHEA Grapalat" w:hAnsi="GHEA Grapalat"/>
                <w:color w:val="000000"/>
                <w:sz w:val="18"/>
                <w:szCs w:val="18"/>
                <w:lang w:val="hy-AM"/>
              </w:rPr>
              <w:t>87</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E7B3B14" w14:textId="583ECDD0"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2000</w:t>
            </w:r>
          </w:p>
        </w:tc>
        <w:tc>
          <w:tcPr>
            <w:tcW w:w="6531" w:type="dxa"/>
            <w:tcBorders>
              <w:top w:val="single" w:sz="4" w:space="0" w:color="auto"/>
              <w:left w:val="single" w:sz="4" w:space="0" w:color="auto"/>
              <w:bottom w:val="single" w:sz="4" w:space="0" w:color="auto"/>
              <w:right w:val="single" w:sz="4" w:space="0" w:color="auto"/>
            </w:tcBorders>
          </w:tcPr>
          <w:p w14:paraId="0896566B" w14:textId="0ABBCFC6" w:rsidR="00A16407" w:rsidRPr="006E07D4" w:rsidRDefault="00A16407" w:rsidP="00A16407">
            <w:r w:rsidRPr="008C3A3A">
              <w:t>Синафлан мазь</w:t>
            </w:r>
          </w:p>
        </w:tc>
      </w:tr>
      <w:tr w:rsidR="00A16407" w:rsidRPr="00973E36" w14:paraId="3B36B2B6" w14:textId="77777777" w:rsidTr="001E1179">
        <w:trPr>
          <w:jc w:val="center"/>
        </w:trPr>
        <w:tc>
          <w:tcPr>
            <w:tcW w:w="791" w:type="dxa"/>
            <w:tcBorders>
              <w:bottom w:val="single" w:sz="4" w:space="0" w:color="auto"/>
            </w:tcBorders>
          </w:tcPr>
          <w:p w14:paraId="1C5823DF" w14:textId="08E3A4CD" w:rsidR="00A16407" w:rsidRDefault="00A16407" w:rsidP="00A16407">
            <w:pPr>
              <w:jc w:val="right"/>
              <w:rPr>
                <w:rFonts w:ascii="Calibri" w:hAnsi="Calibri"/>
                <w:color w:val="000000"/>
                <w:sz w:val="22"/>
                <w:szCs w:val="22"/>
              </w:rPr>
            </w:pPr>
            <w:r>
              <w:rPr>
                <w:rFonts w:ascii="GHEA Grapalat" w:hAnsi="GHEA Grapalat"/>
                <w:sz w:val="18"/>
                <w:szCs w:val="18"/>
                <w:lang w:val="hy-AM"/>
              </w:rPr>
              <w:t>88</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7C64E631" w14:textId="7C6A8B49"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28000</w:t>
            </w:r>
          </w:p>
        </w:tc>
        <w:tc>
          <w:tcPr>
            <w:tcW w:w="6531" w:type="dxa"/>
            <w:tcBorders>
              <w:top w:val="single" w:sz="4" w:space="0" w:color="auto"/>
              <w:left w:val="single" w:sz="4" w:space="0" w:color="auto"/>
              <w:bottom w:val="single" w:sz="4" w:space="0" w:color="auto"/>
              <w:right w:val="single" w:sz="4" w:space="0" w:color="auto"/>
            </w:tcBorders>
          </w:tcPr>
          <w:p w14:paraId="45DFF13E" w14:textId="0CACD6CE" w:rsidR="00A16407" w:rsidRPr="006E07D4" w:rsidRDefault="00A16407" w:rsidP="00A16407">
            <w:r w:rsidRPr="008C3A3A">
              <w:t>Сальбутамол 2 мг</w:t>
            </w:r>
          </w:p>
        </w:tc>
      </w:tr>
      <w:tr w:rsidR="00A16407" w:rsidRPr="00973E36" w14:paraId="5F09168B" w14:textId="77777777" w:rsidTr="001E1179">
        <w:trPr>
          <w:jc w:val="center"/>
        </w:trPr>
        <w:tc>
          <w:tcPr>
            <w:tcW w:w="791" w:type="dxa"/>
            <w:tcBorders>
              <w:bottom w:val="single" w:sz="4" w:space="0" w:color="auto"/>
            </w:tcBorders>
          </w:tcPr>
          <w:p w14:paraId="02C6AB45" w14:textId="2035FEC0" w:rsidR="00A16407" w:rsidRDefault="00A16407" w:rsidP="00A16407">
            <w:pPr>
              <w:jc w:val="right"/>
              <w:rPr>
                <w:rFonts w:ascii="Calibri" w:hAnsi="Calibri"/>
                <w:color w:val="000000"/>
                <w:sz w:val="22"/>
                <w:szCs w:val="22"/>
              </w:rPr>
            </w:pPr>
            <w:r>
              <w:rPr>
                <w:rFonts w:ascii="GHEA Grapalat" w:hAnsi="GHEA Grapalat"/>
                <w:sz w:val="18"/>
                <w:szCs w:val="18"/>
                <w:lang w:val="hy-AM"/>
              </w:rPr>
              <w:t>89</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AA5287F" w14:textId="1E6E70D9"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188500</w:t>
            </w:r>
          </w:p>
        </w:tc>
        <w:tc>
          <w:tcPr>
            <w:tcW w:w="6531" w:type="dxa"/>
            <w:tcBorders>
              <w:top w:val="single" w:sz="4" w:space="0" w:color="auto"/>
              <w:left w:val="single" w:sz="4" w:space="0" w:color="auto"/>
              <w:bottom w:val="single" w:sz="4" w:space="0" w:color="auto"/>
              <w:right w:val="single" w:sz="4" w:space="0" w:color="auto"/>
            </w:tcBorders>
          </w:tcPr>
          <w:p w14:paraId="4D0F4CFB" w14:textId="3B5CE459" w:rsidR="00A16407" w:rsidRPr="006E07D4" w:rsidRDefault="00A16407" w:rsidP="00A16407">
            <w:r w:rsidRPr="008C3A3A">
              <w:t>Сальбутамол 10 мл/10 мг</w:t>
            </w:r>
          </w:p>
        </w:tc>
      </w:tr>
      <w:tr w:rsidR="00A16407" w:rsidRPr="00973E36" w14:paraId="336E5649" w14:textId="77777777" w:rsidTr="001E1179">
        <w:trPr>
          <w:jc w:val="center"/>
        </w:trPr>
        <w:tc>
          <w:tcPr>
            <w:tcW w:w="791" w:type="dxa"/>
            <w:tcBorders>
              <w:bottom w:val="single" w:sz="4" w:space="0" w:color="auto"/>
            </w:tcBorders>
          </w:tcPr>
          <w:p w14:paraId="08ABCAF1" w14:textId="527AE105" w:rsidR="00A16407" w:rsidRDefault="00A16407" w:rsidP="00A16407">
            <w:pPr>
              <w:jc w:val="right"/>
              <w:rPr>
                <w:rFonts w:ascii="Calibri" w:hAnsi="Calibri"/>
                <w:color w:val="000000"/>
                <w:sz w:val="22"/>
                <w:szCs w:val="22"/>
              </w:rPr>
            </w:pPr>
            <w:r>
              <w:rPr>
                <w:rFonts w:ascii="GHEA Grapalat" w:hAnsi="GHEA Grapalat"/>
                <w:color w:val="000000"/>
                <w:sz w:val="18"/>
                <w:szCs w:val="18"/>
                <w:lang w:val="hy-AM"/>
              </w:rPr>
              <w:t>90</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4195422A" w14:textId="0DEBFC18"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30600</w:t>
            </w:r>
          </w:p>
        </w:tc>
        <w:tc>
          <w:tcPr>
            <w:tcW w:w="6531" w:type="dxa"/>
            <w:tcBorders>
              <w:top w:val="single" w:sz="4" w:space="0" w:color="auto"/>
              <w:left w:val="single" w:sz="4" w:space="0" w:color="auto"/>
              <w:bottom w:val="single" w:sz="4" w:space="0" w:color="auto"/>
              <w:right w:val="single" w:sz="4" w:space="0" w:color="auto"/>
            </w:tcBorders>
          </w:tcPr>
          <w:p w14:paraId="16180B18" w14:textId="5D5B6365" w:rsidR="00A16407" w:rsidRPr="006E07D4" w:rsidRDefault="00A16407" w:rsidP="00A16407">
            <w:r w:rsidRPr="008C3A3A">
              <w:t>Супрастин 25мг</w:t>
            </w:r>
          </w:p>
        </w:tc>
      </w:tr>
      <w:tr w:rsidR="00A16407" w:rsidRPr="00973E36" w14:paraId="1B40D622" w14:textId="77777777" w:rsidTr="001E1179">
        <w:trPr>
          <w:jc w:val="center"/>
        </w:trPr>
        <w:tc>
          <w:tcPr>
            <w:tcW w:w="791" w:type="dxa"/>
            <w:tcBorders>
              <w:bottom w:val="single" w:sz="4" w:space="0" w:color="auto"/>
            </w:tcBorders>
          </w:tcPr>
          <w:p w14:paraId="01DD5322" w14:textId="4F174B6A" w:rsidR="00A16407" w:rsidRDefault="00A16407" w:rsidP="00A16407">
            <w:pPr>
              <w:jc w:val="right"/>
              <w:rPr>
                <w:rFonts w:ascii="Calibri" w:hAnsi="Calibri"/>
                <w:color w:val="000000"/>
                <w:sz w:val="22"/>
                <w:szCs w:val="22"/>
              </w:rPr>
            </w:pPr>
            <w:r>
              <w:rPr>
                <w:rFonts w:ascii="GHEA Grapalat" w:hAnsi="GHEA Grapalat"/>
                <w:color w:val="000000"/>
                <w:sz w:val="18"/>
                <w:szCs w:val="18"/>
                <w:lang w:val="hy-AM"/>
              </w:rPr>
              <w:t>91</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22CAF873" w14:textId="3132CE3B"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2700</w:t>
            </w:r>
          </w:p>
        </w:tc>
        <w:tc>
          <w:tcPr>
            <w:tcW w:w="6531" w:type="dxa"/>
            <w:tcBorders>
              <w:top w:val="single" w:sz="4" w:space="0" w:color="auto"/>
              <w:left w:val="single" w:sz="4" w:space="0" w:color="auto"/>
              <w:bottom w:val="single" w:sz="4" w:space="0" w:color="auto"/>
              <w:right w:val="single" w:sz="4" w:space="0" w:color="auto"/>
            </w:tcBorders>
          </w:tcPr>
          <w:p w14:paraId="5FAA16FD" w14:textId="4E287E54" w:rsidR="00A16407" w:rsidRPr="006E07D4" w:rsidRDefault="00A16407" w:rsidP="00A16407">
            <w:r w:rsidRPr="008C3A3A">
              <w:t>Супрастин 20 мл</w:t>
            </w:r>
          </w:p>
        </w:tc>
      </w:tr>
      <w:tr w:rsidR="00A16407" w:rsidRPr="00973E36" w14:paraId="72B20D3D" w14:textId="77777777" w:rsidTr="001E1179">
        <w:trPr>
          <w:jc w:val="center"/>
        </w:trPr>
        <w:tc>
          <w:tcPr>
            <w:tcW w:w="791" w:type="dxa"/>
            <w:tcBorders>
              <w:bottom w:val="single" w:sz="4" w:space="0" w:color="auto"/>
            </w:tcBorders>
          </w:tcPr>
          <w:p w14:paraId="110B90D1" w14:textId="4BB5101A" w:rsidR="00A16407" w:rsidRDefault="00A16407" w:rsidP="00A16407">
            <w:pPr>
              <w:jc w:val="right"/>
              <w:rPr>
                <w:rFonts w:ascii="Calibri" w:hAnsi="Calibri"/>
                <w:color w:val="000000"/>
                <w:sz w:val="22"/>
                <w:szCs w:val="22"/>
              </w:rPr>
            </w:pPr>
            <w:r>
              <w:rPr>
                <w:rFonts w:ascii="GHEA Grapalat" w:hAnsi="GHEA Grapalat"/>
                <w:sz w:val="18"/>
                <w:szCs w:val="18"/>
                <w:lang w:val="hy-AM"/>
              </w:rPr>
              <w:t>92</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03BF6A4F" w14:textId="051E790A"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5000</w:t>
            </w:r>
          </w:p>
        </w:tc>
        <w:tc>
          <w:tcPr>
            <w:tcW w:w="6531" w:type="dxa"/>
            <w:tcBorders>
              <w:top w:val="single" w:sz="4" w:space="0" w:color="auto"/>
              <w:left w:val="single" w:sz="4" w:space="0" w:color="auto"/>
              <w:bottom w:val="single" w:sz="4" w:space="0" w:color="auto"/>
              <w:right w:val="single" w:sz="4" w:space="0" w:color="auto"/>
            </w:tcBorders>
          </w:tcPr>
          <w:p w14:paraId="615E1E02" w14:textId="02403AD7" w:rsidR="00A16407" w:rsidRPr="006E07D4" w:rsidRDefault="00A16407" w:rsidP="00A16407">
            <w:r w:rsidRPr="00FB7DAE">
              <w:t>Спазмалтон 500мг/2мл/0,02мл/мг</w:t>
            </w:r>
          </w:p>
        </w:tc>
      </w:tr>
      <w:tr w:rsidR="00A16407" w:rsidRPr="00973E36" w14:paraId="16BE6CD1" w14:textId="77777777" w:rsidTr="001E1179">
        <w:trPr>
          <w:jc w:val="center"/>
        </w:trPr>
        <w:tc>
          <w:tcPr>
            <w:tcW w:w="791" w:type="dxa"/>
            <w:tcBorders>
              <w:bottom w:val="single" w:sz="4" w:space="0" w:color="auto"/>
            </w:tcBorders>
          </w:tcPr>
          <w:p w14:paraId="034CE471" w14:textId="7C37932D" w:rsidR="00A16407" w:rsidRDefault="00A16407" w:rsidP="00A16407">
            <w:pPr>
              <w:jc w:val="right"/>
              <w:rPr>
                <w:rFonts w:ascii="Calibri" w:hAnsi="Calibri"/>
                <w:color w:val="000000"/>
                <w:sz w:val="22"/>
                <w:szCs w:val="22"/>
              </w:rPr>
            </w:pPr>
            <w:r>
              <w:rPr>
                <w:rFonts w:ascii="GHEA Grapalat" w:hAnsi="GHEA Grapalat"/>
                <w:sz w:val="18"/>
                <w:szCs w:val="18"/>
                <w:lang w:val="hy-AM"/>
              </w:rPr>
              <w:t>93</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7E47D6C" w14:textId="7D1632AC"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160800</w:t>
            </w:r>
          </w:p>
        </w:tc>
        <w:tc>
          <w:tcPr>
            <w:tcW w:w="6531" w:type="dxa"/>
            <w:tcBorders>
              <w:top w:val="single" w:sz="4" w:space="0" w:color="auto"/>
              <w:left w:val="single" w:sz="4" w:space="0" w:color="auto"/>
              <w:bottom w:val="single" w:sz="4" w:space="0" w:color="auto"/>
              <w:right w:val="single" w:sz="4" w:space="0" w:color="auto"/>
            </w:tcBorders>
          </w:tcPr>
          <w:p w14:paraId="53AC5ED1" w14:textId="182F078F" w:rsidR="00A16407" w:rsidRPr="006E07D4" w:rsidRDefault="00A16407" w:rsidP="00A16407">
            <w:r w:rsidRPr="00FB7DAE">
              <w:t>Саливин 0,65% 10 мл</w:t>
            </w:r>
          </w:p>
        </w:tc>
      </w:tr>
      <w:tr w:rsidR="00A16407" w:rsidRPr="00973E36" w14:paraId="11E337BA" w14:textId="77777777" w:rsidTr="001E1179">
        <w:trPr>
          <w:jc w:val="center"/>
        </w:trPr>
        <w:tc>
          <w:tcPr>
            <w:tcW w:w="791" w:type="dxa"/>
            <w:tcBorders>
              <w:bottom w:val="single" w:sz="4" w:space="0" w:color="auto"/>
            </w:tcBorders>
          </w:tcPr>
          <w:p w14:paraId="17EA9FEC" w14:textId="7B162E77" w:rsidR="00A16407" w:rsidRDefault="00A16407" w:rsidP="00A16407">
            <w:pPr>
              <w:jc w:val="right"/>
              <w:rPr>
                <w:rFonts w:ascii="Calibri" w:hAnsi="Calibri"/>
                <w:color w:val="000000"/>
                <w:sz w:val="22"/>
                <w:szCs w:val="22"/>
              </w:rPr>
            </w:pPr>
            <w:r>
              <w:rPr>
                <w:rFonts w:ascii="GHEA Grapalat" w:hAnsi="GHEA Grapalat"/>
                <w:sz w:val="18"/>
                <w:szCs w:val="18"/>
                <w:lang w:val="hy-AM"/>
              </w:rPr>
              <w:t>94</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F05F0AF" w14:textId="57A2D99C"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28000</w:t>
            </w:r>
          </w:p>
        </w:tc>
        <w:tc>
          <w:tcPr>
            <w:tcW w:w="6531" w:type="dxa"/>
            <w:tcBorders>
              <w:top w:val="single" w:sz="4" w:space="0" w:color="auto"/>
              <w:left w:val="single" w:sz="4" w:space="0" w:color="auto"/>
              <w:bottom w:val="single" w:sz="4" w:space="0" w:color="auto"/>
              <w:right w:val="single" w:sz="4" w:space="0" w:color="auto"/>
            </w:tcBorders>
          </w:tcPr>
          <w:p w14:paraId="41EF3C25" w14:textId="7E7F63D8" w:rsidR="00A16407" w:rsidRPr="006E07D4" w:rsidRDefault="00A16407" w:rsidP="00A16407">
            <w:r w:rsidRPr="00FB7DAE">
              <w:t>Сальбутамол 5мг/5мл 125мл</w:t>
            </w:r>
          </w:p>
        </w:tc>
      </w:tr>
      <w:tr w:rsidR="00A16407" w:rsidRPr="00973E36" w14:paraId="510C87B3" w14:textId="77777777" w:rsidTr="001E1179">
        <w:trPr>
          <w:jc w:val="center"/>
        </w:trPr>
        <w:tc>
          <w:tcPr>
            <w:tcW w:w="791" w:type="dxa"/>
            <w:tcBorders>
              <w:bottom w:val="single" w:sz="4" w:space="0" w:color="auto"/>
            </w:tcBorders>
          </w:tcPr>
          <w:p w14:paraId="6AABDC36" w14:textId="1D0174A8" w:rsidR="00A16407" w:rsidRDefault="00A16407" w:rsidP="00A16407">
            <w:pPr>
              <w:jc w:val="right"/>
              <w:rPr>
                <w:rFonts w:ascii="Calibri" w:hAnsi="Calibri"/>
                <w:color w:val="000000"/>
                <w:sz w:val="22"/>
                <w:szCs w:val="22"/>
              </w:rPr>
            </w:pPr>
            <w:r>
              <w:rPr>
                <w:rFonts w:ascii="GHEA Grapalat" w:hAnsi="GHEA Grapalat"/>
                <w:sz w:val="18"/>
                <w:szCs w:val="18"/>
                <w:lang w:val="hy-AM"/>
              </w:rPr>
              <w:t>95</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5E2BEE9D" w14:textId="1D830985"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21000</w:t>
            </w:r>
          </w:p>
        </w:tc>
        <w:tc>
          <w:tcPr>
            <w:tcW w:w="6531" w:type="dxa"/>
            <w:tcBorders>
              <w:top w:val="single" w:sz="4" w:space="0" w:color="auto"/>
              <w:left w:val="single" w:sz="4" w:space="0" w:color="auto"/>
              <w:bottom w:val="single" w:sz="4" w:space="0" w:color="auto"/>
              <w:right w:val="single" w:sz="4" w:space="0" w:color="auto"/>
            </w:tcBorders>
          </w:tcPr>
          <w:p w14:paraId="566DE58F" w14:textId="41E1B0A3" w:rsidR="00A16407" w:rsidRPr="006E07D4" w:rsidRDefault="00A16407" w:rsidP="00A16407">
            <w:r w:rsidRPr="00FB7DAE">
              <w:t>Спринолактон 25 мг</w:t>
            </w:r>
          </w:p>
        </w:tc>
      </w:tr>
      <w:tr w:rsidR="00A16407" w:rsidRPr="00973E36" w14:paraId="74B827E0" w14:textId="77777777" w:rsidTr="001E1179">
        <w:trPr>
          <w:jc w:val="center"/>
        </w:trPr>
        <w:tc>
          <w:tcPr>
            <w:tcW w:w="791" w:type="dxa"/>
            <w:tcBorders>
              <w:bottom w:val="single" w:sz="4" w:space="0" w:color="auto"/>
            </w:tcBorders>
          </w:tcPr>
          <w:p w14:paraId="65639C1D" w14:textId="5BE51A62" w:rsidR="00A16407" w:rsidRDefault="00A16407" w:rsidP="00A16407">
            <w:pPr>
              <w:jc w:val="right"/>
              <w:rPr>
                <w:rFonts w:ascii="Calibri" w:hAnsi="Calibri"/>
                <w:color w:val="000000"/>
                <w:sz w:val="22"/>
                <w:szCs w:val="22"/>
              </w:rPr>
            </w:pPr>
            <w:r>
              <w:rPr>
                <w:rFonts w:ascii="GHEA Grapalat" w:hAnsi="GHEA Grapalat"/>
                <w:sz w:val="18"/>
                <w:szCs w:val="18"/>
                <w:lang w:val="hy-AM"/>
              </w:rPr>
              <w:t>96</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9690244" w14:textId="4710F09C"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77000</w:t>
            </w:r>
          </w:p>
        </w:tc>
        <w:tc>
          <w:tcPr>
            <w:tcW w:w="6531" w:type="dxa"/>
            <w:tcBorders>
              <w:top w:val="single" w:sz="4" w:space="0" w:color="auto"/>
              <w:left w:val="single" w:sz="4" w:space="0" w:color="auto"/>
              <w:bottom w:val="single" w:sz="4" w:space="0" w:color="auto"/>
              <w:right w:val="single" w:sz="4" w:space="0" w:color="auto"/>
            </w:tcBorders>
          </w:tcPr>
          <w:p w14:paraId="0C88BC9A" w14:textId="1C3F6203" w:rsidR="00A16407" w:rsidRPr="006E07D4" w:rsidRDefault="00A16407" w:rsidP="00A16407">
            <w:r w:rsidRPr="00FB7DAE">
              <w:t>Спринолактон 50 мг</w:t>
            </w:r>
          </w:p>
        </w:tc>
      </w:tr>
      <w:tr w:rsidR="00A16407" w:rsidRPr="00973E36" w14:paraId="1125C442" w14:textId="77777777" w:rsidTr="001E1179">
        <w:trPr>
          <w:jc w:val="center"/>
        </w:trPr>
        <w:tc>
          <w:tcPr>
            <w:tcW w:w="791" w:type="dxa"/>
            <w:tcBorders>
              <w:bottom w:val="single" w:sz="4" w:space="0" w:color="auto"/>
            </w:tcBorders>
          </w:tcPr>
          <w:p w14:paraId="3DB8B37F" w14:textId="7F321B22" w:rsidR="00A16407" w:rsidRDefault="00A16407" w:rsidP="00A16407">
            <w:pPr>
              <w:jc w:val="right"/>
              <w:rPr>
                <w:rFonts w:ascii="Calibri" w:hAnsi="Calibri"/>
                <w:color w:val="000000"/>
                <w:sz w:val="22"/>
                <w:szCs w:val="22"/>
              </w:rPr>
            </w:pPr>
            <w:r>
              <w:rPr>
                <w:rFonts w:ascii="GHEA Grapalat" w:hAnsi="GHEA Grapalat" w:cs="Sylfaen"/>
                <w:sz w:val="18"/>
                <w:szCs w:val="18"/>
                <w:lang w:val="hy-AM"/>
              </w:rPr>
              <w:t>97</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71CAE9A6" w14:textId="6FEB5A79"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30750</w:t>
            </w:r>
          </w:p>
        </w:tc>
        <w:tc>
          <w:tcPr>
            <w:tcW w:w="6531" w:type="dxa"/>
            <w:tcBorders>
              <w:top w:val="single" w:sz="4" w:space="0" w:color="auto"/>
              <w:left w:val="single" w:sz="4" w:space="0" w:color="auto"/>
              <w:bottom w:val="single" w:sz="4" w:space="0" w:color="auto"/>
              <w:right w:val="single" w:sz="4" w:space="0" w:color="auto"/>
            </w:tcBorders>
          </w:tcPr>
          <w:p w14:paraId="10726F55" w14:textId="07EA3F33" w:rsidR="00A16407" w:rsidRPr="006E07D4" w:rsidRDefault="00A16407" w:rsidP="00A16407">
            <w:r w:rsidRPr="00FB7DAE">
              <w:t>Вермокс 100мг</w:t>
            </w:r>
          </w:p>
        </w:tc>
      </w:tr>
      <w:tr w:rsidR="00A16407" w:rsidRPr="00973E36" w14:paraId="352F3B51" w14:textId="77777777" w:rsidTr="001E1179">
        <w:trPr>
          <w:jc w:val="center"/>
        </w:trPr>
        <w:tc>
          <w:tcPr>
            <w:tcW w:w="791" w:type="dxa"/>
            <w:tcBorders>
              <w:bottom w:val="single" w:sz="4" w:space="0" w:color="auto"/>
            </w:tcBorders>
          </w:tcPr>
          <w:p w14:paraId="422F614A" w14:textId="4047D905" w:rsidR="00A16407" w:rsidRDefault="00A16407" w:rsidP="00A16407">
            <w:pPr>
              <w:jc w:val="right"/>
              <w:rPr>
                <w:rFonts w:ascii="Calibri" w:hAnsi="Calibri"/>
                <w:color w:val="000000"/>
                <w:sz w:val="22"/>
                <w:szCs w:val="22"/>
              </w:rPr>
            </w:pPr>
            <w:r>
              <w:rPr>
                <w:rFonts w:ascii="GHEA Grapalat" w:hAnsi="GHEA Grapalat"/>
                <w:sz w:val="18"/>
                <w:szCs w:val="18"/>
                <w:lang w:val="hy-AM"/>
              </w:rPr>
              <w:t>98</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2EB43105" w14:textId="32FAD0F0"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1750</w:t>
            </w:r>
          </w:p>
        </w:tc>
        <w:tc>
          <w:tcPr>
            <w:tcW w:w="6531" w:type="dxa"/>
            <w:tcBorders>
              <w:top w:val="single" w:sz="4" w:space="0" w:color="auto"/>
              <w:left w:val="single" w:sz="4" w:space="0" w:color="auto"/>
              <w:bottom w:val="single" w:sz="4" w:space="0" w:color="auto"/>
              <w:right w:val="single" w:sz="4" w:space="0" w:color="auto"/>
            </w:tcBorders>
          </w:tcPr>
          <w:p w14:paraId="51C95E30" w14:textId="0D4EFF1B" w:rsidR="00A16407" w:rsidRPr="006E07D4" w:rsidRDefault="00A16407" w:rsidP="00A16407">
            <w:r w:rsidRPr="00FB7DAE">
              <w:t>мазь Вишневского</w:t>
            </w:r>
          </w:p>
        </w:tc>
      </w:tr>
      <w:tr w:rsidR="00A16407" w:rsidRPr="00973E36" w14:paraId="1A5C5C2B" w14:textId="77777777" w:rsidTr="001E1179">
        <w:trPr>
          <w:jc w:val="center"/>
        </w:trPr>
        <w:tc>
          <w:tcPr>
            <w:tcW w:w="791" w:type="dxa"/>
            <w:tcBorders>
              <w:bottom w:val="single" w:sz="4" w:space="0" w:color="auto"/>
            </w:tcBorders>
          </w:tcPr>
          <w:p w14:paraId="7542B5FA" w14:textId="1F5D5D6D" w:rsidR="00A16407" w:rsidRDefault="00A16407" w:rsidP="00A16407">
            <w:pPr>
              <w:jc w:val="right"/>
              <w:rPr>
                <w:rFonts w:ascii="Calibri" w:hAnsi="Calibri"/>
                <w:color w:val="000000"/>
                <w:sz w:val="22"/>
                <w:szCs w:val="22"/>
              </w:rPr>
            </w:pPr>
            <w:r>
              <w:rPr>
                <w:rFonts w:ascii="GHEA Grapalat" w:hAnsi="GHEA Grapalat" w:cs="Sylfaen"/>
                <w:sz w:val="18"/>
                <w:szCs w:val="18"/>
                <w:lang w:val="hy-AM"/>
              </w:rPr>
              <w:t>99</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B4C2717" w14:textId="5B2E6020"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89000</w:t>
            </w:r>
          </w:p>
        </w:tc>
        <w:tc>
          <w:tcPr>
            <w:tcW w:w="6531" w:type="dxa"/>
            <w:tcBorders>
              <w:top w:val="single" w:sz="4" w:space="0" w:color="auto"/>
              <w:left w:val="single" w:sz="4" w:space="0" w:color="auto"/>
              <w:bottom w:val="single" w:sz="4" w:space="0" w:color="auto"/>
              <w:right w:val="single" w:sz="4" w:space="0" w:color="auto"/>
            </w:tcBorders>
          </w:tcPr>
          <w:p w14:paraId="53846D27" w14:textId="4C524332" w:rsidR="00A16407" w:rsidRPr="006E07D4" w:rsidRDefault="00A16407" w:rsidP="00A16407">
            <w:r w:rsidRPr="00FB7DAE">
              <w:t>Витамин D3 водород л/год</w:t>
            </w:r>
          </w:p>
        </w:tc>
      </w:tr>
      <w:tr w:rsidR="00A16407" w:rsidRPr="00973E36" w14:paraId="76ADA1F5" w14:textId="77777777" w:rsidTr="001E1179">
        <w:trPr>
          <w:jc w:val="center"/>
        </w:trPr>
        <w:tc>
          <w:tcPr>
            <w:tcW w:w="791" w:type="dxa"/>
            <w:tcBorders>
              <w:bottom w:val="single" w:sz="4" w:space="0" w:color="auto"/>
            </w:tcBorders>
          </w:tcPr>
          <w:p w14:paraId="46FC00D5" w14:textId="5BD5D272" w:rsidR="00A16407" w:rsidRDefault="00A16407" w:rsidP="00A16407">
            <w:pPr>
              <w:jc w:val="right"/>
              <w:rPr>
                <w:rFonts w:ascii="Calibri" w:hAnsi="Calibri"/>
                <w:color w:val="000000"/>
                <w:sz w:val="22"/>
                <w:szCs w:val="22"/>
              </w:rPr>
            </w:pPr>
            <w:r>
              <w:rPr>
                <w:rFonts w:ascii="GHEA Grapalat" w:hAnsi="GHEA Grapalat" w:cs="Sylfaen"/>
                <w:sz w:val="18"/>
                <w:szCs w:val="18"/>
                <w:lang w:val="hy-AM"/>
              </w:rPr>
              <w:t>100</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4CB8B76E" w14:textId="1D2A9CC5"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36000</w:t>
            </w:r>
          </w:p>
        </w:tc>
        <w:tc>
          <w:tcPr>
            <w:tcW w:w="6531" w:type="dxa"/>
            <w:tcBorders>
              <w:top w:val="single" w:sz="4" w:space="0" w:color="auto"/>
              <w:left w:val="single" w:sz="4" w:space="0" w:color="auto"/>
              <w:bottom w:val="single" w:sz="4" w:space="0" w:color="auto"/>
              <w:right w:val="single" w:sz="4" w:space="0" w:color="auto"/>
            </w:tcBorders>
          </w:tcPr>
          <w:p w14:paraId="6561DECF" w14:textId="24851899" w:rsidR="00A16407" w:rsidRPr="006E07D4" w:rsidRDefault="00A16407" w:rsidP="00A16407">
            <w:r w:rsidRPr="00FB7DAE">
              <w:t>Витамин С 250 мг</w:t>
            </w:r>
          </w:p>
        </w:tc>
      </w:tr>
      <w:tr w:rsidR="00A16407" w:rsidRPr="00973E36" w14:paraId="757DC0E9" w14:textId="77777777" w:rsidTr="001E1179">
        <w:trPr>
          <w:jc w:val="center"/>
        </w:trPr>
        <w:tc>
          <w:tcPr>
            <w:tcW w:w="791" w:type="dxa"/>
            <w:tcBorders>
              <w:bottom w:val="single" w:sz="4" w:space="0" w:color="auto"/>
            </w:tcBorders>
          </w:tcPr>
          <w:p w14:paraId="694C8E2A" w14:textId="34F753EE" w:rsidR="00A16407" w:rsidRDefault="00A16407" w:rsidP="00A16407">
            <w:pPr>
              <w:jc w:val="right"/>
              <w:rPr>
                <w:rFonts w:ascii="Calibri" w:hAnsi="Calibri"/>
                <w:color w:val="000000"/>
                <w:sz w:val="22"/>
                <w:szCs w:val="22"/>
              </w:rPr>
            </w:pPr>
            <w:r>
              <w:rPr>
                <w:rFonts w:ascii="GHEA Grapalat" w:hAnsi="GHEA Grapalat"/>
                <w:sz w:val="18"/>
                <w:szCs w:val="18"/>
                <w:lang w:val="hy-AM"/>
              </w:rPr>
              <w:t>101</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8F6C30A" w14:textId="06CCEFB0"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2810</w:t>
            </w:r>
          </w:p>
        </w:tc>
        <w:tc>
          <w:tcPr>
            <w:tcW w:w="6531" w:type="dxa"/>
            <w:tcBorders>
              <w:top w:val="single" w:sz="4" w:space="0" w:color="auto"/>
              <w:left w:val="single" w:sz="4" w:space="0" w:color="auto"/>
              <w:bottom w:val="single" w:sz="4" w:space="0" w:color="auto"/>
              <w:right w:val="single" w:sz="4" w:space="0" w:color="auto"/>
            </w:tcBorders>
          </w:tcPr>
          <w:p w14:paraId="6DA5320B" w14:textId="7BE283D0" w:rsidR="00A16407" w:rsidRPr="006E07D4" w:rsidRDefault="00A16407" w:rsidP="00A16407">
            <w:r w:rsidRPr="00FB7DAE">
              <w:t>Тетрациклин крем для глаз 1,0 г</w:t>
            </w:r>
          </w:p>
        </w:tc>
      </w:tr>
      <w:tr w:rsidR="00A16407" w:rsidRPr="00973E36" w14:paraId="11EC5CEA" w14:textId="77777777" w:rsidTr="001E1179">
        <w:trPr>
          <w:jc w:val="center"/>
        </w:trPr>
        <w:tc>
          <w:tcPr>
            <w:tcW w:w="791" w:type="dxa"/>
            <w:tcBorders>
              <w:bottom w:val="single" w:sz="4" w:space="0" w:color="auto"/>
            </w:tcBorders>
          </w:tcPr>
          <w:p w14:paraId="3C19C819" w14:textId="0F5B9640" w:rsidR="00A16407" w:rsidRDefault="00A16407" w:rsidP="00A16407">
            <w:pPr>
              <w:jc w:val="right"/>
              <w:rPr>
                <w:rFonts w:ascii="Calibri" w:hAnsi="Calibri"/>
                <w:color w:val="000000"/>
                <w:sz w:val="22"/>
                <w:szCs w:val="22"/>
              </w:rPr>
            </w:pPr>
            <w:r>
              <w:rPr>
                <w:rFonts w:ascii="GHEA Grapalat" w:hAnsi="GHEA Grapalat"/>
                <w:sz w:val="18"/>
                <w:szCs w:val="18"/>
                <w:lang w:val="hy-AM"/>
              </w:rPr>
              <w:t>102</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441E48A4" w14:textId="7F13D64D"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6250</w:t>
            </w:r>
          </w:p>
        </w:tc>
        <w:tc>
          <w:tcPr>
            <w:tcW w:w="6531" w:type="dxa"/>
            <w:tcBorders>
              <w:top w:val="single" w:sz="4" w:space="0" w:color="auto"/>
              <w:left w:val="single" w:sz="4" w:space="0" w:color="auto"/>
              <w:bottom w:val="single" w:sz="4" w:space="0" w:color="auto"/>
              <w:right w:val="single" w:sz="4" w:space="0" w:color="auto"/>
            </w:tcBorders>
          </w:tcPr>
          <w:p w14:paraId="58D58216" w14:textId="49248326" w:rsidR="00A16407" w:rsidRPr="006E07D4" w:rsidRDefault="00A16407" w:rsidP="00A16407">
            <w:r w:rsidRPr="00FB7DAE">
              <w:t>Цефтриаксон д/порошок 1г</w:t>
            </w:r>
          </w:p>
        </w:tc>
      </w:tr>
      <w:tr w:rsidR="00A16407" w:rsidRPr="00973E36" w14:paraId="5C036CE0" w14:textId="77777777" w:rsidTr="001E1179">
        <w:trPr>
          <w:jc w:val="center"/>
        </w:trPr>
        <w:tc>
          <w:tcPr>
            <w:tcW w:w="791" w:type="dxa"/>
            <w:tcBorders>
              <w:bottom w:val="single" w:sz="4" w:space="0" w:color="auto"/>
            </w:tcBorders>
          </w:tcPr>
          <w:p w14:paraId="377C6F34" w14:textId="479FBEFC" w:rsidR="00A16407" w:rsidRDefault="00A16407" w:rsidP="00A16407">
            <w:pPr>
              <w:jc w:val="right"/>
              <w:rPr>
                <w:rFonts w:ascii="Calibri" w:hAnsi="Calibri"/>
                <w:color w:val="000000"/>
                <w:sz w:val="22"/>
                <w:szCs w:val="22"/>
              </w:rPr>
            </w:pPr>
            <w:r>
              <w:rPr>
                <w:rFonts w:ascii="GHEA Grapalat" w:hAnsi="GHEA Grapalat"/>
                <w:sz w:val="18"/>
                <w:szCs w:val="18"/>
                <w:lang w:val="hy-AM"/>
              </w:rPr>
              <w:t>103</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BC2E7D8" w14:textId="37113DFC"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25550</w:t>
            </w:r>
          </w:p>
        </w:tc>
        <w:tc>
          <w:tcPr>
            <w:tcW w:w="6531" w:type="dxa"/>
            <w:tcBorders>
              <w:top w:val="single" w:sz="4" w:space="0" w:color="auto"/>
              <w:left w:val="single" w:sz="4" w:space="0" w:color="auto"/>
              <w:bottom w:val="single" w:sz="4" w:space="0" w:color="auto"/>
              <w:right w:val="single" w:sz="4" w:space="0" w:color="auto"/>
            </w:tcBorders>
          </w:tcPr>
          <w:p w14:paraId="3F452E06" w14:textId="69973185" w:rsidR="00A16407" w:rsidRPr="006E07D4" w:rsidRDefault="00A16407" w:rsidP="00A16407">
            <w:r w:rsidRPr="00FB7DAE">
              <w:t>Ципрофлоксацин глазные капли 0,3%</w:t>
            </w:r>
          </w:p>
        </w:tc>
      </w:tr>
      <w:tr w:rsidR="00A16407" w:rsidRPr="00973E36" w14:paraId="01ABFE34" w14:textId="77777777" w:rsidTr="001E1179">
        <w:trPr>
          <w:jc w:val="center"/>
        </w:trPr>
        <w:tc>
          <w:tcPr>
            <w:tcW w:w="791" w:type="dxa"/>
            <w:tcBorders>
              <w:bottom w:val="single" w:sz="4" w:space="0" w:color="auto"/>
            </w:tcBorders>
          </w:tcPr>
          <w:p w14:paraId="361D08C3" w14:textId="566EAA0E" w:rsidR="00A16407" w:rsidRDefault="00A16407" w:rsidP="00A16407">
            <w:pPr>
              <w:jc w:val="right"/>
              <w:rPr>
                <w:rFonts w:ascii="Calibri" w:hAnsi="Calibri"/>
                <w:color w:val="000000"/>
                <w:sz w:val="22"/>
                <w:szCs w:val="22"/>
              </w:rPr>
            </w:pPr>
            <w:r>
              <w:rPr>
                <w:rFonts w:ascii="GHEA Grapalat" w:hAnsi="GHEA Grapalat"/>
                <w:sz w:val="18"/>
                <w:szCs w:val="18"/>
                <w:lang w:val="hy-AM"/>
              </w:rPr>
              <w:t>104</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2E6010D" w14:textId="2B83C9AF"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7500</w:t>
            </w:r>
          </w:p>
        </w:tc>
        <w:tc>
          <w:tcPr>
            <w:tcW w:w="6531" w:type="dxa"/>
            <w:tcBorders>
              <w:top w:val="single" w:sz="4" w:space="0" w:color="auto"/>
              <w:left w:val="single" w:sz="4" w:space="0" w:color="auto"/>
              <w:bottom w:val="single" w:sz="4" w:space="0" w:color="auto"/>
              <w:right w:val="single" w:sz="4" w:space="0" w:color="auto"/>
            </w:tcBorders>
          </w:tcPr>
          <w:p w14:paraId="1CC30BE4" w14:textId="05F7ADE0" w:rsidR="00A16407" w:rsidRPr="006E07D4" w:rsidRDefault="00A16407" w:rsidP="00A16407">
            <w:r w:rsidRPr="00FB7DAE">
              <w:t>Цефекон-Д свечи 50мг</w:t>
            </w:r>
          </w:p>
        </w:tc>
      </w:tr>
      <w:tr w:rsidR="00A16407" w:rsidRPr="00973E36" w14:paraId="56183654" w14:textId="77777777" w:rsidTr="001E1179">
        <w:trPr>
          <w:jc w:val="center"/>
        </w:trPr>
        <w:tc>
          <w:tcPr>
            <w:tcW w:w="791" w:type="dxa"/>
            <w:tcBorders>
              <w:bottom w:val="single" w:sz="4" w:space="0" w:color="auto"/>
            </w:tcBorders>
          </w:tcPr>
          <w:p w14:paraId="25B228AA" w14:textId="6E7EB320" w:rsidR="00A16407" w:rsidRDefault="00A16407" w:rsidP="00A16407">
            <w:pPr>
              <w:jc w:val="right"/>
              <w:rPr>
                <w:rFonts w:ascii="Calibri" w:hAnsi="Calibri"/>
                <w:color w:val="000000"/>
                <w:sz w:val="22"/>
                <w:szCs w:val="22"/>
              </w:rPr>
            </w:pPr>
            <w:r>
              <w:rPr>
                <w:rFonts w:ascii="GHEA Grapalat" w:hAnsi="GHEA Grapalat" w:cs="Sylfaen"/>
                <w:sz w:val="18"/>
                <w:szCs w:val="18"/>
                <w:lang w:val="hy-AM"/>
              </w:rPr>
              <w:t>105</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ECED694" w14:textId="79DD0FF1"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8240</w:t>
            </w:r>
          </w:p>
        </w:tc>
        <w:tc>
          <w:tcPr>
            <w:tcW w:w="6531" w:type="dxa"/>
            <w:tcBorders>
              <w:top w:val="single" w:sz="4" w:space="0" w:color="auto"/>
              <w:left w:val="single" w:sz="4" w:space="0" w:color="auto"/>
              <w:bottom w:val="single" w:sz="4" w:space="0" w:color="auto"/>
              <w:right w:val="single" w:sz="4" w:space="0" w:color="auto"/>
            </w:tcBorders>
          </w:tcPr>
          <w:p w14:paraId="200AB6EC" w14:textId="095B8131" w:rsidR="00A16407" w:rsidRPr="006E07D4" w:rsidRDefault="00A16407" w:rsidP="00A16407">
            <w:r w:rsidRPr="00FB7DAE">
              <w:t>Цефазолин 1г</w:t>
            </w:r>
          </w:p>
        </w:tc>
      </w:tr>
      <w:tr w:rsidR="00A16407" w:rsidRPr="00973E36" w14:paraId="7F9B32CE" w14:textId="77777777" w:rsidTr="001E1179">
        <w:trPr>
          <w:jc w:val="center"/>
        </w:trPr>
        <w:tc>
          <w:tcPr>
            <w:tcW w:w="791" w:type="dxa"/>
            <w:tcBorders>
              <w:bottom w:val="single" w:sz="4" w:space="0" w:color="auto"/>
            </w:tcBorders>
          </w:tcPr>
          <w:p w14:paraId="2C817FEA" w14:textId="0DAABCE0" w:rsidR="00A16407" w:rsidRDefault="00A16407" w:rsidP="00A16407">
            <w:pPr>
              <w:jc w:val="right"/>
              <w:rPr>
                <w:rFonts w:ascii="Calibri" w:hAnsi="Calibri"/>
                <w:color w:val="000000"/>
                <w:sz w:val="22"/>
                <w:szCs w:val="22"/>
              </w:rPr>
            </w:pPr>
            <w:r>
              <w:rPr>
                <w:rFonts w:ascii="GHEA Grapalat" w:hAnsi="GHEA Grapalat" w:cs="Sylfaen"/>
                <w:sz w:val="18"/>
                <w:szCs w:val="18"/>
                <w:lang w:val="hy-AM"/>
              </w:rPr>
              <w:t>106</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7F1505FA" w14:textId="30B99ACB"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30000</w:t>
            </w:r>
          </w:p>
        </w:tc>
        <w:tc>
          <w:tcPr>
            <w:tcW w:w="6531" w:type="dxa"/>
            <w:tcBorders>
              <w:top w:val="single" w:sz="4" w:space="0" w:color="auto"/>
              <w:left w:val="single" w:sz="4" w:space="0" w:color="auto"/>
              <w:bottom w:val="single" w:sz="4" w:space="0" w:color="auto"/>
              <w:right w:val="single" w:sz="4" w:space="0" w:color="auto"/>
            </w:tcBorders>
          </w:tcPr>
          <w:p w14:paraId="64933D15" w14:textId="3E88C5FC" w:rsidR="00A16407" w:rsidRPr="006E07D4" w:rsidRDefault="00A16407" w:rsidP="00A16407">
            <w:r w:rsidRPr="00FB7DAE">
              <w:t>Цефалексин 250 мг/5 мл 100 нл</w:t>
            </w:r>
          </w:p>
        </w:tc>
      </w:tr>
      <w:tr w:rsidR="00A16407" w:rsidRPr="00973E36" w14:paraId="243B9602" w14:textId="77777777" w:rsidTr="001E1179">
        <w:trPr>
          <w:jc w:val="center"/>
        </w:trPr>
        <w:tc>
          <w:tcPr>
            <w:tcW w:w="791" w:type="dxa"/>
            <w:tcBorders>
              <w:bottom w:val="single" w:sz="4" w:space="0" w:color="auto"/>
            </w:tcBorders>
          </w:tcPr>
          <w:p w14:paraId="58FF9975" w14:textId="6A1CA6BA" w:rsidR="00A16407" w:rsidRDefault="00A16407" w:rsidP="00A16407">
            <w:pPr>
              <w:jc w:val="right"/>
              <w:rPr>
                <w:rFonts w:ascii="Calibri" w:hAnsi="Calibri"/>
                <w:color w:val="000000"/>
                <w:sz w:val="22"/>
                <w:szCs w:val="22"/>
              </w:rPr>
            </w:pPr>
            <w:r>
              <w:rPr>
                <w:rFonts w:ascii="GHEA Grapalat" w:hAnsi="GHEA Grapalat"/>
                <w:sz w:val="18"/>
                <w:szCs w:val="18"/>
                <w:lang w:val="hy-AM"/>
              </w:rPr>
              <w:t>107</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60AF0714" w14:textId="5B743C87"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106200</w:t>
            </w:r>
          </w:p>
        </w:tc>
        <w:tc>
          <w:tcPr>
            <w:tcW w:w="6531" w:type="dxa"/>
            <w:tcBorders>
              <w:top w:val="single" w:sz="4" w:space="0" w:color="auto"/>
              <w:left w:val="single" w:sz="4" w:space="0" w:color="auto"/>
              <w:bottom w:val="single" w:sz="4" w:space="0" w:color="auto"/>
              <w:right w:val="single" w:sz="4" w:space="0" w:color="auto"/>
            </w:tcBorders>
          </w:tcPr>
          <w:p w14:paraId="35AF617C" w14:textId="75F37DE8" w:rsidR="00A16407" w:rsidRPr="006E07D4" w:rsidRDefault="00A16407" w:rsidP="00A16407">
            <w:r w:rsidRPr="00FB7DAE">
              <w:t>Ксилометазолин 0,05% (0,5 мг/мл</w:t>
            </w:r>
          </w:p>
        </w:tc>
      </w:tr>
      <w:tr w:rsidR="00A16407" w:rsidRPr="00973E36" w14:paraId="6B7F167A" w14:textId="77777777" w:rsidTr="001E1179">
        <w:trPr>
          <w:jc w:val="center"/>
        </w:trPr>
        <w:tc>
          <w:tcPr>
            <w:tcW w:w="791" w:type="dxa"/>
            <w:tcBorders>
              <w:bottom w:val="single" w:sz="4" w:space="0" w:color="auto"/>
            </w:tcBorders>
          </w:tcPr>
          <w:p w14:paraId="5D9E5046" w14:textId="6835271A" w:rsidR="00A16407" w:rsidRDefault="00A16407" w:rsidP="00A16407">
            <w:pPr>
              <w:jc w:val="right"/>
              <w:rPr>
                <w:rFonts w:ascii="Calibri" w:hAnsi="Calibri"/>
                <w:color w:val="000000"/>
                <w:sz w:val="22"/>
                <w:szCs w:val="22"/>
              </w:rPr>
            </w:pPr>
            <w:r>
              <w:rPr>
                <w:rFonts w:ascii="GHEA Grapalat" w:hAnsi="GHEA Grapalat"/>
                <w:sz w:val="18"/>
                <w:szCs w:val="18"/>
                <w:lang w:val="hy-AM"/>
              </w:rPr>
              <w:t>108</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1D7A797B" w14:textId="1542FEA2" w:rsidR="00A16407" w:rsidRDefault="00A16407" w:rsidP="00A16407">
            <w:pPr>
              <w:jc w:val="right"/>
              <w:rPr>
                <w:rFonts w:ascii="GHEA Grapalat" w:hAnsi="GHEA Grapalat" w:cs="Sylfaen"/>
                <w:color w:val="000000"/>
                <w:sz w:val="18"/>
                <w:szCs w:val="18"/>
                <w:lang w:val="hy-AM"/>
              </w:rPr>
            </w:pPr>
            <w:r>
              <w:rPr>
                <w:rFonts w:ascii="Sylfaen" w:hAnsi="Sylfaen"/>
                <w:b/>
                <w:i/>
                <w:sz w:val="18"/>
                <w:szCs w:val="18"/>
              </w:rPr>
              <w:t>4800</w:t>
            </w:r>
          </w:p>
        </w:tc>
        <w:tc>
          <w:tcPr>
            <w:tcW w:w="6531" w:type="dxa"/>
            <w:tcBorders>
              <w:top w:val="single" w:sz="4" w:space="0" w:color="auto"/>
              <w:left w:val="single" w:sz="4" w:space="0" w:color="auto"/>
              <w:bottom w:val="single" w:sz="4" w:space="0" w:color="auto"/>
              <w:right w:val="single" w:sz="4" w:space="0" w:color="auto"/>
            </w:tcBorders>
          </w:tcPr>
          <w:p w14:paraId="7E93144F" w14:textId="11B5F607" w:rsidR="00A16407" w:rsidRPr="006E07D4" w:rsidRDefault="00A16407" w:rsidP="00A16407">
            <w:r w:rsidRPr="00FB7DAE">
              <w:t>Хлоргексидин 5% л</w:t>
            </w:r>
          </w:p>
        </w:tc>
      </w:tr>
      <w:tr w:rsidR="00A16407" w:rsidRPr="00973E36" w14:paraId="413A7DB0" w14:textId="77777777" w:rsidTr="001E1179">
        <w:trPr>
          <w:jc w:val="center"/>
        </w:trPr>
        <w:tc>
          <w:tcPr>
            <w:tcW w:w="791" w:type="dxa"/>
            <w:tcBorders>
              <w:bottom w:val="single" w:sz="4" w:space="0" w:color="auto"/>
            </w:tcBorders>
          </w:tcPr>
          <w:p w14:paraId="6680FD68" w14:textId="5A2A021C" w:rsidR="00A16407" w:rsidRDefault="00A16407" w:rsidP="00A16407">
            <w:pPr>
              <w:jc w:val="right"/>
              <w:rPr>
                <w:rFonts w:ascii="Calibri" w:hAnsi="Calibri"/>
                <w:color w:val="000000"/>
                <w:sz w:val="22"/>
                <w:szCs w:val="22"/>
              </w:rPr>
            </w:pPr>
            <w:r>
              <w:rPr>
                <w:rFonts w:ascii="GHEA Grapalat" w:hAnsi="GHEA Grapalat"/>
                <w:sz w:val="18"/>
                <w:szCs w:val="18"/>
                <w:lang w:val="hy-AM"/>
              </w:rPr>
              <w:t>109</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7D8665A8" w14:textId="462F3C6E"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6600</w:t>
            </w:r>
          </w:p>
        </w:tc>
        <w:tc>
          <w:tcPr>
            <w:tcW w:w="6531" w:type="dxa"/>
            <w:tcBorders>
              <w:top w:val="single" w:sz="4" w:space="0" w:color="auto"/>
              <w:left w:val="single" w:sz="4" w:space="0" w:color="auto"/>
              <w:bottom w:val="single" w:sz="4" w:space="0" w:color="auto"/>
              <w:right w:val="single" w:sz="4" w:space="0" w:color="auto"/>
            </w:tcBorders>
          </w:tcPr>
          <w:p w14:paraId="27F6C6EF" w14:textId="5E60C4DE" w:rsidR="00A16407" w:rsidRPr="006E07D4" w:rsidRDefault="00A16407" w:rsidP="00A16407">
            <w:r w:rsidRPr="00FB7DAE">
              <w:t>Омепразол 20 мг</w:t>
            </w:r>
          </w:p>
        </w:tc>
      </w:tr>
      <w:tr w:rsidR="00A16407" w:rsidRPr="00973E36" w14:paraId="53BD249B" w14:textId="77777777" w:rsidTr="001E1179">
        <w:trPr>
          <w:trHeight w:val="215"/>
          <w:jc w:val="center"/>
        </w:trPr>
        <w:tc>
          <w:tcPr>
            <w:tcW w:w="791" w:type="dxa"/>
            <w:tcBorders>
              <w:bottom w:val="single" w:sz="4" w:space="0" w:color="auto"/>
            </w:tcBorders>
          </w:tcPr>
          <w:p w14:paraId="7CAB5A97" w14:textId="189FDB12" w:rsidR="00A16407" w:rsidRDefault="00A16407" w:rsidP="00A16407">
            <w:pPr>
              <w:jc w:val="right"/>
              <w:rPr>
                <w:rFonts w:ascii="Calibri" w:hAnsi="Calibri"/>
                <w:color w:val="000000"/>
                <w:sz w:val="22"/>
                <w:szCs w:val="22"/>
              </w:rPr>
            </w:pPr>
            <w:r>
              <w:rPr>
                <w:rFonts w:ascii="GHEA Grapalat" w:hAnsi="GHEA Grapalat"/>
                <w:sz w:val="18"/>
                <w:szCs w:val="18"/>
                <w:lang w:val="hy-AM"/>
              </w:rPr>
              <w:t>110</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54BF55D4" w14:textId="1D2E2EEA"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157000</w:t>
            </w:r>
          </w:p>
        </w:tc>
        <w:tc>
          <w:tcPr>
            <w:tcW w:w="6531" w:type="dxa"/>
            <w:tcBorders>
              <w:top w:val="single" w:sz="4" w:space="0" w:color="auto"/>
              <w:left w:val="single" w:sz="4" w:space="0" w:color="auto"/>
              <w:bottom w:val="single" w:sz="4" w:space="0" w:color="auto"/>
              <w:right w:val="single" w:sz="4" w:space="0" w:color="auto"/>
            </w:tcBorders>
          </w:tcPr>
          <w:p w14:paraId="4B4C9356" w14:textId="3C50B81A" w:rsidR="00A16407" w:rsidRPr="006E07D4" w:rsidRDefault="00A16407" w:rsidP="00A16407">
            <w:r w:rsidRPr="00FB7DAE">
              <w:t>Отипакс 16г капли ушные</w:t>
            </w:r>
          </w:p>
        </w:tc>
      </w:tr>
      <w:tr w:rsidR="00A16407" w:rsidRPr="00973E36" w14:paraId="0B845898" w14:textId="77777777" w:rsidTr="001E1179">
        <w:trPr>
          <w:jc w:val="center"/>
        </w:trPr>
        <w:tc>
          <w:tcPr>
            <w:tcW w:w="791" w:type="dxa"/>
            <w:tcBorders>
              <w:bottom w:val="single" w:sz="4" w:space="0" w:color="auto"/>
            </w:tcBorders>
          </w:tcPr>
          <w:p w14:paraId="4AC91A6D" w14:textId="47A3EE6C" w:rsidR="00A16407" w:rsidRDefault="00A16407" w:rsidP="00A16407">
            <w:pPr>
              <w:jc w:val="right"/>
              <w:rPr>
                <w:rFonts w:ascii="Calibri" w:hAnsi="Calibri"/>
                <w:color w:val="000000"/>
                <w:sz w:val="22"/>
                <w:szCs w:val="22"/>
              </w:rPr>
            </w:pPr>
            <w:r>
              <w:rPr>
                <w:rFonts w:ascii="GHEA Grapalat" w:hAnsi="GHEA Grapalat"/>
                <w:sz w:val="18"/>
                <w:szCs w:val="18"/>
                <w:lang w:val="hy-AM"/>
              </w:rPr>
              <w:t>111</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20079CCB" w14:textId="0FCA9084"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32000</w:t>
            </w:r>
          </w:p>
        </w:tc>
        <w:tc>
          <w:tcPr>
            <w:tcW w:w="6531" w:type="dxa"/>
            <w:tcBorders>
              <w:top w:val="single" w:sz="4" w:space="0" w:color="auto"/>
              <w:left w:val="single" w:sz="4" w:space="0" w:color="auto"/>
              <w:bottom w:val="single" w:sz="4" w:space="0" w:color="auto"/>
              <w:right w:val="single" w:sz="4" w:space="0" w:color="auto"/>
            </w:tcBorders>
          </w:tcPr>
          <w:p w14:paraId="5F16DF60" w14:textId="79EE3304" w:rsidR="00A16407" w:rsidRPr="006E07D4" w:rsidRDefault="00A16407" w:rsidP="00A16407">
            <w:r>
              <w:rPr>
                <w:lang w:val="hy-AM"/>
              </w:rPr>
              <w:t xml:space="preserve">Отикаин </w:t>
            </w:r>
            <w:r w:rsidRPr="00FB7DAE">
              <w:t xml:space="preserve"> капли ушные 5 мл</w:t>
            </w:r>
          </w:p>
        </w:tc>
      </w:tr>
      <w:tr w:rsidR="00A16407" w:rsidRPr="00973E36" w14:paraId="24E7FA42" w14:textId="77777777" w:rsidTr="001E1179">
        <w:trPr>
          <w:jc w:val="center"/>
        </w:trPr>
        <w:tc>
          <w:tcPr>
            <w:tcW w:w="791" w:type="dxa"/>
            <w:tcBorders>
              <w:bottom w:val="single" w:sz="4" w:space="0" w:color="auto"/>
            </w:tcBorders>
          </w:tcPr>
          <w:p w14:paraId="4FE9227A" w14:textId="76FE7781" w:rsidR="00A16407" w:rsidRDefault="00A16407" w:rsidP="00A16407">
            <w:pPr>
              <w:jc w:val="right"/>
              <w:rPr>
                <w:rFonts w:ascii="Calibri" w:hAnsi="Calibri"/>
                <w:color w:val="000000"/>
                <w:sz w:val="22"/>
                <w:szCs w:val="22"/>
              </w:rPr>
            </w:pPr>
            <w:r>
              <w:rPr>
                <w:rFonts w:ascii="GHEA Grapalat" w:hAnsi="GHEA Grapalat"/>
                <w:sz w:val="18"/>
                <w:szCs w:val="18"/>
                <w:lang w:val="hy-AM"/>
              </w:rPr>
              <w:t>112</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DDC8441" w14:textId="6916D2B2"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6800</w:t>
            </w:r>
          </w:p>
        </w:tc>
        <w:tc>
          <w:tcPr>
            <w:tcW w:w="6531" w:type="dxa"/>
            <w:tcBorders>
              <w:top w:val="single" w:sz="4" w:space="0" w:color="auto"/>
              <w:left w:val="single" w:sz="4" w:space="0" w:color="auto"/>
              <w:bottom w:val="single" w:sz="4" w:space="0" w:color="auto"/>
              <w:right w:val="single" w:sz="4" w:space="0" w:color="auto"/>
            </w:tcBorders>
          </w:tcPr>
          <w:p w14:paraId="4FCA7499" w14:textId="4877B08D" w:rsidR="00A16407" w:rsidRPr="006E07D4" w:rsidRDefault="00A16407" w:rsidP="00A16407">
            <w:r w:rsidRPr="00FB7DAE">
              <w:t>Фурасемид 40 мг</w:t>
            </w:r>
          </w:p>
        </w:tc>
      </w:tr>
      <w:tr w:rsidR="00A16407" w:rsidRPr="00973E36" w14:paraId="09604748" w14:textId="77777777" w:rsidTr="001E1179">
        <w:trPr>
          <w:jc w:val="center"/>
        </w:trPr>
        <w:tc>
          <w:tcPr>
            <w:tcW w:w="791" w:type="dxa"/>
            <w:tcBorders>
              <w:bottom w:val="single" w:sz="4" w:space="0" w:color="auto"/>
            </w:tcBorders>
          </w:tcPr>
          <w:p w14:paraId="754D68CC" w14:textId="1B3B7AA4" w:rsidR="00A16407" w:rsidRDefault="00A16407" w:rsidP="00A16407">
            <w:pPr>
              <w:jc w:val="right"/>
              <w:rPr>
                <w:rFonts w:ascii="Calibri" w:hAnsi="Calibri"/>
                <w:color w:val="000000"/>
                <w:sz w:val="22"/>
                <w:szCs w:val="22"/>
              </w:rPr>
            </w:pPr>
            <w:r>
              <w:rPr>
                <w:rFonts w:ascii="GHEA Grapalat" w:hAnsi="GHEA Grapalat"/>
                <w:sz w:val="18"/>
                <w:szCs w:val="18"/>
                <w:lang w:val="hy-AM"/>
              </w:rPr>
              <w:t>113</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35BA615B" w14:textId="2B9DE017"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101400</w:t>
            </w:r>
          </w:p>
        </w:tc>
        <w:tc>
          <w:tcPr>
            <w:tcW w:w="6531" w:type="dxa"/>
            <w:tcBorders>
              <w:top w:val="single" w:sz="4" w:space="0" w:color="auto"/>
              <w:left w:val="single" w:sz="4" w:space="0" w:color="auto"/>
              <w:bottom w:val="single" w:sz="4" w:space="0" w:color="auto"/>
              <w:right w:val="single" w:sz="4" w:space="0" w:color="auto"/>
            </w:tcBorders>
          </w:tcPr>
          <w:p w14:paraId="4A35B4A7" w14:textId="0EF8698E" w:rsidR="00A16407" w:rsidRPr="006E07D4" w:rsidRDefault="00A16407" w:rsidP="00A16407">
            <w:r w:rsidRPr="00FB7DAE">
              <w:t>Флюдитек 2% 20мг/мл 125мл</w:t>
            </w:r>
          </w:p>
        </w:tc>
      </w:tr>
      <w:tr w:rsidR="00A16407" w:rsidRPr="00973E36" w14:paraId="4040C818" w14:textId="77777777" w:rsidTr="001E1179">
        <w:trPr>
          <w:jc w:val="center"/>
        </w:trPr>
        <w:tc>
          <w:tcPr>
            <w:tcW w:w="791" w:type="dxa"/>
            <w:tcBorders>
              <w:bottom w:val="single" w:sz="4" w:space="0" w:color="auto"/>
            </w:tcBorders>
          </w:tcPr>
          <w:p w14:paraId="79FBAB7B" w14:textId="53DC92E9" w:rsidR="00A16407" w:rsidRDefault="00A16407" w:rsidP="00A16407">
            <w:pPr>
              <w:jc w:val="right"/>
              <w:rPr>
                <w:rFonts w:ascii="Calibri" w:hAnsi="Calibri"/>
                <w:color w:val="000000"/>
                <w:sz w:val="22"/>
                <w:szCs w:val="22"/>
              </w:rPr>
            </w:pPr>
            <w:r>
              <w:rPr>
                <w:rFonts w:ascii="GHEA Grapalat" w:hAnsi="GHEA Grapalat"/>
                <w:sz w:val="18"/>
                <w:szCs w:val="18"/>
                <w:lang w:val="hy-AM"/>
              </w:rPr>
              <w:t>114</w:t>
            </w:r>
          </w:p>
        </w:tc>
        <w:tc>
          <w:tcPr>
            <w:tcW w:w="1206" w:type="dxa"/>
            <w:tcBorders>
              <w:top w:val="outset" w:sz="6" w:space="0" w:color="auto"/>
              <w:left w:val="outset" w:sz="6" w:space="0" w:color="auto"/>
              <w:bottom w:val="outset" w:sz="6" w:space="0" w:color="auto"/>
              <w:right w:val="outset" w:sz="6" w:space="0" w:color="auto"/>
            </w:tcBorders>
            <w:shd w:val="clear" w:color="auto" w:fill="FFFFFF"/>
          </w:tcPr>
          <w:p w14:paraId="46EE84E5" w14:textId="62AA9BA2" w:rsidR="00A16407" w:rsidRDefault="00A16407" w:rsidP="00A16407">
            <w:pPr>
              <w:jc w:val="right"/>
              <w:rPr>
                <w:rFonts w:ascii="GHEA Grapalat" w:hAnsi="GHEA Grapalat" w:cs="Sylfaen"/>
                <w:color w:val="000000"/>
                <w:sz w:val="18"/>
                <w:szCs w:val="18"/>
                <w:lang w:val="hy-AM"/>
              </w:rPr>
            </w:pPr>
            <w:r>
              <w:rPr>
                <w:rFonts w:ascii="Sylfaen" w:hAnsi="Sylfaen"/>
                <w:b/>
                <w:i/>
                <w:sz w:val="18"/>
                <w:szCs w:val="18"/>
                <w:lang w:val="hy-AM"/>
              </w:rPr>
              <w:t>861</w:t>
            </w:r>
          </w:p>
        </w:tc>
        <w:tc>
          <w:tcPr>
            <w:tcW w:w="6531" w:type="dxa"/>
            <w:tcBorders>
              <w:top w:val="single" w:sz="4" w:space="0" w:color="auto"/>
              <w:left w:val="single" w:sz="4" w:space="0" w:color="auto"/>
              <w:bottom w:val="single" w:sz="4" w:space="0" w:color="auto"/>
              <w:right w:val="single" w:sz="4" w:space="0" w:color="auto"/>
            </w:tcBorders>
          </w:tcPr>
          <w:p w14:paraId="476D1EBB" w14:textId="520A9A81" w:rsidR="00A16407" w:rsidRPr="006E07D4" w:rsidRDefault="00A16407" w:rsidP="00A16407">
            <w:r w:rsidRPr="00FB7DAE">
              <w:t>Флуконазол 50 мг</w:t>
            </w:r>
          </w:p>
        </w:tc>
      </w:tr>
    </w:tbl>
    <w:p w14:paraId="58D5A3DA" w14:textId="77777777" w:rsidR="000B2CFA" w:rsidRPr="00973E36" w:rsidRDefault="00816505" w:rsidP="00F5562B">
      <w:pPr>
        <w:pStyle w:val="23"/>
        <w:widowControl w:val="0"/>
        <w:spacing w:after="160" w:line="240" w:lineRule="auto"/>
        <w:ind w:firstLine="567"/>
        <w:rPr>
          <w:rFonts w:ascii="Sylfaen" w:hAnsi="Sylfaen"/>
        </w:rPr>
      </w:pPr>
      <w:r w:rsidRPr="00973E36">
        <w:rPr>
          <w:rFonts w:ascii="Sylfaen" w:hAnsi="Sylfaen"/>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973E36">
        <w:rPr>
          <w:rFonts w:ascii="Sylfaen" w:hAnsi="Sylfaen"/>
        </w:rPr>
        <w:t xml:space="preserve">6 </w:t>
      </w:r>
      <w:r w:rsidRPr="00973E36">
        <w:rPr>
          <w:rFonts w:ascii="Sylfaen" w:hAnsi="Sylfaen"/>
        </w:rPr>
        <w:t>к настоящему Приглашению.</w:t>
      </w:r>
    </w:p>
    <w:p w14:paraId="16FBC94D" w14:textId="6CAEC45C" w:rsidR="0085236E" w:rsidRDefault="00845AA5" w:rsidP="00B46D58">
      <w:pPr>
        <w:pStyle w:val="23"/>
        <w:widowControl w:val="0"/>
        <w:spacing w:after="160" w:line="240" w:lineRule="auto"/>
        <w:ind w:firstLine="567"/>
        <w:rPr>
          <w:rFonts w:ascii="Sylfaen" w:hAnsi="Sylfaen"/>
        </w:rPr>
      </w:pPr>
      <w:r w:rsidRPr="00973E36">
        <w:rPr>
          <w:rFonts w:ascii="Sylfaen" w:hAnsi="Sylfaen"/>
        </w:rPr>
        <w:t xml:space="preserve">В рамках настоящей процедуры на основании предложения отобранного участника </w:t>
      </w:r>
      <w:r w:rsidR="00F5562B" w:rsidRPr="00973E36">
        <w:rPr>
          <w:rFonts w:ascii="Sylfaen" w:hAnsi="Sylfaen"/>
        </w:rPr>
        <w:t>предоплата не будет предоставлена.</w:t>
      </w:r>
    </w:p>
    <w:p w14:paraId="07AFF2C3" w14:textId="77777777" w:rsidR="00B72F6A" w:rsidRPr="00973E36" w:rsidRDefault="00B72F6A" w:rsidP="00B46D58">
      <w:pPr>
        <w:pStyle w:val="23"/>
        <w:widowControl w:val="0"/>
        <w:spacing w:after="160" w:line="240" w:lineRule="auto"/>
        <w:ind w:firstLine="567"/>
        <w:rPr>
          <w:rFonts w:ascii="Sylfaen" w:hAnsi="Sylfaen"/>
        </w:rPr>
      </w:pPr>
    </w:p>
    <w:p w14:paraId="5466400D" w14:textId="77777777" w:rsidR="00096865" w:rsidRPr="00973E36" w:rsidRDefault="00096865" w:rsidP="00B46D58">
      <w:pPr>
        <w:widowControl w:val="0"/>
        <w:spacing w:after="160"/>
        <w:ind w:firstLine="567"/>
        <w:jc w:val="center"/>
        <w:rPr>
          <w:rFonts w:ascii="Sylfaen" w:hAnsi="Sylfaen" w:cs="Sylfaen"/>
          <w:i/>
          <w:sz w:val="20"/>
          <w:szCs w:val="20"/>
        </w:rPr>
      </w:pPr>
    </w:p>
    <w:p w14:paraId="71B40B96" w14:textId="77777777" w:rsidR="00096865" w:rsidRPr="00973E36" w:rsidRDefault="00693101" w:rsidP="00B46D58">
      <w:pPr>
        <w:widowControl w:val="0"/>
        <w:spacing w:after="160"/>
        <w:jc w:val="center"/>
        <w:rPr>
          <w:rFonts w:ascii="Sylfaen" w:hAnsi="Sylfaen"/>
          <w:b/>
          <w:sz w:val="20"/>
          <w:szCs w:val="20"/>
        </w:rPr>
      </w:pPr>
      <w:r w:rsidRPr="00973E36">
        <w:rPr>
          <w:rFonts w:ascii="Sylfaen" w:hAnsi="Sylfaen"/>
          <w:b/>
          <w:sz w:val="20"/>
          <w:szCs w:val="20"/>
        </w:rPr>
        <w:t>2.</w:t>
      </w:r>
      <w:r w:rsidR="002B32D6" w:rsidRPr="00973E36">
        <w:rPr>
          <w:rFonts w:ascii="Sylfaen" w:hAnsi="Sylfaen"/>
          <w:b/>
          <w:sz w:val="20"/>
          <w:szCs w:val="20"/>
        </w:rPr>
        <w:t xml:space="preserve"> ТРЕБОВАНИЯ К ПРАВУ УЧАСТНИКА НА УЧАСТИЕ, </w:t>
      </w:r>
      <w:r w:rsidRPr="00973E36">
        <w:rPr>
          <w:rFonts w:ascii="Sylfaen" w:hAnsi="Sylfaen"/>
          <w:b/>
          <w:sz w:val="20"/>
          <w:szCs w:val="20"/>
        </w:rPr>
        <w:br/>
      </w:r>
      <w:r w:rsidR="002B32D6" w:rsidRPr="00973E36">
        <w:rPr>
          <w:rFonts w:ascii="Sylfaen" w:hAnsi="Sylfaen"/>
          <w:b/>
          <w:sz w:val="20"/>
          <w:szCs w:val="20"/>
        </w:rPr>
        <w:t xml:space="preserve">КВАЛИФИКАЦИОННЫЕ КРИТЕРИИ И ПОРЯДОК ИХ ОЦЕНКИ </w:t>
      </w:r>
    </w:p>
    <w:p w14:paraId="232D63AB" w14:textId="77777777" w:rsidR="00753E6E" w:rsidRPr="00973E36" w:rsidRDefault="00096865" w:rsidP="00B46D58">
      <w:pPr>
        <w:widowControl w:val="0"/>
        <w:tabs>
          <w:tab w:val="left" w:pos="1134"/>
        </w:tabs>
        <w:spacing w:after="160"/>
        <w:ind w:firstLine="567"/>
        <w:jc w:val="both"/>
        <w:rPr>
          <w:rFonts w:ascii="Sylfaen" w:hAnsi="Sylfaen" w:cs="Arial Armenian"/>
          <w:sz w:val="20"/>
          <w:szCs w:val="20"/>
        </w:rPr>
      </w:pPr>
      <w:r w:rsidRPr="00973E36">
        <w:rPr>
          <w:rFonts w:ascii="Sylfaen" w:hAnsi="Sylfaen"/>
          <w:sz w:val="20"/>
          <w:szCs w:val="20"/>
        </w:rPr>
        <w:t>2.1</w:t>
      </w:r>
      <w:r w:rsidR="008E6E51" w:rsidRPr="00973E36">
        <w:rPr>
          <w:rFonts w:ascii="Sylfaen" w:hAnsi="Sylfaen"/>
          <w:sz w:val="20"/>
          <w:szCs w:val="20"/>
        </w:rPr>
        <w:t>.</w:t>
      </w:r>
      <w:r w:rsidR="00693101" w:rsidRPr="00973E36">
        <w:rPr>
          <w:rFonts w:ascii="Sylfaen" w:hAnsi="Sylfaen"/>
          <w:sz w:val="20"/>
          <w:szCs w:val="20"/>
        </w:rPr>
        <w:tab/>
      </w:r>
      <w:r w:rsidRPr="00973E36">
        <w:rPr>
          <w:rFonts w:ascii="Sylfaen" w:hAnsi="Sylfaen"/>
          <w:sz w:val="20"/>
          <w:szCs w:val="20"/>
        </w:rPr>
        <w:t>В настоящей процедуре не имеют права участвовать лица:</w:t>
      </w:r>
    </w:p>
    <w:p w14:paraId="1F55596F" w14:textId="77777777" w:rsidR="00753E6E" w:rsidRPr="00973E36" w:rsidRDefault="00753E6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1)</w:t>
      </w:r>
      <w:r w:rsidR="00693101" w:rsidRPr="00973E36">
        <w:rPr>
          <w:rFonts w:ascii="Sylfaen" w:hAnsi="Sylfaen"/>
          <w:sz w:val="20"/>
          <w:szCs w:val="20"/>
        </w:rPr>
        <w:tab/>
      </w:r>
      <w:r w:rsidRPr="00973E36">
        <w:rPr>
          <w:rFonts w:ascii="Sylfaen" w:hAnsi="Sylfaen"/>
          <w:sz w:val="20"/>
          <w:szCs w:val="20"/>
        </w:rPr>
        <w:t xml:space="preserve">которые на день подачи заявки в судебном порядке признаны банкротом; </w:t>
      </w:r>
    </w:p>
    <w:p w14:paraId="2854C7A6" w14:textId="77777777" w:rsidR="00753E6E" w:rsidRPr="00973E36" w:rsidRDefault="00753E6E" w:rsidP="00B46D58">
      <w:pPr>
        <w:widowControl w:val="0"/>
        <w:tabs>
          <w:tab w:val="left" w:pos="1134"/>
          <w:tab w:val="left" w:pos="7200"/>
        </w:tabs>
        <w:spacing w:after="160"/>
        <w:ind w:firstLine="567"/>
        <w:jc w:val="both"/>
        <w:rPr>
          <w:rFonts w:ascii="Sylfaen" w:hAnsi="Sylfaen"/>
          <w:sz w:val="20"/>
          <w:szCs w:val="20"/>
        </w:rPr>
      </w:pPr>
      <w:r w:rsidRPr="00973E36">
        <w:rPr>
          <w:rFonts w:ascii="Sylfaen" w:hAnsi="Sylfaen"/>
          <w:sz w:val="20"/>
          <w:szCs w:val="20"/>
        </w:rPr>
        <w:t>2)</w:t>
      </w:r>
      <w:r w:rsidR="00E1385B" w:rsidRPr="00973E36">
        <w:rPr>
          <w:rFonts w:ascii="Sylfaen" w:hAnsi="Sylfaen"/>
          <w:sz w:val="20"/>
          <w:szCs w:val="20"/>
        </w:rPr>
        <w:tab/>
      </w:r>
      <w:r w:rsidRPr="00973E36">
        <w:rPr>
          <w:rFonts w:ascii="Sylfaen" w:hAnsi="Sylfaen"/>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577BFA5A" w14:textId="77777777" w:rsidR="00753E6E" w:rsidRPr="00973E36" w:rsidRDefault="00753E6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w:t>
      </w:r>
      <w:r w:rsidR="00E1385B" w:rsidRPr="00973E36">
        <w:rPr>
          <w:rFonts w:ascii="Sylfaen" w:hAnsi="Sylfaen"/>
          <w:sz w:val="20"/>
          <w:szCs w:val="20"/>
        </w:rPr>
        <w:tab/>
      </w:r>
      <w:r w:rsidRPr="00973E36">
        <w:rPr>
          <w:rFonts w:ascii="Sylfaen" w:hAnsi="Sylfaen"/>
          <w:sz w:val="20"/>
          <w:szCs w:val="20"/>
        </w:rPr>
        <w:t xml:space="preserve">которые или представитель исполнительного органа которых в течение трех лет, </w:t>
      </w:r>
      <w:r w:rsidRPr="00973E36">
        <w:rPr>
          <w:rFonts w:ascii="Sylfaen" w:hAnsi="Sylfaen"/>
          <w:sz w:val="20"/>
          <w:szCs w:val="20"/>
        </w:rPr>
        <w:lastRenderedPageBreak/>
        <w:t>предшествующих дню подачи заявки, были осуждены за</w:t>
      </w:r>
      <w:r w:rsidR="003240F7" w:rsidRPr="00973E36">
        <w:rPr>
          <w:rFonts w:ascii="Sylfaen" w:hAnsi="Sylfaen" w:cs="Courier New"/>
          <w:sz w:val="20"/>
          <w:szCs w:val="20"/>
          <w:lang w:val="en-US"/>
        </w:rPr>
        <w:t> </w:t>
      </w:r>
      <w:r w:rsidRPr="00973E36">
        <w:rPr>
          <w:rFonts w:ascii="Sylfaen" w:hAnsi="Sylfaen"/>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973E36">
        <w:rPr>
          <w:rFonts w:ascii="Sylfaen" w:hAnsi="Sylfaen" w:cs="Courier New"/>
          <w:sz w:val="20"/>
          <w:szCs w:val="20"/>
          <w:lang w:val="en-US"/>
        </w:rPr>
        <w:t> </w:t>
      </w:r>
      <w:r w:rsidRPr="00973E36">
        <w:rPr>
          <w:rFonts w:ascii="Sylfaen" w:hAnsi="Sylfaen"/>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973E36">
        <w:rPr>
          <w:rFonts w:ascii="Sylfaen" w:hAnsi="Sylfaen"/>
          <w:sz w:val="20"/>
          <w:szCs w:val="20"/>
        </w:rPr>
        <w:t>гашена;</w:t>
      </w:r>
    </w:p>
    <w:p w14:paraId="4A4040BC" w14:textId="77777777" w:rsidR="00753E6E" w:rsidRPr="00973E36" w:rsidRDefault="00753E6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4)</w:t>
      </w:r>
      <w:r w:rsidR="00E1385B" w:rsidRPr="00973E36">
        <w:rPr>
          <w:rFonts w:ascii="Sylfaen" w:hAnsi="Sylfaen"/>
          <w:sz w:val="20"/>
          <w:szCs w:val="20"/>
        </w:rPr>
        <w:tab/>
      </w:r>
      <w:r w:rsidRPr="00973E36">
        <w:rPr>
          <w:rFonts w:ascii="Sylfaen" w:hAnsi="Sylfaen"/>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1E0057AC" w14:textId="77777777" w:rsidR="00753E6E" w:rsidRPr="00973E36" w:rsidRDefault="00753E6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5)</w:t>
      </w:r>
      <w:r w:rsidR="00E1385B" w:rsidRPr="00973E36">
        <w:rPr>
          <w:rFonts w:ascii="Sylfaen" w:hAnsi="Sylfaen"/>
          <w:sz w:val="20"/>
          <w:szCs w:val="20"/>
        </w:rPr>
        <w:tab/>
      </w:r>
      <w:r w:rsidRPr="00973E36">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973E36">
        <w:rPr>
          <w:rFonts w:ascii="Sylfaen" w:hAnsi="Sylfaen" w:cs="Courier New"/>
          <w:sz w:val="20"/>
          <w:szCs w:val="20"/>
          <w:lang w:val="en-US"/>
        </w:rPr>
        <w:t> </w:t>
      </w:r>
      <w:r w:rsidRPr="00973E36">
        <w:rPr>
          <w:rFonts w:ascii="Sylfaen" w:hAnsi="Sylfaen"/>
          <w:sz w:val="20"/>
          <w:szCs w:val="20"/>
        </w:rPr>
        <w:t xml:space="preserve">закупках; </w:t>
      </w:r>
    </w:p>
    <w:p w14:paraId="0E302021" w14:textId="77777777" w:rsidR="00753E6E" w:rsidRPr="00973E36" w:rsidRDefault="00753E6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E1385B" w:rsidRPr="00973E36">
        <w:rPr>
          <w:rFonts w:ascii="Sylfaen" w:hAnsi="Sylfaen"/>
          <w:sz w:val="20"/>
          <w:szCs w:val="20"/>
        </w:rPr>
        <w:tab/>
      </w:r>
      <w:r w:rsidRPr="00973E36">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14:paraId="674D3FC4" w14:textId="77777777" w:rsidR="00990561" w:rsidRPr="00973E36" w:rsidRDefault="00990561"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99441BC" w14:textId="77777777" w:rsidR="00753E6E" w:rsidRPr="00973E36" w:rsidRDefault="00753E6E"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2.2.</w:t>
      </w:r>
      <w:r w:rsidR="00E1385B" w:rsidRPr="00973E36">
        <w:rPr>
          <w:rFonts w:ascii="Sylfaen" w:hAnsi="Sylfaen"/>
          <w:sz w:val="20"/>
          <w:szCs w:val="20"/>
        </w:rPr>
        <w:tab/>
      </w:r>
      <w:r w:rsidRPr="00973E36">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7AA829D" w14:textId="77777777" w:rsidR="00BA3554" w:rsidRPr="00973E36" w:rsidRDefault="00BA3554"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2.3</w:t>
      </w:r>
      <w:r w:rsidR="003240F7" w:rsidRPr="00973E36">
        <w:rPr>
          <w:rFonts w:ascii="Sylfaen" w:hAnsi="Sylfaen"/>
          <w:sz w:val="20"/>
          <w:szCs w:val="20"/>
        </w:rPr>
        <w:t>.</w:t>
      </w:r>
      <w:r w:rsidR="00E1385B" w:rsidRPr="00973E36">
        <w:rPr>
          <w:rFonts w:ascii="Sylfaen" w:hAnsi="Sylfaen"/>
          <w:sz w:val="20"/>
          <w:szCs w:val="20"/>
        </w:rPr>
        <w:tab/>
      </w:r>
      <w:r w:rsidRPr="00973E36">
        <w:rPr>
          <w:rFonts w:ascii="Sylfaen" w:hAnsi="Sylfaen"/>
          <w:sz w:val="20"/>
          <w:szCs w:val="20"/>
        </w:rPr>
        <w:t>Запрещается одновременное участие в настоящей процедуре</w:t>
      </w:r>
      <w:r w:rsidR="00F4264D" w:rsidRPr="00973E36">
        <w:rPr>
          <w:rFonts w:ascii="Sylfaen" w:hAnsi="Sylfaen"/>
          <w:sz w:val="20"/>
          <w:szCs w:val="20"/>
        </w:rPr>
        <w:t xml:space="preserve"> (</w:t>
      </w:r>
      <w:r w:rsidR="00DA4643" w:rsidRPr="00973E36">
        <w:rPr>
          <w:rFonts w:ascii="Sylfaen" w:hAnsi="Sylfaen"/>
          <w:sz w:val="20"/>
          <w:szCs w:val="20"/>
        </w:rPr>
        <w:t>на о</w:t>
      </w:r>
      <w:r w:rsidR="00EE7758" w:rsidRPr="00973E36">
        <w:rPr>
          <w:rFonts w:ascii="Sylfaen" w:hAnsi="Sylfaen"/>
          <w:sz w:val="20"/>
          <w:szCs w:val="20"/>
        </w:rPr>
        <w:t>дин и тот же</w:t>
      </w:r>
      <w:r w:rsidR="00DA4643" w:rsidRPr="00973E36">
        <w:rPr>
          <w:rFonts w:ascii="Sylfaen" w:hAnsi="Sylfaen"/>
          <w:sz w:val="20"/>
          <w:szCs w:val="20"/>
        </w:rPr>
        <w:t xml:space="preserve"> лот</w:t>
      </w:r>
      <w:r w:rsidR="00F4264D" w:rsidRPr="00973E36">
        <w:rPr>
          <w:rFonts w:ascii="Sylfaen" w:hAnsi="Sylfaen"/>
          <w:sz w:val="20"/>
          <w:szCs w:val="20"/>
        </w:rPr>
        <w:t>)</w:t>
      </w:r>
      <w:r w:rsidRPr="00973E36">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361BF84" w14:textId="77777777" w:rsidR="00D5674E" w:rsidRPr="00973E36" w:rsidRDefault="009F18D0" w:rsidP="00B46D58">
      <w:pPr>
        <w:pStyle w:val="af4"/>
        <w:widowControl w:val="0"/>
        <w:tabs>
          <w:tab w:val="left" w:pos="1134"/>
        </w:tabs>
        <w:spacing w:before="0" w:beforeAutospacing="0" w:after="160" w:afterAutospacing="0"/>
        <w:ind w:firstLine="567"/>
        <w:jc w:val="both"/>
        <w:rPr>
          <w:rFonts w:ascii="Sylfaen" w:hAnsi="Sylfaen"/>
          <w:sz w:val="20"/>
          <w:szCs w:val="20"/>
        </w:rPr>
      </w:pPr>
      <w:r w:rsidRPr="00973E36">
        <w:rPr>
          <w:rFonts w:ascii="Sylfaen" w:hAnsi="Sylfaen"/>
          <w:sz w:val="20"/>
          <w:szCs w:val="20"/>
        </w:rPr>
        <w:t>По смыслу пункта 119 Порядка:</w:t>
      </w:r>
    </w:p>
    <w:p w14:paraId="27FCF5CF" w14:textId="77777777"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sz w:val="20"/>
          <w:szCs w:val="20"/>
        </w:rPr>
        <w:t>1)</w:t>
      </w:r>
      <w:r w:rsidR="00E1385B" w:rsidRPr="00973E36">
        <w:rPr>
          <w:rFonts w:ascii="Sylfaen" w:hAnsi="Sylfaen"/>
          <w:sz w:val="20"/>
          <w:szCs w:val="20"/>
        </w:rPr>
        <w:tab/>
      </w:r>
      <w:r w:rsidRPr="00973E36">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73E36">
        <w:rPr>
          <w:rFonts w:ascii="Sylfaen" w:hAnsi="Sylfaen"/>
          <w:color w:val="000000"/>
          <w:sz w:val="20"/>
          <w:szCs w:val="20"/>
        </w:rPr>
        <w:t xml:space="preserve"> </w:t>
      </w:r>
    </w:p>
    <w:p w14:paraId="2E6ECB49" w14:textId="77777777"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2)</w:t>
      </w:r>
      <w:r w:rsidR="00E1385B" w:rsidRPr="00973E36">
        <w:rPr>
          <w:rFonts w:ascii="Sylfaen" w:hAnsi="Sylfaen"/>
          <w:color w:val="000000"/>
          <w:sz w:val="20"/>
          <w:szCs w:val="20"/>
        </w:rPr>
        <w:tab/>
      </w:r>
      <w:r w:rsidRPr="00973E36">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B797520" w14:textId="77777777"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а.</w:t>
      </w:r>
      <w:r w:rsidR="00E1385B" w:rsidRPr="00973E36">
        <w:rPr>
          <w:rFonts w:ascii="Sylfaen" w:hAnsi="Sylfaen"/>
          <w:color w:val="000000"/>
          <w:sz w:val="20"/>
          <w:szCs w:val="20"/>
        </w:rPr>
        <w:tab/>
      </w:r>
      <w:r w:rsidRPr="00973E36">
        <w:rPr>
          <w:rFonts w:ascii="Sylfaen" w:hAnsi="Sylfaen"/>
          <w:color w:val="000000"/>
          <w:sz w:val="20"/>
          <w:szCs w:val="20"/>
        </w:rPr>
        <w:t>участником, распоряжающимся более чем десятью процентами акций данного юридического лица;</w:t>
      </w:r>
    </w:p>
    <w:p w14:paraId="2D8F4303" w14:textId="77777777"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б.</w:t>
      </w:r>
      <w:r w:rsidR="00E1385B" w:rsidRPr="00973E36">
        <w:rPr>
          <w:rFonts w:ascii="Sylfaen" w:hAnsi="Sylfaen"/>
          <w:color w:val="000000"/>
          <w:sz w:val="20"/>
          <w:szCs w:val="20"/>
        </w:rPr>
        <w:tab/>
      </w:r>
      <w:r w:rsidRPr="00973E36">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C0AA3A0" w14:textId="77777777"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в.</w:t>
      </w:r>
      <w:r w:rsidR="00E1385B" w:rsidRPr="00973E36">
        <w:rPr>
          <w:rFonts w:ascii="Sylfaen" w:hAnsi="Sylfaen"/>
          <w:color w:val="000000"/>
          <w:sz w:val="20"/>
          <w:szCs w:val="20"/>
        </w:rPr>
        <w:tab/>
      </w:r>
      <w:r w:rsidRPr="00973E36">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F3433A6" w14:textId="77777777"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г.</w:t>
      </w:r>
      <w:r w:rsidR="00E1385B" w:rsidRPr="00973E36">
        <w:rPr>
          <w:rFonts w:ascii="Sylfaen" w:hAnsi="Sylfaen"/>
          <w:color w:val="000000"/>
          <w:sz w:val="20"/>
          <w:szCs w:val="20"/>
        </w:rPr>
        <w:tab/>
      </w:r>
      <w:r w:rsidRPr="00973E36">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0AE5154" w14:textId="77777777"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sz w:val="20"/>
          <w:szCs w:val="20"/>
        </w:rPr>
        <w:t>3)</w:t>
      </w:r>
      <w:r w:rsidR="00E1385B" w:rsidRPr="00973E36">
        <w:rPr>
          <w:rFonts w:ascii="Sylfaen" w:hAnsi="Sylfaen"/>
          <w:sz w:val="20"/>
          <w:szCs w:val="20"/>
        </w:rPr>
        <w:tab/>
      </w:r>
      <w:r w:rsidRPr="00973E36">
        <w:rPr>
          <w:rFonts w:ascii="Sylfaen" w:hAnsi="Sylfaen"/>
          <w:sz w:val="20"/>
          <w:szCs w:val="20"/>
        </w:rPr>
        <w:t>участники, не имеющие статуса физического лица, считаются взаимосвязанными, если:</w:t>
      </w:r>
    </w:p>
    <w:p w14:paraId="7A72DE40" w14:textId="77777777"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lastRenderedPageBreak/>
        <w:t>а.</w:t>
      </w:r>
      <w:r w:rsidR="00E1385B" w:rsidRPr="00973E36">
        <w:rPr>
          <w:rFonts w:ascii="Sylfaen" w:hAnsi="Sylfaen"/>
          <w:color w:val="000000"/>
          <w:sz w:val="20"/>
          <w:szCs w:val="20"/>
        </w:rPr>
        <w:tab/>
      </w:r>
      <w:r w:rsidRPr="00973E36">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973E36">
        <w:rPr>
          <w:rFonts w:ascii="Sylfaen" w:hAnsi="Sylfaen" w:cs="Courier New"/>
          <w:color w:val="000000"/>
          <w:sz w:val="20"/>
          <w:szCs w:val="20"/>
          <w:lang w:val="en-US"/>
        </w:rPr>
        <w:t> </w:t>
      </w:r>
      <w:r w:rsidRPr="00973E36">
        <w:rPr>
          <w:rFonts w:ascii="Sylfaen" w:hAnsi="Sylfaen"/>
          <w:color w:val="000000"/>
          <w:sz w:val="20"/>
          <w:szCs w:val="20"/>
        </w:rPr>
        <w:t>лица;</w:t>
      </w:r>
    </w:p>
    <w:p w14:paraId="23C53C2E" w14:textId="77777777"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б.</w:t>
      </w:r>
      <w:r w:rsidR="00E1385B" w:rsidRPr="00973E36">
        <w:rPr>
          <w:rFonts w:ascii="Sylfaen" w:hAnsi="Sylfaen"/>
          <w:color w:val="000000"/>
          <w:sz w:val="20"/>
          <w:szCs w:val="20"/>
        </w:rPr>
        <w:tab/>
      </w:r>
      <w:r w:rsidRPr="00973E36">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0A27F29" w14:textId="77777777"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sz w:val="20"/>
          <w:szCs w:val="20"/>
        </w:rPr>
      </w:pPr>
      <w:r w:rsidRPr="00973E36">
        <w:rPr>
          <w:rFonts w:ascii="Sylfaen" w:hAnsi="Sylfaen"/>
          <w:color w:val="000000"/>
          <w:sz w:val="20"/>
          <w:szCs w:val="20"/>
        </w:rPr>
        <w:t>в.</w:t>
      </w:r>
      <w:r w:rsidR="00E1385B" w:rsidRPr="00973E36">
        <w:rPr>
          <w:rFonts w:ascii="Sylfaen" w:hAnsi="Sylfaen"/>
          <w:color w:val="000000"/>
          <w:sz w:val="20"/>
          <w:szCs w:val="20"/>
        </w:rPr>
        <w:tab/>
      </w:r>
      <w:r w:rsidRPr="00973E36">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4F5288D" w14:textId="77777777"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г.</w:t>
      </w:r>
      <w:r w:rsidR="00E1385B" w:rsidRPr="00973E36">
        <w:rPr>
          <w:rFonts w:ascii="Sylfaen" w:hAnsi="Sylfaen"/>
          <w:color w:val="000000"/>
          <w:sz w:val="20"/>
          <w:szCs w:val="20"/>
        </w:rPr>
        <w:tab/>
      </w:r>
      <w:r w:rsidRPr="00973E36">
        <w:rPr>
          <w:rFonts w:ascii="Sylfaen" w:hAnsi="Sylfaen"/>
          <w:color w:val="000000"/>
          <w:sz w:val="20"/>
          <w:szCs w:val="20"/>
        </w:rPr>
        <w:t>они действовали или действуют согласованно, исходя из общих экономических интересов.</w:t>
      </w:r>
    </w:p>
    <w:p w14:paraId="5C218F33" w14:textId="77777777" w:rsidR="00D5674E" w:rsidRPr="00973E36" w:rsidRDefault="00D5674E" w:rsidP="00B46D58">
      <w:pPr>
        <w:widowControl w:val="0"/>
        <w:tabs>
          <w:tab w:val="left" w:pos="1134"/>
        </w:tabs>
        <w:spacing w:after="160"/>
        <w:ind w:firstLine="567"/>
        <w:jc w:val="both"/>
        <w:rPr>
          <w:rFonts w:ascii="Sylfaen" w:hAnsi="Sylfaen"/>
          <w:color w:val="000000"/>
          <w:sz w:val="20"/>
          <w:szCs w:val="20"/>
        </w:rPr>
      </w:pPr>
      <w:r w:rsidRPr="00973E36">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0E7F7989" w14:textId="77777777" w:rsidR="004175B6" w:rsidRPr="00973E36" w:rsidRDefault="00096865" w:rsidP="00B46D58">
      <w:pPr>
        <w:widowControl w:val="0"/>
        <w:tabs>
          <w:tab w:val="left" w:pos="1134"/>
        </w:tabs>
        <w:spacing w:after="160"/>
        <w:ind w:firstLine="567"/>
        <w:jc w:val="both"/>
        <w:rPr>
          <w:rFonts w:ascii="Sylfaen" w:hAnsi="Sylfaen" w:cs="Arial Armenian"/>
          <w:sz w:val="20"/>
          <w:szCs w:val="20"/>
        </w:rPr>
      </w:pPr>
      <w:r w:rsidRPr="00973E36">
        <w:rPr>
          <w:rFonts w:ascii="Sylfaen" w:hAnsi="Sylfaen"/>
          <w:sz w:val="20"/>
          <w:szCs w:val="20"/>
        </w:rPr>
        <w:t>2.4</w:t>
      </w:r>
      <w:r w:rsidR="00D13662" w:rsidRPr="00973E36">
        <w:rPr>
          <w:rFonts w:ascii="Sylfaen" w:hAnsi="Sylfaen"/>
          <w:sz w:val="20"/>
          <w:szCs w:val="20"/>
        </w:rPr>
        <w:t>.</w:t>
      </w:r>
      <w:r w:rsidR="00E1385B" w:rsidRPr="00973E36">
        <w:rPr>
          <w:rFonts w:ascii="Sylfaen" w:hAnsi="Sylfaen"/>
          <w:sz w:val="20"/>
          <w:szCs w:val="20"/>
        </w:rPr>
        <w:tab/>
      </w:r>
      <w:r w:rsidRPr="00973E36">
        <w:rPr>
          <w:rFonts w:ascii="Sylfaen" w:hAnsi="Sylfaen"/>
          <w:sz w:val="20"/>
          <w:szCs w:val="20"/>
        </w:rPr>
        <w:t>Участник</w:t>
      </w:r>
      <w:r w:rsidR="000C3F69" w:rsidRPr="00973E36">
        <w:rPr>
          <w:rFonts w:ascii="Sylfaen" w:hAnsi="Sylfaen"/>
          <w:sz w:val="20"/>
          <w:szCs w:val="20"/>
        </w:rPr>
        <w:t>,</w:t>
      </w:r>
      <w:r w:rsidRPr="00973E36">
        <w:rPr>
          <w:rFonts w:ascii="Sylfaen" w:hAnsi="Sylfaen"/>
          <w:sz w:val="20"/>
          <w:szCs w:val="20"/>
        </w:rPr>
        <w:t xml:space="preserve"> </w:t>
      </w:r>
      <w:r w:rsidR="002C1D72" w:rsidRPr="00973E36">
        <w:rPr>
          <w:rFonts w:ascii="Sylfaen" w:hAnsi="Sylfaen"/>
          <w:sz w:val="20"/>
          <w:szCs w:val="20"/>
        </w:rPr>
        <w:t xml:space="preserve">в случае признания </w:t>
      </w:r>
      <w:r w:rsidR="00876D7D" w:rsidRPr="00973E36">
        <w:rPr>
          <w:rFonts w:ascii="Sylfaen" w:hAnsi="Sylfaen"/>
          <w:sz w:val="20"/>
          <w:szCs w:val="20"/>
        </w:rPr>
        <w:t>ото</w:t>
      </w:r>
      <w:r w:rsidR="002C1D72" w:rsidRPr="00973E36">
        <w:rPr>
          <w:rFonts w:ascii="Sylfaen" w:hAnsi="Sylfaen"/>
          <w:sz w:val="20"/>
          <w:szCs w:val="20"/>
        </w:rPr>
        <w:t>бранным участником</w:t>
      </w:r>
      <w:r w:rsidR="000C3F69" w:rsidRPr="00973E36">
        <w:rPr>
          <w:rFonts w:ascii="Sylfaen" w:hAnsi="Sylfaen"/>
          <w:sz w:val="20"/>
          <w:szCs w:val="20"/>
        </w:rPr>
        <w:t>,</w:t>
      </w:r>
      <w:r w:rsidR="002C1D72" w:rsidRPr="00973E36">
        <w:rPr>
          <w:rFonts w:ascii="Sylfaen" w:hAnsi="Sylfaen"/>
          <w:sz w:val="20"/>
          <w:szCs w:val="20"/>
        </w:rPr>
        <w:t xml:space="preserve"> в срок</w:t>
      </w:r>
      <w:r w:rsidR="00BB67B5" w:rsidRPr="00973E36">
        <w:rPr>
          <w:rFonts w:ascii="Sylfaen" w:hAnsi="Sylfaen"/>
          <w:sz w:val="20"/>
          <w:szCs w:val="20"/>
        </w:rPr>
        <w:t>и</w:t>
      </w:r>
      <w:r w:rsidR="002C1D72" w:rsidRPr="00973E36">
        <w:rPr>
          <w:rFonts w:ascii="Sylfaen" w:hAnsi="Sylfaen"/>
          <w:sz w:val="20"/>
          <w:szCs w:val="20"/>
        </w:rPr>
        <w:t xml:space="preserve"> и порядке, установленны</w:t>
      </w:r>
      <w:r w:rsidR="00180D64" w:rsidRPr="00973E36">
        <w:rPr>
          <w:rFonts w:ascii="Sylfaen" w:hAnsi="Sylfaen"/>
          <w:sz w:val="20"/>
          <w:szCs w:val="20"/>
        </w:rPr>
        <w:t>ми</w:t>
      </w:r>
      <w:r w:rsidR="002C1D72" w:rsidRPr="00973E36">
        <w:rPr>
          <w:rFonts w:ascii="Sylfaen" w:hAnsi="Sylfaen"/>
          <w:sz w:val="20"/>
          <w:szCs w:val="20"/>
        </w:rPr>
        <w:t xml:space="preserve"> статьей 35 </w:t>
      </w:r>
      <w:r w:rsidR="00876D7D" w:rsidRPr="00973E36">
        <w:rPr>
          <w:rFonts w:ascii="Sylfaen" w:hAnsi="Sylfaen"/>
          <w:sz w:val="20"/>
          <w:szCs w:val="20"/>
        </w:rPr>
        <w:t>З</w:t>
      </w:r>
      <w:r w:rsidR="002C1D72" w:rsidRPr="00973E36">
        <w:rPr>
          <w:rFonts w:ascii="Sylfaen" w:hAnsi="Sylfaen"/>
          <w:sz w:val="20"/>
          <w:szCs w:val="20"/>
        </w:rPr>
        <w:t xml:space="preserve">акона, </w:t>
      </w:r>
      <w:r w:rsidR="00466F7A" w:rsidRPr="00973E36">
        <w:rPr>
          <w:rFonts w:ascii="Sylfaen" w:hAnsi="Sylfaen"/>
          <w:sz w:val="20"/>
          <w:szCs w:val="20"/>
        </w:rPr>
        <w:t xml:space="preserve">представляет </w:t>
      </w:r>
      <w:r w:rsidR="002C1D72" w:rsidRPr="00973E36">
        <w:rPr>
          <w:rFonts w:ascii="Sylfaen" w:hAnsi="Sylfaen"/>
          <w:sz w:val="20"/>
          <w:szCs w:val="20"/>
        </w:rPr>
        <w:t>обеспеч</w:t>
      </w:r>
      <w:r w:rsidR="00466F7A" w:rsidRPr="00973E36">
        <w:rPr>
          <w:rFonts w:ascii="Sylfaen" w:hAnsi="Sylfaen"/>
          <w:sz w:val="20"/>
          <w:szCs w:val="20"/>
        </w:rPr>
        <w:t>ение</w:t>
      </w:r>
      <w:r w:rsidR="002C1D72" w:rsidRPr="00973E36">
        <w:rPr>
          <w:rFonts w:ascii="Sylfaen" w:hAnsi="Sylfaen"/>
          <w:sz w:val="20"/>
          <w:szCs w:val="20"/>
        </w:rPr>
        <w:t xml:space="preserve"> квалификаци</w:t>
      </w:r>
      <w:r w:rsidR="00466F7A" w:rsidRPr="00973E36">
        <w:rPr>
          <w:rFonts w:ascii="Sylfaen" w:hAnsi="Sylfaen"/>
          <w:sz w:val="20"/>
          <w:szCs w:val="20"/>
        </w:rPr>
        <w:t>и</w:t>
      </w:r>
      <w:r w:rsidR="002C1D72" w:rsidRPr="00973E36">
        <w:rPr>
          <w:rFonts w:ascii="Sylfaen" w:hAnsi="Sylfaen"/>
          <w:sz w:val="20"/>
          <w:szCs w:val="20"/>
        </w:rPr>
        <w:t xml:space="preserve"> в размере представленного им ценового предложения</w:t>
      </w:r>
      <w:r w:rsidR="000964F1" w:rsidRPr="00973E36">
        <w:rPr>
          <w:rFonts w:ascii="Sylfaen" w:hAnsi="Sylfaen"/>
          <w:sz w:val="20"/>
          <w:szCs w:val="20"/>
        </w:rPr>
        <w:t>.</w:t>
      </w:r>
    </w:p>
    <w:p w14:paraId="4B6646B9" w14:textId="77777777" w:rsidR="000A6B75" w:rsidRPr="00973E36" w:rsidRDefault="000A6B75"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2.</w:t>
      </w:r>
      <w:r w:rsidR="00DA4643" w:rsidRPr="00973E36">
        <w:rPr>
          <w:rFonts w:ascii="Sylfaen" w:hAnsi="Sylfaen"/>
          <w:sz w:val="20"/>
        </w:rPr>
        <w:t>5</w:t>
      </w:r>
      <w:r w:rsidR="000A15F9" w:rsidRPr="00973E36">
        <w:rPr>
          <w:rFonts w:ascii="Sylfaen" w:hAnsi="Sylfaen"/>
          <w:sz w:val="20"/>
        </w:rPr>
        <w:t>.</w:t>
      </w:r>
      <w:r w:rsidR="00F04AA1" w:rsidRPr="00973E36">
        <w:rPr>
          <w:rFonts w:ascii="Sylfaen" w:hAnsi="Sylfaen"/>
          <w:sz w:val="20"/>
        </w:rPr>
        <w:tab/>
      </w:r>
      <w:r w:rsidRPr="00973E36">
        <w:rPr>
          <w:rFonts w:ascii="Sylfaen" w:hAnsi="Sylfaen"/>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973E36">
        <w:rPr>
          <w:rFonts w:ascii="Sylfaen" w:hAnsi="Sylfaen"/>
          <w:sz w:val="20"/>
        </w:rPr>
        <w:t xml:space="preserve"> </w:t>
      </w:r>
      <w:r w:rsidR="00C366B6" w:rsidRPr="00973E36">
        <w:rPr>
          <w:rFonts w:ascii="Sylfaen" w:hAnsi="Sylfaen"/>
          <w:sz w:val="20"/>
        </w:rPr>
        <w:t>(на один и тот же лот)</w:t>
      </w:r>
      <w:r w:rsidRPr="00973E36">
        <w:rPr>
          <w:rFonts w:ascii="Sylfaen" w:hAnsi="Sylfaen"/>
          <w:sz w:val="20"/>
        </w:rPr>
        <w:t xml:space="preserve">. </w:t>
      </w:r>
    </w:p>
    <w:p w14:paraId="2DB40BC3" w14:textId="77777777" w:rsidR="009E07EE" w:rsidRPr="00973E36" w:rsidRDefault="000A6B75" w:rsidP="00B46D58">
      <w:pPr>
        <w:pStyle w:val="23"/>
        <w:widowControl w:val="0"/>
        <w:tabs>
          <w:tab w:val="left" w:pos="1134"/>
        </w:tabs>
        <w:spacing w:after="160" w:line="240" w:lineRule="auto"/>
        <w:ind w:firstLine="567"/>
        <w:rPr>
          <w:rFonts w:ascii="Sylfaen" w:hAnsi="Sylfaen"/>
        </w:rPr>
      </w:pPr>
      <w:r w:rsidRPr="00973E36">
        <w:rPr>
          <w:rFonts w:ascii="Sylfaen" w:hAnsi="Sylfaen"/>
        </w:rPr>
        <w:t>2.</w:t>
      </w:r>
      <w:r w:rsidR="00C366B6" w:rsidRPr="00973E36">
        <w:rPr>
          <w:rFonts w:ascii="Sylfaen" w:hAnsi="Sylfaen"/>
        </w:rPr>
        <w:t>6</w:t>
      </w:r>
      <w:r w:rsidR="000A15F9" w:rsidRPr="00973E36">
        <w:rPr>
          <w:rFonts w:ascii="Sylfaen" w:hAnsi="Sylfaen"/>
        </w:rPr>
        <w:t>.</w:t>
      </w:r>
      <w:r w:rsidR="00F04AA1" w:rsidRPr="00973E36">
        <w:rPr>
          <w:rFonts w:ascii="Sylfaen" w:hAnsi="Sylfaen"/>
        </w:rPr>
        <w:tab/>
      </w:r>
      <w:r w:rsidRPr="00973E36">
        <w:rPr>
          <w:rFonts w:ascii="Sylfaen" w:hAnsi="Sylfaen"/>
        </w:rPr>
        <w:t xml:space="preserve">Участники могут участвовать в настоящей процедуре в порядке совместной деятельности (консорциумом). </w:t>
      </w:r>
    </w:p>
    <w:p w14:paraId="6F340889" w14:textId="77777777" w:rsidR="000A6B75" w:rsidRPr="00973E36" w:rsidRDefault="000A6B75" w:rsidP="00B46D58">
      <w:pPr>
        <w:pStyle w:val="23"/>
        <w:widowControl w:val="0"/>
        <w:spacing w:after="160" w:line="240" w:lineRule="auto"/>
        <w:rPr>
          <w:rFonts w:ascii="Sylfaen" w:hAnsi="Sylfaen" w:cs="Sylfaen"/>
        </w:rPr>
      </w:pPr>
      <w:r w:rsidRPr="00973E36">
        <w:rPr>
          <w:rFonts w:ascii="Sylfaen" w:hAnsi="Sylfaen"/>
        </w:rPr>
        <w:t>В подобном случае:</w:t>
      </w:r>
    </w:p>
    <w:p w14:paraId="3A3861A9" w14:textId="77777777" w:rsidR="005A405F" w:rsidRPr="00973E36" w:rsidRDefault="00C366B6" w:rsidP="00B46D58">
      <w:pPr>
        <w:pStyle w:val="23"/>
        <w:widowControl w:val="0"/>
        <w:tabs>
          <w:tab w:val="left" w:pos="1134"/>
        </w:tabs>
        <w:spacing w:after="160" w:line="240" w:lineRule="auto"/>
        <w:ind w:firstLine="567"/>
        <w:rPr>
          <w:rFonts w:ascii="Sylfaen" w:hAnsi="Sylfaen"/>
        </w:rPr>
      </w:pPr>
      <w:r w:rsidRPr="00973E36">
        <w:rPr>
          <w:rFonts w:ascii="Sylfaen" w:hAnsi="Sylfaen"/>
        </w:rPr>
        <w:t>1</w:t>
      </w:r>
      <w:r w:rsidR="000A6B75" w:rsidRPr="00973E36">
        <w:rPr>
          <w:rFonts w:ascii="Sylfaen" w:hAnsi="Sylfaen"/>
        </w:rPr>
        <w:t>)</w:t>
      </w:r>
      <w:r w:rsidR="00911F57" w:rsidRPr="00973E36">
        <w:rPr>
          <w:rFonts w:ascii="Sylfaen" w:hAnsi="Sylfaen"/>
        </w:rPr>
        <w:tab/>
      </w:r>
      <w:r w:rsidR="000A6B75" w:rsidRPr="00973E36">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973E36">
        <w:rPr>
          <w:rFonts w:ascii="Sylfaen" w:hAnsi="Sylfaen"/>
        </w:rPr>
        <w:t xml:space="preserve"> (на один и тот же лот)</w:t>
      </w:r>
      <w:r w:rsidR="000A6B75" w:rsidRPr="00973E36">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076DD5" w14:textId="77777777" w:rsidR="000A6B75" w:rsidRPr="00973E36" w:rsidRDefault="00C366B6" w:rsidP="00B46D58">
      <w:pPr>
        <w:pStyle w:val="23"/>
        <w:widowControl w:val="0"/>
        <w:tabs>
          <w:tab w:val="left" w:pos="1134"/>
        </w:tabs>
        <w:spacing w:after="160" w:line="240" w:lineRule="auto"/>
        <w:ind w:firstLine="567"/>
        <w:rPr>
          <w:rFonts w:ascii="Sylfaen" w:hAnsi="Sylfaen" w:cs="Sylfaen"/>
        </w:rPr>
      </w:pPr>
      <w:r w:rsidRPr="00973E36">
        <w:rPr>
          <w:rFonts w:ascii="Sylfaen" w:hAnsi="Sylfaen"/>
        </w:rPr>
        <w:t>2</w:t>
      </w:r>
      <w:r w:rsidR="000A6B75" w:rsidRPr="00973E36">
        <w:rPr>
          <w:rFonts w:ascii="Sylfaen" w:hAnsi="Sylfaen"/>
        </w:rPr>
        <w:t>)</w:t>
      </w:r>
      <w:r w:rsidR="00911F57" w:rsidRPr="00973E36">
        <w:rPr>
          <w:rFonts w:ascii="Sylfaen" w:hAnsi="Sylfaen"/>
        </w:rPr>
        <w:tab/>
      </w:r>
      <w:r w:rsidR="000A6B75" w:rsidRPr="00973E36">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80D4B43" w14:textId="4F297A48" w:rsidR="00096865" w:rsidRDefault="00096865" w:rsidP="00B46D58">
      <w:pPr>
        <w:widowControl w:val="0"/>
        <w:spacing w:after="160"/>
        <w:ind w:firstLine="567"/>
        <w:jc w:val="both"/>
        <w:rPr>
          <w:rFonts w:ascii="Sylfaen" w:hAnsi="Sylfaen"/>
          <w:b/>
          <w:sz w:val="20"/>
          <w:szCs w:val="20"/>
        </w:rPr>
      </w:pPr>
    </w:p>
    <w:p w14:paraId="054500F0" w14:textId="77777777" w:rsidR="009C42FE" w:rsidRPr="00973E36" w:rsidRDefault="009C42FE" w:rsidP="00B46D58">
      <w:pPr>
        <w:widowControl w:val="0"/>
        <w:spacing w:after="160"/>
        <w:ind w:firstLine="567"/>
        <w:jc w:val="both"/>
        <w:rPr>
          <w:rFonts w:ascii="Sylfaen" w:hAnsi="Sylfaen"/>
          <w:b/>
          <w:sz w:val="20"/>
          <w:szCs w:val="20"/>
        </w:rPr>
      </w:pPr>
    </w:p>
    <w:p w14:paraId="110D1CBD" w14:textId="77777777" w:rsidR="00096865" w:rsidRPr="00973E36" w:rsidRDefault="00ED2352" w:rsidP="00B46D58">
      <w:pPr>
        <w:widowControl w:val="0"/>
        <w:spacing w:after="160"/>
        <w:jc w:val="center"/>
        <w:rPr>
          <w:rFonts w:ascii="Sylfaen" w:hAnsi="Sylfaen" w:cs="Arial"/>
          <w:b/>
          <w:sz w:val="20"/>
          <w:szCs w:val="20"/>
        </w:rPr>
      </w:pPr>
      <w:r w:rsidRPr="00973E36">
        <w:rPr>
          <w:rFonts w:ascii="Sylfaen" w:hAnsi="Sylfaen"/>
          <w:b/>
          <w:sz w:val="20"/>
          <w:szCs w:val="20"/>
        </w:rPr>
        <w:t>3.</w:t>
      </w:r>
      <w:r w:rsidR="002B32D6" w:rsidRPr="00973E36">
        <w:rPr>
          <w:rFonts w:ascii="Sylfaen" w:hAnsi="Sylfaen"/>
          <w:b/>
          <w:sz w:val="20"/>
          <w:szCs w:val="20"/>
        </w:rPr>
        <w:t xml:space="preserve"> РАЗЪЯСНЕНИЕ ПРИГЛАШЕНИЯ </w:t>
      </w:r>
      <w:r w:rsidRPr="00973E36">
        <w:rPr>
          <w:rFonts w:ascii="Sylfaen" w:hAnsi="Sylfaen"/>
          <w:b/>
          <w:sz w:val="20"/>
          <w:szCs w:val="20"/>
        </w:rPr>
        <w:br/>
      </w:r>
      <w:r w:rsidR="002B32D6" w:rsidRPr="00973E36">
        <w:rPr>
          <w:rFonts w:ascii="Sylfaen" w:hAnsi="Sylfaen"/>
          <w:b/>
          <w:sz w:val="20"/>
          <w:szCs w:val="20"/>
        </w:rPr>
        <w:t xml:space="preserve">И ПОРЯДОК ВНЕСЕНИЯ ИЗМЕНЕНИЯ В ПРИГЛАШЕНИЕ </w:t>
      </w:r>
    </w:p>
    <w:p w14:paraId="3F143881" w14:textId="77777777" w:rsidR="00096865" w:rsidRPr="00973E36" w:rsidRDefault="00096865"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3.1</w:t>
      </w:r>
      <w:r w:rsidR="000A15F9" w:rsidRPr="00973E36">
        <w:rPr>
          <w:rFonts w:ascii="Sylfaen" w:hAnsi="Sylfaen"/>
          <w:sz w:val="20"/>
          <w:szCs w:val="20"/>
        </w:rPr>
        <w:t>.</w:t>
      </w:r>
      <w:r w:rsidR="00ED2352" w:rsidRPr="00973E36">
        <w:rPr>
          <w:rFonts w:ascii="Sylfaen" w:hAnsi="Sylfaen"/>
          <w:sz w:val="20"/>
          <w:szCs w:val="20"/>
        </w:rPr>
        <w:tab/>
      </w:r>
      <w:r w:rsidRPr="00973E36">
        <w:rPr>
          <w:rFonts w:ascii="Sylfaen" w:hAnsi="Sylfaen"/>
          <w:sz w:val="20"/>
          <w:szCs w:val="20"/>
        </w:rPr>
        <w:t>Согласно статье 29 Закона участник вправе требовать от заказчика разъяснения приглашения.</w:t>
      </w:r>
    </w:p>
    <w:p w14:paraId="05C88F66" w14:textId="77777777" w:rsidR="00096865" w:rsidRPr="00973E36" w:rsidRDefault="00096865" w:rsidP="00B46D58">
      <w:pPr>
        <w:widowControl w:val="0"/>
        <w:autoSpaceDE w:val="0"/>
        <w:autoSpaceDN w:val="0"/>
        <w:adjustRightInd w:val="0"/>
        <w:spacing w:after="160"/>
        <w:ind w:firstLine="567"/>
        <w:jc w:val="both"/>
        <w:rPr>
          <w:rFonts w:ascii="Sylfaen" w:hAnsi="Sylfaen"/>
          <w:sz w:val="20"/>
          <w:szCs w:val="20"/>
        </w:rPr>
      </w:pPr>
      <w:r w:rsidRPr="00973E36">
        <w:rPr>
          <w:rFonts w:ascii="Sylfaen" w:hAnsi="Sylfaen"/>
          <w:sz w:val="20"/>
          <w:szCs w:val="20"/>
        </w:rPr>
        <w:t xml:space="preserve">Участник имеет право </w:t>
      </w:r>
      <w:r w:rsidR="006735A4" w:rsidRPr="00973E36">
        <w:rPr>
          <w:rFonts w:ascii="Sylfaen" w:hAnsi="Sylfaen"/>
          <w:sz w:val="20"/>
          <w:szCs w:val="20"/>
        </w:rPr>
        <w:t>в письменной форме</w:t>
      </w:r>
      <w:r w:rsidRPr="00973E36">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973E36">
        <w:rPr>
          <w:rFonts w:ascii="Sylfaen" w:hAnsi="Sylfaen"/>
          <w:sz w:val="20"/>
          <w:szCs w:val="20"/>
        </w:rPr>
        <w:t xml:space="preserve">в </w:t>
      </w:r>
      <w:r w:rsidR="0021589C" w:rsidRPr="00973E36">
        <w:rPr>
          <w:rFonts w:ascii="Sylfaen" w:hAnsi="Sylfaen"/>
          <w:sz w:val="20"/>
          <w:szCs w:val="20"/>
        </w:rPr>
        <w:lastRenderedPageBreak/>
        <w:t xml:space="preserve">письменной форме </w:t>
      </w:r>
      <w:r w:rsidRPr="00973E36">
        <w:rPr>
          <w:rFonts w:ascii="Sylfaen" w:hAnsi="Sylfaen"/>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973E36">
        <w:rPr>
          <w:rStyle w:val="af6"/>
          <w:rFonts w:ascii="Sylfaen" w:hAnsi="Sylfaen"/>
          <w:sz w:val="20"/>
          <w:szCs w:val="20"/>
        </w:rPr>
        <w:footnoteReference w:customMarkFollows="1" w:id="1"/>
        <w:t>5</w:t>
      </w:r>
      <w:r w:rsidRPr="00973E36">
        <w:rPr>
          <w:rFonts w:ascii="Sylfaen" w:hAnsi="Sylfaen"/>
          <w:sz w:val="20"/>
          <w:szCs w:val="20"/>
        </w:rPr>
        <w:t>.</w:t>
      </w:r>
      <w:r w:rsidR="00AA7117" w:rsidRPr="00973E36">
        <w:rPr>
          <w:rFonts w:ascii="Sylfaen" w:hAnsi="Sylfaen"/>
          <w:sz w:val="20"/>
          <w:szCs w:val="20"/>
        </w:rPr>
        <w:t xml:space="preserve"> </w:t>
      </w:r>
    </w:p>
    <w:p w14:paraId="7A31EA0F" w14:textId="77777777" w:rsidR="00096865" w:rsidRPr="00973E36" w:rsidRDefault="00096865"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3.2.</w:t>
      </w:r>
      <w:r w:rsidR="00ED2352" w:rsidRPr="00973E36">
        <w:rPr>
          <w:rFonts w:ascii="Sylfaen" w:hAnsi="Sylfaen"/>
          <w:sz w:val="20"/>
          <w:szCs w:val="20"/>
        </w:rPr>
        <w:tab/>
      </w:r>
      <w:r w:rsidRPr="00973E36">
        <w:rPr>
          <w:rFonts w:ascii="Sylfaen" w:hAnsi="Sylfaen"/>
          <w:sz w:val="20"/>
          <w:szCs w:val="20"/>
        </w:rPr>
        <w:t>В день предоставления разъяснения объявление о запросе и о</w:t>
      </w:r>
      <w:r w:rsidR="00775FAF" w:rsidRPr="00973E36">
        <w:rPr>
          <w:rFonts w:ascii="Sylfaen" w:hAnsi="Sylfaen" w:cs="Courier New"/>
          <w:sz w:val="20"/>
          <w:szCs w:val="20"/>
          <w:lang w:val="en-US"/>
        </w:rPr>
        <w:t> </w:t>
      </w:r>
      <w:r w:rsidRPr="00973E36">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973E36">
        <w:rPr>
          <w:rFonts w:ascii="Sylfaen" w:hAnsi="Sylfaen" w:cs="Courier New"/>
          <w:sz w:val="20"/>
          <w:szCs w:val="20"/>
          <w:lang w:val="en-US"/>
        </w:rPr>
        <w:t> </w:t>
      </w:r>
      <w:r w:rsidRPr="00973E36">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67ED2F84" w14:textId="77777777" w:rsidR="00462E00" w:rsidRPr="00973E36" w:rsidRDefault="00096865" w:rsidP="00B46D58">
      <w:pPr>
        <w:widowControl w:val="0"/>
        <w:tabs>
          <w:tab w:val="left" w:pos="1134"/>
        </w:tabs>
        <w:autoSpaceDE w:val="0"/>
        <w:autoSpaceDN w:val="0"/>
        <w:adjustRightInd w:val="0"/>
        <w:spacing w:after="160"/>
        <w:ind w:firstLine="567"/>
        <w:jc w:val="both"/>
        <w:rPr>
          <w:rFonts w:ascii="Sylfaen" w:hAnsi="Sylfaen"/>
          <w:sz w:val="20"/>
          <w:szCs w:val="20"/>
        </w:rPr>
      </w:pPr>
      <w:r w:rsidRPr="00973E36">
        <w:rPr>
          <w:rFonts w:ascii="Sylfaen" w:hAnsi="Sylfaen"/>
          <w:sz w:val="20"/>
          <w:szCs w:val="20"/>
        </w:rPr>
        <w:t>3.3</w:t>
      </w:r>
      <w:r w:rsidR="000A15F9" w:rsidRPr="00973E36">
        <w:rPr>
          <w:rFonts w:ascii="Sylfaen" w:hAnsi="Sylfaen"/>
          <w:sz w:val="20"/>
          <w:szCs w:val="20"/>
        </w:rPr>
        <w:t>.</w:t>
      </w:r>
      <w:r w:rsidR="00ED2352" w:rsidRPr="00973E36">
        <w:rPr>
          <w:rFonts w:ascii="Sylfaen" w:hAnsi="Sylfaen"/>
          <w:sz w:val="20"/>
          <w:szCs w:val="20"/>
        </w:rPr>
        <w:tab/>
      </w:r>
      <w:r w:rsidRPr="00973E36">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973E36">
        <w:rPr>
          <w:rFonts w:ascii="Sylfaen" w:hAnsi="Sylfaen"/>
          <w:sz w:val="20"/>
          <w:szCs w:val="20"/>
        </w:rPr>
        <w:t xml:space="preserve">, или если запрос касается соответствия технических характеристик предлагаемых </w:t>
      </w:r>
      <w:r w:rsidR="00A14672" w:rsidRPr="00973E36">
        <w:rPr>
          <w:rFonts w:ascii="Sylfaen" w:hAnsi="Sylfaen"/>
          <w:sz w:val="20"/>
          <w:szCs w:val="20"/>
        </w:rPr>
        <w:t>у</w:t>
      </w:r>
      <w:r w:rsidR="00791FE4" w:rsidRPr="00973E36">
        <w:rPr>
          <w:rFonts w:ascii="Sylfaen" w:hAnsi="Sylfaen"/>
          <w:sz w:val="20"/>
          <w:szCs w:val="20"/>
        </w:rPr>
        <w:t>частником товаров техническим характеристикам, предусмотренным настоящим</w:t>
      </w:r>
      <w:r w:rsidR="00791FE4" w:rsidRPr="00973E36">
        <w:rPr>
          <w:rFonts w:ascii="Sylfaen" w:hAnsi="Sylfaen"/>
          <w:sz w:val="20"/>
          <w:szCs w:val="20"/>
          <w:lang w:val="hy-AM"/>
        </w:rPr>
        <w:t xml:space="preserve"> </w:t>
      </w:r>
      <w:r w:rsidR="00791FE4" w:rsidRPr="00973E36">
        <w:rPr>
          <w:rFonts w:ascii="Sylfaen" w:hAnsi="Sylfaen"/>
          <w:sz w:val="20"/>
          <w:szCs w:val="20"/>
        </w:rPr>
        <w:t>приглашением</w:t>
      </w:r>
      <w:r w:rsidRPr="00973E36">
        <w:rPr>
          <w:rFonts w:ascii="Sylfaen" w:hAnsi="Sylfaen"/>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144D4B7" w14:textId="77777777" w:rsidR="00096865" w:rsidRPr="00973E36" w:rsidRDefault="00096865" w:rsidP="00B46D58">
      <w:pPr>
        <w:widowControl w:val="0"/>
        <w:tabs>
          <w:tab w:val="left" w:pos="1134"/>
        </w:tabs>
        <w:autoSpaceDE w:val="0"/>
        <w:autoSpaceDN w:val="0"/>
        <w:adjustRightInd w:val="0"/>
        <w:spacing w:after="160"/>
        <w:ind w:firstLine="567"/>
        <w:jc w:val="both"/>
        <w:rPr>
          <w:rFonts w:ascii="Sylfaen" w:hAnsi="Sylfaen"/>
          <w:sz w:val="20"/>
          <w:szCs w:val="20"/>
          <w:lang w:val="hy-AM"/>
        </w:rPr>
      </w:pPr>
      <w:r w:rsidRPr="00973E36">
        <w:rPr>
          <w:rFonts w:ascii="Sylfaen" w:hAnsi="Sylfaen"/>
          <w:sz w:val="20"/>
          <w:szCs w:val="20"/>
        </w:rPr>
        <w:t>3.4</w:t>
      </w:r>
      <w:r w:rsidR="000A15F9" w:rsidRPr="00973E36">
        <w:rPr>
          <w:rFonts w:ascii="Sylfaen" w:hAnsi="Sylfaen"/>
          <w:sz w:val="20"/>
          <w:szCs w:val="20"/>
        </w:rPr>
        <w:t>.</w:t>
      </w:r>
      <w:r w:rsidR="00ED2352" w:rsidRPr="00973E36">
        <w:rPr>
          <w:rFonts w:ascii="Sylfaen" w:hAnsi="Sylfaen"/>
          <w:sz w:val="20"/>
          <w:szCs w:val="20"/>
        </w:rPr>
        <w:tab/>
      </w:r>
      <w:r w:rsidRPr="00973E36">
        <w:rPr>
          <w:rFonts w:ascii="Sylfaen" w:hAnsi="Sylfaen"/>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973E36">
        <w:rPr>
          <w:rFonts w:ascii="Sylfaen" w:hAnsi="Sylfaen"/>
          <w:sz w:val="20"/>
          <w:szCs w:val="20"/>
          <w:vertAlign w:val="superscript"/>
          <w:lang w:val="hy-AM"/>
        </w:rPr>
        <w:t>5</w:t>
      </w:r>
      <w:r w:rsidRPr="00973E36">
        <w:rPr>
          <w:rFonts w:ascii="Sylfaen" w:hAnsi="Sylfaen"/>
          <w:sz w:val="20"/>
          <w:szCs w:val="20"/>
        </w:rPr>
        <w:t xml:space="preserve"> </w:t>
      </w:r>
    </w:p>
    <w:p w14:paraId="18A12A54" w14:textId="77777777" w:rsidR="002D7D70" w:rsidRPr="00973E36" w:rsidRDefault="002D7D70" w:rsidP="00B46D58">
      <w:pPr>
        <w:widowControl w:val="0"/>
        <w:tabs>
          <w:tab w:val="left" w:pos="1134"/>
        </w:tabs>
        <w:autoSpaceDE w:val="0"/>
        <w:autoSpaceDN w:val="0"/>
        <w:adjustRightInd w:val="0"/>
        <w:spacing w:after="160"/>
        <w:ind w:firstLine="567"/>
        <w:jc w:val="both"/>
        <w:rPr>
          <w:rFonts w:ascii="Sylfaen" w:hAnsi="Sylfaen" w:cs="Arial Unicode"/>
          <w:sz w:val="20"/>
          <w:szCs w:val="20"/>
          <w:lang w:val="hy-AM"/>
        </w:rPr>
      </w:pPr>
      <w:r w:rsidRPr="00973E36">
        <w:rPr>
          <w:rFonts w:ascii="Sylfaen" w:hAnsi="Sylfaen"/>
          <w:sz w:val="20"/>
          <w:szCs w:val="20"/>
          <w:lang w:val="hy-AM"/>
        </w:rPr>
        <w:t>3.5</w:t>
      </w:r>
      <w:r w:rsidR="00F9791A" w:rsidRPr="00973E36">
        <w:rPr>
          <w:rFonts w:ascii="Sylfaen" w:hAnsi="Sylfaen"/>
          <w:sz w:val="20"/>
          <w:szCs w:val="20"/>
        </w:rPr>
        <w:t xml:space="preserve"> </w:t>
      </w:r>
      <w:r w:rsidR="00F9791A" w:rsidRPr="00973E36">
        <w:rPr>
          <w:rFonts w:ascii="Sylfaen" w:hAnsi="Sylfaen"/>
          <w:sz w:val="20"/>
          <w:szCs w:val="20"/>
          <w:lang w:val="hy-AM"/>
        </w:rPr>
        <w:t>Кажд</w:t>
      </w:r>
      <w:r w:rsidR="00F9791A" w:rsidRPr="00973E36">
        <w:rPr>
          <w:rFonts w:ascii="Sylfaen" w:hAnsi="Sylfaen"/>
          <w:sz w:val="20"/>
          <w:szCs w:val="20"/>
        </w:rPr>
        <w:t>ое лиц</w:t>
      </w:r>
      <w:r w:rsidR="00CA1F39" w:rsidRPr="00973E36">
        <w:rPr>
          <w:rFonts w:ascii="Sylfaen" w:hAnsi="Sylfaen"/>
          <w:sz w:val="20"/>
          <w:szCs w:val="20"/>
        </w:rPr>
        <w:t>о</w:t>
      </w:r>
      <w:r w:rsidR="00CA1F39" w:rsidRPr="00973E36">
        <w:rPr>
          <w:rFonts w:ascii="Sylfaen" w:hAnsi="Sylfaen"/>
          <w:sz w:val="20"/>
          <w:szCs w:val="20"/>
          <w:lang w:val="hy-AM"/>
        </w:rPr>
        <w:t xml:space="preserve"> без указания имени</w:t>
      </w:r>
      <w:r w:rsidR="00F9791A" w:rsidRPr="00973E36">
        <w:rPr>
          <w:rFonts w:ascii="Sylfaen" w:hAnsi="Sylfaen"/>
          <w:sz w:val="20"/>
          <w:szCs w:val="20"/>
          <w:lang w:val="hy-AM"/>
        </w:rPr>
        <w:t xml:space="preserve">, до истечения срока, установленного для внесения изменений в приглашение, </w:t>
      </w:r>
      <w:r w:rsidR="00F9791A" w:rsidRPr="00973E36">
        <w:rPr>
          <w:rFonts w:ascii="Sylfaen" w:hAnsi="Sylfaen"/>
          <w:sz w:val="20"/>
          <w:szCs w:val="20"/>
        </w:rPr>
        <w:t xml:space="preserve">имеет право </w:t>
      </w:r>
      <w:r w:rsidR="00F9791A" w:rsidRPr="00973E36">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973E36">
        <w:rPr>
          <w:rFonts w:ascii="Sylfaen" w:hAnsi="Sylfaen"/>
          <w:sz w:val="20"/>
          <w:szCs w:val="20"/>
        </w:rPr>
        <w:t xml:space="preserve"> </w:t>
      </w:r>
      <w:r w:rsidR="00F9791A" w:rsidRPr="00973E36">
        <w:rPr>
          <w:rFonts w:ascii="Sylfaen" w:hAnsi="Sylfaen"/>
          <w:sz w:val="20"/>
          <w:szCs w:val="20"/>
          <w:lang w:val="hy-AM"/>
        </w:rPr>
        <w:t>с точки зрения предусмотренных Законом требований обеспечения конкуренции и исключения дискриминации</w:t>
      </w:r>
      <w:r w:rsidR="00023F8F" w:rsidRPr="00973E36">
        <w:rPr>
          <w:rFonts w:ascii="Sylfaen" w:hAnsi="Sylfaen"/>
          <w:sz w:val="20"/>
          <w:szCs w:val="20"/>
        </w:rPr>
        <w:t>.</w:t>
      </w:r>
      <w:r w:rsidR="00F9791A" w:rsidRPr="00973E36">
        <w:rPr>
          <w:rFonts w:ascii="Sylfaen" w:hAnsi="Sylfaen"/>
          <w:sz w:val="20"/>
          <w:szCs w:val="20"/>
          <w:lang w:val="hy-AM"/>
        </w:rPr>
        <w:t xml:space="preserve"> </w:t>
      </w:r>
      <w:r w:rsidR="00750FFF" w:rsidRPr="00973E36">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9E194AE" w14:textId="77777777" w:rsidR="00B051BE" w:rsidRPr="00973E36" w:rsidRDefault="00B051BE" w:rsidP="00B46D58">
      <w:pPr>
        <w:widowControl w:val="0"/>
        <w:spacing w:after="160"/>
        <w:jc w:val="center"/>
        <w:rPr>
          <w:rFonts w:ascii="Sylfaen" w:hAnsi="Sylfaen"/>
          <w:b/>
          <w:sz w:val="20"/>
          <w:szCs w:val="20"/>
        </w:rPr>
      </w:pPr>
    </w:p>
    <w:p w14:paraId="5E11D1F1" w14:textId="77777777" w:rsidR="00096865" w:rsidRPr="00973E36" w:rsidRDefault="00955A1E" w:rsidP="00B46D58">
      <w:pPr>
        <w:widowControl w:val="0"/>
        <w:spacing w:after="160"/>
        <w:jc w:val="center"/>
        <w:rPr>
          <w:rFonts w:ascii="Sylfaen" w:hAnsi="Sylfaen" w:cs="Arial"/>
          <w:b/>
          <w:sz w:val="20"/>
          <w:szCs w:val="20"/>
        </w:rPr>
      </w:pPr>
      <w:r w:rsidRPr="00973E36">
        <w:rPr>
          <w:rFonts w:ascii="Sylfaen" w:hAnsi="Sylfaen"/>
          <w:b/>
          <w:sz w:val="20"/>
          <w:szCs w:val="20"/>
        </w:rPr>
        <w:t>4. ПОРЯДОК ПОДАЧИ ЗАЯВКИ</w:t>
      </w:r>
    </w:p>
    <w:p w14:paraId="6CAFF8C5" w14:textId="77777777" w:rsidR="00096865" w:rsidRPr="00973E36" w:rsidRDefault="00096865"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4.1</w:t>
      </w:r>
      <w:r w:rsidR="00A34DFE" w:rsidRPr="00973E36">
        <w:rPr>
          <w:rFonts w:ascii="Sylfaen" w:hAnsi="Sylfaen"/>
          <w:sz w:val="20"/>
          <w:szCs w:val="20"/>
        </w:rPr>
        <w:t>.</w:t>
      </w:r>
      <w:r w:rsidR="009C7913" w:rsidRPr="00973E36">
        <w:rPr>
          <w:rFonts w:ascii="Sylfaen" w:hAnsi="Sylfaen"/>
          <w:sz w:val="20"/>
          <w:szCs w:val="20"/>
        </w:rPr>
        <w:tab/>
      </w:r>
      <w:r w:rsidRPr="00973E36">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5E77ED3" w14:textId="77777777" w:rsidR="00486B55" w:rsidRPr="00973E36" w:rsidRDefault="00096865" w:rsidP="00B46D58">
      <w:pPr>
        <w:pStyle w:val="23"/>
        <w:widowControl w:val="0"/>
        <w:spacing w:after="160" w:line="240" w:lineRule="auto"/>
        <w:ind w:firstLine="567"/>
        <w:rPr>
          <w:rFonts w:ascii="Sylfaen" w:hAnsi="Sylfaen" w:cs="Sylfaen"/>
        </w:rPr>
      </w:pPr>
      <w:r w:rsidRPr="00973E36">
        <w:rPr>
          <w:rFonts w:ascii="Sylfaen" w:hAnsi="Sylfaen"/>
        </w:rPr>
        <w:lastRenderedPageBreak/>
        <w:t>Участник может подать заявку как для каждого лота, так и для нескольких или всех лотов.</w:t>
      </w:r>
      <w:r w:rsidR="00AA7117" w:rsidRPr="00973E36">
        <w:rPr>
          <w:rFonts w:ascii="Sylfaen" w:hAnsi="Sylfaen"/>
        </w:rPr>
        <w:t xml:space="preserve"> </w:t>
      </w:r>
    </w:p>
    <w:p w14:paraId="0CF935CE" w14:textId="77777777" w:rsidR="00096865" w:rsidRPr="00973E36" w:rsidRDefault="000946A3" w:rsidP="00B46D58">
      <w:pPr>
        <w:pStyle w:val="23"/>
        <w:widowControl w:val="0"/>
        <w:spacing w:after="160" w:line="240" w:lineRule="auto"/>
        <w:ind w:firstLine="567"/>
        <w:rPr>
          <w:rFonts w:ascii="Sylfaen" w:hAnsi="Sylfaen" w:cs="Sylfaen"/>
        </w:rPr>
      </w:pPr>
      <w:r w:rsidRPr="00973E36">
        <w:rPr>
          <w:rFonts w:ascii="Sylfaen" w:hAnsi="Sylfaen"/>
        </w:rPr>
        <w:t>Заявка подается до истечения срока, установленного для этого настоящим Приглашением.</w:t>
      </w:r>
    </w:p>
    <w:p w14:paraId="4F91C872" w14:textId="77777777" w:rsidR="00096865" w:rsidRPr="00973E36" w:rsidRDefault="000946A3" w:rsidP="00B46D58">
      <w:pPr>
        <w:pStyle w:val="23"/>
        <w:widowControl w:val="0"/>
        <w:spacing w:after="160" w:line="240" w:lineRule="auto"/>
        <w:ind w:firstLine="567"/>
        <w:rPr>
          <w:rFonts w:ascii="Sylfaen" w:hAnsi="Sylfaen"/>
        </w:rPr>
      </w:pPr>
      <w:r w:rsidRPr="00973E36">
        <w:rPr>
          <w:rFonts w:ascii="Sylfaen" w:hAnsi="Sylfaen"/>
        </w:rPr>
        <w:t>Порядок подготовки заявки описан в части 2 настоящего приглашения - в инструкции по подготовке заявок на открытый конкурс.</w:t>
      </w:r>
    </w:p>
    <w:p w14:paraId="26C3A87D" w14:textId="5FBC8F2A" w:rsidR="00A80ECD" w:rsidRPr="00973E36" w:rsidRDefault="00A80ECD" w:rsidP="008C6890">
      <w:pPr>
        <w:pStyle w:val="23"/>
        <w:widowControl w:val="0"/>
        <w:tabs>
          <w:tab w:val="left" w:pos="1134"/>
        </w:tabs>
        <w:spacing w:after="160" w:line="240" w:lineRule="auto"/>
        <w:ind w:firstLine="567"/>
        <w:rPr>
          <w:rFonts w:ascii="Sylfaen" w:hAnsi="Sylfaen" w:cs="Sylfaen"/>
        </w:rPr>
      </w:pPr>
      <w:r w:rsidRPr="00973E36">
        <w:rPr>
          <w:rFonts w:ascii="Sylfaen" w:hAnsi="Sylfaen"/>
        </w:rPr>
        <w:t>4.2.</w:t>
      </w:r>
      <w:r w:rsidRPr="00973E36">
        <w:rPr>
          <w:rFonts w:ascii="Sylfaen" w:hAnsi="Sylfaen"/>
        </w:rPr>
        <w:tab/>
        <w:t xml:space="preserve">Заявки на процедуру необходимо представить в комиссию по адресу </w:t>
      </w:r>
      <w:r w:rsidR="00A11843" w:rsidRPr="00A11843">
        <w:rPr>
          <w:rFonts w:ascii="Sylfaen" w:hAnsi="Sylfaen"/>
        </w:rPr>
        <w:t>с.</w:t>
      </w:r>
      <w:r w:rsidR="003039C5" w:rsidRPr="003039C5">
        <w:rPr>
          <w:rFonts w:ascii="Sylfaen" w:hAnsi="Sylfaen"/>
        </w:rPr>
        <w:t>Цовак 5 ул</w:t>
      </w:r>
      <w:r w:rsidR="00E316C0" w:rsidRPr="00973E36">
        <w:rPr>
          <w:rFonts w:ascii="Sylfaen" w:hAnsi="Sylfaen"/>
        </w:rPr>
        <w:t>.</w:t>
      </w:r>
      <w:r w:rsidR="003039C5" w:rsidRPr="003039C5">
        <w:rPr>
          <w:rFonts w:ascii="Sylfaen" w:hAnsi="Sylfaen"/>
        </w:rPr>
        <w:t>переулок 1</w:t>
      </w:r>
      <w:r w:rsidR="00E316C0" w:rsidRPr="00973E36">
        <w:rPr>
          <w:rFonts w:ascii="Sylfaen" w:hAnsi="Sylfaen"/>
        </w:rPr>
        <w:t xml:space="preserve"> а</w:t>
      </w:r>
      <w:r w:rsidRPr="00973E36">
        <w:rPr>
          <w:rFonts w:ascii="Sylfaen" w:hAnsi="Sylfaen"/>
        </w:rPr>
        <w:t xml:space="preserve"> не позднее, чем "</w:t>
      </w:r>
      <w:r w:rsidR="00AF1C4B" w:rsidRPr="00AF1C4B">
        <w:rPr>
          <w:rFonts w:ascii="Sylfaen" w:hAnsi="Sylfaen" w:cs="Sylfaen"/>
          <w:i/>
          <w:sz w:val="22"/>
          <w:szCs w:val="22"/>
          <w:highlight w:val="yellow"/>
          <w:lang w:val="af-ZA" w:eastAsia="en-US" w:bidi="ar-SA"/>
        </w:rPr>
        <w:t>1</w:t>
      </w:r>
      <w:r w:rsidR="00AF1C4B" w:rsidRPr="00AF1C4B">
        <w:rPr>
          <w:rFonts w:ascii="Sylfaen" w:hAnsi="Sylfaen" w:cs="Arial"/>
          <w:i/>
          <w:sz w:val="22"/>
          <w:szCs w:val="22"/>
          <w:highlight w:val="yellow"/>
          <w:lang w:val="af-ZA" w:eastAsia="en-US" w:bidi="ar-SA"/>
        </w:rPr>
        <w:t>5</w:t>
      </w:r>
      <w:r w:rsidR="00AF1C4B" w:rsidRPr="00AF1C4B">
        <w:rPr>
          <w:rFonts w:ascii="Sylfaen" w:hAnsi="Sylfaen" w:cs="Sylfaen"/>
          <w:i/>
          <w:sz w:val="22"/>
          <w:szCs w:val="22"/>
          <w:highlight w:val="yellow"/>
          <w:lang w:val="af-ZA" w:eastAsia="en-US" w:bidi="ar-SA"/>
        </w:rPr>
        <w:t>:30-ը</w:t>
      </w:r>
      <w:r w:rsidR="00AF1C4B" w:rsidRPr="00AF1C4B">
        <w:rPr>
          <w:rFonts w:ascii="Sylfaen" w:hAnsi="Sylfaen" w:cs="Sylfaen"/>
          <w:i/>
          <w:sz w:val="22"/>
          <w:szCs w:val="22"/>
          <w:highlight w:val="yellow"/>
          <w:u w:val="single"/>
          <w:lang w:val="af-ZA" w:eastAsia="en-US" w:bidi="ar-SA"/>
        </w:rPr>
        <w:t xml:space="preserve">  </w:t>
      </w:r>
      <w:r w:rsidR="00AF1C4B">
        <w:rPr>
          <w:rFonts w:ascii="Sylfaen" w:hAnsi="Sylfaen" w:cs="Sylfaen"/>
          <w:i/>
          <w:sz w:val="22"/>
          <w:szCs w:val="22"/>
          <w:u w:val="single"/>
          <w:lang w:val="af-ZA" w:eastAsia="en-US" w:bidi="ar-SA"/>
        </w:rPr>
        <w:t xml:space="preserve">  </w:t>
      </w:r>
      <w:r w:rsidR="00AD3A4D" w:rsidRPr="00AD3A4D">
        <w:rPr>
          <w:rFonts w:ascii="Sylfaen" w:hAnsi="Sylfaen"/>
        </w:rPr>
        <w:t>7</w:t>
      </w:r>
      <w:r w:rsidRPr="00973E36">
        <w:rPr>
          <w:rFonts w:ascii="Sylfaen" w:hAnsi="Sylfaen"/>
        </w:rPr>
        <w:t xml:space="preserve">"-го дня с даты опубликования в бюллетене объявления и приглашения на настоящую процедуру. </w:t>
      </w:r>
    </w:p>
    <w:p w14:paraId="3B238C8A" w14:textId="77777777" w:rsidR="00A80ECD" w:rsidRPr="00973E36" w:rsidRDefault="00A80ECD" w:rsidP="008C6890">
      <w:pPr>
        <w:pStyle w:val="23"/>
        <w:widowControl w:val="0"/>
        <w:spacing w:after="160" w:line="240" w:lineRule="auto"/>
        <w:ind w:firstLine="567"/>
        <w:rPr>
          <w:rFonts w:ascii="Sylfaen" w:hAnsi="Sylfaen" w:cs="Sylfaen"/>
        </w:rPr>
      </w:pPr>
      <w:r w:rsidRPr="00973E36">
        <w:rPr>
          <w:rFonts w:ascii="Sylfaen" w:hAnsi="Sylfaen"/>
        </w:rPr>
        <w:t xml:space="preserve">Заявки на процедуру получает и в журнале регистрации заявок регистрирует секретарь комиссии </w:t>
      </w:r>
      <w:r w:rsidR="00234A3E">
        <w:rPr>
          <w:rFonts w:ascii="Sylfaen" w:hAnsi="Sylfaen"/>
        </w:rPr>
        <w:t>Давид Акобян</w:t>
      </w:r>
      <w:r w:rsidR="00E316C0" w:rsidRPr="00973E36">
        <w:rPr>
          <w:rFonts w:ascii="Sylfaen" w:hAnsi="Sylfaen"/>
        </w:rPr>
        <w:t>.</w:t>
      </w:r>
      <w:r w:rsidRPr="00973E36">
        <w:rPr>
          <w:rFonts w:ascii="Sylfaen" w:hAnsi="Sylfaen"/>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5DD36EC3" w14:textId="77777777" w:rsidR="00B67CCD" w:rsidRPr="00973E36" w:rsidRDefault="00B67CCD" w:rsidP="00B46D58">
      <w:pPr>
        <w:pStyle w:val="23"/>
        <w:widowControl w:val="0"/>
        <w:tabs>
          <w:tab w:val="left" w:pos="1134"/>
        </w:tabs>
        <w:spacing w:after="160" w:line="240" w:lineRule="auto"/>
        <w:ind w:firstLine="567"/>
        <w:rPr>
          <w:rFonts w:ascii="Sylfaen" w:hAnsi="Sylfaen"/>
        </w:rPr>
      </w:pPr>
      <w:r w:rsidRPr="00973E36">
        <w:rPr>
          <w:rFonts w:ascii="Sylfaen" w:hAnsi="Sylfaen"/>
        </w:rPr>
        <w:t>4.3.</w:t>
      </w:r>
      <w:r w:rsidR="003065C4" w:rsidRPr="00973E36">
        <w:rPr>
          <w:rFonts w:ascii="Sylfaen" w:hAnsi="Sylfaen"/>
        </w:rPr>
        <w:tab/>
      </w:r>
      <w:r w:rsidRPr="00973E36">
        <w:rPr>
          <w:rFonts w:ascii="Sylfaen" w:hAnsi="Sylfaen"/>
        </w:rPr>
        <w:t>В заявке участник представляет:</w:t>
      </w:r>
    </w:p>
    <w:p w14:paraId="134D0682" w14:textId="77777777" w:rsidR="005F25EF" w:rsidRPr="00973E36" w:rsidRDefault="005F25EF" w:rsidP="00B46D58">
      <w:pPr>
        <w:jc w:val="both"/>
        <w:rPr>
          <w:rFonts w:ascii="Sylfaen" w:hAnsi="Sylfaen"/>
          <w:sz w:val="20"/>
          <w:szCs w:val="20"/>
        </w:rPr>
      </w:pPr>
      <w:r w:rsidRPr="00973E36">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973E36">
        <w:rPr>
          <w:rFonts w:ascii="Sylfaen" w:hAnsi="Sylfaen"/>
          <w:sz w:val="20"/>
          <w:szCs w:val="20"/>
          <w:lang w:val="hy-AM"/>
        </w:rPr>
        <w:t xml:space="preserve"> </w:t>
      </w:r>
      <w:r w:rsidR="003C5795" w:rsidRPr="00973E36">
        <w:rPr>
          <w:rFonts w:ascii="Sylfaen" w:hAnsi="Sylfaen"/>
          <w:sz w:val="20"/>
          <w:szCs w:val="20"/>
        </w:rPr>
        <w:t xml:space="preserve">указав адрес электронной почты, учетный номер налогоплательщика, адрес деятельности и номер телефона </w:t>
      </w:r>
      <w:r w:rsidRPr="00973E36">
        <w:rPr>
          <w:rFonts w:ascii="Sylfaen" w:hAnsi="Sylfaen"/>
          <w:sz w:val="20"/>
          <w:szCs w:val="20"/>
        </w:rPr>
        <w:t>, которое включает:</w:t>
      </w:r>
    </w:p>
    <w:p w14:paraId="0CFF70A3" w14:textId="77777777" w:rsidR="005F25EF" w:rsidRPr="00973E36" w:rsidRDefault="005F25EF" w:rsidP="00B46D58">
      <w:pPr>
        <w:jc w:val="both"/>
        <w:rPr>
          <w:rFonts w:ascii="Sylfaen" w:hAnsi="Sylfaen"/>
          <w:sz w:val="20"/>
          <w:szCs w:val="20"/>
        </w:rPr>
      </w:pPr>
      <w:r w:rsidRPr="00973E36">
        <w:rPr>
          <w:rFonts w:ascii="Sylfaen" w:hAnsi="Sylfaen"/>
          <w:sz w:val="20"/>
          <w:szCs w:val="20"/>
        </w:rPr>
        <w:t xml:space="preserve">   а) </w:t>
      </w:r>
      <w:r w:rsidR="003C5795" w:rsidRPr="00973E36">
        <w:rPr>
          <w:rFonts w:ascii="Sylfaen" w:hAnsi="Sylfaen"/>
          <w:sz w:val="20"/>
          <w:szCs w:val="20"/>
        </w:rPr>
        <w:t xml:space="preserve">подтверждение </w:t>
      </w:r>
      <w:r w:rsidRPr="00973E36">
        <w:rPr>
          <w:rFonts w:ascii="Sylfaen" w:hAnsi="Sylfaen"/>
          <w:sz w:val="20"/>
          <w:szCs w:val="20"/>
        </w:rPr>
        <w:t>о соответствии своих данных требованиям права на участие, установленным настоящим приглашением;</w:t>
      </w:r>
    </w:p>
    <w:p w14:paraId="3E90D4AA" w14:textId="77777777" w:rsidR="00C648DF" w:rsidRPr="00973E36" w:rsidRDefault="005F25EF" w:rsidP="00B46D58">
      <w:pPr>
        <w:jc w:val="both"/>
        <w:rPr>
          <w:rFonts w:ascii="Sylfaen" w:hAnsi="Sylfaen"/>
          <w:sz w:val="20"/>
          <w:szCs w:val="20"/>
        </w:rPr>
      </w:pPr>
      <w:r w:rsidRPr="00973E36">
        <w:rPr>
          <w:rFonts w:ascii="Sylfaen" w:hAnsi="Sylfaen"/>
          <w:sz w:val="20"/>
          <w:szCs w:val="20"/>
        </w:rPr>
        <w:t xml:space="preserve">   б) </w:t>
      </w:r>
      <w:r w:rsidR="003C5795" w:rsidRPr="00973E36">
        <w:rPr>
          <w:rFonts w:ascii="Sylfaen" w:hAnsi="Sylfaen"/>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973E36">
        <w:rPr>
          <w:rFonts w:ascii="Sylfaen" w:hAnsi="Sylfaen"/>
          <w:sz w:val="20"/>
          <w:szCs w:val="20"/>
        </w:rPr>
        <w:t xml:space="preserve"> в случае признания отобранным участником</w:t>
      </w:r>
      <w:r w:rsidR="0049623A" w:rsidRPr="00973E36">
        <w:rPr>
          <w:rFonts w:ascii="Sylfaen" w:hAnsi="Sylfaen"/>
          <w:sz w:val="20"/>
          <w:szCs w:val="20"/>
        </w:rPr>
        <w:t xml:space="preserve">    </w:t>
      </w:r>
    </w:p>
    <w:p w14:paraId="553B411E" w14:textId="77777777" w:rsidR="005F25EF" w:rsidRPr="00973E36" w:rsidRDefault="005F25EF" w:rsidP="00C648DF">
      <w:pPr>
        <w:ind w:firstLine="284"/>
        <w:jc w:val="both"/>
        <w:rPr>
          <w:rFonts w:ascii="Sylfaen" w:hAnsi="Sylfaen"/>
          <w:sz w:val="20"/>
          <w:szCs w:val="20"/>
        </w:rPr>
      </w:pPr>
      <w:r w:rsidRPr="00973E36">
        <w:rPr>
          <w:rFonts w:ascii="Sylfaen" w:hAnsi="Sylfaen"/>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14:paraId="5D3E010D" w14:textId="77777777" w:rsidR="005F25EF" w:rsidRPr="00973E36" w:rsidRDefault="005F25EF" w:rsidP="00B46D58">
      <w:pPr>
        <w:jc w:val="both"/>
        <w:rPr>
          <w:rFonts w:ascii="Sylfaen" w:hAnsi="Sylfaen"/>
          <w:sz w:val="20"/>
          <w:szCs w:val="20"/>
        </w:rPr>
      </w:pPr>
      <w:r w:rsidRPr="00973E36">
        <w:rPr>
          <w:rFonts w:ascii="Sylfaen" w:hAnsi="Sylfaen"/>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EBB31CE" w14:textId="77777777" w:rsidR="00EA0D10" w:rsidRPr="00973E36" w:rsidRDefault="001361B2" w:rsidP="00B46D58">
      <w:pPr>
        <w:pStyle w:val="norm"/>
        <w:widowControl w:val="0"/>
        <w:tabs>
          <w:tab w:val="left" w:pos="1134"/>
        </w:tabs>
        <w:spacing w:after="160" w:line="240" w:lineRule="auto"/>
        <w:ind w:firstLine="284"/>
        <w:rPr>
          <w:rFonts w:ascii="Sylfaen" w:hAnsi="Sylfaen"/>
          <w:sz w:val="20"/>
        </w:rPr>
      </w:pPr>
      <w:r w:rsidRPr="00973E36">
        <w:rPr>
          <w:rFonts w:ascii="Sylfaen" w:hAnsi="Sylfaen"/>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973E36">
        <w:rPr>
          <w:rFonts w:ascii="Sylfaen" w:hAnsi="Sylfaen"/>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973E36">
        <w:rPr>
          <w:rFonts w:ascii="Sylfaen" w:hAnsi="Sylfaen"/>
          <w:sz w:val="20"/>
        </w:rPr>
        <w:t xml:space="preserve"> решении заключить договор;</w:t>
      </w:r>
      <w:r w:rsidR="005F25EF" w:rsidRPr="00973E36">
        <w:rPr>
          <w:rFonts w:ascii="Sylfaen" w:hAnsi="Sylfaen"/>
          <w:sz w:val="20"/>
        </w:rPr>
        <w:t xml:space="preserve">  </w:t>
      </w:r>
    </w:p>
    <w:p w14:paraId="5E727CC2" w14:textId="77777777" w:rsidR="00071119" w:rsidRPr="00973E36" w:rsidRDefault="00EA0D10" w:rsidP="00B46D58">
      <w:pPr>
        <w:pStyle w:val="norm"/>
        <w:widowControl w:val="0"/>
        <w:tabs>
          <w:tab w:val="left" w:pos="1134"/>
        </w:tabs>
        <w:spacing w:after="160" w:line="240" w:lineRule="auto"/>
        <w:ind w:firstLine="284"/>
        <w:rPr>
          <w:rFonts w:ascii="Sylfaen" w:hAnsi="Sylfaen"/>
          <w:sz w:val="20"/>
          <w:lang w:val="hy-AM"/>
        </w:rPr>
      </w:pPr>
      <w:r w:rsidRPr="00973E36">
        <w:rPr>
          <w:rFonts w:ascii="Sylfaen" w:hAnsi="Sylfaen"/>
          <w:sz w:val="20"/>
        </w:rPr>
        <w:t xml:space="preserve">  </w:t>
      </w:r>
      <w:r w:rsidR="00932115" w:rsidRPr="00973E36">
        <w:rPr>
          <w:rFonts w:ascii="Sylfaen" w:hAnsi="Sylfaen"/>
          <w:sz w:val="20"/>
        </w:rPr>
        <w:t>2</w:t>
      </w:r>
      <w:r w:rsidR="005F25EF" w:rsidRPr="00973E36">
        <w:rPr>
          <w:rFonts w:ascii="Sylfaen" w:hAnsi="Sylfaen"/>
          <w:sz w:val="20"/>
        </w:rPr>
        <w:t>) технические характеристики</w:t>
      </w:r>
      <w:r w:rsidR="00932115" w:rsidRPr="00973E36">
        <w:rPr>
          <w:rFonts w:ascii="Sylfaen" w:hAnsi="Sylfaen" w:cs="Sylfaen"/>
          <w:sz w:val="20"/>
        </w:rPr>
        <w:t xml:space="preserve"> предлагаемого им товара</w:t>
      </w:r>
      <w:r w:rsidR="005F25EF" w:rsidRPr="00973E36">
        <w:rPr>
          <w:rFonts w:ascii="Sylfaen" w:hAnsi="Sylfaen"/>
          <w:sz w:val="20"/>
        </w:rPr>
        <w:t xml:space="preserve">, а также </w:t>
      </w:r>
      <w:r w:rsidR="009B57D0" w:rsidRPr="00973E36">
        <w:rPr>
          <w:rFonts w:ascii="Sylfaen" w:hAnsi="Sylfaen"/>
          <w:sz w:val="20"/>
        </w:rPr>
        <w:t xml:space="preserve">наименование, </w:t>
      </w:r>
      <w:r w:rsidR="0000071A" w:rsidRPr="00973E36">
        <w:rPr>
          <w:rFonts w:ascii="Sylfaen" w:hAnsi="Sylfaen"/>
          <w:sz w:val="20"/>
        </w:rPr>
        <w:t>товарный знак</w:t>
      </w:r>
      <w:r w:rsidR="00932115" w:rsidRPr="00973E36">
        <w:rPr>
          <w:rFonts w:ascii="Sylfaen" w:hAnsi="Sylfaen" w:cs="Sylfaen"/>
          <w:sz w:val="20"/>
        </w:rPr>
        <w:t xml:space="preserve"> </w:t>
      </w:r>
      <w:r w:rsidR="005F25EF" w:rsidRPr="00973E36">
        <w:rPr>
          <w:rFonts w:ascii="Sylfaen" w:hAnsi="Sylfaen"/>
          <w:sz w:val="20"/>
        </w:rPr>
        <w:t>(далее — полное описание товара)</w:t>
      </w:r>
      <w:r w:rsidR="00EA6AE0" w:rsidRPr="00973E36">
        <w:rPr>
          <w:rStyle w:val="af6"/>
          <w:rFonts w:ascii="Sylfaen" w:hAnsi="Sylfaen" w:cs="Sylfaen"/>
          <w:sz w:val="20"/>
        </w:rPr>
        <w:footnoteReference w:customMarkFollows="1" w:id="2"/>
        <w:t>7</w:t>
      </w:r>
      <w:r w:rsidR="005F25EF" w:rsidRPr="00973E36">
        <w:rPr>
          <w:rFonts w:ascii="Sylfaen" w:hAnsi="Sylfaen" w:cs="Sylfaen"/>
          <w:sz w:val="20"/>
        </w:rPr>
        <w:t>:</w:t>
      </w:r>
      <w:r w:rsidR="00932115" w:rsidRPr="00973E36">
        <w:rPr>
          <w:rFonts w:ascii="Sylfaen" w:hAnsi="Sylfaen"/>
          <w:sz w:val="20"/>
        </w:rPr>
        <w:t xml:space="preserve"> </w:t>
      </w:r>
    </w:p>
    <w:p w14:paraId="6928FEE8" w14:textId="77777777" w:rsidR="00B67CCD" w:rsidRPr="00973E36" w:rsidRDefault="001C668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lang w:val="hy-AM"/>
        </w:rPr>
        <w:t>3</w:t>
      </w:r>
      <w:r w:rsidR="0047117B" w:rsidRPr="00973E36">
        <w:rPr>
          <w:rFonts w:ascii="Sylfaen" w:hAnsi="Sylfaen"/>
          <w:sz w:val="20"/>
        </w:rPr>
        <w:t>)</w:t>
      </w:r>
      <w:r w:rsidR="00444026" w:rsidRPr="00973E36">
        <w:rPr>
          <w:rFonts w:ascii="Sylfaen" w:hAnsi="Sylfaen"/>
          <w:sz w:val="20"/>
        </w:rPr>
        <w:tab/>
      </w:r>
      <w:r w:rsidR="0047117B" w:rsidRPr="00973E36">
        <w:rPr>
          <w:rFonts w:ascii="Sylfaen" w:hAnsi="Sylfaen"/>
          <w:sz w:val="20"/>
        </w:rPr>
        <w:t>утвержденное им ценовое предложение;</w:t>
      </w:r>
    </w:p>
    <w:p w14:paraId="64C801B7" w14:textId="77777777" w:rsidR="000845F6" w:rsidRPr="00973E36" w:rsidRDefault="005F25EF"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5</w:t>
      </w:r>
      <w:r w:rsidR="003E3FD0" w:rsidRPr="00973E36">
        <w:rPr>
          <w:rFonts w:ascii="Sylfaen" w:hAnsi="Sylfaen"/>
          <w:sz w:val="20"/>
        </w:rPr>
        <w:t>)</w:t>
      </w:r>
      <w:r w:rsidR="00333B85" w:rsidRPr="00973E36">
        <w:rPr>
          <w:rFonts w:ascii="Sylfaen" w:hAnsi="Sylfaen"/>
          <w:sz w:val="20"/>
        </w:rPr>
        <w:tab/>
      </w:r>
      <w:r w:rsidR="003E3FD0" w:rsidRPr="00973E36">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7F6B7D9" w14:textId="77777777" w:rsidR="000845F6" w:rsidRPr="00973E36" w:rsidRDefault="005F25EF"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6</w:t>
      </w:r>
      <w:r w:rsidR="003E3FD0" w:rsidRPr="00973E36">
        <w:rPr>
          <w:rFonts w:ascii="Sylfaen" w:hAnsi="Sylfaen"/>
          <w:sz w:val="20"/>
        </w:rPr>
        <w:t>)</w:t>
      </w:r>
      <w:r w:rsidR="00333B85" w:rsidRPr="00973E36">
        <w:rPr>
          <w:rFonts w:ascii="Sylfaen" w:hAnsi="Sylfaen"/>
          <w:sz w:val="20"/>
        </w:rPr>
        <w:tab/>
      </w:r>
      <w:r w:rsidR="003E3FD0" w:rsidRPr="00973E36">
        <w:rPr>
          <w:rFonts w:ascii="Sylfaen" w:hAnsi="Sylfaen"/>
          <w:sz w:val="20"/>
        </w:rPr>
        <w:t xml:space="preserve">копию договора о совместной деятельности, если участники участвуют в настоящей </w:t>
      </w:r>
      <w:r w:rsidR="003E3FD0" w:rsidRPr="00973E36">
        <w:rPr>
          <w:rFonts w:ascii="Sylfaen" w:hAnsi="Sylfaen"/>
          <w:sz w:val="20"/>
        </w:rPr>
        <w:lastRenderedPageBreak/>
        <w:t>процедуре в порядке совместной деятельности (консорциумом);</w:t>
      </w:r>
    </w:p>
    <w:p w14:paraId="7EF7EF06" w14:textId="77777777" w:rsidR="00721677" w:rsidRPr="00973E36" w:rsidRDefault="00721677" w:rsidP="00B46D58">
      <w:pPr>
        <w:jc w:val="both"/>
        <w:rPr>
          <w:rFonts w:ascii="Sylfaen" w:hAnsi="Sylfaen" w:cs="Sylfaen"/>
          <w:sz w:val="20"/>
          <w:szCs w:val="20"/>
        </w:rPr>
      </w:pPr>
      <w:r w:rsidRPr="00973E36">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14:paraId="0899A84D" w14:textId="77777777" w:rsidR="00721677" w:rsidRPr="00973E36" w:rsidRDefault="00721677" w:rsidP="00B46D58">
      <w:pPr>
        <w:jc w:val="both"/>
        <w:rPr>
          <w:rFonts w:ascii="Sylfaen" w:hAnsi="Sylfaen" w:cs="Sylfaen"/>
          <w:sz w:val="20"/>
          <w:szCs w:val="20"/>
        </w:rPr>
      </w:pPr>
      <w:r w:rsidRPr="00973E36">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973E36">
        <w:rPr>
          <w:rFonts w:ascii="Sylfaen" w:hAnsi="Sylfaen" w:cs="Sylfaen"/>
          <w:sz w:val="20"/>
          <w:szCs w:val="20"/>
        </w:rPr>
        <w:t xml:space="preserve"> (на один и тот же лот)</w:t>
      </w:r>
      <w:r w:rsidRPr="00973E36">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9DA53D7" w14:textId="77777777" w:rsidR="00721677" w:rsidRPr="00973E36" w:rsidRDefault="00721677" w:rsidP="00B46D58">
      <w:pPr>
        <w:pStyle w:val="norm"/>
        <w:widowControl w:val="0"/>
        <w:spacing w:after="120" w:line="240" w:lineRule="auto"/>
        <w:ind w:firstLine="0"/>
        <w:rPr>
          <w:rFonts w:ascii="Sylfaen" w:hAnsi="Sylfaen" w:cs="Sylfaen"/>
          <w:sz w:val="20"/>
        </w:rPr>
      </w:pPr>
      <w:r w:rsidRPr="00973E36">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7CF059F" w14:textId="77777777" w:rsidR="0049655D" w:rsidRPr="00973E36" w:rsidRDefault="0049655D">
      <w:pPr>
        <w:rPr>
          <w:rFonts w:ascii="Sylfaen" w:hAnsi="Sylfaen"/>
          <w:b/>
          <w:sz w:val="20"/>
          <w:szCs w:val="20"/>
        </w:rPr>
      </w:pPr>
    </w:p>
    <w:p w14:paraId="7C17662C" w14:textId="77777777" w:rsidR="00A45946" w:rsidRPr="00973E36" w:rsidRDefault="00333B85" w:rsidP="00B46D58">
      <w:pPr>
        <w:widowControl w:val="0"/>
        <w:spacing w:after="160"/>
        <w:jc w:val="center"/>
        <w:rPr>
          <w:rFonts w:ascii="Sylfaen" w:hAnsi="Sylfaen" w:cs="Arial"/>
          <w:b/>
          <w:sz w:val="20"/>
          <w:szCs w:val="20"/>
        </w:rPr>
      </w:pPr>
      <w:r w:rsidRPr="00973E36">
        <w:rPr>
          <w:rFonts w:ascii="Sylfaen" w:hAnsi="Sylfaen"/>
          <w:b/>
          <w:sz w:val="20"/>
          <w:szCs w:val="20"/>
        </w:rPr>
        <w:t>5.</w:t>
      </w:r>
      <w:r w:rsidR="00C8055A" w:rsidRPr="00973E36">
        <w:rPr>
          <w:rFonts w:ascii="Sylfaen" w:hAnsi="Sylfaen"/>
          <w:b/>
          <w:sz w:val="20"/>
          <w:szCs w:val="20"/>
        </w:rPr>
        <w:t xml:space="preserve">ЦЕНОВОЕ ПРЕДЛОЖЕНИЕ ЗАЯВКИ </w:t>
      </w:r>
    </w:p>
    <w:p w14:paraId="28B795C7" w14:textId="77777777" w:rsidR="00A45946" w:rsidRPr="00973E36" w:rsidRDefault="00C8055A"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5.1</w:t>
      </w:r>
      <w:r w:rsidR="00A34DFE" w:rsidRPr="00973E36">
        <w:rPr>
          <w:rFonts w:ascii="Sylfaen" w:hAnsi="Sylfaen"/>
          <w:sz w:val="20"/>
          <w:szCs w:val="20"/>
        </w:rPr>
        <w:t>.</w:t>
      </w:r>
      <w:r w:rsidR="00333B85" w:rsidRPr="00973E36">
        <w:rPr>
          <w:rFonts w:ascii="Sylfaen" w:hAnsi="Sylfaen"/>
          <w:sz w:val="20"/>
          <w:szCs w:val="20"/>
        </w:rPr>
        <w:tab/>
      </w:r>
      <w:r w:rsidRPr="00973E36">
        <w:rPr>
          <w:rFonts w:ascii="Sylfaen" w:hAnsi="Sylfaen"/>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5F9CD6F" w14:textId="77777777" w:rsidR="00B95FE0" w:rsidRPr="00973E36" w:rsidRDefault="00C8055A"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5.2.</w:t>
      </w:r>
      <w:r w:rsidR="00333B85" w:rsidRPr="00973E36">
        <w:rPr>
          <w:rFonts w:ascii="Sylfaen" w:hAnsi="Sylfaen"/>
          <w:sz w:val="20"/>
        </w:rPr>
        <w:tab/>
      </w:r>
      <w:r w:rsidRPr="00973E36">
        <w:rPr>
          <w:rFonts w:ascii="Sylfaen" w:hAnsi="Sylfaen"/>
          <w:sz w:val="20"/>
        </w:rPr>
        <w:t>Участник представляет ценовое предложение в форме расчета, состоящего из обобщенных компонентов</w:t>
      </w:r>
      <w:r w:rsidR="00443317" w:rsidRPr="00973E36">
        <w:rPr>
          <w:rFonts w:ascii="Sylfaen" w:hAnsi="Sylfaen"/>
          <w:sz w:val="20"/>
        </w:rPr>
        <w:t>-</w:t>
      </w:r>
      <w:r w:rsidRPr="00973E36">
        <w:rPr>
          <w:rFonts w:ascii="Sylfaen" w:hAnsi="Sylfaen"/>
          <w:sz w:val="20"/>
        </w:rPr>
        <w:t xml:space="preserve"> </w:t>
      </w:r>
      <w:r w:rsidR="00443317" w:rsidRPr="00973E36">
        <w:rPr>
          <w:rFonts w:ascii="Sylfaen" w:hAnsi="Sylfaen"/>
          <w:sz w:val="20"/>
        </w:rPr>
        <w:t>себестоимость, прибыль</w:t>
      </w:r>
      <w:r w:rsidRPr="00973E36">
        <w:rPr>
          <w:rFonts w:ascii="Sylfaen" w:hAnsi="Sylfaen"/>
          <w:sz w:val="20"/>
        </w:rPr>
        <w:t xml:space="preserve"> и налог на добавленную стоимость. Расчет компонентов </w:t>
      </w:r>
      <w:r w:rsidR="009963C3" w:rsidRPr="00973E36">
        <w:rPr>
          <w:rFonts w:ascii="Sylfaen" w:hAnsi="Sylfaen"/>
          <w:sz w:val="20"/>
        </w:rPr>
        <w:t>себе</w:t>
      </w:r>
      <w:r w:rsidRPr="00973E36">
        <w:rPr>
          <w:rFonts w:ascii="Sylfaen" w:hAnsi="Sylfaen"/>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B4AE281" w14:textId="77777777" w:rsidR="00B95FE0" w:rsidRPr="00973E36" w:rsidRDefault="00B95FE0" w:rsidP="00B46D58">
      <w:pPr>
        <w:pStyle w:val="norm"/>
        <w:widowControl w:val="0"/>
        <w:spacing w:after="160" w:line="240" w:lineRule="auto"/>
        <w:ind w:firstLine="567"/>
        <w:rPr>
          <w:rFonts w:ascii="Sylfaen" w:hAnsi="Sylfaen" w:cs="Sylfaen"/>
          <w:sz w:val="20"/>
        </w:rPr>
      </w:pPr>
      <w:r w:rsidRPr="00973E36">
        <w:rPr>
          <w:rFonts w:ascii="Sylfaen" w:hAnsi="Sylfaen"/>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2E05E23" w14:textId="77777777" w:rsidR="00B95FE0" w:rsidRPr="00973E36" w:rsidRDefault="00B95FE0"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а.</w:t>
      </w:r>
      <w:r w:rsidR="00333B85" w:rsidRPr="00973E36">
        <w:rPr>
          <w:rFonts w:ascii="Sylfaen" w:hAnsi="Sylfaen"/>
          <w:sz w:val="20"/>
        </w:rPr>
        <w:tab/>
      </w:r>
      <w:r w:rsidRPr="00973E36">
        <w:rPr>
          <w:rFonts w:ascii="Sylfaen" w:hAnsi="Sylfaen"/>
          <w:sz w:val="20"/>
        </w:rPr>
        <w:t>графы "</w:t>
      </w:r>
      <w:r w:rsidR="00830AD3" w:rsidRPr="00973E36">
        <w:rPr>
          <w:rFonts w:ascii="Sylfaen" w:hAnsi="Sylfaen"/>
          <w:sz w:val="20"/>
        </w:rPr>
        <w:t>себе</w:t>
      </w:r>
      <w:r w:rsidRPr="00973E36">
        <w:rPr>
          <w:rFonts w:ascii="Sylfaen" w:hAnsi="Sylfaen"/>
          <w:sz w:val="20"/>
        </w:rPr>
        <w:t>стоимость</w:t>
      </w:r>
      <w:r w:rsidR="00DF3688" w:rsidRPr="00973E36">
        <w:rPr>
          <w:rFonts w:ascii="Sylfaen" w:hAnsi="Sylfaen"/>
          <w:sz w:val="20"/>
        </w:rPr>
        <w:t>"</w:t>
      </w:r>
      <w:r w:rsidR="00830AD3" w:rsidRPr="00973E36">
        <w:rPr>
          <w:rFonts w:ascii="Sylfaen" w:hAnsi="Sylfaen"/>
          <w:sz w:val="20"/>
        </w:rPr>
        <w:t xml:space="preserve">, </w:t>
      </w:r>
      <w:r w:rsidR="00DF3688" w:rsidRPr="00973E36">
        <w:rPr>
          <w:rFonts w:ascii="Sylfaen" w:hAnsi="Sylfaen"/>
          <w:sz w:val="20"/>
        </w:rPr>
        <w:t>"</w:t>
      </w:r>
      <w:r w:rsidR="00830AD3" w:rsidRPr="00973E36">
        <w:rPr>
          <w:rFonts w:ascii="Sylfaen" w:hAnsi="Sylfaen"/>
          <w:sz w:val="20"/>
        </w:rPr>
        <w:t>прибыль"</w:t>
      </w:r>
      <w:r w:rsidRPr="00973E36">
        <w:rPr>
          <w:rFonts w:ascii="Sylfaen" w:hAnsi="Sylfaen"/>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14:paraId="74880E26" w14:textId="77777777" w:rsidR="00B95FE0" w:rsidRPr="00973E36" w:rsidRDefault="00B95FE0"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б.</w:t>
      </w:r>
      <w:r w:rsidR="00333B85" w:rsidRPr="00973E36">
        <w:rPr>
          <w:rFonts w:ascii="Sylfaen" w:hAnsi="Sylfaen"/>
          <w:sz w:val="20"/>
        </w:rPr>
        <w:tab/>
      </w:r>
      <w:r w:rsidRPr="00973E36">
        <w:rPr>
          <w:rFonts w:ascii="Sylfaen" w:hAnsi="Sylfaen"/>
          <w:sz w:val="20"/>
        </w:rPr>
        <w:t xml:space="preserve">между суммами, указанными прописью или цифрами в графах </w:t>
      </w:r>
      <w:r w:rsidR="00A60D60" w:rsidRPr="00973E36">
        <w:rPr>
          <w:rFonts w:ascii="Sylfaen" w:hAnsi="Sylfaen"/>
          <w:sz w:val="20"/>
        </w:rPr>
        <w:t xml:space="preserve">"себестоимость", "прибыль" </w:t>
      </w:r>
      <w:r w:rsidRPr="00973E36">
        <w:rPr>
          <w:rFonts w:ascii="Sylfaen" w:hAnsi="Sylfaen"/>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293B2CF" w14:textId="77777777" w:rsidR="00A45946" w:rsidRPr="00973E36" w:rsidRDefault="00B95FE0"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в.</w:t>
      </w:r>
      <w:r w:rsidR="00333B85" w:rsidRPr="00973E36">
        <w:rPr>
          <w:rFonts w:ascii="Sylfaen" w:hAnsi="Sylfaen"/>
          <w:sz w:val="20"/>
        </w:rPr>
        <w:tab/>
      </w:r>
      <w:r w:rsidRPr="00973E36">
        <w:rPr>
          <w:rFonts w:ascii="Sylfaen" w:hAnsi="Sylfaen"/>
          <w:sz w:val="20"/>
        </w:rPr>
        <w:t>номер лота в ценовом предложении указан неверно, однако наименование предмета закупки заполнено правильно.</w:t>
      </w:r>
    </w:p>
    <w:p w14:paraId="173F6214" w14:textId="77777777" w:rsidR="00B9778A" w:rsidRPr="00973E36" w:rsidRDefault="00B9778A"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г. себестоимость, прибыль, налог на добавленную стоимость и общая сумма</w:t>
      </w:r>
      <w:r w:rsidR="00910938" w:rsidRPr="00973E36">
        <w:rPr>
          <w:rFonts w:ascii="Sylfaen" w:hAnsi="Sylfaen"/>
          <w:sz w:val="20"/>
        </w:rPr>
        <w:t xml:space="preserve"> ценового предложения</w:t>
      </w:r>
      <w:r w:rsidRPr="00973E36">
        <w:rPr>
          <w:rFonts w:ascii="Sylfaen" w:hAnsi="Sylfaen"/>
          <w:sz w:val="20"/>
        </w:rPr>
        <w:t xml:space="preserve">, указанные в графах </w:t>
      </w:r>
      <w:r w:rsidR="00207490" w:rsidRPr="00973E36">
        <w:rPr>
          <w:rFonts w:ascii="Sylfaen" w:hAnsi="Sylfaen"/>
          <w:sz w:val="20"/>
        </w:rPr>
        <w:t>прописью</w:t>
      </w:r>
      <w:r w:rsidRPr="00973E36">
        <w:rPr>
          <w:rFonts w:ascii="Sylfaen" w:hAnsi="Sylfaen"/>
          <w:sz w:val="20"/>
        </w:rPr>
        <w:t xml:space="preserve"> или цифрами, округлены до пяти десятых-до целого числа ниже, а пять десятых и более-до целого числа выше</w:t>
      </w:r>
      <w:r w:rsidR="00A14685" w:rsidRPr="00973E36">
        <w:rPr>
          <w:rFonts w:ascii="Sylfaen" w:hAnsi="Sylfaen"/>
          <w:sz w:val="20"/>
        </w:rPr>
        <w:t xml:space="preserve">, </w:t>
      </w:r>
    </w:p>
    <w:p w14:paraId="75A2598D" w14:textId="77777777" w:rsidR="00AE1E38" w:rsidRPr="00973E36" w:rsidRDefault="00A14685" w:rsidP="00AE1E3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 xml:space="preserve">д. в графах себестоимость, прибыль и налог на добавленную стоимость </w:t>
      </w:r>
      <w:r w:rsidR="008730A8" w:rsidRPr="00973E36">
        <w:rPr>
          <w:rFonts w:ascii="Sylfaen" w:hAnsi="Sylfaen"/>
          <w:sz w:val="20"/>
        </w:rPr>
        <w:t xml:space="preserve">ценового предложения </w:t>
      </w:r>
      <w:r w:rsidRPr="00973E36">
        <w:rPr>
          <w:rFonts w:ascii="Sylfaen" w:hAnsi="Sylfaen"/>
          <w:sz w:val="20"/>
        </w:rPr>
        <w:t xml:space="preserve">суммы заполнены как цифрами, так и </w:t>
      </w:r>
      <w:r w:rsidR="008730A8" w:rsidRPr="00973E36">
        <w:rPr>
          <w:rFonts w:ascii="Sylfaen" w:hAnsi="Sylfaen"/>
          <w:sz w:val="20"/>
        </w:rPr>
        <w:t>прописью</w:t>
      </w:r>
      <w:r w:rsidRPr="00973E36">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973E36">
        <w:rPr>
          <w:rFonts w:ascii="Sylfaen" w:hAnsi="Sylfaen"/>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14:paraId="70527094" w14:textId="77777777" w:rsidR="0048059F" w:rsidRPr="00973E36" w:rsidRDefault="0048059F"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е. в суммах, заполненных буквами в графах ценового пред</w:t>
      </w:r>
      <w:r w:rsidR="00413595" w:rsidRPr="00973E36">
        <w:rPr>
          <w:rFonts w:ascii="Sylfaen" w:hAnsi="Sylfaen"/>
          <w:sz w:val="20"/>
        </w:rPr>
        <w:t>ложения, лумы указаны в цифрах.</w:t>
      </w:r>
    </w:p>
    <w:p w14:paraId="25B5CF6F" w14:textId="77777777" w:rsidR="00A45946" w:rsidRPr="00973E36" w:rsidRDefault="00C8055A"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5.3</w:t>
      </w:r>
      <w:r w:rsidR="00A34DFE" w:rsidRPr="00973E36">
        <w:rPr>
          <w:rFonts w:ascii="Sylfaen" w:hAnsi="Sylfaen"/>
          <w:sz w:val="20"/>
        </w:rPr>
        <w:t>.</w:t>
      </w:r>
      <w:r w:rsidR="00333B85" w:rsidRPr="00973E36">
        <w:rPr>
          <w:rFonts w:ascii="Sylfaen" w:hAnsi="Sylfaen"/>
          <w:sz w:val="20"/>
        </w:rPr>
        <w:tab/>
      </w:r>
      <w:r w:rsidRPr="00973E36">
        <w:rPr>
          <w:rFonts w:ascii="Sylfaen" w:hAnsi="Sylfaen"/>
          <w:sz w:val="20"/>
        </w:rPr>
        <w:t xml:space="preserve">Если цена заключаемого договора стабильна, то ценовое предложение представляется </w:t>
      </w:r>
      <w:r w:rsidRPr="00973E36">
        <w:rPr>
          <w:rFonts w:ascii="Sylfaen" w:hAnsi="Sylfaen"/>
          <w:sz w:val="20"/>
        </w:rPr>
        <w:lastRenderedPageBreak/>
        <w:t>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AE39DEE" w14:textId="77777777" w:rsidR="00096865" w:rsidRPr="00973E36" w:rsidRDefault="00096865" w:rsidP="00B46D58">
      <w:pPr>
        <w:pStyle w:val="23"/>
        <w:widowControl w:val="0"/>
        <w:spacing w:after="160" w:line="240" w:lineRule="auto"/>
        <w:ind w:firstLine="567"/>
        <w:rPr>
          <w:rFonts w:ascii="Sylfaen" w:hAnsi="Sylfaen"/>
        </w:rPr>
      </w:pPr>
    </w:p>
    <w:p w14:paraId="192E8DAD" w14:textId="77777777" w:rsidR="00096865" w:rsidRPr="00973E36" w:rsidRDefault="00220C7C" w:rsidP="00B46D58">
      <w:pPr>
        <w:widowControl w:val="0"/>
        <w:spacing w:after="160"/>
        <w:ind w:left="567" w:right="565"/>
        <w:jc w:val="center"/>
        <w:rPr>
          <w:rFonts w:ascii="Sylfaen" w:hAnsi="Sylfaen"/>
          <w:b/>
          <w:sz w:val="20"/>
          <w:szCs w:val="20"/>
        </w:rPr>
      </w:pPr>
      <w:r w:rsidRPr="00973E36">
        <w:rPr>
          <w:rFonts w:ascii="Sylfaen" w:hAnsi="Sylfaen"/>
          <w:b/>
          <w:sz w:val="20"/>
          <w:szCs w:val="20"/>
        </w:rPr>
        <w:t xml:space="preserve">6. СРОК ДЕЙСТВИЯ ЗАЯВКИ, </w:t>
      </w:r>
      <w:r w:rsidR="00294F67" w:rsidRPr="00973E36">
        <w:rPr>
          <w:rFonts w:ascii="Sylfaen" w:hAnsi="Sylfaen"/>
          <w:b/>
          <w:sz w:val="20"/>
          <w:szCs w:val="20"/>
        </w:rPr>
        <w:br/>
      </w:r>
      <w:r w:rsidRPr="00973E36">
        <w:rPr>
          <w:rFonts w:ascii="Sylfaen" w:hAnsi="Sylfaen"/>
          <w:b/>
          <w:sz w:val="20"/>
          <w:szCs w:val="20"/>
        </w:rPr>
        <w:t>ПОРЯДОК ВНЕСЕНИЯ ИЗМЕНЕНИЙ В ЗАЯВКИ</w:t>
      </w:r>
      <w:r w:rsidR="002626F7" w:rsidRPr="00973E36">
        <w:rPr>
          <w:rFonts w:ascii="Sylfaen" w:hAnsi="Sylfaen"/>
          <w:b/>
          <w:sz w:val="20"/>
          <w:szCs w:val="20"/>
        </w:rPr>
        <w:t xml:space="preserve"> </w:t>
      </w:r>
      <w:r w:rsidR="00955A1E" w:rsidRPr="00973E36">
        <w:rPr>
          <w:rFonts w:ascii="Sylfaen" w:hAnsi="Sylfaen"/>
          <w:b/>
          <w:sz w:val="20"/>
          <w:szCs w:val="20"/>
        </w:rPr>
        <w:t>И ИХ ОТЗЫВА</w:t>
      </w:r>
    </w:p>
    <w:p w14:paraId="29FDF400" w14:textId="77777777" w:rsidR="00096865" w:rsidRPr="00973E36" w:rsidRDefault="00220C7C" w:rsidP="00B46D58">
      <w:pPr>
        <w:pStyle w:val="a3"/>
        <w:widowControl w:val="0"/>
        <w:tabs>
          <w:tab w:val="left" w:pos="1134"/>
        </w:tabs>
        <w:spacing w:after="160" w:line="240" w:lineRule="auto"/>
        <w:ind w:firstLine="567"/>
        <w:rPr>
          <w:rFonts w:ascii="Sylfaen" w:hAnsi="Sylfaen"/>
          <w:i w:val="0"/>
        </w:rPr>
      </w:pPr>
      <w:r w:rsidRPr="00973E36">
        <w:rPr>
          <w:rFonts w:ascii="Sylfaen" w:hAnsi="Sylfaen"/>
          <w:i w:val="0"/>
        </w:rPr>
        <w:t>6.1</w:t>
      </w:r>
      <w:r w:rsidR="00A34DFE" w:rsidRPr="00973E36">
        <w:rPr>
          <w:rFonts w:ascii="Sylfaen" w:hAnsi="Sylfaen"/>
          <w:i w:val="0"/>
        </w:rPr>
        <w:t>.</w:t>
      </w:r>
      <w:r w:rsidR="00294F67" w:rsidRPr="00973E36">
        <w:rPr>
          <w:rFonts w:ascii="Sylfaen" w:hAnsi="Sylfaen"/>
          <w:i w:val="0"/>
        </w:rPr>
        <w:tab/>
      </w:r>
      <w:r w:rsidRPr="00973E36">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E8668CA" w14:textId="77777777" w:rsidR="00096865" w:rsidRPr="00973E36" w:rsidRDefault="00220C7C" w:rsidP="00B46D58">
      <w:pPr>
        <w:pStyle w:val="a3"/>
        <w:widowControl w:val="0"/>
        <w:tabs>
          <w:tab w:val="left" w:pos="1134"/>
        </w:tabs>
        <w:spacing w:after="160" w:line="240" w:lineRule="auto"/>
        <w:ind w:firstLine="567"/>
        <w:rPr>
          <w:rFonts w:ascii="Sylfaen" w:hAnsi="Sylfaen" w:cs="Sylfaen"/>
          <w:i w:val="0"/>
        </w:rPr>
      </w:pPr>
      <w:r w:rsidRPr="00973E36">
        <w:rPr>
          <w:rFonts w:ascii="Sylfaen" w:hAnsi="Sylfaen"/>
          <w:i w:val="0"/>
        </w:rPr>
        <w:t>6.2</w:t>
      </w:r>
      <w:r w:rsidR="00A34DFE" w:rsidRPr="00973E36">
        <w:rPr>
          <w:rFonts w:ascii="Sylfaen" w:hAnsi="Sylfaen"/>
          <w:i w:val="0"/>
        </w:rPr>
        <w:t>.</w:t>
      </w:r>
      <w:r w:rsidR="008E6E51" w:rsidRPr="00973E36">
        <w:rPr>
          <w:rFonts w:ascii="Sylfaen" w:hAnsi="Sylfaen"/>
          <w:i w:val="0"/>
        </w:rPr>
        <w:tab/>
      </w:r>
      <w:r w:rsidRPr="00973E36">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56EB71E" w14:textId="77777777" w:rsidR="00FA0E41" w:rsidRPr="00973E36" w:rsidRDefault="00FA0E41" w:rsidP="00B46D58">
      <w:pPr>
        <w:widowControl w:val="0"/>
        <w:spacing w:after="160"/>
        <w:ind w:firstLine="567"/>
        <w:jc w:val="center"/>
        <w:rPr>
          <w:rFonts w:ascii="Sylfaen" w:hAnsi="Sylfaen"/>
          <w:b/>
          <w:sz w:val="20"/>
          <w:szCs w:val="20"/>
        </w:rPr>
      </w:pPr>
    </w:p>
    <w:p w14:paraId="1373DA69" w14:textId="77777777" w:rsidR="00096865" w:rsidRPr="00973E36" w:rsidRDefault="00E70FC4" w:rsidP="00B46D58">
      <w:pPr>
        <w:widowControl w:val="0"/>
        <w:spacing w:after="160"/>
        <w:jc w:val="center"/>
        <w:rPr>
          <w:rFonts w:ascii="Sylfaen" w:hAnsi="Sylfaen"/>
          <w:b/>
          <w:sz w:val="20"/>
          <w:szCs w:val="20"/>
        </w:rPr>
      </w:pPr>
      <w:r w:rsidRPr="00973E36">
        <w:rPr>
          <w:rFonts w:ascii="Sylfaen" w:hAnsi="Sylfaen"/>
          <w:b/>
          <w:sz w:val="20"/>
          <w:szCs w:val="20"/>
        </w:rPr>
        <w:t xml:space="preserve">8.ВСКРЫТИЕ, ОЦЕНКА ЗАЯВОК И </w:t>
      </w:r>
      <w:r w:rsidR="008E3C53" w:rsidRPr="00973E36">
        <w:rPr>
          <w:rFonts w:ascii="Sylfaen" w:hAnsi="Sylfaen"/>
          <w:b/>
          <w:sz w:val="20"/>
          <w:szCs w:val="20"/>
        </w:rPr>
        <w:br/>
      </w:r>
      <w:r w:rsidR="00807178" w:rsidRPr="00973E36">
        <w:rPr>
          <w:rFonts w:ascii="Sylfaen" w:hAnsi="Sylfaen"/>
          <w:b/>
          <w:sz w:val="20"/>
          <w:szCs w:val="20"/>
        </w:rPr>
        <w:t xml:space="preserve">ПОДВЕДЕНИЕ ИТОГОВ </w:t>
      </w:r>
    </w:p>
    <w:p w14:paraId="5E8E9FD2" w14:textId="084631EE" w:rsidR="00096865" w:rsidRPr="00973E36" w:rsidRDefault="00FD2748" w:rsidP="00B46D58">
      <w:pPr>
        <w:pStyle w:val="23"/>
        <w:widowControl w:val="0"/>
        <w:tabs>
          <w:tab w:val="left" w:pos="1134"/>
        </w:tabs>
        <w:spacing w:after="160" w:line="240" w:lineRule="auto"/>
        <w:ind w:firstLine="567"/>
        <w:rPr>
          <w:rFonts w:ascii="Sylfaen" w:hAnsi="Sylfaen" w:cs="Tahoma"/>
        </w:rPr>
      </w:pPr>
      <w:r w:rsidRPr="00973E36">
        <w:rPr>
          <w:rFonts w:ascii="Sylfaen" w:hAnsi="Sylfaen"/>
        </w:rPr>
        <w:t>8.1</w:t>
      </w:r>
      <w:r w:rsidR="00D07367" w:rsidRPr="00973E36">
        <w:rPr>
          <w:rFonts w:ascii="Sylfaen" w:hAnsi="Sylfaen"/>
        </w:rPr>
        <w:t>.</w:t>
      </w:r>
      <w:r w:rsidR="00D07367" w:rsidRPr="00973E36">
        <w:rPr>
          <w:rFonts w:ascii="Sylfaen" w:hAnsi="Sylfaen"/>
        </w:rPr>
        <w:tab/>
      </w:r>
      <w:r w:rsidR="002B24C3" w:rsidRPr="00973E36">
        <w:rPr>
          <w:rFonts w:ascii="Sylfaen" w:hAnsi="Sylfaen"/>
        </w:rPr>
        <w:t xml:space="preserve">Вскрытие заявок произойдет на </w:t>
      </w:r>
      <w:r w:rsidR="00AD3A4D" w:rsidRPr="00AD3A4D">
        <w:rPr>
          <w:rFonts w:ascii="Sylfaen" w:hAnsi="Sylfaen"/>
        </w:rPr>
        <w:t>7</w:t>
      </w:r>
      <w:r w:rsidR="003039C5">
        <w:rPr>
          <w:rFonts w:ascii="Sylfaen" w:hAnsi="Sylfaen"/>
        </w:rPr>
        <w:t>"-</w:t>
      </w:r>
      <w:r w:rsidR="003039C5" w:rsidRPr="003039C5">
        <w:rPr>
          <w:rFonts w:ascii="Sylfaen" w:hAnsi="Sylfaen"/>
        </w:rPr>
        <w:t>о</w:t>
      </w:r>
      <w:r w:rsidRPr="00973E36">
        <w:rPr>
          <w:rFonts w:ascii="Sylfaen" w:hAnsi="Sylfaen"/>
        </w:rPr>
        <w:t>й день</w:t>
      </w:r>
      <w:r w:rsidR="003039C5" w:rsidRPr="003039C5">
        <w:rPr>
          <w:rFonts w:ascii="Sylfaen" w:hAnsi="Sylfaen"/>
        </w:rPr>
        <w:t xml:space="preserve"> </w:t>
      </w:r>
      <w:r w:rsidRPr="00973E36">
        <w:rPr>
          <w:rFonts w:ascii="Sylfaen" w:hAnsi="Sylfaen"/>
        </w:rPr>
        <w:t xml:space="preserve">в </w:t>
      </w:r>
      <w:r w:rsidR="007C15EA" w:rsidRPr="007C15EA">
        <w:rPr>
          <w:rFonts w:ascii="Sylfaen" w:hAnsi="Sylfaen" w:cs="Sylfaen"/>
          <w:i/>
          <w:sz w:val="22"/>
          <w:szCs w:val="22"/>
          <w:highlight w:val="yellow"/>
          <w:lang w:val="af-ZA" w:eastAsia="en-US" w:bidi="ar-SA"/>
        </w:rPr>
        <w:t>1</w:t>
      </w:r>
      <w:r w:rsidR="007C15EA" w:rsidRPr="007C15EA">
        <w:rPr>
          <w:rFonts w:ascii="Sylfaen" w:hAnsi="Sylfaen" w:cs="Arial"/>
          <w:i/>
          <w:sz w:val="22"/>
          <w:szCs w:val="22"/>
          <w:highlight w:val="yellow"/>
          <w:lang w:val="af-ZA" w:eastAsia="en-US" w:bidi="ar-SA"/>
        </w:rPr>
        <w:t>5</w:t>
      </w:r>
      <w:r w:rsidR="007C15EA" w:rsidRPr="007C15EA">
        <w:rPr>
          <w:rFonts w:ascii="Sylfaen" w:hAnsi="Sylfaen" w:cs="Sylfaen"/>
          <w:i/>
          <w:sz w:val="22"/>
          <w:szCs w:val="22"/>
          <w:highlight w:val="yellow"/>
          <w:lang w:val="af-ZA" w:eastAsia="en-US" w:bidi="ar-SA"/>
        </w:rPr>
        <w:t>:30-</w:t>
      </w:r>
      <w:r w:rsidR="007C15EA" w:rsidRPr="007C15EA">
        <w:rPr>
          <w:rFonts w:ascii="Sylfaen" w:hAnsi="Sylfaen" w:cs="Sylfaen"/>
          <w:i/>
          <w:sz w:val="22"/>
          <w:szCs w:val="22"/>
          <w:highlight w:val="yellow"/>
          <w:u w:val="single"/>
          <w:lang w:val="af-ZA" w:eastAsia="en-US" w:bidi="ar-SA"/>
        </w:rPr>
        <w:t xml:space="preserve"> </w:t>
      </w:r>
      <w:r w:rsidRPr="00973E36">
        <w:rPr>
          <w:rFonts w:ascii="Sylfaen" w:hAnsi="Sylfaen"/>
        </w:rPr>
        <w:t xml:space="preserve">со дня опубликования в </w:t>
      </w:r>
      <w:r w:rsidR="00CE35E7" w:rsidRPr="00973E36">
        <w:rPr>
          <w:rFonts w:ascii="Sylfaen" w:hAnsi="Sylfaen"/>
        </w:rPr>
        <w:t>бюллетене</w:t>
      </w:r>
      <w:r w:rsidRPr="00973E36">
        <w:rPr>
          <w:rFonts w:ascii="Sylfaen" w:hAnsi="Sylfaen"/>
        </w:rPr>
        <w:t xml:space="preserve"> объявления и приглашения на настоящую процедуру. </w:t>
      </w:r>
    </w:p>
    <w:p w14:paraId="2096258A" w14:textId="77777777" w:rsidR="00C64E56" w:rsidRPr="00973E36" w:rsidRDefault="009B6D58" w:rsidP="00B46D58">
      <w:pPr>
        <w:widowControl w:val="0"/>
        <w:spacing w:after="160"/>
        <w:ind w:firstLine="567"/>
        <w:jc w:val="both"/>
        <w:rPr>
          <w:rFonts w:ascii="Sylfaen" w:hAnsi="Sylfaen"/>
          <w:sz w:val="20"/>
          <w:szCs w:val="20"/>
        </w:rPr>
      </w:pPr>
      <w:r w:rsidRPr="00973E36">
        <w:rPr>
          <w:rFonts w:ascii="Sylfaen" w:hAnsi="Sylfaen"/>
          <w:sz w:val="20"/>
          <w:szCs w:val="20"/>
        </w:rPr>
        <w:t>На заседании по вскрытию</w:t>
      </w:r>
      <w:r w:rsidR="001F2926" w:rsidRPr="00973E36">
        <w:rPr>
          <w:rFonts w:ascii="Sylfaen" w:hAnsi="Sylfaen"/>
          <w:sz w:val="20"/>
          <w:szCs w:val="20"/>
        </w:rPr>
        <w:t xml:space="preserve"> и оценке</w:t>
      </w:r>
      <w:r w:rsidRPr="00973E36">
        <w:rPr>
          <w:rFonts w:ascii="Sylfaen" w:hAnsi="Sylfaen"/>
          <w:sz w:val="20"/>
          <w:szCs w:val="20"/>
        </w:rPr>
        <w:t xml:space="preserve"> заявок</w:t>
      </w:r>
      <w:r w:rsidR="00C64E56" w:rsidRPr="00973E36">
        <w:rPr>
          <w:rFonts w:ascii="Sylfaen" w:hAnsi="Sylfaen"/>
          <w:sz w:val="20"/>
          <w:szCs w:val="20"/>
        </w:rPr>
        <w:t>:</w:t>
      </w:r>
    </w:p>
    <w:p w14:paraId="3B2AE857" w14:textId="77777777" w:rsidR="00576D5D" w:rsidRPr="00973E36" w:rsidRDefault="009B6D58" w:rsidP="00D76027">
      <w:pPr>
        <w:widowControl w:val="0"/>
        <w:spacing w:after="160"/>
        <w:ind w:firstLine="567"/>
        <w:jc w:val="both"/>
        <w:rPr>
          <w:rFonts w:ascii="Sylfaen" w:hAnsi="Sylfaen"/>
          <w:sz w:val="20"/>
          <w:szCs w:val="20"/>
        </w:rPr>
      </w:pPr>
      <w:r w:rsidRPr="00973E36">
        <w:rPr>
          <w:rFonts w:ascii="Sylfaen" w:hAnsi="Sylfaen"/>
          <w:sz w:val="20"/>
          <w:szCs w:val="20"/>
        </w:rPr>
        <w:t xml:space="preserve"> </w:t>
      </w:r>
      <w:r w:rsidR="00576D5D" w:rsidRPr="00973E36">
        <w:rPr>
          <w:rFonts w:ascii="Sylfaen" w:hAnsi="Sylfaen"/>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973E36">
        <w:rPr>
          <w:rFonts w:ascii="Sylfaen" w:hAnsi="Sylfaen"/>
          <w:sz w:val="20"/>
          <w:szCs w:val="20"/>
        </w:rPr>
        <w:t>;</w:t>
      </w:r>
    </w:p>
    <w:p w14:paraId="782016D6" w14:textId="77777777" w:rsidR="00576D5D" w:rsidRPr="00973E36" w:rsidRDefault="00576D5D" w:rsidP="00D76027">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w:t>
      </w:r>
      <w:r w:rsidRPr="00973E36">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21909A8" w14:textId="77777777" w:rsidR="00576D5D" w:rsidRPr="00973E36" w:rsidRDefault="00576D5D" w:rsidP="00D76027">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а.</w:t>
      </w:r>
      <w:r w:rsidRPr="00973E36">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15941387" w14:textId="77777777" w:rsidR="00576D5D" w:rsidRPr="00973E36" w:rsidRDefault="00576D5D" w:rsidP="00D76027">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б.</w:t>
      </w:r>
      <w:r w:rsidRPr="00973E36">
        <w:rPr>
          <w:rFonts w:ascii="Sylfaen" w:hAnsi="Sylfaen"/>
          <w:sz w:val="20"/>
          <w:szCs w:val="20"/>
        </w:rPr>
        <w:tab/>
      </w:r>
      <w:r w:rsidRPr="00973E36">
        <w:rPr>
          <w:rFonts w:ascii="Sylfaen" w:hAnsi="Sylfaen"/>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973E36">
        <w:rPr>
          <w:rFonts w:ascii="Sylfaen" w:hAnsi="Sylfaen"/>
          <w:sz w:val="20"/>
          <w:szCs w:val="20"/>
        </w:rPr>
        <w:t xml:space="preserve"> реквизитам;</w:t>
      </w:r>
    </w:p>
    <w:p w14:paraId="6CBDDCF0" w14:textId="77777777" w:rsidR="00576D5D" w:rsidRPr="00973E36" w:rsidRDefault="00576D5D" w:rsidP="00D76027">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3)</w:t>
      </w:r>
      <w:r w:rsidRPr="00973E36">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AD1CB30" w14:textId="77777777" w:rsidR="009A796C" w:rsidRPr="00973E36" w:rsidRDefault="00FD2748"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8.2.</w:t>
      </w:r>
      <w:r w:rsidR="00D07367" w:rsidRPr="00973E36">
        <w:rPr>
          <w:rFonts w:ascii="Sylfaen" w:hAnsi="Sylfaen"/>
          <w:sz w:val="20"/>
          <w:szCs w:val="20"/>
        </w:rPr>
        <w:tab/>
      </w:r>
      <w:r w:rsidRPr="00973E36">
        <w:rPr>
          <w:rFonts w:ascii="Sylfaen" w:hAnsi="Sylfaen"/>
          <w:sz w:val="20"/>
          <w:szCs w:val="20"/>
        </w:rPr>
        <w:t xml:space="preserve">Заявки оцениваются в порядке, установленном настоящим приглашением. </w:t>
      </w:r>
    </w:p>
    <w:p w14:paraId="6D6CCEC5" w14:textId="77777777" w:rsidR="002A665D" w:rsidRPr="00973E36" w:rsidRDefault="00CF34DE" w:rsidP="00B46D58">
      <w:pPr>
        <w:widowControl w:val="0"/>
        <w:spacing w:after="160"/>
        <w:ind w:firstLine="567"/>
        <w:jc w:val="both"/>
        <w:rPr>
          <w:rFonts w:ascii="Sylfaen" w:hAnsi="Sylfaen"/>
          <w:sz w:val="20"/>
          <w:szCs w:val="20"/>
        </w:rPr>
      </w:pPr>
      <w:r w:rsidRPr="00973E36">
        <w:rPr>
          <w:rFonts w:ascii="Sylfaen" w:hAnsi="Sylfaen"/>
          <w:sz w:val="20"/>
          <w:szCs w:val="20"/>
        </w:rPr>
        <w:t>Е</w:t>
      </w:r>
      <w:r w:rsidR="00CA7C54" w:rsidRPr="00973E36">
        <w:rPr>
          <w:rFonts w:ascii="Sylfaen" w:hAnsi="Sylfaen"/>
          <w:sz w:val="20"/>
          <w:szCs w:val="20"/>
        </w:rPr>
        <w:t xml:space="preserve">сли количество лотов </w:t>
      </w:r>
      <w:r w:rsidR="00D42D33" w:rsidRPr="00973E36">
        <w:rPr>
          <w:rFonts w:ascii="Sylfaen" w:hAnsi="Sylfaen"/>
          <w:sz w:val="20"/>
          <w:szCs w:val="20"/>
        </w:rPr>
        <w:t xml:space="preserve">в </w:t>
      </w:r>
      <w:r w:rsidR="00CA7C54" w:rsidRPr="00973E36">
        <w:rPr>
          <w:rFonts w:ascii="Sylfaen" w:hAnsi="Sylfaen"/>
          <w:sz w:val="20"/>
          <w:szCs w:val="20"/>
        </w:rPr>
        <w:t>процедур</w:t>
      </w:r>
      <w:r w:rsidR="00D42D33" w:rsidRPr="00973E36">
        <w:rPr>
          <w:rFonts w:ascii="Sylfaen" w:hAnsi="Sylfaen"/>
          <w:sz w:val="20"/>
          <w:szCs w:val="20"/>
        </w:rPr>
        <w:t>е</w:t>
      </w:r>
      <w:r w:rsidR="00CA7C54" w:rsidRPr="00973E36">
        <w:rPr>
          <w:rFonts w:ascii="Sylfaen" w:hAnsi="Sylfaen"/>
          <w:sz w:val="20"/>
          <w:szCs w:val="20"/>
        </w:rPr>
        <w:t xml:space="preserve"> закупок не превышает семдесять пять</w:t>
      </w:r>
      <w:r w:rsidRPr="00973E36">
        <w:rPr>
          <w:rFonts w:ascii="Sylfaen" w:hAnsi="Sylfaen"/>
          <w:sz w:val="20"/>
          <w:szCs w:val="20"/>
        </w:rPr>
        <w:t xml:space="preserve"> лотов</w:t>
      </w:r>
      <w:r w:rsidR="00CA7C54" w:rsidRPr="00973E36">
        <w:rPr>
          <w:rFonts w:ascii="Sylfaen" w:hAnsi="Sylfaen"/>
          <w:sz w:val="20"/>
          <w:szCs w:val="20"/>
        </w:rPr>
        <w:t xml:space="preserve">- оценка </w:t>
      </w:r>
      <w:r w:rsidR="009A796C" w:rsidRPr="00973E36">
        <w:rPr>
          <w:rFonts w:ascii="Sylfaen" w:hAnsi="Sylfaen"/>
          <w:sz w:val="20"/>
          <w:szCs w:val="20"/>
        </w:rPr>
        <w:t xml:space="preserve">заявок осуществляется в течение </w:t>
      </w:r>
      <w:r w:rsidR="00CA7C54" w:rsidRPr="00973E36">
        <w:rPr>
          <w:rFonts w:ascii="Sylfaen" w:hAnsi="Sylfaen"/>
          <w:sz w:val="20"/>
          <w:szCs w:val="20"/>
        </w:rPr>
        <w:t xml:space="preserve">десяти </w:t>
      </w:r>
      <w:r w:rsidR="009A796C" w:rsidRPr="00973E36">
        <w:rPr>
          <w:rFonts w:ascii="Sylfaen" w:hAnsi="Sylfaen"/>
          <w:sz w:val="20"/>
          <w:szCs w:val="20"/>
        </w:rPr>
        <w:t>рабочих дней со дня истечения окончательного срока их подачи, а</w:t>
      </w:r>
      <w:r w:rsidR="00CA7C54" w:rsidRPr="00973E36">
        <w:rPr>
          <w:rFonts w:ascii="Sylfaen" w:hAnsi="Sylfaen"/>
          <w:sz w:val="20"/>
          <w:szCs w:val="20"/>
        </w:rPr>
        <w:t xml:space="preserve"> при превышении-</w:t>
      </w:r>
      <w:r w:rsidR="009A796C" w:rsidRPr="00973E36">
        <w:rPr>
          <w:rFonts w:ascii="Sylfaen" w:hAnsi="Sylfaen"/>
          <w:sz w:val="20"/>
          <w:szCs w:val="20"/>
        </w:rPr>
        <w:t xml:space="preserve"> в течение </w:t>
      </w:r>
      <w:r w:rsidR="00CA7C54" w:rsidRPr="00973E36">
        <w:rPr>
          <w:rFonts w:ascii="Sylfaen" w:hAnsi="Sylfaen"/>
          <w:sz w:val="20"/>
          <w:szCs w:val="20"/>
        </w:rPr>
        <w:t xml:space="preserve">пятнадцати </w:t>
      </w:r>
      <w:r w:rsidR="009A796C" w:rsidRPr="00973E36">
        <w:rPr>
          <w:rFonts w:ascii="Sylfaen" w:hAnsi="Sylfaen"/>
          <w:sz w:val="20"/>
          <w:szCs w:val="20"/>
        </w:rPr>
        <w:t>рабочих дней.</w:t>
      </w:r>
    </w:p>
    <w:p w14:paraId="02454FB6" w14:textId="77777777" w:rsidR="00ED6836" w:rsidRPr="00973E36" w:rsidRDefault="00745561" w:rsidP="00B46D58">
      <w:pPr>
        <w:widowControl w:val="0"/>
        <w:spacing w:after="160"/>
        <w:ind w:firstLine="567"/>
        <w:jc w:val="both"/>
        <w:rPr>
          <w:rFonts w:ascii="Sylfaen" w:hAnsi="Sylfaen" w:cs="Sylfaen"/>
          <w:sz w:val="20"/>
          <w:szCs w:val="20"/>
        </w:rPr>
      </w:pPr>
      <w:r w:rsidRPr="00973E36">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973E36">
        <w:rPr>
          <w:rFonts w:ascii="Sylfaen" w:hAnsi="Sylfaen"/>
          <w:sz w:val="20"/>
          <w:szCs w:val="20"/>
        </w:rPr>
        <w:t xml:space="preserve"> и оценке </w:t>
      </w:r>
      <w:r w:rsidRPr="00973E36">
        <w:rPr>
          <w:rFonts w:ascii="Sylfaen" w:hAnsi="Sylfaen"/>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973E36">
        <w:rPr>
          <w:rFonts w:ascii="Sylfaen" w:hAnsi="Sylfaen"/>
          <w:sz w:val="20"/>
          <w:szCs w:val="20"/>
        </w:rPr>
        <w:t>, за исключением случая, установленного пунктом 8.9 части 1 настоящего приглашения</w:t>
      </w:r>
      <w:r w:rsidRPr="00973E36">
        <w:rPr>
          <w:rFonts w:ascii="Sylfaen" w:hAnsi="Sylfaen"/>
          <w:sz w:val="20"/>
          <w:szCs w:val="20"/>
        </w:rPr>
        <w:t>.</w:t>
      </w:r>
    </w:p>
    <w:p w14:paraId="380F9B36" w14:textId="77777777" w:rsidR="00B514E8" w:rsidRPr="00973E36" w:rsidRDefault="00FD2748" w:rsidP="00B46D58">
      <w:pPr>
        <w:pStyle w:val="23"/>
        <w:widowControl w:val="0"/>
        <w:tabs>
          <w:tab w:val="left" w:pos="1134"/>
        </w:tabs>
        <w:spacing w:after="160" w:line="240" w:lineRule="auto"/>
        <w:ind w:firstLine="567"/>
        <w:rPr>
          <w:rFonts w:ascii="Sylfaen" w:hAnsi="Sylfaen" w:cs="Sylfaen"/>
        </w:rPr>
      </w:pPr>
      <w:r w:rsidRPr="00973E36">
        <w:rPr>
          <w:rFonts w:ascii="Sylfaen" w:hAnsi="Sylfaen"/>
        </w:rPr>
        <w:t>8.</w:t>
      </w:r>
      <w:r w:rsidR="004C3E56" w:rsidRPr="00973E36">
        <w:rPr>
          <w:rFonts w:ascii="Sylfaen" w:hAnsi="Sylfaen"/>
        </w:rPr>
        <w:t>3</w:t>
      </w:r>
      <w:r w:rsidR="00D07367" w:rsidRPr="00973E36">
        <w:rPr>
          <w:rFonts w:ascii="Sylfaen" w:hAnsi="Sylfaen"/>
        </w:rPr>
        <w:t>.</w:t>
      </w:r>
      <w:r w:rsidR="00D07367" w:rsidRPr="00973E36">
        <w:rPr>
          <w:rFonts w:ascii="Sylfaen" w:hAnsi="Sylfaen"/>
        </w:rPr>
        <w:tab/>
      </w:r>
      <w:r w:rsidR="00D22CBB" w:rsidRPr="00973E36">
        <w:rPr>
          <w:rFonts w:ascii="Sylfaen" w:hAnsi="Sylfaen"/>
        </w:rPr>
        <w:t>Отобранный у</w:t>
      </w:r>
      <w:r w:rsidRPr="00973E36">
        <w:rPr>
          <w:rFonts w:ascii="Sylfaen" w:hAnsi="Sylfaen"/>
        </w:rPr>
        <w:t>частник</w:t>
      </w:r>
      <w:r w:rsidR="00DD2F66" w:rsidRPr="00973E36">
        <w:rPr>
          <w:rFonts w:ascii="Sylfaen" w:hAnsi="Sylfaen"/>
        </w:rPr>
        <w:t xml:space="preserve"> </w:t>
      </w:r>
      <w:r w:rsidRPr="00973E36">
        <w:rPr>
          <w:rFonts w:ascii="Sylfaen" w:hAnsi="Sylfaen"/>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973E36">
        <w:rPr>
          <w:rFonts w:ascii="Sylfaen" w:hAnsi="Sylfaen"/>
        </w:rPr>
        <w:t>отобранного</w:t>
      </w:r>
      <w:r w:rsidR="0066621D" w:rsidRPr="00973E36">
        <w:rPr>
          <w:rFonts w:ascii="Sylfaen" w:hAnsi="Sylfaen"/>
        </w:rPr>
        <w:t xml:space="preserve"> участника</w:t>
      </w:r>
      <w:r w:rsidR="009A0BDF" w:rsidRPr="00973E36">
        <w:rPr>
          <w:rFonts w:ascii="Sylfaen" w:hAnsi="Sylfaen"/>
        </w:rPr>
        <w:t xml:space="preserve"> и </w:t>
      </w:r>
      <w:r w:rsidRPr="00973E36">
        <w:rPr>
          <w:rFonts w:ascii="Sylfaen" w:hAnsi="Sylfaen"/>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973E36">
        <w:rPr>
          <w:rFonts w:ascii="Sylfaen" w:hAnsi="Sylfaen"/>
        </w:rPr>
        <w:t>.</w:t>
      </w:r>
    </w:p>
    <w:p w14:paraId="49C232E5" w14:textId="77777777" w:rsidR="00096865" w:rsidRPr="00973E36" w:rsidRDefault="00FD2748" w:rsidP="00B46D58">
      <w:pPr>
        <w:pStyle w:val="a3"/>
        <w:widowControl w:val="0"/>
        <w:tabs>
          <w:tab w:val="left" w:pos="1134"/>
        </w:tabs>
        <w:spacing w:after="160" w:line="240" w:lineRule="auto"/>
        <w:ind w:firstLine="567"/>
        <w:rPr>
          <w:rFonts w:ascii="Sylfaen" w:hAnsi="Sylfaen" w:cs="Sylfaen"/>
          <w:i w:val="0"/>
        </w:rPr>
      </w:pPr>
      <w:r w:rsidRPr="00973E36">
        <w:rPr>
          <w:rFonts w:ascii="Sylfaen" w:hAnsi="Sylfaen"/>
          <w:i w:val="0"/>
        </w:rPr>
        <w:lastRenderedPageBreak/>
        <w:t>8.</w:t>
      </w:r>
      <w:r w:rsidR="004C3E56" w:rsidRPr="00973E36">
        <w:rPr>
          <w:rFonts w:ascii="Sylfaen" w:hAnsi="Sylfaen"/>
          <w:i w:val="0"/>
        </w:rPr>
        <w:t>4</w:t>
      </w:r>
      <w:r w:rsidR="00644850" w:rsidRPr="00973E36">
        <w:rPr>
          <w:rFonts w:ascii="Sylfaen" w:hAnsi="Sylfaen"/>
          <w:i w:val="0"/>
        </w:rPr>
        <w:t>.</w:t>
      </w:r>
      <w:r w:rsidR="00644850" w:rsidRPr="00973E36">
        <w:rPr>
          <w:rFonts w:ascii="Sylfaen" w:hAnsi="Sylfaen"/>
          <w:i w:val="0"/>
        </w:rPr>
        <w:tab/>
      </w:r>
      <w:r w:rsidRPr="00973E36">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B24C3" w:rsidRPr="00973E36">
        <w:rPr>
          <w:rFonts w:ascii="Sylfaen" w:hAnsi="Sylfaen"/>
          <w:i w:val="0"/>
        </w:rPr>
        <w:t>установленному Центральным банком Армении в день открытия торгов 1</w:t>
      </w:r>
      <w:r w:rsidR="003C78D9" w:rsidRPr="00973E36">
        <w:rPr>
          <w:rStyle w:val="af6"/>
          <w:rFonts w:ascii="Sylfaen" w:hAnsi="Sylfaen"/>
          <w:i w:val="0"/>
        </w:rPr>
        <w:t>0</w:t>
      </w:r>
      <w:r w:rsidR="00A01157" w:rsidRPr="00973E36">
        <w:rPr>
          <w:rFonts w:ascii="Sylfaen" w:hAnsi="Sylfaen"/>
          <w:i w:val="0"/>
        </w:rPr>
        <w:t>.</w:t>
      </w:r>
    </w:p>
    <w:p w14:paraId="3A276896" w14:textId="77777777" w:rsidR="00096865" w:rsidRPr="00973E36" w:rsidRDefault="00FD2748" w:rsidP="00B46D58">
      <w:pPr>
        <w:pStyle w:val="a3"/>
        <w:widowControl w:val="0"/>
        <w:tabs>
          <w:tab w:val="left" w:pos="1134"/>
        </w:tabs>
        <w:spacing w:after="160" w:line="240" w:lineRule="auto"/>
        <w:ind w:firstLine="567"/>
        <w:rPr>
          <w:rFonts w:ascii="Sylfaen" w:hAnsi="Sylfaen" w:cs="Sylfaen"/>
          <w:i w:val="0"/>
        </w:rPr>
      </w:pPr>
      <w:r w:rsidRPr="00973E36">
        <w:rPr>
          <w:rFonts w:ascii="Sylfaen" w:hAnsi="Sylfaen"/>
          <w:i w:val="0"/>
        </w:rPr>
        <w:t>8.</w:t>
      </w:r>
      <w:r w:rsidR="00D31874" w:rsidRPr="00973E36">
        <w:rPr>
          <w:rFonts w:ascii="Sylfaen" w:hAnsi="Sylfaen"/>
          <w:i w:val="0"/>
        </w:rPr>
        <w:t>5</w:t>
      </w:r>
      <w:r w:rsidRPr="00973E36">
        <w:rPr>
          <w:rFonts w:ascii="Sylfaen" w:hAnsi="Sylfaen"/>
          <w:i w:val="0"/>
        </w:rPr>
        <w:t>.</w:t>
      </w:r>
      <w:r w:rsidR="00644850" w:rsidRPr="00973E36">
        <w:rPr>
          <w:rFonts w:ascii="Sylfaen" w:hAnsi="Sylfaen"/>
          <w:i w:val="0"/>
        </w:rPr>
        <w:tab/>
      </w:r>
      <w:r w:rsidRPr="00973E36">
        <w:rPr>
          <w:rFonts w:ascii="Sylfaen" w:hAnsi="Sylfaen"/>
          <w:i w:val="0"/>
        </w:rPr>
        <w:t>Переговоры между комиссией, заказчиком и участниками запрещаются, за исключением случаев,</w:t>
      </w:r>
    </w:p>
    <w:p w14:paraId="14E423D4" w14:textId="77777777" w:rsidR="00096865" w:rsidRPr="00973E36" w:rsidRDefault="00096865" w:rsidP="00B46D58">
      <w:pPr>
        <w:pStyle w:val="a3"/>
        <w:widowControl w:val="0"/>
        <w:tabs>
          <w:tab w:val="left" w:pos="1134"/>
        </w:tabs>
        <w:spacing w:after="160" w:line="240" w:lineRule="auto"/>
        <w:ind w:firstLine="567"/>
        <w:rPr>
          <w:rFonts w:ascii="Sylfaen" w:hAnsi="Sylfaen" w:cs="Sylfaen"/>
          <w:i w:val="0"/>
        </w:rPr>
      </w:pPr>
      <w:r w:rsidRPr="00973E36">
        <w:rPr>
          <w:rFonts w:ascii="Sylfaen" w:hAnsi="Sylfaen"/>
          <w:i w:val="0"/>
        </w:rPr>
        <w:t>1)</w:t>
      </w:r>
      <w:r w:rsidR="00644850" w:rsidRPr="00973E36">
        <w:rPr>
          <w:rFonts w:ascii="Sylfaen" w:hAnsi="Sylfaen"/>
          <w:i w:val="0"/>
        </w:rPr>
        <w:tab/>
      </w:r>
      <w:r w:rsidRPr="00973E36">
        <w:rPr>
          <w:rFonts w:ascii="Sylfaen" w:hAnsi="Sylfaen"/>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973E36">
        <w:rPr>
          <w:rFonts w:ascii="Sylfaen" w:hAnsi="Sylfaen" w:cs="Courier New"/>
          <w:i w:val="0"/>
          <w:lang w:val="en-US"/>
        </w:rPr>
        <w:t> </w:t>
      </w:r>
      <w:r w:rsidRPr="00973E36">
        <w:rPr>
          <w:rFonts w:ascii="Sylfaen" w:hAnsi="Sylfaen"/>
          <w:i w:val="0"/>
        </w:rPr>
        <w:t>1 настоящего приглашения для осуществления этой закупки или закупка осуществляется на основании части 6 статьи 15 Закона.</w:t>
      </w:r>
      <w:r w:rsidR="00AA7117" w:rsidRPr="00973E36">
        <w:rPr>
          <w:rFonts w:ascii="Sylfaen" w:hAnsi="Sylfaen"/>
          <w:i w:val="0"/>
        </w:rPr>
        <w:t xml:space="preserve"> </w:t>
      </w:r>
      <w:r w:rsidRPr="00973E36">
        <w:rPr>
          <w:rFonts w:ascii="Sylfaen" w:hAnsi="Sylfaen"/>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0F3F2D9F" w14:textId="77777777" w:rsidR="00096865" w:rsidRPr="00973E36" w:rsidDel="00992C40" w:rsidRDefault="00096865" w:rsidP="00B46D58">
      <w:pPr>
        <w:pStyle w:val="23"/>
        <w:widowControl w:val="0"/>
        <w:tabs>
          <w:tab w:val="left" w:pos="1134"/>
        </w:tabs>
        <w:spacing w:after="160" w:line="240" w:lineRule="auto"/>
        <w:ind w:firstLine="567"/>
        <w:rPr>
          <w:rFonts w:ascii="Sylfaen" w:hAnsi="Sylfaen" w:cs="Sylfaen"/>
        </w:rPr>
      </w:pPr>
      <w:r w:rsidRPr="00973E36">
        <w:rPr>
          <w:rFonts w:ascii="Sylfaen" w:hAnsi="Sylfaen"/>
        </w:rPr>
        <w:t>2)</w:t>
      </w:r>
      <w:r w:rsidR="00644850" w:rsidRPr="00973E36">
        <w:rPr>
          <w:rFonts w:ascii="Sylfaen" w:hAnsi="Sylfaen"/>
        </w:rPr>
        <w:tab/>
      </w:r>
      <w:r w:rsidRPr="00973E36">
        <w:rPr>
          <w:rFonts w:ascii="Sylfaen" w:hAnsi="Sylfaen"/>
        </w:rPr>
        <w:t>иных случаев, предусмотренных Законом.</w:t>
      </w:r>
    </w:p>
    <w:p w14:paraId="05C5E9AF" w14:textId="77777777" w:rsidR="009B6D58" w:rsidRPr="00973E36" w:rsidRDefault="00FD274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8.</w:t>
      </w:r>
      <w:r w:rsidR="00D31874" w:rsidRPr="00973E36">
        <w:rPr>
          <w:rFonts w:ascii="Sylfaen" w:hAnsi="Sylfaen"/>
          <w:sz w:val="20"/>
        </w:rPr>
        <w:t>6</w:t>
      </w:r>
      <w:r w:rsidRPr="00973E36">
        <w:rPr>
          <w:rFonts w:ascii="Sylfaen" w:hAnsi="Sylfaen"/>
          <w:sz w:val="20"/>
        </w:rPr>
        <w:t>.</w:t>
      </w:r>
      <w:r w:rsidR="00644850" w:rsidRPr="00973E36">
        <w:rPr>
          <w:rFonts w:ascii="Sylfaen" w:hAnsi="Sylfaen"/>
          <w:sz w:val="20"/>
        </w:rPr>
        <w:tab/>
      </w:r>
      <w:r w:rsidRPr="00973E36">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973E36">
        <w:rPr>
          <w:rFonts w:ascii="Sylfaen" w:hAnsi="Sylfaen"/>
          <w:sz w:val="20"/>
        </w:rPr>
        <w:t>отобранного</w:t>
      </w:r>
      <w:r w:rsidR="00970000" w:rsidRPr="00973E36">
        <w:rPr>
          <w:rFonts w:ascii="Sylfaen" w:hAnsi="Sylfaen"/>
          <w:sz w:val="20"/>
        </w:rPr>
        <w:t xml:space="preserve"> участника</w:t>
      </w:r>
      <w:r w:rsidR="00A00A1F" w:rsidRPr="00973E36">
        <w:rPr>
          <w:rFonts w:ascii="Sylfaen" w:hAnsi="Sylfaen"/>
          <w:sz w:val="20"/>
        </w:rPr>
        <w:t xml:space="preserve"> и </w:t>
      </w:r>
      <w:r w:rsidRPr="00973E36">
        <w:rPr>
          <w:rFonts w:ascii="Sylfaen" w:hAnsi="Sylfaen"/>
          <w:sz w:val="20"/>
        </w:rPr>
        <w:t xml:space="preserve">участников, </w:t>
      </w:r>
      <w:r w:rsidR="00A00A1F" w:rsidRPr="00973E36">
        <w:rPr>
          <w:rFonts w:ascii="Sylfaen" w:hAnsi="Sylfaen"/>
          <w:sz w:val="20"/>
        </w:rPr>
        <w:t xml:space="preserve"> занявших </w:t>
      </w:r>
      <w:r w:rsidRPr="00973E36">
        <w:rPr>
          <w:rFonts w:ascii="Sylfaen" w:hAnsi="Sylfaen"/>
          <w:sz w:val="20"/>
        </w:rPr>
        <w:t xml:space="preserve">последующие места. </w:t>
      </w:r>
      <w:r w:rsidR="002F2045" w:rsidRPr="00973E36">
        <w:rPr>
          <w:rFonts w:ascii="Sylfaen" w:hAnsi="Sylfaen"/>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973E36">
        <w:rPr>
          <w:rFonts w:ascii="Sylfaen" w:hAnsi="Sylfaen"/>
          <w:sz w:val="20"/>
        </w:rPr>
        <w:t>.</w:t>
      </w:r>
      <w:r w:rsidRPr="00973E36">
        <w:rPr>
          <w:rFonts w:ascii="Sylfaen" w:hAnsi="Sylfaen"/>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973E36">
        <w:rPr>
          <w:rFonts w:ascii="Sylfaen" w:hAnsi="Sylfaen"/>
          <w:sz w:val="20"/>
        </w:rPr>
        <w:t>ании части 6 статьи 15 Закона:</w:t>
      </w:r>
    </w:p>
    <w:p w14:paraId="14A2858A" w14:textId="77777777" w:rsidR="009B6D58" w:rsidRPr="00973E36" w:rsidRDefault="009B6D5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а.</w:t>
      </w:r>
      <w:r w:rsidR="00186559" w:rsidRPr="00973E36">
        <w:rPr>
          <w:rFonts w:ascii="Sylfaen" w:hAnsi="Sylfaen"/>
          <w:sz w:val="20"/>
        </w:rPr>
        <w:tab/>
      </w:r>
      <w:r w:rsidRPr="00973E36">
        <w:rPr>
          <w:rFonts w:ascii="Sylfaen" w:hAnsi="Sylfaen"/>
          <w:sz w:val="20"/>
        </w:rPr>
        <w:t>для определения</w:t>
      </w:r>
      <w:r w:rsidR="005F09CE" w:rsidRPr="00973E36">
        <w:rPr>
          <w:rFonts w:ascii="Sylfaen" w:hAnsi="Sylfaen"/>
          <w:sz w:val="20"/>
        </w:rPr>
        <w:t xml:space="preserve"> отобранного</w:t>
      </w:r>
      <w:r w:rsidR="000C6E1C" w:rsidRPr="00973E36">
        <w:rPr>
          <w:rFonts w:ascii="Sylfaen" w:hAnsi="Sylfaen"/>
          <w:sz w:val="20"/>
        </w:rPr>
        <w:t xml:space="preserve"> участника</w:t>
      </w:r>
      <w:r w:rsidR="005F09CE" w:rsidRPr="00973E36">
        <w:rPr>
          <w:rFonts w:ascii="Sylfaen" w:hAnsi="Sylfaen"/>
          <w:sz w:val="20"/>
        </w:rPr>
        <w:t xml:space="preserve"> и</w:t>
      </w:r>
      <w:r w:rsidRPr="00973E36">
        <w:rPr>
          <w:rFonts w:ascii="Sylfaen" w:hAnsi="Sylfaen"/>
          <w:sz w:val="20"/>
        </w:rPr>
        <w:t xml:space="preserve"> участников, занявших последующие места, с</w:t>
      </w:r>
      <w:r w:rsidR="00A50C53" w:rsidRPr="00973E36">
        <w:rPr>
          <w:rFonts w:ascii="Sylfaen" w:hAnsi="Sylfaen" w:cs="Courier New"/>
          <w:sz w:val="20"/>
          <w:lang w:val="en-US"/>
        </w:rPr>
        <w:t> </w:t>
      </w:r>
      <w:r w:rsidRPr="00973E36">
        <w:rPr>
          <w:rFonts w:ascii="Sylfaen" w:hAnsi="Sylfaen"/>
          <w:sz w:val="20"/>
        </w:rPr>
        <w:t>целью сокращения предложенных на заседании комиссии цен, со всеми участниками,</w:t>
      </w:r>
      <w:r w:rsidR="00AA7117" w:rsidRPr="00973E36">
        <w:rPr>
          <w:rFonts w:ascii="Sylfaen" w:hAnsi="Sylfaen"/>
          <w:sz w:val="20"/>
        </w:rPr>
        <w:t xml:space="preserve"> </w:t>
      </w:r>
      <w:r w:rsidRPr="00973E36">
        <w:rPr>
          <w:rFonts w:ascii="Sylfaen" w:hAnsi="Sylfaen"/>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39E9C3FE" w14:textId="77777777" w:rsidR="009B6D58" w:rsidRPr="00973E36" w:rsidRDefault="009B6D5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б.</w:t>
      </w:r>
      <w:r w:rsidR="00186559" w:rsidRPr="00973E36">
        <w:rPr>
          <w:rFonts w:ascii="Sylfaen" w:hAnsi="Sylfaen"/>
          <w:sz w:val="20"/>
        </w:rPr>
        <w:tab/>
      </w:r>
      <w:r w:rsidRPr="00973E36">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172B98" w:rsidRPr="00973E36">
        <w:rPr>
          <w:rFonts w:ascii="Sylfaen" w:hAnsi="Sylfaen"/>
          <w:sz w:val="20"/>
        </w:rPr>
        <w:t>в электронной форме</w:t>
      </w:r>
      <w:r w:rsidRPr="00973E36">
        <w:rPr>
          <w:rFonts w:ascii="Sylfaen" w:hAnsi="Sylfaen"/>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5810BE57" w14:textId="77777777" w:rsidR="009B6D58" w:rsidRPr="00973E36" w:rsidRDefault="009B6D5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в.</w:t>
      </w:r>
      <w:r w:rsidR="00186559" w:rsidRPr="00973E36">
        <w:rPr>
          <w:rFonts w:ascii="Sylfaen" w:hAnsi="Sylfaen"/>
          <w:sz w:val="20"/>
        </w:rPr>
        <w:tab/>
      </w:r>
      <w:r w:rsidRPr="00973E36">
        <w:rPr>
          <w:rFonts w:ascii="Sylfaen" w:hAnsi="Sylfaen"/>
          <w:sz w:val="20"/>
        </w:rPr>
        <w:t xml:space="preserve">переговоры проводятся не раннее чем на второй и не позднее чем на </w:t>
      </w:r>
      <w:r w:rsidR="00996FDC" w:rsidRPr="00973E36">
        <w:rPr>
          <w:rFonts w:ascii="Sylfaen" w:hAnsi="Sylfaen"/>
          <w:sz w:val="20"/>
        </w:rPr>
        <w:t xml:space="preserve">пятый </w:t>
      </w:r>
      <w:r w:rsidRPr="00973E36">
        <w:rPr>
          <w:rFonts w:ascii="Sylfaen" w:hAnsi="Sylfaen"/>
          <w:sz w:val="20"/>
        </w:rPr>
        <w:t>рабочий день со дня отправки извещения</w:t>
      </w:r>
      <w:r w:rsidR="00A50C53" w:rsidRPr="00973E36">
        <w:rPr>
          <w:rFonts w:ascii="Sylfaen" w:hAnsi="Sylfaen"/>
          <w:sz w:val="20"/>
        </w:rPr>
        <w:t>,</w:t>
      </w:r>
    </w:p>
    <w:p w14:paraId="1562EBFF" w14:textId="77777777" w:rsidR="009B6D58" w:rsidRPr="00973E36" w:rsidRDefault="009B6D5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г.</w:t>
      </w:r>
      <w:r w:rsidR="00186559" w:rsidRPr="00973E36">
        <w:rPr>
          <w:rFonts w:ascii="Sylfaen" w:hAnsi="Sylfaen"/>
          <w:sz w:val="20"/>
        </w:rPr>
        <w:tab/>
      </w:r>
      <w:r w:rsidRPr="00973E36">
        <w:rPr>
          <w:rFonts w:ascii="Sylfaen" w:hAnsi="Sylfaen"/>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0F0447B1" w14:textId="77777777" w:rsidR="009B6D58" w:rsidRPr="00973E36" w:rsidRDefault="009B6D5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д.</w:t>
      </w:r>
      <w:r w:rsidR="00186559" w:rsidRPr="00973E36">
        <w:rPr>
          <w:rFonts w:ascii="Sylfaen" w:hAnsi="Sylfaen"/>
          <w:sz w:val="20"/>
        </w:rPr>
        <w:tab/>
      </w:r>
      <w:r w:rsidRPr="00973E36">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973E36">
        <w:rPr>
          <w:rFonts w:ascii="Sylfaen" w:hAnsi="Sylfaen"/>
          <w:sz w:val="20"/>
        </w:rPr>
        <w:t xml:space="preserve">присутствующим на переговорах </w:t>
      </w:r>
      <w:r w:rsidRPr="00973E36">
        <w:rPr>
          <w:rFonts w:ascii="Sylfaen" w:hAnsi="Sylfaen"/>
          <w:sz w:val="20"/>
        </w:rPr>
        <w:t>участниками</w:t>
      </w:r>
      <w:r w:rsidR="001D129F" w:rsidRPr="00973E36">
        <w:rPr>
          <w:rFonts w:ascii="Sylfaen" w:hAnsi="Sylfaen"/>
          <w:sz w:val="20"/>
        </w:rPr>
        <w:t xml:space="preserve"> </w:t>
      </w:r>
      <w:r w:rsidRPr="00973E36">
        <w:rPr>
          <w:rFonts w:ascii="Sylfaen" w:hAnsi="Sylfaen"/>
          <w:sz w:val="20"/>
        </w:rPr>
        <w:t xml:space="preserve">ценам, </w:t>
      </w:r>
      <w:r w:rsidR="00927888" w:rsidRPr="00973E36">
        <w:rPr>
          <w:rFonts w:ascii="Sylfaen" w:hAnsi="Sylfaen"/>
          <w:sz w:val="20"/>
        </w:rPr>
        <w:t xml:space="preserve">которые </w:t>
      </w:r>
      <w:r w:rsidRPr="00973E36">
        <w:rPr>
          <w:rFonts w:ascii="Sylfaen" w:hAnsi="Sylfaen"/>
          <w:sz w:val="20"/>
        </w:rPr>
        <w:t xml:space="preserve">не </w:t>
      </w:r>
      <w:r w:rsidR="00927888" w:rsidRPr="00973E36">
        <w:rPr>
          <w:rFonts w:ascii="Sylfaen" w:hAnsi="Sylfaen"/>
          <w:sz w:val="20"/>
        </w:rPr>
        <w:t xml:space="preserve">превышают цену, установленную  заявкой на закупку  </w:t>
      </w:r>
      <w:r w:rsidRPr="00973E36">
        <w:rPr>
          <w:rFonts w:ascii="Sylfaen" w:hAnsi="Sylfaen"/>
          <w:sz w:val="20"/>
        </w:rPr>
        <w:t>, определяются и объявляются</w:t>
      </w:r>
      <w:r w:rsidR="00A134CC" w:rsidRPr="00973E36">
        <w:rPr>
          <w:rFonts w:ascii="Sylfaen" w:hAnsi="Sylfaen"/>
          <w:sz w:val="20"/>
        </w:rPr>
        <w:t xml:space="preserve"> отобранный участник и</w:t>
      </w:r>
      <w:r w:rsidRPr="00973E36">
        <w:rPr>
          <w:rFonts w:ascii="Sylfaen" w:hAnsi="Sylfaen"/>
          <w:sz w:val="20"/>
        </w:rPr>
        <w:t xml:space="preserve"> участники, занявшие последующие места,</w:t>
      </w:r>
    </w:p>
    <w:p w14:paraId="323F11AA" w14:textId="77777777" w:rsidR="008F2148" w:rsidRPr="00973E36" w:rsidRDefault="009B6D58"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е.</w:t>
      </w:r>
      <w:r w:rsidR="00C37724" w:rsidRPr="00973E36">
        <w:rPr>
          <w:rFonts w:ascii="Sylfaen" w:hAnsi="Sylfaen"/>
          <w:sz w:val="20"/>
        </w:rPr>
        <w:tab/>
      </w:r>
      <w:r w:rsidRPr="00973E36">
        <w:rPr>
          <w:rFonts w:ascii="Sylfaen" w:hAnsi="Sylfaen"/>
          <w:sz w:val="20"/>
        </w:rPr>
        <w:t xml:space="preserve">если на момент истечения установленного для переговоров окончательного срока представленные </w:t>
      </w:r>
      <w:r w:rsidR="009639FF" w:rsidRPr="00973E36">
        <w:rPr>
          <w:rFonts w:ascii="Sylfaen" w:hAnsi="Sylfaen"/>
          <w:sz w:val="20"/>
        </w:rPr>
        <w:t xml:space="preserve">присутствующим на переговорах </w:t>
      </w:r>
      <w:r w:rsidRPr="00973E36">
        <w:rPr>
          <w:rFonts w:ascii="Sylfaen" w:hAnsi="Sylfaen"/>
          <w:sz w:val="20"/>
        </w:rPr>
        <w:t>участниками цены превышают цену, установленную заявкой на закупку,</w:t>
      </w:r>
      <w:r w:rsidR="008F2148" w:rsidRPr="00973E36">
        <w:rPr>
          <w:rFonts w:ascii="Sylfaen" w:hAnsi="Sylfaen"/>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389581B9" w14:textId="77777777" w:rsidR="00235D56" w:rsidRPr="00973E36" w:rsidRDefault="008F2148"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 xml:space="preserve">- по характеристикам одного и того же предмета закупки в данном календарном году уже была </w:t>
      </w:r>
      <w:r w:rsidRPr="00973E36">
        <w:rPr>
          <w:rFonts w:ascii="Sylfaen" w:hAnsi="Sylfaen"/>
          <w:sz w:val="20"/>
        </w:rPr>
        <w:lastRenderedPageBreak/>
        <w:t xml:space="preserve">организована </w:t>
      </w:r>
      <w:r w:rsidR="00144E38" w:rsidRPr="00973E36">
        <w:rPr>
          <w:rFonts w:ascii="Sylfaen" w:hAnsi="Sylfaen"/>
          <w:sz w:val="20"/>
        </w:rPr>
        <w:t xml:space="preserve">как минимум одна </w:t>
      </w:r>
      <w:r w:rsidRPr="00973E36">
        <w:rPr>
          <w:rFonts w:ascii="Sylfaen" w:hAnsi="Sylfaen"/>
          <w:sz w:val="20"/>
        </w:rPr>
        <w:t xml:space="preserve">конкурентная процедура закупки, которая была объявлена несостоявшейся </w:t>
      </w:r>
      <w:r w:rsidR="00E23F8C" w:rsidRPr="00973E36">
        <w:rPr>
          <w:rFonts w:ascii="Sylfaen" w:hAnsi="Sylfaen"/>
          <w:sz w:val="20"/>
        </w:rPr>
        <w:t>на основании</w:t>
      </w:r>
      <w:r w:rsidR="00144E38" w:rsidRPr="00973E36">
        <w:rPr>
          <w:rFonts w:ascii="Sylfaen" w:hAnsi="Sylfaen"/>
          <w:sz w:val="20"/>
        </w:rPr>
        <w:t xml:space="preserve"> того, что</w:t>
      </w:r>
      <w:r w:rsidRPr="00973E36">
        <w:rPr>
          <w:rFonts w:ascii="Sylfaen" w:hAnsi="Sylfaen"/>
          <w:sz w:val="20"/>
        </w:rPr>
        <w:t xml:space="preserve"> представленны</w:t>
      </w:r>
      <w:r w:rsidR="00144E38" w:rsidRPr="00973E36">
        <w:rPr>
          <w:rFonts w:ascii="Sylfaen" w:hAnsi="Sylfaen"/>
          <w:sz w:val="20"/>
        </w:rPr>
        <w:t>е</w:t>
      </w:r>
      <w:r w:rsidRPr="00973E36">
        <w:rPr>
          <w:rFonts w:ascii="Sylfaen" w:hAnsi="Sylfaen"/>
          <w:sz w:val="20"/>
        </w:rPr>
        <w:t xml:space="preserve"> участниками цен</w:t>
      </w:r>
      <w:r w:rsidR="00144E38" w:rsidRPr="00973E36">
        <w:rPr>
          <w:rFonts w:ascii="Sylfaen" w:hAnsi="Sylfaen"/>
          <w:sz w:val="20"/>
        </w:rPr>
        <w:t>ы</w:t>
      </w:r>
      <w:r w:rsidRPr="00973E36">
        <w:rPr>
          <w:rFonts w:ascii="Sylfaen" w:hAnsi="Sylfaen"/>
          <w:sz w:val="20"/>
        </w:rPr>
        <w:t xml:space="preserve"> пре</w:t>
      </w:r>
      <w:r w:rsidR="00144E38" w:rsidRPr="00973E36">
        <w:rPr>
          <w:rFonts w:ascii="Sylfaen" w:hAnsi="Sylfaen"/>
          <w:sz w:val="20"/>
        </w:rPr>
        <w:t>вышают цену, установленную</w:t>
      </w:r>
      <w:r w:rsidRPr="00973E36">
        <w:rPr>
          <w:rFonts w:ascii="Sylfaen" w:hAnsi="Sylfaen"/>
          <w:sz w:val="20"/>
        </w:rPr>
        <w:t xml:space="preserve"> заявкой на закупку</w:t>
      </w:r>
      <w:r w:rsidR="00235D56" w:rsidRPr="00973E36">
        <w:rPr>
          <w:rFonts w:ascii="Sylfaen" w:hAnsi="Sylfaen"/>
          <w:sz w:val="20"/>
        </w:rPr>
        <w:t>,</w:t>
      </w:r>
    </w:p>
    <w:p w14:paraId="5A9E5D50" w14:textId="77777777" w:rsidR="008F2148" w:rsidRPr="00973E36" w:rsidRDefault="00235D56"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 xml:space="preserve">- </w:t>
      </w:r>
      <w:r w:rsidR="00B11432" w:rsidRPr="00973E36">
        <w:rPr>
          <w:rFonts w:ascii="Sylfaen" w:hAnsi="Sylfaen"/>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973E36">
        <w:rPr>
          <w:rFonts w:ascii="Sylfaen" w:hAnsi="Sylfaen"/>
          <w:sz w:val="20"/>
        </w:rPr>
        <w:t xml:space="preserve"> цены, превышающей</w:t>
      </w:r>
      <w:r w:rsidR="00B11432" w:rsidRPr="00973E36">
        <w:rPr>
          <w:rFonts w:ascii="Sylfaen" w:hAnsi="Sylfaen"/>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973E36">
        <w:rPr>
          <w:rFonts w:ascii="Sylfaen" w:hAnsi="Sylfaen"/>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973E36">
        <w:rPr>
          <w:rFonts w:ascii="Sylfaen" w:hAnsi="Sylfaen"/>
          <w:sz w:val="20"/>
        </w:rPr>
        <w:t xml:space="preserve"> договора, </w:t>
      </w:r>
      <w:r w:rsidR="007D4E09" w:rsidRPr="00973E36">
        <w:rPr>
          <w:rFonts w:ascii="Sylfaen" w:hAnsi="Sylfaen"/>
          <w:sz w:val="20"/>
        </w:rPr>
        <w:t>дополнительные финансовые средства</w:t>
      </w:r>
      <w:r w:rsidR="00EC09B0" w:rsidRPr="00973E36">
        <w:rPr>
          <w:rFonts w:ascii="Sylfaen" w:hAnsi="Sylfaen"/>
          <w:sz w:val="20"/>
        </w:rPr>
        <w:t xml:space="preserve"> не предусматриваются.</w:t>
      </w:r>
    </w:p>
    <w:p w14:paraId="086EAE5E" w14:textId="77777777" w:rsidR="009B6D58" w:rsidRPr="00973E36" w:rsidRDefault="003572EA"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ж.</w:t>
      </w:r>
      <w:r w:rsidR="00DF44E3" w:rsidRPr="00973E36">
        <w:rPr>
          <w:rFonts w:ascii="Sylfaen" w:hAnsi="Sylfaen"/>
          <w:sz w:val="20"/>
        </w:rPr>
        <w:t xml:space="preserve"> </w:t>
      </w:r>
      <w:r w:rsidR="00C34AFD" w:rsidRPr="00973E36">
        <w:rPr>
          <w:rFonts w:ascii="Sylfaen" w:hAnsi="Sylfaen"/>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973E36">
        <w:rPr>
          <w:rFonts w:ascii="Sylfaen" w:hAnsi="Sylfaen"/>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973E36">
        <w:rPr>
          <w:rFonts w:ascii="Sylfaen" w:hAnsi="Sylfaen"/>
          <w:sz w:val="20"/>
        </w:rPr>
        <w:t>, за исключением случая, предусмотренного абзацем ,, е " настоящего подпункта</w:t>
      </w:r>
      <w:r w:rsidR="009B6D58" w:rsidRPr="00973E36">
        <w:rPr>
          <w:rFonts w:ascii="Sylfaen" w:hAnsi="Sylfaen"/>
          <w:sz w:val="20"/>
        </w:rPr>
        <w:t xml:space="preserve">. </w:t>
      </w:r>
    </w:p>
    <w:p w14:paraId="1923F9A2" w14:textId="77777777" w:rsidR="00B514E8" w:rsidRPr="00973E36" w:rsidRDefault="00FD2748"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096B2C" w:rsidRPr="00973E36">
        <w:rPr>
          <w:rFonts w:ascii="Sylfaen" w:hAnsi="Sylfaen"/>
          <w:sz w:val="20"/>
          <w:szCs w:val="20"/>
        </w:rPr>
        <w:t>7</w:t>
      </w:r>
      <w:r w:rsidRPr="00973E36">
        <w:rPr>
          <w:rFonts w:ascii="Sylfaen" w:hAnsi="Sylfaen"/>
          <w:sz w:val="20"/>
          <w:szCs w:val="20"/>
        </w:rPr>
        <w:t>.</w:t>
      </w:r>
      <w:r w:rsidR="00C37724" w:rsidRPr="00973E36">
        <w:rPr>
          <w:rFonts w:ascii="Sylfaen" w:hAnsi="Sylfaen"/>
          <w:sz w:val="20"/>
          <w:szCs w:val="20"/>
        </w:rPr>
        <w:tab/>
      </w:r>
      <w:r w:rsidRPr="00973E36">
        <w:rPr>
          <w:rFonts w:ascii="Sylfaen" w:hAnsi="Sylfaen"/>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973E36">
        <w:rPr>
          <w:rFonts w:ascii="Sylfaen" w:hAnsi="Sylfaen"/>
          <w:sz w:val="20"/>
          <w:szCs w:val="20"/>
        </w:rPr>
        <w:t xml:space="preserve">включенные в заявку </w:t>
      </w:r>
      <w:r w:rsidRPr="00973E36">
        <w:rPr>
          <w:rFonts w:ascii="Sylfaen" w:hAnsi="Sylfaen"/>
          <w:sz w:val="20"/>
          <w:szCs w:val="20"/>
        </w:rPr>
        <w:t>документ</w:t>
      </w:r>
      <w:r w:rsidR="00F7541A" w:rsidRPr="00973E36">
        <w:rPr>
          <w:rFonts w:ascii="Sylfaen" w:hAnsi="Sylfaen"/>
          <w:sz w:val="20"/>
          <w:szCs w:val="20"/>
        </w:rPr>
        <w:t>ы</w:t>
      </w:r>
      <w:r w:rsidRPr="00973E36">
        <w:rPr>
          <w:rFonts w:ascii="Sylfaen" w:hAnsi="Sylfaen"/>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973E36">
        <w:rPr>
          <w:rFonts w:ascii="Sylfaen" w:hAnsi="Sylfaen" w:cs="Courier New"/>
          <w:sz w:val="20"/>
          <w:szCs w:val="20"/>
          <w:lang w:val="en-US"/>
        </w:rPr>
        <w:t> </w:t>
      </w:r>
      <w:r w:rsidRPr="00973E36">
        <w:rPr>
          <w:rFonts w:ascii="Sylfaen" w:hAnsi="Sylfaen"/>
          <w:sz w:val="20"/>
          <w:szCs w:val="20"/>
        </w:rPr>
        <w:t>препятствуя нормальному функционированию комиссии.</w:t>
      </w:r>
    </w:p>
    <w:p w14:paraId="142C7925" w14:textId="77777777" w:rsidR="00AD2081" w:rsidRPr="00973E36" w:rsidRDefault="00A150A9"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8.</w:t>
      </w:r>
      <w:r w:rsidR="00917747" w:rsidRPr="00973E36">
        <w:rPr>
          <w:rFonts w:ascii="Sylfaen" w:hAnsi="Sylfaen"/>
          <w:sz w:val="20"/>
        </w:rPr>
        <w:t>8</w:t>
      </w:r>
      <w:r w:rsidRPr="00973E36">
        <w:rPr>
          <w:rFonts w:ascii="Sylfaen" w:hAnsi="Sylfaen"/>
          <w:sz w:val="20"/>
        </w:rPr>
        <w:t>.</w:t>
      </w:r>
      <w:r w:rsidR="00213830" w:rsidRPr="00973E36">
        <w:rPr>
          <w:rFonts w:ascii="Sylfaen" w:hAnsi="Sylfaen"/>
          <w:sz w:val="20"/>
        </w:rPr>
        <w:tab/>
      </w:r>
      <w:r w:rsidRPr="00973E36">
        <w:rPr>
          <w:rFonts w:ascii="Sylfaen" w:hAnsi="Sylfaen"/>
          <w:sz w:val="20"/>
        </w:rPr>
        <w:t xml:space="preserve">Если в результате оценки, проведенной в ходе заседания по вскрытию </w:t>
      </w:r>
      <w:r w:rsidR="00F00565" w:rsidRPr="00973E36">
        <w:rPr>
          <w:rFonts w:ascii="Sylfaen" w:hAnsi="Sylfaen"/>
          <w:sz w:val="20"/>
        </w:rPr>
        <w:t xml:space="preserve">и оценке </w:t>
      </w:r>
      <w:r w:rsidRPr="00973E36">
        <w:rPr>
          <w:rFonts w:ascii="Sylfaen" w:hAnsi="Sylfaen"/>
          <w:sz w:val="20"/>
        </w:rPr>
        <w:t>заявок, в заявке участника фиксируются несоответствия требованиям приглашения,</w:t>
      </w:r>
      <w:r w:rsidR="001F0DAB" w:rsidRPr="00973E36">
        <w:rPr>
          <w:rFonts w:ascii="Sylfaen" w:hAnsi="Sylfaen"/>
          <w:sz w:val="20"/>
        </w:rPr>
        <w:t xml:space="preserve"> </w:t>
      </w:r>
      <w:r w:rsidRPr="00973E36">
        <w:rPr>
          <w:rFonts w:ascii="Sylfaen" w:hAnsi="Sylfaen"/>
          <w:sz w:val="20"/>
        </w:rPr>
        <w:t>комиссия приостанавливает заседание на один рабочий день, а секретарь комиссии в тот же день</w:t>
      </w:r>
      <w:r w:rsidR="007A34A6" w:rsidRPr="00973E36">
        <w:rPr>
          <w:rFonts w:ascii="Sylfaen" w:hAnsi="Sylfaen"/>
          <w:sz w:val="20"/>
        </w:rPr>
        <w:t xml:space="preserve"> </w:t>
      </w:r>
      <w:r w:rsidR="001F0DAB" w:rsidRPr="00973E36">
        <w:rPr>
          <w:rFonts w:ascii="Sylfaen" w:hAnsi="Sylfaen"/>
          <w:sz w:val="20"/>
        </w:rPr>
        <w:t>в электронной форме</w:t>
      </w:r>
      <w:r w:rsidR="007A34A6" w:rsidRPr="00973E36">
        <w:rPr>
          <w:rFonts w:ascii="Sylfaen" w:hAnsi="Sylfaen"/>
          <w:sz w:val="20"/>
        </w:rPr>
        <w:t xml:space="preserve"> </w:t>
      </w:r>
      <w:r w:rsidRPr="00973E36">
        <w:rPr>
          <w:rFonts w:ascii="Sylfaen" w:hAnsi="Sylfaen"/>
          <w:sz w:val="20"/>
        </w:rPr>
        <w:t xml:space="preserve"> информирует об этом участника, предлагая последнему исправить несоответствия до окончания срока приостановления.</w:t>
      </w:r>
    </w:p>
    <w:p w14:paraId="09304A40" w14:textId="77777777" w:rsidR="003B3E74" w:rsidRPr="00973E36" w:rsidRDefault="006A202F"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В</w:t>
      </w:r>
      <w:r w:rsidR="00AD2081" w:rsidRPr="00973E36">
        <w:rPr>
          <w:rFonts w:ascii="Sylfaen" w:hAnsi="Sylfaen"/>
          <w:sz w:val="20"/>
        </w:rPr>
        <w:t xml:space="preserve"> случае обоснованного решения на основании пункта 67 </w:t>
      </w:r>
      <w:r w:rsidR="0033740E" w:rsidRPr="00973E36">
        <w:rPr>
          <w:rFonts w:ascii="Sylfaen" w:hAnsi="Sylfaen"/>
          <w:sz w:val="20"/>
        </w:rPr>
        <w:t>П</w:t>
      </w:r>
      <w:r w:rsidR="00AD2081" w:rsidRPr="00973E36">
        <w:rPr>
          <w:rFonts w:ascii="Sylfaen" w:hAnsi="Sylfaen"/>
          <w:sz w:val="20"/>
        </w:rPr>
        <w:t xml:space="preserve">орядка </w:t>
      </w:r>
      <w:r w:rsidRPr="00973E36">
        <w:rPr>
          <w:rFonts w:ascii="Sylfaen" w:hAnsi="Sylfaen"/>
          <w:sz w:val="20"/>
        </w:rPr>
        <w:t xml:space="preserve">Оценочная комиссия </w:t>
      </w:r>
      <w:r w:rsidR="00CD1E50" w:rsidRPr="00973E36">
        <w:rPr>
          <w:rFonts w:ascii="Sylfaen" w:hAnsi="Sylfaen"/>
          <w:sz w:val="20"/>
        </w:rPr>
        <w:t xml:space="preserve">посредством </w:t>
      </w:r>
      <w:r w:rsidR="00A150D1" w:rsidRPr="00973E36">
        <w:rPr>
          <w:rFonts w:ascii="Sylfaen" w:hAnsi="Sylfaen"/>
          <w:sz w:val="20"/>
        </w:rPr>
        <w:t>К</w:t>
      </w:r>
      <w:r w:rsidR="00CD1E50" w:rsidRPr="00973E36">
        <w:rPr>
          <w:rFonts w:ascii="Sylfaen" w:hAnsi="Sylfaen"/>
          <w:sz w:val="20"/>
        </w:rPr>
        <w:t xml:space="preserve">омитета государственных доходов РА </w:t>
      </w:r>
      <w:r w:rsidRPr="00973E36">
        <w:rPr>
          <w:rFonts w:ascii="Sylfaen" w:hAnsi="Sylfaen"/>
          <w:sz w:val="20"/>
        </w:rPr>
        <w:t xml:space="preserve">может </w:t>
      </w:r>
      <w:r w:rsidR="00AD2081" w:rsidRPr="00973E36">
        <w:rPr>
          <w:rFonts w:ascii="Sylfaen" w:hAnsi="Sylfaen"/>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973E36">
        <w:rPr>
          <w:rFonts w:ascii="Sylfaen" w:hAnsi="Sylfaen"/>
          <w:sz w:val="20"/>
        </w:rPr>
        <w:t>З</w:t>
      </w:r>
      <w:r w:rsidR="00AD2081" w:rsidRPr="00973E36">
        <w:rPr>
          <w:rFonts w:ascii="Sylfaen" w:hAnsi="Sylfaen"/>
          <w:sz w:val="20"/>
        </w:rPr>
        <w:t>акона</w:t>
      </w:r>
      <w:r w:rsidR="00F215E2" w:rsidRPr="00973E36">
        <w:rPr>
          <w:rFonts w:ascii="Sylfaen" w:hAnsi="Sylfaen"/>
          <w:sz w:val="20"/>
        </w:rPr>
        <w:t xml:space="preserve">. </w:t>
      </w:r>
      <w:r w:rsidR="00AD2081" w:rsidRPr="00973E36">
        <w:rPr>
          <w:rFonts w:ascii="Sylfaen" w:hAnsi="Sylfaen"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973E36">
        <w:rPr>
          <w:rFonts w:ascii="Sylfaen" w:hAnsi="Sylfaen" w:cs="Sylfaen"/>
          <w:sz w:val="20"/>
        </w:rPr>
        <w:t>(число, месяц, год)</w:t>
      </w:r>
      <w:r w:rsidR="00AD2081" w:rsidRPr="00973E36">
        <w:rPr>
          <w:rFonts w:ascii="Sylfaen" w:hAnsi="Sylfaen" w:cs="Sylfaen"/>
          <w:sz w:val="20"/>
        </w:rPr>
        <w:t xml:space="preserve"> представления заявки</w:t>
      </w:r>
      <w:r w:rsidR="00855622" w:rsidRPr="00973E36">
        <w:rPr>
          <w:rFonts w:ascii="Sylfaen" w:hAnsi="Sylfaen" w:cs="Sylfaen"/>
          <w:sz w:val="20"/>
        </w:rPr>
        <w:t>.</w:t>
      </w:r>
      <w:r w:rsidR="003B3E74" w:rsidRPr="00973E36">
        <w:rPr>
          <w:rFonts w:ascii="Sylfaen" w:hAnsi="Sylfaen"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973E36">
        <w:rPr>
          <w:rFonts w:ascii="Sylfaen" w:hAnsi="Sylfaen" w:cs="Sylfaen"/>
          <w:sz w:val="20"/>
        </w:rPr>
        <w:t>с</w:t>
      </w:r>
      <w:r w:rsidR="003B3E74" w:rsidRPr="00973E36">
        <w:rPr>
          <w:rFonts w:ascii="Sylfaen" w:hAnsi="Sylfaen" w:cs="Sylfaen"/>
          <w:sz w:val="20"/>
        </w:rPr>
        <w:t xml:space="preserve"> оригинала информаци</w:t>
      </w:r>
      <w:r w:rsidR="00914B4A" w:rsidRPr="00973E36">
        <w:rPr>
          <w:rFonts w:ascii="Sylfaen" w:hAnsi="Sylfaen" w:cs="Sylfaen"/>
          <w:sz w:val="20"/>
        </w:rPr>
        <w:t>я</w:t>
      </w:r>
      <w:r w:rsidR="003B3E74" w:rsidRPr="00973E36">
        <w:rPr>
          <w:rFonts w:ascii="Sylfaen" w:hAnsi="Sylfaen" w:cs="Sylfaen"/>
          <w:sz w:val="20"/>
        </w:rPr>
        <w:t>, полученн</w:t>
      </w:r>
      <w:r w:rsidR="00914B4A" w:rsidRPr="00973E36">
        <w:rPr>
          <w:rFonts w:ascii="Sylfaen" w:hAnsi="Sylfaen" w:cs="Sylfaen"/>
          <w:sz w:val="20"/>
        </w:rPr>
        <w:t xml:space="preserve">ая </w:t>
      </w:r>
      <w:r w:rsidR="00584166" w:rsidRPr="00973E36">
        <w:rPr>
          <w:rFonts w:ascii="Sylfaen" w:hAnsi="Sylfaen" w:cs="Sylfaen"/>
          <w:sz w:val="20"/>
        </w:rPr>
        <w:t>из</w:t>
      </w:r>
      <w:r w:rsidR="003B3E74" w:rsidRPr="00973E36">
        <w:rPr>
          <w:rFonts w:ascii="Sylfaen" w:hAnsi="Sylfaen" w:cs="Sylfaen"/>
          <w:sz w:val="20"/>
        </w:rPr>
        <w:t xml:space="preserve"> </w:t>
      </w:r>
      <w:r w:rsidR="00914B4A" w:rsidRPr="00973E36">
        <w:rPr>
          <w:rFonts w:ascii="Sylfaen" w:hAnsi="Sylfaen" w:cs="Sylfaen"/>
          <w:sz w:val="20"/>
        </w:rPr>
        <w:t>К</w:t>
      </w:r>
      <w:r w:rsidR="003B3E74" w:rsidRPr="00973E36">
        <w:rPr>
          <w:rFonts w:ascii="Sylfaen" w:hAnsi="Sylfaen" w:cs="Sylfaen"/>
          <w:sz w:val="20"/>
        </w:rPr>
        <w:t>омитета.</w:t>
      </w:r>
      <w:r w:rsidR="006A3C8A" w:rsidRPr="00973E36">
        <w:rPr>
          <w:rFonts w:ascii="Sylfaen" w:hAnsi="Sylfaen"/>
          <w:sz w:val="20"/>
        </w:rPr>
        <w:t xml:space="preserve"> </w:t>
      </w:r>
      <w:r w:rsidR="006A3C8A" w:rsidRPr="00973E36">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973E36">
        <w:rPr>
          <w:rFonts w:ascii="Sylfaen" w:hAnsi="Sylfaen" w:cs="Sylfaen"/>
          <w:sz w:val="20"/>
        </w:rPr>
        <w:t>.</w:t>
      </w:r>
    </w:p>
    <w:p w14:paraId="1C9D2982" w14:textId="77777777" w:rsidR="00C27BA4" w:rsidRPr="00973E36" w:rsidRDefault="00A150A9" w:rsidP="00B46D58">
      <w:pPr>
        <w:pStyle w:val="norm"/>
        <w:widowControl w:val="0"/>
        <w:tabs>
          <w:tab w:val="left" w:pos="1276"/>
        </w:tabs>
        <w:spacing w:after="160" w:line="240" w:lineRule="auto"/>
        <w:ind w:firstLine="567"/>
        <w:rPr>
          <w:rFonts w:ascii="Sylfaen" w:hAnsi="Sylfaen"/>
          <w:sz w:val="20"/>
        </w:rPr>
      </w:pPr>
      <w:r w:rsidRPr="00973E36">
        <w:rPr>
          <w:rFonts w:ascii="Sylfaen" w:hAnsi="Sylfaen"/>
          <w:sz w:val="20"/>
        </w:rPr>
        <w:t>8.</w:t>
      </w:r>
      <w:r w:rsidR="000F35AE" w:rsidRPr="00973E36">
        <w:rPr>
          <w:rFonts w:ascii="Sylfaen" w:hAnsi="Sylfaen"/>
          <w:sz w:val="20"/>
        </w:rPr>
        <w:t>9</w:t>
      </w:r>
      <w:r w:rsidRPr="00973E36">
        <w:rPr>
          <w:rFonts w:ascii="Sylfaen" w:hAnsi="Sylfaen"/>
          <w:sz w:val="20"/>
        </w:rPr>
        <w:t>.</w:t>
      </w:r>
      <w:r w:rsidR="00213830" w:rsidRPr="00973E36">
        <w:rPr>
          <w:rFonts w:ascii="Sylfaen" w:hAnsi="Sylfaen"/>
          <w:sz w:val="20"/>
        </w:rPr>
        <w:tab/>
      </w:r>
      <w:r w:rsidRPr="00973E36">
        <w:rPr>
          <w:rFonts w:ascii="Sylfaen" w:hAnsi="Sylfaen"/>
          <w:sz w:val="20"/>
        </w:rPr>
        <w:t>Если участник исправляет зафиксированное несоответствие в срок, установленный пунктом 8.</w:t>
      </w:r>
      <w:r w:rsidR="000F35AE" w:rsidRPr="00973E36">
        <w:rPr>
          <w:rFonts w:ascii="Sylfaen" w:hAnsi="Sylfaen"/>
          <w:sz w:val="20"/>
        </w:rPr>
        <w:t>8</w:t>
      </w:r>
      <w:r w:rsidRPr="00973E36">
        <w:rPr>
          <w:rFonts w:ascii="Sylfaen" w:hAnsi="Sylfaen"/>
          <w:sz w:val="20"/>
        </w:rPr>
        <w:t>. настоящего приглашения, то его заявка оценивается удовлетворительно. В противном случае, заявка</w:t>
      </w:r>
      <w:r w:rsidR="00D23C17" w:rsidRPr="00973E36">
        <w:rPr>
          <w:rFonts w:ascii="Sylfaen" w:hAnsi="Sylfaen"/>
          <w:sz w:val="20"/>
        </w:rPr>
        <w:t xml:space="preserve"> данного участника</w:t>
      </w:r>
      <w:r w:rsidRPr="00973E36">
        <w:rPr>
          <w:rFonts w:ascii="Sylfaen" w:hAnsi="Sylfaen"/>
          <w:sz w:val="20"/>
        </w:rPr>
        <w:t xml:space="preserve"> оценивается неуд</w:t>
      </w:r>
      <w:r w:rsidR="00A50C53" w:rsidRPr="00973E36">
        <w:rPr>
          <w:rFonts w:ascii="Sylfaen" w:hAnsi="Sylfaen"/>
          <w:sz w:val="20"/>
        </w:rPr>
        <w:t>овлетворительно и отклоняется</w:t>
      </w:r>
      <w:r w:rsidR="005D7FA6" w:rsidRPr="00973E36">
        <w:rPr>
          <w:rFonts w:ascii="Sylfaen" w:hAnsi="Sylfaen"/>
          <w:sz w:val="20"/>
        </w:rPr>
        <w:t>, а отобранным участником признается участник, занявший последующее место</w:t>
      </w:r>
      <w:r w:rsidR="00A50C53" w:rsidRPr="00973E36">
        <w:rPr>
          <w:rFonts w:ascii="Sylfaen" w:hAnsi="Sylfaen"/>
          <w:sz w:val="20"/>
        </w:rPr>
        <w:t>.</w:t>
      </w:r>
    </w:p>
    <w:p w14:paraId="544E12CD" w14:textId="77777777" w:rsidR="00C27BA4" w:rsidRPr="00973E36" w:rsidRDefault="00C27BA4" w:rsidP="00B46D58">
      <w:pPr>
        <w:pStyle w:val="norm"/>
        <w:widowControl w:val="0"/>
        <w:tabs>
          <w:tab w:val="left" w:pos="1276"/>
        </w:tabs>
        <w:spacing w:after="160" w:line="240" w:lineRule="auto"/>
        <w:ind w:firstLine="567"/>
        <w:rPr>
          <w:rFonts w:ascii="Sylfaen" w:hAnsi="Sylfaen" w:cs="Sylfaen"/>
          <w:sz w:val="20"/>
        </w:rPr>
      </w:pPr>
      <w:r w:rsidRPr="00973E36">
        <w:rPr>
          <w:rFonts w:ascii="Sylfaen" w:hAnsi="Sylfaen" w:cs="Sylfaen"/>
          <w:sz w:val="20"/>
        </w:rPr>
        <w:t xml:space="preserve">Если в результате оценки заявок несоответствие было зафиксировано в результате информации, полученной из </w:t>
      </w:r>
      <w:r w:rsidR="00146FC5" w:rsidRPr="00973E36">
        <w:rPr>
          <w:rFonts w:ascii="Sylfaen" w:hAnsi="Sylfaen" w:cs="Sylfaen"/>
          <w:sz w:val="20"/>
        </w:rPr>
        <w:t>К</w:t>
      </w:r>
      <w:r w:rsidRPr="00973E36">
        <w:rPr>
          <w:rFonts w:ascii="Sylfaen" w:hAnsi="Sylfaen" w:cs="Sylfaen"/>
          <w:sz w:val="20"/>
        </w:rPr>
        <w:t xml:space="preserve">омитета по государственным доходам РА, то оно считается исправленным, если участник представляет </w:t>
      </w:r>
      <w:r w:rsidR="00146FC5" w:rsidRPr="00973E36">
        <w:rPr>
          <w:rFonts w:ascii="Sylfaen" w:hAnsi="Sylfaen" w:cs="Sylfaen"/>
          <w:sz w:val="20"/>
        </w:rPr>
        <w:t xml:space="preserve">воспроизведенный </w:t>
      </w:r>
      <w:r w:rsidRPr="00973E36">
        <w:rPr>
          <w:rFonts w:ascii="Sylfaen" w:hAnsi="Sylfaen" w:cs="Sylfaen"/>
          <w:sz w:val="20"/>
        </w:rPr>
        <w:t>(отсканированный) экземпляр документа, обосновывающего выплату указанной суммы в предоставленной информации</w:t>
      </w:r>
      <w:r w:rsidR="00146FC5" w:rsidRPr="00973E36">
        <w:rPr>
          <w:rFonts w:ascii="Sylfaen" w:hAnsi="Sylfaen" w:cs="Sylfaen"/>
          <w:sz w:val="20"/>
        </w:rPr>
        <w:t>.</w:t>
      </w:r>
    </w:p>
    <w:p w14:paraId="5234339D" w14:textId="77777777" w:rsidR="005E0E50" w:rsidRPr="00973E36" w:rsidRDefault="00A150A9" w:rsidP="00B46D58">
      <w:pPr>
        <w:pStyle w:val="23"/>
        <w:widowControl w:val="0"/>
        <w:tabs>
          <w:tab w:val="left" w:pos="1276"/>
        </w:tabs>
        <w:spacing w:after="160" w:line="240" w:lineRule="auto"/>
        <w:ind w:firstLine="567"/>
        <w:rPr>
          <w:rFonts w:ascii="Sylfaen" w:hAnsi="Sylfaen" w:cs="Sylfaen"/>
        </w:rPr>
      </w:pPr>
      <w:r w:rsidRPr="00973E36">
        <w:rPr>
          <w:rFonts w:ascii="Sylfaen" w:hAnsi="Sylfaen"/>
        </w:rPr>
        <w:t>8.1</w:t>
      </w:r>
      <w:r w:rsidR="00B81197" w:rsidRPr="00973E36">
        <w:rPr>
          <w:rFonts w:ascii="Sylfaen" w:hAnsi="Sylfaen"/>
        </w:rPr>
        <w:t>0</w:t>
      </w:r>
      <w:r w:rsidRPr="00973E36">
        <w:rPr>
          <w:rFonts w:ascii="Sylfaen" w:hAnsi="Sylfaen"/>
        </w:rPr>
        <w:t>.</w:t>
      </w:r>
      <w:r w:rsidR="00213830" w:rsidRPr="00973E36">
        <w:rPr>
          <w:rFonts w:ascii="Sylfaen" w:hAnsi="Sylfaen"/>
        </w:rPr>
        <w:tab/>
      </w:r>
      <w:r w:rsidRPr="00973E36">
        <w:rPr>
          <w:rFonts w:ascii="Sylfaen" w:hAnsi="Sylfaen"/>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w:t>
      </w:r>
      <w:r w:rsidRPr="00973E36">
        <w:rPr>
          <w:rFonts w:ascii="Sylfaen" w:hAnsi="Sylfaen"/>
        </w:rPr>
        <w:lastRenderedPageBreak/>
        <w:t xml:space="preserve">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37ACF284" w14:textId="77777777" w:rsidR="00EA58C8" w:rsidRPr="00973E36" w:rsidRDefault="00A150A9" w:rsidP="00B46D58">
      <w:pPr>
        <w:pStyle w:val="23"/>
        <w:widowControl w:val="0"/>
        <w:tabs>
          <w:tab w:val="left" w:pos="1276"/>
        </w:tabs>
        <w:spacing w:after="160" w:line="240" w:lineRule="auto"/>
        <w:ind w:firstLine="567"/>
        <w:rPr>
          <w:rFonts w:ascii="Sylfaen" w:hAnsi="Sylfaen" w:cs="Sylfaen"/>
        </w:rPr>
      </w:pPr>
      <w:r w:rsidRPr="00973E36">
        <w:rPr>
          <w:rFonts w:ascii="Sylfaen" w:hAnsi="Sylfaen"/>
        </w:rPr>
        <w:t>8.1</w:t>
      </w:r>
      <w:r w:rsidR="00B55371" w:rsidRPr="00973E36">
        <w:rPr>
          <w:rFonts w:ascii="Sylfaen" w:hAnsi="Sylfaen"/>
        </w:rPr>
        <w:t>1</w:t>
      </w:r>
      <w:r w:rsidR="004409B1" w:rsidRPr="00973E36">
        <w:rPr>
          <w:rFonts w:ascii="Sylfaen" w:hAnsi="Sylfaen"/>
        </w:rPr>
        <w:t>.</w:t>
      </w:r>
      <w:r w:rsidR="004409B1" w:rsidRPr="00973E36">
        <w:rPr>
          <w:rFonts w:ascii="Sylfaen" w:hAnsi="Sylfaen"/>
        </w:rPr>
        <w:tab/>
      </w:r>
      <w:r w:rsidRPr="00973E36">
        <w:rPr>
          <w:rFonts w:ascii="Sylfaen" w:hAnsi="Sylfaen"/>
        </w:rPr>
        <w:t>После вскрытия</w:t>
      </w:r>
      <w:r w:rsidR="00895E05" w:rsidRPr="00973E36">
        <w:rPr>
          <w:rFonts w:ascii="Sylfaen" w:hAnsi="Sylfaen"/>
        </w:rPr>
        <w:t xml:space="preserve"> и оценки</w:t>
      </w:r>
      <w:r w:rsidRPr="00973E36">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973E36">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973E36">
        <w:rPr>
          <w:rFonts w:ascii="Sylfaen" w:hAnsi="Sylfaen"/>
        </w:rPr>
        <w:t>.</w:t>
      </w:r>
    </w:p>
    <w:p w14:paraId="00E07BB0" w14:textId="77777777" w:rsidR="00E65F37" w:rsidRPr="00973E36" w:rsidRDefault="00A150A9" w:rsidP="00B46D58">
      <w:pPr>
        <w:pStyle w:val="23"/>
        <w:widowControl w:val="0"/>
        <w:tabs>
          <w:tab w:val="left" w:pos="1276"/>
        </w:tabs>
        <w:spacing w:after="160" w:line="240" w:lineRule="auto"/>
        <w:ind w:firstLine="567"/>
        <w:rPr>
          <w:rFonts w:ascii="Sylfaen" w:hAnsi="Sylfaen" w:cs="Sylfaen"/>
        </w:rPr>
      </w:pPr>
      <w:r w:rsidRPr="00973E36">
        <w:rPr>
          <w:rFonts w:ascii="Sylfaen" w:hAnsi="Sylfaen"/>
        </w:rPr>
        <w:t>8.1</w:t>
      </w:r>
      <w:r w:rsidR="00696900" w:rsidRPr="00973E36">
        <w:rPr>
          <w:rFonts w:ascii="Sylfaen" w:hAnsi="Sylfaen"/>
        </w:rPr>
        <w:t>2</w:t>
      </w:r>
      <w:r w:rsidRPr="00973E36">
        <w:rPr>
          <w:rFonts w:ascii="Sylfaen" w:hAnsi="Sylfaen"/>
        </w:rPr>
        <w:t>.</w:t>
      </w:r>
      <w:r w:rsidR="004409B1" w:rsidRPr="00973E36">
        <w:rPr>
          <w:rFonts w:ascii="Sylfaen" w:hAnsi="Sylfaen"/>
        </w:rPr>
        <w:tab/>
      </w:r>
      <w:r w:rsidRPr="00973E36">
        <w:rPr>
          <w:rFonts w:ascii="Sylfaen" w:hAnsi="Sylfaen"/>
        </w:rPr>
        <w:t>Не позднее чем на следующий рабочий день после завершения заседания по вскрытию</w:t>
      </w:r>
      <w:r w:rsidR="001E4A24" w:rsidRPr="00973E36">
        <w:rPr>
          <w:rFonts w:ascii="Sylfaen" w:hAnsi="Sylfaen"/>
        </w:rPr>
        <w:t xml:space="preserve"> и оценке</w:t>
      </w:r>
      <w:r w:rsidRPr="00973E36">
        <w:rPr>
          <w:rFonts w:ascii="Sylfaen" w:hAnsi="Sylfaen"/>
        </w:rPr>
        <w:t xml:space="preserve"> заявок секретарь комиссии: </w:t>
      </w:r>
    </w:p>
    <w:p w14:paraId="3EF5B839" w14:textId="77777777" w:rsidR="00A24827" w:rsidRPr="00973E36" w:rsidRDefault="00A24827" w:rsidP="00B46D58">
      <w:pPr>
        <w:pStyle w:val="23"/>
        <w:widowControl w:val="0"/>
        <w:tabs>
          <w:tab w:val="left" w:pos="1134"/>
        </w:tabs>
        <w:spacing w:after="160" w:line="240" w:lineRule="auto"/>
        <w:ind w:firstLine="567"/>
        <w:rPr>
          <w:rFonts w:ascii="Sylfaen" w:hAnsi="Sylfaen" w:cs="Sylfaen"/>
        </w:rPr>
      </w:pPr>
      <w:r w:rsidRPr="00973E36">
        <w:rPr>
          <w:rFonts w:ascii="Sylfaen" w:hAnsi="Sylfaen"/>
        </w:rPr>
        <w:t>1)</w:t>
      </w:r>
      <w:r w:rsidR="00DC64B5" w:rsidRPr="00973E36">
        <w:rPr>
          <w:rFonts w:ascii="Sylfaen" w:hAnsi="Sylfaen"/>
        </w:rPr>
        <w:tab/>
      </w:r>
      <w:r w:rsidRPr="00973E36">
        <w:rPr>
          <w:rFonts w:ascii="Sylfaen" w:hAnsi="Sylfaen"/>
        </w:rPr>
        <w:t>опубликовывает в бюллетене воспроизведенный (отсканированный) с</w:t>
      </w:r>
      <w:r w:rsidR="00DC64B5" w:rsidRPr="00973E36">
        <w:rPr>
          <w:rFonts w:ascii="Sylfaen" w:hAnsi="Sylfaen" w:cs="Courier New"/>
          <w:lang w:val="en-US"/>
        </w:rPr>
        <w:t> </w:t>
      </w:r>
      <w:r w:rsidRPr="00973E36">
        <w:rPr>
          <w:rFonts w:ascii="Sylfaen" w:hAnsi="Sylfaen"/>
        </w:rPr>
        <w:t>оригинала вариант протокола заседания по вскрытию заявок</w:t>
      </w:r>
      <w:r w:rsidR="001E4A24" w:rsidRPr="00973E36">
        <w:rPr>
          <w:rFonts w:ascii="Sylfaen" w:hAnsi="Sylfaen"/>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73A93FC4" w14:textId="77777777" w:rsidR="008B73CD" w:rsidRPr="00973E36" w:rsidRDefault="008B73CD" w:rsidP="00B46D58">
      <w:pPr>
        <w:pStyle w:val="23"/>
        <w:widowControl w:val="0"/>
        <w:tabs>
          <w:tab w:val="left" w:pos="1134"/>
        </w:tabs>
        <w:spacing w:after="160" w:line="240" w:lineRule="auto"/>
        <w:ind w:firstLine="567"/>
        <w:rPr>
          <w:rFonts w:ascii="Sylfaen" w:hAnsi="Sylfaen" w:cs="Sylfaen"/>
        </w:rPr>
      </w:pPr>
      <w:r w:rsidRPr="00973E36">
        <w:rPr>
          <w:rFonts w:ascii="Sylfaen" w:hAnsi="Sylfaen"/>
        </w:rPr>
        <w:t>2)</w:t>
      </w:r>
      <w:r w:rsidR="00DC64B5" w:rsidRPr="00973E36">
        <w:rPr>
          <w:rFonts w:ascii="Sylfaen" w:hAnsi="Sylfaen"/>
        </w:rPr>
        <w:tab/>
      </w:r>
      <w:r w:rsidRPr="00973E36">
        <w:rPr>
          <w:rFonts w:ascii="Sylfaen" w:hAnsi="Sylfaen"/>
        </w:rPr>
        <w:t>опубликовывает в бюллетене воспроизведенные (отсканированные) с</w:t>
      </w:r>
      <w:r w:rsidR="00DC64B5" w:rsidRPr="00973E36">
        <w:rPr>
          <w:rFonts w:ascii="Sylfaen" w:hAnsi="Sylfaen" w:cs="Courier New"/>
          <w:lang w:val="en-US"/>
        </w:rPr>
        <w:t> </w:t>
      </w:r>
      <w:r w:rsidRPr="00973E36">
        <w:rPr>
          <w:rFonts w:ascii="Sylfaen" w:hAnsi="Sylfaen"/>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973E36">
        <w:rPr>
          <w:rFonts w:ascii="Sylfaen" w:hAnsi="Sylfaen"/>
        </w:rPr>
        <w:t xml:space="preserve"> и оценке</w:t>
      </w:r>
      <w:r w:rsidRPr="00973E36">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F003E6F" w14:textId="77777777" w:rsidR="00E64D24" w:rsidRPr="00973E36" w:rsidRDefault="008769B4"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w:t>
      </w:r>
      <w:r w:rsidR="005B6DCF" w:rsidRPr="00973E36">
        <w:rPr>
          <w:rFonts w:ascii="Sylfaen" w:hAnsi="Sylfaen"/>
          <w:sz w:val="20"/>
          <w:szCs w:val="20"/>
          <w:lang w:val="hy-AM"/>
        </w:rPr>
        <w:t>1</w:t>
      </w:r>
      <w:r w:rsidR="00762474" w:rsidRPr="00973E36">
        <w:rPr>
          <w:rFonts w:ascii="Sylfaen" w:hAnsi="Sylfaen"/>
          <w:sz w:val="20"/>
          <w:szCs w:val="20"/>
        </w:rPr>
        <w:t>3</w:t>
      </w:r>
      <w:r w:rsidR="00493CC7" w:rsidRPr="00973E36">
        <w:rPr>
          <w:rFonts w:ascii="Sylfaen" w:hAnsi="Sylfaen"/>
          <w:sz w:val="20"/>
          <w:szCs w:val="20"/>
        </w:rPr>
        <w:t>.</w:t>
      </w:r>
      <w:r w:rsidR="00493CC7" w:rsidRPr="00973E36">
        <w:rPr>
          <w:rFonts w:ascii="Sylfaen" w:hAnsi="Sylfaen"/>
          <w:sz w:val="20"/>
          <w:szCs w:val="20"/>
        </w:rPr>
        <w:tab/>
      </w:r>
      <w:r w:rsidRPr="00973E36">
        <w:rPr>
          <w:rFonts w:ascii="Sylfaen" w:hAnsi="Sylfaen"/>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973E36">
        <w:rPr>
          <w:rFonts w:ascii="Sylfaen" w:hAnsi="Sylfaen"/>
          <w:sz w:val="20"/>
          <w:szCs w:val="20"/>
        </w:rPr>
        <w:t xml:space="preserve"> их</w:t>
      </w:r>
      <w:r w:rsidRPr="00973E36">
        <w:rPr>
          <w:rFonts w:ascii="Sylfaen" w:hAnsi="Sylfaen"/>
          <w:sz w:val="20"/>
          <w:szCs w:val="20"/>
        </w:rPr>
        <w:t xml:space="preserve"> получения </w:t>
      </w:r>
      <w:r w:rsidR="00C42879" w:rsidRPr="00973E36">
        <w:rPr>
          <w:rFonts w:ascii="Sylfaen" w:hAnsi="Sylfaen"/>
          <w:sz w:val="20"/>
          <w:szCs w:val="20"/>
        </w:rPr>
        <w:t>инициирует процедуру включения данного участника в список участников, не имеющих права участвовать в процессе закупок</w:t>
      </w:r>
      <w:r w:rsidRPr="00973E36">
        <w:rPr>
          <w:rFonts w:ascii="Sylfaen" w:hAnsi="Sylfaen"/>
          <w:sz w:val="20"/>
          <w:szCs w:val="20"/>
        </w:rPr>
        <w:t xml:space="preserve">. При этом если </w:t>
      </w:r>
      <w:r w:rsidR="00F763EC" w:rsidRPr="00973E36">
        <w:rPr>
          <w:rFonts w:ascii="Sylfaen" w:hAnsi="Sylfaen"/>
          <w:sz w:val="20"/>
          <w:szCs w:val="20"/>
        </w:rPr>
        <w:t xml:space="preserve">представленное </w:t>
      </w:r>
      <w:r w:rsidRPr="00973E36">
        <w:rPr>
          <w:rFonts w:ascii="Sylfaen" w:hAnsi="Sylfaen"/>
          <w:sz w:val="20"/>
          <w:szCs w:val="20"/>
        </w:rPr>
        <w:t xml:space="preserve">по заявке </w:t>
      </w:r>
      <w:r w:rsidR="00FA2B47" w:rsidRPr="00973E36">
        <w:rPr>
          <w:rFonts w:ascii="Sylfaen" w:hAnsi="Sylfaen"/>
          <w:sz w:val="20"/>
          <w:szCs w:val="20"/>
        </w:rPr>
        <w:t>подтверждени</w:t>
      </w:r>
      <w:r w:rsidR="00F763EC" w:rsidRPr="00973E36">
        <w:rPr>
          <w:rFonts w:ascii="Sylfaen" w:hAnsi="Sylfaen"/>
          <w:sz w:val="20"/>
          <w:szCs w:val="20"/>
        </w:rPr>
        <w:t>е</w:t>
      </w:r>
      <w:r w:rsidR="00FA2B47" w:rsidRPr="00973E36">
        <w:rPr>
          <w:rFonts w:ascii="Sylfaen" w:hAnsi="Sylfaen"/>
          <w:sz w:val="20"/>
          <w:szCs w:val="20"/>
        </w:rPr>
        <w:t xml:space="preserve"> </w:t>
      </w:r>
      <w:r w:rsidRPr="00973E36">
        <w:rPr>
          <w:rFonts w:ascii="Sylfaen" w:hAnsi="Sylfaen"/>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973E36">
        <w:rPr>
          <w:rFonts w:ascii="Sylfaen" w:hAnsi="Sylfaen"/>
          <w:sz w:val="20"/>
          <w:szCs w:val="20"/>
        </w:rPr>
        <w:t xml:space="preserve">соответствующее </w:t>
      </w:r>
      <w:r w:rsidRPr="00973E36">
        <w:rPr>
          <w:rFonts w:ascii="Sylfaen" w:hAnsi="Sylfaen"/>
          <w:sz w:val="20"/>
          <w:szCs w:val="20"/>
        </w:rPr>
        <w:t xml:space="preserve">действительности </w:t>
      </w:r>
      <w:r w:rsidR="00F763EC" w:rsidRPr="00973E36">
        <w:rPr>
          <w:rFonts w:ascii="Sylfaen" w:hAnsi="Sylfaen"/>
          <w:sz w:val="20"/>
          <w:szCs w:val="20"/>
        </w:rPr>
        <w:t xml:space="preserve">либо </w:t>
      </w:r>
      <w:r w:rsidRPr="00973E36">
        <w:rPr>
          <w:rFonts w:ascii="Sylfaen" w:hAnsi="Sylfaen"/>
          <w:sz w:val="20"/>
          <w:szCs w:val="20"/>
        </w:rPr>
        <w:t xml:space="preserve">участник в установленные </w:t>
      </w:r>
      <w:r w:rsidR="004623A3" w:rsidRPr="00973E36">
        <w:rPr>
          <w:rFonts w:ascii="Sylfaen" w:hAnsi="Sylfaen"/>
          <w:sz w:val="20"/>
          <w:szCs w:val="20"/>
        </w:rPr>
        <w:t xml:space="preserve">настоящим </w:t>
      </w:r>
      <w:r w:rsidRPr="00973E36">
        <w:rPr>
          <w:rFonts w:ascii="Sylfaen" w:hAnsi="Sylfaen"/>
          <w:sz w:val="20"/>
          <w:szCs w:val="20"/>
        </w:rPr>
        <w:t xml:space="preserve">приглашением сроки и порядке не представляет предусмотренные приглашением документы, </w:t>
      </w:r>
      <w:r w:rsidR="00F763EC" w:rsidRPr="00973E36">
        <w:rPr>
          <w:rFonts w:ascii="Sylfaen" w:hAnsi="Sylfaen"/>
          <w:sz w:val="20"/>
          <w:szCs w:val="20"/>
        </w:rPr>
        <w:t>или отобранный участник не представляет обеспечение квалификации,</w:t>
      </w:r>
      <w:r w:rsidR="00F73D7F" w:rsidRPr="00973E36">
        <w:rPr>
          <w:rFonts w:ascii="Sylfaen" w:hAnsi="Sylfaen"/>
          <w:sz w:val="20"/>
          <w:szCs w:val="20"/>
        </w:rPr>
        <w:t xml:space="preserve"> </w:t>
      </w:r>
      <w:r w:rsidRPr="00973E36">
        <w:rPr>
          <w:rFonts w:ascii="Sylfaen" w:hAnsi="Sylfaen"/>
          <w:sz w:val="20"/>
          <w:szCs w:val="20"/>
        </w:rPr>
        <w:t>то это обстоятельство считается нарушением обязательства, принятого в рамках процесса закупки.</w:t>
      </w:r>
    </w:p>
    <w:p w14:paraId="07680876" w14:textId="77777777" w:rsidR="00A63D83" w:rsidRPr="00973E36" w:rsidRDefault="00A63D83"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8.1</w:t>
      </w:r>
      <w:r w:rsidR="008067C5" w:rsidRPr="00973E36">
        <w:rPr>
          <w:rFonts w:ascii="Sylfaen" w:hAnsi="Sylfaen"/>
          <w:sz w:val="20"/>
          <w:szCs w:val="20"/>
        </w:rPr>
        <w:t>4</w:t>
      </w:r>
      <w:r w:rsidR="00A31DCA" w:rsidRPr="00973E36">
        <w:rPr>
          <w:rFonts w:ascii="Sylfaen" w:hAnsi="Sylfaen"/>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D194C11" w14:textId="77777777" w:rsidR="00A23E7B" w:rsidRPr="00973E36" w:rsidRDefault="00E64D24" w:rsidP="00B46D58">
      <w:pPr>
        <w:pStyle w:val="norm"/>
        <w:widowControl w:val="0"/>
        <w:tabs>
          <w:tab w:val="left" w:pos="1276"/>
        </w:tabs>
        <w:spacing w:after="160" w:line="240" w:lineRule="auto"/>
        <w:ind w:firstLine="567"/>
        <w:rPr>
          <w:rFonts w:ascii="Sylfaen" w:hAnsi="Sylfaen" w:cs="Sylfaen"/>
          <w:sz w:val="20"/>
        </w:rPr>
      </w:pPr>
      <w:r w:rsidRPr="00973E36">
        <w:rPr>
          <w:rFonts w:ascii="Sylfaen" w:hAnsi="Sylfaen"/>
          <w:sz w:val="20"/>
        </w:rPr>
        <w:t>8.1</w:t>
      </w:r>
      <w:r w:rsidR="00FE1D95" w:rsidRPr="00973E36">
        <w:rPr>
          <w:rFonts w:ascii="Sylfaen" w:hAnsi="Sylfaen"/>
          <w:sz w:val="20"/>
        </w:rPr>
        <w:t>5</w:t>
      </w:r>
      <w:r w:rsidRPr="00973E36">
        <w:rPr>
          <w:rFonts w:ascii="Sylfaen" w:hAnsi="Sylfaen"/>
          <w:sz w:val="20"/>
        </w:rPr>
        <w:t xml:space="preserve"> </w:t>
      </w:r>
      <w:r w:rsidR="00A74478" w:rsidRPr="00973E36">
        <w:rPr>
          <w:rFonts w:ascii="Sylfaen" w:hAnsi="Sylfaen"/>
          <w:sz w:val="20"/>
        </w:rPr>
        <w:t>Документы, указанные в пунктах 8.</w:t>
      </w:r>
      <w:r w:rsidR="00D0532E" w:rsidRPr="00973E36">
        <w:rPr>
          <w:rFonts w:ascii="Sylfaen" w:hAnsi="Sylfaen"/>
          <w:sz w:val="20"/>
        </w:rPr>
        <w:t>8</w:t>
      </w:r>
      <w:r w:rsidR="00A74478" w:rsidRPr="00973E36">
        <w:rPr>
          <w:rFonts w:ascii="Sylfaen" w:hAnsi="Sylfaen"/>
          <w:sz w:val="20"/>
        </w:rPr>
        <w:t xml:space="preserve"> и 8.</w:t>
      </w:r>
      <w:r w:rsidR="00D0532E" w:rsidRPr="00973E36">
        <w:rPr>
          <w:rFonts w:ascii="Sylfaen" w:hAnsi="Sylfaen"/>
          <w:sz w:val="20"/>
        </w:rPr>
        <w:t>9</w:t>
      </w:r>
      <w:r w:rsidR="00A74478" w:rsidRPr="00973E36">
        <w:rPr>
          <w:rFonts w:ascii="Sylfaen" w:hAnsi="Sylfaen"/>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973E36">
        <w:rPr>
          <w:rFonts w:ascii="Sylfaen" w:hAnsi="Sylfaen"/>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E8800AB" w14:textId="77777777" w:rsidR="002B121D" w:rsidRPr="00973E36" w:rsidRDefault="00A150A9" w:rsidP="00B46D58">
      <w:pPr>
        <w:pStyle w:val="23"/>
        <w:widowControl w:val="0"/>
        <w:tabs>
          <w:tab w:val="left" w:pos="1276"/>
        </w:tabs>
        <w:spacing w:after="160" w:line="240" w:lineRule="auto"/>
        <w:ind w:firstLine="567"/>
        <w:rPr>
          <w:rFonts w:ascii="Sylfaen" w:hAnsi="Sylfaen" w:cs="Sylfaen"/>
          <w:spacing w:val="-4"/>
        </w:rPr>
      </w:pPr>
      <w:r w:rsidRPr="00973E36">
        <w:rPr>
          <w:rFonts w:ascii="Sylfaen" w:hAnsi="Sylfaen"/>
        </w:rPr>
        <w:t>8.</w:t>
      </w:r>
      <w:r w:rsidR="0093610F" w:rsidRPr="00973E36">
        <w:rPr>
          <w:rFonts w:ascii="Sylfaen" w:hAnsi="Sylfaen"/>
        </w:rPr>
        <w:t>1</w:t>
      </w:r>
      <w:r w:rsidR="00D51DF5" w:rsidRPr="00973E36">
        <w:rPr>
          <w:rFonts w:ascii="Sylfaen" w:hAnsi="Sylfaen"/>
        </w:rPr>
        <w:t>6</w:t>
      </w:r>
      <w:r w:rsidR="00EE0CB1" w:rsidRPr="00973E36">
        <w:rPr>
          <w:rFonts w:ascii="Sylfaen" w:hAnsi="Sylfaen"/>
        </w:rPr>
        <w:t>.</w:t>
      </w:r>
      <w:r w:rsidR="00EE0CB1" w:rsidRPr="00973E36">
        <w:rPr>
          <w:rFonts w:ascii="Sylfaen" w:hAnsi="Sylfaen"/>
        </w:rPr>
        <w:tab/>
      </w:r>
      <w:r w:rsidRPr="00973E36">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28E6775" w14:textId="77777777" w:rsidR="00BF1CBD" w:rsidRPr="00973E36" w:rsidRDefault="00B5219E" w:rsidP="00BF1CBD">
      <w:pPr>
        <w:widowControl w:val="0"/>
        <w:tabs>
          <w:tab w:val="left" w:pos="1276"/>
        </w:tabs>
        <w:spacing w:after="160"/>
        <w:ind w:firstLine="567"/>
        <w:contextualSpacing/>
        <w:jc w:val="both"/>
        <w:rPr>
          <w:rFonts w:ascii="Sylfaen" w:hAnsi="Sylfaen"/>
          <w:spacing w:val="-4"/>
          <w:sz w:val="20"/>
          <w:szCs w:val="20"/>
        </w:rPr>
      </w:pPr>
      <w:r w:rsidRPr="00973E36">
        <w:rPr>
          <w:rFonts w:ascii="Sylfaen" w:hAnsi="Sylfaen"/>
          <w:spacing w:val="-4"/>
          <w:sz w:val="20"/>
          <w:szCs w:val="20"/>
        </w:rPr>
        <w:t>8</w:t>
      </w:r>
      <w:r w:rsidR="00A150A9" w:rsidRPr="00973E36">
        <w:rPr>
          <w:rFonts w:ascii="Sylfaen" w:hAnsi="Sylfaen"/>
          <w:spacing w:val="-4"/>
          <w:sz w:val="20"/>
          <w:szCs w:val="20"/>
        </w:rPr>
        <w:t>.</w:t>
      </w:r>
      <w:r w:rsidR="0093610F" w:rsidRPr="00973E36">
        <w:rPr>
          <w:rFonts w:ascii="Sylfaen" w:hAnsi="Sylfaen"/>
          <w:spacing w:val="-4"/>
          <w:sz w:val="20"/>
          <w:szCs w:val="20"/>
        </w:rPr>
        <w:t>1</w:t>
      </w:r>
      <w:r w:rsidR="00A161B0" w:rsidRPr="00973E36">
        <w:rPr>
          <w:rFonts w:ascii="Sylfaen" w:hAnsi="Sylfaen"/>
          <w:spacing w:val="-4"/>
          <w:sz w:val="20"/>
          <w:szCs w:val="20"/>
        </w:rPr>
        <w:t>7</w:t>
      </w:r>
      <w:r w:rsidR="00EE0CB1" w:rsidRPr="00973E36">
        <w:rPr>
          <w:rFonts w:ascii="Sylfaen" w:hAnsi="Sylfaen"/>
          <w:spacing w:val="-4"/>
          <w:sz w:val="20"/>
          <w:szCs w:val="20"/>
        </w:rPr>
        <w:t>.</w:t>
      </w:r>
      <w:r w:rsidR="00EE0CB1" w:rsidRPr="00973E36">
        <w:rPr>
          <w:rFonts w:ascii="Sylfaen" w:hAnsi="Sylfaen"/>
          <w:spacing w:val="-4"/>
          <w:sz w:val="20"/>
          <w:szCs w:val="20"/>
        </w:rPr>
        <w:tab/>
      </w:r>
      <w:r w:rsidR="00BF1CBD" w:rsidRPr="00973E36">
        <w:rPr>
          <w:rFonts w:ascii="Sylfaen" w:hAnsi="Sylfaen"/>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C23A3FB" w14:textId="77777777" w:rsidR="00BF1CBD" w:rsidRPr="00973E36" w:rsidRDefault="00BF1CBD" w:rsidP="00BF1CBD">
      <w:pPr>
        <w:widowControl w:val="0"/>
        <w:spacing w:after="160"/>
        <w:ind w:firstLine="567"/>
        <w:contextualSpacing/>
        <w:jc w:val="both"/>
        <w:rPr>
          <w:rFonts w:ascii="Sylfaen" w:hAnsi="Sylfaen"/>
          <w:spacing w:val="-4"/>
          <w:sz w:val="20"/>
          <w:szCs w:val="20"/>
        </w:rPr>
      </w:pPr>
      <w:r w:rsidRPr="00973E36">
        <w:rPr>
          <w:rFonts w:ascii="Sylfaen" w:hAnsi="Sylfaen"/>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E56C206" w14:textId="77777777" w:rsidR="002B103D" w:rsidRPr="00973E36" w:rsidRDefault="00A150A9" w:rsidP="00B46D58">
      <w:pPr>
        <w:pStyle w:val="23"/>
        <w:widowControl w:val="0"/>
        <w:tabs>
          <w:tab w:val="left" w:pos="1276"/>
        </w:tabs>
        <w:spacing w:after="160" w:line="240" w:lineRule="auto"/>
        <w:ind w:firstLine="567"/>
        <w:rPr>
          <w:rFonts w:ascii="Sylfaen" w:hAnsi="Sylfaen"/>
        </w:rPr>
      </w:pPr>
      <w:r w:rsidRPr="00973E36">
        <w:rPr>
          <w:rFonts w:ascii="Sylfaen" w:hAnsi="Sylfaen"/>
        </w:rPr>
        <w:lastRenderedPageBreak/>
        <w:t>8.</w:t>
      </w:r>
      <w:r w:rsidR="000E624C" w:rsidRPr="00973E36">
        <w:rPr>
          <w:rFonts w:ascii="Sylfaen" w:hAnsi="Sylfaen"/>
          <w:lang w:val="hy-AM"/>
        </w:rPr>
        <w:t>1</w:t>
      </w:r>
      <w:r w:rsidR="00B325AF" w:rsidRPr="00973E36">
        <w:rPr>
          <w:rFonts w:ascii="Sylfaen" w:hAnsi="Sylfaen"/>
        </w:rPr>
        <w:t>8</w:t>
      </w:r>
      <w:r w:rsidRPr="00973E36">
        <w:rPr>
          <w:rFonts w:ascii="Sylfaen" w:hAnsi="Sylfaen"/>
        </w:rPr>
        <w:t>.</w:t>
      </w:r>
      <w:r w:rsidR="00EE0CB1" w:rsidRPr="00973E36">
        <w:rPr>
          <w:rFonts w:ascii="Sylfaen" w:hAnsi="Sylfaen"/>
        </w:rPr>
        <w:tab/>
      </w:r>
      <w:r w:rsidRPr="00973E36">
        <w:rPr>
          <w:rFonts w:ascii="Sylfaen" w:hAnsi="Sylfaen"/>
        </w:rPr>
        <w:t>Оценка заявок и определение отобранного участника осуществляются по отдельным лотам</w:t>
      </w:r>
      <w:r w:rsidR="00FE2802" w:rsidRPr="00973E36">
        <w:rPr>
          <w:rStyle w:val="af6"/>
          <w:rFonts w:ascii="Sylfaen" w:hAnsi="Sylfaen"/>
        </w:rPr>
        <w:footnoteReference w:customMarkFollows="1" w:id="3"/>
        <w:t>11</w:t>
      </w:r>
      <w:r w:rsidRPr="00973E36">
        <w:rPr>
          <w:rFonts w:ascii="Sylfaen" w:hAnsi="Sylfaen"/>
        </w:rPr>
        <w:t xml:space="preserve">. </w:t>
      </w:r>
    </w:p>
    <w:p w14:paraId="615E6B78" w14:textId="77777777" w:rsidR="00583092" w:rsidRPr="00973E36" w:rsidRDefault="00A150A9"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w:t>
      </w:r>
      <w:r w:rsidR="00E44A71" w:rsidRPr="00973E36">
        <w:rPr>
          <w:rFonts w:ascii="Sylfaen" w:hAnsi="Sylfaen"/>
          <w:sz w:val="20"/>
          <w:szCs w:val="20"/>
        </w:rPr>
        <w:t>19</w:t>
      </w:r>
      <w:r w:rsidR="009F2C5D" w:rsidRPr="00973E36">
        <w:rPr>
          <w:rFonts w:ascii="Sylfaen" w:hAnsi="Sylfaen"/>
          <w:sz w:val="20"/>
          <w:szCs w:val="20"/>
        </w:rPr>
        <w:t>.</w:t>
      </w:r>
      <w:r w:rsidR="009F2C5D" w:rsidRPr="00973E36">
        <w:rPr>
          <w:rFonts w:ascii="Sylfaen" w:hAnsi="Sylfaen"/>
          <w:sz w:val="20"/>
          <w:szCs w:val="20"/>
        </w:rPr>
        <w:tab/>
      </w:r>
      <w:r w:rsidRPr="00973E36">
        <w:rPr>
          <w:rFonts w:ascii="Sylfaen" w:hAnsi="Sylfaen"/>
          <w:sz w:val="20"/>
          <w:szCs w:val="20"/>
        </w:rPr>
        <w:t>В случае если отобранный участник не заключает (отказывается</w:t>
      </w:r>
      <w:r w:rsidR="00521B59" w:rsidRPr="00973E36">
        <w:rPr>
          <w:rFonts w:ascii="Sylfaen" w:hAnsi="Sylfaen" w:cs="Courier New"/>
          <w:sz w:val="20"/>
          <w:szCs w:val="20"/>
          <w:lang w:val="en-US"/>
        </w:rPr>
        <w:t> </w:t>
      </w:r>
      <w:r w:rsidRPr="00973E36">
        <w:rPr>
          <w:rFonts w:ascii="Sylfaen" w:hAnsi="Sylfaen"/>
          <w:sz w:val="20"/>
          <w:szCs w:val="20"/>
        </w:rPr>
        <w:t xml:space="preserve">заключать) договор или лишается права на заключение договора, </w:t>
      </w:r>
      <w:r w:rsidR="000702A0" w:rsidRPr="00973E36">
        <w:rPr>
          <w:rFonts w:ascii="Sylfaen" w:hAnsi="Sylfaen"/>
          <w:sz w:val="20"/>
          <w:szCs w:val="20"/>
        </w:rPr>
        <w:t xml:space="preserve">решением комиссии </w:t>
      </w:r>
      <w:r w:rsidR="005F2F3B" w:rsidRPr="00973E36">
        <w:rPr>
          <w:rFonts w:ascii="Sylfaen" w:hAnsi="Sylfaen"/>
          <w:sz w:val="20"/>
          <w:szCs w:val="20"/>
        </w:rPr>
        <w:t xml:space="preserve">отобранным  </w:t>
      </w:r>
      <w:r w:rsidRPr="00973E36">
        <w:rPr>
          <w:rFonts w:ascii="Sylfaen" w:hAnsi="Sylfaen"/>
          <w:sz w:val="20"/>
          <w:szCs w:val="20"/>
        </w:rPr>
        <w:t>участник</w:t>
      </w:r>
      <w:r w:rsidR="005F2F3B" w:rsidRPr="00973E36">
        <w:rPr>
          <w:rFonts w:ascii="Sylfaen" w:hAnsi="Sylfaen"/>
          <w:sz w:val="20"/>
          <w:szCs w:val="20"/>
        </w:rPr>
        <w:t xml:space="preserve">ом </w:t>
      </w:r>
      <w:r w:rsidR="005F2F3B" w:rsidRPr="00973E36">
        <w:rPr>
          <w:rFonts w:ascii="Sylfaen" w:hAnsi="Sylfaen"/>
          <w:sz w:val="20"/>
          <w:szCs w:val="20"/>
          <w:lang w:val="hy-AM"/>
        </w:rPr>
        <w:t xml:space="preserve"> </w:t>
      </w:r>
      <w:r w:rsidR="005F2F3B" w:rsidRPr="00973E36">
        <w:rPr>
          <w:rFonts w:ascii="Sylfaen" w:hAnsi="Sylfaen"/>
          <w:sz w:val="20"/>
          <w:szCs w:val="20"/>
        </w:rPr>
        <w:t>признается участник занявший следующее место</w:t>
      </w:r>
      <w:r w:rsidR="00951CE5" w:rsidRPr="00973E36">
        <w:rPr>
          <w:rFonts w:ascii="Sylfaen" w:hAnsi="Sylfaen"/>
          <w:sz w:val="20"/>
          <w:szCs w:val="20"/>
          <w:lang w:val="hy-AM"/>
        </w:rPr>
        <w:t xml:space="preserve"> </w:t>
      </w:r>
      <w:r w:rsidR="00951CE5" w:rsidRPr="00973E36">
        <w:rPr>
          <w:rFonts w:ascii="Sylfaen" w:hAnsi="Sylfaen"/>
          <w:sz w:val="20"/>
          <w:szCs w:val="20"/>
        </w:rPr>
        <w:t>с</w:t>
      </w:r>
      <w:r w:rsidRPr="00973E36">
        <w:rPr>
          <w:rFonts w:ascii="Sylfaen" w:hAnsi="Sylfaen"/>
          <w:sz w:val="20"/>
          <w:szCs w:val="20"/>
        </w:rPr>
        <w:t xml:space="preserve"> </w:t>
      </w:r>
      <w:r w:rsidR="00951CE5" w:rsidRPr="00973E36">
        <w:rPr>
          <w:rFonts w:ascii="Sylfaen" w:hAnsi="Sylfaen"/>
          <w:sz w:val="20"/>
          <w:szCs w:val="20"/>
        </w:rPr>
        <w:t>применением процедуры</w:t>
      </w:r>
      <w:r w:rsidRPr="00973E36">
        <w:rPr>
          <w:rFonts w:ascii="Sylfaen" w:hAnsi="Sylfaen"/>
          <w:sz w:val="20"/>
          <w:szCs w:val="20"/>
        </w:rPr>
        <w:t>, установленн</w:t>
      </w:r>
      <w:r w:rsidR="00951CE5" w:rsidRPr="00973E36">
        <w:rPr>
          <w:rFonts w:ascii="Sylfaen" w:hAnsi="Sylfaen"/>
          <w:sz w:val="20"/>
          <w:szCs w:val="20"/>
        </w:rPr>
        <w:t>ой</w:t>
      </w:r>
      <w:r w:rsidRPr="00973E36">
        <w:rPr>
          <w:rFonts w:ascii="Sylfaen" w:hAnsi="Sylfaen"/>
          <w:sz w:val="20"/>
          <w:szCs w:val="20"/>
        </w:rPr>
        <w:t xml:space="preserve"> пунктами 8.1</w:t>
      </w:r>
      <w:r w:rsidR="00625515" w:rsidRPr="00973E36">
        <w:rPr>
          <w:rFonts w:ascii="Sylfaen" w:hAnsi="Sylfaen"/>
          <w:sz w:val="20"/>
          <w:szCs w:val="20"/>
        </w:rPr>
        <w:t>2</w:t>
      </w:r>
      <w:r w:rsidRPr="00973E36">
        <w:rPr>
          <w:rFonts w:ascii="Sylfaen" w:hAnsi="Sylfaen"/>
          <w:sz w:val="20"/>
          <w:szCs w:val="20"/>
        </w:rPr>
        <w:t>-8.</w:t>
      </w:r>
      <w:r w:rsidR="00625515" w:rsidRPr="00973E36">
        <w:rPr>
          <w:rFonts w:ascii="Sylfaen" w:hAnsi="Sylfaen"/>
          <w:sz w:val="20"/>
          <w:szCs w:val="20"/>
        </w:rPr>
        <w:t>18</w:t>
      </w:r>
      <w:r w:rsidR="007854B2" w:rsidRPr="00973E36">
        <w:rPr>
          <w:rFonts w:ascii="Sylfaen" w:hAnsi="Sylfaen"/>
          <w:sz w:val="20"/>
          <w:szCs w:val="20"/>
        </w:rPr>
        <w:t xml:space="preserve"> </w:t>
      </w:r>
      <w:r w:rsidRPr="00973E36">
        <w:rPr>
          <w:rFonts w:ascii="Sylfaen" w:hAnsi="Sylfaen"/>
          <w:sz w:val="20"/>
          <w:szCs w:val="20"/>
        </w:rPr>
        <w:t>части 1 настоящего Приглашения.</w:t>
      </w:r>
    </w:p>
    <w:p w14:paraId="7E4DCE34" w14:textId="77777777" w:rsidR="00583092" w:rsidRPr="00973E36" w:rsidRDefault="00A150A9" w:rsidP="00B46D58">
      <w:pPr>
        <w:pStyle w:val="23"/>
        <w:widowControl w:val="0"/>
        <w:tabs>
          <w:tab w:val="left" w:pos="1276"/>
        </w:tabs>
        <w:spacing w:after="160" w:line="240" w:lineRule="auto"/>
        <w:ind w:firstLine="567"/>
        <w:rPr>
          <w:rFonts w:ascii="Sylfaen" w:hAnsi="Sylfaen" w:cs="Sylfaen"/>
        </w:rPr>
      </w:pPr>
      <w:r w:rsidRPr="00973E36">
        <w:rPr>
          <w:rFonts w:ascii="Sylfaen" w:hAnsi="Sylfaen"/>
        </w:rPr>
        <w:t>8.</w:t>
      </w:r>
      <w:r w:rsidR="0022247D" w:rsidRPr="00973E36">
        <w:rPr>
          <w:rFonts w:ascii="Sylfaen" w:hAnsi="Sylfaen"/>
        </w:rPr>
        <w:t>2</w:t>
      </w:r>
      <w:r w:rsidR="005D0468" w:rsidRPr="00973E36">
        <w:rPr>
          <w:rFonts w:ascii="Sylfaen" w:hAnsi="Sylfaen"/>
        </w:rPr>
        <w:t>0</w:t>
      </w:r>
      <w:r w:rsidR="00FA2DBA" w:rsidRPr="00973E36">
        <w:rPr>
          <w:rFonts w:ascii="Sylfaen" w:hAnsi="Sylfaen"/>
        </w:rPr>
        <w:t>.</w:t>
      </w:r>
      <w:r w:rsidR="00FA2DBA" w:rsidRPr="00973E36">
        <w:rPr>
          <w:rFonts w:ascii="Sylfaen" w:hAnsi="Sylfaen"/>
        </w:rPr>
        <w:tab/>
      </w:r>
      <w:r w:rsidRPr="00973E36">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9ECAB83" w14:textId="77777777" w:rsidR="00583092" w:rsidRPr="00973E36" w:rsidRDefault="00662165" w:rsidP="00B46D58">
      <w:pPr>
        <w:pStyle w:val="23"/>
        <w:widowControl w:val="0"/>
        <w:spacing w:after="160" w:line="240" w:lineRule="auto"/>
        <w:ind w:firstLine="567"/>
        <w:rPr>
          <w:rFonts w:ascii="Sylfaen" w:hAnsi="Sylfaen"/>
        </w:rPr>
      </w:pPr>
      <w:r w:rsidRPr="00973E36">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77C7590" w14:textId="77777777" w:rsidR="00583092" w:rsidRPr="00973E36" w:rsidRDefault="00A150A9" w:rsidP="00B46D58">
      <w:pPr>
        <w:pStyle w:val="23"/>
        <w:widowControl w:val="0"/>
        <w:tabs>
          <w:tab w:val="left" w:pos="1276"/>
        </w:tabs>
        <w:spacing w:after="160" w:line="240" w:lineRule="auto"/>
        <w:ind w:firstLine="567"/>
        <w:rPr>
          <w:rFonts w:ascii="Sylfaen" w:hAnsi="Sylfaen"/>
        </w:rPr>
      </w:pPr>
      <w:r w:rsidRPr="00973E36">
        <w:rPr>
          <w:rFonts w:ascii="Sylfaen" w:hAnsi="Sylfaen"/>
        </w:rPr>
        <w:t>8.</w:t>
      </w:r>
      <w:r w:rsidR="005A79EE" w:rsidRPr="00973E36">
        <w:rPr>
          <w:rFonts w:ascii="Sylfaen" w:hAnsi="Sylfaen"/>
        </w:rPr>
        <w:t>2</w:t>
      </w:r>
      <w:r w:rsidR="000241CA" w:rsidRPr="00973E36">
        <w:rPr>
          <w:rFonts w:ascii="Sylfaen" w:hAnsi="Sylfaen"/>
        </w:rPr>
        <w:t>1</w:t>
      </w:r>
      <w:r w:rsidRPr="00973E36">
        <w:rPr>
          <w:rFonts w:ascii="Sylfaen" w:hAnsi="Sylfaen"/>
        </w:rPr>
        <w:t>.</w:t>
      </w:r>
      <w:r w:rsidR="00FA2DBA" w:rsidRPr="00973E36">
        <w:rPr>
          <w:rFonts w:ascii="Sylfaen" w:hAnsi="Sylfaen"/>
        </w:rPr>
        <w:tab/>
      </w:r>
      <w:r w:rsidRPr="00973E36">
        <w:rPr>
          <w:rFonts w:ascii="Sylfaen" w:hAnsi="Sylfaen"/>
        </w:rPr>
        <w:t>С целью применения пункта 8.</w:t>
      </w:r>
      <w:r w:rsidR="005A79EE" w:rsidRPr="00973E36">
        <w:rPr>
          <w:rFonts w:ascii="Sylfaen" w:hAnsi="Sylfaen"/>
        </w:rPr>
        <w:t>2</w:t>
      </w:r>
      <w:r w:rsidR="00D35E75" w:rsidRPr="00973E36">
        <w:rPr>
          <w:rFonts w:ascii="Sylfaen" w:hAnsi="Sylfaen"/>
        </w:rPr>
        <w:t>0</w:t>
      </w:r>
      <w:r w:rsidRPr="00973E36">
        <w:rPr>
          <w:rFonts w:ascii="Sylfaen" w:hAnsi="Sylfaen"/>
        </w:rPr>
        <w:t xml:space="preserve">. части 1 настоящего приглашения </w:t>
      </w:r>
      <w:r w:rsidR="005A79EE" w:rsidRPr="00973E36">
        <w:rPr>
          <w:rFonts w:ascii="Sylfaen" w:hAnsi="Sylfaen"/>
        </w:rPr>
        <w:t xml:space="preserve">может быть созвано </w:t>
      </w:r>
      <w:r w:rsidRPr="00973E36">
        <w:rPr>
          <w:rFonts w:ascii="Sylfaen" w:hAnsi="Sylfaen"/>
        </w:rPr>
        <w:t>внеочередное заседание комиссии.</w:t>
      </w:r>
    </w:p>
    <w:p w14:paraId="5CB6FF42" w14:textId="77777777" w:rsidR="00E45ACA" w:rsidRPr="00973E36" w:rsidRDefault="00A150A9" w:rsidP="00B46D58">
      <w:pPr>
        <w:pStyle w:val="norm"/>
        <w:widowControl w:val="0"/>
        <w:tabs>
          <w:tab w:val="left" w:pos="1276"/>
        </w:tabs>
        <w:spacing w:after="160" w:line="240" w:lineRule="auto"/>
        <w:ind w:firstLine="567"/>
        <w:rPr>
          <w:rFonts w:ascii="Sylfaen" w:hAnsi="Sylfaen"/>
          <w:sz w:val="20"/>
        </w:rPr>
      </w:pPr>
      <w:r w:rsidRPr="00973E36">
        <w:rPr>
          <w:rFonts w:ascii="Sylfaen" w:hAnsi="Sylfaen"/>
          <w:spacing w:val="-6"/>
          <w:sz w:val="20"/>
        </w:rPr>
        <w:t>8.</w:t>
      </w:r>
      <w:r w:rsidR="004D0EA7" w:rsidRPr="00973E36">
        <w:rPr>
          <w:rFonts w:ascii="Sylfaen" w:hAnsi="Sylfaen"/>
          <w:spacing w:val="-6"/>
          <w:sz w:val="20"/>
        </w:rPr>
        <w:t>2</w:t>
      </w:r>
      <w:r w:rsidR="005D5CCD" w:rsidRPr="00973E36">
        <w:rPr>
          <w:rFonts w:ascii="Sylfaen" w:hAnsi="Sylfaen"/>
          <w:spacing w:val="-6"/>
          <w:sz w:val="20"/>
        </w:rPr>
        <w:t>2</w:t>
      </w:r>
      <w:r w:rsidR="00544D9F" w:rsidRPr="00973E36">
        <w:rPr>
          <w:rFonts w:ascii="Sylfaen" w:hAnsi="Sylfaen"/>
          <w:spacing w:val="-6"/>
          <w:sz w:val="20"/>
        </w:rPr>
        <w:t>.</w:t>
      </w:r>
      <w:r w:rsidR="00544D9F" w:rsidRPr="00973E36">
        <w:rPr>
          <w:rFonts w:ascii="Sylfaen" w:hAnsi="Sylfaen"/>
          <w:spacing w:val="-6"/>
          <w:sz w:val="20"/>
        </w:rPr>
        <w:tab/>
      </w:r>
      <w:r w:rsidRPr="00973E36">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73E36">
        <w:rPr>
          <w:rFonts w:ascii="Sylfaen" w:hAnsi="Sylfaen"/>
          <w:sz w:val="20"/>
        </w:rPr>
        <w:t xml:space="preserve"> Решение о</w:t>
      </w:r>
      <w:r w:rsidR="00BA2853" w:rsidRPr="00973E36">
        <w:rPr>
          <w:rFonts w:ascii="Sylfaen" w:hAnsi="Sylfaen" w:cs="Courier New"/>
          <w:sz w:val="20"/>
          <w:lang w:val="en-US"/>
        </w:rPr>
        <w:t> </w:t>
      </w:r>
      <w:r w:rsidRPr="00973E36">
        <w:rPr>
          <w:rFonts w:ascii="Sylfaen" w:hAnsi="Sylfaen"/>
          <w:sz w:val="20"/>
        </w:rPr>
        <w:t>заключении договора содержит краткую информацию об оценке заявок, о</w:t>
      </w:r>
      <w:r w:rsidR="00BA2853" w:rsidRPr="00973E36">
        <w:rPr>
          <w:rFonts w:ascii="Sylfaen" w:hAnsi="Sylfaen" w:cs="Courier New"/>
          <w:sz w:val="20"/>
          <w:lang w:val="en-US"/>
        </w:rPr>
        <w:t> </w:t>
      </w:r>
      <w:r w:rsidRPr="00973E36">
        <w:rPr>
          <w:rFonts w:ascii="Sylfaen" w:hAnsi="Sylfaen"/>
          <w:sz w:val="20"/>
        </w:rPr>
        <w:t>причинах, обосновывающих выбор отобранного участника, и объявление о</w:t>
      </w:r>
      <w:r w:rsidR="00BA2853" w:rsidRPr="00973E36">
        <w:rPr>
          <w:rFonts w:ascii="Sylfaen" w:hAnsi="Sylfaen" w:cs="Courier New"/>
          <w:sz w:val="20"/>
          <w:lang w:val="en-US"/>
        </w:rPr>
        <w:t> </w:t>
      </w:r>
      <w:r w:rsidRPr="00973E36">
        <w:rPr>
          <w:rFonts w:ascii="Sylfaen" w:hAnsi="Sylfaen"/>
          <w:sz w:val="20"/>
        </w:rPr>
        <w:t>периоде ожидания.</w:t>
      </w:r>
    </w:p>
    <w:p w14:paraId="736B8108" w14:textId="77777777" w:rsidR="00583092" w:rsidRPr="00973E36" w:rsidRDefault="00A150A9" w:rsidP="00B46D58">
      <w:pPr>
        <w:pStyle w:val="23"/>
        <w:widowControl w:val="0"/>
        <w:tabs>
          <w:tab w:val="left" w:pos="1276"/>
        </w:tabs>
        <w:spacing w:after="160" w:line="240" w:lineRule="auto"/>
        <w:ind w:firstLine="567"/>
        <w:rPr>
          <w:rFonts w:ascii="Sylfaen" w:hAnsi="Sylfaen" w:cs="Sylfaen"/>
        </w:rPr>
      </w:pPr>
      <w:r w:rsidRPr="00973E36">
        <w:rPr>
          <w:rFonts w:ascii="Sylfaen" w:hAnsi="Sylfaen"/>
        </w:rPr>
        <w:t>8.</w:t>
      </w:r>
      <w:r w:rsidR="00163324" w:rsidRPr="00973E36">
        <w:rPr>
          <w:rFonts w:ascii="Sylfaen" w:hAnsi="Sylfaen"/>
        </w:rPr>
        <w:t>2</w:t>
      </w:r>
      <w:r w:rsidR="00BE4CFA" w:rsidRPr="00973E36">
        <w:rPr>
          <w:rFonts w:ascii="Sylfaen" w:hAnsi="Sylfaen"/>
        </w:rPr>
        <w:t>3</w:t>
      </w:r>
      <w:r w:rsidR="00BA2853" w:rsidRPr="00973E36">
        <w:rPr>
          <w:rFonts w:ascii="Sylfaen" w:hAnsi="Sylfaen"/>
        </w:rPr>
        <w:t>.</w:t>
      </w:r>
      <w:r w:rsidR="006354FA" w:rsidRPr="00973E36">
        <w:rPr>
          <w:rFonts w:ascii="Sylfaen" w:hAnsi="Sylfaen"/>
        </w:rPr>
        <w:t xml:space="preserve"> </w:t>
      </w:r>
      <w:r w:rsidRPr="00973E36">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E420BFC" w14:textId="77777777" w:rsidR="00583092" w:rsidRPr="00973E36" w:rsidRDefault="00583092" w:rsidP="00B46D58">
      <w:pPr>
        <w:pStyle w:val="23"/>
        <w:widowControl w:val="0"/>
        <w:spacing w:after="160" w:line="240" w:lineRule="auto"/>
        <w:ind w:firstLine="567"/>
        <w:rPr>
          <w:rFonts w:ascii="Sylfaen" w:hAnsi="Sylfaen"/>
          <w:i/>
        </w:rPr>
      </w:pPr>
      <w:r w:rsidRPr="00973E36">
        <w:rPr>
          <w:rFonts w:ascii="Sylfaen" w:hAnsi="Sylfaen"/>
        </w:rPr>
        <w:t>Период ожидания в случае настоящей процедуры составляет "</w:t>
      </w:r>
      <w:r w:rsidR="006A1566" w:rsidRPr="00973E36">
        <w:rPr>
          <w:rFonts w:ascii="Sylfaen" w:hAnsi="Sylfaen"/>
        </w:rPr>
        <w:t>10</w:t>
      </w:r>
      <w:r w:rsidR="00D5443D" w:rsidRPr="00973E36">
        <w:rPr>
          <w:rFonts w:ascii="Sylfaen" w:hAnsi="Sylfaen"/>
        </w:rPr>
        <w:t xml:space="preserve"> </w:t>
      </w:r>
      <w:r w:rsidRPr="00973E36">
        <w:rPr>
          <w:rFonts w:ascii="Sylfaen" w:hAnsi="Sylfaen"/>
        </w:rPr>
        <w:t>" календарных дней. Период ожидания не применим, если заявку подал только один участник, с которым заключается договор.</w:t>
      </w:r>
    </w:p>
    <w:p w14:paraId="46D2BAF5" w14:textId="77777777" w:rsidR="00583092" w:rsidRPr="00973E36" w:rsidRDefault="00583092" w:rsidP="00B46D58">
      <w:pPr>
        <w:pStyle w:val="23"/>
        <w:widowControl w:val="0"/>
        <w:spacing w:after="160" w:line="240" w:lineRule="auto"/>
        <w:ind w:firstLine="567"/>
        <w:rPr>
          <w:rFonts w:ascii="Sylfaen" w:hAnsi="Sylfaen" w:cs="Sylfaen"/>
        </w:rPr>
      </w:pPr>
      <w:r w:rsidRPr="00973E36">
        <w:rPr>
          <w:rFonts w:ascii="Sylfaen" w:hAnsi="Sylfaen"/>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1D5B1EF3" w14:textId="77777777" w:rsidR="00B138F3" w:rsidRPr="00973E36" w:rsidRDefault="00B138F3" w:rsidP="00B46D58">
      <w:pPr>
        <w:widowControl w:val="0"/>
        <w:spacing w:after="160"/>
        <w:jc w:val="center"/>
        <w:rPr>
          <w:rFonts w:ascii="Sylfaen" w:hAnsi="Sylfaen"/>
          <w:b/>
          <w:sz w:val="20"/>
          <w:szCs w:val="20"/>
        </w:rPr>
      </w:pPr>
    </w:p>
    <w:p w14:paraId="4BBF10DD" w14:textId="77777777" w:rsidR="000313A6" w:rsidRPr="00973E36" w:rsidRDefault="00AA0AD8" w:rsidP="00B46D58">
      <w:pPr>
        <w:widowControl w:val="0"/>
        <w:spacing w:after="160"/>
        <w:jc w:val="center"/>
        <w:rPr>
          <w:rFonts w:ascii="Sylfaen" w:hAnsi="Sylfaen" w:cs="Arial"/>
          <w:b/>
          <w:iCs/>
          <w:sz w:val="20"/>
          <w:szCs w:val="20"/>
        </w:rPr>
      </w:pPr>
      <w:r w:rsidRPr="00973E36">
        <w:rPr>
          <w:rFonts w:ascii="Sylfaen" w:hAnsi="Sylfaen"/>
          <w:b/>
          <w:sz w:val="20"/>
          <w:szCs w:val="20"/>
        </w:rPr>
        <w:t xml:space="preserve">9. ЗАКЛЮЧЕНИЕ ДОГОВОРА </w:t>
      </w:r>
    </w:p>
    <w:p w14:paraId="7BF6DE26" w14:textId="77777777" w:rsidR="00096865" w:rsidRPr="00973E36" w:rsidRDefault="00AA0AD8"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9.1</w:t>
      </w:r>
      <w:r w:rsidR="002A3FC1" w:rsidRPr="00973E36">
        <w:rPr>
          <w:rFonts w:ascii="Sylfaen" w:hAnsi="Sylfaen"/>
          <w:sz w:val="20"/>
          <w:szCs w:val="20"/>
        </w:rPr>
        <w:t>.</w:t>
      </w:r>
      <w:r w:rsidR="002A3FC1" w:rsidRPr="00973E36">
        <w:rPr>
          <w:rFonts w:ascii="Sylfaen" w:hAnsi="Sylfaen"/>
          <w:sz w:val="20"/>
          <w:szCs w:val="20"/>
        </w:rPr>
        <w:tab/>
      </w:r>
      <w:r w:rsidRPr="00973E36">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8B55F46" w14:textId="77777777" w:rsidR="00EB6E54" w:rsidRPr="00973E36" w:rsidRDefault="00AA0AD8"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9.2.</w:t>
      </w:r>
      <w:r w:rsidR="002A3FC1" w:rsidRPr="00973E36">
        <w:rPr>
          <w:rFonts w:ascii="Sylfaen" w:hAnsi="Sylfaen"/>
          <w:sz w:val="20"/>
          <w:szCs w:val="20"/>
        </w:rPr>
        <w:tab/>
      </w:r>
      <w:r w:rsidRPr="00973E36">
        <w:rPr>
          <w:rFonts w:ascii="Sylfaen" w:hAnsi="Sylfaen"/>
          <w:sz w:val="20"/>
          <w:szCs w:val="20"/>
        </w:rPr>
        <w:t>В течение четырех рабочих дней, следующих за окончанием периода ожидания, установленного пунктом 8.</w:t>
      </w:r>
      <w:r w:rsidR="00DA3F9C" w:rsidRPr="00973E36">
        <w:rPr>
          <w:rFonts w:ascii="Sylfaen" w:hAnsi="Sylfaen"/>
          <w:sz w:val="20"/>
          <w:szCs w:val="20"/>
        </w:rPr>
        <w:t>2</w:t>
      </w:r>
      <w:r w:rsidR="00655890" w:rsidRPr="00973E36">
        <w:rPr>
          <w:rFonts w:ascii="Sylfaen" w:hAnsi="Sylfaen"/>
          <w:sz w:val="20"/>
          <w:szCs w:val="20"/>
        </w:rPr>
        <w:t>3</w:t>
      </w:r>
      <w:r w:rsidRPr="00973E36">
        <w:rPr>
          <w:rFonts w:ascii="Sylfaen" w:hAnsi="Sylfaen"/>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973E36">
        <w:rPr>
          <w:rFonts w:ascii="Sylfaen" w:hAnsi="Sylfaen"/>
          <w:sz w:val="20"/>
          <w:szCs w:val="20"/>
        </w:rPr>
        <w:t>2</w:t>
      </w:r>
      <w:r w:rsidR="00655890" w:rsidRPr="00973E36">
        <w:rPr>
          <w:rFonts w:ascii="Sylfaen" w:hAnsi="Sylfaen"/>
          <w:sz w:val="20"/>
          <w:szCs w:val="20"/>
        </w:rPr>
        <w:t>3</w:t>
      </w:r>
      <w:r w:rsidR="00DA3F9C" w:rsidRPr="00973E36">
        <w:rPr>
          <w:rFonts w:ascii="Sylfaen" w:hAnsi="Sylfaen"/>
          <w:sz w:val="20"/>
          <w:szCs w:val="20"/>
        </w:rPr>
        <w:t xml:space="preserve"> </w:t>
      </w:r>
      <w:r w:rsidRPr="00973E36">
        <w:rPr>
          <w:rFonts w:ascii="Sylfaen" w:hAnsi="Sylfaen"/>
          <w:sz w:val="20"/>
          <w:szCs w:val="20"/>
        </w:rPr>
        <w:t>части 1 настоящего Приглашения.</w:t>
      </w:r>
    </w:p>
    <w:p w14:paraId="7114E9DA" w14:textId="77777777" w:rsidR="00F23A51" w:rsidRPr="00973E36" w:rsidRDefault="00AA0AD8"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9.3.</w:t>
      </w:r>
      <w:r w:rsidR="002A3FC1" w:rsidRPr="00973E36">
        <w:rPr>
          <w:rFonts w:ascii="Sylfaen" w:hAnsi="Sylfaen"/>
          <w:sz w:val="20"/>
          <w:szCs w:val="20"/>
        </w:rPr>
        <w:tab/>
      </w:r>
      <w:r w:rsidRPr="00973E36">
        <w:rPr>
          <w:rFonts w:ascii="Sylfaen" w:hAnsi="Sylfaen"/>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w:t>
      </w:r>
      <w:r w:rsidRPr="00973E36">
        <w:rPr>
          <w:rFonts w:ascii="Sylfaen" w:hAnsi="Sylfaen"/>
          <w:sz w:val="20"/>
          <w:szCs w:val="20"/>
        </w:rPr>
        <w:lastRenderedPageBreak/>
        <w:t xml:space="preserve">полное описание товара, представленное в заявке отобранным участником. </w:t>
      </w:r>
    </w:p>
    <w:p w14:paraId="4A5C3FD7" w14:textId="77777777" w:rsidR="00096865" w:rsidRPr="00973E36" w:rsidRDefault="00AA0AD8"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9.</w:t>
      </w:r>
      <w:r w:rsidR="008E1532" w:rsidRPr="00973E36">
        <w:rPr>
          <w:rFonts w:ascii="Sylfaen" w:hAnsi="Sylfaen"/>
          <w:sz w:val="20"/>
          <w:szCs w:val="20"/>
        </w:rPr>
        <w:t>4</w:t>
      </w:r>
      <w:r w:rsidR="00DC30CC" w:rsidRPr="00973E36">
        <w:rPr>
          <w:rFonts w:ascii="Sylfaen" w:hAnsi="Sylfaen"/>
          <w:sz w:val="20"/>
          <w:szCs w:val="20"/>
        </w:rPr>
        <w:t>.</w:t>
      </w:r>
      <w:r w:rsidR="00DC30CC" w:rsidRPr="00973E36">
        <w:rPr>
          <w:rFonts w:ascii="Sylfaen" w:hAnsi="Sylfaen"/>
          <w:sz w:val="20"/>
          <w:szCs w:val="20"/>
        </w:rPr>
        <w:tab/>
      </w:r>
      <w:r w:rsidRPr="00973E36">
        <w:rPr>
          <w:rFonts w:ascii="Sylfaen" w:hAnsi="Sylfaen"/>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973E36">
        <w:rPr>
          <w:rFonts w:ascii="Sylfaen" w:hAnsi="Sylfaen"/>
          <w:sz w:val="20"/>
          <w:szCs w:val="20"/>
        </w:rPr>
        <w:t xml:space="preserve"> квалификации и</w:t>
      </w:r>
      <w:r w:rsidRPr="00973E36">
        <w:rPr>
          <w:rFonts w:ascii="Sylfaen" w:hAnsi="Sylfaen"/>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5009E775" w14:textId="77777777" w:rsidR="000313A6" w:rsidRPr="00973E36" w:rsidRDefault="000313A6" w:rsidP="00B46D58">
      <w:pPr>
        <w:widowControl w:val="0"/>
        <w:spacing w:after="160"/>
        <w:ind w:firstLine="567"/>
        <w:jc w:val="both"/>
        <w:rPr>
          <w:rFonts w:ascii="Sylfaen" w:hAnsi="Sylfaen" w:cs="Sylfaen"/>
          <w:sz w:val="20"/>
          <w:szCs w:val="20"/>
        </w:rPr>
      </w:pPr>
      <w:r w:rsidRPr="00973E36">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973E36">
        <w:rPr>
          <w:rFonts w:ascii="Sylfaen" w:hAnsi="Sylfaen"/>
          <w:sz w:val="20"/>
          <w:szCs w:val="20"/>
        </w:rPr>
        <w:t xml:space="preserve"> </w:t>
      </w:r>
      <w:r w:rsidRPr="00973E36">
        <w:rPr>
          <w:rFonts w:ascii="Sylfaen" w:hAnsi="Sylfaen"/>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70150DE" w14:textId="77777777" w:rsidR="00D612BC" w:rsidRPr="00973E36" w:rsidRDefault="00AA0AD8" w:rsidP="00B46D58">
      <w:pPr>
        <w:pStyle w:val="a3"/>
        <w:widowControl w:val="0"/>
        <w:tabs>
          <w:tab w:val="left" w:pos="1134"/>
        </w:tabs>
        <w:spacing w:after="160" w:line="240" w:lineRule="auto"/>
        <w:ind w:firstLine="567"/>
        <w:rPr>
          <w:rFonts w:ascii="Sylfaen" w:hAnsi="Sylfaen" w:cs="Sylfaen"/>
          <w:i w:val="0"/>
        </w:rPr>
      </w:pPr>
      <w:r w:rsidRPr="00973E36">
        <w:rPr>
          <w:rFonts w:ascii="Sylfaen" w:hAnsi="Sylfaen"/>
          <w:i w:val="0"/>
        </w:rPr>
        <w:t>9.</w:t>
      </w:r>
      <w:r w:rsidR="00CC3097" w:rsidRPr="00973E36">
        <w:rPr>
          <w:rFonts w:ascii="Sylfaen" w:hAnsi="Sylfaen"/>
          <w:i w:val="0"/>
        </w:rPr>
        <w:t>5</w:t>
      </w:r>
      <w:r w:rsidR="00DC30CC" w:rsidRPr="00973E36">
        <w:rPr>
          <w:rFonts w:ascii="Sylfaen" w:hAnsi="Sylfaen"/>
          <w:i w:val="0"/>
        </w:rPr>
        <w:t>.</w:t>
      </w:r>
      <w:r w:rsidR="00DC30CC" w:rsidRPr="00973E36">
        <w:rPr>
          <w:rFonts w:ascii="Sylfaen" w:hAnsi="Sylfaen"/>
          <w:i w:val="0"/>
        </w:rPr>
        <w:tab/>
      </w:r>
      <w:r w:rsidRPr="00973E36">
        <w:rPr>
          <w:rFonts w:ascii="Sylfaen" w:hAnsi="Sylfaen"/>
          <w:i w:val="0"/>
        </w:rPr>
        <w:t>До истечения срока, предусмотренного пунктом 9.</w:t>
      </w:r>
      <w:r w:rsidR="00E048B1" w:rsidRPr="00973E36">
        <w:rPr>
          <w:rFonts w:ascii="Sylfaen" w:hAnsi="Sylfaen"/>
          <w:i w:val="0"/>
        </w:rPr>
        <w:t>4</w:t>
      </w:r>
      <w:r w:rsidRPr="00973E36">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73E36">
        <w:rPr>
          <w:rFonts w:ascii="Sylfaen" w:hAnsi="Sylfaen"/>
          <w:spacing w:val="-8"/>
        </w:rPr>
        <w:t xml:space="preserve"> </w:t>
      </w:r>
    </w:p>
    <w:p w14:paraId="7888148F" w14:textId="77777777" w:rsidR="00C978E4" w:rsidRPr="00C978E4" w:rsidRDefault="00C978E4" w:rsidP="00C978E4">
      <w:pPr>
        <w:widowControl w:val="0"/>
        <w:spacing w:after="160"/>
        <w:rPr>
          <w:rFonts w:ascii="Sylfaen" w:hAnsi="Sylfaen"/>
          <w:b/>
          <w:iCs/>
          <w:sz w:val="20"/>
          <w:szCs w:val="20"/>
        </w:rPr>
      </w:pPr>
      <w:r w:rsidRPr="00C978E4">
        <w:rPr>
          <w:rFonts w:ascii="Sylfaen" w:hAnsi="Sylfaen"/>
          <w:iCs/>
          <w:sz w:val="20"/>
          <w:szCs w:val="20"/>
        </w:rPr>
        <w:t>9.6 На следующий рабочий день после подписания договора секретарь комиссии завершает процедуру в системе</w:t>
      </w:r>
      <w:r w:rsidRPr="00C978E4">
        <w:rPr>
          <w:rFonts w:ascii="Sylfaen" w:hAnsi="Sylfaen"/>
          <w:b/>
          <w:iCs/>
          <w:sz w:val="20"/>
          <w:szCs w:val="20"/>
        </w:rPr>
        <w:t>.</w:t>
      </w:r>
    </w:p>
    <w:p w14:paraId="1789AFD5" w14:textId="77777777" w:rsidR="00096865" w:rsidRPr="00C978E4" w:rsidRDefault="00096865" w:rsidP="00C978E4">
      <w:pPr>
        <w:widowControl w:val="0"/>
        <w:spacing w:after="160"/>
        <w:rPr>
          <w:rFonts w:ascii="Sylfaen" w:hAnsi="Sylfaen"/>
          <w:b/>
          <w:iCs/>
          <w:sz w:val="20"/>
          <w:szCs w:val="20"/>
        </w:rPr>
      </w:pPr>
    </w:p>
    <w:p w14:paraId="182B37DA" w14:textId="77777777" w:rsidR="00096865" w:rsidRPr="00973E36" w:rsidRDefault="00030D40" w:rsidP="00B46D58">
      <w:pPr>
        <w:widowControl w:val="0"/>
        <w:spacing w:after="160"/>
        <w:jc w:val="center"/>
        <w:rPr>
          <w:rFonts w:ascii="Sylfaen" w:hAnsi="Sylfaen" w:cs="Arial"/>
          <w:b/>
          <w:iCs/>
          <w:sz w:val="20"/>
          <w:szCs w:val="20"/>
        </w:rPr>
      </w:pPr>
      <w:r w:rsidRPr="00973E36">
        <w:rPr>
          <w:rFonts w:ascii="Sylfaen" w:hAnsi="Sylfaen"/>
          <w:b/>
          <w:sz w:val="20"/>
          <w:szCs w:val="20"/>
        </w:rPr>
        <w:t xml:space="preserve">10. </w:t>
      </w:r>
      <w:r w:rsidR="00F83409" w:rsidRPr="00973E36">
        <w:rPr>
          <w:rFonts w:ascii="Sylfaen" w:hAnsi="Sylfaen"/>
          <w:b/>
          <w:sz w:val="20"/>
          <w:szCs w:val="20"/>
        </w:rPr>
        <w:t xml:space="preserve">ОБЕСПЕЧЕНИЯ КВАЛИФИКАЦИИ И </w:t>
      </w:r>
      <w:r w:rsidRPr="00973E36">
        <w:rPr>
          <w:rFonts w:ascii="Sylfaen" w:hAnsi="Sylfaen"/>
          <w:b/>
          <w:sz w:val="20"/>
          <w:szCs w:val="20"/>
        </w:rPr>
        <w:t xml:space="preserve">ДОГОВОРА </w:t>
      </w:r>
    </w:p>
    <w:p w14:paraId="4D0A65E2" w14:textId="77777777" w:rsidR="00096865" w:rsidRPr="00973E36" w:rsidRDefault="00030D40"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10.1</w:t>
      </w:r>
      <w:r w:rsidR="00DC30CC" w:rsidRPr="00973E36">
        <w:rPr>
          <w:rFonts w:ascii="Sylfaen" w:hAnsi="Sylfaen"/>
          <w:sz w:val="20"/>
          <w:szCs w:val="20"/>
        </w:rPr>
        <w:t>.</w:t>
      </w:r>
      <w:r w:rsidR="00DC30CC" w:rsidRPr="00973E36">
        <w:rPr>
          <w:rFonts w:ascii="Sylfaen" w:hAnsi="Sylfaen"/>
          <w:sz w:val="20"/>
          <w:szCs w:val="20"/>
        </w:rPr>
        <w:tab/>
      </w:r>
      <w:r w:rsidRPr="00973E36">
        <w:rPr>
          <w:rFonts w:ascii="Sylfaen" w:hAnsi="Sylfaen"/>
          <w:sz w:val="20"/>
          <w:szCs w:val="20"/>
        </w:rPr>
        <w:t xml:space="preserve">На основании требования о предоставлении </w:t>
      </w:r>
      <w:r w:rsidR="000E4039" w:rsidRPr="00973E36">
        <w:rPr>
          <w:rFonts w:ascii="Sylfaen" w:hAnsi="Sylfaen"/>
          <w:sz w:val="20"/>
          <w:szCs w:val="20"/>
        </w:rPr>
        <w:t xml:space="preserve">обеспечений квалификации и </w:t>
      </w:r>
      <w:r w:rsidRPr="00973E36">
        <w:rPr>
          <w:rFonts w:ascii="Sylfaen" w:hAnsi="Sylfaen"/>
          <w:sz w:val="20"/>
          <w:szCs w:val="20"/>
        </w:rPr>
        <w:t>договора отобранный участник в течение 10</w:t>
      </w:r>
      <w:r w:rsidR="000E4039" w:rsidRPr="00973E36">
        <w:rPr>
          <w:rFonts w:ascii="Sylfaen" w:hAnsi="Sylfaen"/>
          <w:sz w:val="20"/>
          <w:szCs w:val="20"/>
        </w:rPr>
        <w:t>-и, а в случае, если заключаемым договором предусмотрена предоплата – 15-и</w:t>
      </w:r>
      <w:r w:rsidRPr="00973E36">
        <w:rPr>
          <w:rFonts w:ascii="Sylfaen" w:hAnsi="Sylfaen"/>
          <w:sz w:val="20"/>
          <w:szCs w:val="20"/>
        </w:rPr>
        <w:t xml:space="preserve"> </w:t>
      </w:r>
      <w:r w:rsidR="000E4039" w:rsidRPr="00973E36">
        <w:rPr>
          <w:rFonts w:ascii="Sylfaen" w:hAnsi="Sylfaen"/>
          <w:sz w:val="20"/>
          <w:szCs w:val="20"/>
        </w:rPr>
        <w:t xml:space="preserve">рабочих дней со дня его получения, </w:t>
      </w:r>
      <w:r w:rsidRPr="00973E36">
        <w:rPr>
          <w:rFonts w:ascii="Sylfaen" w:hAnsi="Sylfaen"/>
          <w:sz w:val="20"/>
          <w:szCs w:val="20"/>
        </w:rPr>
        <w:t xml:space="preserve">обязан представить </w:t>
      </w:r>
      <w:r w:rsidR="000E4039" w:rsidRPr="00973E36">
        <w:rPr>
          <w:rFonts w:ascii="Sylfaen" w:hAnsi="Sylfaen"/>
          <w:sz w:val="20"/>
          <w:szCs w:val="20"/>
        </w:rPr>
        <w:t xml:space="preserve">обеспечения квалификации и </w:t>
      </w:r>
      <w:r w:rsidRPr="00973E36">
        <w:rPr>
          <w:rFonts w:ascii="Sylfaen" w:hAnsi="Sylfaen"/>
          <w:sz w:val="20"/>
          <w:szCs w:val="20"/>
        </w:rPr>
        <w:t xml:space="preserve">договора. С отобранным участником заключается договор, если он представляет </w:t>
      </w:r>
      <w:r w:rsidR="000E4039" w:rsidRPr="00973E36">
        <w:rPr>
          <w:rFonts w:ascii="Sylfaen" w:hAnsi="Sylfaen"/>
          <w:sz w:val="20"/>
          <w:szCs w:val="20"/>
        </w:rPr>
        <w:t xml:space="preserve">обеспечения квалификации и  </w:t>
      </w:r>
      <w:r w:rsidRPr="00973E36">
        <w:rPr>
          <w:rFonts w:ascii="Sylfaen" w:hAnsi="Sylfaen"/>
          <w:sz w:val="20"/>
          <w:szCs w:val="20"/>
        </w:rPr>
        <w:t>договора.</w:t>
      </w:r>
    </w:p>
    <w:p w14:paraId="22F37814" w14:textId="77777777" w:rsidR="008A68A2" w:rsidRPr="00973E36" w:rsidRDefault="00A6609C" w:rsidP="008A68A2">
      <w:pPr>
        <w:widowControl w:val="0"/>
        <w:tabs>
          <w:tab w:val="left" w:pos="1276"/>
        </w:tabs>
        <w:spacing w:after="160"/>
        <w:ind w:firstLine="567"/>
        <w:jc w:val="both"/>
        <w:rPr>
          <w:rFonts w:ascii="Sylfaen" w:hAnsi="Sylfaen"/>
          <w:sz w:val="20"/>
          <w:szCs w:val="20"/>
        </w:rPr>
      </w:pPr>
      <w:r w:rsidRPr="00973E36">
        <w:rPr>
          <w:rFonts w:ascii="Sylfaen" w:hAnsi="Sylfaen"/>
          <w:sz w:val="20"/>
          <w:szCs w:val="20"/>
        </w:rPr>
        <w:t xml:space="preserve">10.2 </w:t>
      </w:r>
      <w:r w:rsidR="008A68A2" w:rsidRPr="00973E36">
        <w:rPr>
          <w:rFonts w:ascii="Sylfaen" w:hAnsi="Sylfaen"/>
          <w:sz w:val="20"/>
          <w:szCs w:val="20"/>
        </w:rPr>
        <w:t>Размер обеспечения квалификации равен размеру ценового предложения отобранного участника.Обеспечение квалификации представляется в одностороннем порядке утвержденного заявления в виде неустойки (приложение 4.1) или наличных денег,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A68A2" w:rsidRPr="00973E36">
        <w:rPr>
          <w:rStyle w:val="af6"/>
          <w:rFonts w:ascii="Sylfaen" w:hAnsi="Sylfaen"/>
          <w:sz w:val="20"/>
          <w:szCs w:val="20"/>
        </w:rPr>
        <w:footnoteReference w:customMarkFollows="1" w:id="4"/>
        <w:t>12</w:t>
      </w:r>
      <w:r w:rsidR="008A68A2" w:rsidRPr="00973E36">
        <w:rPr>
          <w:rFonts w:ascii="Sylfaen" w:hAnsi="Sylfaen"/>
          <w:sz w:val="20"/>
          <w:szCs w:val="20"/>
        </w:rPr>
        <w:t xml:space="preserve"> .</w:t>
      </w:r>
    </w:p>
    <w:p w14:paraId="71525D19" w14:textId="77777777" w:rsidR="00A74F99" w:rsidRPr="00A74F99" w:rsidRDefault="0035631F" w:rsidP="00A74F99">
      <w:pPr>
        <w:widowControl w:val="0"/>
        <w:tabs>
          <w:tab w:val="left" w:pos="1276"/>
        </w:tabs>
        <w:spacing w:after="160"/>
        <w:ind w:firstLine="567"/>
        <w:jc w:val="both"/>
        <w:rPr>
          <w:rFonts w:ascii="Sylfaen" w:hAnsi="Sylfaen" w:cs="Sylfaen"/>
        </w:rPr>
      </w:pPr>
      <w:r w:rsidRPr="00973E36">
        <w:rPr>
          <w:rFonts w:ascii="Sylfaen" w:hAnsi="Sylfaen" w:cs="Sylfaen"/>
          <w:sz w:val="20"/>
          <w:szCs w:val="20"/>
        </w:rPr>
        <w:t xml:space="preserve">Если процедура закупки организована в </w:t>
      </w:r>
      <w:r w:rsidR="008F1F9B" w:rsidRPr="00973E36">
        <w:rPr>
          <w:rFonts w:ascii="Sylfaen" w:hAnsi="Sylfaen" w:cs="Sylfaen"/>
          <w:sz w:val="20"/>
          <w:szCs w:val="20"/>
        </w:rPr>
        <w:t>лотах</w:t>
      </w:r>
      <w:r w:rsidRPr="00973E36">
        <w:rPr>
          <w:rFonts w:ascii="Sylfaen" w:hAnsi="Sylfaen" w:cs="Sylfaen"/>
          <w:sz w:val="20"/>
          <w:szCs w:val="20"/>
        </w:rPr>
        <w:t xml:space="preserve"> и участник признается </w:t>
      </w:r>
      <w:r w:rsidR="008F1F9B" w:rsidRPr="00973E36">
        <w:rPr>
          <w:rFonts w:ascii="Sylfaen" w:hAnsi="Sylfaen" w:cs="Sylfaen"/>
          <w:sz w:val="20"/>
          <w:szCs w:val="20"/>
        </w:rPr>
        <w:t>отобранным</w:t>
      </w:r>
      <w:r w:rsidRPr="00973E36">
        <w:rPr>
          <w:rFonts w:ascii="Sylfaen" w:hAnsi="Sylfaen" w:cs="Sylfaen"/>
          <w:sz w:val="20"/>
          <w:szCs w:val="20"/>
        </w:rPr>
        <w:t xml:space="preserve"> участником </w:t>
      </w:r>
      <w:r w:rsidR="008F1F9B" w:rsidRPr="00973E36">
        <w:rPr>
          <w:rFonts w:ascii="Sylfaen" w:hAnsi="Sylfaen" w:cs="Sylfaen"/>
          <w:sz w:val="20"/>
          <w:szCs w:val="20"/>
        </w:rPr>
        <w:t>по</w:t>
      </w:r>
      <w:r w:rsidRPr="00973E36">
        <w:rPr>
          <w:rFonts w:ascii="Sylfaen" w:hAnsi="Sylfaen" w:cs="Sylfaen"/>
          <w:sz w:val="20"/>
          <w:szCs w:val="20"/>
        </w:rPr>
        <w:t xml:space="preserve"> более чем одн</w:t>
      </w:r>
      <w:r w:rsidR="008F1F9B" w:rsidRPr="00973E36">
        <w:rPr>
          <w:rFonts w:ascii="Sylfaen" w:hAnsi="Sylfaen" w:cs="Sylfaen"/>
          <w:sz w:val="20"/>
          <w:szCs w:val="20"/>
        </w:rPr>
        <w:t xml:space="preserve">ому лоту </w:t>
      </w:r>
      <w:r w:rsidRPr="00973E36">
        <w:rPr>
          <w:rFonts w:ascii="Sylfaen" w:hAnsi="Sylfaen" w:cs="Sylfaen"/>
          <w:sz w:val="20"/>
          <w:szCs w:val="20"/>
        </w:rPr>
        <w:t xml:space="preserve">и общая цена заключаемого с последним договора превышает 10 млн. драмов </w:t>
      </w:r>
      <w:r w:rsidR="008F1F9B" w:rsidRPr="00973E36">
        <w:rPr>
          <w:rFonts w:ascii="Sylfaen" w:hAnsi="Sylfaen" w:cs="Sylfaen"/>
          <w:sz w:val="20"/>
          <w:szCs w:val="20"/>
        </w:rPr>
        <w:t>д</w:t>
      </w:r>
      <w:r w:rsidRPr="00973E36">
        <w:rPr>
          <w:rFonts w:ascii="Sylfaen" w:hAnsi="Sylfaen" w:cs="Sylfaen"/>
          <w:sz w:val="20"/>
          <w:szCs w:val="20"/>
        </w:rPr>
        <w:t>рам</w:t>
      </w:r>
      <w:r w:rsidR="008F1F9B" w:rsidRPr="00973E36">
        <w:rPr>
          <w:rFonts w:ascii="Sylfaen" w:hAnsi="Sylfaen" w:cs="Sylfaen"/>
          <w:sz w:val="20"/>
          <w:szCs w:val="20"/>
        </w:rPr>
        <w:t>ов</w:t>
      </w:r>
      <w:r w:rsidRPr="00973E36">
        <w:rPr>
          <w:rFonts w:ascii="Sylfaen" w:hAnsi="Sylfaen" w:cs="Sylfaen"/>
          <w:sz w:val="20"/>
          <w:szCs w:val="20"/>
        </w:rPr>
        <w:t xml:space="preserve"> </w:t>
      </w:r>
      <w:r w:rsidR="008F1F9B" w:rsidRPr="00973E36">
        <w:rPr>
          <w:rFonts w:ascii="Sylfaen" w:hAnsi="Sylfaen" w:cs="Sylfaen"/>
          <w:sz w:val="20"/>
          <w:szCs w:val="20"/>
        </w:rPr>
        <w:t>РА,</w:t>
      </w:r>
      <w:r w:rsidRPr="00973E36">
        <w:rPr>
          <w:rFonts w:ascii="Sylfaen" w:hAnsi="Sylfaen" w:cs="Sylfaen"/>
          <w:sz w:val="20"/>
          <w:szCs w:val="20"/>
        </w:rPr>
        <w:t xml:space="preserve"> то обеспечение </w:t>
      </w:r>
      <w:r w:rsidR="008F1F9B" w:rsidRPr="00973E36">
        <w:rPr>
          <w:rFonts w:ascii="Sylfaen" w:hAnsi="Sylfaen" w:cs="Sylfaen"/>
          <w:sz w:val="20"/>
          <w:szCs w:val="20"/>
        </w:rPr>
        <w:t xml:space="preserve">квалификации </w:t>
      </w:r>
      <w:r w:rsidRPr="00973E36">
        <w:rPr>
          <w:rFonts w:ascii="Sylfaen" w:hAnsi="Sylfaen" w:cs="Sylfaen"/>
          <w:sz w:val="20"/>
          <w:szCs w:val="20"/>
        </w:rPr>
        <w:t xml:space="preserve">представляется в </w:t>
      </w:r>
      <w:r w:rsidR="004B6A49" w:rsidRPr="00973E36">
        <w:rPr>
          <w:rFonts w:ascii="Sylfaen" w:hAnsi="Sylfaen" w:cs="Sylfaen"/>
          <w:sz w:val="20"/>
          <w:szCs w:val="20"/>
        </w:rPr>
        <w:t>виде</w:t>
      </w:r>
      <w:r w:rsidRPr="00973E36">
        <w:rPr>
          <w:rFonts w:ascii="Sylfaen" w:hAnsi="Sylfaen" w:cs="Sylfaen"/>
          <w:sz w:val="20"/>
          <w:szCs w:val="20"/>
        </w:rPr>
        <w:t xml:space="preserve"> банковской гарантии в размере общей цены договора</w:t>
      </w:r>
      <w:r w:rsidR="008F1F9B" w:rsidRPr="00973E36">
        <w:rPr>
          <w:rFonts w:ascii="Sylfaen" w:hAnsi="Sylfaen" w:cs="Sylfaen"/>
          <w:sz w:val="20"/>
          <w:szCs w:val="20"/>
        </w:rPr>
        <w:t>.</w:t>
      </w:r>
      <w:r w:rsidR="00A74F99" w:rsidRPr="00A74F99">
        <w:rPr>
          <w:rFonts w:ascii="inherit" w:hAnsi="inherit" w:cs="Courier New"/>
          <w:color w:val="202124"/>
          <w:sz w:val="42"/>
          <w:szCs w:val="42"/>
          <w:lang w:bidi="ar-SA"/>
        </w:rPr>
        <w:t xml:space="preserve"> </w:t>
      </w:r>
      <w:r w:rsidR="00A74F99" w:rsidRPr="00A74F99">
        <w:rPr>
          <w:rFonts w:ascii="Sylfaen" w:hAnsi="Sylfaen" w:cs="Sylfaen"/>
        </w:rPr>
        <w:t>Квалификация, предоставленная в денежной форме, должна быть переведена на казначейский счет «900008000698», открытый на имя уполномоченного органа в Центральном казначействе.</w:t>
      </w:r>
    </w:p>
    <w:p w14:paraId="7FCA6D02" w14:textId="77777777" w:rsidR="0035631F" w:rsidRPr="00973E36" w:rsidRDefault="005B76E5" w:rsidP="00B46D58">
      <w:pPr>
        <w:widowControl w:val="0"/>
        <w:tabs>
          <w:tab w:val="left" w:pos="1276"/>
        </w:tabs>
        <w:spacing w:after="160"/>
        <w:ind w:firstLine="567"/>
        <w:jc w:val="both"/>
        <w:rPr>
          <w:rFonts w:ascii="Sylfaen" w:hAnsi="Sylfaen" w:cs="Sylfaen"/>
          <w:sz w:val="20"/>
          <w:szCs w:val="20"/>
        </w:rPr>
      </w:pPr>
      <w:r w:rsidRPr="005B76E5">
        <w:rPr>
          <w:rFonts w:ascii="Sylfaen" w:hAnsi="Sylfaen" w:cs="Sylfaen"/>
          <w:sz w:val="20"/>
          <w:szCs w:val="20"/>
        </w:rPr>
        <w:t>Квалификация возвращается заявителю в течение пяти рабочих дней после полного принятия договора заказчиком.</w:t>
      </w:r>
    </w:p>
    <w:p w14:paraId="13C4D958" w14:textId="77777777" w:rsidR="002406D8" w:rsidRPr="00973E36" w:rsidRDefault="002406D8" w:rsidP="00B46D58">
      <w:pPr>
        <w:widowControl w:val="0"/>
        <w:tabs>
          <w:tab w:val="left" w:pos="1276"/>
        </w:tabs>
        <w:spacing w:after="160"/>
        <w:ind w:firstLine="567"/>
        <w:jc w:val="both"/>
        <w:rPr>
          <w:rFonts w:ascii="Sylfaen" w:hAnsi="Sylfaen" w:cs="Sylfaen"/>
          <w:sz w:val="20"/>
          <w:szCs w:val="20"/>
        </w:rPr>
      </w:pPr>
      <w:r w:rsidRPr="00973E36">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1D2C2F0" w14:textId="77777777" w:rsidR="008A68A2" w:rsidRPr="00973E36" w:rsidRDefault="00030D40" w:rsidP="008A68A2">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10.</w:t>
      </w:r>
      <w:r w:rsidR="001723D6" w:rsidRPr="00973E36">
        <w:rPr>
          <w:rFonts w:ascii="Sylfaen" w:hAnsi="Sylfaen"/>
          <w:sz w:val="20"/>
          <w:szCs w:val="20"/>
        </w:rPr>
        <w:t>3</w:t>
      </w:r>
      <w:r w:rsidR="00DC30CC" w:rsidRPr="00973E36">
        <w:rPr>
          <w:rFonts w:ascii="Sylfaen" w:hAnsi="Sylfaen"/>
          <w:sz w:val="20"/>
          <w:szCs w:val="20"/>
        </w:rPr>
        <w:t>.</w:t>
      </w:r>
      <w:r w:rsidR="00DC30CC" w:rsidRPr="00973E36">
        <w:rPr>
          <w:rFonts w:ascii="Sylfaen" w:hAnsi="Sylfaen"/>
          <w:sz w:val="20"/>
          <w:szCs w:val="20"/>
        </w:rPr>
        <w:tab/>
      </w:r>
      <w:r w:rsidR="008A68A2" w:rsidRPr="00973E36">
        <w:rPr>
          <w:rFonts w:ascii="Sylfaen" w:hAnsi="Sylfaen"/>
          <w:sz w:val="20"/>
          <w:szCs w:val="20"/>
        </w:rPr>
        <w:t xml:space="preserve">Размер обеспечения договора составляет 10 процентов от цены договора. Обеспечение договора представляется </w:t>
      </w:r>
      <w:r w:rsidR="008A68A2" w:rsidRPr="00973E36">
        <w:rPr>
          <w:rFonts w:ascii="Sylfaen" w:hAnsi="Sylfaen"/>
          <w:i/>
          <w:sz w:val="20"/>
          <w:szCs w:val="20"/>
        </w:rPr>
        <w:t>в одностороннем порядке утвержденного заявления-в виде неустойки (приложение 5.1) или наличных денег</w:t>
      </w:r>
      <w:r w:rsidR="008A68A2" w:rsidRPr="00973E36">
        <w:rPr>
          <w:rStyle w:val="af6"/>
          <w:rFonts w:ascii="Sylfaen" w:hAnsi="Sylfaen"/>
          <w:sz w:val="20"/>
          <w:szCs w:val="20"/>
        </w:rPr>
        <w:t xml:space="preserve"> </w:t>
      </w:r>
      <w:r w:rsidR="008A68A2" w:rsidRPr="00973E36">
        <w:rPr>
          <w:rStyle w:val="af6"/>
          <w:rFonts w:ascii="Sylfaen" w:hAnsi="Sylfaen"/>
          <w:sz w:val="20"/>
          <w:szCs w:val="20"/>
        </w:rPr>
        <w:footnoteReference w:customMarkFollows="1" w:id="5"/>
        <w:t>13</w:t>
      </w:r>
      <w:r w:rsidR="008A68A2" w:rsidRPr="00973E36">
        <w:rPr>
          <w:rFonts w:ascii="Sylfaen" w:hAnsi="Sylfaen"/>
          <w:sz w:val="20"/>
          <w:szCs w:val="20"/>
        </w:rPr>
        <w:t>.</w:t>
      </w:r>
    </w:p>
    <w:p w14:paraId="0D8D2CFC" w14:textId="77777777" w:rsidR="0058395E" w:rsidRPr="00973E36" w:rsidRDefault="0058395E"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lastRenderedPageBreak/>
        <w:t xml:space="preserve">Если процедура закупки организована в </w:t>
      </w:r>
      <w:r w:rsidR="00740EF5" w:rsidRPr="00973E36">
        <w:rPr>
          <w:rFonts w:ascii="Sylfaen" w:hAnsi="Sylfaen"/>
          <w:sz w:val="20"/>
          <w:szCs w:val="20"/>
        </w:rPr>
        <w:t>лотах</w:t>
      </w:r>
      <w:r w:rsidRPr="00973E36">
        <w:rPr>
          <w:rFonts w:ascii="Sylfaen" w:hAnsi="Sylfaen"/>
          <w:sz w:val="20"/>
          <w:szCs w:val="20"/>
        </w:rPr>
        <w:t xml:space="preserve"> и участник признается </w:t>
      </w:r>
      <w:r w:rsidR="00740EF5" w:rsidRPr="00973E36">
        <w:rPr>
          <w:rFonts w:ascii="Sylfaen" w:hAnsi="Sylfaen"/>
          <w:sz w:val="20"/>
          <w:szCs w:val="20"/>
        </w:rPr>
        <w:t>ото</w:t>
      </w:r>
      <w:r w:rsidRPr="00973E36">
        <w:rPr>
          <w:rFonts w:ascii="Sylfaen" w:hAnsi="Sylfaen"/>
          <w:sz w:val="20"/>
          <w:szCs w:val="20"/>
        </w:rPr>
        <w:t xml:space="preserve">бранным участником </w:t>
      </w:r>
      <w:r w:rsidR="00740EF5" w:rsidRPr="00973E36">
        <w:rPr>
          <w:rFonts w:ascii="Sylfaen" w:hAnsi="Sylfaen"/>
          <w:sz w:val="20"/>
          <w:szCs w:val="20"/>
        </w:rPr>
        <w:t>по</w:t>
      </w:r>
      <w:r w:rsidRPr="00973E36">
        <w:rPr>
          <w:rFonts w:ascii="Sylfaen" w:hAnsi="Sylfaen"/>
          <w:sz w:val="20"/>
          <w:szCs w:val="20"/>
        </w:rPr>
        <w:t xml:space="preserve"> более чем одно</w:t>
      </w:r>
      <w:r w:rsidR="00740EF5" w:rsidRPr="00973E36">
        <w:rPr>
          <w:rFonts w:ascii="Sylfaen" w:hAnsi="Sylfaen"/>
          <w:sz w:val="20"/>
          <w:szCs w:val="20"/>
        </w:rPr>
        <w:t xml:space="preserve">му лоту </w:t>
      </w:r>
      <w:r w:rsidRPr="00973E36">
        <w:rPr>
          <w:rFonts w:ascii="Sylfaen" w:hAnsi="Sylfaen"/>
          <w:sz w:val="20"/>
          <w:szCs w:val="20"/>
        </w:rPr>
        <w:t>и общая цена заключаемого с последним договора превышает 10 млн. драмов Р</w:t>
      </w:r>
      <w:r w:rsidR="00740EF5" w:rsidRPr="00973E36">
        <w:rPr>
          <w:rFonts w:ascii="Sylfaen" w:hAnsi="Sylfaen"/>
          <w:sz w:val="20"/>
          <w:szCs w:val="20"/>
        </w:rPr>
        <w:t>А</w:t>
      </w:r>
      <w:r w:rsidRPr="00973E36">
        <w:rPr>
          <w:rFonts w:ascii="Sylfaen" w:hAnsi="Sylfaen"/>
          <w:sz w:val="20"/>
          <w:szCs w:val="20"/>
        </w:rPr>
        <w:t>, то обеспечение договора представляется в виде банковской гарантии в размере общей цены договора.</w:t>
      </w:r>
    </w:p>
    <w:p w14:paraId="7C037113" w14:textId="77777777" w:rsidR="00E969ED" w:rsidRPr="00973E36" w:rsidRDefault="00030D40"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 xml:space="preserve">Обеспечение договора должно быть действительно как минимум включительно до </w:t>
      </w:r>
      <w:r w:rsidR="00456B02" w:rsidRPr="00973E36">
        <w:rPr>
          <w:rFonts w:ascii="Sylfaen" w:hAnsi="Sylfaen"/>
          <w:sz w:val="20"/>
          <w:szCs w:val="20"/>
        </w:rPr>
        <w:t>20</w:t>
      </w:r>
      <w:r w:rsidRPr="00973E36">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973E36">
        <w:rPr>
          <w:rFonts w:ascii="Sylfaen" w:hAnsi="Sylfaen"/>
          <w:sz w:val="20"/>
          <w:szCs w:val="20"/>
        </w:rPr>
        <w:t xml:space="preserve">пяти </w:t>
      </w:r>
      <w:r w:rsidRPr="00973E36">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973E36">
        <w:rPr>
          <w:rFonts w:ascii="Sylfaen" w:hAnsi="Sylfaen"/>
          <w:sz w:val="20"/>
          <w:szCs w:val="20"/>
        </w:rPr>
        <w:t>договору.</w:t>
      </w:r>
    </w:p>
    <w:p w14:paraId="2B15D938" w14:textId="77777777" w:rsidR="00F0759D" w:rsidRPr="00973E36" w:rsidRDefault="00F92A53"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973E36">
        <w:rPr>
          <w:rFonts w:ascii="Sylfaen" w:hAnsi="Sylfaen" w:cs="Courier New"/>
          <w:sz w:val="20"/>
          <w:szCs w:val="20"/>
        </w:rPr>
        <w:t> </w:t>
      </w:r>
      <w:r w:rsidRPr="00973E36">
        <w:rPr>
          <w:rFonts w:ascii="Sylfaen" w:hAnsi="Sylfaen"/>
          <w:sz w:val="20"/>
          <w:szCs w:val="20"/>
        </w:rPr>
        <w:t>"900008000</w:t>
      </w:r>
      <w:r w:rsidR="00B66AB9" w:rsidRPr="00973E36">
        <w:rPr>
          <w:rFonts w:ascii="Sylfaen" w:hAnsi="Sylfaen"/>
          <w:sz w:val="20"/>
          <w:szCs w:val="20"/>
        </w:rPr>
        <w:t>66</w:t>
      </w:r>
      <w:r w:rsidRPr="00973E36">
        <w:rPr>
          <w:rFonts w:ascii="Sylfaen" w:hAnsi="Sylfaen"/>
          <w:sz w:val="20"/>
          <w:szCs w:val="20"/>
        </w:rPr>
        <w:t>4", открытый в Центральном казначействе на имя уполномоченного органа.</w:t>
      </w:r>
    </w:p>
    <w:p w14:paraId="003B01CE" w14:textId="77777777" w:rsidR="004A0321" w:rsidRPr="00973E36" w:rsidRDefault="004A0321"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10.4</w:t>
      </w:r>
      <w:r w:rsidR="00251CF9" w:rsidRPr="00973E36">
        <w:rPr>
          <w:rFonts w:ascii="Sylfaen" w:hAnsi="Sylfaen"/>
          <w:sz w:val="20"/>
          <w:szCs w:val="20"/>
        </w:rPr>
        <w:t xml:space="preserve"> </w:t>
      </w:r>
      <w:r w:rsidR="0076763C" w:rsidRPr="00973E36">
        <w:rPr>
          <w:rFonts w:ascii="Sylfaen" w:hAnsi="Sylfaen"/>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973E36">
        <w:rPr>
          <w:rFonts w:ascii="Sylfaen" w:hAnsi="Sylfaen"/>
          <w:sz w:val="20"/>
          <w:szCs w:val="20"/>
        </w:rPr>
        <w:t>я квалификации и</w:t>
      </w:r>
      <w:r w:rsidR="0076763C" w:rsidRPr="00973E36">
        <w:rPr>
          <w:rFonts w:ascii="Sylfaen" w:hAnsi="Sylfaen"/>
          <w:sz w:val="20"/>
          <w:szCs w:val="20"/>
        </w:rPr>
        <w:t xml:space="preserve"> договора представля</w:t>
      </w:r>
      <w:r w:rsidR="00DE7753" w:rsidRPr="00973E36">
        <w:rPr>
          <w:rFonts w:ascii="Sylfaen" w:hAnsi="Sylfaen"/>
          <w:sz w:val="20"/>
          <w:szCs w:val="20"/>
        </w:rPr>
        <w:t>ю</w:t>
      </w:r>
      <w:r w:rsidR="0076763C" w:rsidRPr="00973E36">
        <w:rPr>
          <w:rFonts w:ascii="Sylfaen" w:hAnsi="Sylfaen"/>
          <w:sz w:val="20"/>
          <w:szCs w:val="20"/>
        </w:rPr>
        <w:t>тся</w:t>
      </w:r>
      <w:r w:rsidR="00180134" w:rsidRPr="00973E36">
        <w:rPr>
          <w:rFonts w:ascii="Sylfaen" w:hAnsi="Sylfaen"/>
          <w:sz w:val="20"/>
          <w:szCs w:val="20"/>
        </w:rPr>
        <w:t xml:space="preserve"> в виде заключенного в одностороннем порядке </w:t>
      </w:r>
      <w:r w:rsidR="00A9694C" w:rsidRPr="00973E36">
        <w:rPr>
          <w:rFonts w:ascii="Sylfaen" w:hAnsi="Sylfaen"/>
          <w:sz w:val="20"/>
          <w:szCs w:val="20"/>
        </w:rPr>
        <w:t>за</w:t>
      </w:r>
      <w:r w:rsidR="00180134" w:rsidRPr="00973E36">
        <w:rPr>
          <w:rFonts w:ascii="Sylfaen" w:hAnsi="Sylfaen"/>
          <w:sz w:val="20"/>
          <w:szCs w:val="20"/>
        </w:rPr>
        <w:t>явления - в виде неустойки или наличных денег</w:t>
      </w:r>
      <w:r w:rsidR="006D7219" w:rsidRPr="00973E36">
        <w:rPr>
          <w:rFonts w:ascii="Sylfaen" w:hAnsi="Sylfaen"/>
          <w:sz w:val="20"/>
          <w:szCs w:val="20"/>
        </w:rPr>
        <w:t>. Если на момент возникновения правомочия по заключению договора</w:t>
      </w:r>
    </w:p>
    <w:p w14:paraId="72C0E1BF" w14:textId="77777777" w:rsidR="006D7219" w:rsidRPr="00973E36" w:rsidRDefault="006D7219"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 xml:space="preserve">- финансовые средства предусмотрены, то квалификационное обеспечение </w:t>
      </w:r>
      <w:r w:rsidR="00A9694C" w:rsidRPr="00973E36">
        <w:rPr>
          <w:rFonts w:ascii="Sylfaen" w:hAnsi="Sylfaen"/>
          <w:sz w:val="20"/>
          <w:szCs w:val="20"/>
        </w:rPr>
        <w:t>по</w:t>
      </w:r>
      <w:r w:rsidRPr="00973E36">
        <w:rPr>
          <w:rFonts w:ascii="Sylfaen" w:hAnsi="Sylfaen"/>
          <w:sz w:val="20"/>
          <w:szCs w:val="20"/>
        </w:rPr>
        <w:t xml:space="preserve"> части выделенных финансовых средств представляется в виде банковской гарантии, а </w:t>
      </w:r>
      <w:r w:rsidR="00661E7D" w:rsidRPr="00973E36">
        <w:rPr>
          <w:rFonts w:ascii="Sylfaen" w:hAnsi="Sylfaen"/>
          <w:sz w:val="20"/>
          <w:szCs w:val="20"/>
        </w:rPr>
        <w:t>по</w:t>
      </w:r>
      <w:r w:rsidRPr="00973E36">
        <w:rPr>
          <w:rFonts w:ascii="Sylfaen" w:hAnsi="Sylfaen"/>
          <w:sz w:val="20"/>
          <w:szCs w:val="20"/>
        </w:rPr>
        <w:t xml:space="preserve"> части требуемых в дальнейшем финансовых средств-в </w:t>
      </w:r>
      <w:r w:rsidR="00661E7D" w:rsidRPr="00973E36">
        <w:rPr>
          <w:rFonts w:ascii="Sylfaen" w:hAnsi="Sylfaen"/>
          <w:sz w:val="20"/>
          <w:szCs w:val="20"/>
        </w:rPr>
        <w:t xml:space="preserve">виде </w:t>
      </w:r>
      <w:r w:rsidRPr="00973E36">
        <w:rPr>
          <w:rFonts w:ascii="Sylfaen" w:hAnsi="Sylfaen"/>
          <w:sz w:val="20"/>
          <w:szCs w:val="20"/>
        </w:rPr>
        <w:t>утвержденного</w:t>
      </w:r>
      <w:r w:rsidR="00661E7D" w:rsidRPr="00973E36">
        <w:rPr>
          <w:rFonts w:ascii="Sylfaen" w:hAnsi="Sylfaen"/>
          <w:sz w:val="20"/>
          <w:szCs w:val="20"/>
        </w:rPr>
        <w:t xml:space="preserve"> в</w:t>
      </w:r>
      <w:r w:rsidRPr="00973E36">
        <w:rPr>
          <w:rFonts w:ascii="Sylfaen" w:hAnsi="Sylfaen"/>
          <w:sz w:val="20"/>
          <w:szCs w:val="20"/>
        </w:rPr>
        <w:t xml:space="preserve"> </w:t>
      </w:r>
      <w:r w:rsidR="00661E7D" w:rsidRPr="00973E36">
        <w:rPr>
          <w:rFonts w:ascii="Sylfaen" w:hAnsi="Sylfaen"/>
          <w:sz w:val="20"/>
          <w:szCs w:val="20"/>
        </w:rPr>
        <w:t xml:space="preserve">одностороннем порядке </w:t>
      </w:r>
      <w:r w:rsidRPr="00973E36">
        <w:rPr>
          <w:rFonts w:ascii="Sylfaen" w:hAnsi="Sylfaen"/>
          <w:sz w:val="20"/>
          <w:szCs w:val="20"/>
        </w:rPr>
        <w:t>заявления-в виде неустойки или наличных денег</w:t>
      </w:r>
      <w:r w:rsidR="006F58E6" w:rsidRPr="00973E36">
        <w:rPr>
          <w:rFonts w:ascii="Sylfaen" w:hAnsi="Sylfaen"/>
          <w:sz w:val="20"/>
          <w:szCs w:val="20"/>
        </w:rPr>
        <w:t>.</w:t>
      </w:r>
    </w:p>
    <w:p w14:paraId="6CA15924" w14:textId="77777777" w:rsidR="00D32092" w:rsidRPr="00973E36" w:rsidRDefault="00D32092" w:rsidP="00B46D58">
      <w:pPr>
        <w:widowControl w:val="0"/>
        <w:tabs>
          <w:tab w:val="left" w:pos="1276"/>
        </w:tabs>
        <w:spacing w:after="160"/>
        <w:ind w:firstLine="567"/>
        <w:jc w:val="both"/>
        <w:rPr>
          <w:rFonts w:ascii="Sylfaen" w:hAnsi="Sylfaen" w:cs="Sylfaen"/>
          <w:sz w:val="20"/>
          <w:szCs w:val="20"/>
        </w:rPr>
      </w:pPr>
      <w:r w:rsidRPr="00973E36">
        <w:rPr>
          <w:rFonts w:ascii="Sylfaen" w:hAnsi="Sylfaen" w:cs="Sylfaen"/>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04E5B2F1" w14:textId="77777777" w:rsidR="008F0732" w:rsidRPr="00973E36" w:rsidRDefault="00030D40" w:rsidP="00B46D58">
      <w:pPr>
        <w:widowControl w:val="0"/>
        <w:tabs>
          <w:tab w:val="left" w:pos="1276"/>
        </w:tabs>
        <w:spacing w:after="160"/>
        <w:ind w:firstLine="567"/>
        <w:jc w:val="both"/>
        <w:rPr>
          <w:rFonts w:ascii="Sylfaen" w:hAnsi="Sylfaen"/>
          <w:i/>
          <w:sz w:val="20"/>
          <w:szCs w:val="20"/>
        </w:rPr>
      </w:pPr>
      <w:r w:rsidRPr="00973E36">
        <w:rPr>
          <w:rFonts w:ascii="Sylfaen" w:hAnsi="Sylfaen"/>
          <w:sz w:val="20"/>
          <w:szCs w:val="20"/>
        </w:rPr>
        <w:t>10.</w:t>
      </w:r>
      <w:r w:rsidR="00DF09E7" w:rsidRPr="00973E36">
        <w:rPr>
          <w:rFonts w:ascii="Sylfaen" w:hAnsi="Sylfaen"/>
          <w:sz w:val="20"/>
          <w:szCs w:val="20"/>
        </w:rPr>
        <w:t>5</w:t>
      </w:r>
      <w:r w:rsidR="003E194D" w:rsidRPr="00973E36">
        <w:rPr>
          <w:rFonts w:ascii="Sylfaen" w:hAnsi="Sylfaen"/>
          <w:sz w:val="20"/>
          <w:szCs w:val="20"/>
        </w:rPr>
        <w:t>.</w:t>
      </w:r>
      <w:r w:rsidR="003E194D" w:rsidRPr="00973E36">
        <w:rPr>
          <w:rFonts w:ascii="Sylfaen" w:hAnsi="Sylfaen"/>
          <w:sz w:val="20"/>
          <w:szCs w:val="20"/>
        </w:rPr>
        <w:tab/>
      </w:r>
      <w:r w:rsidRPr="00973E36">
        <w:rPr>
          <w:rFonts w:ascii="Sylfaen" w:hAnsi="Sylfaen"/>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73E36">
        <w:rPr>
          <w:rFonts w:ascii="Sylfaen" w:hAnsi="Sylfaen"/>
          <w:i/>
          <w:sz w:val="20"/>
          <w:szCs w:val="20"/>
        </w:rPr>
        <w:t xml:space="preserve"> </w:t>
      </w:r>
    </w:p>
    <w:p w14:paraId="7B0E7A93" w14:textId="77777777" w:rsidR="005162B1" w:rsidRPr="004D173B" w:rsidRDefault="00030D40"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10.</w:t>
      </w:r>
      <w:r w:rsidR="00401B30" w:rsidRPr="00973E36">
        <w:rPr>
          <w:rFonts w:ascii="Sylfaen" w:hAnsi="Sylfaen"/>
          <w:sz w:val="20"/>
          <w:szCs w:val="20"/>
        </w:rPr>
        <w:t>6</w:t>
      </w:r>
      <w:r w:rsidR="003E194D" w:rsidRPr="00973E36">
        <w:rPr>
          <w:rFonts w:ascii="Sylfaen" w:hAnsi="Sylfaen"/>
          <w:sz w:val="20"/>
          <w:szCs w:val="20"/>
        </w:rPr>
        <w:t>.</w:t>
      </w:r>
      <w:r w:rsidR="008F0732" w:rsidRPr="00973E36">
        <w:rPr>
          <w:rFonts w:ascii="Sylfaen" w:hAnsi="Sylfaen"/>
          <w:sz w:val="20"/>
          <w:szCs w:val="20"/>
        </w:rPr>
        <w:t xml:space="preserve"> </w:t>
      </w:r>
      <w:r w:rsidRPr="00973E36">
        <w:rPr>
          <w:rFonts w:ascii="Sylfaen" w:hAnsi="Sylfaen"/>
          <w:sz w:val="20"/>
          <w:szCs w:val="20"/>
        </w:rPr>
        <w:t>Если в рамках процедуры закупки, организованной по лотам</w:t>
      </w:r>
      <w:r w:rsidR="00DC14CE" w:rsidRPr="00973E36">
        <w:rPr>
          <w:rFonts w:ascii="Sylfaen" w:hAnsi="Sylfaen"/>
          <w:sz w:val="20"/>
          <w:szCs w:val="20"/>
        </w:rPr>
        <w:t xml:space="preserve"> </w:t>
      </w:r>
      <w:r w:rsidR="00125AA6" w:rsidRPr="00973E36">
        <w:rPr>
          <w:rFonts w:ascii="Sylfaen" w:hAnsi="Sylfaen"/>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973E36">
        <w:rPr>
          <w:rFonts w:ascii="Sylfaen" w:hAnsi="Sylfaen"/>
          <w:sz w:val="20"/>
          <w:szCs w:val="20"/>
        </w:rPr>
        <w:t>я квалификации и</w:t>
      </w:r>
      <w:r w:rsidR="00125AA6" w:rsidRPr="00973E36">
        <w:rPr>
          <w:rFonts w:ascii="Sylfaen" w:hAnsi="Sylfaen"/>
          <w:sz w:val="20"/>
          <w:szCs w:val="20"/>
        </w:rPr>
        <w:t xml:space="preserve"> договора выплачива</w:t>
      </w:r>
      <w:r w:rsidR="00DC14CE" w:rsidRPr="00973E36">
        <w:rPr>
          <w:rFonts w:ascii="Sylfaen" w:hAnsi="Sylfaen"/>
          <w:sz w:val="20"/>
          <w:szCs w:val="20"/>
        </w:rPr>
        <w:t>ю</w:t>
      </w:r>
      <w:r w:rsidR="00125AA6" w:rsidRPr="00973E36">
        <w:rPr>
          <w:rFonts w:ascii="Sylfaen" w:hAnsi="Sylfaen"/>
          <w:sz w:val="20"/>
          <w:szCs w:val="20"/>
        </w:rPr>
        <w:t>тся в размере суммы, исчисленной только за этот лот</w:t>
      </w:r>
      <w:r w:rsidR="00DC14CE" w:rsidRPr="00973E36">
        <w:rPr>
          <w:rFonts w:ascii="Sylfaen" w:hAnsi="Sylfaen"/>
          <w:sz w:val="20"/>
          <w:szCs w:val="20"/>
        </w:rPr>
        <w:t>.</w:t>
      </w:r>
    </w:p>
    <w:p w14:paraId="75814DFD" w14:textId="77777777" w:rsidR="00AA24DB" w:rsidRPr="00AA24DB" w:rsidRDefault="00AA24DB" w:rsidP="00B46D58">
      <w:pPr>
        <w:widowControl w:val="0"/>
        <w:tabs>
          <w:tab w:val="left" w:pos="1276"/>
        </w:tabs>
        <w:spacing w:after="160"/>
        <w:ind w:firstLine="567"/>
        <w:jc w:val="both"/>
        <w:rPr>
          <w:rFonts w:ascii="Sylfaen" w:hAnsi="Sylfaen"/>
          <w:sz w:val="20"/>
          <w:szCs w:val="20"/>
        </w:rPr>
      </w:pPr>
      <w:r w:rsidRPr="00AA24DB">
        <w:rPr>
          <w:rFonts w:ascii="Sylfaen" w:hAnsi="Sylfaen"/>
          <w:b/>
          <w:sz w:val="20"/>
          <w:szCs w:val="20"/>
        </w:rPr>
        <w:t>10</w:t>
      </w:r>
      <w:r w:rsidRPr="00AA24DB">
        <w:rPr>
          <w:rFonts w:ascii="MS Mincho" w:eastAsia="MS Mincho" w:hAnsi="MS Mincho" w:cs="MS Mincho" w:hint="eastAsia"/>
          <w:b/>
          <w:sz w:val="20"/>
          <w:szCs w:val="20"/>
        </w:rPr>
        <w:t>․</w:t>
      </w:r>
      <w:r w:rsidRPr="00AA24DB">
        <w:rPr>
          <w:rFonts w:ascii="Sylfaen" w:hAnsi="Sylfaen"/>
          <w:b/>
          <w:sz w:val="20"/>
          <w:szCs w:val="20"/>
        </w:rPr>
        <w:t>1</w:t>
      </w:r>
      <w:r w:rsidRPr="00AA24DB">
        <w:rPr>
          <w:rFonts w:ascii="Sylfaen" w:hAnsi="Sylfaen"/>
          <w:sz w:val="20"/>
          <w:szCs w:val="20"/>
        </w:rPr>
        <w:t xml:space="preserve"> </w:t>
      </w:r>
      <w:r w:rsidRPr="00AA24DB">
        <w:rPr>
          <w:rFonts w:ascii="Sylfaen" w:hAnsi="Sylfaen" w:cs="Sylfaen"/>
          <w:b/>
          <w:sz w:val="20"/>
          <w:szCs w:val="20"/>
        </w:rPr>
        <w:t>УСЛОВИЯ</w:t>
      </w:r>
      <w:r w:rsidRPr="00AA24DB">
        <w:rPr>
          <w:rFonts w:ascii="Sylfaen" w:hAnsi="Sylfaen"/>
          <w:b/>
          <w:sz w:val="20"/>
          <w:szCs w:val="20"/>
        </w:rPr>
        <w:t xml:space="preserve"> </w:t>
      </w:r>
      <w:r w:rsidRPr="00AA24DB">
        <w:rPr>
          <w:rFonts w:ascii="Sylfaen" w:hAnsi="Sylfaen" w:cs="Sylfaen"/>
          <w:b/>
          <w:sz w:val="20"/>
          <w:szCs w:val="20"/>
        </w:rPr>
        <w:t>ПРИМЕНЕНИЯ</w:t>
      </w:r>
      <w:r w:rsidRPr="00AA24DB">
        <w:rPr>
          <w:rFonts w:ascii="Sylfaen" w:hAnsi="Sylfaen"/>
          <w:b/>
          <w:sz w:val="20"/>
          <w:szCs w:val="20"/>
        </w:rPr>
        <w:t xml:space="preserve"> </w:t>
      </w:r>
      <w:r w:rsidRPr="00AA24DB">
        <w:rPr>
          <w:rFonts w:ascii="Sylfaen" w:hAnsi="Sylfaen" w:cs="Sylfaen"/>
          <w:b/>
          <w:sz w:val="20"/>
          <w:szCs w:val="20"/>
        </w:rPr>
        <w:t>АНТИКРИЗИСНОГО</w:t>
      </w:r>
      <w:r w:rsidRPr="00AA24DB">
        <w:rPr>
          <w:rFonts w:ascii="Sylfaen" w:hAnsi="Sylfaen"/>
          <w:b/>
          <w:sz w:val="20"/>
          <w:szCs w:val="20"/>
        </w:rPr>
        <w:t xml:space="preserve"> </w:t>
      </w:r>
      <w:r w:rsidRPr="00AA24DB">
        <w:rPr>
          <w:rFonts w:ascii="Sylfaen" w:hAnsi="Sylfaen" w:cs="Sylfaen"/>
          <w:b/>
          <w:sz w:val="20"/>
          <w:szCs w:val="20"/>
        </w:rPr>
        <w:t>МЕХАНИЗМА</w:t>
      </w:r>
      <w:r w:rsidRPr="00AA24DB">
        <w:rPr>
          <w:rFonts w:ascii="Sylfaen" w:hAnsi="Sylfaen"/>
          <w:b/>
          <w:sz w:val="20"/>
          <w:szCs w:val="20"/>
        </w:rPr>
        <w:t xml:space="preserve"> </w:t>
      </w:r>
      <w:r w:rsidRPr="00AA24DB">
        <w:rPr>
          <w:rFonts w:ascii="Sylfaen" w:hAnsi="Sylfaen" w:cs="Sylfaen"/>
          <w:b/>
          <w:sz w:val="20"/>
          <w:szCs w:val="20"/>
        </w:rPr>
        <w:t>В</w:t>
      </w:r>
      <w:r w:rsidRPr="00AA24DB">
        <w:rPr>
          <w:rFonts w:ascii="Sylfaen" w:hAnsi="Sylfaen"/>
          <w:b/>
          <w:sz w:val="20"/>
          <w:szCs w:val="20"/>
        </w:rPr>
        <w:t xml:space="preserve"> </w:t>
      </w:r>
      <w:r w:rsidRPr="00AA24DB">
        <w:rPr>
          <w:rFonts w:ascii="Sylfaen" w:hAnsi="Sylfaen" w:cs="Sylfaen"/>
          <w:b/>
          <w:sz w:val="20"/>
          <w:szCs w:val="20"/>
        </w:rPr>
        <w:t>СЛУЧАЕ</w:t>
      </w:r>
      <w:r w:rsidRPr="00AA24DB">
        <w:rPr>
          <w:rFonts w:ascii="Sylfaen" w:hAnsi="Sylfaen"/>
          <w:b/>
          <w:sz w:val="20"/>
          <w:szCs w:val="20"/>
        </w:rPr>
        <w:t xml:space="preserve"> </w:t>
      </w:r>
      <w:r w:rsidRPr="00AA24DB">
        <w:rPr>
          <w:rFonts w:ascii="Sylfaen" w:hAnsi="Sylfaen" w:cs="Sylfaen"/>
          <w:b/>
          <w:sz w:val="20"/>
          <w:szCs w:val="20"/>
        </w:rPr>
        <w:t>ПРИОБРЕТЕНИЯ</w:t>
      </w:r>
      <w:r w:rsidRPr="00AA24DB">
        <w:rPr>
          <w:rFonts w:ascii="Sylfaen" w:hAnsi="Sylfaen"/>
          <w:b/>
          <w:sz w:val="20"/>
          <w:szCs w:val="20"/>
        </w:rPr>
        <w:t xml:space="preserve"> </w:t>
      </w:r>
      <w:r w:rsidRPr="00AA24DB">
        <w:rPr>
          <w:rFonts w:ascii="Sylfaen" w:hAnsi="Sylfaen" w:cs="Sylfaen"/>
          <w:b/>
          <w:sz w:val="20"/>
          <w:szCs w:val="20"/>
        </w:rPr>
        <w:t>ЗА</w:t>
      </w:r>
      <w:r w:rsidRPr="00AA24DB">
        <w:rPr>
          <w:rFonts w:ascii="Sylfaen" w:hAnsi="Sylfaen"/>
          <w:b/>
          <w:sz w:val="20"/>
          <w:szCs w:val="20"/>
        </w:rPr>
        <w:t xml:space="preserve"> </w:t>
      </w:r>
      <w:r w:rsidRPr="00AA24DB">
        <w:rPr>
          <w:rFonts w:ascii="Sylfaen" w:hAnsi="Sylfaen" w:cs="Sylfaen"/>
          <w:b/>
          <w:sz w:val="20"/>
          <w:szCs w:val="20"/>
        </w:rPr>
        <w:t>РАСХОД</w:t>
      </w:r>
      <w:r w:rsidRPr="00AA24DB">
        <w:rPr>
          <w:rFonts w:ascii="Sylfaen" w:hAnsi="Sylfaen"/>
          <w:b/>
          <w:sz w:val="20"/>
          <w:szCs w:val="20"/>
        </w:rPr>
        <w:t xml:space="preserve"> </w:t>
      </w:r>
      <w:r w:rsidRPr="00AA24DB">
        <w:rPr>
          <w:rFonts w:ascii="Sylfaen" w:hAnsi="Sylfaen" w:cs="Sylfaen"/>
          <w:b/>
          <w:sz w:val="20"/>
          <w:szCs w:val="20"/>
        </w:rPr>
        <w:t>СРЕДСТВ</w:t>
      </w:r>
      <w:r w:rsidRPr="00AA24DB">
        <w:rPr>
          <w:rFonts w:ascii="Sylfaen" w:hAnsi="Sylfaen"/>
          <w:b/>
          <w:sz w:val="20"/>
          <w:szCs w:val="20"/>
        </w:rPr>
        <w:t xml:space="preserve"> </w:t>
      </w:r>
      <w:r w:rsidRPr="00AA24DB">
        <w:rPr>
          <w:rFonts w:ascii="Sylfaen" w:hAnsi="Sylfaen" w:cs="Sylfaen"/>
          <w:b/>
          <w:sz w:val="20"/>
          <w:szCs w:val="20"/>
        </w:rPr>
        <w:t>ГОСУДАРСТВЕННОГО</w:t>
      </w:r>
      <w:r w:rsidRPr="00AA24DB">
        <w:rPr>
          <w:rFonts w:ascii="Sylfaen" w:hAnsi="Sylfaen"/>
          <w:b/>
          <w:sz w:val="20"/>
          <w:szCs w:val="20"/>
        </w:rPr>
        <w:t xml:space="preserve"> </w:t>
      </w:r>
      <w:r w:rsidRPr="00AA24DB">
        <w:rPr>
          <w:rFonts w:ascii="Sylfaen" w:hAnsi="Sylfaen" w:cs="Sylfaen"/>
          <w:b/>
          <w:sz w:val="20"/>
          <w:szCs w:val="20"/>
        </w:rPr>
        <w:t>БЮДЖЕТА</w:t>
      </w:r>
    </w:p>
    <w:p w14:paraId="7C99D506" w14:textId="77777777" w:rsidR="00427C89" w:rsidRPr="004D173B" w:rsidRDefault="00AA24DB" w:rsidP="009B0453">
      <w:pPr>
        <w:widowControl w:val="0"/>
        <w:tabs>
          <w:tab w:val="left" w:pos="1134"/>
        </w:tabs>
        <w:spacing w:after="160"/>
        <w:ind w:firstLine="567"/>
        <w:jc w:val="both"/>
        <w:rPr>
          <w:rFonts w:ascii="Sylfaen" w:hAnsi="Sylfaen"/>
          <w:sz w:val="20"/>
          <w:szCs w:val="20"/>
        </w:rPr>
      </w:pPr>
      <w:r w:rsidRPr="00AA24DB">
        <w:rPr>
          <w:rFonts w:ascii="Sylfaen" w:hAnsi="Sylfaen"/>
          <w:sz w:val="20"/>
          <w:szCs w:val="20"/>
        </w:rPr>
        <w:t>10</w:t>
      </w:r>
      <w:r w:rsidRPr="00AA24DB">
        <w:rPr>
          <w:rFonts w:ascii="MS Mincho" w:eastAsia="MS Mincho" w:hAnsi="MS Mincho" w:cs="MS Mincho" w:hint="eastAsia"/>
          <w:sz w:val="20"/>
          <w:szCs w:val="20"/>
        </w:rPr>
        <w:t>․</w:t>
      </w:r>
      <w:r w:rsidRPr="00AA24DB">
        <w:rPr>
          <w:rFonts w:ascii="Sylfaen" w:hAnsi="Sylfaen"/>
          <w:sz w:val="20"/>
          <w:szCs w:val="20"/>
        </w:rPr>
        <w:t>1</w:t>
      </w:r>
      <w:r w:rsidRPr="00AA24DB">
        <w:rPr>
          <w:rFonts w:ascii="MS Mincho" w:eastAsia="MS Mincho" w:hAnsi="MS Mincho" w:cs="MS Mincho" w:hint="eastAsia"/>
          <w:sz w:val="20"/>
          <w:szCs w:val="20"/>
        </w:rPr>
        <w:t>․</w:t>
      </w:r>
      <w:r w:rsidRPr="00AA24DB">
        <w:rPr>
          <w:rFonts w:ascii="Sylfaen" w:hAnsi="Sylfaen"/>
          <w:sz w:val="20"/>
          <w:szCs w:val="20"/>
        </w:rPr>
        <w:t xml:space="preserve">1 </w:t>
      </w:r>
      <w:r w:rsidRPr="00AA24DB">
        <w:rPr>
          <w:rFonts w:ascii="Sylfaen" w:hAnsi="Sylfaen" w:cs="Sylfaen"/>
          <w:sz w:val="20"/>
          <w:szCs w:val="20"/>
        </w:rPr>
        <w:t>Антикризисный</w:t>
      </w:r>
      <w:r w:rsidRPr="00AA24DB">
        <w:rPr>
          <w:rFonts w:ascii="Sylfaen" w:hAnsi="Sylfaen"/>
          <w:sz w:val="20"/>
          <w:szCs w:val="20"/>
        </w:rPr>
        <w:t xml:space="preserve"> </w:t>
      </w:r>
      <w:r w:rsidRPr="00AA24DB">
        <w:rPr>
          <w:rFonts w:ascii="Sylfaen" w:hAnsi="Sylfaen" w:cs="Sylfaen"/>
          <w:sz w:val="20"/>
          <w:szCs w:val="20"/>
        </w:rPr>
        <w:t>промежуточный</w:t>
      </w:r>
      <w:r w:rsidRPr="00AA24DB">
        <w:rPr>
          <w:rFonts w:ascii="Sylfaen" w:hAnsi="Sylfaen"/>
          <w:sz w:val="20"/>
          <w:szCs w:val="20"/>
        </w:rPr>
        <w:t xml:space="preserve"> </w:t>
      </w:r>
      <w:r w:rsidRPr="00AA24DB">
        <w:rPr>
          <w:rFonts w:ascii="Sylfaen" w:hAnsi="Sylfaen" w:cs="Sylfaen"/>
          <w:sz w:val="20"/>
          <w:szCs w:val="20"/>
        </w:rPr>
        <w:t>механизм</w:t>
      </w:r>
      <w:r w:rsidRPr="00AA24DB">
        <w:rPr>
          <w:rFonts w:ascii="Sylfaen" w:hAnsi="Sylfaen"/>
          <w:sz w:val="20"/>
          <w:szCs w:val="20"/>
        </w:rPr>
        <w:t xml:space="preserve"> </w:t>
      </w:r>
      <w:r w:rsidRPr="00AA24DB">
        <w:rPr>
          <w:rFonts w:ascii="Sylfaen" w:hAnsi="Sylfaen" w:cs="Sylfaen"/>
          <w:sz w:val="20"/>
          <w:szCs w:val="20"/>
        </w:rPr>
        <w:t>применяется</w:t>
      </w:r>
      <w:r w:rsidRPr="00AA24DB">
        <w:rPr>
          <w:rFonts w:ascii="Sylfaen" w:hAnsi="Sylfaen"/>
          <w:sz w:val="20"/>
          <w:szCs w:val="20"/>
        </w:rPr>
        <w:t xml:space="preserve"> </w:t>
      </w:r>
      <w:r w:rsidRPr="00AA24DB">
        <w:rPr>
          <w:rFonts w:ascii="Sylfaen" w:hAnsi="Sylfaen" w:cs="Sylfaen"/>
          <w:sz w:val="20"/>
          <w:szCs w:val="20"/>
        </w:rPr>
        <w:t>в</w:t>
      </w:r>
      <w:r w:rsidRPr="00AA24DB">
        <w:rPr>
          <w:rFonts w:ascii="Sylfaen" w:hAnsi="Sylfaen"/>
          <w:sz w:val="20"/>
          <w:szCs w:val="20"/>
        </w:rPr>
        <w:t xml:space="preserve"> </w:t>
      </w:r>
      <w:r w:rsidRPr="00AA24DB">
        <w:rPr>
          <w:rFonts w:ascii="Sylfaen" w:hAnsi="Sylfaen" w:cs="Sylfaen"/>
          <w:sz w:val="20"/>
          <w:szCs w:val="20"/>
        </w:rPr>
        <w:t>случаях</w:t>
      </w:r>
      <w:r w:rsidRPr="00AA24DB">
        <w:rPr>
          <w:rFonts w:ascii="Sylfaen" w:hAnsi="Sylfaen"/>
          <w:sz w:val="20"/>
          <w:szCs w:val="20"/>
        </w:rPr>
        <w:t xml:space="preserve">, </w:t>
      </w:r>
      <w:r w:rsidRPr="00AA24DB">
        <w:rPr>
          <w:rFonts w:ascii="Sylfaen" w:hAnsi="Sylfaen" w:cs="Sylfaen"/>
          <w:sz w:val="20"/>
          <w:szCs w:val="20"/>
        </w:rPr>
        <w:t>предусмотренных</w:t>
      </w:r>
      <w:r w:rsidRPr="00AA24DB">
        <w:rPr>
          <w:rFonts w:ascii="Sylfaen" w:hAnsi="Sylfaen"/>
          <w:sz w:val="20"/>
          <w:szCs w:val="20"/>
        </w:rPr>
        <w:t xml:space="preserve"> </w:t>
      </w:r>
      <w:r w:rsidRPr="00AA24DB">
        <w:rPr>
          <w:rFonts w:ascii="Sylfaen" w:hAnsi="Sylfaen" w:cs="Sylfaen"/>
          <w:sz w:val="20"/>
          <w:szCs w:val="20"/>
        </w:rPr>
        <w:t>подпунктом</w:t>
      </w:r>
      <w:r w:rsidRPr="00AA24DB">
        <w:rPr>
          <w:rFonts w:ascii="Sylfaen" w:hAnsi="Sylfaen"/>
          <w:sz w:val="20"/>
          <w:szCs w:val="20"/>
        </w:rPr>
        <w:t xml:space="preserve"> 7</w:t>
      </w:r>
      <w:r w:rsidRPr="00AA24DB">
        <w:rPr>
          <w:rFonts w:ascii="MS Mincho" w:eastAsia="MS Mincho" w:hAnsi="MS Mincho" w:cs="MS Mincho" w:hint="eastAsia"/>
          <w:sz w:val="20"/>
          <w:szCs w:val="20"/>
        </w:rPr>
        <w:t>․</w:t>
      </w:r>
      <w:r w:rsidRPr="00AA24DB">
        <w:rPr>
          <w:rFonts w:ascii="Sylfaen" w:hAnsi="Sylfaen"/>
          <w:sz w:val="20"/>
          <w:szCs w:val="20"/>
        </w:rPr>
        <w:t>3 пункта 4 մաս3 настоящей части.</w:t>
      </w:r>
    </w:p>
    <w:p w14:paraId="348E3999" w14:textId="77777777" w:rsidR="00637D24" w:rsidRPr="00973E36" w:rsidRDefault="00427C89" w:rsidP="009B0453">
      <w:pPr>
        <w:widowControl w:val="0"/>
        <w:tabs>
          <w:tab w:val="left" w:pos="1134"/>
        </w:tabs>
        <w:spacing w:after="160"/>
        <w:ind w:firstLine="567"/>
        <w:jc w:val="both"/>
        <w:rPr>
          <w:rFonts w:ascii="Sylfaen" w:hAnsi="Sylfaen"/>
          <w:sz w:val="20"/>
          <w:szCs w:val="20"/>
        </w:rPr>
      </w:pPr>
      <w:r w:rsidRPr="00427C89">
        <w:rPr>
          <w:rFonts w:ascii="Sylfaen" w:hAnsi="Sylfaen"/>
          <w:sz w:val="20"/>
          <w:szCs w:val="20"/>
        </w:rPr>
        <w:t>10</w:t>
      </w:r>
      <w:r w:rsidRPr="00427C89">
        <w:rPr>
          <w:rFonts w:ascii="MS Mincho" w:eastAsia="MS Mincho" w:hAnsi="MS Mincho" w:cs="MS Mincho" w:hint="eastAsia"/>
          <w:sz w:val="20"/>
          <w:szCs w:val="20"/>
        </w:rPr>
        <w:t>․</w:t>
      </w:r>
      <w:r w:rsidRPr="00427C89">
        <w:rPr>
          <w:rFonts w:ascii="Sylfaen" w:hAnsi="Sylfaen"/>
          <w:sz w:val="20"/>
          <w:szCs w:val="20"/>
        </w:rPr>
        <w:t>1</w:t>
      </w:r>
      <w:r w:rsidRPr="00427C89">
        <w:rPr>
          <w:rFonts w:ascii="MS Mincho" w:eastAsia="MS Mincho" w:hAnsi="MS Mincho" w:cs="MS Mincho" w:hint="eastAsia"/>
          <w:sz w:val="20"/>
          <w:szCs w:val="20"/>
        </w:rPr>
        <w:t>․</w:t>
      </w:r>
      <w:r w:rsidRPr="00427C89">
        <w:rPr>
          <w:rFonts w:ascii="Sylfaen" w:hAnsi="Sylfaen"/>
          <w:sz w:val="20"/>
          <w:szCs w:val="20"/>
        </w:rPr>
        <w:t xml:space="preserve">2 </w:t>
      </w:r>
      <w:r w:rsidRPr="00427C89">
        <w:rPr>
          <w:rFonts w:ascii="Sylfaen" w:hAnsi="Sylfaen" w:cs="Sylfaen"/>
          <w:sz w:val="20"/>
          <w:szCs w:val="20"/>
        </w:rPr>
        <w:t>Условия</w:t>
      </w:r>
      <w:r w:rsidRPr="00427C89">
        <w:rPr>
          <w:rFonts w:ascii="Sylfaen" w:hAnsi="Sylfaen"/>
          <w:sz w:val="20"/>
          <w:szCs w:val="20"/>
        </w:rPr>
        <w:t xml:space="preserve"> </w:t>
      </w:r>
      <w:r w:rsidRPr="00427C89">
        <w:rPr>
          <w:rFonts w:ascii="Sylfaen" w:hAnsi="Sylfaen" w:cs="Sylfaen"/>
          <w:sz w:val="20"/>
          <w:szCs w:val="20"/>
        </w:rPr>
        <w:t>предоставления</w:t>
      </w:r>
      <w:r w:rsidRPr="00427C89">
        <w:rPr>
          <w:rFonts w:ascii="Sylfaen" w:hAnsi="Sylfaen"/>
          <w:sz w:val="20"/>
          <w:szCs w:val="20"/>
        </w:rPr>
        <w:t xml:space="preserve"> </w:t>
      </w:r>
      <w:r w:rsidRPr="00427C89">
        <w:rPr>
          <w:rFonts w:ascii="Sylfaen" w:hAnsi="Sylfaen" w:cs="Sylfaen"/>
          <w:sz w:val="20"/>
          <w:szCs w:val="20"/>
        </w:rPr>
        <w:t>компенсации</w:t>
      </w:r>
      <w:r w:rsidRPr="00427C89">
        <w:rPr>
          <w:rFonts w:ascii="Sylfaen" w:hAnsi="Sylfaen"/>
          <w:sz w:val="20"/>
          <w:szCs w:val="20"/>
        </w:rPr>
        <w:t xml:space="preserve"> </w:t>
      </w:r>
      <w:r w:rsidRPr="00427C89">
        <w:rPr>
          <w:rFonts w:ascii="Sylfaen" w:hAnsi="Sylfaen" w:cs="Sylfaen"/>
          <w:sz w:val="20"/>
          <w:szCs w:val="20"/>
        </w:rPr>
        <w:t>ը</w:t>
      </w:r>
      <w:r w:rsidRPr="00427C89">
        <w:rPr>
          <w:rFonts w:ascii="Sylfaen" w:hAnsi="Sylfaen"/>
          <w:sz w:val="20"/>
          <w:szCs w:val="20"/>
        </w:rPr>
        <w:t xml:space="preserve"> </w:t>
      </w:r>
      <w:r w:rsidRPr="00427C89">
        <w:rPr>
          <w:rFonts w:ascii="Sylfaen" w:hAnsi="Sylfaen" w:cs="Sylfaen"/>
          <w:sz w:val="20"/>
          <w:szCs w:val="20"/>
        </w:rPr>
        <w:t>порядок</w:t>
      </w:r>
      <w:r w:rsidRPr="00427C89">
        <w:rPr>
          <w:rFonts w:ascii="Sylfaen" w:hAnsi="Sylfaen"/>
          <w:sz w:val="20"/>
          <w:szCs w:val="20"/>
        </w:rPr>
        <w:t xml:space="preserve"> </w:t>
      </w:r>
      <w:r w:rsidRPr="00427C89">
        <w:rPr>
          <w:rFonts w:ascii="Sylfaen" w:hAnsi="Sylfaen" w:cs="Sylfaen"/>
          <w:sz w:val="20"/>
          <w:szCs w:val="20"/>
        </w:rPr>
        <w:t>определяется</w:t>
      </w:r>
      <w:r w:rsidRPr="00427C89">
        <w:rPr>
          <w:rFonts w:ascii="Sylfaen" w:hAnsi="Sylfaen"/>
          <w:sz w:val="20"/>
          <w:szCs w:val="20"/>
        </w:rPr>
        <w:t xml:space="preserve"> </w:t>
      </w:r>
      <w:r w:rsidRPr="00427C89">
        <w:rPr>
          <w:rFonts w:ascii="Sylfaen" w:hAnsi="Sylfaen" w:cs="Sylfaen"/>
          <w:sz w:val="20"/>
          <w:szCs w:val="20"/>
        </w:rPr>
        <w:t>Правительством</w:t>
      </w:r>
      <w:r w:rsidRPr="00427C89">
        <w:rPr>
          <w:rFonts w:ascii="Sylfaen" w:hAnsi="Sylfaen"/>
          <w:sz w:val="20"/>
          <w:szCs w:val="20"/>
        </w:rPr>
        <w:t xml:space="preserve"> </w:t>
      </w:r>
      <w:r w:rsidRPr="00427C89">
        <w:rPr>
          <w:rFonts w:ascii="Sylfaen" w:hAnsi="Sylfaen" w:cs="Sylfaen"/>
          <w:sz w:val="20"/>
          <w:szCs w:val="20"/>
        </w:rPr>
        <w:t>РА</w:t>
      </w:r>
      <w:r w:rsidRPr="00427C89">
        <w:rPr>
          <w:rFonts w:ascii="Sylfaen" w:hAnsi="Sylfaen"/>
          <w:sz w:val="20"/>
          <w:szCs w:val="20"/>
        </w:rPr>
        <w:t xml:space="preserve"> 04.01.2021. </w:t>
      </w:r>
      <w:r w:rsidRPr="00427C89">
        <w:rPr>
          <w:rFonts w:ascii="Sylfaen" w:hAnsi="Sylfaen" w:cs="Sylfaen"/>
          <w:sz w:val="20"/>
          <w:szCs w:val="20"/>
        </w:rPr>
        <w:t>Решением</w:t>
      </w:r>
      <w:r w:rsidRPr="00427C89">
        <w:rPr>
          <w:rFonts w:ascii="Sylfaen" w:hAnsi="Sylfaen"/>
          <w:sz w:val="20"/>
          <w:szCs w:val="20"/>
        </w:rPr>
        <w:t xml:space="preserve"> N 442-</w:t>
      </w:r>
      <w:r w:rsidRPr="00427C89">
        <w:rPr>
          <w:rFonts w:ascii="Sylfaen" w:hAnsi="Sylfaen" w:cs="Sylfaen"/>
          <w:sz w:val="20"/>
          <w:szCs w:val="20"/>
        </w:rPr>
        <w:t>Н</w:t>
      </w:r>
      <w:r w:rsidRPr="00427C89">
        <w:rPr>
          <w:rFonts w:ascii="Sylfaen" w:hAnsi="Sylfaen"/>
          <w:sz w:val="20"/>
          <w:szCs w:val="20"/>
        </w:rPr>
        <w:t>.</w:t>
      </w:r>
      <w:r w:rsidR="003E194D" w:rsidRPr="00973E36">
        <w:rPr>
          <w:rFonts w:ascii="Sylfaen" w:hAnsi="Sylfaen"/>
          <w:sz w:val="20"/>
          <w:szCs w:val="20"/>
        </w:rPr>
        <w:tab/>
      </w:r>
    </w:p>
    <w:p w14:paraId="4F446425" w14:textId="77777777" w:rsidR="00096865" w:rsidRPr="00973E36" w:rsidRDefault="005066AC" w:rsidP="005066AC">
      <w:pPr>
        <w:rPr>
          <w:rFonts w:ascii="Sylfaen" w:hAnsi="Sylfaen"/>
          <w:b/>
          <w:sz w:val="20"/>
          <w:szCs w:val="20"/>
        </w:rPr>
      </w:pPr>
      <w:r w:rsidRPr="00973E36">
        <w:rPr>
          <w:rFonts w:ascii="Sylfaen" w:hAnsi="Sylfaen"/>
          <w:b/>
          <w:sz w:val="20"/>
          <w:szCs w:val="20"/>
        </w:rPr>
        <w:t xml:space="preserve">                           </w:t>
      </w:r>
      <w:r w:rsidR="008D5016" w:rsidRPr="00973E36">
        <w:rPr>
          <w:rFonts w:ascii="Sylfaen" w:hAnsi="Sylfaen"/>
          <w:b/>
          <w:sz w:val="20"/>
          <w:szCs w:val="20"/>
        </w:rPr>
        <w:t>11. ОБЪЯВЛЕНИЕ ПРОЦЕДУРЫ НЕСОСТОЯВШЕЙСЯ</w:t>
      </w:r>
    </w:p>
    <w:p w14:paraId="0DC2B6D0" w14:textId="77777777" w:rsidR="003D5CAF" w:rsidRPr="00973E36" w:rsidRDefault="003D5CAF" w:rsidP="005066AC">
      <w:pPr>
        <w:rPr>
          <w:rFonts w:ascii="Sylfaen" w:hAnsi="Sylfaen" w:cs="Arial"/>
          <w:b/>
          <w:sz w:val="20"/>
          <w:szCs w:val="20"/>
        </w:rPr>
      </w:pPr>
    </w:p>
    <w:p w14:paraId="01EBF51A" w14:textId="77777777" w:rsidR="00096865" w:rsidRPr="00973E36" w:rsidRDefault="00096865"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11.1</w:t>
      </w:r>
      <w:r w:rsidR="00801AC7" w:rsidRPr="00973E36">
        <w:rPr>
          <w:rFonts w:ascii="Sylfaen" w:hAnsi="Sylfaen"/>
          <w:sz w:val="20"/>
          <w:szCs w:val="20"/>
        </w:rPr>
        <w:t>.</w:t>
      </w:r>
      <w:r w:rsidR="00801AC7" w:rsidRPr="00973E36">
        <w:rPr>
          <w:rFonts w:ascii="Sylfaen" w:hAnsi="Sylfaen"/>
          <w:sz w:val="20"/>
          <w:szCs w:val="20"/>
        </w:rPr>
        <w:tab/>
      </w:r>
      <w:r w:rsidRPr="00973E36">
        <w:rPr>
          <w:rFonts w:ascii="Sylfaen" w:hAnsi="Sylfaen"/>
          <w:sz w:val="20"/>
          <w:szCs w:val="20"/>
        </w:rPr>
        <w:t>Согласно статье 37 Закона, Комиссия объявляет настоящую процедуру несостоявшейся, если:</w:t>
      </w:r>
    </w:p>
    <w:p w14:paraId="54268803" w14:textId="77777777" w:rsidR="00096865" w:rsidRPr="00973E36" w:rsidRDefault="00096865"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w:t>
      </w:r>
      <w:r w:rsidR="00801AC7" w:rsidRPr="00973E36">
        <w:rPr>
          <w:rFonts w:ascii="Sylfaen" w:hAnsi="Sylfaen"/>
          <w:sz w:val="20"/>
          <w:szCs w:val="20"/>
        </w:rPr>
        <w:tab/>
      </w:r>
      <w:r w:rsidRPr="00973E36">
        <w:rPr>
          <w:rFonts w:ascii="Sylfaen" w:hAnsi="Sylfaen"/>
          <w:sz w:val="20"/>
          <w:szCs w:val="20"/>
        </w:rPr>
        <w:t>ни одна из заявок не соответствует условиям приглашения;</w:t>
      </w:r>
    </w:p>
    <w:p w14:paraId="653CC351" w14:textId="77777777" w:rsidR="008A68A2" w:rsidRPr="00973E36" w:rsidRDefault="00096865" w:rsidP="008A68A2">
      <w:pPr>
        <w:widowControl w:val="0"/>
        <w:tabs>
          <w:tab w:val="left" w:pos="1134"/>
        </w:tabs>
        <w:spacing w:line="240" w:lineRule="exact"/>
        <w:ind w:firstLine="567"/>
        <w:jc w:val="both"/>
        <w:rPr>
          <w:rFonts w:ascii="Sylfaen" w:hAnsi="Sylfaen"/>
          <w:sz w:val="20"/>
          <w:szCs w:val="20"/>
        </w:rPr>
      </w:pPr>
      <w:r w:rsidRPr="00973E36">
        <w:rPr>
          <w:rFonts w:ascii="Sylfaen" w:hAnsi="Sylfaen"/>
          <w:sz w:val="20"/>
          <w:szCs w:val="20"/>
        </w:rPr>
        <w:t>2)</w:t>
      </w:r>
      <w:r w:rsidR="00801AC7" w:rsidRPr="00973E36">
        <w:rPr>
          <w:rFonts w:ascii="Sylfaen" w:hAnsi="Sylfaen"/>
          <w:sz w:val="20"/>
          <w:szCs w:val="20"/>
        </w:rPr>
        <w:tab/>
      </w:r>
      <w:r w:rsidRPr="00973E36">
        <w:rPr>
          <w:rFonts w:ascii="Sylfaen" w:hAnsi="Sylfaen"/>
          <w:sz w:val="20"/>
          <w:szCs w:val="20"/>
        </w:rPr>
        <w:t xml:space="preserve">прекращается потребность в закупке. </w:t>
      </w:r>
      <w:r w:rsidR="008A68A2" w:rsidRPr="00973E36">
        <w:rPr>
          <w:rFonts w:ascii="Sylfaen" w:hAnsi="Sylfaen"/>
          <w:sz w:val="20"/>
          <w:szCs w:val="20"/>
        </w:rPr>
        <w:t xml:space="preserve">При этом организованная процедура закупок может </w:t>
      </w:r>
      <w:r w:rsidR="008A68A2" w:rsidRPr="00973E36">
        <w:rPr>
          <w:rFonts w:ascii="Sylfaen" w:hAnsi="Sylfaen"/>
          <w:sz w:val="20"/>
          <w:szCs w:val="20"/>
        </w:rPr>
        <w:lastRenderedPageBreak/>
        <w:t>быть объявлена неполной или частично не состоябшей, на основании решения руководителя уполномоченного органа, ответственного за общее управление Заказчиком.</w:t>
      </w:r>
    </w:p>
    <w:p w14:paraId="671DDE4E" w14:textId="77777777" w:rsidR="00096865" w:rsidRPr="00973E36" w:rsidRDefault="00096865"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3)</w:t>
      </w:r>
      <w:r w:rsidR="00801AC7" w:rsidRPr="00973E36">
        <w:rPr>
          <w:rFonts w:ascii="Sylfaen" w:hAnsi="Sylfaen"/>
          <w:sz w:val="20"/>
          <w:szCs w:val="20"/>
        </w:rPr>
        <w:tab/>
      </w:r>
      <w:r w:rsidRPr="00973E36">
        <w:rPr>
          <w:rFonts w:ascii="Sylfaen" w:hAnsi="Sylfaen"/>
          <w:sz w:val="20"/>
          <w:szCs w:val="20"/>
        </w:rPr>
        <w:t>не подано ни одной заявки;</w:t>
      </w:r>
    </w:p>
    <w:p w14:paraId="7FE6350B" w14:textId="77777777" w:rsidR="00096865" w:rsidRPr="00973E36" w:rsidRDefault="00096865"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4)</w:t>
      </w:r>
      <w:r w:rsidR="00801AC7" w:rsidRPr="00973E36">
        <w:rPr>
          <w:rFonts w:ascii="Sylfaen" w:hAnsi="Sylfaen"/>
          <w:sz w:val="20"/>
          <w:szCs w:val="20"/>
        </w:rPr>
        <w:tab/>
      </w:r>
      <w:r w:rsidRPr="00973E36">
        <w:rPr>
          <w:rFonts w:ascii="Sylfaen" w:hAnsi="Sylfaen"/>
          <w:sz w:val="20"/>
          <w:szCs w:val="20"/>
        </w:rPr>
        <w:t>договор не заключается.</w:t>
      </w:r>
    </w:p>
    <w:p w14:paraId="3D8DD79D" w14:textId="77777777" w:rsidR="00CA1C11" w:rsidRPr="00973E36" w:rsidRDefault="00731D26"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11.2</w:t>
      </w:r>
      <w:r w:rsidR="007642C2" w:rsidRPr="00973E36">
        <w:rPr>
          <w:rFonts w:ascii="Sylfaen" w:hAnsi="Sylfaen"/>
          <w:sz w:val="20"/>
          <w:szCs w:val="20"/>
        </w:rPr>
        <w:t>.</w:t>
      </w:r>
      <w:r w:rsidR="007642C2" w:rsidRPr="00973E36">
        <w:rPr>
          <w:rFonts w:ascii="Sylfaen" w:hAnsi="Sylfaen"/>
          <w:sz w:val="20"/>
          <w:szCs w:val="20"/>
        </w:rPr>
        <w:tab/>
      </w:r>
      <w:r w:rsidRPr="00973E36">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5957C2E" w14:textId="77777777" w:rsidR="00E23155" w:rsidRPr="00973E36" w:rsidRDefault="00E23155">
      <w:pPr>
        <w:rPr>
          <w:rFonts w:ascii="Sylfaen" w:hAnsi="Sylfaen"/>
          <w:b/>
          <w:sz w:val="20"/>
          <w:szCs w:val="20"/>
        </w:rPr>
      </w:pPr>
      <w:r w:rsidRPr="00973E36">
        <w:rPr>
          <w:rFonts w:ascii="Sylfaen" w:hAnsi="Sylfaen"/>
          <w:b/>
          <w:sz w:val="20"/>
          <w:szCs w:val="20"/>
        </w:rPr>
        <w:br w:type="page"/>
      </w:r>
    </w:p>
    <w:p w14:paraId="52C99187" w14:textId="77777777" w:rsidR="00096865" w:rsidRPr="00973E36" w:rsidRDefault="008D5016" w:rsidP="00B46D58">
      <w:pPr>
        <w:widowControl w:val="0"/>
        <w:spacing w:after="160"/>
        <w:ind w:left="567" w:right="565"/>
        <w:jc w:val="center"/>
        <w:rPr>
          <w:rFonts w:ascii="Sylfaen" w:hAnsi="Sylfaen"/>
          <w:b/>
          <w:sz w:val="20"/>
          <w:szCs w:val="20"/>
        </w:rPr>
      </w:pPr>
      <w:r w:rsidRPr="00973E36">
        <w:rPr>
          <w:rFonts w:ascii="Sylfaen" w:hAnsi="Sylfaen"/>
          <w:b/>
          <w:sz w:val="20"/>
          <w:szCs w:val="20"/>
        </w:rPr>
        <w:lastRenderedPageBreak/>
        <w:t xml:space="preserve">12. ПРАВО УЧАСТНИКА И </w:t>
      </w:r>
      <w:r w:rsidR="008E3307" w:rsidRPr="00973E36">
        <w:rPr>
          <w:rFonts w:ascii="Sylfaen" w:hAnsi="Sylfaen"/>
          <w:b/>
          <w:sz w:val="20"/>
          <w:szCs w:val="20"/>
        </w:rPr>
        <w:t xml:space="preserve">ПОРЯДОК ОБЖАЛОВАНИЯ ИМ </w:t>
      </w:r>
      <w:r w:rsidR="00025A85" w:rsidRPr="00973E36">
        <w:rPr>
          <w:rFonts w:ascii="Sylfaen" w:hAnsi="Sylfaen"/>
          <w:b/>
          <w:sz w:val="20"/>
          <w:szCs w:val="20"/>
        </w:rPr>
        <w:br/>
      </w:r>
      <w:r w:rsidRPr="00973E36">
        <w:rPr>
          <w:rFonts w:ascii="Sylfaen" w:hAnsi="Sylfaen"/>
          <w:b/>
          <w:sz w:val="20"/>
          <w:szCs w:val="20"/>
        </w:rPr>
        <w:t>ДЕЙСТВИЙ И (ИЛИ) ПРИНЯТЫХ РЕШЕНИЙ, СВЯЗАННЫХ</w:t>
      </w:r>
      <w:r w:rsidR="00025A85" w:rsidRPr="00973E36">
        <w:rPr>
          <w:rFonts w:ascii="Sylfaen" w:hAnsi="Sylfaen" w:cs="Courier New"/>
          <w:b/>
          <w:sz w:val="20"/>
          <w:szCs w:val="20"/>
          <w:lang w:val="en-US"/>
        </w:rPr>
        <w:t> </w:t>
      </w:r>
      <w:r w:rsidRPr="00973E36">
        <w:rPr>
          <w:rFonts w:ascii="Sylfaen" w:hAnsi="Sylfaen"/>
          <w:b/>
          <w:sz w:val="20"/>
          <w:szCs w:val="20"/>
        </w:rPr>
        <w:t>С</w:t>
      </w:r>
      <w:r w:rsidR="00025A85" w:rsidRPr="00973E36">
        <w:rPr>
          <w:rFonts w:ascii="Sylfaen" w:hAnsi="Sylfaen" w:cs="Courier New"/>
          <w:b/>
          <w:sz w:val="20"/>
          <w:szCs w:val="20"/>
          <w:lang w:val="en-US"/>
        </w:rPr>
        <w:t> </w:t>
      </w:r>
      <w:r w:rsidRPr="00973E36">
        <w:rPr>
          <w:rFonts w:ascii="Sylfaen" w:hAnsi="Sylfaen"/>
          <w:b/>
          <w:sz w:val="20"/>
          <w:szCs w:val="20"/>
        </w:rPr>
        <w:t>ПРОЦЕССОМ ЗАКУПКИ</w:t>
      </w:r>
    </w:p>
    <w:p w14:paraId="19E0D750" w14:textId="77777777"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12.1</w:t>
      </w:r>
      <w:r w:rsidR="00025A85" w:rsidRPr="00973E36">
        <w:rPr>
          <w:rFonts w:ascii="Sylfaen" w:hAnsi="Sylfaen"/>
          <w:sz w:val="20"/>
          <w:szCs w:val="20"/>
        </w:rPr>
        <w:t>.</w:t>
      </w:r>
      <w:r w:rsidR="00025A85" w:rsidRPr="00973E36">
        <w:rPr>
          <w:rFonts w:ascii="Sylfaen" w:hAnsi="Sylfaen"/>
          <w:sz w:val="20"/>
          <w:szCs w:val="20"/>
        </w:rPr>
        <w:tab/>
      </w:r>
      <w:r w:rsidRPr="00973E36">
        <w:rPr>
          <w:rFonts w:ascii="Sylfaen" w:hAnsi="Sylfaen"/>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973E36">
        <w:rPr>
          <w:rFonts w:ascii="Sylfaen" w:hAnsi="Sylfaen"/>
          <w:sz w:val="20"/>
          <w:szCs w:val="20"/>
        </w:rPr>
        <w:t>связанные с закупками жалобы.</w:t>
      </w:r>
    </w:p>
    <w:p w14:paraId="61B0E7C9" w14:textId="77777777"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12.2</w:t>
      </w:r>
      <w:r w:rsidR="00025A85" w:rsidRPr="00973E36">
        <w:rPr>
          <w:rFonts w:ascii="Sylfaen" w:hAnsi="Sylfaen"/>
          <w:sz w:val="20"/>
          <w:szCs w:val="20"/>
        </w:rPr>
        <w:t>.</w:t>
      </w:r>
      <w:r w:rsidR="00025A85" w:rsidRPr="00973E36">
        <w:rPr>
          <w:rFonts w:ascii="Sylfaen" w:hAnsi="Sylfaen"/>
          <w:sz w:val="20"/>
          <w:szCs w:val="20"/>
        </w:rPr>
        <w:tab/>
      </w:r>
      <w:r w:rsidRPr="00973E36">
        <w:rPr>
          <w:rFonts w:ascii="Sylfaen" w:hAnsi="Sylfaen"/>
          <w:sz w:val="20"/>
          <w:szCs w:val="20"/>
        </w:rPr>
        <w:t>Отношения, связанные с закупками, в том числе</w:t>
      </w:r>
      <w:r w:rsidR="00AA7117" w:rsidRPr="00973E36">
        <w:rPr>
          <w:rFonts w:ascii="Sylfaen" w:hAnsi="Sylfaen"/>
          <w:sz w:val="20"/>
          <w:szCs w:val="20"/>
        </w:rPr>
        <w:t xml:space="preserve"> </w:t>
      </w:r>
      <w:r w:rsidRPr="00973E36">
        <w:rPr>
          <w:rFonts w:ascii="Sylfaen" w:hAnsi="Sylfaen"/>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5AB8EE0C" w14:textId="77777777"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12.3</w:t>
      </w:r>
      <w:r w:rsidR="00025A85" w:rsidRPr="00973E36">
        <w:rPr>
          <w:rFonts w:ascii="Sylfaen" w:hAnsi="Sylfaen"/>
          <w:sz w:val="20"/>
          <w:szCs w:val="20"/>
        </w:rPr>
        <w:t>.</w:t>
      </w:r>
      <w:r w:rsidR="00025A85" w:rsidRPr="00973E36">
        <w:rPr>
          <w:rFonts w:ascii="Sylfaen" w:hAnsi="Sylfaen"/>
          <w:sz w:val="20"/>
          <w:szCs w:val="20"/>
        </w:rPr>
        <w:tab/>
      </w:r>
      <w:r w:rsidRPr="00973E36">
        <w:rPr>
          <w:rFonts w:ascii="Sylfaen" w:hAnsi="Sylfaen"/>
          <w:sz w:val="20"/>
          <w:szCs w:val="20"/>
        </w:rPr>
        <w:t>Каждое лицо согласно Закону имеет право:</w:t>
      </w:r>
    </w:p>
    <w:p w14:paraId="03912F02" w14:textId="77777777" w:rsidR="00D51669" w:rsidRPr="00973E36" w:rsidRDefault="00996C19"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1)</w:t>
      </w:r>
      <w:r w:rsidR="00025A85" w:rsidRPr="00973E36">
        <w:rPr>
          <w:rFonts w:ascii="Sylfaen" w:hAnsi="Sylfaen"/>
          <w:sz w:val="20"/>
          <w:szCs w:val="20"/>
        </w:rPr>
        <w:tab/>
      </w:r>
      <w:r w:rsidRPr="00973E36">
        <w:rPr>
          <w:rFonts w:ascii="Sylfaen" w:hAnsi="Sylfaen"/>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973E36">
        <w:rPr>
          <w:rFonts w:ascii="Sylfaen" w:hAnsi="Sylfaen"/>
          <w:sz w:val="20"/>
          <w:szCs w:val="20"/>
        </w:rPr>
        <w:t>связанные с закупками жалобы.</w:t>
      </w:r>
      <w:r w:rsidR="00D51669" w:rsidRPr="00973E36">
        <w:rPr>
          <w:rFonts w:ascii="Sylfaen" w:hAnsi="Sylfaen"/>
          <w:sz w:val="20"/>
          <w:szCs w:val="20"/>
          <w:lang w:val="hy-AM"/>
        </w:rPr>
        <w:t xml:space="preserve"> </w:t>
      </w:r>
      <w:r w:rsidR="00D51669" w:rsidRPr="00973E36">
        <w:rPr>
          <w:rFonts w:ascii="Sylfaen" w:hAnsi="Sylfaen"/>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73C521BC" w14:textId="77777777"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2)</w:t>
      </w:r>
      <w:r w:rsidR="00025A85" w:rsidRPr="00973E36">
        <w:rPr>
          <w:rFonts w:ascii="Sylfaen" w:hAnsi="Sylfaen"/>
          <w:sz w:val="20"/>
          <w:szCs w:val="20"/>
        </w:rPr>
        <w:tab/>
      </w:r>
      <w:r w:rsidRPr="00973E36">
        <w:rPr>
          <w:rFonts w:ascii="Sylfaen" w:hAnsi="Sylfaen"/>
          <w:sz w:val="20"/>
          <w:szCs w:val="20"/>
        </w:rPr>
        <w:t xml:space="preserve">на обжалование в судебном порядке действий (бездействия) и решений лица, </w:t>
      </w:r>
      <w:r w:rsidR="00B716B0" w:rsidRPr="00973E36">
        <w:rPr>
          <w:rFonts w:ascii="Sylfaen" w:hAnsi="Sylfaen"/>
          <w:sz w:val="20"/>
          <w:szCs w:val="20"/>
        </w:rPr>
        <w:t>рассматривающего связанные с закупками жалобы</w:t>
      </w:r>
      <w:r w:rsidRPr="00973E36">
        <w:rPr>
          <w:rFonts w:ascii="Sylfaen" w:hAnsi="Sylfaen"/>
          <w:sz w:val="20"/>
          <w:szCs w:val="20"/>
        </w:rPr>
        <w:t>, заказчика и Комиссии.</w:t>
      </w:r>
    </w:p>
    <w:p w14:paraId="6CAC2A79" w14:textId="77777777"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12.4</w:t>
      </w:r>
      <w:r w:rsidR="00025A85" w:rsidRPr="00973E36">
        <w:rPr>
          <w:rFonts w:ascii="Sylfaen" w:hAnsi="Sylfaen"/>
          <w:sz w:val="20"/>
          <w:szCs w:val="20"/>
        </w:rPr>
        <w:t>.</w:t>
      </w:r>
      <w:r w:rsidR="00025A85" w:rsidRPr="00973E36">
        <w:rPr>
          <w:rFonts w:ascii="Sylfaen" w:hAnsi="Sylfaen"/>
          <w:sz w:val="20"/>
          <w:szCs w:val="20"/>
        </w:rPr>
        <w:tab/>
      </w:r>
      <w:r w:rsidRPr="00973E36">
        <w:rPr>
          <w:rFonts w:ascii="Sylfaen" w:hAnsi="Sylfaen"/>
          <w:sz w:val="20"/>
          <w:szCs w:val="20"/>
        </w:rPr>
        <w:t>Если подавшее жалобу лицо обжалует:</w:t>
      </w:r>
    </w:p>
    <w:p w14:paraId="23E6437E" w14:textId="77777777"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w:t>
      </w:r>
      <w:r w:rsidR="001926B2" w:rsidRPr="00973E36">
        <w:rPr>
          <w:rFonts w:ascii="Sylfaen" w:hAnsi="Sylfaen"/>
          <w:sz w:val="20"/>
          <w:szCs w:val="20"/>
        </w:rPr>
        <w:tab/>
      </w:r>
      <w:r w:rsidRPr="00973E36">
        <w:rPr>
          <w:rFonts w:ascii="Sylfaen" w:hAnsi="Sylfaen"/>
          <w:sz w:val="20"/>
          <w:szCs w:val="20"/>
        </w:rPr>
        <w:t>решение о заключении договора, то жалоба подается в период ожидания, предусмотренный пунктом 8.2</w:t>
      </w:r>
      <w:r w:rsidR="004862B6" w:rsidRPr="00973E36">
        <w:rPr>
          <w:rFonts w:ascii="Sylfaen" w:hAnsi="Sylfaen"/>
          <w:sz w:val="20"/>
          <w:szCs w:val="20"/>
        </w:rPr>
        <w:t>3</w:t>
      </w:r>
      <w:r w:rsidRPr="00973E36">
        <w:rPr>
          <w:rFonts w:ascii="Sylfaen" w:hAnsi="Sylfaen"/>
          <w:sz w:val="20"/>
          <w:szCs w:val="20"/>
        </w:rPr>
        <w:t xml:space="preserve"> части 1 настоящего Приглашения;</w:t>
      </w:r>
    </w:p>
    <w:p w14:paraId="53B80307" w14:textId="77777777"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2)</w:t>
      </w:r>
      <w:r w:rsidR="001926B2" w:rsidRPr="00973E36">
        <w:rPr>
          <w:rFonts w:ascii="Sylfaen" w:hAnsi="Sylfaen"/>
          <w:sz w:val="20"/>
          <w:szCs w:val="20"/>
        </w:rPr>
        <w:tab/>
      </w:r>
      <w:r w:rsidRPr="00973E36">
        <w:rPr>
          <w:rFonts w:ascii="Sylfaen" w:hAnsi="Sylfaen"/>
          <w:sz w:val="20"/>
          <w:szCs w:val="20"/>
        </w:rPr>
        <w:t>характеристики предмета закупки или требования приглашения, то</w:t>
      </w:r>
      <w:r w:rsidR="00720542" w:rsidRPr="00973E36">
        <w:rPr>
          <w:rFonts w:ascii="Sylfaen" w:hAnsi="Sylfaen" w:cs="Courier New"/>
          <w:sz w:val="20"/>
          <w:szCs w:val="20"/>
          <w:lang w:val="en-US"/>
        </w:rPr>
        <w:t> </w:t>
      </w:r>
      <w:r w:rsidRPr="00973E36">
        <w:rPr>
          <w:rFonts w:ascii="Sylfaen" w:hAnsi="Sylfaen"/>
          <w:sz w:val="20"/>
          <w:szCs w:val="20"/>
        </w:rPr>
        <w:t>жалоба подается до истечения окончательного срока подачи заявок.</w:t>
      </w:r>
      <w:r w:rsidR="00AA7117" w:rsidRPr="00973E36">
        <w:rPr>
          <w:rFonts w:ascii="Sylfaen" w:hAnsi="Sylfaen"/>
          <w:sz w:val="20"/>
          <w:szCs w:val="20"/>
        </w:rPr>
        <w:t xml:space="preserve"> </w:t>
      </w:r>
    </w:p>
    <w:p w14:paraId="5558FD9B" w14:textId="77777777"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12.5</w:t>
      </w:r>
      <w:r w:rsidR="001926B2" w:rsidRPr="00973E36">
        <w:rPr>
          <w:rFonts w:ascii="Sylfaen" w:hAnsi="Sylfaen"/>
          <w:sz w:val="20"/>
          <w:szCs w:val="20"/>
        </w:rPr>
        <w:t>.</w:t>
      </w:r>
      <w:r w:rsidR="001926B2" w:rsidRPr="00973E36">
        <w:rPr>
          <w:rFonts w:ascii="Sylfaen" w:hAnsi="Sylfaen"/>
          <w:sz w:val="20"/>
          <w:szCs w:val="20"/>
        </w:rPr>
        <w:tab/>
      </w:r>
      <w:r w:rsidRPr="00973E36">
        <w:rPr>
          <w:rFonts w:ascii="Sylfaen" w:hAnsi="Sylfaen"/>
          <w:sz w:val="20"/>
          <w:szCs w:val="20"/>
        </w:rPr>
        <w:t xml:space="preserve">Жалоба подается лицу, рассматривающему </w:t>
      </w:r>
      <w:r w:rsidR="007E4355" w:rsidRPr="00973E36">
        <w:rPr>
          <w:rFonts w:ascii="Sylfaen" w:hAnsi="Sylfaen"/>
          <w:sz w:val="20"/>
          <w:szCs w:val="20"/>
        </w:rPr>
        <w:t>связанные с закупками жалобы</w:t>
      </w:r>
      <w:r w:rsidRPr="00973E36">
        <w:rPr>
          <w:rFonts w:ascii="Sylfaen" w:hAnsi="Sylfaen"/>
          <w:sz w:val="20"/>
          <w:szCs w:val="20"/>
        </w:rPr>
        <w:t>, в письменной форме, подписанной, с включением в нее:</w:t>
      </w:r>
    </w:p>
    <w:p w14:paraId="520609E2" w14:textId="77777777"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w:t>
      </w:r>
      <w:r w:rsidR="001926B2" w:rsidRPr="00973E36">
        <w:rPr>
          <w:rFonts w:ascii="Sylfaen" w:hAnsi="Sylfaen"/>
          <w:sz w:val="20"/>
          <w:szCs w:val="20"/>
        </w:rPr>
        <w:tab/>
      </w:r>
      <w:r w:rsidRPr="00973E36">
        <w:rPr>
          <w:rFonts w:ascii="Sylfaen" w:hAnsi="Sylfaen"/>
          <w:sz w:val="20"/>
          <w:szCs w:val="20"/>
        </w:rPr>
        <w:t>наименования (имени, фамилии, копии документа, удостоверяющего личность) и адреса подавшего жалобу лица;</w:t>
      </w:r>
    </w:p>
    <w:p w14:paraId="4CB6167E" w14:textId="77777777"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2)</w:t>
      </w:r>
      <w:r w:rsidR="001926B2" w:rsidRPr="00973E36">
        <w:rPr>
          <w:rFonts w:ascii="Sylfaen" w:hAnsi="Sylfaen"/>
          <w:sz w:val="20"/>
          <w:szCs w:val="20"/>
        </w:rPr>
        <w:tab/>
      </w:r>
      <w:r w:rsidRPr="00973E36">
        <w:rPr>
          <w:rFonts w:ascii="Sylfaen" w:hAnsi="Sylfaen"/>
          <w:sz w:val="20"/>
          <w:szCs w:val="20"/>
        </w:rPr>
        <w:t>наименования и адреса заказчика;</w:t>
      </w:r>
    </w:p>
    <w:p w14:paraId="0089AF20" w14:textId="77777777"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3)</w:t>
      </w:r>
      <w:r w:rsidR="001926B2" w:rsidRPr="00973E36">
        <w:rPr>
          <w:rFonts w:ascii="Sylfaen" w:hAnsi="Sylfaen"/>
          <w:sz w:val="20"/>
          <w:szCs w:val="20"/>
        </w:rPr>
        <w:tab/>
      </w:r>
      <w:r w:rsidRPr="00973E36">
        <w:rPr>
          <w:rFonts w:ascii="Sylfaen" w:hAnsi="Sylfaen"/>
          <w:sz w:val="20"/>
          <w:szCs w:val="20"/>
        </w:rPr>
        <w:t>кода и предмета обжалуемой процедуры закупки;</w:t>
      </w:r>
    </w:p>
    <w:p w14:paraId="3D101FD0" w14:textId="77777777"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4)</w:t>
      </w:r>
      <w:r w:rsidR="001926B2" w:rsidRPr="00973E36">
        <w:rPr>
          <w:rFonts w:ascii="Sylfaen" w:hAnsi="Sylfaen"/>
          <w:sz w:val="20"/>
          <w:szCs w:val="20"/>
        </w:rPr>
        <w:tab/>
      </w:r>
      <w:r w:rsidRPr="00973E36">
        <w:rPr>
          <w:rFonts w:ascii="Sylfaen" w:hAnsi="Sylfaen"/>
          <w:sz w:val="20"/>
          <w:szCs w:val="20"/>
        </w:rPr>
        <w:t>предмета спора и требования подавшего жалобу лица;</w:t>
      </w:r>
    </w:p>
    <w:p w14:paraId="2EA14974" w14:textId="77777777" w:rsidR="00996C19" w:rsidRPr="00973E36" w:rsidRDefault="00996C19"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5)</w:t>
      </w:r>
      <w:r w:rsidR="001926B2" w:rsidRPr="00973E36">
        <w:rPr>
          <w:rFonts w:ascii="Sylfaen" w:hAnsi="Sylfaen"/>
          <w:sz w:val="20"/>
          <w:szCs w:val="20"/>
        </w:rPr>
        <w:tab/>
      </w:r>
      <w:r w:rsidRPr="00973E36">
        <w:rPr>
          <w:rFonts w:ascii="Sylfaen" w:hAnsi="Sylfaen"/>
          <w:sz w:val="20"/>
          <w:szCs w:val="20"/>
        </w:rPr>
        <w:t>фактических и правовых оснований жалобы, доказательств по ней;</w:t>
      </w:r>
    </w:p>
    <w:p w14:paraId="7C8BB2BD" w14:textId="77777777"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6)</w:t>
      </w:r>
      <w:r w:rsidR="001926B2" w:rsidRPr="00973E36">
        <w:rPr>
          <w:rFonts w:ascii="Sylfaen" w:hAnsi="Sylfaen"/>
          <w:sz w:val="20"/>
          <w:szCs w:val="20"/>
        </w:rPr>
        <w:tab/>
      </w:r>
      <w:r w:rsidRPr="00973E36">
        <w:rPr>
          <w:rFonts w:ascii="Sylfaen" w:hAnsi="Sylfaen"/>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1655076E" w14:textId="77777777"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7)</w:t>
      </w:r>
      <w:r w:rsidR="001926B2" w:rsidRPr="00973E36">
        <w:rPr>
          <w:rFonts w:ascii="Sylfaen" w:hAnsi="Sylfaen"/>
          <w:sz w:val="20"/>
          <w:szCs w:val="20"/>
        </w:rPr>
        <w:tab/>
      </w:r>
      <w:r w:rsidRPr="00973E36">
        <w:rPr>
          <w:rFonts w:ascii="Sylfaen" w:hAnsi="Sylfaen"/>
          <w:sz w:val="20"/>
          <w:szCs w:val="20"/>
        </w:rPr>
        <w:t>наименования и номера счета того банка, которому в случае удовлетворения жалобы должна быть обратно перечислена плата;</w:t>
      </w:r>
    </w:p>
    <w:p w14:paraId="570AC9B9" w14:textId="77777777" w:rsidR="00996C19" w:rsidRPr="00973E36" w:rsidRDefault="00996C19"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1926B2" w:rsidRPr="00973E36">
        <w:rPr>
          <w:rFonts w:ascii="Sylfaen" w:hAnsi="Sylfaen"/>
          <w:sz w:val="20"/>
          <w:szCs w:val="20"/>
        </w:rPr>
        <w:tab/>
      </w:r>
      <w:r w:rsidRPr="00973E36">
        <w:rPr>
          <w:rFonts w:ascii="Sylfaen" w:hAnsi="Sylfaen"/>
          <w:sz w:val="20"/>
          <w:szCs w:val="20"/>
        </w:rPr>
        <w:t>иных необходимых сведений.</w:t>
      </w:r>
    </w:p>
    <w:p w14:paraId="53E991FA" w14:textId="77777777" w:rsidR="00D51669" w:rsidRPr="00973E36" w:rsidRDefault="00D51669"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1</w:t>
      </w:r>
      <w:r w:rsidR="004F78B4" w:rsidRPr="00973E36">
        <w:rPr>
          <w:rFonts w:ascii="Sylfaen" w:hAnsi="Sylfaen"/>
          <w:sz w:val="20"/>
          <w:szCs w:val="20"/>
        </w:rPr>
        <w:t>2</w:t>
      </w:r>
      <w:r w:rsidRPr="00973E36">
        <w:rPr>
          <w:rFonts w:ascii="Sylfaen" w:hAnsi="Sylfaen"/>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973E36">
          <w:rPr>
            <w:rStyle w:val="a9"/>
            <w:rFonts w:ascii="Sylfaen" w:hAnsi="Sylfaen"/>
            <w:sz w:val="20"/>
            <w:szCs w:val="20"/>
          </w:rPr>
          <w:t>secretariat@minfin.am</w:t>
        </w:r>
      </w:hyperlink>
      <w:r w:rsidRPr="00973E36">
        <w:rPr>
          <w:rFonts w:ascii="Sylfaen" w:hAnsi="Sylfaen"/>
          <w:sz w:val="20"/>
          <w:szCs w:val="20"/>
        </w:rPr>
        <w:t xml:space="preserve">. </w:t>
      </w:r>
    </w:p>
    <w:p w14:paraId="42920082" w14:textId="78F798C9"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D51669" w:rsidRPr="00973E36">
        <w:rPr>
          <w:rFonts w:ascii="Sylfaen" w:hAnsi="Sylfaen"/>
          <w:sz w:val="20"/>
          <w:szCs w:val="20"/>
        </w:rPr>
        <w:t>7</w:t>
      </w:r>
      <w:r w:rsidR="001926B2" w:rsidRPr="00973E36">
        <w:rPr>
          <w:rFonts w:ascii="Sylfaen" w:hAnsi="Sylfaen"/>
          <w:sz w:val="20"/>
          <w:szCs w:val="20"/>
        </w:rPr>
        <w:t>.</w:t>
      </w:r>
      <w:r w:rsidR="001926B2" w:rsidRPr="00973E36">
        <w:rPr>
          <w:rFonts w:ascii="Sylfaen" w:hAnsi="Sylfaen"/>
          <w:sz w:val="20"/>
          <w:szCs w:val="20"/>
        </w:rPr>
        <w:tab/>
      </w:r>
      <w:r w:rsidRPr="00973E36">
        <w:rPr>
          <w:rFonts w:ascii="Sylfaen" w:hAnsi="Sylfaen"/>
          <w:sz w:val="20"/>
          <w:szCs w:val="20"/>
        </w:rPr>
        <w:t>На следующий рабочий день после опубликования в бюлл</w:t>
      </w:r>
      <w:bookmarkStart w:id="6" w:name="_Hlk125712425"/>
      <w:r w:rsidRPr="00973E36">
        <w:rPr>
          <w:rFonts w:ascii="Sylfaen" w:hAnsi="Sylfaen"/>
          <w:sz w:val="20"/>
          <w:szCs w:val="20"/>
        </w:rPr>
        <w:t>е</w:t>
      </w:r>
      <w:bookmarkEnd w:id="6"/>
      <w:r w:rsidRPr="00973E36">
        <w:rPr>
          <w:rFonts w:ascii="Sylfaen" w:hAnsi="Sylfaen"/>
          <w:sz w:val="20"/>
          <w:szCs w:val="20"/>
        </w:rPr>
        <w:t>тене решени</w:t>
      </w:r>
      <w:r w:rsidR="00F00C39" w:rsidRPr="00973E36">
        <w:rPr>
          <w:rFonts w:ascii="Sylfaen" w:hAnsi="Sylfaen"/>
          <w:sz w:val="20"/>
          <w:szCs w:val="20"/>
        </w:rPr>
        <w:t>е</w:t>
      </w:r>
      <w:r w:rsidRPr="00973E36">
        <w:rPr>
          <w:rFonts w:ascii="Sylfaen" w:hAnsi="Sylfaen"/>
          <w:sz w:val="20"/>
          <w:szCs w:val="20"/>
        </w:rPr>
        <w:t xml:space="preserve">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973E36">
        <w:rPr>
          <w:rFonts w:ascii="Sylfaen" w:hAnsi="Sylfaen" w:cs="Courier New"/>
          <w:sz w:val="20"/>
          <w:szCs w:val="20"/>
        </w:rPr>
        <w:t> </w:t>
      </w:r>
      <w:r w:rsidRPr="00973E36">
        <w:rPr>
          <w:rFonts w:ascii="Sylfaen" w:hAnsi="Sylfaen"/>
          <w:sz w:val="20"/>
          <w:szCs w:val="20"/>
        </w:rPr>
        <w:t>уполномоченный орган копию документа, удостоверяющего внесение платы за</w:t>
      </w:r>
      <w:r w:rsidR="00EF11FF" w:rsidRPr="00973E36">
        <w:rPr>
          <w:rFonts w:ascii="Sylfaen" w:hAnsi="Sylfaen" w:cs="Courier New"/>
          <w:sz w:val="20"/>
          <w:szCs w:val="20"/>
        </w:rPr>
        <w:t> </w:t>
      </w:r>
      <w:r w:rsidRPr="00973E36">
        <w:rPr>
          <w:rFonts w:ascii="Sylfaen" w:hAnsi="Sylfaen"/>
          <w:sz w:val="20"/>
          <w:szCs w:val="20"/>
        </w:rPr>
        <w:t xml:space="preserve">обжалование, а также наименования и номера счета того банка, которому должна </w:t>
      </w:r>
      <w:r w:rsidRPr="00973E36">
        <w:rPr>
          <w:rFonts w:ascii="Sylfaen" w:hAnsi="Sylfaen"/>
          <w:sz w:val="20"/>
          <w:szCs w:val="20"/>
        </w:rPr>
        <w:lastRenderedPageBreak/>
        <w:t>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973E36">
        <w:rPr>
          <w:rFonts w:ascii="Sylfaen" w:hAnsi="Sylfaen" w:cs="Courier New"/>
          <w:sz w:val="20"/>
          <w:szCs w:val="20"/>
          <w:lang w:val="en-US"/>
        </w:rPr>
        <w:t> </w:t>
      </w:r>
      <w:r w:rsidRPr="00973E36">
        <w:rPr>
          <w:rFonts w:ascii="Sylfaen" w:hAnsi="Sylfaen"/>
          <w:sz w:val="20"/>
          <w:szCs w:val="20"/>
        </w:rPr>
        <w:t>лицу посредством совершения перевода на указанный банковский счет.</w:t>
      </w:r>
    </w:p>
    <w:p w14:paraId="762A4926" w14:textId="3BEAC883" w:rsidR="00996C19" w:rsidRPr="00973E36" w:rsidRDefault="00996C19"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12.7</w:t>
      </w:r>
      <w:r w:rsidR="001926B2" w:rsidRPr="00973E36">
        <w:rPr>
          <w:rFonts w:ascii="Sylfaen" w:hAnsi="Sylfaen"/>
          <w:sz w:val="20"/>
          <w:szCs w:val="20"/>
        </w:rPr>
        <w:t>.</w:t>
      </w:r>
      <w:r w:rsidR="001926B2" w:rsidRPr="00973E36">
        <w:rPr>
          <w:rFonts w:ascii="Sylfaen" w:hAnsi="Sylfaen"/>
          <w:sz w:val="20"/>
          <w:szCs w:val="20"/>
        </w:rPr>
        <w:tab/>
      </w:r>
      <w:r w:rsidR="00D51669" w:rsidRPr="00973E36">
        <w:rPr>
          <w:rFonts w:ascii="Sylfaen" w:hAnsi="Sylfaen"/>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73E36">
        <w:rPr>
          <w:rFonts w:ascii="Sylfaen" w:hAnsi="Sylfaen"/>
          <w:sz w:val="20"/>
          <w:szCs w:val="20"/>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F453369" w14:textId="77777777" w:rsidR="00A677CD" w:rsidRPr="00973E36" w:rsidRDefault="000473EF"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A677CD" w:rsidRPr="00973E36">
        <w:rPr>
          <w:rFonts w:ascii="Sylfaen" w:hAnsi="Sylfaen"/>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973E36">
        <w:rPr>
          <w:rFonts w:ascii="Sylfaen" w:hAnsi="Sylfaen"/>
          <w:sz w:val="20"/>
          <w:szCs w:val="20"/>
        </w:rPr>
        <w:t>2</w:t>
      </w:r>
      <w:r w:rsidR="00A677CD" w:rsidRPr="00973E36">
        <w:rPr>
          <w:rFonts w:ascii="Sylfaen" w:hAnsi="Sylfaen"/>
          <w:sz w:val="20"/>
          <w:szCs w:val="20"/>
        </w:rPr>
        <w:t>.</w:t>
      </w:r>
      <w:r w:rsidR="00A677CD" w:rsidRPr="00973E36">
        <w:rPr>
          <w:rFonts w:ascii="Sylfaen" w:hAnsi="Sylfaen"/>
          <w:sz w:val="20"/>
          <w:szCs w:val="20"/>
          <w:lang w:val="hy-AM"/>
        </w:rPr>
        <w:t>8</w:t>
      </w:r>
      <w:r w:rsidR="00A677CD" w:rsidRPr="00973E36">
        <w:rPr>
          <w:rFonts w:ascii="Sylfaen" w:hAnsi="Sylfaen"/>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2CD21FAF" w14:textId="77777777" w:rsidR="009619D8" w:rsidRPr="00973E36" w:rsidRDefault="000473EF" w:rsidP="00B46D58">
      <w:pPr>
        <w:widowControl w:val="0"/>
        <w:tabs>
          <w:tab w:val="left" w:pos="1276"/>
        </w:tabs>
        <w:spacing w:after="160"/>
        <w:ind w:firstLine="567"/>
        <w:jc w:val="both"/>
        <w:rPr>
          <w:rFonts w:ascii="Sylfaen" w:hAnsi="Sylfaen" w:cs="Sylfaen"/>
          <w:sz w:val="20"/>
          <w:szCs w:val="20"/>
        </w:rPr>
      </w:pPr>
      <w:r w:rsidRPr="00973E36">
        <w:rPr>
          <w:rFonts w:ascii="Sylfaen" w:hAnsi="Sylfaen" w:cs="Sylfaen"/>
          <w:sz w:val="20"/>
          <w:szCs w:val="20"/>
        </w:rPr>
        <w:t>12</w:t>
      </w:r>
      <w:r w:rsidR="00A677CD" w:rsidRPr="00973E36">
        <w:rPr>
          <w:rFonts w:ascii="Sylfaen" w:hAnsi="Sylfaen"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973E36">
        <w:rPr>
          <w:rFonts w:ascii="Sylfaen" w:hAnsi="Sylfaen" w:cs="Sylfaen"/>
          <w:sz w:val="20"/>
          <w:szCs w:val="20"/>
        </w:rPr>
        <w:t>2</w:t>
      </w:r>
      <w:r w:rsidR="00A677CD" w:rsidRPr="00973E36">
        <w:rPr>
          <w:rFonts w:ascii="Sylfaen" w:hAnsi="Sylfaen" w:cs="Sylfaen"/>
          <w:sz w:val="20"/>
          <w:szCs w:val="20"/>
        </w:rPr>
        <w:t>.5 части 1 настоящего приглашения.</w:t>
      </w:r>
    </w:p>
    <w:p w14:paraId="14163C91" w14:textId="77777777" w:rsidR="00A677CD" w:rsidRPr="00973E36" w:rsidRDefault="009619D8" w:rsidP="00B46D58">
      <w:pPr>
        <w:widowControl w:val="0"/>
        <w:tabs>
          <w:tab w:val="left" w:pos="1276"/>
        </w:tabs>
        <w:spacing w:after="160"/>
        <w:ind w:firstLine="567"/>
        <w:jc w:val="both"/>
        <w:rPr>
          <w:rFonts w:ascii="Sylfaen" w:hAnsi="Sylfaen" w:cs="Sylfaen"/>
          <w:sz w:val="20"/>
          <w:szCs w:val="20"/>
        </w:rPr>
      </w:pPr>
      <w:r w:rsidRPr="00973E36">
        <w:rPr>
          <w:rFonts w:ascii="Sylfaen" w:hAnsi="Sylfaen" w:cs="Sylfaen"/>
          <w:sz w:val="20"/>
          <w:szCs w:val="20"/>
        </w:rPr>
        <w:t xml:space="preserve"> </w:t>
      </w:r>
      <w:r w:rsidR="00A677CD" w:rsidRPr="00973E36">
        <w:rPr>
          <w:rFonts w:ascii="Sylfaen" w:hAnsi="Sylfaen"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341E3ECC" w14:textId="77777777"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2C605B" w:rsidRPr="00973E36">
        <w:rPr>
          <w:rFonts w:ascii="Sylfaen" w:hAnsi="Sylfaen"/>
          <w:sz w:val="20"/>
          <w:szCs w:val="20"/>
        </w:rPr>
        <w:t>11</w:t>
      </w:r>
      <w:r w:rsidR="00D334B6" w:rsidRPr="00973E36">
        <w:rPr>
          <w:rFonts w:ascii="Sylfaen" w:hAnsi="Sylfaen"/>
          <w:sz w:val="20"/>
          <w:szCs w:val="20"/>
        </w:rPr>
        <w:t>.</w:t>
      </w:r>
      <w:r w:rsidR="00D334B6" w:rsidRPr="00973E36">
        <w:rPr>
          <w:rFonts w:ascii="Sylfaen" w:hAnsi="Sylfaen"/>
          <w:sz w:val="20"/>
          <w:szCs w:val="20"/>
        </w:rPr>
        <w:tab/>
      </w:r>
      <w:r w:rsidRPr="00973E36">
        <w:rPr>
          <w:rFonts w:ascii="Sylfaen" w:hAnsi="Sylfaen"/>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075BF3D3" w14:textId="77777777"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2C605B" w:rsidRPr="00973E36">
        <w:rPr>
          <w:rFonts w:ascii="Sylfaen" w:hAnsi="Sylfaen"/>
          <w:sz w:val="20"/>
          <w:szCs w:val="20"/>
        </w:rPr>
        <w:t>12</w:t>
      </w:r>
      <w:r w:rsidR="00D334B6" w:rsidRPr="00973E36">
        <w:rPr>
          <w:rFonts w:ascii="Sylfaen" w:hAnsi="Sylfaen"/>
          <w:sz w:val="20"/>
          <w:szCs w:val="20"/>
        </w:rPr>
        <w:t>.</w:t>
      </w:r>
      <w:r w:rsidR="00D334B6" w:rsidRPr="00973E36">
        <w:rPr>
          <w:rFonts w:ascii="Sylfaen" w:hAnsi="Sylfaen"/>
          <w:sz w:val="20"/>
          <w:szCs w:val="20"/>
        </w:rPr>
        <w:tab/>
      </w:r>
      <w:r w:rsidR="002C605B" w:rsidRPr="00973E36">
        <w:rPr>
          <w:rFonts w:ascii="Sylfaen" w:hAnsi="Sylfaen"/>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73E36">
        <w:rPr>
          <w:rFonts w:ascii="Sylfaen" w:hAnsi="Sylfaen"/>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6DA5A5B7" w14:textId="77777777"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35482E" w:rsidRPr="00973E36">
        <w:rPr>
          <w:rFonts w:ascii="Sylfaen" w:hAnsi="Sylfaen"/>
          <w:sz w:val="20"/>
          <w:szCs w:val="20"/>
        </w:rPr>
        <w:t>13</w:t>
      </w:r>
      <w:r w:rsidR="00D334B6" w:rsidRPr="00973E36">
        <w:rPr>
          <w:rFonts w:ascii="Sylfaen" w:hAnsi="Sylfaen"/>
          <w:sz w:val="20"/>
          <w:szCs w:val="20"/>
        </w:rPr>
        <w:t>.</w:t>
      </w:r>
      <w:r w:rsidR="00D334B6" w:rsidRPr="00973E36">
        <w:rPr>
          <w:rFonts w:ascii="Sylfaen" w:hAnsi="Sylfaen"/>
          <w:sz w:val="20"/>
          <w:szCs w:val="20"/>
        </w:rPr>
        <w:tab/>
      </w:r>
      <w:r w:rsidRPr="00973E36">
        <w:rPr>
          <w:rFonts w:ascii="Sylfaen" w:hAnsi="Sylfaen"/>
          <w:sz w:val="20"/>
          <w:szCs w:val="20"/>
        </w:rPr>
        <w:t xml:space="preserve">Лицо, рассматривающее </w:t>
      </w:r>
      <w:r w:rsidR="0035482E" w:rsidRPr="00973E36">
        <w:rPr>
          <w:rFonts w:ascii="Sylfaen" w:hAnsi="Sylfaen"/>
          <w:sz w:val="20"/>
          <w:szCs w:val="20"/>
        </w:rPr>
        <w:t xml:space="preserve">связанные с закупками </w:t>
      </w:r>
      <w:r w:rsidRPr="00973E36">
        <w:rPr>
          <w:rFonts w:ascii="Sylfaen" w:hAnsi="Sylfaen"/>
          <w:sz w:val="20"/>
          <w:szCs w:val="20"/>
        </w:rPr>
        <w:t>жалобы:</w:t>
      </w:r>
    </w:p>
    <w:p w14:paraId="06D342F0" w14:textId="77777777"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w:t>
      </w:r>
      <w:r w:rsidR="00D334B6" w:rsidRPr="00973E36">
        <w:rPr>
          <w:rFonts w:ascii="Sylfaen" w:hAnsi="Sylfaen"/>
          <w:sz w:val="20"/>
          <w:szCs w:val="20"/>
        </w:rPr>
        <w:tab/>
      </w:r>
      <w:r w:rsidRPr="00973E36">
        <w:rPr>
          <w:rFonts w:ascii="Sylfaen" w:hAnsi="Sylfaen"/>
          <w:sz w:val="20"/>
          <w:szCs w:val="20"/>
        </w:rPr>
        <w:t>вправе принимать следующие решения относительно действий или бездействия заказчика и Комиссии:</w:t>
      </w:r>
    </w:p>
    <w:p w14:paraId="71BBA290" w14:textId="77777777"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а.</w:t>
      </w:r>
      <w:r w:rsidR="00D334B6" w:rsidRPr="00973E36">
        <w:rPr>
          <w:rFonts w:ascii="Sylfaen" w:hAnsi="Sylfaen"/>
          <w:sz w:val="20"/>
          <w:szCs w:val="20"/>
        </w:rPr>
        <w:tab/>
      </w:r>
      <w:r w:rsidRPr="00973E36">
        <w:rPr>
          <w:rFonts w:ascii="Sylfaen" w:hAnsi="Sylfaen"/>
          <w:sz w:val="20"/>
          <w:szCs w:val="20"/>
        </w:rPr>
        <w:t>запретить выполнение определенных действий и принятие решений;</w:t>
      </w:r>
    </w:p>
    <w:p w14:paraId="4658630D" w14:textId="77777777"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б.</w:t>
      </w:r>
      <w:r w:rsidR="00D334B6" w:rsidRPr="00973E36">
        <w:rPr>
          <w:rFonts w:ascii="Sylfaen" w:hAnsi="Sylfaen"/>
          <w:sz w:val="20"/>
          <w:szCs w:val="20"/>
        </w:rPr>
        <w:tab/>
      </w:r>
      <w:r w:rsidRPr="00973E36">
        <w:rPr>
          <w:rFonts w:ascii="Sylfaen" w:hAnsi="Sylfaen"/>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7DCC390" w14:textId="77777777"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2)</w:t>
      </w:r>
      <w:r w:rsidR="00DE1D22" w:rsidRPr="00973E36">
        <w:rPr>
          <w:rFonts w:ascii="Sylfaen" w:hAnsi="Sylfaen"/>
          <w:sz w:val="20"/>
          <w:szCs w:val="20"/>
        </w:rPr>
        <w:tab/>
      </w:r>
      <w:r w:rsidRPr="00973E36">
        <w:rPr>
          <w:rFonts w:ascii="Sylfaen" w:hAnsi="Sylfaen"/>
          <w:sz w:val="20"/>
          <w:szCs w:val="20"/>
        </w:rPr>
        <w:t>принимает решение о включении участника в список участников, не</w:t>
      </w:r>
      <w:r w:rsidR="00720542" w:rsidRPr="00973E36">
        <w:rPr>
          <w:rFonts w:ascii="Sylfaen" w:hAnsi="Sylfaen" w:cs="Courier New"/>
          <w:sz w:val="20"/>
          <w:szCs w:val="20"/>
          <w:lang w:val="en-US"/>
        </w:rPr>
        <w:t> </w:t>
      </w:r>
      <w:r w:rsidRPr="00973E36">
        <w:rPr>
          <w:rFonts w:ascii="Sylfaen" w:hAnsi="Sylfaen"/>
          <w:sz w:val="20"/>
          <w:szCs w:val="20"/>
        </w:rPr>
        <w:t xml:space="preserve">имеющих права на </w:t>
      </w:r>
      <w:r w:rsidRPr="00973E36">
        <w:rPr>
          <w:rFonts w:ascii="Sylfaen" w:hAnsi="Sylfaen"/>
          <w:sz w:val="20"/>
          <w:szCs w:val="20"/>
        </w:rPr>
        <w:lastRenderedPageBreak/>
        <w:t>участие в процессе закупок;</w:t>
      </w:r>
    </w:p>
    <w:p w14:paraId="7B473CFB" w14:textId="77777777"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3)</w:t>
      </w:r>
      <w:r w:rsidR="00DE1D22" w:rsidRPr="00973E36">
        <w:rPr>
          <w:rFonts w:ascii="Sylfaen" w:hAnsi="Sylfaen"/>
          <w:sz w:val="20"/>
          <w:szCs w:val="20"/>
        </w:rPr>
        <w:tab/>
      </w:r>
      <w:r w:rsidRPr="00973E36">
        <w:rPr>
          <w:rFonts w:ascii="Sylfaen" w:hAnsi="Sylfaen"/>
          <w:sz w:val="20"/>
          <w:szCs w:val="20"/>
        </w:rPr>
        <w:t>ведет учет решений, принятых лицом, рассматривающим жалобы в</w:t>
      </w:r>
      <w:r w:rsidR="00720542" w:rsidRPr="00973E36">
        <w:rPr>
          <w:rFonts w:ascii="Sylfaen" w:hAnsi="Sylfaen" w:cs="Courier New"/>
          <w:sz w:val="20"/>
          <w:szCs w:val="20"/>
          <w:lang w:val="en-US"/>
        </w:rPr>
        <w:t> </w:t>
      </w:r>
      <w:r w:rsidRPr="00973E36">
        <w:rPr>
          <w:rFonts w:ascii="Sylfaen" w:hAnsi="Sylfaen"/>
          <w:sz w:val="20"/>
          <w:szCs w:val="20"/>
        </w:rPr>
        <w:t>связи с закупками, и осуществляет контроль над их исполнением.</w:t>
      </w:r>
    </w:p>
    <w:p w14:paraId="76FB68EF" w14:textId="77777777"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9639DF" w:rsidRPr="00973E36">
        <w:rPr>
          <w:rFonts w:ascii="Sylfaen" w:hAnsi="Sylfaen"/>
          <w:sz w:val="20"/>
          <w:szCs w:val="20"/>
        </w:rPr>
        <w:t>14</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 xml:space="preserve">В случае удовлетворения жалобы лицом, рассматривающим </w:t>
      </w:r>
      <w:r w:rsidR="00A32D42" w:rsidRPr="00973E36">
        <w:rPr>
          <w:rFonts w:ascii="Sylfaen" w:hAnsi="Sylfaen"/>
          <w:sz w:val="20"/>
          <w:szCs w:val="20"/>
        </w:rPr>
        <w:t>связанные с закупками жалобы</w:t>
      </w:r>
      <w:r w:rsidRPr="00973E36">
        <w:rPr>
          <w:rFonts w:ascii="Sylfaen" w:hAnsi="Sylfaen"/>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14:paraId="25F58D7D" w14:textId="77777777" w:rsidR="00C47000" w:rsidRPr="00973E36" w:rsidRDefault="00996C19"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12.</w:t>
      </w:r>
      <w:r w:rsidR="009639DF" w:rsidRPr="00973E36">
        <w:rPr>
          <w:rFonts w:ascii="Sylfaen" w:hAnsi="Sylfaen"/>
          <w:sz w:val="20"/>
          <w:szCs w:val="20"/>
        </w:rPr>
        <w:t>15</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Рассмотрение жалобы является открытым для общественности</w:t>
      </w:r>
      <w:r w:rsidR="009639DF" w:rsidRPr="00973E36">
        <w:rPr>
          <w:rFonts w:ascii="Sylfaen" w:hAnsi="Sylfaen"/>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973E36">
        <w:rPr>
          <w:rFonts w:ascii="Sylfaen" w:hAnsi="Sylfaen"/>
          <w:sz w:val="20"/>
          <w:szCs w:val="20"/>
          <w:lang w:val="hy-AM"/>
        </w:rPr>
        <w:t>.</w:t>
      </w:r>
      <w:r w:rsidR="009639DF" w:rsidRPr="00973E36">
        <w:rPr>
          <w:rFonts w:ascii="Sylfaen" w:hAnsi="Sylfaen"/>
          <w:sz w:val="20"/>
          <w:szCs w:val="20"/>
        </w:rPr>
        <w:t xml:space="preserve"> Заседания онлайн транслируются также в интернете.</w:t>
      </w:r>
      <w:r w:rsidR="009639DF" w:rsidRPr="00973E36" w:rsidDel="009639DF">
        <w:rPr>
          <w:rFonts w:ascii="Sylfaen" w:hAnsi="Sylfaen"/>
          <w:sz w:val="20"/>
          <w:szCs w:val="20"/>
        </w:rPr>
        <w:t xml:space="preserve"> </w:t>
      </w:r>
    </w:p>
    <w:p w14:paraId="5841C734" w14:textId="77777777"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9639DF" w:rsidRPr="00973E36">
        <w:rPr>
          <w:rFonts w:ascii="Sylfaen" w:hAnsi="Sylfaen"/>
          <w:sz w:val="20"/>
          <w:szCs w:val="20"/>
        </w:rPr>
        <w:t>16</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973E36">
        <w:rPr>
          <w:rFonts w:ascii="Sylfaen" w:hAnsi="Sylfaen"/>
          <w:sz w:val="20"/>
          <w:szCs w:val="20"/>
        </w:rPr>
        <w:t>связанные с закупками жалобы</w:t>
      </w:r>
      <w:r w:rsidRPr="00973E36">
        <w:rPr>
          <w:rFonts w:ascii="Sylfaen" w:hAnsi="Sylfaen"/>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6E840B13" w14:textId="77777777"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9639DF" w:rsidRPr="00973E36">
        <w:rPr>
          <w:rFonts w:ascii="Sylfaen" w:hAnsi="Sylfaen"/>
          <w:sz w:val="20"/>
          <w:szCs w:val="20"/>
        </w:rPr>
        <w:t>17</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 xml:space="preserve">Лицо, рассматривающее </w:t>
      </w:r>
      <w:r w:rsidR="00723E02" w:rsidRPr="00973E36">
        <w:rPr>
          <w:rFonts w:ascii="Sylfaen" w:hAnsi="Sylfaen"/>
          <w:sz w:val="20"/>
          <w:szCs w:val="20"/>
        </w:rPr>
        <w:t xml:space="preserve">связанные </w:t>
      </w:r>
      <w:r w:rsidRPr="00973E36">
        <w:rPr>
          <w:rFonts w:ascii="Sylfaen" w:hAnsi="Sylfaen"/>
          <w:sz w:val="20"/>
          <w:szCs w:val="20"/>
        </w:rPr>
        <w:t>с закупками</w:t>
      </w:r>
      <w:r w:rsidR="00723E02" w:rsidRPr="00973E36">
        <w:rPr>
          <w:rFonts w:ascii="Sylfaen" w:hAnsi="Sylfaen"/>
          <w:sz w:val="20"/>
          <w:szCs w:val="20"/>
        </w:rPr>
        <w:t xml:space="preserve"> жалобы</w:t>
      </w:r>
      <w:r w:rsidRPr="00973E36">
        <w:rPr>
          <w:rFonts w:ascii="Sylfaen" w:hAnsi="Sylfaen"/>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5AA9DB66" w14:textId="77777777"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5D27D0" w:rsidRPr="00973E36">
        <w:rPr>
          <w:rFonts w:ascii="Sylfaen" w:hAnsi="Sylfaen"/>
          <w:sz w:val="20"/>
          <w:szCs w:val="20"/>
        </w:rPr>
        <w:t>18</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973E36">
        <w:rPr>
          <w:rFonts w:ascii="Sylfaen" w:hAnsi="Sylfaen"/>
          <w:sz w:val="20"/>
          <w:szCs w:val="20"/>
        </w:rPr>
        <w:t>рассматривающего связанные с закупками жалобы</w:t>
      </w:r>
      <w:r w:rsidRPr="00973E36">
        <w:rPr>
          <w:rFonts w:ascii="Sylfaen" w:hAnsi="Sylfaen"/>
          <w:sz w:val="20"/>
          <w:szCs w:val="20"/>
        </w:rPr>
        <w:t>, вправе требовать в судебном порядке возмещения убытков.</w:t>
      </w:r>
    </w:p>
    <w:p w14:paraId="4152CFDE" w14:textId="77777777" w:rsidR="00996C19" w:rsidRPr="00973E36" w:rsidRDefault="00996C19"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12.</w:t>
      </w:r>
      <w:r w:rsidR="005D27D0" w:rsidRPr="00973E36">
        <w:rPr>
          <w:rFonts w:ascii="Sylfaen" w:hAnsi="Sylfaen"/>
          <w:sz w:val="20"/>
          <w:szCs w:val="20"/>
        </w:rPr>
        <w:t>19</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 xml:space="preserve">Представленная лицу, рассматривающему </w:t>
      </w:r>
      <w:r w:rsidR="00CA485E" w:rsidRPr="00973E36">
        <w:rPr>
          <w:rFonts w:ascii="Sylfaen" w:hAnsi="Sylfaen"/>
          <w:sz w:val="20"/>
          <w:szCs w:val="20"/>
        </w:rPr>
        <w:t>связанные с закупками жалобы</w:t>
      </w:r>
      <w:r w:rsidRPr="00973E36">
        <w:rPr>
          <w:rFonts w:ascii="Sylfaen" w:hAnsi="Sylfaen"/>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973E36">
        <w:rPr>
          <w:rFonts w:ascii="Sylfaen" w:hAnsi="Sylfaen"/>
          <w:sz w:val="20"/>
          <w:szCs w:val="20"/>
        </w:rPr>
        <w:t>зультатам рассмотрения жалобы.</w:t>
      </w:r>
    </w:p>
    <w:p w14:paraId="20FD3C23" w14:textId="77777777" w:rsidR="00AE679C" w:rsidRPr="00973E36" w:rsidRDefault="002004DB" w:rsidP="00B46D58">
      <w:pPr>
        <w:widowControl w:val="0"/>
        <w:spacing w:after="160"/>
        <w:ind w:firstLine="567"/>
        <w:jc w:val="both"/>
        <w:rPr>
          <w:rFonts w:ascii="Sylfaen" w:hAnsi="Sylfaen" w:cs="Sylfaen"/>
          <w:b/>
          <w:sz w:val="20"/>
          <w:szCs w:val="20"/>
        </w:rPr>
      </w:pPr>
      <w:r w:rsidRPr="00973E36">
        <w:rPr>
          <w:rFonts w:ascii="Sylfaen" w:hAnsi="Sylfaen"/>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973E36">
        <w:rPr>
          <w:rFonts w:ascii="Sylfaen" w:hAnsi="Sylfaen"/>
          <w:sz w:val="20"/>
          <w:szCs w:val="20"/>
        </w:rPr>
        <w:t>З</w:t>
      </w:r>
      <w:r w:rsidRPr="00973E36">
        <w:rPr>
          <w:rFonts w:ascii="Sylfaen" w:hAnsi="Sylfaen"/>
          <w:sz w:val="20"/>
          <w:szCs w:val="20"/>
        </w:rPr>
        <w:t>акона, а в случае юридических лиц-руководитель исполнительного органа письменно сообщает, что исходя из общественн</w:t>
      </w:r>
      <w:r w:rsidR="006F2702" w:rsidRPr="00973E36">
        <w:rPr>
          <w:rFonts w:ascii="Sylfaen" w:hAnsi="Sylfaen"/>
          <w:sz w:val="20"/>
          <w:szCs w:val="20"/>
        </w:rPr>
        <w:t>ых</w:t>
      </w:r>
      <w:r w:rsidRPr="00973E36">
        <w:rPr>
          <w:rFonts w:ascii="Sylfaen" w:hAnsi="Sylfaen"/>
          <w:sz w:val="20"/>
          <w:szCs w:val="20"/>
        </w:rPr>
        <w:t xml:space="preserve"> </w:t>
      </w:r>
      <w:r w:rsidR="006F2702" w:rsidRPr="00973E36">
        <w:rPr>
          <w:rFonts w:ascii="Sylfaen" w:hAnsi="Sylfaen"/>
          <w:sz w:val="20"/>
          <w:szCs w:val="20"/>
        </w:rPr>
        <w:t xml:space="preserve">интересов </w:t>
      </w:r>
      <w:r w:rsidRPr="00973E36">
        <w:rPr>
          <w:rFonts w:ascii="Sylfaen" w:hAnsi="Sylfaen"/>
          <w:sz w:val="20"/>
          <w:szCs w:val="20"/>
        </w:rPr>
        <w:t xml:space="preserve">или </w:t>
      </w:r>
      <w:r w:rsidR="006F2702" w:rsidRPr="00973E36">
        <w:rPr>
          <w:rFonts w:ascii="Sylfaen" w:hAnsi="Sylfaen"/>
          <w:sz w:val="20"/>
          <w:szCs w:val="20"/>
        </w:rPr>
        <w:t xml:space="preserve">интересов </w:t>
      </w:r>
      <w:r w:rsidRPr="00973E36">
        <w:rPr>
          <w:rFonts w:ascii="Sylfaen" w:hAnsi="Sylfaen"/>
          <w:sz w:val="20"/>
          <w:szCs w:val="20"/>
        </w:rPr>
        <w:t>обороны и национальной безопасности, необходимо продолжить процесс закупки.</w:t>
      </w:r>
      <w:r w:rsidR="00996C19" w:rsidRPr="00973E36">
        <w:rPr>
          <w:rFonts w:ascii="Sylfaen" w:hAnsi="Sylfaen"/>
          <w:sz w:val="20"/>
          <w:szCs w:val="20"/>
        </w:rPr>
        <w:t xml:space="preserve">Лицо, рассматривающее </w:t>
      </w:r>
      <w:r w:rsidR="00A31442" w:rsidRPr="00973E36">
        <w:rPr>
          <w:rFonts w:ascii="Sylfaen" w:hAnsi="Sylfaen"/>
          <w:sz w:val="20"/>
          <w:szCs w:val="20"/>
        </w:rPr>
        <w:t xml:space="preserve">связанные с закупками </w:t>
      </w:r>
      <w:r w:rsidR="00996C19" w:rsidRPr="00973E36">
        <w:rPr>
          <w:rFonts w:ascii="Sylfaen" w:hAnsi="Sylfaen"/>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14:paraId="2DF8BEF1" w14:textId="77777777" w:rsidR="00AE679C" w:rsidRPr="00973E36" w:rsidRDefault="00AE679C" w:rsidP="00B46D58">
      <w:pPr>
        <w:widowControl w:val="0"/>
        <w:spacing w:after="160"/>
        <w:jc w:val="center"/>
        <w:rPr>
          <w:rFonts w:ascii="Sylfaen" w:hAnsi="Sylfaen" w:cs="Sylfaen"/>
          <w:b/>
          <w:sz w:val="20"/>
          <w:szCs w:val="20"/>
        </w:rPr>
      </w:pPr>
    </w:p>
    <w:p w14:paraId="3AC1EE2E" w14:textId="77777777" w:rsidR="004373E3" w:rsidRPr="00973E36" w:rsidRDefault="004373E3" w:rsidP="00B46D58">
      <w:pPr>
        <w:rPr>
          <w:rFonts w:ascii="Sylfaen" w:hAnsi="Sylfaen"/>
          <w:b/>
          <w:sz w:val="20"/>
          <w:szCs w:val="20"/>
        </w:rPr>
      </w:pPr>
      <w:r w:rsidRPr="00973E36">
        <w:rPr>
          <w:rFonts w:ascii="Sylfaen" w:hAnsi="Sylfaen"/>
          <w:b/>
          <w:sz w:val="20"/>
          <w:szCs w:val="20"/>
        </w:rPr>
        <w:br w:type="page"/>
      </w:r>
    </w:p>
    <w:p w14:paraId="3CDB3141" w14:textId="77777777" w:rsidR="00096865" w:rsidRPr="00973E36" w:rsidRDefault="00096865" w:rsidP="001B6DAA">
      <w:pPr>
        <w:widowControl w:val="0"/>
        <w:spacing w:after="160"/>
        <w:jc w:val="center"/>
        <w:rPr>
          <w:rFonts w:ascii="Sylfaen" w:hAnsi="Sylfaen"/>
          <w:b/>
          <w:sz w:val="20"/>
          <w:szCs w:val="20"/>
        </w:rPr>
      </w:pPr>
      <w:r w:rsidRPr="00973E36">
        <w:rPr>
          <w:rFonts w:ascii="Sylfaen" w:hAnsi="Sylfaen"/>
          <w:b/>
          <w:sz w:val="20"/>
          <w:szCs w:val="20"/>
        </w:rPr>
        <w:lastRenderedPageBreak/>
        <w:t>ЧАСТЬ II</w:t>
      </w:r>
    </w:p>
    <w:p w14:paraId="3FFD5C96" w14:textId="77777777" w:rsidR="008842CE" w:rsidRPr="00973E36" w:rsidRDefault="008842CE" w:rsidP="001B6DAA">
      <w:pPr>
        <w:widowControl w:val="0"/>
        <w:spacing w:after="160"/>
        <w:jc w:val="center"/>
        <w:rPr>
          <w:rFonts w:ascii="Sylfaen" w:hAnsi="Sylfaen"/>
          <w:b/>
          <w:sz w:val="20"/>
          <w:szCs w:val="20"/>
        </w:rPr>
      </w:pPr>
    </w:p>
    <w:p w14:paraId="75D5B564" w14:textId="77777777" w:rsidR="00096865" w:rsidRPr="00973E36" w:rsidRDefault="00096865" w:rsidP="001B6DAA">
      <w:pPr>
        <w:pStyle w:val="aa"/>
        <w:widowControl w:val="0"/>
        <w:spacing w:after="160"/>
        <w:jc w:val="center"/>
        <w:rPr>
          <w:rFonts w:ascii="Sylfaen" w:hAnsi="Sylfaen"/>
          <w:b/>
          <w:sz w:val="20"/>
          <w:szCs w:val="20"/>
        </w:rPr>
      </w:pPr>
      <w:r w:rsidRPr="00973E36">
        <w:rPr>
          <w:rFonts w:ascii="Sylfaen" w:hAnsi="Sylfaen"/>
          <w:b/>
          <w:sz w:val="20"/>
          <w:szCs w:val="20"/>
        </w:rPr>
        <w:t>ИНСТРУКЦИЯ</w:t>
      </w:r>
      <w:r w:rsidR="00191D27" w:rsidRPr="00973E36">
        <w:rPr>
          <w:rFonts w:ascii="Sylfaen" w:hAnsi="Sylfaen"/>
          <w:b/>
          <w:sz w:val="20"/>
          <w:szCs w:val="20"/>
        </w:rPr>
        <w:t xml:space="preserve"> </w:t>
      </w:r>
      <w:r w:rsidRPr="00973E36">
        <w:rPr>
          <w:rFonts w:ascii="Sylfaen" w:hAnsi="Sylfaen"/>
          <w:b/>
          <w:sz w:val="20"/>
          <w:szCs w:val="20"/>
        </w:rPr>
        <w:t xml:space="preserve">ПО СОСТАВЛЕНИЮ </w:t>
      </w:r>
      <w:r w:rsidR="00191D27" w:rsidRPr="00973E36">
        <w:rPr>
          <w:rFonts w:ascii="Sylfaen" w:hAnsi="Sylfaen"/>
          <w:b/>
          <w:sz w:val="20"/>
          <w:szCs w:val="20"/>
        </w:rPr>
        <w:br/>
      </w:r>
      <w:r w:rsidRPr="00973E36">
        <w:rPr>
          <w:rFonts w:ascii="Sylfaen" w:hAnsi="Sylfaen"/>
          <w:b/>
          <w:sz w:val="20"/>
          <w:szCs w:val="20"/>
        </w:rPr>
        <w:t>ЗАЯВКИ НА ОТКРЫТЫЙ КОНКУРС</w:t>
      </w:r>
    </w:p>
    <w:p w14:paraId="229CA16F" w14:textId="77777777" w:rsidR="00096865" w:rsidRPr="00973E36" w:rsidRDefault="00096865" w:rsidP="001B6DAA">
      <w:pPr>
        <w:widowControl w:val="0"/>
        <w:spacing w:after="160"/>
        <w:jc w:val="center"/>
        <w:rPr>
          <w:rFonts w:ascii="Sylfaen" w:hAnsi="Sylfaen"/>
          <w:sz w:val="20"/>
          <w:szCs w:val="20"/>
        </w:rPr>
      </w:pPr>
    </w:p>
    <w:p w14:paraId="6DE9EC93" w14:textId="77777777" w:rsidR="00096865" w:rsidRPr="00973E36" w:rsidRDefault="008D5016" w:rsidP="001B6DAA">
      <w:pPr>
        <w:widowControl w:val="0"/>
        <w:spacing w:after="160"/>
        <w:jc w:val="center"/>
        <w:rPr>
          <w:rFonts w:ascii="Sylfaen" w:hAnsi="Sylfaen"/>
          <w:b/>
          <w:sz w:val="20"/>
          <w:szCs w:val="20"/>
        </w:rPr>
      </w:pPr>
      <w:r w:rsidRPr="00973E36">
        <w:rPr>
          <w:rFonts w:ascii="Sylfaen" w:hAnsi="Sylfaen"/>
          <w:b/>
          <w:sz w:val="20"/>
          <w:szCs w:val="20"/>
        </w:rPr>
        <w:t>1. ОБЩИЕ ПОЛОЖЕНИЯ</w:t>
      </w:r>
    </w:p>
    <w:p w14:paraId="4225A7A8" w14:textId="77777777" w:rsidR="00096865" w:rsidRPr="00973E36" w:rsidRDefault="00096865" w:rsidP="001B6DAA">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1.1</w:t>
      </w:r>
      <w:r w:rsidR="003802B8" w:rsidRPr="00973E36">
        <w:rPr>
          <w:rFonts w:ascii="Sylfaen" w:hAnsi="Sylfaen"/>
          <w:sz w:val="20"/>
          <w:szCs w:val="20"/>
        </w:rPr>
        <w:t>.</w:t>
      </w:r>
      <w:r w:rsidR="003802B8" w:rsidRPr="00973E36">
        <w:rPr>
          <w:rFonts w:ascii="Sylfaen" w:hAnsi="Sylfaen"/>
          <w:sz w:val="20"/>
          <w:szCs w:val="20"/>
        </w:rPr>
        <w:tab/>
      </w:r>
      <w:r w:rsidRPr="00973E36">
        <w:rPr>
          <w:rFonts w:ascii="Sylfaen" w:hAnsi="Sylfaen"/>
          <w:sz w:val="20"/>
          <w:szCs w:val="20"/>
        </w:rPr>
        <w:t>Целью настоящей Инструкции является содействие участникам при подготовке заявки.</w:t>
      </w:r>
    </w:p>
    <w:p w14:paraId="399DB35F" w14:textId="77777777" w:rsidR="00096865" w:rsidRPr="00973E36" w:rsidRDefault="00096865" w:rsidP="001B6DAA">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1.2</w:t>
      </w:r>
      <w:r w:rsidR="003802B8" w:rsidRPr="00973E36">
        <w:rPr>
          <w:rFonts w:ascii="Sylfaen" w:hAnsi="Sylfaen"/>
          <w:sz w:val="20"/>
          <w:szCs w:val="20"/>
        </w:rPr>
        <w:t>.</w:t>
      </w:r>
      <w:r w:rsidR="003802B8" w:rsidRPr="00973E36">
        <w:rPr>
          <w:rFonts w:ascii="Sylfaen" w:hAnsi="Sylfaen"/>
          <w:sz w:val="20"/>
          <w:szCs w:val="20"/>
        </w:rPr>
        <w:tab/>
      </w:r>
      <w:r w:rsidRPr="00973E36">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1F70718" w14:textId="77777777" w:rsidR="00096865" w:rsidRPr="00973E36" w:rsidRDefault="00096865"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1.3</w:t>
      </w:r>
      <w:r w:rsidR="003802B8" w:rsidRPr="00973E36">
        <w:rPr>
          <w:rFonts w:ascii="Sylfaen" w:hAnsi="Sylfaen"/>
          <w:sz w:val="20"/>
          <w:szCs w:val="20"/>
        </w:rPr>
        <w:t>.</w:t>
      </w:r>
      <w:r w:rsidR="003802B8" w:rsidRPr="00973E36">
        <w:rPr>
          <w:rFonts w:ascii="Sylfaen" w:hAnsi="Sylfaen"/>
          <w:sz w:val="20"/>
          <w:szCs w:val="20"/>
        </w:rPr>
        <w:tab/>
      </w:r>
      <w:r w:rsidRPr="00973E36">
        <w:rPr>
          <w:rFonts w:ascii="Sylfaen" w:hAnsi="Sylfaen"/>
          <w:sz w:val="20"/>
          <w:szCs w:val="20"/>
        </w:rPr>
        <w:t>Кроме армянского языка, заявки могут быть поданы также н</w:t>
      </w:r>
      <w:r w:rsidR="00191D27" w:rsidRPr="00973E36">
        <w:rPr>
          <w:rFonts w:ascii="Sylfaen" w:hAnsi="Sylfaen"/>
          <w:sz w:val="20"/>
          <w:szCs w:val="20"/>
        </w:rPr>
        <w:t>а английском или русском языке.</w:t>
      </w:r>
    </w:p>
    <w:p w14:paraId="2CD81DC7" w14:textId="77777777" w:rsidR="008F15B9" w:rsidRPr="00D21080" w:rsidRDefault="008F15B9" w:rsidP="001B6DAA">
      <w:pPr>
        <w:widowControl w:val="0"/>
        <w:spacing w:after="160"/>
        <w:rPr>
          <w:rFonts w:ascii="Sylfaen" w:hAnsi="Sylfaen"/>
          <w:b/>
          <w:sz w:val="20"/>
          <w:szCs w:val="20"/>
        </w:rPr>
      </w:pPr>
    </w:p>
    <w:p w14:paraId="79FB3115" w14:textId="77777777" w:rsidR="00096865" w:rsidRPr="00973E36" w:rsidRDefault="008D5016" w:rsidP="001B6DAA">
      <w:pPr>
        <w:widowControl w:val="0"/>
        <w:spacing w:after="160"/>
        <w:jc w:val="center"/>
        <w:rPr>
          <w:rFonts w:ascii="Sylfaen" w:hAnsi="Sylfaen"/>
          <w:b/>
          <w:sz w:val="20"/>
          <w:szCs w:val="20"/>
        </w:rPr>
      </w:pPr>
      <w:r w:rsidRPr="00973E36">
        <w:rPr>
          <w:rFonts w:ascii="Sylfaen" w:hAnsi="Sylfaen"/>
          <w:b/>
          <w:sz w:val="20"/>
          <w:szCs w:val="20"/>
        </w:rPr>
        <w:t>2. ЗАЯВКА НА ПРОЦЕДУРУ</w:t>
      </w:r>
    </w:p>
    <w:p w14:paraId="3496F202" w14:textId="77777777" w:rsidR="004D173B" w:rsidRPr="004D173B" w:rsidRDefault="004D173B" w:rsidP="004D173B">
      <w:pPr>
        <w:widowControl w:val="0"/>
        <w:spacing w:after="160"/>
        <w:ind w:firstLine="567"/>
        <w:jc w:val="both"/>
        <w:rPr>
          <w:rFonts w:ascii="Sylfaen" w:hAnsi="Sylfaen"/>
          <w:sz w:val="20"/>
          <w:szCs w:val="20"/>
        </w:rPr>
      </w:pPr>
      <w:r w:rsidRPr="004D173B">
        <w:rPr>
          <w:rFonts w:ascii="Sylfaen" w:hAnsi="Sylfaen"/>
          <w:sz w:val="20"/>
          <w:szCs w:val="20"/>
        </w:rPr>
        <w:t>Для участия в процедуре участник подает заявку через документ. К заявлению прилагаются соответствующие документы (сведения), предусмотренные настоящим приглашением, в порядке, установленном пунктом 8.19 части 1 настоящего приглашения.</w:t>
      </w:r>
    </w:p>
    <w:p w14:paraId="1DCF087A" w14:textId="77777777" w:rsidR="008F15B9" w:rsidRPr="009E560B" w:rsidRDefault="004D173B" w:rsidP="004D173B">
      <w:pPr>
        <w:widowControl w:val="0"/>
        <w:spacing w:after="160"/>
        <w:ind w:firstLine="567"/>
        <w:jc w:val="both"/>
        <w:rPr>
          <w:rFonts w:ascii="Sylfaen" w:hAnsi="Sylfaen"/>
          <w:sz w:val="20"/>
          <w:szCs w:val="20"/>
        </w:rPr>
      </w:pPr>
      <w:r w:rsidRPr="004D173B">
        <w:rPr>
          <w:rFonts w:ascii="Sylfaen" w:hAnsi="Sylfaen"/>
          <w:sz w:val="20"/>
          <w:szCs w:val="20"/>
        </w:rPr>
        <w:t>Участник торгов подает одобренную им заявку</w:t>
      </w:r>
    </w:p>
    <w:p w14:paraId="2A84EA51" w14:textId="77777777" w:rsidR="004D173B" w:rsidRPr="00F00C39" w:rsidRDefault="004D173B" w:rsidP="004D173B">
      <w:pPr>
        <w:widowControl w:val="0"/>
        <w:spacing w:after="160"/>
        <w:ind w:firstLine="567"/>
        <w:jc w:val="both"/>
        <w:rPr>
          <w:rFonts w:ascii="Sylfaen" w:hAnsi="Sylfaen"/>
        </w:rPr>
      </w:pPr>
      <w:r w:rsidRPr="00F00C39">
        <w:rPr>
          <w:rFonts w:ascii="Sylfaen" w:hAnsi="Sylfaen"/>
          <w:sz w:val="20"/>
          <w:szCs w:val="20"/>
        </w:rPr>
        <w:t>1</w:t>
      </w:r>
      <w:r w:rsidRPr="004D173B">
        <w:rPr>
          <w:rFonts w:ascii="Sylfaen" w:hAnsi="Sylfaen"/>
          <w:sz w:val="20"/>
          <w:szCs w:val="20"/>
        </w:rPr>
        <w:t>),</w:t>
      </w:r>
      <w:r w:rsidRPr="004D173B">
        <w:rPr>
          <w:rFonts w:ascii="inherit" w:hAnsi="inherit" w:cs="Courier New"/>
          <w:color w:val="202124"/>
          <w:sz w:val="42"/>
          <w:szCs w:val="42"/>
          <w:lang w:bidi="ar-SA"/>
        </w:rPr>
        <w:t xml:space="preserve"> </w:t>
      </w:r>
      <w:r w:rsidRPr="004D173B">
        <w:rPr>
          <w:rFonts w:ascii="Sylfaen" w:hAnsi="Sylfaen"/>
          <w:b/>
        </w:rPr>
        <w:t>«Фитнес стандарт».</w:t>
      </w:r>
    </w:p>
    <w:p w14:paraId="481DEF88" w14:textId="77777777" w:rsidR="00096865" w:rsidRPr="00973E36" w:rsidRDefault="002D5CF0"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2.1</w:t>
      </w:r>
      <w:r w:rsidR="005114D0" w:rsidRPr="00973E36">
        <w:rPr>
          <w:rFonts w:ascii="Sylfaen" w:hAnsi="Sylfaen"/>
          <w:sz w:val="20"/>
          <w:szCs w:val="20"/>
        </w:rPr>
        <w:t>.</w:t>
      </w:r>
      <w:r w:rsidR="009873F3" w:rsidRPr="00973E36">
        <w:rPr>
          <w:rFonts w:ascii="Sylfaen" w:hAnsi="Sylfaen"/>
          <w:sz w:val="20"/>
          <w:szCs w:val="20"/>
        </w:rPr>
        <w:tab/>
      </w:r>
      <w:r w:rsidRPr="00973E36">
        <w:rPr>
          <w:rFonts w:ascii="Sylfaen" w:hAnsi="Sylfaen"/>
          <w:sz w:val="20"/>
          <w:szCs w:val="20"/>
        </w:rPr>
        <w:t>заявление</w:t>
      </w:r>
      <w:r w:rsidR="00EB3C28" w:rsidRPr="00973E36">
        <w:rPr>
          <w:rFonts w:ascii="Sylfaen" w:hAnsi="Sylfaen"/>
          <w:sz w:val="20"/>
          <w:szCs w:val="20"/>
        </w:rPr>
        <w:t>--объя</w:t>
      </w:r>
      <w:bookmarkStart w:id="7" w:name="_Hlk125712466"/>
      <w:r w:rsidR="00EB3C28" w:rsidRPr="00973E36">
        <w:rPr>
          <w:rFonts w:ascii="Sylfaen" w:hAnsi="Sylfaen"/>
          <w:sz w:val="20"/>
          <w:szCs w:val="20"/>
        </w:rPr>
        <w:t>в</w:t>
      </w:r>
      <w:bookmarkEnd w:id="7"/>
      <w:r w:rsidR="00EB3C28" w:rsidRPr="00973E36">
        <w:rPr>
          <w:rFonts w:ascii="Sylfaen" w:hAnsi="Sylfaen"/>
          <w:sz w:val="20"/>
          <w:szCs w:val="20"/>
        </w:rPr>
        <w:t>лени</w:t>
      </w:r>
      <w:r w:rsidR="00EB3C28" w:rsidRPr="00973E36">
        <w:rPr>
          <w:rFonts w:ascii="Sylfaen" w:hAnsi="Sylfaen"/>
          <w:sz w:val="20"/>
          <w:szCs w:val="20"/>
          <w:lang w:val="en-US"/>
        </w:rPr>
        <w:t>e</w:t>
      </w:r>
      <w:r w:rsidR="00EB3C28" w:rsidRPr="00973E36">
        <w:rPr>
          <w:rFonts w:ascii="Sylfaen" w:hAnsi="Sylfaen"/>
          <w:sz w:val="20"/>
          <w:szCs w:val="20"/>
        </w:rPr>
        <w:t xml:space="preserve"> </w:t>
      </w:r>
      <w:r w:rsidRPr="00973E36">
        <w:rPr>
          <w:rFonts w:ascii="Sylfaen" w:hAnsi="Sylfaen"/>
          <w:sz w:val="20"/>
          <w:szCs w:val="20"/>
        </w:rPr>
        <w:t xml:space="preserve"> на участие в процедуре согласно Приложению №1;</w:t>
      </w:r>
    </w:p>
    <w:p w14:paraId="3F7B0089" w14:textId="77777777" w:rsidR="00172BC4" w:rsidRPr="00973E36" w:rsidRDefault="00172BC4"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2.2</w:t>
      </w:r>
      <w:r w:rsidR="00D23E36" w:rsidRPr="00973E36">
        <w:rPr>
          <w:rFonts w:ascii="Sylfaen" w:hAnsi="Sylfaen"/>
          <w:sz w:val="20"/>
          <w:szCs w:val="20"/>
        </w:rPr>
        <w:t>.</w:t>
      </w:r>
      <w:r w:rsidRPr="00973E36">
        <w:rPr>
          <w:rFonts w:ascii="Sylfaen" w:hAnsi="Sylfaen"/>
          <w:sz w:val="20"/>
          <w:szCs w:val="20"/>
        </w:rPr>
        <w:t xml:space="preserve"> утвержденн</w:t>
      </w:r>
      <w:r w:rsidRPr="00973E36">
        <w:rPr>
          <w:rFonts w:ascii="Sylfaen" w:hAnsi="Sylfaen"/>
          <w:sz w:val="20"/>
          <w:szCs w:val="20"/>
          <w:lang w:val="en-US"/>
        </w:rPr>
        <w:t>o</w:t>
      </w:r>
      <w:r w:rsidRPr="00973E36">
        <w:rPr>
          <w:rFonts w:ascii="Sylfaen" w:hAnsi="Sylfaen"/>
          <w:sz w:val="20"/>
          <w:szCs w:val="20"/>
        </w:rPr>
        <w:t xml:space="preserve">е им полное описание предлагаемого товара согласно Приложению </w:t>
      </w:r>
      <w:r w:rsidRPr="00973E36">
        <w:rPr>
          <w:rFonts w:ascii="Sylfaen" w:hAnsi="Sylfaen"/>
          <w:sz w:val="20"/>
          <w:szCs w:val="20"/>
          <w:lang w:val="en-US"/>
        </w:rPr>
        <w:t>N</w:t>
      </w:r>
      <w:r w:rsidRPr="00973E36">
        <w:rPr>
          <w:rFonts w:ascii="Sylfaen" w:hAnsi="Sylfaen"/>
          <w:sz w:val="20"/>
          <w:szCs w:val="20"/>
        </w:rPr>
        <w:t xml:space="preserve"> 1.1.</w:t>
      </w:r>
    </w:p>
    <w:p w14:paraId="6CD05039" w14:textId="77777777" w:rsidR="009D7EFF" w:rsidRPr="00973E36" w:rsidRDefault="009D7EFF"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w:t>
      </w:r>
      <w:r w:rsidR="00EA7CA6" w:rsidRPr="00973E36">
        <w:rPr>
          <w:rFonts w:ascii="Sylfaen" w:hAnsi="Sylfaen"/>
          <w:sz w:val="20"/>
          <w:szCs w:val="20"/>
        </w:rPr>
        <w:t xml:space="preserve">3 </w:t>
      </w:r>
      <w:r w:rsidR="00524D3D" w:rsidRPr="00973E36">
        <w:rPr>
          <w:rFonts w:ascii="Sylfaen" w:hAnsi="Sylfaen"/>
          <w:sz w:val="20"/>
          <w:szCs w:val="20"/>
        </w:rPr>
        <w:t xml:space="preserve"> </w:t>
      </w:r>
      <w:r w:rsidRPr="00973E36">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0EA28D5A" w14:textId="77777777" w:rsidR="008D4137" w:rsidRPr="004D173B" w:rsidRDefault="008D4137"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w:t>
      </w:r>
      <w:r w:rsidR="00EA7CA6" w:rsidRPr="00973E36">
        <w:rPr>
          <w:rFonts w:ascii="Sylfaen" w:hAnsi="Sylfaen"/>
          <w:sz w:val="20"/>
          <w:szCs w:val="20"/>
        </w:rPr>
        <w:t xml:space="preserve">4 </w:t>
      </w:r>
      <w:r w:rsidRPr="00973E36">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973E36">
        <w:rPr>
          <w:rStyle w:val="af6"/>
          <w:rFonts w:ascii="Sylfaen" w:hAnsi="Sylfaen"/>
          <w:sz w:val="20"/>
          <w:szCs w:val="20"/>
        </w:rPr>
        <w:footnoteReference w:customMarkFollows="1" w:id="6"/>
        <w:t>15</w:t>
      </w:r>
    </w:p>
    <w:p w14:paraId="0D1565E1" w14:textId="77777777" w:rsidR="001C35D3" w:rsidRPr="004D173B" w:rsidRDefault="001C35D3" w:rsidP="001B6DAA">
      <w:pPr>
        <w:widowControl w:val="0"/>
        <w:tabs>
          <w:tab w:val="left" w:pos="1134"/>
        </w:tabs>
        <w:spacing w:after="160"/>
        <w:ind w:firstLine="567"/>
        <w:jc w:val="both"/>
        <w:rPr>
          <w:rFonts w:ascii="Sylfaen" w:hAnsi="Sylfaen"/>
          <w:sz w:val="20"/>
          <w:szCs w:val="20"/>
        </w:rPr>
      </w:pPr>
      <w:r w:rsidRPr="001C35D3">
        <w:rPr>
          <w:rFonts w:ascii="Sylfaen" w:hAnsi="Sylfaen"/>
          <w:sz w:val="20"/>
          <w:szCs w:val="20"/>
        </w:rPr>
        <w:t xml:space="preserve">2.5 Обеспечение заявки, представляемое в виде денежной наличности или банковской гарантии (Приложение </w:t>
      </w:r>
      <w:r w:rsidRPr="001C35D3">
        <w:rPr>
          <w:rFonts w:ascii="Sylfaen" w:hAnsi="Sylfaen"/>
          <w:sz w:val="20"/>
          <w:szCs w:val="20"/>
          <w:lang w:val="en-US"/>
        </w:rPr>
        <w:t>N</w:t>
      </w:r>
      <w:r w:rsidRPr="001C35D3">
        <w:rPr>
          <w:rFonts w:ascii="Sylfaen" w:hAnsi="Sylfaen"/>
          <w:sz w:val="20"/>
          <w:szCs w:val="20"/>
        </w:rPr>
        <w:t xml:space="preserve"> 3). Заявление подается с оригиналом документа, удостоверяющего выплату денежных средств или оригиналом банковской гарантии.</w:t>
      </w:r>
      <w:r w:rsidRPr="001C35D3">
        <w:t xml:space="preserve"> </w:t>
      </w:r>
      <w:r w:rsidRPr="001C35D3">
        <w:rPr>
          <w:rFonts w:ascii="Sylfaen" w:hAnsi="Sylfaen"/>
          <w:sz w:val="20"/>
          <w:szCs w:val="20"/>
        </w:rPr>
        <w:t>Перепечатанная (отсканированная) читаемая версия. Если обеспечение заявки представлено банковской гарантией, то процедура закупки организуется в электронном виде и предоставляется гарантия.</w:t>
      </w:r>
      <w:r w:rsidRPr="001C35D3">
        <w:t xml:space="preserve"> </w:t>
      </w:r>
      <w:r w:rsidRPr="001C35D3">
        <w:rPr>
          <w:rFonts w:ascii="Sylfaen" w:hAnsi="Sylfaen"/>
          <w:sz w:val="20"/>
          <w:szCs w:val="20"/>
        </w:rPr>
        <w:t xml:space="preserve">копию (сканированную) с оригинала при условии представления оригинала в Оценочную комиссию до 17:00 рабочего дня, следующего за днем </w:t>
      </w:r>
      <w:r w:rsidRPr="001C35D3">
        <w:rPr>
          <w:sz w:val="20"/>
          <w:szCs w:val="20"/>
        </w:rPr>
        <w:t>​​</w:t>
      </w:r>
      <w:r w:rsidRPr="001C35D3">
        <w:rPr>
          <w:rFonts w:ascii="Sylfaen" w:hAnsi="Sylfaen" w:cs="Sylfaen"/>
          <w:sz w:val="20"/>
          <w:szCs w:val="20"/>
        </w:rPr>
        <w:t>окончания</w:t>
      </w:r>
      <w:r w:rsidRPr="001C35D3">
        <w:rPr>
          <w:rFonts w:ascii="Sylfaen" w:hAnsi="Sylfaen"/>
          <w:sz w:val="20"/>
          <w:szCs w:val="20"/>
        </w:rPr>
        <w:t xml:space="preserve"> </w:t>
      </w:r>
      <w:r w:rsidRPr="001C35D3">
        <w:rPr>
          <w:rFonts w:ascii="Sylfaen" w:hAnsi="Sylfaen" w:cs="Sylfaen"/>
          <w:sz w:val="20"/>
          <w:szCs w:val="20"/>
        </w:rPr>
        <w:t>подачи</w:t>
      </w:r>
      <w:r w:rsidRPr="001C35D3">
        <w:rPr>
          <w:rFonts w:ascii="Sylfaen" w:hAnsi="Sylfaen"/>
          <w:sz w:val="20"/>
          <w:szCs w:val="20"/>
        </w:rPr>
        <w:t xml:space="preserve"> </w:t>
      </w:r>
      <w:r w:rsidRPr="001C35D3">
        <w:rPr>
          <w:rFonts w:ascii="Sylfaen" w:hAnsi="Sylfaen" w:cs="Sylfaen"/>
          <w:sz w:val="20"/>
          <w:szCs w:val="20"/>
        </w:rPr>
        <w:t>заявок</w:t>
      </w:r>
      <w:r w:rsidRPr="001C35D3">
        <w:rPr>
          <w:rFonts w:ascii="Sylfaen" w:hAnsi="Sylfaen"/>
          <w:sz w:val="20"/>
          <w:szCs w:val="20"/>
        </w:rPr>
        <w:t xml:space="preserve">, </w:t>
      </w:r>
      <w:r w:rsidRPr="001C35D3">
        <w:rPr>
          <w:rFonts w:ascii="Sylfaen" w:hAnsi="Sylfaen" w:cs="Sylfaen"/>
          <w:sz w:val="20"/>
          <w:szCs w:val="20"/>
        </w:rPr>
        <w:t>с</w:t>
      </w:r>
      <w:r w:rsidRPr="001C35D3">
        <w:rPr>
          <w:rFonts w:ascii="Sylfaen" w:hAnsi="Sylfaen"/>
          <w:sz w:val="20"/>
          <w:szCs w:val="20"/>
        </w:rPr>
        <w:t xml:space="preserve"> </w:t>
      </w:r>
      <w:r w:rsidRPr="001C35D3">
        <w:rPr>
          <w:rFonts w:ascii="Sylfaen" w:hAnsi="Sylfaen" w:cs="Sylfaen"/>
          <w:sz w:val="20"/>
          <w:szCs w:val="20"/>
        </w:rPr>
        <w:t>сопроводительным</w:t>
      </w:r>
      <w:r w:rsidRPr="001C35D3">
        <w:rPr>
          <w:rFonts w:ascii="Sylfaen" w:hAnsi="Sylfaen"/>
          <w:sz w:val="20"/>
          <w:szCs w:val="20"/>
        </w:rPr>
        <w:t xml:space="preserve"> </w:t>
      </w:r>
      <w:r w:rsidRPr="001C35D3">
        <w:rPr>
          <w:rFonts w:ascii="Sylfaen" w:hAnsi="Sylfaen" w:cs="Sylfaen"/>
          <w:sz w:val="20"/>
          <w:szCs w:val="20"/>
        </w:rPr>
        <w:t>письмом</w:t>
      </w:r>
      <w:r w:rsidRPr="001C35D3">
        <w:rPr>
          <w:rFonts w:ascii="Sylfaen" w:hAnsi="Sylfaen"/>
          <w:sz w:val="20"/>
          <w:szCs w:val="20"/>
        </w:rPr>
        <w:t xml:space="preserve"> 17.</w:t>
      </w:r>
    </w:p>
    <w:p w14:paraId="08F2145A" w14:textId="77777777" w:rsidR="009D5666" w:rsidRPr="009D5666" w:rsidRDefault="009D5666" w:rsidP="001B6DAA">
      <w:pPr>
        <w:widowControl w:val="0"/>
        <w:tabs>
          <w:tab w:val="left" w:pos="1134"/>
        </w:tabs>
        <w:spacing w:after="160"/>
        <w:ind w:firstLine="567"/>
        <w:jc w:val="both"/>
        <w:rPr>
          <w:rFonts w:ascii="Sylfaen" w:hAnsi="Sylfaen"/>
          <w:b/>
          <w:sz w:val="20"/>
          <w:szCs w:val="20"/>
        </w:rPr>
      </w:pPr>
      <w:r w:rsidRPr="009D5666">
        <w:rPr>
          <w:rFonts w:ascii="Sylfaen" w:hAnsi="Sylfaen"/>
          <w:b/>
          <w:sz w:val="20"/>
          <w:szCs w:val="20"/>
        </w:rPr>
        <w:t>2) «Финансовый стандарт».</w:t>
      </w:r>
    </w:p>
    <w:p w14:paraId="4A03693B" w14:textId="77777777" w:rsidR="00577210" w:rsidRPr="00577210" w:rsidRDefault="00096865" w:rsidP="00577210">
      <w:pPr>
        <w:widowControl w:val="0"/>
        <w:tabs>
          <w:tab w:val="left" w:pos="1134"/>
        </w:tabs>
        <w:spacing w:after="160"/>
        <w:ind w:firstLine="567"/>
        <w:jc w:val="both"/>
        <w:rPr>
          <w:rFonts w:ascii="Sylfaen" w:hAnsi="Sylfaen"/>
        </w:rPr>
      </w:pPr>
      <w:r w:rsidRPr="00973E36">
        <w:rPr>
          <w:rFonts w:ascii="Sylfaen" w:hAnsi="Sylfaen"/>
          <w:sz w:val="20"/>
          <w:szCs w:val="20"/>
        </w:rPr>
        <w:t>2.</w:t>
      </w:r>
      <w:r w:rsidR="00385C27" w:rsidRPr="00973E36">
        <w:rPr>
          <w:rFonts w:ascii="Sylfaen" w:hAnsi="Sylfaen"/>
          <w:sz w:val="20"/>
          <w:szCs w:val="20"/>
        </w:rPr>
        <w:t>6</w:t>
      </w:r>
      <w:r w:rsidR="004413A5" w:rsidRPr="00973E36">
        <w:rPr>
          <w:rFonts w:ascii="Sylfaen" w:hAnsi="Sylfaen"/>
          <w:sz w:val="20"/>
          <w:szCs w:val="20"/>
        </w:rPr>
        <w:t>.</w:t>
      </w:r>
      <w:r w:rsidR="00367A9A" w:rsidRPr="00973E36">
        <w:rPr>
          <w:rFonts w:ascii="Sylfaen" w:hAnsi="Sylfaen"/>
          <w:sz w:val="20"/>
          <w:szCs w:val="20"/>
        </w:rPr>
        <w:tab/>
      </w:r>
      <w:r w:rsidRPr="00973E36">
        <w:rPr>
          <w:rFonts w:ascii="Sylfaen" w:hAnsi="Sylfaen"/>
          <w:sz w:val="20"/>
          <w:szCs w:val="20"/>
        </w:rPr>
        <w:t>ценовое предложение согласно Приложению №</w:t>
      </w:r>
      <w:r w:rsidR="00385C27" w:rsidRPr="00973E36">
        <w:rPr>
          <w:rFonts w:ascii="Sylfaen" w:hAnsi="Sylfaen"/>
          <w:sz w:val="20"/>
          <w:szCs w:val="20"/>
        </w:rPr>
        <w:t>2</w:t>
      </w:r>
      <w:r w:rsidRPr="00973E36">
        <w:rPr>
          <w:rFonts w:ascii="Sylfaen" w:hAnsi="Sylfaen"/>
          <w:sz w:val="20"/>
          <w:szCs w:val="20"/>
        </w:rPr>
        <w:t>; Ценовое предложение представляется в форме расчета, состоящего из обобщенных компонентов себестоимости</w:t>
      </w:r>
      <w:r w:rsidR="002C0665" w:rsidRPr="00973E36">
        <w:rPr>
          <w:rFonts w:ascii="Sylfaen" w:hAnsi="Sylfaen"/>
          <w:sz w:val="20"/>
          <w:szCs w:val="20"/>
        </w:rPr>
        <w:t>,</w:t>
      </w:r>
      <w:r w:rsidRPr="00973E36">
        <w:rPr>
          <w:rFonts w:ascii="Sylfaen" w:hAnsi="Sylfaen"/>
          <w:sz w:val="20"/>
          <w:szCs w:val="20"/>
        </w:rPr>
        <w:t xml:space="preserve"> прибыли</w:t>
      </w:r>
      <w:r w:rsidR="002C0665" w:rsidRPr="00973E36">
        <w:rPr>
          <w:rFonts w:ascii="Sylfaen" w:hAnsi="Sylfaen"/>
          <w:sz w:val="20"/>
          <w:szCs w:val="20"/>
        </w:rPr>
        <w:t>,</w:t>
      </w:r>
      <w:r w:rsidRPr="00973E36">
        <w:rPr>
          <w:rFonts w:ascii="Sylfaen" w:hAnsi="Sylfaen"/>
          <w:sz w:val="20"/>
          <w:szCs w:val="20"/>
        </w:rPr>
        <w:t xml:space="preserve"> и налога на добавленную стоимость. Расчет компонентов </w:t>
      </w:r>
      <w:r w:rsidR="002C0665" w:rsidRPr="00973E36">
        <w:rPr>
          <w:rFonts w:ascii="Sylfaen" w:hAnsi="Sylfaen"/>
          <w:sz w:val="20"/>
          <w:szCs w:val="20"/>
        </w:rPr>
        <w:t>себе</w:t>
      </w:r>
      <w:r w:rsidRPr="00973E36">
        <w:rPr>
          <w:rFonts w:ascii="Sylfaen" w:hAnsi="Sylfaen"/>
          <w:sz w:val="20"/>
          <w:szCs w:val="20"/>
        </w:rPr>
        <w:t>стоимости — разбивка или другие детали — не</w:t>
      </w:r>
      <w:r w:rsidR="00E267E5" w:rsidRPr="00973E36">
        <w:rPr>
          <w:rFonts w:ascii="Sylfaen" w:hAnsi="Sylfaen"/>
          <w:sz w:val="20"/>
          <w:szCs w:val="20"/>
        </w:rPr>
        <w:t xml:space="preserve"> требуются и не представляются.</w:t>
      </w:r>
      <w:r w:rsidR="00577210" w:rsidRPr="00577210">
        <w:rPr>
          <w:rFonts w:ascii="inherit" w:hAnsi="inherit" w:cs="Courier New"/>
          <w:color w:val="202124"/>
          <w:sz w:val="42"/>
          <w:szCs w:val="42"/>
          <w:lang w:bidi="ar-SA"/>
        </w:rPr>
        <w:t xml:space="preserve">                                                                 </w:t>
      </w:r>
      <w:r w:rsidR="00577210" w:rsidRPr="00577210">
        <w:rPr>
          <w:rFonts w:ascii="Sylfaen" w:hAnsi="Sylfaen"/>
        </w:rPr>
        <w:t>2.7 Документы, подготовленные по настоящему приглашению, должны быть подписаны лицом, их представившим, или лицом, уполномоченным последним (далее - доверенное лицо). Если заявление подается агентом, вместе с заявлением представляется документ о резервировании полномочий последнего.</w:t>
      </w:r>
    </w:p>
    <w:p w14:paraId="7FE8E089" w14:textId="77777777" w:rsidR="00577210" w:rsidRPr="00577210" w:rsidRDefault="00577210" w:rsidP="00577210">
      <w:pPr>
        <w:widowControl w:val="0"/>
        <w:tabs>
          <w:tab w:val="left" w:pos="1134"/>
        </w:tabs>
        <w:spacing w:after="160"/>
        <w:ind w:firstLine="567"/>
        <w:jc w:val="both"/>
        <w:rPr>
          <w:rFonts w:ascii="Sylfaen" w:hAnsi="Sylfaen"/>
          <w:sz w:val="20"/>
          <w:szCs w:val="20"/>
        </w:rPr>
      </w:pPr>
      <w:r w:rsidRPr="00577210">
        <w:rPr>
          <w:rFonts w:ascii="Sylfaen" w:hAnsi="Sylfaen"/>
          <w:sz w:val="20"/>
          <w:szCs w:val="20"/>
        </w:rPr>
        <w:lastRenderedPageBreak/>
        <w:t>2.8. Вместо оригиналов документов, приложенных к заявлению, могут быть представлены нотариально заверенные копии.</w:t>
      </w:r>
    </w:p>
    <w:p w14:paraId="23FADB63" w14:textId="77777777" w:rsidR="00577210" w:rsidRPr="009E560B" w:rsidRDefault="00577210" w:rsidP="00577210">
      <w:pPr>
        <w:widowControl w:val="0"/>
        <w:tabs>
          <w:tab w:val="left" w:pos="1134"/>
        </w:tabs>
        <w:spacing w:after="160"/>
        <w:jc w:val="both"/>
        <w:rPr>
          <w:rFonts w:ascii="Sylfaen" w:hAnsi="Sylfaen"/>
          <w:sz w:val="20"/>
          <w:szCs w:val="20"/>
        </w:rPr>
      </w:pPr>
    </w:p>
    <w:p w14:paraId="69BF22EE" w14:textId="77777777" w:rsidR="008937EA" w:rsidRPr="00973E36" w:rsidRDefault="008937EA" w:rsidP="001B6DAA">
      <w:pPr>
        <w:widowControl w:val="0"/>
        <w:spacing w:after="160"/>
        <w:jc w:val="center"/>
        <w:rPr>
          <w:rFonts w:ascii="Sylfaen" w:hAnsi="Sylfaen" w:cs="Sylfaen"/>
          <w:b/>
          <w:sz w:val="20"/>
          <w:szCs w:val="20"/>
        </w:rPr>
      </w:pPr>
      <w:r w:rsidRPr="00973E36">
        <w:rPr>
          <w:rFonts w:ascii="Sylfaen" w:hAnsi="Sylfaen"/>
          <w:b/>
          <w:sz w:val="20"/>
          <w:szCs w:val="20"/>
        </w:rPr>
        <w:t>3. ПОРЯДОК ПОДГОТОВКИ ЗАЯВКИ</w:t>
      </w:r>
    </w:p>
    <w:p w14:paraId="64ABE69D" w14:textId="77777777" w:rsidR="008937EA" w:rsidRPr="00973E36" w:rsidRDefault="00F535C1" w:rsidP="001B6DAA">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3</w:t>
      </w:r>
      <w:r w:rsidR="008937EA" w:rsidRPr="00973E36">
        <w:rPr>
          <w:rFonts w:ascii="Sylfaen" w:hAnsi="Sylfaen"/>
          <w:sz w:val="20"/>
          <w:szCs w:val="20"/>
        </w:rPr>
        <w:t>.1.</w:t>
      </w:r>
      <w:r w:rsidR="008937EA" w:rsidRPr="00973E36">
        <w:rPr>
          <w:rFonts w:ascii="Sylfaen" w:hAnsi="Sylfaen"/>
          <w:sz w:val="20"/>
          <w:szCs w:val="20"/>
        </w:rPr>
        <w:tab/>
        <w:t xml:space="preserve">Участник подает заявку в порядке, установленном настоящим приглашением. </w:t>
      </w:r>
    </w:p>
    <w:p w14:paraId="31BB134A" w14:textId="77777777" w:rsidR="008937EA" w:rsidRPr="00973E36" w:rsidRDefault="008937EA" w:rsidP="001B6DAA">
      <w:pPr>
        <w:widowControl w:val="0"/>
        <w:spacing w:after="160"/>
        <w:ind w:firstLine="567"/>
        <w:jc w:val="both"/>
        <w:rPr>
          <w:rFonts w:ascii="Sylfaen" w:hAnsi="Sylfaen" w:cs="Sylfaen"/>
          <w:sz w:val="20"/>
          <w:szCs w:val="20"/>
        </w:rPr>
      </w:pPr>
      <w:r w:rsidRPr="00973E36">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973E36">
        <w:rPr>
          <w:rFonts w:ascii="Sylfaen" w:hAnsi="Sylfaen" w:cs="Courier New"/>
          <w:sz w:val="20"/>
          <w:szCs w:val="20"/>
        </w:rPr>
        <w:t> </w:t>
      </w:r>
      <w:r w:rsidRPr="00973E36">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973E36">
        <w:rPr>
          <w:rFonts w:ascii="Sylfaen" w:hAnsi="Sylfaen" w:cs="Courier New"/>
          <w:sz w:val="20"/>
          <w:szCs w:val="20"/>
        </w:rPr>
        <w:t> </w:t>
      </w:r>
      <w:r w:rsidRPr="00973E36">
        <w:rPr>
          <w:rFonts w:ascii="Sylfaen" w:hAnsi="Sylfaen"/>
          <w:sz w:val="20"/>
          <w:szCs w:val="20"/>
        </w:rPr>
        <w:t xml:space="preserve">оригинала) и копий в </w:t>
      </w:r>
      <w:r w:rsidR="008A68A2" w:rsidRPr="00973E36">
        <w:rPr>
          <w:rFonts w:ascii="Sylfaen" w:hAnsi="Sylfaen"/>
          <w:sz w:val="20"/>
          <w:szCs w:val="20"/>
        </w:rPr>
        <w:t xml:space="preserve">1 </w:t>
      </w:r>
      <w:r w:rsidRPr="00973E36">
        <w:rPr>
          <w:rFonts w:ascii="Sylfaen" w:hAnsi="Sylfaen"/>
          <w:sz w:val="20"/>
          <w:szCs w:val="20"/>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70DFDA31" w14:textId="77777777" w:rsidR="008937EA" w:rsidRPr="00973E36" w:rsidRDefault="008937EA" w:rsidP="001B6DAA">
      <w:pPr>
        <w:widowControl w:val="0"/>
        <w:spacing w:after="160"/>
        <w:ind w:firstLine="567"/>
        <w:jc w:val="both"/>
        <w:rPr>
          <w:rFonts w:ascii="Sylfaen" w:hAnsi="Sylfaen"/>
          <w:sz w:val="20"/>
          <w:szCs w:val="20"/>
        </w:rPr>
      </w:pPr>
      <w:r w:rsidRPr="00973E36">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6C2819C" w14:textId="77777777" w:rsidR="008937EA" w:rsidRPr="00973E36" w:rsidRDefault="00816613" w:rsidP="001B6DAA">
      <w:pPr>
        <w:widowControl w:val="0"/>
        <w:tabs>
          <w:tab w:val="left" w:pos="1134"/>
        </w:tabs>
        <w:spacing w:after="160"/>
        <w:ind w:firstLine="567"/>
        <w:jc w:val="both"/>
        <w:rPr>
          <w:rFonts w:ascii="Sylfaen" w:hAnsi="Sylfaen"/>
          <w:sz w:val="20"/>
          <w:szCs w:val="20"/>
        </w:rPr>
      </w:pPr>
      <w:r w:rsidRPr="00816613">
        <w:rPr>
          <w:rFonts w:ascii="Sylfaen" w:hAnsi="Sylfaen"/>
          <w:sz w:val="20"/>
          <w:szCs w:val="20"/>
        </w:rPr>
        <w:t>3</w:t>
      </w:r>
      <w:r w:rsidR="008937EA" w:rsidRPr="00973E36">
        <w:rPr>
          <w:rFonts w:ascii="Sylfaen" w:hAnsi="Sylfaen"/>
          <w:sz w:val="20"/>
          <w:szCs w:val="20"/>
        </w:rPr>
        <w:t>.2.</w:t>
      </w:r>
      <w:r w:rsidR="008937EA" w:rsidRPr="00973E36">
        <w:rPr>
          <w:rFonts w:ascii="Sylfaen" w:hAnsi="Sylfaen"/>
          <w:sz w:val="20"/>
          <w:szCs w:val="20"/>
        </w:rPr>
        <w:tab/>
        <w:t>Н</w:t>
      </w:r>
      <w:r>
        <w:rPr>
          <w:rFonts w:ascii="Sylfaen" w:hAnsi="Sylfaen"/>
          <w:sz w:val="20"/>
          <w:szCs w:val="20"/>
        </w:rPr>
        <w:t xml:space="preserve">а конверте, указанном в пункте </w:t>
      </w:r>
      <w:r w:rsidRPr="00816613">
        <w:rPr>
          <w:rFonts w:ascii="Sylfaen" w:hAnsi="Sylfaen"/>
          <w:sz w:val="20"/>
          <w:szCs w:val="20"/>
        </w:rPr>
        <w:t>3</w:t>
      </w:r>
      <w:r w:rsidR="008937EA" w:rsidRPr="00973E36">
        <w:rPr>
          <w:rFonts w:ascii="Sylfaen" w:hAnsi="Sylfaen"/>
          <w:sz w:val="20"/>
          <w:szCs w:val="20"/>
        </w:rPr>
        <w:t xml:space="preserve">.1 настоящей инструкции, на языке составления заявки указываются: </w:t>
      </w:r>
    </w:p>
    <w:p w14:paraId="7EF32897" w14:textId="77777777" w:rsidR="008937EA" w:rsidRPr="00973E36" w:rsidRDefault="008937EA" w:rsidP="001B6DAA">
      <w:pPr>
        <w:widowControl w:val="0"/>
        <w:tabs>
          <w:tab w:val="left" w:pos="1134"/>
        </w:tabs>
        <w:spacing w:after="160"/>
        <w:ind w:firstLine="567"/>
        <w:rPr>
          <w:rFonts w:ascii="Sylfaen" w:hAnsi="Sylfaen"/>
          <w:sz w:val="20"/>
          <w:szCs w:val="20"/>
        </w:rPr>
      </w:pPr>
      <w:r w:rsidRPr="00973E36">
        <w:rPr>
          <w:rFonts w:ascii="Sylfaen" w:hAnsi="Sylfaen"/>
          <w:sz w:val="20"/>
          <w:szCs w:val="20"/>
        </w:rPr>
        <w:t>1)</w:t>
      </w:r>
      <w:r w:rsidRPr="00973E36">
        <w:rPr>
          <w:rFonts w:ascii="Sylfaen" w:hAnsi="Sylfaen"/>
          <w:sz w:val="20"/>
          <w:szCs w:val="20"/>
        </w:rPr>
        <w:tab/>
        <w:t>наименование заказчика и место (адрес) подачи заявки;</w:t>
      </w:r>
    </w:p>
    <w:p w14:paraId="516930C6" w14:textId="77777777" w:rsidR="008937EA" w:rsidRPr="00973E36" w:rsidRDefault="008937EA"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w:t>
      </w:r>
      <w:r w:rsidRPr="00973E36">
        <w:rPr>
          <w:rFonts w:ascii="Sylfaen" w:hAnsi="Sylfaen"/>
          <w:sz w:val="20"/>
          <w:szCs w:val="20"/>
        </w:rPr>
        <w:tab/>
        <w:t xml:space="preserve">код </w:t>
      </w:r>
      <w:r w:rsidR="00F535C1" w:rsidRPr="00973E36">
        <w:rPr>
          <w:rFonts w:ascii="Sylfaen" w:hAnsi="Sylfaen"/>
          <w:sz w:val="20"/>
          <w:szCs w:val="20"/>
        </w:rPr>
        <w:t>процедуры</w:t>
      </w:r>
      <w:r w:rsidRPr="00973E36">
        <w:rPr>
          <w:rFonts w:ascii="Sylfaen" w:hAnsi="Sylfaen"/>
          <w:sz w:val="20"/>
          <w:szCs w:val="20"/>
        </w:rPr>
        <w:t>;</w:t>
      </w:r>
    </w:p>
    <w:p w14:paraId="4B8108F3" w14:textId="77777777" w:rsidR="008937EA" w:rsidRPr="00973E36" w:rsidRDefault="008937EA"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w:t>
      </w:r>
      <w:r w:rsidRPr="00973E36">
        <w:rPr>
          <w:rFonts w:ascii="Sylfaen" w:hAnsi="Sylfaen"/>
          <w:sz w:val="20"/>
          <w:szCs w:val="20"/>
        </w:rPr>
        <w:tab/>
        <w:t>слова “не вскрывать до заседания по вскрытию заявок”;</w:t>
      </w:r>
    </w:p>
    <w:p w14:paraId="30413722" w14:textId="77777777" w:rsidR="008937EA" w:rsidRPr="00973E36" w:rsidRDefault="008937EA"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4)</w:t>
      </w:r>
      <w:r w:rsidRPr="00973E36">
        <w:rPr>
          <w:rFonts w:ascii="Sylfaen" w:hAnsi="Sylfaen"/>
          <w:sz w:val="20"/>
          <w:szCs w:val="20"/>
        </w:rPr>
        <w:tab/>
        <w:t>наименование (имя), место нахождения и номер телефона участника.</w:t>
      </w:r>
    </w:p>
    <w:p w14:paraId="50ECD98F" w14:textId="77777777" w:rsidR="008937EA" w:rsidRPr="00973E36" w:rsidRDefault="00816613" w:rsidP="001B6DAA">
      <w:pPr>
        <w:widowControl w:val="0"/>
        <w:tabs>
          <w:tab w:val="left" w:pos="1134"/>
        </w:tabs>
        <w:spacing w:after="160"/>
        <w:ind w:firstLine="567"/>
        <w:jc w:val="both"/>
        <w:rPr>
          <w:rFonts w:ascii="Sylfaen" w:hAnsi="Sylfaen" w:cs="Sylfaen"/>
          <w:sz w:val="20"/>
          <w:szCs w:val="20"/>
        </w:rPr>
      </w:pPr>
      <w:r w:rsidRPr="00816613">
        <w:rPr>
          <w:rFonts w:ascii="Sylfaen" w:hAnsi="Sylfaen"/>
          <w:sz w:val="20"/>
          <w:szCs w:val="20"/>
        </w:rPr>
        <w:t>3</w:t>
      </w:r>
      <w:r w:rsidR="008937EA" w:rsidRPr="00973E36">
        <w:rPr>
          <w:rFonts w:ascii="Sylfaen" w:hAnsi="Sylfaen"/>
          <w:sz w:val="20"/>
          <w:szCs w:val="20"/>
        </w:rPr>
        <w:t>.3.</w:t>
      </w:r>
      <w:r w:rsidR="008937EA" w:rsidRPr="00973E36">
        <w:rPr>
          <w:rFonts w:ascii="Sylfaen" w:hAnsi="Sylfaen"/>
          <w:sz w:val="20"/>
          <w:szCs w:val="20"/>
        </w:rPr>
        <w:tab/>
        <w:t>На заседании по вскрытию заявок комиссия отклоняет заявки, не</w:t>
      </w:r>
      <w:r w:rsidR="008937EA" w:rsidRPr="00973E36">
        <w:rPr>
          <w:rFonts w:ascii="Sylfaen" w:hAnsi="Sylfaen" w:cs="Courier New"/>
          <w:sz w:val="20"/>
          <w:szCs w:val="20"/>
        </w:rPr>
        <w:t> </w:t>
      </w:r>
      <w:r w:rsidR="008937EA" w:rsidRPr="00973E36">
        <w:rPr>
          <w:rFonts w:ascii="Sylfaen" w:hAnsi="Sylfaen"/>
          <w:sz w:val="20"/>
          <w:szCs w:val="20"/>
        </w:rPr>
        <w:t xml:space="preserve">соответствующие требованиям пунктов </w:t>
      </w:r>
      <w:r w:rsidR="00EE46E2" w:rsidRPr="00973E36">
        <w:rPr>
          <w:rFonts w:ascii="Sylfaen" w:hAnsi="Sylfaen"/>
          <w:sz w:val="20"/>
          <w:szCs w:val="20"/>
        </w:rPr>
        <w:t>3</w:t>
      </w:r>
      <w:r w:rsidR="008937EA" w:rsidRPr="00973E36">
        <w:rPr>
          <w:rFonts w:ascii="Sylfaen" w:hAnsi="Sylfaen"/>
          <w:sz w:val="20"/>
          <w:szCs w:val="20"/>
        </w:rPr>
        <w:t xml:space="preserve">.1 и </w:t>
      </w:r>
      <w:r w:rsidR="00EE46E2" w:rsidRPr="00973E36">
        <w:rPr>
          <w:rFonts w:ascii="Sylfaen" w:hAnsi="Sylfaen"/>
          <w:sz w:val="20"/>
          <w:szCs w:val="20"/>
        </w:rPr>
        <w:t>3</w:t>
      </w:r>
      <w:r w:rsidR="008937EA" w:rsidRPr="00973E36">
        <w:rPr>
          <w:rFonts w:ascii="Sylfaen" w:hAnsi="Sylfaen"/>
          <w:sz w:val="20"/>
          <w:szCs w:val="20"/>
        </w:rPr>
        <w:t>.2 настоящей инструкции, и в том же виде возвращает подающему их лицу.</w:t>
      </w:r>
    </w:p>
    <w:p w14:paraId="2963245C" w14:textId="77777777" w:rsidR="00ED59E0" w:rsidRPr="00973E36" w:rsidRDefault="00ED59E0" w:rsidP="001B6DAA">
      <w:pPr>
        <w:widowControl w:val="0"/>
        <w:tabs>
          <w:tab w:val="left" w:pos="1134"/>
        </w:tabs>
        <w:spacing w:after="160"/>
        <w:ind w:firstLine="567"/>
        <w:jc w:val="both"/>
        <w:rPr>
          <w:rFonts w:ascii="Sylfaen" w:hAnsi="Sylfaen"/>
          <w:sz w:val="20"/>
          <w:szCs w:val="20"/>
        </w:rPr>
      </w:pPr>
    </w:p>
    <w:p w14:paraId="5B7695FE" w14:textId="77777777" w:rsidR="00ED59E0" w:rsidRPr="00973E36" w:rsidRDefault="00ED59E0" w:rsidP="001B6DAA">
      <w:pPr>
        <w:widowControl w:val="0"/>
        <w:tabs>
          <w:tab w:val="left" w:pos="1134"/>
        </w:tabs>
        <w:spacing w:after="160"/>
        <w:ind w:firstLine="567"/>
        <w:jc w:val="both"/>
        <w:rPr>
          <w:rFonts w:ascii="Sylfaen" w:hAnsi="Sylfaen"/>
          <w:sz w:val="20"/>
          <w:szCs w:val="20"/>
        </w:rPr>
      </w:pPr>
    </w:p>
    <w:p w14:paraId="6F65106E" w14:textId="77777777" w:rsidR="00ED59E0" w:rsidRPr="00973E36" w:rsidRDefault="00ED59E0" w:rsidP="001B6DAA">
      <w:pPr>
        <w:widowControl w:val="0"/>
        <w:tabs>
          <w:tab w:val="left" w:pos="1134"/>
        </w:tabs>
        <w:spacing w:after="160"/>
        <w:ind w:firstLine="567"/>
        <w:jc w:val="both"/>
        <w:rPr>
          <w:rFonts w:ascii="Sylfaen" w:hAnsi="Sylfaen"/>
          <w:sz w:val="20"/>
          <w:szCs w:val="20"/>
        </w:rPr>
      </w:pPr>
    </w:p>
    <w:p w14:paraId="13344007" w14:textId="77777777" w:rsidR="00654E19" w:rsidRPr="00973E36" w:rsidRDefault="00654E19" w:rsidP="001B6DAA">
      <w:pPr>
        <w:pStyle w:val="norm"/>
        <w:widowControl w:val="0"/>
        <w:spacing w:after="160" w:line="240" w:lineRule="auto"/>
        <w:ind w:firstLine="284"/>
        <w:jc w:val="right"/>
        <w:rPr>
          <w:rFonts w:ascii="Sylfaen" w:hAnsi="Sylfaen"/>
          <w:b/>
          <w:sz w:val="20"/>
        </w:rPr>
      </w:pPr>
    </w:p>
    <w:p w14:paraId="56890DF4" w14:textId="77777777" w:rsidR="00654E19" w:rsidRPr="00973E36" w:rsidRDefault="00654E19" w:rsidP="001B6DAA">
      <w:pPr>
        <w:pStyle w:val="norm"/>
        <w:widowControl w:val="0"/>
        <w:spacing w:after="160" w:line="240" w:lineRule="auto"/>
        <w:ind w:firstLine="284"/>
        <w:jc w:val="right"/>
        <w:rPr>
          <w:rFonts w:ascii="Sylfaen" w:hAnsi="Sylfaen"/>
          <w:b/>
          <w:sz w:val="20"/>
        </w:rPr>
      </w:pPr>
    </w:p>
    <w:p w14:paraId="62E9396F" w14:textId="77777777" w:rsidR="008A68A2" w:rsidRPr="00973E36" w:rsidRDefault="008A68A2" w:rsidP="001B6DAA">
      <w:pPr>
        <w:pStyle w:val="norm"/>
        <w:widowControl w:val="0"/>
        <w:spacing w:after="160" w:line="240" w:lineRule="auto"/>
        <w:ind w:firstLine="284"/>
        <w:jc w:val="right"/>
        <w:rPr>
          <w:rFonts w:ascii="Sylfaen" w:hAnsi="Sylfaen"/>
          <w:b/>
          <w:sz w:val="20"/>
        </w:rPr>
      </w:pPr>
    </w:p>
    <w:p w14:paraId="284D3177" w14:textId="77777777" w:rsidR="008A68A2" w:rsidRPr="00973E36" w:rsidRDefault="008A68A2" w:rsidP="001B6DAA">
      <w:pPr>
        <w:pStyle w:val="norm"/>
        <w:widowControl w:val="0"/>
        <w:spacing w:after="160" w:line="240" w:lineRule="auto"/>
        <w:ind w:firstLine="284"/>
        <w:jc w:val="right"/>
        <w:rPr>
          <w:rFonts w:ascii="Sylfaen" w:hAnsi="Sylfaen"/>
          <w:b/>
          <w:sz w:val="20"/>
        </w:rPr>
      </w:pPr>
    </w:p>
    <w:p w14:paraId="346F696A" w14:textId="77777777" w:rsidR="008A68A2" w:rsidRPr="00973E36" w:rsidRDefault="008A68A2" w:rsidP="001B6DAA">
      <w:pPr>
        <w:pStyle w:val="norm"/>
        <w:widowControl w:val="0"/>
        <w:spacing w:after="160" w:line="240" w:lineRule="auto"/>
        <w:ind w:firstLine="284"/>
        <w:jc w:val="right"/>
        <w:rPr>
          <w:rFonts w:ascii="Sylfaen" w:hAnsi="Sylfaen"/>
          <w:b/>
          <w:sz w:val="20"/>
        </w:rPr>
      </w:pPr>
    </w:p>
    <w:p w14:paraId="312BD06A" w14:textId="77777777" w:rsidR="008A68A2" w:rsidRPr="00973E36" w:rsidRDefault="008A68A2" w:rsidP="001B6DAA">
      <w:pPr>
        <w:pStyle w:val="norm"/>
        <w:widowControl w:val="0"/>
        <w:spacing w:after="160" w:line="240" w:lineRule="auto"/>
        <w:ind w:firstLine="284"/>
        <w:jc w:val="right"/>
        <w:rPr>
          <w:rFonts w:ascii="Sylfaen" w:hAnsi="Sylfaen"/>
          <w:b/>
          <w:sz w:val="20"/>
        </w:rPr>
      </w:pPr>
    </w:p>
    <w:p w14:paraId="78E7423A" w14:textId="77777777" w:rsidR="008A68A2" w:rsidRPr="00973E36" w:rsidRDefault="008A68A2" w:rsidP="001B6DAA">
      <w:pPr>
        <w:pStyle w:val="norm"/>
        <w:widowControl w:val="0"/>
        <w:spacing w:after="160" w:line="240" w:lineRule="auto"/>
        <w:ind w:firstLine="284"/>
        <w:jc w:val="right"/>
        <w:rPr>
          <w:rFonts w:ascii="Sylfaen" w:hAnsi="Sylfaen"/>
          <w:b/>
          <w:sz w:val="20"/>
        </w:rPr>
      </w:pPr>
    </w:p>
    <w:p w14:paraId="5AE4B576" w14:textId="77777777" w:rsidR="008A68A2" w:rsidRPr="00973E36" w:rsidRDefault="008A68A2" w:rsidP="00B46D58">
      <w:pPr>
        <w:pStyle w:val="norm"/>
        <w:widowControl w:val="0"/>
        <w:spacing w:after="160" w:line="240" w:lineRule="auto"/>
        <w:ind w:firstLine="284"/>
        <w:jc w:val="right"/>
        <w:rPr>
          <w:rFonts w:ascii="Sylfaen" w:hAnsi="Sylfaen"/>
          <w:b/>
          <w:sz w:val="20"/>
        </w:rPr>
      </w:pPr>
    </w:p>
    <w:p w14:paraId="13125C97" w14:textId="77777777" w:rsidR="008A68A2" w:rsidRPr="00973E36" w:rsidRDefault="008A68A2" w:rsidP="00B46D58">
      <w:pPr>
        <w:pStyle w:val="norm"/>
        <w:widowControl w:val="0"/>
        <w:spacing w:after="160" w:line="240" w:lineRule="auto"/>
        <w:ind w:firstLine="284"/>
        <w:jc w:val="right"/>
        <w:rPr>
          <w:rFonts w:ascii="Sylfaen" w:hAnsi="Sylfaen"/>
          <w:b/>
          <w:sz w:val="20"/>
        </w:rPr>
      </w:pPr>
    </w:p>
    <w:p w14:paraId="4276D5D6" w14:textId="77777777" w:rsidR="008A68A2" w:rsidRPr="00973E36" w:rsidRDefault="008A68A2" w:rsidP="00B46D58">
      <w:pPr>
        <w:pStyle w:val="norm"/>
        <w:widowControl w:val="0"/>
        <w:spacing w:after="160" w:line="240" w:lineRule="auto"/>
        <w:ind w:firstLine="284"/>
        <w:jc w:val="right"/>
        <w:rPr>
          <w:rFonts w:ascii="Sylfaen" w:hAnsi="Sylfaen"/>
          <w:b/>
          <w:sz w:val="20"/>
        </w:rPr>
      </w:pPr>
    </w:p>
    <w:p w14:paraId="63F6496F" w14:textId="77777777" w:rsidR="00654E19" w:rsidRPr="009E560B" w:rsidRDefault="00654E19" w:rsidP="00577210">
      <w:pPr>
        <w:pStyle w:val="norm"/>
        <w:widowControl w:val="0"/>
        <w:spacing w:after="160" w:line="240" w:lineRule="auto"/>
        <w:ind w:firstLine="0"/>
        <w:rPr>
          <w:rFonts w:ascii="Sylfaen" w:hAnsi="Sylfaen"/>
          <w:b/>
          <w:sz w:val="20"/>
        </w:rPr>
      </w:pPr>
    </w:p>
    <w:p w14:paraId="7A6C073B" w14:textId="77777777" w:rsidR="00B2572B" w:rsidRPr="00973E36" w:rsidRDefault="00B2572B" w:rsidP="00B46D58">
      <w:pPr>
        <w:pStyle w:val="norm"/>
        <w:widowControl w:val="0"/>
        <w:spacing w:after="160" w:line="240" w:lineRule="auto"/>
        <w:ind w:firstLine="284"/>
        <w:jc w:val="right"/>
        <w:rPr>
          <w:rFonts w:ascii="Sylfaen" w:hAnsi="Sylfaen" w:cs="Arial"/>
          <w:b/>
          <w:sz w:val="20"/>
        </w:rPr>
      </w:pPr>
      <w:r w:rsidRPr="00973E36">
        <w:rPr>
          <w:rFonts w:ascii="Sylfaen" w:hAnsi="Sylfaen"/>
          <w:b/>
          <w:sz w:val="20"/>
        </w:rPr>
        <w:lastRenderedPageBreak/>
        <w:t>Приложение № 1</w:t>
      </w:r>
    </w:p>
    <w:p w14:paraId="1D5E4F75" w14:textId="6130DCA7" w:rsidR="00234A3E" w:rsidRPr="00234A3E" w:rsidRDefault="00A462E6" w:rsidP="00234A3E">
      <w:pPr>
        <w:jc w:val="right"/>
        <w:rPr>
          <w:rFonts w:ascii="Sylfaen" w:hAnsi="Sylfaen"/>
          <w:sz w:val="20"/>
          <w:szCs w:val="20"/>
        </w:rPr>
      </w:pPr>
      <w:r w:rsidRPr="00A462E6">
        <w:rPr>
          <w:rFonts w:ascii="Sylfaen" w:hAnsi="Sylfaen"/>
          <w:b/>
        </w:rPr>
        <w:t xml:space="preserve"> </w:t>
      </w:r>
      <w:r w:rsidR="00B2572B" w:rsidRPr="00973E36">
        <w:rPr>
          <w:rFonts w:ascii="Sylfaen" w:hAnsi="Sylfaen"/>
          <w:b/>
        </w:rPr>
        <w:t>к Приглашению на открытый конкурс</w:t>
      </w:r>
      <w:r w:rsidR="00123294" w:rsidRPr="00973E36">
        <w:rPr>
          <w:rFonts w:ascii="Sylfaen" w:hAnsi="Sylfaen" w:cs="Arial"/>
          <w:b/>
        </w:rPr>
        <w:br/>
      </w:r>
      <w:r w:rsidR="00B2572B" w:rsidRPr="00973E36">
        <w:rPr>
          <w:rFonts w:ascii="Sylfaen" w:hAnsi="Sylfaen"/>
          <w:b/>
        </w:rPr>
        <w:t xml:space="preserve">под кодом </w:t>
      </w:r>
      <w:r w:rsidR="00F658AB">
        <w:rPr>
          <w:rFonts w:ascii="Sylfaen" w:hAnsi="Sylfaen"/>
          <w:sz w:val="20"/>
          <w:szCs w:val="20"/>
        </w:rPr>
        <w:t>-</w:t>
      </w:r>
      <w:r w:rsidR="002D0E7F" w:rsidRPr="002D0E7F">
        <w:rPr>
          <w:rFonts w:ascii="Sylfaen" w:hAnsi="Sylfaen"/>
          <w:sz w:val="20"/>
          <w:szCs w:val="20"/>
        </w:rPr>
        <w:t xml:space="preserve"> </w:t>
      </w:r>
      <w:r w:rsidR="00234A3E" w:rsidRPr="00234A3E">
        <w:rPr>
          <w:rFonts w:ascii="Sylfaen" w:hAnsi="Sylfaen"/>
          <w:sz w:val="20"/>
          <w:szCs w:val="20"/>
        </w:rPr>
        <w:t>ЦЦПМП</w:t>
      </w:r>
      <w:r w:rsidR="00234A3E" w:rsidRPr="00234A3E">
        <w:rPr>
          <w:rFonts w:ascii="Sylfaen" w:hAnsi="Sylfaen"/>
          <w:i/>
          <w:sz w:val="20"/>
          <w:szCs w:val="20"/>
          <w:lang w:val="af-ZA"/>
        </w:rPr>
        <w:t xml:space="preserve"> </w:t>
      </w:r>
      <w:r w:rsidR="00234A3E" w:rsidRPr="00234A3E">
        <w:rPr>
          <w:rFonts w:ascii="Sylfaen" w:hAnsi="Sylfaen"/>
          <w:sz w:val="20"/>
          <w:szCs w:val="20"/>
        </w:rPr>
        <w:t>-</w:t>
      </w:r>
      <w:r w:rsidR="00234A3E" w:rsidRPr="00234A3E">
        <w:rPr>
          <w:rFonts w:ascii="Sylfaen" w:hAnsi="Sylfaen"/>
          <w:sz w:val="20"/>
          <w:szCs w:val="20"/>
          <w:lang w:val="en-US"/>
        </w:rPr>
        <w:t>GHAPDZB</w:t>
      </w:r>
      <w:r w:rsidR="00234A3E" w:rsidRPr="00234A3E">
        <w:rPr>
          <w:rFonts w:ascii="Sylfaen" w:hAnsi="Sylfaen"/>
          <w:sz w:val="20"/>
          <w:szCs w:val="20"/>
        </w:rPr>
        <w:t xml:space="preserve"> -</w:t>
      </w:r>
      <w:r w:rsidR="00803067" w:rsidRPr="00803067">
        <w:rPr>
          <w:rFonts w:ascii="Sylfaen" w:hAnsi="Sylfaen"/>
          <w:sz w:val="20"/>
          <w:szCs w:val="20"/>
        </w:rPr>
        <w:t>24/01</w:t>
      </w:r>
    </w:p>
    <w:p w14:paraId="461AFA12" w14:textId="77777777" w:rsidR="00B2572B" w:rsidRPr="009E560B" w:rsidRDefault="00B2572B" w:rsidP="00A462E6">
      <w:pPr>
        <w:pStyle w:val="31"/>
        <w:widowControl w:val="0"/>
        <w:spacing w:after="160" w:line="240" w:lineRule="auto"/>
        <w:ind w:firstLine="0"/>
        <w:rPr>
          <w:rFonts w:ascii="Sylfaen" w:hAnsi="Sylfaen" w:cs="Sylfaen"/>
          <w:b/>
        </w:rPr>
      </w:pPr>
    </w:p>
    <w:p w14:paraId="13F851B8" w14:textId="77777777" w:rsidR="00B2572B" w:rsidRPr="00973E36" w:rsidRDefault="00B2572B" w:rsidP="00B46D58">
      <w:pPr>
        <w:widowControl w:val="0"/>
        <w:spacing w:after="160"/>
        <w:jc w:val="center"/>
        <w:rPr>
          <w:rFonts w:ascii="Sylfaen" w:hAnsi="Sylfaen" w:cs="Arial"/>
          <w:b/>
          <w:sz w:val="20"/>
          <w:szCs w:val="20"/>
        </w:rPr>
      </w:pPr>
      <w:r w:rsidRPr="00973E36">
        <w:rPr>
          <w:rFonts w:ascii="Sylfaen" w:hAnsi="Sylfaen"/>
          <w:b/>
          <w:sz w:val="20"/>
          <w:szCs w:val="20"/>
        </w:rPr>
        <w:t>ЗАЯВЛЕНИЕ</w:t>
      </w:r>
      <w:r w:rsidR="00350210" w:rsidRPr="00973E36">
        <w:rPr>
          <w:rFonts w:ascii="Sylfaen" w:hAnsi="Sylfaen"/>
          <w:b/>
          <w:sz w:val="20"/>
          <w:szCs w:val="20"/>
        </w:rPr>
        <w:t>-</w:t>
      </w:r>
      <w:r w:rsidR="005A6435" w:rsidRPr="00973E36">
        <w:rPr>
          <w:rFonts w:ascii="Sylfaen" w:hAnsi="Sylfaen"/>
          <w:b/>
          <w:sz w:val="20"/>
          <w:szCs w:val="20"/>
        </w:rPr>
        <w:t xml:space="preserve">  ОБЪЯВЛЕНИЕ </w:t>
      </w:r>
      <w:r w:rsidRPr="00973E36">
        <w:rPr>
          <w:rFonts w:ascii="Sylfaen" w:hAnsi="Sylfaen"/>
          <w:b/>
          <w:sz w:val="20"/>
          <w:szCs w:val="20"/>
        </w:rPr>
        <w:t>*</w:t>
      </w:r>
    </w:p>
    <w:p w14:paraId="3863B6C4" w14:textId="77777777" w:rsidR="00B2572B" w:rsidRPr="00973E36" w:rsidRDefault="00B2572B" w:rsidP="00B46D58">
      <w:pPr>
        <w:pStyle w:val="6"/>
        <w:keepNext w:val="0"/>
        <w:widowControl w:val="0"/>
        <w:spacing w:after="160"/>
        <w:jc w:val="center"/>
        <w:rPr>
          <w:rFonts w:ascii="Sylfaen" w:hAnsi="Sylfaen" w:cs="Arial"/>
          <w:color w:val="auto"/>
          <w:sz w:val="20"/>
        </w:rPr>
      </w:pPr>
      <w:r w:rsidRPr="00973E36">
        <w:rPr>
          <w:rFonts w:ascii="Sylfaen" w:hAnsi="Sylfaen"/>
          <w:color w:val="auto"/>
          <w:sz w:val="20"/>
        </w:rPr>
        <w:t>на участие в открытом конкурсе</w:t>
      </w:r>
      <w:r w:rsidR="00AA7117" w:rsidRPr="00973E36">
        <w:rPr>
          <w:rFonts w:ascii="Sylfaen" w:hAnsi="Sylfaen"/>
          <w:color w:val="auto"/>
          <w:sz w:val="20"/>
        </w:rPr>
        <w:t xml:space="preserve"> </w:t>
      </w:r>
    </w:p>
    <w:p w14:paraId="64675C83" w14:textId="77777777" w:rsidR="00B2572B" w:rsidRPr="00973E36" w:rsidRDefault="00B2572B" w:rsidP="00B46D58">
      <w:pPr>
        <w:widowControl w:val="0"/>
        <w:spacing w:after="120"/>
        <w:jc w:val="center"/>
        <w:rPr>
          <w:rFonts w:ascii="Sylfaen" w:hAnsi="Sylfaen"/>
          <w:sz w:val="20"/>
          <w:szCs w:val="20"/>
        </w:rPr>
      </w:pPr>
    </w:p>
    <w:p w14:paraId="6C54E93A" w14:textId="77777777" w:rsidR="00374F4A" w:rsidRPr="00973E36" w:rsidRDefault="00374F4A" w:rsidP="00B46D58">
      <w:pPr>
        <w:jc w:val="both"/>
        <w:rPr>
          <w:rFonts w:ascii="Sylfaen" w:hAnsi="Sylfaen"/>
          <w:sz w:val="20"/>
          <w:szCs w:val="20"/>
        </w:rPr>
      </w:pPr>
      <w:r w:rsidRPr="00973E36">
        <w:rPr>
          <w:rFonts w:ascii="Sylfaen" w:hAnsi="Sylfaen"/>
          <w:sz w:val="20"/>
          <w:szCs w:val="20"/>
        </w:rPr>
        <w:t xml:space="preserve">______________________________________________________________заявляет, что </w:t>
      </w:r>
    </w:p>
    <w:p w14:paraId="10843588" w14:textId="77777777" w:rsidR="00374F4A" w:rsidRPr="00973E36" w:rsidRDefault="00374F4A" w:rsidP="00B46D58">
      <w:pPr>
        <w:spacing w:after="160"/>
        <w:ind w:left="2694"/>
        <w:jc w:val="both"/>
        <w:rPr>
          <w:rFonts w:ascii="Sylfaen" w:hAnsi="Sylfaen"/>
          <w:sz w:val="20"/>
          <w:szCs w:val="20"/>
        </w:rPr>
      </w:pPr>
      <w:r w:rsidRPr="00973E36">
        <w:rPr>
          <w:rFonts w:ascii="Sylfaen" w:hAnsi="Sylfaen"/>
          <w:sz w:val="20"/>
          <w:szCs w:val="20"/>
        </w:rPr>
        <w:t xml:space="preserve">наименование участника </w:t>
      </w:r>
    </w:p>
    <w:p w14:paraId="3B0665C4" w14:textId="77777777" w:rsidR="00374F4A" w:rsidRPr="00973E36" w:rsidRDefault="00374F4A" w:rsidP="00B46D58">
      <w:pPr>
        <w:jc w:val="both"/>
        <w:rPr>
          <w:rFonts w:ascii="Sylfaen" w:hAnsi="Sylfaen"/>
          <w:sz w:val="20"/>
          <w:szCs w:val="20"/>
          <w:u w:val="single"/>
        </w:rPr>
      </w:pPr>
      <w:r w:rsidRPr="00973E36">
        <w:rPr>
          <w:rFonts w:ascii="Sylfaen" w:hAnsi="Sylfaen"/>
          <w:sz w:val="20"/>
          <w:szCs w:val="20"/>
        </w:rPr>
        <w:t>желает участвовать в лоте (лотах)_______________________________ объявленного</w:t>
      </w:r>
    </w:p>
    <w:p w14:paraId="7F7AF55A" w14:textId="77777777" w:rsidR="00374F4A" w:rsidRPr="00973E36" w:rsidRDefault="00374F4A" w:rsidP="00B46D58">
      <w:pPr>
        <w:spacing w:after="160"/>
        <w:ind w:left="4395"/>
        <w:jc w:val="both"/>
        <w:rPr>
          <w:rFonts w:ascii="Sylfaen" w:hAnsi="Sylfaen" w:cs="Sylfaen"/>
          <w:sz w:val="20"/>
          <w:szCs w:val="20"/>
        </w:rPr>
      </w:pPr>
      <w:r w:rsidRPr="00973E36">
        <w:rPr>
          <w:rFonts w:ascii="Sylfaen" w:hAnsi="Sylfaen"/>
          <w:sz w:val="20"/>
          <w:szCs w:val="20"/>
        </w:rPr>
        <w:t>номер лота (лотов)</w:t>
      </w:r>
    </w:p>
    <w:p w14:paraId="2B238624" w14:textId="2C3B8797" w:rsidR="00234A3E" w:rsidRPr="00234A3E" w:rsidRDefault="00374F4A" w:rsidP="00234A3E">
      <w:pPr>
        <w:jc w:val="center"/>
        <w:rPr>
          <w:rFonts w:ascii="Sylfaen" w:hAnsi="Sylfaen"/>
          <w:sz w:val="20"/>
          <w:szCs w:val="20"/>
        </w:rPr>
      </w:pPr>
      <w:r w:rsidRPr="00973E36">
        <w:rPr>
          <w:rFonts w:ascii="Sylfaen" w:hAnsi="Sylfaen"/>
          <w:sz w:val="20"/>
          <w:szCs w:val="20"/>
        </w:rPr>
        <w:t xml:space="preserve">______________________________________________ под кодом </w:t>
      </w:r>
      <w:r w:rsidR="00234A3E" w:rsidRPr="00234A3E">
        <w:rPr>
          <w:rFonts w:ascii="Sylfaen" w:hAnsi="Sylfaen"/>
          <w:sz w:val="20"/>
          <w:szCs w:val="20"/>
        </w:rPr>
        <w:t>ЦЦПМП</w:t>
      </w:r>
      <w:r w:rsidR="00234A3E" w:rsidRPr="00234A3E">
        <w:rPr>
          <w:rFonts w:ascii="Sylfaen" w:hAnsi="Sylfaen"/>
          <w:i/>
          <w:sz w:val="20"/>
          <w:szCs w:val="20"/>
          <w:lang w:val="af-ZA"/>
        </w:rPr>
        <w:t xml:space="preserve"> </w:t>
      </w:r>
      <w:r w:rsidR="00234A3E" w:rsidRPr="00234A3E">
        <w:rPr>
          <w:rFonts w:ascii="Sylfaen" w:hAnsi="Sylfaen"/>
          <w:sz w:val="20"/>
          <w:szCs w:val="20"/>
        </w:rPr>
        <w:t>-</w:t>
      </w:r>
      <w:r w:rsidR="00234A3E" w:rsidRPr="00234A3E">
        <w:rPr>
          <w:rFonts w:ascii="Sylfaen" w:hAnsi="Sylfaen"/>
          <w:sz w:val="20"/>
          <w:szCs w:val="20"/>
          <w:lang w:val="en-US"/>
        </w:rPr>
        <w:t>GHAPDZB</w:t>
      </w:r>
      <w:r w:rsidR="00234A3E" w:rsidRPr="00234A3E">
        <w:rPr>
          <w:rFonts w:ascii="Sylfaen" w:hAnsi="Sylfaen"/>
          <w:sz w:val="20"/>
          <w:szCs w:val="20"/>
        </w:rPr>
        <w:t xml:space="preserve"> -</w:t>
      </w:r>
      <w:r w:rsidR="00803067" w:rsidRPr="00803067">
        <w:rPr>
          <w:rFonts w:ascii="Sylfaen" w:hAnsi="Sylfaen"/>
          <w:sz w:val="20"/>
          <w:szCs w:val="20"/>
        </w:rPr>
        <w:t>24/01</w:t>
      </w:r>
    </w:p>
    <w:p w14:paraId="0CDDE414" w14:textId="77777777" w:rsidR="00F658AB" w:rsidRPr="004E0F0C" w:rsidRDefault="00F658AB" w:rsidP="00F658AB">
      <w:pPr>
        <w:jc w:val="center"/>
        <w:rPr>
          <w:rFonts w:ascii="Sylfaen" w:hAnsi="Sylfaen"/>
          <w:sz w:val="20"/>
          <w:szCs w:val="20"/>
        </w:rPr>
      </w:pPr>
    </w:p>
    <w:p w14:paraId="3783944E" w14:textId="77777777" w:rsidR="00374F4A" w:rsidRPr="00973E36" w:rsidRDefault="00374F4A" w:rsidP="008A68A2">
      <w:pPr>
        <w:jc w:val="both"/>
        <w:rPr>
          <w:rFonts w:ascii="Sylfaen" w:hAnsi="Sylfaen"/>
          <w:sz w:val="20"/>
          <w:szCs w:val="20"/>
        </w:rPr>
      </w:pPr>
      <w:r w:rsidRPr="00973E36">
        <w:rPr>
          <w:rFonts w:ascii="Sylfaen" w:hAnsi="Sylfaen"/>
          <w:sz w:val="20"/>
          <w:szCs w:val="20"/>
        </w:rPr>
        <w:t>наименование заказчика</w:t>
      </w:r>
    </w:p>
    <w:p w14:paraId="4DDD4149" w14:textId="77777777" w:rsidR="00374F4A" w:rsidRPr="00973E36" w:rsidRDefault="00374F4A" w:rsidP="00B46D58">
      <w:pPr>
        <w:spacing w:after="160"/>
        <w:jc w:val="both"/>
        <w:rPr>
          <w:rFonts w:ascii="Sylfaen" w:hAnsi="Sylfaen"/>
          <w:sz w:val="20"/>
          <w:szCs w:val="20"/>
        </w:rPr>
      </w:pPr>
      <w:r w:rsidRPr="00973E36">
        <w:rPr>
          <w:rFonts w:ascii="Sylfaen" w:hAnsi="Sylfaen"/>
          <w:sz w:val="20"/>
          <w:szCs w:val="20"/>
        </w:rPr>
        <w:t>открытого конкурса и в соответствии с требованиями приглашения подает заявку.</w:t>
      </w:r>
    </w:p>
    <w:p w14:paraId="3C1E7C44" w14:textId="77777777" w:rsidR="00374F4A" w:rsidRPr="00973E36" w:rsidRDefault="00374F4A" w:rsidP="00B46D58">
      <w:pPr>
        <w:jc w:val="both"/>
        <w:rPr>
          <w:rFonts w:ascii="Sylfaen" w:hAnsi="Sylfaen"/>
          <w:sz w:val="20"/>
          <w:szCs w:val="20"/>
        </w:rPr>
      </w:pPr>
      <w:r w:rsidRPr="00973E36">
        <w:rPr>
          <w:rFonts w:ascii="Sylfaen" w:hAnsi="Sylfaen"/>
          <w:sz w:val="20"/>
          <w:szCs w:val="20"/>
        </w:rPr>
        <w:t>__________________________________________________ заявляет и заверяет, что</w:t>
      </w:r>
    </w:p>
    <w:p w14:paraId="78920202" w14:textId="77777777" w:rsidR="00374F4A" w:rsidRPr="00973E36" w:rsidRDefault="00374F4A" w:rsidP="00B46D58">
      <w:pPr>
        <w:spacing w:after="160"/>
        <w:ind w:left="1843"/>
        <w:jc w:val="both"/>
        <w:rPr>
          <w:rFonts w:ascii="Sylfaen" w:hAnsi="Sylfaen" w:cs="Sylfaen"/>
          <w:sz w:val="20"/>
          <w:szCs w:val="20"/>
        </w:rPr>
      </w:pPr>
      <w:r w:rsidRPr="00973E36">
        <w:rPr>
          <w:rFonts w:ascii="Sylfaen" w:hAnsi="Sylfaen"/>
          <w:sz w:val="20"/>
          <w:szCs w:val="20"/>
        </w:rPr>
        <w:t>наименование участника</w:t>
      </w:r>
    </w:p>
    <w:p w14:paraId="1464079B" w14:textId="77777777" w:rsidR="00374F4A" w:rsidRPr="00973E36" w:rsidRDefault="00374F4A" w:rsidP="00B46D58">
      <w:pPr>
        <w:jc w:val="both"/>
        <w:rPr>
          <w:rFonts w:ascii="Sylfaen" w:hAnsi="Sylfaen" w:cs="Sylfaen"/>
          <w:sz w:val="20"/>
          <w:szCs w:val="20"/>
        </w:rPr>
      </w:pPr>
      <w:r w:rsidRPr="00973E36">
        <w:rPr>
          <w:rFonts w:ascii="Sylfaen" w:hAnsi="Sylfaen"/>
          <w:sz w:val="20"/>
          <w:szCs w:val="20"/>
        </w:rPr>
        <w:t>является резидентом ______________________________________________________</w:t>
      </w:r>
      <w:r w:rsidR="00D04575" w:rsidRPr="00973E36">
        <w:rPr>
          <w:rFonts w:ascii="Sylfaen" w:hAnsi="Sylfaen"/>
          <w:sz w:val="20"/>
          <w:szCs w:val="20"/>
        </w:rPr>
        <w:t>.</w:t>
      </w:r>
    </w:p>
    <w:p w14:paraId="5C8488F8" w14:textId="77777777" w:rsidR="00374F4A" w:rsidRPr="00973E36" w:rsidRDefault="00374F4A" w:rsidP="00B46D58">
      <w:pPr>
        <w:spacing w:after="160"/>
        <w:ind w:left="4111"/>
        <w:jc w:val="both"/>
        <w:rPr>
          <w:rFonts w:ascii="Sylfaen" w:hAnsi="Sylfaen" w:cs="Arial"/>
          <w:sz w:val="20"/>
          <w:szCs w:val="20"/>
        </w:rPr>
      </w:pPr>
      <w:r w:rsidRPr="00973E36">
        <w:rPr>
          <w:rFonts w:ascii="Sylfaen" w:hAnsi="Sylfaen"/>
          <w:sz w:val="20"/>
          <w:szCs w:val="20"/>
        </w:rPr>
        <w:t>наименование страны</w:t>
      </w:r>
    </w:p>
    <w:p w14:paraId="63876CC1" w14:textId="77777777" w:rsidR="000612B9" w:rsidRPr="00973E36" w:rsidRDefault="000612B9" w:rsidP="00B46D58">
      <w:pPr>
        <w:jc w:val="both"/>
        <w:rPr>
          <w:rFonts w:ascii="Sylfaen" w:hAnsi="Sylfaen"/>
          <w:sz w:val="20"/>
          <w:szCs w:val="20"/>
        </w:rPr>
      </w:pPr>
    </w:p>
    <w:p w14:paraId="5D642012" w14:textId="77777777" w:rsidR="000612B9" w:rsidRPr="00973E36" w:rsidRDefault="004F0CAA" w:rsidP="00B46D58">
      <w:pPr>
        <w:jc w:val="both"/>
        <w:rPr>
          <w:rFonts w:ascii="Sylfaen" w:hAnsi="Sylfaen"/>
          <w:sz w:val="20"/>
          <w:szCs w:val="20"/>
        </w:rPr>
      </w:pPr>
      <w:r w:rsidRPr="00973E36">
        <w:rPr>
          <w:rFonts w:ascii="Sylfaen" w:hAnsi="Sylfaen"/>
          <w:sz w:val="20"/>
          <w:szCs w:val="20"/>
        </w:rPr>
        <w:t>Данные</w:t>
      </w:r>
      <w:r w:rsidR="002A0700" w:rsidRPr="00973E36">
        <w:rPr>
          <w:rFonts w:ascii="Sylfaen" w:hAnsi="Sylfaen"/>
          <w:sz w:val="20"/>
          <w:szCs w:val="20"/>
        </w:rPr>
        <w:t xml:space="preserve">       </w:t>
      </w:r>
      <w:r w:rsidR="000612B9" w:rsidRPr="00973E36">
        <w:rPr>
          <w:rFonts w:ascii="Sylfaen" w:hAnsi="Sylfaen"/>
          <w:sz w:val="20"/>
          <w:szCs w:val="20"/>
        </w:rPr>
        <w:t>----------------------------------------</w:t>
      </w:r>
      <w:r w:rsidR="00304237" w:rsidRPr="00973E36">
        <w:rPr>
          <w:rFonts w:ascii="Sylfaen" w:hAnsi="Sylfaen"/>
          <w:sz w:val="20"/>
          <w:szCs w:val="20"/>
        </w:rPr>
        <w:t xml:space="preserve">  </w:t>
      </w:r>
      <w:r w:rsidR="00F96993" w:rsidRPr="00973E36">
        <w:rPr>
          <w:rFonts w:ascii="Sylfaen" w:hAnsi="Sylfaen"/>
          <w:sz w:val="20"/>
          <w:szCs w:val="20"/>
        </w:rPr>
        <w:t>следующие</w:t>
      </w:r>
      <w:r w:rsidR="00304237" w:rsidRPr="00973E36">
        <w:rPr>
          <w:rFonts w:ascii="Sylfaen" w:hAnsi="Sylfaen"/>
          <w:sz w:val="20"/>
          <w:szCs w:val="20"/>
        </w:rPr>
        <w:t>:</w:t>
      </w:r>
    </w:p>
    <w:p w14:paraId="652F4B52" w14:textId="77777777" w:rsidR="002A0700" w:rsidRPr="00973E36" w:rsidRDefault="002A0700" w:rsidP="000811C1">
      <w:pPr>
        <w:spacing w:after="160"/>
        <w:ind w:left="1843"/>
        <w:rPr>
          <w:rFonts w:ascii="Sylfaen" w:hAnsi="Sylfaen" w:cs="Sylfaen"/>
          <w:sz w:val="20"/>
          <w:szCs w:val="20"/>
          <w:lang w:val="hy-AM"/>
        </w:rPr>
      </w:pPr>
      <w:r w:rsidRPr="00973E36">
        <w:rPr>
          <w:rFonts w:ascii="Sylfaen" w:hAnsi="Sylfaen"/>
          <w:sz w:val="20"/>
          <w:szCs w:val="20"/>
        </w:rPr>
        <w:t>наименование участника</w:t>
      </w:r>
    </w:p>
    <w:p w14:paraId="6269817F" w14:textId="77777777" w:rsidR="000612B9" w:rsidRPr="00973E36" w:rsidRDefault="000612B9" w:rsidP="00B46D58">
      <w:pPr>
        <w:jc w:val="both"/>
        <w:rPr>
          <w:rFonts w:ascii="Sylfaen" w:hAnsi="Sylfaen"/>
          <w:sz w:val="20"/>
          <w:szCs w:val="20"/>
        </w:rPr>
      </w:pPr>
    </w:p>
    <w:p w14:paraId="0499D6E2" w14:textId="77777777" w:rsidR="00374F4A" w:rsidRPr="00973E36" w:rsidRDefault="00374F4A" w:rsidP="00B46D58">
      <w:pPr>
        <w:jc w:val="both"/>
        <w:rPr>
          <w:rFonts w:ascii="Sylfaen" w:hAnsi="Sylfaen"/>
          <w:sz w:val="20"/>
          <w:szCs w:val="20"/>
        </w:rPr>
      </w:pPr>
      <w:r w:rsidRPr="00973E36">
        <w:rPr>
          <w:rFonts w:ascii="Sylfaen" w:hAnsi="Sylfaen"/>
          <w:sz w:val="20"/>
          <w:szCs w:val="20"/>
        </w:rPr>
        <w:t xml:space="preserve">Учетный номер налогоплательщика  </w:t>
      </w:r>
      <w:r w:rsidR="00B138F3" w:rsidRPr="00973E36">
        <w:rPr>
          <w:rFonts w:ascii="Sylfaen" w:hAnsi="Sylfaen"/>
          <w:sz w:val="20"/>
          <w:szCs w:val="20"/>
        </w:rPr>
        <w:t xml:space="preserve">             </w:t>
      </w:r>
      <w:r w:rsidRPr="00973E36">
        <w:rPr>
          <w:rFonts w:ascii="Sylfaen" w:hAnsi="Sylfaen"/>
          <w:sz w:val="20"/>
          <w:szCs w:val="20"/>
        </w:rPr>
        <w:t>________________</w:t>
      </w:r>
    </w:p>
    <w:p w14:paraId="1CD5453D" w14:textId="77777777" w:rsidR="00374F4A" w:rsidRPr="00973E36" w:rsidRDefault="00B138F3" w:rsidP="00B138F3">
      <w:pPr>
        <w:tabs>
          <w:tab w:val="left" w:pos="7371"/>
        </w:tabs>
        <w:ind w:left="4111"/>
        <w:jc w:val="both"/>
        <w:rPr>
          <w:rFonts w:ascii="Sylfaen" w:hAnsi="Sylfaen" w:cs="Arial"/>
          <w:sz w:val="20"/>
          <w:szCs w:val="20"/>
        </w:rPr>
      </w:pPr>
      <w:r w:rsidRPr="00973E36">
        <w:rPr>
          <w:rFonts w:ascii="Sylfaen" w:hAnsi="Sylfaen"/>
          <w:sz w:val="20"/>
          <w:szCs w:val="20"/>
        </w:rPr>
        <w:t xml:space="preserve">               </w:t>
      </w:r>
      <w:r w:rsidR="00374F4A" w:rsidRPr="00973E36">
        <w:rPr>
          <w:rFonts w:ascii="Sylfaen" w:hAnsi="Sylfaen"/>
          <w:sz w:val="20"/>
          <w:szCs w:val="20"/>
        </w:rPr>
        <w:t>учетный номер</w:t>
      </w:r>
      <w:r w:rsidRPr="00973E36">
        <w:rPr>
          <w:rFonts w:ascii="Sylfaen" w:hAnsi="Sylfaen"/>
          <w:sz w:val="20"/>
          <w:szCs w:val="20"/>
        </w:rPr>
        <w:t xml:space="preserve"> </w:t>
      </w:r>
      <w:r w:rsidR="00374F4A" w:rsidRPr="00973E36">
        <w:rPr>
          <w:rFonts w:ascii="Sylfaen" w:hAnsi="Sylfaen"/>
          <w:sz w:val="20"/>
          <w:szCs w:val="20"/>
        </w:rPr>
        <w:t>налогоплательщика</w:t>
      </w:r>
    </w:p>
    <w:p w14:paraId="3CCE0449" w14:textId="77777777" w:rsidR="00B138F3" w:rsidRPr="00973E36" w:rsidRDefault="00B138F3" w:rsidP="00B46D58">
      <w:pPr>
        <w:jc w:val="both"/>
        <w:rPr>
          <w:rFonts w:ascii="Sylfaen" w:hAnsi="Sylfaen"/>
          <w:sz w:val="20"/>
          <w:szCs w:val="20"/>
        </w:rPr>
      </w:pPr>
    </w:p>
    <w:p w14:paraId="4687372A" w14:textId="77777777" w:rsidR="00374F4A" w:rsidRPr="00973E36" w:rsidRDefault="00B138F3" w:rsidP="00B46D58">
      <w:pPr>
        <w:jc w:val="both"/>
        <w:rPr>
          <w:rFonts w:ascii="Sylfaen" w:hAnsi="Sylfaen"/>
          <w:sz w:val="20"/>
          <w:szCs w:val="20"/>
        </w:rPr>
      </w:pPr>
      <w:r w:rsidRPr="00973E36">
        <w:rPr>
          <w:rFonts w:ascii="Sylfaen" w:hAnsi="Sylfaen"/>
          <w:sz w:val="20"/>
          <w:szCs w:val="20"/>
        </w:rPr>
        <w:t xml:space="preserve"> </w:t>
      </w:r>
      <w:r w:rsidR="00374F4A" w:rsidRPr="00973E36">
        <w:rPr>
          <w:rFonts w:ascii="Sylfaen" w:hAnsi="Sylfaen"/>
          <w:sz w:val="20"/>
          <w:szCs w:val="20"/>
        </w:rPr>
        <w:t xml:space="preserve">Адрес электронной почты </w:t>
      </w:r>
      <w:r w:rsidRPr="00973E36">
        <w:rPr>
          <w:rFonts w:ascii="Sylfaen" w:hAnsi="Sylfaen"/>
          <w:sz w:val="20"/>
          <w:szCs w:val="20"/>
        </w:rPr>
        <w:t xml:space="preserve">                           </w:t>
      </w:r>
      <w:r w:rsidR="00374F4A" w:rsidRPr="00973E36">
        <w:rPr>
          <w:rFonts w:ascii="Sylfaen" w:hAnsi="Sylfaen"/>
          <w:sz w:val="20"/>
          <w:szCs w:val="20"/>
        </w:rPr>
        <w:t>__________________</w:t>
      </w:r>
    </w:p>
    <w:p w14:paraId="4C5C2D82" w14:textId="77777777" w:rsidR="00374F4A" w:rsidRPr="00973E36" w:rsidRDefault="00B138F3" w:rsidP="00B138F3">
      <w:pPr>
        <w:tabs>
          <w:tab w:val="left" w:pos="6946"/>
        </w:tabs>
        <w:ind w:left="3402" w:firstLine="6"/>
        <w:jc w:val="both"/>
        <w:rPr>
          <w:rFonts w:ascii="Sylfaen" w:hAnsi="Sylfaen"/>
          <w:sz w:val="20"/>
          <w:szCs w:val="20"/>
        </w:rPr>
      </w:pPr>
      <w:r w:rsidRPr="00973E36">
        <w:rPr>
          <w:rFonts w:ascii="Sylfaen" w:hAnsi="Sylfaen"/>
          <w:sz w:val="20"/>
          <w:szCs w:val="20"/>
        </w:rPr>
        <w:t xml:space="preserve">                                  </w:t>
      </w:r>
      <w:r w:rsidR="00374F4A" w:rsidRPr="00973E36">
        <w:rPr>
          <w:rFonts w:ascii="Sylfaen" w:hAnsi="Sylfaen"/>
          <w:sz w:val="20"/>
          <w:szCs w:val="20"/>
        </w:rPr>
        <w:t>адрес электронной</w:t>
      </w:r>
      <w:r w:rsidR="00374F4A" w:rsidRPr="00973E36">
        <w:rPr>
          <w:rFonts w:ascii="Sylfaen" w:hAnsi="Sylfaen"/>
          <w:sz w:val="20"/>
          <w:szCs w:val="20"/>
        </w:rPr>
        <w:tab/>
        <w:t>почты</w:t>
      </w:r>
    </w:p>
    <w:p w14:paraId="074AB99C" w14:textId="77777777" w:rsidR="00B138F3" w:rsidRPr="00973E36" w:rsidRDefault="00B138F3" w:rsidP="00F96993">
      <w:pPr>
        <w:jc w:val="both"/>
        <w:rPr>
          <w:rFonts w:ascii="Sylfaen" w:hAnsi="Sylfaen"/>
          <w:sz w:val="20"/>
          <w:szCs w:val="20"/>
        </w:rPr>
      </w:pPr>
    </w:p>
    <w:p w14:paraId="58BF3FEE" w14:textId="77777777" w:rsidR="009E1181" w:rsidRPr="00973E36" w:rsidRDefault="00F96993" w:rsidP="00F96993">
      <w:pPr>
        <w:jc w:val="both"/>
        <w:rPr>
          <w:rFonts w:ascii="Sylfaen" w:hAnsi="Sylfaen"/>
          <w:sz w:val="20"/>
          <w:szCs w:val="20"/>
        </w:rPr>
      </w:pPr>
      <w:r w:rsidRPr="00973E36">
        <w:rPr>
          <w:rFonts w:ascii="Sylfaen" w:hAnsi="Sylfaen"/>
          <w:sz w:val="20"/>
          <w:szCs w:val="20"/>
        </w:rPr>
        <w:t>Адрес деятельности</w:t>
      </w:r>
      <w:r w:rsidR="009E1181" w:rsidRPr="00973E36">
        <w:rPr>
          <w:rFonts w:ascii="Sylfaen" w:hAnsi="Sylfaen"/>
          <w:sz w:val="20"/>
          <w:szCs w:val="20"/>
        </w:rPr>
        <w:t xml:space="preserve">              ----------------------------</w:t>
      </w:r>
      <w:r w:rsidR="009627B3" w:rsidRPr="00973E36">
        <w:rPr>
          <w:rFonts w:ascii="Sylfaen" w:hAnsi="Sylfaen"/>
          <w:sz w:val="20"/>
          <w:szCs w:val="20"/>
        </w:rPr>
        <w:t>--------------------------------</w:t>
      </w:r>
    </w:p>
    <w:p w14:paraId="3C047862" w14:textId="77777777" w:rsidR="00F96993" w:rsidRPr="00973E36" w:rsidRDefault="009E1181" w:rsidP="00F96993">
      <w:pPr>
        <w:jc w:val="both"/>
        <w:rPr>
          <w:rFonts w:ascii="Sylfaen" w:hAnsi="Sylfaen"/>
          <w:sz w:val="20"/>
          <w:szCs w:val="20"/>
        </w:rPr>
      </w:pPr>
      <w:r w:rsidRPr="00973E36">
        <w:rPr>
          <w:rFonts w:ascii="Sylfaen" w:hAnsi="Sylfaen"/>
          <w:sz w:val="20"/>
          <w:szCs w:val="20"/>
        </w:rPr>
        <w:t xml:space="preserve">            </w:t>
      </w:r>
      <w:r w:rsidR="00F96993" w:rsidRPr="00973E36">
        <w:rPr>
          <w:rFonts w:ascii="Sylfaen" w:hAnsi="Sylfaen"/>
          <w:sz w:val="20"/>
          <w:szCs w:val="20"/>
        </w:rPr>
        <w:t xml:space="preserve">  </w:t>
      </w:r>
      <w:r w:rsidRPr="00973E36">
        <w:rPr>
          <w:rFonts w:ascii="Sylfaen" w:hAnsi="Sylfaen"/>
          <w:sz w:val="20"/>
          <w:szCs w:val="20"/>
        </w:rPr>
        <w:t xml:space="preserve">                                </w:t>
      </w:r>
      <w:r w:rsidR="00B138F3" w:rsidRPr="00973E36">
        <w:rPr>
          <w:rFonts w:ascii="Sylfaen" w:hAnsi="Sylfaen"/>
          <w:sz w:val="20"/>
          <w:szCs w:val="20"/>
        </w:rPr>
        <w:t xml:space="preserve">                        </w:t>
      </w:r>
      <w:r w:rsidRPr="00973E36">
        <w:rPr>
          <w:rFonts w:ascii="Sylfaen" w:hAnsi="Sylfaen"/>
          <w:sz w:val="20"/>
          <w:szCs w:val="20"/>
        </w:rPr>
        <w:t>адрес деятельности</w:t>
      </w:r>
    </w:p>
    <w:p w14:paraId="128B2929" w14:textId="77777777" w:rsidR="00B16483" w:rsidRPr="00973E36" w:rsidRDefault="00B16483" w:rsidP="00F96993">
      <w:pPr>
        <w:jc w:val="both"/>
        <w:rPr>
          <w:rFonts w:ascii="Sylfaen" w:hAnsi="Sylfaen"/>
          <w:sz w:val="20"/>
          <w:szCs w:val="20"/>
        </w:rPr>
      </w:pPr>
    </w:p>
    <w:p w14:paraId="7FB6D066" w14:textId="77777777" w:rsidR="00B16483" w:rsidRPr="00973E36" w:rsidRDefault="00B16483" w:rsidP="00F96993">
      <w:pPr>
        <w:jc w:val="both"/>
        <w:rPr>
          <w:rFonts w:ascii="Sylfaen" w:hAnsi="Sylfaen"/>
          <w:sz w:val="20"/>
          <w:szCs w:val="20"/>
        </w:rPr>
      </w:pPr>
      <w:r w:rsidRPr="00973E36">
        <w:rPr>
          <w:rFonts w:ascii="Sylfaen" w:hAnsi="Sylfaen"/>
          <w:sz w:val="20"/>
          <w:szCs w:val="20"/>
        </w:rPr>
        <w:t>Номер телефона                     ------------------------------</w:t>
      </w:r>
      <w:r w:rsidR="009627B3" w:rsidRPr="00973E36">
        <w:rPr>
          <w:rFonts w:ascii="Sylfaen" w:hAnsi="Sylfaen"/>
          <w:sz w:val="20"/>
          <w:szCs w:val="20"/>
        </w:rPr>
        <w:t>-------------------------------</w:t>
      </w:r>
      <w:r w:rsidRPr="00973E36">
        <w:rPr>
          <w:rFonts w:ascii="Sylfaen" w:hAnsi="Sylfaen"/>
          <w:sz w:val="20"/>
          <w:szCs w:val="20"/>
        </w:rPr>
        <w:t xml:space="preserve"> </w:t>
      </w:r>
    </w:p>
    <w:p w14:paraId="2365D656" w14:textId="77777777" w:rsidR="006B3E56" w:rsidRPr="00973E36" w:rsidRDefault="00B138F3" w:rsidP="00B16483">
      <w:pPr>
        <w:tabs>
          <w:tab w:val="left" w:pos="7371"/>
        </w:tabs>
        <w:spacing w:after="160"/>
        <w:ind w:left="3544" w:firstLine="3"/>
        <w:jc w:val="both"/>
        <w:rPr>
          <w:rFonts w:ascii="Sylfaen" w:hAnsi="Sylfaen"/>
          <w:sz w:val="20"/>
          <w:szCs w:val="20"/>
        </w:rPr>
      </w:pPr>
      <w:r w:rsidRPr="00973E36">
        <w:rPr>
          <w:rFonts w:ascii="Sylfaen" w:hAnsi="Sylfaen"/>
          <w:sz w:val="20"/>
          <w:szCs w:val="20"/>
        </w:rPr>
        <w:t xml:space="preserve">                                 </w:t>
      </w:r>
      <w:r w:rsidR="00B16483" w:rsidRPr="00973E36">
        <w:rPr>
          <w:rFonts w:ascii="Sylfaen" w:hAnsi="Sylfaen"/>
          <w:sz w:val="20"/>
          <w:szCs w:val="20"/>
        </w:rPr>
        <w:t>Номер телефона</w:t>
      </w:r>
    </w:p>
    <w:p w14:paraId="14DC6FB2" w14:textId="77777777" w:rsidR="00B16483" w:rsidRPr="00973E36" w:rsidRDefault="00B16483" w:rsidP="00B16483">
      <w:pPr>
        <w:tabs>
          <w:tab w:val="left" w:pos="7371"/>
        </w:tabs>
        <w:spacing w:after="160"/>
        <w:ind w:left="3544" w:firstLine="3"/>
        <w:jc w:val="both"/>
        <w:rPr>
          <w:rFonts w:ascii="Sylfaen" w:hAnsi="Sylfaen"/>
          <w:sz w:val="20"/>
          <w:szCs w:val="20"/>
        </w:rPr>
      </w:pPr>
    </w:p>
    <w:p w14:paraId="67B5B9F5" w14:textId="77777777" w:rsidR="006B3E56" w:rsidRPr="00973E36" w:rsidRDefault="006B3E56" w:rsidP="00B46D58">
      <w:pPr>
        <w:widowControl w:val="0"/>
        <w:jc w:val="both"/>
        <w:rPr>
          <w:rFonts w:ascii="Sylfaen" w:hAnsi="Sylfaen"/>
          <w:sz w:val="20"/>
          <w:szCs w:val="20"/>
        </w:rPr>
      </w:pPr>
      <w:r w:rsidRPr="00973E36">
        <w:rPr>
          <w:rFonts w:ascii="Sylfaen" w:hAnsi="Sylfaen"/>
          <w:sz w:val="20"/>
          <w:szCs w:val="20"/>
        </w:rPr>
        <w:t>Настоящим _________________________________объявляет и подтверждает,что:</w:t>
      </w:r>
    </w:p>
    <w:p w14:paraId="41ABD1FB" w14:textId="77777777" w:rsidR="006B3E56" w:rsidRPr="00973E36" w:rsidRDefault="006B3E56" w:rsidP="00B46D58">
      <w:pPr>
        <w:widowControl w:val="0"/>
        <w:spacing w:after="120"/>
        <w:ind w:left="2835"/>
        <w:jc w:val="both"/>
        <w:rPr>
          <w:rFonts w:ascii="Sylfaen" w:hAnsi="Sylfaen"/>
          <w:sz w:val="20"/>
          <w:szCs w:val="20"/>
        </w:rPr>
      </w:pPr>
      <w:r w:rsidRPr="00973E36">
        <w:rPr>
          <w:rFonts w:ascii="Sylfaen" w:hAnsi="Sylfaen"/>
          <w:sz w:val="20"/>
          <w:szCs w:val="20"/>
        </w:rPr>
        <w:t>наименование участника</w:t>
      </w:r>
    </w:p>
    <w:p w14:paraId="77A36C30" w14:textId="06B3F969" w:rsidR="00234A3E" w:rsidRPr="00234A3E" w:rsidRDefault="006B3E56" w:rsidP="00234A3E">
      <w:pPr>
        <w:jc w:val="center"/>
        <w:rPr>
          <w:rFonts w:ascii="Sylfaen" w:hAnsi="Sylfaen"/>
          <w:sz w:val="20"/>
          <w:szCs w:val="20"/>
        </w:rPr>
      </w:pPr>
      <w:r w:rsidRPr="00973E36">
        <w:rPr>
          <w:rFonts w:ascii="Sylfaen" w:hAnsi="Sylfaen"/>
          <w:sz w:val="20"/>
          <w:szCs w:val="20"/>
        </w:rPr>
        <w:t>удовлетворяет</w:t>
      </w:r>
      <w:r w:rsidRPr="00973E36">
        <w:rPr>
          <w:rFonts w:ascii="Sylfaen" w:hAnsi="Sylfaen"/>
          <w:spacing w:val="-4"/>
          <w:sz w:val="20"/>
          <w:szCs w:val="20"/>
        </w:rPr>
        <w:t xml:space="preserve"> требованиям к праву участия установленным приглашением на </w:t>
      </w:r>
      <w:r w:rsidR="00B225D5" w:rsidRPr="00973E36">
        <w:rPr>
          <w:rFonts w:ascii="Sylfaen" w:hAnsi="Sylfaen"/>
          <w:sz w:val="20"/>
          <w:szCs w:val="20"/>
        </w:rPr>
        <w:t>открытый конкурс</w:t>
      </w:r>
      <w:r w:rsidRPr="00973E36">
        <w:rPr>
          <w:rFonts w:ascii="Sylfaen" w:hAnsi="Sylfaen"/>
          <w:sz w:val="20"/>
          <w:szCs w:val="20"/>
        </w:rPr>
        <w:t xml:space="preserve"> под кодом </w:t>
      </w:r>
      <w:r w:rsidR="00A11843" w:rsidRPr="00A11843">
        <w:rPr>
          <w:rFonts w:ascii="Sylfaen" w:hAnsi="Sylfaen"/>
          <w:sz w:val="20"/>
          <w:szCs w:val="20"/>
        </w:rPr>
        <w:t xml:space="preserve">     </w:t>
      </w:r>
      <w:r w:rsidR="0088530F">
        <w:rPr>
          <w:rFonts w:ascii="Sylfaen" w:hAnsi="Sylfaen"/>
          <w:sz w:val="20"/>
          <w:szCs w:val="20"/>
        </w:rPr>
        <w:t>-</w:t>
      </w:r>
      <w:r w:rsidR="002D0E7F" w:rsidRPr="002D0E7F">
        <w:rPr>
          <w:rFonts w:ascii="Sylfaen" w:hAnsi="Sylfaen"/>
          <w:sz w:val="20"/>
          <w:szCs w:val="20"/>
        </w:rPr>
        <w:t xml:space="preserve"> </w:t>
      </w:r>
      <w:r w:rsidR="00234A3E" w:rsidRPr="00234A3E">
        <w:rPr>
          <w:rFonts w:ascii="Sylfaen" w:hAnsi="Sylfaen"/>
          <w:sz w:val="20"/>
          <w:szCs w:val="20"/>
        </w:rPr>
        <w:t>ЦЦПМП</w:t>
      </w:r>
      <w:r w:rsidR="00234A3E" w:rsidRPr="00234A3E">
        <w:rPr>
          <w:rFonts w:ascii="Sylfaen" w:hAnsi="Sylfaen"/>
          <w:i/>
          <w:sz w:val="20"/>
          <w:szCs w:val="20"/>
          <w:lang w:val="af-ZA"/>
        </w:rPr>
        <w:t xml:space="preserve"> </w:t>
      </w:r>
      <w:r w:rsidR="00234A3E" w:rsidRPr="00234A3E">
        <w:rPr>
          <w:rFonts w:ascii="Sylfaen" w:hAnsi="Sylfaen"/>
          <w:sz w:val="20"/>
          <w:szCs w:val="20"/>
        </w:rPr>
        <w:t>-</w:t>
      </w:r>
      <w:r w:rsidR="00234A3E" w:rsidRPr="00234A3E">
        <w:rPr>
          <w:rFonts w:ascii="Sylfaen" w:hAnsi="Sylfaen"/>
          <w:sz w:val="20"/>
          <w:szCs w:val="20"/>
          <w:lang w:val="en-US"/>
        </w:rPr>
        <w:t>GHAPDZB</w:t>
      </w:r>
      <w:r w:rsidR="00234A3E" w:rsidRPr="00234A3E">
        <w:rPr>
          <w:rFonts w:ascii="Sylfaen" w:hAnsi="Sylfaen"/>
          <w:sz w:val="20"/>
          <w:szCs w:val="20"/>
        </w:rPr>
        <w:t xml:space="preserve"> -</w:t>
      </w:r>
      <w:r w:rsidR="00803067" w:rsidRPr="00803067">
        <w:rPr>
          <w:rFonts w:ascii="Sylfaen" w:hAnsi="Sylfaen"/>
          <w:sz w:val="20"/>
          <w:szCs w:val="20"/>
        </w:rPr>
        <w:t>24/01</w:t>
      </w:r>
    </w:p>
    <w:p w14:paraId="537A5DC1" w14:textId="77777777" w:rsidR="0088530F" w:rsidRPr="00A11843" w:rsidRDefault="0088530F" w:rsidP="0088530F">
      <w:pPr>
        <w:jc w:val="center"/>
        <w:rPr>
          <w:rFonts w:ascii="Sylfaen" w:hAnsi="Sylfaen"/>
          <w:sz w:val="20"/>
          <w:szCs w:val="20"/>
        </w:rPr>
      </w:pPr>
    </w:p>
    <w:p w14:paraId="186B99BF" w14:textId="77777777" w:rsidR="006B3E56" w:rsidRPr="00973E36" w:rsidRDefault="00A90FCD" w:rsidP="00483FA0">
      <w:pPr>
        <w:pStyle w:val="aff3"/>
        <w:widowControl w:val="0"/>
        <w:numPr>
          <w:ilvl w:val="0"/>
          <w:numId w:val="3"/>
        </w:numPr>
        <w:spacing w:after="160"/>
        <w:jc w:val="both"/>
        <w:rPr>
          <w:rFonts w:ascii="Sylfaen" w:hAnsi="Sylfaen" w:cs="Arial"/>
          <w:sz w:val="20"/>
          <w:szCs w:val="20"/>
        </w:rPr>
      </w:pPr>
      <w:r w:rsidRPr="00973E36">
        <w:rPr>
          <w:rFonts w:ascii="Sylfaen" w:hAnsi="Sylfaen"/>
          <w:sz w:val="20"/>
          <w:szCs w:val="20"/>
        </w:rPr>
        <w:t xml:space="preserve">и обязуется в случае признания </w:t>
      </w:r>
      <w:r w:rsidR="00BF09F8" w:rsidRPr="00973E36">
        <w:rPr>
          <w:rFonts w:ascii="Sylfaen" w:hAnsi="Sylfaen"/>
          <w:sz w:val="20"/>
          <w:szCs w:val="20"/>
        </w:rPr>
        <w:t>отобранным</w:t>
      </w:r>
      <w:r w:rsidRPr="00973E36">
        <w:rPr>
          <w:rFonts w:ascii="Sylfaen" w:hAnsi="Sylfaen"/>
          <w:sz w:val="20"/>
          <w:szCs w:val="20"/>
        </w:rPr>
        <w:t xml:space="preserve"> участником в порядке и сроки, установленные </w:t>
      </w:r>
      <w:r w:rsidR="00B64C48" w:rsidRPr="00973E36">
        <w:rPr>
          <w:rFonts w:ascii="Sylfaen" w:hAnsi="Sylfaen"/>
          <w:sz w:val="20"/>
          <w:szCs w:val="20"/>
        </w:rPr>
        <w:t xml:space="preserve">настоящим </w:t>
      </w:r>
      <w:r w:rsidRPr="00973E36">
        <w:rPr>
          <w:rFonts w:ascii="Sylfaen" w:hAnsi="Sylfaen"/>
          <w:sz w:val="20"/>
          <w:szCs w:val="20"/>
        </w:rPr>
        <w:t xml:space="preserve">приглашением </w:t>
      </w:r>
      <w:r w:rsidR="00952531" w:rsidRPr="00973E36">
        <w:rPr>
          <w:rFonts w:ascii="Sylfaen" w:hAnsi="Sylfaen"/>
          <w:sz w:val="20"/>
          <w:szCs w:val="20"/>
        </w:rPr>
        <w:t xml:space="preserve"> представить обеспечение квалификации в размере ценового предложения,</w:t>
      </w:r>
    </w:p>
    <w:p w14:paraId="72F5E5B0" w14:textId="06541695" w:rsidR="00234A3E" w:rsidRPr="00234A3E" w:rsidRDefault="006D781A" w:rsidP="00234A3E">
      <w:pPr>
        <w:jc w:val="center"/>
        <w:rPr>
          <w:rFonts w:ascii="Sylfaen" w:hAnsi="Sylfaen"/>
          <w:sz w:val="20"/>
          <w:szCs w:val="20"/>
        </w:rPr>
      </w:pPr>
      <w:r w:rsidRPr="006D781A">
        <w:rPr>
          <w:rFonts w:ascii="Sylfaen" w:hAnsi="Sylfaen"/>
          <w:sz w:val="20"/>
          <w:szCs w:val="20"/>
        </w:rPr>
        <w:t xml:space="preserve">2/               </w:t>
      </w:r>
      <w:r w:rsidR="006B3E56" w:rsidRPr="0088530F">
        <w:rPr>
          <w:rFonts w:ascii="Sylfaen" w:hAnsi="Sylfaen"/>
          <w:sz w:val="20"/>
          <w:szCs w:val="20"/>
        </w:rPr>
        <w:t xml:space="preserve">в рамках участия в </w:t>
      </w:r>
      <w:r w:rsidR="00305944" w:rsidRPr="0088530F">
        <w:rPr>
          <w:rFonts w:ascii="Sylfaen" w:hAnsi="Sylfaen"/>
          <w:sz w:val="20"/>
          <w:szCs w:val="20"/>
        </w:rPr>
        <w:t xml:space="preserve">открытом конкурсе </w:t>
      </w:r>
      <w:r w:rsidR="006B3E56" w:rsidRPr="0088530F">
        <w:rPr>
          <w:rFonts w:ascii="Sylfaen" w:hAnsi="Sylfaen"/>
          <w:sz w:val="20"/>
          <w:szCs w:val="20"/>
        </w:rPr>
        <w:t xml:space="preserve">под кодом </w:t>
      </w:r>
      <w:r w:rsidR="00234A3E" w:rsidRPr="00234A3E">
        <w:rPr>
          <w:rFonts w:ascii="Sylfaen" w:hAnsi="Sylfaen"/>
          <w:sz w:val="20"/>
          <w:szCs w:val="20"/>
        </w:rPr>
        <w:t>ЦЦПМП</w:t>
      </w:r>
      <w:r w:rsidR="00234A3E" w:rsidRPr="00234A3E">
        <w:rPr>
          <w:rFonts w:ascii="Sylfaen" w:hAnsi="Sylfaen"/>
          <w:i/>
          <w:sz w:val="20"/>
          <w:szCs w:val="20"/>
          <w:lang w:val="af-ZA"/>
        </w:rPr>
        <w:t xml:space="preserve"> </w:t>
      </w:r>
      <w:r w:rsidR="00234A3E" w:rsidRPr="00234A3E">
        <w:rPr>
          <w:rFonts w:ascii="Sylfaen" w:hAnsi="Sylfaen"/>
          <w:sz w:val="20"/>
          <w:szCs w:val="20"/>
        </w:rPr>
        <w:t>-</w:t>
      </w:r>
      <w:r w:rsidR="00234A3E" w:rsidRPr="00234A3E">
        <w:rPr>
          <w:rFonts w:ascii="Sylfaen" w:hAnsi="Sylfaen"/>
          <w:sz w:val="20"/>
          <w:szCs w:val="20"/>
          <w:lang w:val="en-US"/>
        </w:rPr>
        <w:t>GHAPDZB</w:t>
      </w:r>
      <w:r w:rsidR="00234A3E" w:rsidRPr="00234A3E">
        <w:rPr>
          <w:rFonts w:ascii="Sylfaen" w:hAnsi="Sylfaen"/>
          <w:sz w:val="20"/>
          <w:szCs w:val="20"/>
        </w:rPr>
        <w:t xml:space="preserve"> -</w:t>
      </w:r>
      <w:r w:rsidR="00803067" w:rsidRPr="00803067">
        <w:rPr>
          <w:rFonts w:ascii="Sylfaen" w:hAnsi="Sylfaen"/>
          <w:sz w:val="20"/>
          <w:szCs w:val="20"/>
        </w:rPr>
        <w:t>24/01</w:t>
      </w:r>
    </w:p>
    <w:p w14:paraId="5E797EB5" w14:textId="77777777" w:rsidR="0088530F" w:rsidRPr="004E0F0C" w:rsidRDefault="0088530F" w:rsidP="0088530F">
      <w:pPr>
        <w:jc w:val="center"/>
        <w:rPr>
          <w:rFonts w:ascii="Sylfaen" w:hAnsi="Sylfaen"/>
          <w:sz w:val="20"/>
          <w:szCs w:val="20"/>
        </w:rPr>
      </w:pPr>
    </w:p>
    <w:p w14:paraId="75FEC3A3" w14:textId="77777777" w:rsidR="006B3E56" w:rsidRPr="0088530F" w:rsidRDefault="006B3E56" w:rsidP="00483FA0">
      <w:pPr>
        <w:pStyle w:val="aff3"/>
        <w:widowControl w:val="0"/>
        <w:numPr>
          <w:ilvl w:val="0"/>
          <w:numId w:val="4"/>
        </w:numPr>
        <w:tabs>
          <w:tab w:val="left" w:pos="567"/>
        </w:tabs>
        <w:spacing w:after="160"/>
        <w:jc w:val="both"/>
        <w:rPr>
          <w:rFonts w:ascii="Sylfaen" w:hAnsi="Sylfaen"/>
          <w:sz w:val="20"/>
          <w:szCs w:val="20"/>
        </w:rPr>
      </w:pPr>
      <w:r w:rsidRPr="0088530F">
        <w:rPr>
          <w:rFonts w:ascii="Sylfaen" w:hAnsi="Sylfaen"/>
          <w:sz w:val="20"/>
          <w:szCs w:val="20"/>
        </w:rPr>
        <w:lastRenderedPageBreak/>
        <w:t>не допускал и (или) не допустит злоупотребления доминирующим положением и антиконкурентного соглашения,</w:t>
      </w:r>
    </w:p>
    <w:p w14:paraId="49A434E8" w14:textId="77777777" w:rsidR="006B3E56" w:rsidRPr="00973E36" w:rsidRDefault="006B3E56" w:rsidP="00483FA0">
      <w:pPr>
        <w:pStyle w:val="aff3"/>
        <w:widowControl w:val="0"/>
        <w:numPr>
          <w:ilvl w:val="0"/>
          <w:numId w:val="4"/>
        </w:numPr>
        <w:tabs>
          <w:tab w:val="left" w:pos="567"/>
        </w:tabs>
        <w:spacing w:after="160"/>
        <w:jc w:val="both"/>
        <w:rPr>
          <w:rFonts w:ascii="Sylfaen" w:hAnsi="Sylfaen"/>
          <w:spacing w:val="-6"/>
          <w:sz w:val="20"/>
          <w:szCs w:val="20"/>
        </w:rPr>
      </w:pPr>
      <w:r w:rsidRPr="00973E36">
        <w:rPr>
          <w:rFonts w:ascii="Sylfaen" w:hAnsi="Sylfaen"/>
          <w:spacing w:val="-6"/>
          <w:sz w:val="20"/>
          <w:szCs w:val="20"/>
        </w:rPr>
        <w:t xml:space="preserve">отсутствует случай установленного приглашением на </w:t>
      </w:r>
      <w:r w:rsidR="00305944" w:rsidRPr="00973E36">
        <w:rPr>
          <w:rFonts w:ascii="Sylfaen" w:hAnsi="Sylfaen"/>
          <w:sz w:val="20"/>
          <w:szCs w:val="20"/>
        </w:rPr>
        <w:t>открытый конкурс</w:t>
      </w:r>
      <w:r w:rsidRPr="00973E36">
        <w:rPr>
          <w:rFonts w:ascii="Sylfaen" w:hAnsi="Sylfaen"/>
          <w:sz w:val="20"/>
          <w:szCs w:val="20"/>
        </w:rPr>
        <w:t xml:space="preserve"> случая     одновременного </w:t>
      </w:r>
    </w:p>
    <w:p w14:paraId="3B8E8950" w14:textId="77777777" w:rsidR="006B3E56" w:rsidRPr="00973E36" w:rsidRDefault="006B3E56" w:rsidP="00B46D58">
      <w:pPr>
        <w:pStyle w:val="a3"/>
        <w:widowControl w:val="0"/>
        <w:spacing w:line="240" w:lineRule="auto"/>
        <w:ind w:firstLine="0"/>
        <w:jc w:val="left"/>
        <w:rPr>
          <w:rFonts w:ascii="Sylfaen" w:hAnsi="Sylfaen"/>
          <w:i w:val="0"/>
        </w:rPr>
      </w:pPr>
      <w:r w:rsidRPr="00973E36">
        <w:rPr>
          <w:rFonts w:ascii="Sylfaen" w:hAnsi="Sylfaen"/>
          <w:i w:val="0"/>
        </w:rPr>
        <w:t>участия взаимосвязанных с ________________ лиц и (или) учрежденных__________</w:t>
      </w:r>
    </w:p>
    <w:p w14:paraId="6636A484" w14:textId="77777777" w:rsidR="006B3E56" w:rsidRPr="00973E36" w:rsidRDefault="006B3E56" w:rsidP="00B46D58">
      <w:pPr>
        <w:widowControl w:val="0"/>
        <w:tabs>
          <w:tab w:val="left" w:pos="7938"/>
        </w:tabs>
        <w:ind w:left="3119"/>
        <w:jc w:val="both"/>
        <w:rPr>
          <w:rFonts w:ascii="Sylfaen" w:hAnsi="Sylfaen"/>
          <w:sz w:val="20"/>
          <w:szCs w:val="20"/>
        </w:rPr>
      </w:pPr>
      <w:r w:rsidRPr="00973E36">
        <w:rPr>
          <w:rFonts w:ascii="Sylfaen" w:hAnsi="Sylfaen"/>
          <w:sz w:val="20"/>
          <w:szCs w:val="20"/>
        </w:rPr>
        <w:t>наименование участника</w:t>
      </w:r>
      <w:r w:rsidRPr="00973E36">
        <w:rPr>
          <w:rFonts w:ascii="Sylfaen" w:hAnsi="Sylfaen"/>
          <w:sz w:val="20"/>
          <w:szCs w:val="20"/>
        </w:rPr>
        <w:tab/>
        <w:t>наименование</w:t>
      </w:r>
    </w:p>
    <w:p w14:paraId="59524FB7" w14:textId="77777777" w:rsidR="006B3E56" w:rsidRPr="00973E36" w:rsidRDefault="006B3E56" w:rsidP="00B46D58">
      <w:pPr>
        <w:widowControl w:val="0"/>
        <w:tabs>
          <w:tab w:val="left" w:pos="7938"/>
        </w:tabs>
        <w:spacing w:after="160"/>
        <w:ind w:left="8080"/>
        <w:jc w:val="both"/>
        <w:rPr>
          <w:rFonts w:ascii="Sylfaen" w:hAnsi="Sylfaen" w:cs="Arial"/>
          <w:sz w:val="20"/>
          <w:szCs w:val="20"/>
        </w:rPr>
      </w:pPr>
      <w:r w:rsidRPr="00973E36">
        <w:rPr>
          <w:rFonts w:ascii="Sylfaen" w:hAnsi="Sylfaen"/>
          <w:sz w:val="20"/>
          <w:szCs w:val="20"/>
        </w:rPr>
        <w:t>участника</w:t>
      </w:r>
    </w:p>
    <w:p w14:paraId="45C911AC" w14:textId="77777777" w:rsidR="006B3E56" w:rsidRPr="00973E36" w:rsidRDefault="006B3E56" w:rsidP="00B46D58">
      <w:pPr>
        <w:widowControl w:val="0"/>
        <w:jc w:val="both"/>
        <w:rPr>
          <w:rFonts w:ascii="Sylfaen" w:hAnsi="Sylfaen"/>
          <w:sz w:val="20"/>
          <w:szCs w:val="20"/>
          <w:u w:val="single"/>
        </w:rPr>
      </w:pPr>
      <w:r w:rsidRPr="00973E36">
        <w:rPr>
          <w:rFonts w:ascii="Sylfaen" w:hAnsi="Sylfaen"/>
          <w:sz w:val="20"/>
          <w:szCs w:val="20"/>
        </w:rPr>
        <w:t>организаций, либо организаций, имеющих принадлежащую ____________________</w:t>
      </w:r>
    </w:p>
    <w:p w14:paraId="4DB7C66E" w14:textId="77777777" w:rsidR="006B3E56" w:rsidRPr="00973E36" w:rsidRDefault="006B3E56" w:rsidP="00B46D58">
      <w:pPr>
        <w:widowControl w:val="0"/>
        <w:spacing w:after="160"/>
        <w:ind w:left="7088"/>
        <w:jc w:val="both"/>
        <w:rPr>
          <w:rFonts w:ascii="Sylfaen" w:hAnsi="Sylfaen"/>
          <w:sz w:val="20"/>
          <w:szCs w:val="20"/>
        </w:rPr>
      </w:pPr>
      <w:r w:rsidRPr="00973E36">
        <w:rPr>
          <w:rFonts w:ascii="Sylfaen" w:hAnsi="Sylfaen"/>
          <w:sz w:val="20"/>
          <w:szCs w:val="20"/>
          <w:vertAlign w:val="superscript"/>
        </w:rPr>
        <w:t>наименование участника</w:t>
      </w:r>
    </w:p>
    <w:p w14:paraId="1E4446B9" w14:textId="77777777" w:rsidR="006B3E56" w:rsidRPr="00973E36" w:rsidRDefault="006B3E56" w:rsidP="00B46D58">
      <w:pPr>
        <w:widowControl w:val="0"/>
        <w:spacing w:after="160"/>
        <w:jc w:val="both"/>
        <w:rPr>
          <w:rFonts w:ascii="Sylfaen" w:hAnsi="Sylfaen"/>
          <w:sz w:val="20"/>
          <w:szCs w:val="20"/>
        </w:rPr>
      </w:pPr>
      <w:r w:rsidRPr="00973E36">
        <w:rPr>
          <w:rFonts w:ascii="Sylfaen" w:hAnsi="Sylfaen"/>
          <w:sz w:val="20"/>
          <w:szCs w:val="20"/>
        </w:rPr>
        <w:t>долю (пай) в размере более пятидесяти процентов,</w:t>
      </w:r>
    </w:p>
    <w:p w14:paraId="3C59FC1A" w14:textId="77777777" w:rsidR="006B3E56" w:rsidRPr="00973E36" w:rsidRDefault="006B3E56" w:rsidP="00483FA0">
      <w:pPr>
        <w:pStyle w:val="aff3"/>
        <w:widowControl w:val="0"/>
        <w:numPr>
          <w:ilvl w:val="0"/>
          <w:numId w:val="5"/>
        </w:numPr>
        <w:tabs>
          <w:tab w:val="left" w:pos="1134"/>
        </w:tabs>
        <w:spacing w:after="160"/>
        <w:jc w:val="both"/>
        <w:rPr>
          <w:rFonts w:ascii="Sylfaen" w:hAnsi="Sylfaen" w:cs="Sylfaen"/>
          <w:sz w:val="20"/>
          <w:szCs w:val="20"/>
        </w:rPr>
      </w:pPr>
      <w:r w:rsidRPr="00973E36">
        <w:rPr>
          <w:rFonts w:ascii="Sylfaen" w:hAnsi="Sylfaen"/>
          <w:sz w:val="20"/>
          <w:szCs w:val="20"/>
        </w:rPr>
        <w:tab/>
      </w:r>
      <w:r w:rsidR="006B3B3D" w:rsidRPr="00973E36">
        <w:rPr>
          <w:rFonts w:ascii="Sylfaen" w:hAnsi="Sylfaen"/>
          <w:sz w:val="20"/>
          <w:szCs w:val="20"/>
        </w:rPr>
        <w:t xml:space="preserve">ниже представляет </w:t>
      </w:r>
      <w:r w:rsidRPr="00973E36">
        <w:rPr>
          <w:rFonts w:ascii="Sylfaen" w:hAnsi="Sylfaen"/>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973E36">
        <w:rPr>
          <w:rStyle w:val="af6"/>
          <w:rFonts w:ascii="Sylfaen" w:hAnsi="Sylfaen"/>
          <w:sz w:val="20"/>
          <w:szCs w:val="20"/>
        </w:rPr>
        <w:footnoteReference w:customMarkFollows="1" w:id="7"/>
        <w:t>**</w:t>
      </w:r>
      <w:r w:rsidRPr="00973E36">
        <w:rPr>
          <w:rFonts w:ascii="Sylfaen" w:hAnsi="Sylfaen"/>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343"/>
        <w:gridCol w:w="3644"/>
        <w:gridCol w:w="2728"/>
      </w:tblGrid>
      <w:tr w:rsidR="006B3E56" w:rsidRPr="00973E36" w14:paraId="6D3E7D49"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63294391" w14:textId="77777777" w:rsidR="006B3E56" w:rsidRPr="00973E36" w:rsidRDefault="006B3E56" w:rsidP="00B46D58">
            <w:pPr>
              <w:pStyle w:val="31"/>
              <w:widowControl w:val="0"/>
              <w:spacing w:after="120" w:line="240" w:lineRule="auto"/>
              <w:ind w:firstLine="0"/>
              <w:jc w:val="center"/>
              <w:rPr>
                <w:rFonts w:ascii="Sylfaen" w:hAnsi="Sylfaen"/>
              </w:rPr>
            </w:pPr>
            <w:r w:rsidRPr="00973E36">
              <w:rPr>
                <w:rFonts w:ascii="Sylfaen" w:hAnsi="Sylfaen"/>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4111EE83" w14:textId="77777777" w:rsidR="006B3E56" w:rsidRPr="00973E36" w:rsidRDefault="006B3E56" w:rsidP="00B46D58">
            <w:pPr>
              <w:pStyle w:val="31"/>
              <w:widowControl w:val="0"/>
              <w:spacing w:after="120" w:line="240" w:lineRule="auto"/>
              <w:ind w:firstLine="0"/>
              <w:jc w:val="center"/>
              <w:rPr>
                <w:rFonts w:ascii="Sylfaen" w:hAnsi="Sylfaen"/>
              </w:rPr>
            </w:pPr>
            <w:r w:rsidRPr="00973E36">
              <w:rPr>
                <w:rFonts w:ascii="Sylfaen" w:hAnsi="Sylfaen"/>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67F7F373" w14:textId="77777777" w:rsidR="006B3E56" w:rsidRPr="00973E36" w:rsidRDefault="006B3E56" w:rsidP="00B46D58">
            <w:pPr>
              <w:pStyle w:val="31"/>
              <w:widowControl w:val="0"/>
              <w:spacing w:after="120" w:line="240" w:lineRule="auto"/>
              <w:ind w:firstLine="0"/>
              <w:jc w:val="center"/>
              <w:rPr>
                <w:rFonts w:ascii="Sylfaen" w:hAnsi="Sylfaen"/>
              </w:rPr>
            </w:pPr>
            <w:r w:rsidRPr="00973E36">
              <w:rPr>
                <w:rFonts w:ascii="Sylfaen" w:hAnsi="Sylfaen"/>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2E437724" w14:textId="77777777" w:rsidR="006B3E56" w:rsidRPr="00973E36" w:rsidRDefault="006B3E56" w:rsidP="00B46D58">
            <w:pPr>
              <w:pStyle w:val="31"/>
              <w:widowControl w:val="0"/>
              <w:spacing w:after="120" w:line="240" w:lineRule="auto"/>
              <w:ind w:firstLine="0"/>
              <w:jc w:val="center"/>
              <w:rPr>
                <w:rFonts w:ascii="Sylfaen" w:hAnsi="Sylfaen"/>
              </w:rPr>
            </w:pPr>
            <w:r w:rsidRPr="00973E36">
              <w:rPr>
                <w:rFonts w:ascii="Sylfaen" w:hAnsi="Sylfaen"/>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973E36" w14:paraId="27BB7A8F"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1159583A" w14:textId="77777777" w:rsidR="006B3E56" w:rsidRPr="00973E36" w:rsidRDefault="006B3E56" w:rsidP="00B46D58">
            <w:pPr>
              <w:pStyle w:val="31"/>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14:paraId="2B9A628B" w14:textId="77777777" w:rsidR="006B3E56" w:rsidRPr="00973E36" w:rsidRDefault="006B3E56" w:rsidP="00B46D58">
            <w:pPr>
              <w:pStyle w:val="31"/>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14:paraId="5CC32E2F" w14:textId="77777777" w:rsidR="006B3E56" w:rsidRPr="00973E36" w:rsidRDefault="006B3E56" w:rsidP="00B46D58">
            <w:pPr>
              <w:pStyle w:val="31"/>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14:paraId="46CFAA0C" w14:textId="77777777" w:rsidR="006B3E56" w:rsidRPr="00973E36" w:rsidRDefault="006B3E56" w:rsidP="00B46D58">
            <w:pPr>
              <w:pStyle w:val="31"/>
              <w:widowControl w:val="0"/>
              <w:spacing w:after="120" w:line="240" w:lineRule="auto"/>
              <w:ind w:firstLine="0"/>
              <w:jc w:val="center"/>
              <w:rPr>
                <w:rFonts w:ascii="Sylfaen" w:hAnsi="Sylfaen"/>
              </w:rPr>
            </w:pPr>
          </w:p>
        </w:tc>
      </w:tr>
      <w:tr w:rsidR="006B3E56" w:rsidRPr="00973E36" w14:paraId="55E8E84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5E597E83" w14:textId="77777777" w:rsidR="006B3E56" w:rsidRPr="00973E36" w:rsidRDefault="006B3E56" w:rsidP="00B46D58">
            <w:pPr>
              <w:pStyle w:val="31"/>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14:paraId="2A575B22" w14:textId="77777777" w:rsidR="006B3E56" w:rsidRPr="00973E36" w:rsidRDefault="006B3E56" w:rsidP="00B46D58">
            <w:pPr>
              <w:pStyle w:val="31"/>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14:paraId="744FDE45" w14:textId="77777777" w:rsidR="006B3E56" w:rsidRPr="00973E36" w:rsidRDefault="006B3E56" w:rsidP="00B46D58">
            <w:pPr>
              <w:pStyle w:val="31"/>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14:paraId="370F02BD" w14:textId="77777777" w:rsidR="006B3E56" w:rsidRPr="00973E36" w:rsidRDefault="006B3E56" w:rsidP="00B46D58">
            <w:pPr>
              <w:pStyle w:val="31"/>
              <w:widowControl w:val="0"/>
              <w:spacing w:after="120" w:line="240" w:lineRule="auto"/>
              <w:ind w:firstLine="0"/>
              <w:jc w:val="center"/>
              <w:rPr>
                <w:rFonts w:ascii="Sylfaen" w:hAnsi="Sylfaen"/>
              </w:rPr>
            </w:pPr>
          </w:p>
        </w:tc>
      </w:tr>
      <w:tr w:rsidR="006B3E56" w:rsidRPr="00973E36" w14:paraId="63D59F4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3248B11" w14:textId="77777777" w:rsidR="006B3E56" w:rsidRPr="00973E36" w:rsidRDefault="006B3E56" w:rsidP="00B46D58">
            <w:pPr>
              <w:pStyle w:val="31"/>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14:paraId="0BF7F4C1" w14:textId="77777777" w:rsidR="006B3E56" w:rsidRPr="00973E36" w:rsidRDefault="006B3E56" w:rsidP="00B46D58">
            <w:pPr>
              <w:pStyle w:val="31"/>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14:paraId="427540F7" w14:textId="77777777" w:rsidR="006B3E56" w:rsidRPr="00973E36" w:rsidRDefault="006B3E56" w:rsidP="00B46D58">
            <w:pPr>
              <w:pStyle w:val="31"/>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14:paraId="274A2E0E" w14:textId="77777777" w:rsidR="006B3E56" w:rsidRPr="00973E36" w:rsidRDefault="006B3E56" w:rsidP="00B46D58">
            <w:pPr>
              <w:pStyle w:val="31"/>
              <w:widowControl w:val="0"/>
              <w:spacing w:after="120" w:line="240" w:lineRule="auto"/>
              <w:ind w:firstLine="0"/>
              <w:jc w:val="center"/>
              <w:rPr>
                <w:rFonts w:ascii="Sylfaen" w:hAnsi="Sylfaen"/>
              </w:rPr>
            </w:pPr>
          </w:p>
        </w:tc>
      </w:tr>
    </w:tbl>
    <w:p w14:paraId="154B8E75" w14:textId="77777777" w:rsidR="006B3E56" w:rsidRPr="00973E36" w:rsidRDefault="006B3E56" w:rsidP="00B46D58">
      <w:pPr>
        <w:jc w:val="both"/>
        <w:rPr>
          <w:rFonts w:ascii="Sylfaen" w:hAnsi="Sylfaen"/>
          <w:sz w:val="20"/>
          <w:szCs w:val="20"/>
        </w:rPr>
      </w:pPr>
    </w:p>
    <w:p w14:paraId="0EA4CC10" w14:textId="77777777" w:rsidR="00110534" w:rsidRPr="009E560B" w:rsidRDefault="00923711" w:rsidP="00472604">
      <w:pPr>
        <w:rPr>
          <w:rFonts w:ascii="Sylfaen" w:hAnsi="Sylfaen"/>
          <w:sz w:val="20"/>
          <w:szCs w:val="20"/>
        </w:rPr>
      </w:pPr>
      <w:r w:rsidRPr="00973E36">
        <w:rPr>
          <w:rFonts w:ascii="Sylfaen" w:hAnsi="Sylfaen"/>
          <w:sz w:val="20"/>
          <w:szCs w:val="20"/>
        </w:rPr>
        <w:br w:type="page"/>
      </w:r>
    </w:p>
    <w:p w14:paraId="63354612" w14:textId="77777777" w:rsidR="00993891" w:rsidRPr="00973E36" w:rsidRDefault="00F36AD3" w:rsidP="00B46D58">
      <w:pPr>
        <w:jc w:val="both"/>
        <w:rPr>
          <w:rFonts w:ascii="Sylfaen" w:hAnsi="Sylfaen"/>
          <w:sz w:val="20"/>
          <w:szCs w:val="20"/>
        </w:rPr>
      </w:pPr>
      <w:r w:rsidRPr="00973E36">
        <w:rPr>
          <w:rFonts w:ascii="Sylfaen" w:hAnsi="Sylfaen"/>
          <w:sz w:val="20"/>
          <w:szCs w:val="20"/>
        </w:rPr>
        <w:lastRenderedPageBreak/>
        <w:t xml:space="preserve">Прилагается  </w:t>
      </w:r>
      <w:r w:rsidR="00F855BB" w:rsidRPr="00973E36">
        <w:rPr>
          <w:rFonts w:ascii="Sylfaen" w:hAnsi="Sylfaen"/>
          <w:sz w:val="20"/>
          <w:szCs w:val="20"/>
        </w:rPr>
        <w:t xml:space="preserve">полное описание предлагаемого </w:t>
      </w:r>
      <w:r w:rsidR="00AA4DC0" w:rsidRPr="00973E36">
        <w:rPr>
          <w:rFonts w:ascii="Sylfaen" w:hAnsi="Sylfaen"/>
          <w:sz w:val="20"/>
          <w:szCs w:val="20"/>
        </w:rPr>
        <w:t xml:space="preserve">  ----------------------------</w:t>
      </w:r>
      <w:r w:rsidRPr="00973E36">
        <w:rPr>
          <w:rFonts w:ascii="Sylfaen" w:hAnsi="Sylfaen"/>
          <w:sz w:val="20"/>
          <w:szCs w:val="20"/>
        </w:rPr>
        <w:t xml:space="preserve"> </w:t>
      </w:r>
      <w:r w:rsidR="00F855BB" w:rsidRPr="00973E36">
        <w:rPr>
          <w:rFonts w:ascii="Sylfaen" w:hAnsi="Sylfaen"/>
          <w:sz w:val="20"/>
          <w:szCs w:val="20"/>
        </w:rPr>
        <w:t xml:space="preserve">    товара</w:t>
      </w:r>
      <w:r w:rsidR="00B14486" w:rsidRPr="00973E36">
        <w:rPr>
          <w:rFonts w:ascii="Sylfaen" w:hAnsi="Sylfaen"/>
          <w:sz w:val="20"/>
          <w:szCs w:val="20"/>
        </w:rPr>
        <w:t>,</w:t>
      </w:r>
      <w:r w:rsidR="00F855BB" w:rsidRPr="00973E36">
        <w:rPr>
          <w:rFonts w:ascii="Sylfaen" w:hAnsi="Sylfaen"/>
          <w:sz w:val="20"/>
          <w:szCs w:val="20"/>
        </w:rPr>
        <w:t xml:space="preserve"> </w:t>
      </w:r>
    </w:p>
    <w:p w14:paraId="0DCE0C97" w14:textId="77777777" w:rsidR="00993891" w:rsidRPr="00973E36" w:rsidRDefault="00993891" w:rsidP="00B46D58">
      <w:pPr>
        <w:jc w:val="both"/>
        <w:rPr>
          <w:rFonts w:ascii="Sylfaen" w:hAnsi="Sylfaen"/>
          <w:sz w:val="20"/>
          <w:szCs w:val="20"/>
        </w:rPr>
      </w:pPr>
      <w:r w:rsidRPr="00973E36">
        <w:rPr>
          <w:rFonts w:ascii="Sylfaen" w:hAnsi="Sylfaen"/>
          <w:sz w:val="20"/>
          <w:szCs w:val="20"/>
        </w:rPr>
        <w:t xml:space="preserve">                                                                                                  </w:t>
      </w:r>
      <w:r w:rsidR="00C33115" w:rsidRPr="00973E36">
        <w:rPr>
          <w:rFonts w:ascii="Sylfaen" w:hAnsi="Sylfaen"/>
          <w:sz w:val="20"/>
          <w:szCs w:val="20"/>
        </w:rPr>
        <w:t xml:space="preserve">          </w:t>
      </w:r>
      <w:r w:rsidRPr="00973E36">
        <w:rPr>
          <w:rFonts w:ascii="Sylfaen" w:hAnsi="Sylfaen"/>
          <w:sz w:val="20"/>
          <w:szCs w:val="20"/>
        </w:rPr>
        <w:t xml:space="preserve"> наименование участника</w:t>
      </w:r>
    </w:p>
    <w:p w14:paraId="34C5AD7C" w14:textId="77777777" w:rsidR="006B3E56" w:rsidRPr="00973E36" w:rsidRDefault="00F855BB" w:rsidP="000811C1">
      <w:pPr>
        <w:jc w:val="both"/>
        <w:rPr>
          <w:rFonts w:ascii="Sylfaen" w:hAnsi="Sylfaen"/>
          <w:sz w:val="20"/>
          <w:szCs w:val="20"/>
          <w:lang w:val="hy-AM"/>
        </w:rPr>
      </w:pPr>
      <w:r w:rsidRPr="00973E36">
        <w:rPr>
          <w:rFonts w:ascii="Sylfaen" w:hAnsi="Sylfaen"/>
          <w:sz w:val="20"/>
          <w:szCs w:val="20"/>
        </w:rPr>
        <w:t>согласно Приложению 1.1</w:t>
      </w:r>
      <w:r w:rsidR="00C061DC" w:rsidRPr="00973E36">
        <w:rPr>
          <w:rFonts w:ascii="Sylfaen" w:hAnsi="Sylfaen"/>
          <w:sz w:val="20"/>
          <w:szCs w:val="20"/>
        </w:rPr>
        <w:t>.</w:t>
      </w:r>
      <w:r w:rsidR="00F36AD3" w:rsidRPr="00973E36">
        <w:rPr>
          <w:rFonts w:ascii="Sylfaen" w:hAnsi="Sylfaen"/>
          <w:sz w:val="20"/>
          <w:szCs w:val="20"/>
        </w:rPr>
        <w:t xml:space="preserve"> </w:t>
      </w:r>
      <w:r w:rsidRPr="00973E36">
        <w:rPr>
          <w:rFonts w:ascii="Sylfaen" w:hAnsi="Sylfaen"/>
          <w:sz w:val="20"/>
          <w:szCs w:val="20"/>
        </w:rPr>
        <w:t xml:space="preserve"> </w:t>
      </w:r>
      <w:r w:rsidR="00F36AD3" w:rsidRPr="00973E36">
        <w:rPr>
          <w:rFonts w:ascii="Sylfaen" w:hAnsi="Sylfaen"/>
          <w:sz w:val="20"/>
          <w:szCs w:val="20"/>
        </w:rPr>
        <w:t xml:space="preserve"> </w:t>
      </w:r>
      <w:r w:rsidR="00DA5D3D" w:rsidRPr="00973E36">
        <w:rPr>
          <w:rFonts w:ascii="Sylfaen" w:hAnsi="Sylfaen"/>
          <w:sz w:val="20"/>
          <w:szCs w:val="20"/>
        </w:rPr>
        <w:t xml:space="preserve">                                                                             </w:t>
      </w:r>
      <w:r w:rsidRPr="00973E36">
        <w:rPr>
          <w:rFonts w:ascii="Sylfaen" w:hAnsi="Sylfaen"/>
          <w:sz w:val="20"/>
          <w:szCs w:val="20"/>
        </w:rPr>
        <w:t xml:space="preserve">                                     </w:t>
      </w:r>
      <w:r w:rsidR="00DA5D3D" w:rsidRPr="00973E36">
        <w:rPr>
          <w:rFonts w:ascii="Sylfaen" w:hAnsi="Sylfaen"/>
          <w:sz w:val="20"/>
          <w:szCs w:val="20"/>
        </w:rPr>
        <w:t xml:space="preserve">      </w:t>
      </w:r>
    </w:p>
    <w:p w14:paraId="1E9D4378" w14:textId="77777777" w:rsidR="00F855BB" w:rsidRPr="00973E36" w:rsidRDefault="00F855BB" w:rsidP="00B46D58">
      <w:pPr>
        <w:tabs>
          <w:tab w:val="left" w:pos="7371"/>
        </w:tabs>
        <w:spacing w:after="160"/>
        <w:ind w:left="3544" w:firstLine="3"/>
        <w:jc w:val="both"/>
        <w:rPr>
          <w:rFonts w:ascii="Sylfaen" w:hAnsi="Sylfaen"/>
          <w:sz w:val="20"/>
          <w:szCs w:val="20"/>
          <w:lang w:val="hy-AM"/>
        </w:rPr>
      </w:pPr>
    </w:p>
    <w:p w14:paraId="123208C5" w14:textId="77777777" w:rsidR="00F855BB" w:rsidRPr="00973E36" w:rsidRDefault="00F855BB" w:rsidP="00B46D58">
      <w:pPr>
        <w:tabs>
          <w:tab w:val="left" w:pos="7371"/>
        </w:tabs>
        <w:spacing w:after="160"/>
        <w:ind w:left="3544" w:firstLine="3"/>
        <w:jc w:val="both"/>
        <w:rPr>
          <w:rFonts w:ascii="Sylfaen" w:hAnsi="Sylfaen"/>
          <w:sz w:val="20"/>
          <w:szCs w:val="20"/>
          <w:lang w:val="hy-AM"/>
        </w:rPr>
      </w:pPr>
    </w:p>
    <w:p w14:paraId="24872D8F" w14:textId="77777777" w:rsidR="006B3E56" w:rsidRPr="00973E36" w:rsidRDefault="006B3E56" w:rsidP="00B46D58">
      <w:pPr>
        <w:tabs>
          <w:tab w:val="left" w:pos="7371"/>
        </w:tabs>
        <w:spacing w:after="160"/>
        <w:ind w:left="3544" w:firstLine="3"/>
        <w:jc w:val="both"/>
        <w:rPr>
          <w:rFonts w:ascii="Sylfaen" w:hAnsi="Sylfaen"/>
          <w:sz w:val="20"/>
          <w:szCs w:val="20"/>
        </w:rPr>
      </w:pPr>
    </w:p>
    <w:p w14:paraId="70EB7F11" w14:textId="77777777" w:rsidR="006B3E56" w:rsidRPr="00973E36" w:rsidRDefault="006B3E56" w:rsidP="00B46D58">
      <w:pPr>
        <w:tabs>
          <w:tab w:val="left" w:pos="7371"/>
        </w:tabs>
        <w:spacing w:after="160"/>
        <w:ind w:left="3544" w:firstLine="3"/>
        <w:jc w:val="both"/>
        <w:rPr>
          <w:rFonts w:ascii="Sylfaen" w:hAnsi="Sylfaen"/>
          <w:sz w:val="20"/>
          <w:szCs w:val="20"/>
        </w:rPr>
      </w:pPr>
    </w:p>
    <w:p w14:paraId="1576B141" w14:textId="77777777" w:rsidR="00374F4A" w:rsidRPr="00973E36" w:rsidRDefault="00374F4A" w:rsidP="00B46D58">
      <w:pPr>
        <w:jc w:val="both"/>
        <w:rPr>
          <w:rFonts w:ascii="Sylfaen" w:hAnsi="Sylfaen"/>
          <w:sz w:val="20"/>
          <w:szCs w:val="20"/>
        </w:rPr>
      </w:pPr>
      <w:r w:rsidRPr="00973E36">
        <w:rPr>
          <w:rFonts w:ascii="Sylfaen" w:hAnsi="Sylfaen"/>
          <w:sz w:val="20"/>
          <w:szCs w:val="20"/>
        </w:rPr>
        <w:t>_______________________________________________</w:t>
      </w:r>
      <w:r w:rsidRPr="00973E36">
        <w:rPr>
          <w:rFonts w:ascii="Sylfaen" w:hAnsi="Sylfaen"/>
          <w:sz w:val="20"/>
          <w:szCs w:val="20"/>
        </w:rPr>
        <w:tab/>
        <w:t>_____________________</w:t>
      </w:r>
    </w:p>
    <w:p w14:paraId="057ACAAE" w14:textId="77777777" w:rsidR="00374F4A" w:rsidRPr="00973E36" w:rsidRDefault="00374F4A" w:rsidP="00B46D58">
      <w:pPr>
        <w:tabs>
          <w:tab w:val="left" w:pos="7230"/>
        </w:tabs>
        <w:ind w:left="851"/>
        <w:jc w:val="both"/>
        <w:rPr>
          <w:rFonts w:ascii="Sylfaen" w:hAnsi="Sylfaen"/>
          <w:sz w:val="20"/>
          <w:szCs w:val="20"/>
        </w:rPr>
      </w:pPr>
      <w:r w:rsidRPr="00973E36">
        <w:rPr>
          <w:rFonts w:ascii="Sylfaen" w:hAnsi="Sylfaen"/>
          <w:sz w:val="20"/>
          <w:szCs w:val="20"/>
        </w:rPr>
        <w:t>наименование участника (должность,</w:t>
      </w:r>
      <w:r w:rsidRPr="00973E36">
        <w:rPr>
          <w:rFonts w:ascii="Sylfaen" w:hAnsi="Sylfaen"/>
          <w:sz w:val="20"/>
          <w:szCs w:val="20"/>
        </w:rPr>
        <w:tab/>
        <w:t>подпись)</w:t>
      </w:r>
    </w:p>
    <w:p w14:paraId="52BE344D" w14:textId="77777777" w:rsidR="00374F4A" w:rsidRPr="00973E36" w:rsidRDefault="00374F4A" w:rsidP="00B46D58">
      <w:pPr>
        <w:spacing w:after="160"/>
        <w:ind w:left="1134"/>
        <w:jc w:val="both"/>
        <w:rPr>
          <w:rFonts w:ascii="Sylfaen" w:hAnsi="Sylfaen"/>
          <w:sz w:val="20"/>
          <w:szCs w:val="20"/>
        </w:rPr>
      </w:pPr>
      <w:r w:rsidRPr="00973E36">
        <w:rPr>
          <w:rFonts w:ascii="Sylfaen" w:hAnsi="Sylfaen"/>
          <w:sz w:val="20"/>
          <w:szCs w:val="20"/>
        </w:rPr>
        <w:t>имя, фамилия руководителя)</w:t>
      </w:r>
    </w:p>
    <w:p w14:paraId="65E94590" w14:textId="77777777" w:rsidR="0094684E" w:rsidRPr="00973E36" w:rsidRDefault="00B2572B" w:rsidP="00B46D58">
      <w:pPr>
        <w:widowControl w:val="0"/>
        <w:spacing w:after="160"/>
        <w:jc w:val="right"/>
        <w:rPr>
          <w:rFonts w:ascii="Sylfaen" w:hAnsi="Sylfaen"/>
          <w:b/>
          <w:sz w:val="20"/>
          <w:szCs w:val="20"/>
        </w:rPr>
      </w:pPr>
      <w:r w:rsidRPr="00973E36">
        <w:rPr>
          <w:rFonts w:ascii="Sylfaen" w:hAnsi="Sylfaen"/>
          <w:sz w:val="20"/>
          <w:szCs w:val="20"/>
        </w:rPr>
        <w:t>М. П.</w:t>
      </w:r>
      <w:r w:rsidR="00A225D9" w:rsidRPr="00973E36">
        <w:rPr>
          <w:rFonts w:ascii="Sylfaen" w:hAnsi="Sylfaen"/>
          <w:b/>
          <w:sz w:val="20"/>
          <w:szCs w:val="20"/>
        </w:rPr>
        <w:t xml:space="preserve"> </w:t>
      </w:r>
    </w:p>
    <w:p w14:paraId="411E8C1D" w14:textId="77777777" w:rsidR="00123294" w:rsidRPr="00973E36" w:rsidRDefault="00123294" w:rsidP="00B46D58">
      <w:pPr>
        <w:rPr>
          <w:rFonts w:ascii="Sylfaen" w:hAnsi="Sylfaen"/>
          <w:b/>
          <w:sz w:val="20"/>
          <w:szCs w:val="20"/>
        </w:rPr>
      </w:pPr>
      <w:r w:rsidRPr="00973E36">
        <w:rPr>
          <w:rFonts w:ascii="Sylfaen" w:hAnsi="Sylfaen"/>
          <w:b/>
          <w:sz w:val="20"/>
          <w:szCs w:val="20"/>
        </w:rPr>
        <w:br w:type="page"/>
      </w:r>
    </w:p>
    <w:p w14:paraId="4BF21677" w14:textId="77777777" w:rsidR="00B048B2" w:rsidRPr="00973E36" w:rsidRDefault="00B048B2" w:rsidP="00B46D58">
      <w:pPr>
        <w:rPr>
          <w:rFonts w:ascii="Sylfaen" w:hAnsi="Sylfaen"/>
          <w:b/>
          <w:sz w:val="20"/>
          <w:szCs w:val="20"/>
        </w:rPr>
      </w:pPr>
    </w:p>
    <w:p w14:paraId="2154BC95" w14:textId="77777777" w:rsidR="00D043C1" w:rsidRPr="00973E36" w:rsidRDefault="00D043C1" w:rsidP="00D043C1">
      <w:pPr>
        <w:pStyle w:val="3"/>
        <w:keepNext w:val="0"/>
        <w:widowControl w:val="0"/>
        <w:spacing w:after="160" w:line="240" w:lineRule="auto"/>
        <w:ind w:firstLine="567"/>
        <w:jc w:val="right"/>
        <w:rPr>
          <w:rFonts w:ascii="Sylfaen" w:hAnsi="Sylfaen" w:cs="Arial"/>
          <w:b/>
          <w:i w:val="0"/>
        </w:rPr>
      </w:pPr>
      <w:r w:rsidRPr="00973E36">
        <w:rPr>
          <w:rFonts w:ascii="Sylfaen" w:hAnsi="Sylfaen"/>
          <w:b/>
          <w:i w:val="0"/>
        </w:rPr>
        <w:t>Приложение № 1,1</w:t>
      </w:r>
    </w:p>
    <w:p w14:paraId="4AD36271" w14:textId="0AE48A12" w:rsidR="00234A3E" w:rsidRPr="00234A3E" w:rsidRDefault="00D043C1" w:rsidP="00234A3E">
      <w:pPr>
        <w:jc w:val="center"/>
        <w:rPr>
          <w:rFonts w:ascii="Sylfaen" w:hAnsi="Sylfaen"/>
          <w:sz w:val="20"/>
          <w:szCs w:val="20"/>
        </w:rPr>
      </w:pPr>
      <w:r w:rsidRPr="00973E36">
        <w:rPr>
          <w:rFonts w:ascii="Sylfaen" w:hAnsi="Sylfaen"/>
          <w:b/>
        </w:rPr>
        <w:t>к Приглашению на открытый конкурс</w:t>
      </w:r>
      <w:r w:rsidRPr="00973E36">
        <w:rPr>
          <w:rFonts w:ascii="Sylfaen" w:hAnsi="Sylfaen" w:cs="Arial"/>
          <w:b/>
        </w:rPr>
        <w:br/>
      </w:r>
      <w:r w:rsidRPr="00973E36">
        <w:rPr>
          <w:rFonts w:ascii="Sylfaen" w:hAnsi="Sylfaen"/>
          <w:b/>
        </w:rPr>
        <w:t xml:space="preserve">под кодом </w:t>
      </w:r>
      <w:r w:rsidR="00A11843" w:rsidRPr="00A11843">
        <w:rPr>
          <w:rFonts w:ascii="Sylfaen" w:hAnsi="Sylfaen"/>
          <w:b/>
        </w:rPr>
        <w:t xml:space="preserve">  </w:t>
      </w:r>
      <w:r w:rsidR="00FE3FB0">
        <w:rPr>
          <w:rFonts w:ascii="Sylfaen" w:hAnsi="Sylfaen"/>
          <w:sz w:val="20"/>
          <w:szCs w:val="20"/>
        </w:rPr>
        <w:t>-</w:t>
      </w:r>
      <w:r w:rsidR="002D0E7F" w:rsidRPr="002D0E7F">
        <w:rPr>
          <w:rFonts w:ascii="Sylfaen" w:hAnsi="Sylfaen"/>
          <w:sz w:val="20"/>
          <w:szCs w:val="20"/>
        </w:rPr>
        <w:t xml:space="preserve"> </w:t>
      </w:r>
      <w:r w:rsidR="00234A3E" w:rsidRPr="00234A3E">
        <w:rPr>
          <w:rFonts w:ascii="Sylfaen" w:hAnsi="Sylfaen"/>
          <w:sz w:val="20"/>
          <w:szCs w:val="20"/>
        </w:rPr>
        <w:t>ЦЦПМП</w:t>
      </w:r>
      <w:r w:rsidR="00234A3E" w:rsidRPr="00234A3E">
        <w:rPr>
          <w:rFonts w:ascii="Sylfaen" w:hAnsi="Sylfaen"/>
          <w:i/>
          <w:sz w:val="20"/>
          <w:szCs w:val="20"/>
          <w:lang w:val="af-ZA"/>
        </w:rPr>
        <w:t xml:space="preserve"> </w:t>
      </w:r>
      <w:r w:rsidR="00234A3E" w:rsidRPr="00234A3E">
        <w:rPr>
          <w:rFonts w:ascii="Sylfaen" w:hAnsi="Sylfaen"/>
          <w:sz w:val="20"/>
          <w:szCs w:val="20"/>
        </w:rPr>
        <w:t>-</w:t>
      </w:r>
      <w:r w:rsidR="00234A3E" w:rsidRPr="00234A3E">
        <w:rPr>
          <w:rFonts w:ascii="Sylfaen" w:hAnsi="Sylfaen"/>
          <w:sz w:val="20"/>
          <w:szCs w:val="20"/>
          <w:lang w:val="en-US"/>
        </w:rPr>
        <w:t>GHAPDZB</w:t>
      </w:r>
      <w:r w:rsidR="00234A3E" w:rsidRPr="00234A3E">
        <w:rPr>
          <w:rFonts w:ascii="Sylfaen" w:hAnsi="Sylfaen"/>
          <w:sz w:val="20"/>
          <w:szCs w:val="20"/>
        </w:rPr>
        <w:t xml:space="preserve"> -</w:t>
      </w:r>
      <w:r w:rsidR="00803067" w:rsidRPr="00803067">
        <w:rPr>
          <w:rFonts w:ascii="Sylfaen" w:hAnsi="Sylfaen"/>
          <w:sz w:val="20"/>
          <w:szCs w:val="20"/>
        </w:rPr>
        <w:t>24/01</w:t>
      </w:r>
    </w:p>
    <w:p w14:paraId="2A745960" w14:textId="77777777" w:rsidR="00FE3FB0" w:rsidRPr="00A11843" w:rsidRDefault="00FE3FB0" w:rsidP="00FE3FB0">
      <w:pPr>
        <w:jc w:val="center"/>
        <w:rPr>
          <w:rFonts w:ascii="Sylfaen" w:hAnsi="Sylfaen"/>
          <w:sz w:val="20"/>
          <w:szCs w:val="20"/>
        </w:rPr>
      </w:pPr>
    </w:p>
    <w:p w14:paraId="4C9586ED" w14:textId="77777777" w:rsidR="00D043C1" w:rsidRPr="00973E36" w:rsidRDefault="00D043C1" w:rsidP="00D043C1">
      <w:pPr>
        <w:pStyle w:val="31"/>
        <w:widowControl w:val="0"/>
        <w:spacing w:after="160" w:line="240" w:lineRule="auto"/>
        <w:jc w:val="right"/>
        <w:rPr>
          <w:rFonts w:ascii="Sylfaen" w:hAnsi="Sylfaen" w:cs="Arial"/>
          <w:b/>
        </w:rPr>
      </w:pPr>
    </w:p>
    <w:p w14:paraId="1F65FDC7" w14:textId="77777777" w:rsidR="00D043C1" w:rsidRPr="00973E36" w:rsidRDefault="00D043C1" w:rsidP="00D043C1">
      <w:pPr>
        <w:widowControl w:val="0"/>
        <w:spacing w:after="160"/>
        <w:ind w:left="567" w:right="565"/>
        <w:jc w:val="center"/>
        <w:rPr>
          <w:rFonts w:ascii="Sylfaen" w:hAnsi="Sylfaen"/>
          <w:b/>
          <w:sz w:val="20"/>
          <w:szCs w:val="20"/>
        </w:rPr>
      </w:pPr>
    </w:p>
    <w:p w14:paraId="26C5804E" w14:textId="77777777" w:rsidR="00D043C1" w:rsidRPr="00973E36" w:rsidRDefault="00D043C1" w:rsidP="00D043C1">
      <w:pPr>
        <w:pStyle w:val="3"/>
        <w:keepNext w:val="0"/>
        <w:widowControl w:val="0"/>
        <w:spacing w:after="160" w:line="240" w:lineRule="auto"/>
        <w:ind w:left="567" w:right="565"/>
        <w:rPr>
          <w:rFonts w:ascii="Sylfaen" w:hAnsi="Sylfaen"/>
          <w:b/>
          <w:i w:val="0"/>
        </w:rPr>
      </w:pPr>
      <w:r w:rsidRPr="00973E36">
        <w:rPr>
          <w:rFonts w:ascii="Sylfaen" w:hAnsi="Sylfaen"/>
          <w:b/>
          <w:i w:val="0"/>
        </w:rPr>
        <w:t>ПОЛНОЕ ОПИСАНИЕ</w:t>
      </w:r>
    </w:p>
    <w:p w14:paraId="01D7EEFB" w14:textId="77777777" w:rsidR="00D043C1" w:rsidRPr="00973E36" w:rsidRDefault="00D043C1" w:rsidP="00D043C1">
      <w:pPr>
        <w:pStyle w:val="3"/>
        <w:keepNext w:val="0"/>
        <w:widowControl w:val="0"/>
        <w:spacing w:after="160" w:line="240" w:lineRule="auto"/>
        <w:ind w:left="567" w:right="565"/>
        <w:rPr>
          <w:rFonts w:ascii="Sylfaen" w:hAnsi="Sylfaen"/>
          <w:b/>
          <w:i w:val="0"/>
        </w:rPr>
      </w:pPr>
      <w:r w:rsidRPr="00973E36">
        <w:rPr>
          <w:rFonts w:ascii="Sylfaen" w:hAnsi="Sylfaen"/>
          <w:b/>
          <w:i w:val="0"/>
        </w:rPr>
        <w:t xml:space="preserve">предлагаемого </w:t>
      </w:r>
      <w:r w:rsidR="00A35FB1" w:rsidRPr="00973E36">
        <w:rPr>
          <w:rFonts w:ascii="Sylfaen" w:hAnsi="Sylfaen"/>
          <w:b/>
          <w:i w:val="0"/>
        </w:rPr>
        <w:t>товара</w:t>
      </w:r>
    </w:p>
    <w:p w14:paraId="53F7C0F7" w14:textId="77777777" w:rsidR="00D043C1" w:rsidRPr="00973E36" w:rsidRDefault="00D043C1" w:rsidP="00D043C1">
      <w:pPr>
        <w:pStyle w:val="3"/>
        <w:keepNext w:val="0"/>
        <w:widowControl w:val="0"/>
        <w:spacing w:after="160" w:line="240" w:lineRule="auto"/>
        <w:ind w:left="567" w:right="565"/>
        <w:rPr>
          <w:rFonts w:ascii="Sylfaen" w:hAnsi="Sylfaen" w:cs="Arial"/>
        </w:rPr>
      </w:pPr>
    </w:p>
    <w:p w14:paraId="62B29CE5" w14:textId="77777777" w:rsidR="00D043C1" w:rsidRPr="00973E36" w:rsidRDefault="00D043C1" w:rsidP="00D043C1">
      <w:pPr>
        <w:widowControl w:val="0"/>
        <w:jc w:val="both"/>
        <w:rPr>
          <w:rFonts w:ascii="Sylfaen" w:hAnsi="Sylfaen"/>
          <w:sz w:val="20"/>
          <w:szCs w:val="20"/>
        </w:rPr>
      </w:pPr>
      <w:r w:rsidRPr="00973E36">
        <w:rPr>
          <w:rFonts w:ascii="Sylfaen" w:hAnsi="Sylfaen"/>
          <w:sz w:val="20"/>
          <w:szCs w:val="20"/>
        </w:rPr>
        <w:t xml:space="preserve">_____________________________,                               в качестве участника в </w:t>
      </w:r>
    </w:p>
    <w:p w14:paraId="7939F3E0" w14:textId="77777777" w:rsidR="00D043C1" w:rsidRPr="00973E36" w:rsidRDefault="00D043C1" w:rsidP="00D043C1">
      <w:pPr>
        <w:widowControl w:val="0"/>
        <w:spacing w:after="120"/>
        <w:jc w:val="both"/>
        <w:rPr>
          <w:rFonts w:ascii="Sylfaen" w:hAnsi="Sylfaen" w:cs="Arial"/>
          <w:sz w:val="20"/>
          <w:szCs w:val="20"/>
          <w:u w:val="single"/>
        </w:rPr>
      </w:pPr>
      <w:r w:rsidRPr="00973E36">
        <w:rPr>
          <w:rFonts w:ascii="Sylfaen" w:hAnsi="Sylfaen"/>
          <w:sz w:val="20"/>
          <w:szCs w:val="20"/>
        </w:rPr>
        <w:t>наименование участника</w:t>
      </w:r>
    </w:p>
    <w:p w14:paraId="3F4DCDCA" w14:textId="7FF9E395" w:rsidR="00234A3E" w:rsidRPr="00234A3E" w:rsidRDefault="00D043C1" w:rsidP="00234A3E">
      <w:pPr>
        <w:jc w:val="center"/>
        <w:rPr>
          <w:rFonts w:ascii="Sylfaen" w:hAnsi="Sylfaen"/>
          <w:sz w:val="20"/>
          <w:szCs w:val="20"/>
        </w:rPr>
      </w:pPr>
      <w:r w:rsidRPr="00973E36">
        <w:rPr>
          <w:rFonts w:ascii="Sylfaen" w:hAnsi="Sylfaen"/>
          <w:sz w:val="20"/>
          <w:szCs w:val="20"/>
        </w:rPr>
        <w:t xml:space="preserve">рамках открытого конкурса под кодом </w:t>
      </w:r>
      <w:r w:rsidR="00A11843" w:rsidRPr="00A11843">
        <w:rPr>
          <w:rFonts w:ascii="Sylfaen" w:hAnsi="Sylfaen"/>
          <w:sz w:val="20"/>
          <w:szCs w:val="20"/>
        </w:rPr>
        <w:t xml:space="preserve">  </w:t>
      </w:r>
      <w:r w:rsidR="00FE3FB0">
        <w:rPr>
          <w:rFonts w:ascii="Sylfaen" w:hAnsi="Sylfaen"/>
          <w:sz w:val="20"/>
          <w:szCs w:val="20"/>
        </w:rPr>
        <w:t>-</w:t>
      </w:r>
      <w:r w:rsidR="002D0E7F" w:rsidRPr="002D0E7F">
        <w:rPr>
          <w:rFonts w:ascii="Sylfaen" w:hAnsi="Sylfaen"/>
          <w:sz w:val="20"/>
          <w:szCs w:val="20"/>
        </w:rPr>
        <w:t xml:space="preserve"> </w:t>
      </w:r>
      <w:r w:rsidR="00234A3E" w:rsidRPr="00234A3E">
        <w:rPr>
          <w:rFonts w:ascii="Sylfaen" w:hAnsi="Sylfaen"/>
          <w:sz w:val="20"/>
          <w:szCs w:val="20"/>
        </w:rPr>
        <w:t>ЦЦПМП</w:t>
      </w:r>
      <w:r w:rsidR="00234A3E" w:rsidRPr="00234A3E">
        <w:rPr>
          <w:rFonts w:ascii="Sylfaen" w:hAnsi="Sylfaen"/>
          <w:i/>
          <w:sz w:val="20"/>
          <w:szCs w:val="20"/>
          <w:lang w:val="af-ZA"/>
        </w:rPr>
        <w:t xml:space="preserve"> </w:t>
      </w:r>
      <w:r w:rsidR="00234A3E" w:rsidRPr="00234A3E">
        <w:rPr>
          <w:rFonts w:ascii="Sylfaen" w:hAnsi="Sylfaen"/>
          <w:sz w:val="20"/>
          <w:szCs w:val="20"/>
        </w:rPr>
        <w:t>-</w:t>
      </w:r>
      <w:r w:rsidR="00234A3E" w:rsidRPr="00234A3E">
        <w:rPr>
          <w:rFonts w:ascii="Sylfaen" w:hAnsi="Sylfaen"/>
          <w:sz w:val="20"/>
          <w:szCs w:val="20"/>
          <w:lang w:val="en-US"/>
        </w:rPr>
        <w:t>GHAPDZB</w:t>
      </w:r>
      <w:r w:rsidR="00234A3E" w:rsidRPr="00234A3E">
        <w:rPr>
          <w:rFonts w:ascii="Sylfaen" w:hAnsi="Sylfaen"/>
          <w:sz w:val="20"/>
          <w:szCs w:val="20"/>
        </w:rPr>
        <w:t xml:space="preserve"> -</w:t>
      </w:r>
      <w:r w:rsidR="00803067" w:rsidRPr="00803067">
        <w:rPr>
          <w:rFonts w:ascii="Sylfaen" w:hAnsi="Sylfaen"/>
          <w:sz w:val="20"/>
          <w:szCs w:val="20"/>
        </w:rPr>
        <w:t>24/01</w:t>
      </w:r>
    </w:p>
    <w:p w14:paraId="26DC8A23" w14:textId="77777777" w:rsidR="00FE3FB0" w:rsidRPr="00A11843" w:rsidRDefault="00FE3FB0" w:rsidP="00FE3FB0">
      <w:pPr>
        <w:jc w:val="center"/>
        <w:rPr>
          <w:rFonts w:ascii="Sylfaen" w:hAnsi="Sylfaen"/>
          <w:sz w:val="20"/>
          <w:szCs w:val="20"/>
        </w:rPr>
      </w:pPr>
    </w:p>
    <w:p w14:paraId="75AC2CB0" w14:textId="77777777" w:rsidR="00D043C1" w:rsidRPr="00973E36" w:rsidRDefault="00D043C1" w:rsidP="00D043C1">
      <w:pPr>
        <w:widowControl w:val="0"/>
        <w:spacing w:after="160"/>
        <w:jc w:val="both"/>
        <w:rPr>
          <w:rFonts w:ascii="Sylfaen" w:hAnsi="Sylfaen"/>
          <w:sz w:val="20"/>
          <w:szCs w:val="20"/>
        </w:rPr>
      </w:pPr>
      <w:r w:rsidRPr="00973E36">
        <w:rPr>
          <w:rFonts w:ascii="Sylfaen" w:hAnsi="Sylfaen"/>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
        <w:gridCol w:w="1686"/>
        <w:gridCol w:w="1453"/>
        <w:gridCol w:w="5112"/>
      </w:tblGrid>
      <w:tr w:rsidR="00D043C1" w:rsidRPr="00973E36" w14:paraId="0A4A0542" w14:textId="77777777" w:rsidTr="00D35E05">
        <w:tc>
          <w:tcPr>
            <w:tcW w:w="1035" w:type="dxa"/>
            <w:vMerge w:val="restart"/>
            <w:vAlign w:val="center"/>
          </w:tcPr>
          <w:p w14:paraId="693B632E" w14:textId="77777777" w:rsidR="00EE1022" w:rsidRPr="00973E36" w:rsidRDefault="00EE1022" w:rsidP="00FF3F2A">
            <w:pPr>
              <w:widowControl w:val="0"/>
              <w:jc w:val="center"/>
              <w:rPr>
                <w:rFonts w:ascii="Sylfaen" w:hAnsi="Sylfaen"/>
                <w:b/>
                <w:sz w:val="20"/>
                <w:szCs w:val="20"/>
              </w:rPr>
            </w:pPr>
          </w:p>
          <w:p w14:paraId="2658D6AC" w14:textId="77777777" w:rsidR="00D043C1" w:rsidRPr="00973E36" w:rsidRDefault="00D043C1" w:rsidP="00FF3F2A">
            <w:pPr>
              <w:widowControl w:val="0"/>
              <w:jc w:val="center"/>
              <w:rPr>
                <w:rFonts w:ascii="Sylfaen" w:hAnsi="Sylfaen"/>
                <w:b/>
                <w:bCs/>
                <w:sz w:val="20"/>
                <w:szCs w:val="20"/>
              </w:rPr>
            </w:pPr>
            <w:r w:rsidRPr="00973E36">
              <w:rPr>
                <w:rFonts w:ascii="Sylfaen" w:hAnsi="Sylfaen"/>
                <w:b/>
                <w:sz w:val="20"/>
                <w:szCs w:val="20"/>
              </w:rPr>
              <w:t>Номер лота</w:t>
            </w:r>
          </w:p>
        </w:tc>
        <w:tc>
          <w:tcPr>
            <w:tcW w:w="8251" w:type="dxa"/>
            <w:gridSpan w:val="3"/>
            <w:vAlign w:val="center"/>
          </w:tcPr>
          <w:p w14:paraId="39303ABC" w14:textId="77777777" w:rsidR="00D043C1" w:rsidRPr="00973E36" w:rsidRDefault="00D043C1" w:rsidP="00FF3F2A">
            <w:pPr>
              <w:widowControl w:val="0"/>
              <w:jc w:val="center"/>
              <w:rPr>
                <w:rFonts w:ascii="Sylfaen" w:hAnsi="Sylfaen"/>
                <w:b/>
                <w:bCs/>
                <w:sz w:val="20"/>
                <w:szCs w:val="20"/>
              </w:rPr>
            </w:pPr>
            <w:r w:rsidRPr="00973E36">
              <w:rPr>
                <w:rFonts w:ascii="Sylfaen" w:hAnsi="Sylfaen"/>
                <w:b/>
                <w:sz w:val="20"/>
                <w:szCs w:val="20"/>
              </w:rPr>
              <w:t>Предлагаемый товар</w:t>
            </w:r>
          </w:p>
        </w:tc>
      </w:tr>
      <w:tr w:rsidR="00E020E1" w:rsidRPr="00973E36" w14:paraId="53CE24FC" w14:textId="77777777" w:rsidTr="00973E36">
        <w:trPr>
          <w:trHeight w:val="696"/>
        </w:trPr>
        <w:tc>
          <w:tcPr>
            <w:tcW w:w="1035" w:type="dxa"/>
            <w:vMerge/>
            <w:vAlign w:val="center"/>
          </w:tcPr>
          <w:p w14:paraId="54B868FA" w14:textId="77777777" w:rsidR="00E020E1" w:rsidRPr="00973E36" w:rsidRDefault="00E020E1" w:rsidP="00FF3F2A">
            <w:pPr>
              <w:widowControl w:val="0"/>
              <w:jc w:val="center"/>
              <w:rPr>
                <w:rFonts w:ascii="Sylfaen" w:hAnsi="Sylfaen"/>
                <w:b/>
                <w:bCs/>
                <w:sz w:val="20"/>
                <w:szCs w:val="20"/>
              </w:rPr>
            </w:pPr>
          </w:p>
        </w:tc>
        <w:tc>
          <w:tcPr>
            <w:tcW w:w="1686" w:type="dxa"/>
            <w:vAlign w:val="center"/>
          </w:tcPr>
          <w:p w14:paraId="41A01AE8" w14:textId="77777777" w:rsidR="00E020E1" w:rsidRPr="00973E36" w:rsidRDefault="00E020E1" w:rsidP="00FF3F2A">
            <w:pPr>
              <w:widowControl w:val="0"/>
              <w:jc w:val="center"/>
              <w:rPr>
                <w:rFonts w:ascii="Sylfaen" w:hAnsi="Sylfaen"/>
                <w:b/>
                <w:bCs/>
                <w:sz w:val="20"/>
                <w:szCs w:val="20"/>
                <w:lang w:val="en-US"/>
              </w:rPr>
            </w:pPr>
            <w:r w:rsidRPr="00973E36">
              <w:rPr>
                <w:rFonts w:ascii="Sylfaen" w:hAnsi="Sylfaen"/>
                <w:b/>
                <w:sz w:val="20"/>
                <w:szCs w:val="20"/>
                <w:lang w:val="en-US"/>
              </w:rPr>
              <w:t>Наименование</w:t>
            </w:r>
          </w:p>
        </w:tc>
        <w:tc>
          <w:tcPr>
            <w:tcW w:w="1453" w:type="dxa"/>
            <w:vAlign w:val="center"/>
          </w:tcPr>
          <w:p w14:paraId="36351930" w14:textId="77777777" w:rsidR="00E020E1" w:rsidRPr="00973E36" w:rsidRDefault="00E020E1" w:rsidP="00FF3F2A">
            <w:pPr>
              <w:widowControl w:val="0"/>
              <w:jc w:val="center"/>
              <w:rPr>
                <w:rFonts w:ascii="Sylfaen" w:hAnsi="Sylfaen"/>
                <w:b/>
                <w:bCs/>
                <w:sz w:val="20"/>
                <w:szCs w:val="20"/>
              </w:rPr>
            </w:pPr>
            <w:r w:rsidRPr="00973E36">
              <w:rPr>
                <w:rFonts w:ascii="Sylfaen" w:hAnsi="Sylfaen"/>
                <w:b/>
                <w:sz w:val="20"/>
                <w:szCs w:val="20"/>
              </w:rPr>
              <w:t>товарный знак</w:t>
            </w:r>
          </w:p>
        </w:tc>
        <w:tc>
          <w:tcPr>
            <w:tcW w:w="5112" w:type="dxa"/>
            <w:vAlign w:val="center"/>
          </w:tcPr>
          <w:p w14:paraId="2E141749" w14:textId="77777777" w:rsidR="00E020E1" w:rsidRPr="00973E36" w:rsidRDefault="00E020E1" w:rsidP="00FF3F2A">
            <w:pPr>
              <w:widowControl w:val="0"/>
              <w:jc w:val="center"/>
              <w:rPr>
                <w:rFonts w:ascii="Sylfaen" w:hAnsi="Sylfaen"/>
                <w:b/>
                <w:bCs/>
                <w:sz w:val="20"/>
                <w:szCs w:val="20"/>
              </w:rPr>
            </w:pPr>
            <w:r w:rsidRPr="00973E36">
              <w:rPr>
                <w:rFonts w:ascii="Sylfaen" w:hAnsi="Sylfaen"/>
                <w:b/>
                <w:sz w:val="20"/>
                <w:szCs w:val="20"/>
              </w:rPr>
              <w:t>технические характеристики</w:t>
            </w:r>
          </w:p>
        </w:tc>
      </w:tr>
      <w:tr w:rsidR="00E020E1" w:rsidRPr="00973E36" w14:paraId="2D2CCCA5" w14:textId="77777777" w:rsidTr="00973E36">
        <w:tc>
          <w:tcPr>
            <w:tcW w:w="1035" w:type="dxa"/>
          </w:tcPr>
          <w:p w14:paraId="266DACBE" w14:textId="77777777" w:rsidR="00E020E1" w:rsidRPr="00973E36" w:rsidRDefault="00E020E1" w:rsidP="00FF3F2A">
            <w:pPr>
              <w:pStyle w:val="3"/>
              <w:keepNext w:val="0"/>
              <w:widowControl w:val="0"/>
              <w:spacing w:line="240" w:lineRule="auto"/>
              <w:jc w:val="left"/>
              <w:rPr>
                <w:rFonts w:ascii="Sylfaen" w:hAnsi="Sylfaen"/>
                <w:b/>
              </w:rPr>
            </w:pPr>
          </w:p>
        </w:tc>
        <w:tc>
          <w:tcPr>
            <w:tcW w:w="1686" w:type="dxa"/>
          </w:tcPr>
          <w:p w14:paraId="5888BCA7" w14:textId="77777777" w:rsidR="00E020E1" w:rsidRPr="00973E36" w:rsidRDefault="00E020E1" w:rsidP="00FF3F2A">
            <w:pPr>
              <w:pStyle w:val="3"/>
              <w:keepNext w:val="0"/>
              <w:widowControl w:val="0"/>
              <w:spacing w:line="240" w:lineRule="auto"/>
              <w:jc w:val="left"/>
              <w:rPr>
                <w:rFonts w:ascii="Sylfaen" w:hAnsi="Sylfaen"/>
                <w:b/>
              </w:rPr>
            </w:pPr>
          </w:p>
        </w:tc>
        <w:tc>
          <w:tcPr>
            <w:tcW w:w="1453" w:type="dxa"/>
          </w:tcPr>
          <w:p w14:paraId="10BA4563" w14:textId="77777777" w:rsidR="00E020E1" w:rsidRPr="00973E36" w:rsidRDefault="00E020E1" w:rsidP="00FF3F2A">
            <w:pPr>
              <w:pStyle w:val="3"/>
              <w:keepNext w:val="0"/>
              <w:widowControl w:val="0"/>
              <w:spacing w:line="240" w:lineRule="auto"/>
              <w:jc w:val="left"/>
              <w:rPr>
                <w:rFonts w:ascii="Sylfaen" w:hAnsi="Sylfaen"/>
                <w:b/>
              </w:rPr>
            </w:pPr>
          </w:p>
        </w:tc>
        <w:tc>
          <w:tcPr>
            <w:tcW w:w="5112" w:type="dxa"/>
          </w:tcPr>
          <w:p w14:paraId="55049DF6" w14:textId="77777777" w:rsidR="00E020E1" w:rsidRPr="00973E36" w:rsidRDefault="00E020E1" w:rsidP="00FF3F2A">
            <w:pPr>
              <w:pStyle w:val="3"/>
              <w:keepNext w:val="0"/>
              <w:widowControl w:val="0"/>
              <w:spacing w:line="240" w:lineRule="auto"/>
              <w:jc w:val="left"/>
              <w:rPr>
                <w:rFonts w:ascii="Sylfaen" w:hAnsi="Sylfaen"/>
                <w:b/>
              </w:rPr>
            </w:pPr>
          </w:p>
        </w:tc>
      </w:tr>
      <w:tr w:rsidR="00E020E1" w:rsidRPr="00973E36" w14:paraId="1846348B" w14:textId="77777777" w:rsidTr="00973E36">
        <w:tc>
          <w:tcPr>
            <w:tcW w:w="1035" w:type="dxa"/>
          </w:tcPr>
          <w:p w14:paraId="2AB3AD76" w14:textId="77777777" w:rsidR="00E020E1" w:rsidRPr="00973E36" w:rsidRDefault="00E020E1" w:rsidP="00FF3F2A">
            <w:pPr>
              <w:pStyle w:val="3"/>
              <w:keepNext w:val="0"/>
              <w:widowControl w:val="0"/>
              <w:spacing w:line="240" w:lineRule="auto"/>
              <w:jc w:val="left"/>
              <w:rPr>
                <w:rFonts w:ascii="Sylfaen" w:hAnsi="Sylfaen"/>
                <w:b/>
              </w:rPr>
            </w:pPr>
          </w:p>
        </w:tc>
        <w:tc>
          <w:tcPr>
            <w:tcW w:w="1686" w:type="dxa"/>
          </w:tcPr>
          <w:p w14:paraId="4A124156" w14:textId="77777777" w:rsidR="00E020E1" w:rsidRPr="00973E36" w:rsidRDefault="00E020E1" w:rsidP="00FF3F2A">
            <w:pPr>
              <w:pStyle w:val="3"/>
              <w:keepNext w:val="0"/>
              <w:widowControl w:val="0"/>
              <w:spacing w:line="240" w:lineRule="auto"/>
              <w:jc w:val="left"/>
              <w:rPr>
                <w:rFonts w:ascii="Sylfaen" w:hAnsi="Sylfaen"/>
                <w:b/>
              </w:rPr>
            </w:pPr>
          </w:p>
        </w:tc>
        <w:tc>
          <w:tcPr>
            <w:tcW w:w="1453" w:type="dxa"/>
          </w:tcPr>
          <w:p w14:paraId="3961664C" w14:textId="77777777" w:rsidR="00E020E1" w:rsidRPr="00973E36" w:rsidRDefault="00E020E1" w:rsidP="00FF3F2A">
            <w:pPr>
              <w:pStyle w:val="3"/>
              <w:keepNext w:val="0"/>
              <w:widowControl w:val="0"/>
              <w:spacing w:line="240" w:lineRule="auto"/>
              <w:jc w:val="left"/>
              <w:rPr>
                <w:rFonts w:ascii="Sylfaen" w:hAnsi="Sylfaen"/>
                <w:b/>
              </w:rPr>
            </w:pPr>
          </w:p>
        </w:tc>
        <w:tc>
          <w:tcPr>
            <w:tcW w:w="5112" w:type="dxa"/>
          </w:tcPr>
          <w:p w14:paraId="689E3438" w14:textId="77777777" w:rsidR="00E020E1" w:rsidRPr="00973E36" w:rsidRDefault="00E020E1" w:rsidP="00FF3F2A">
            <w:pPr>
              <w:pStyle w:val="3"/>
              <w:keepNext w:val="0"/>
              <w:widowControl w:val="0"/>
              <w:spacing w:line="240" w:lineRule="auto"/>
              <w:jc w:val="left"/>
              <w:rPr>
                <w:rFonts w:ascii="Sylfaen" w:hAnsi="Sylfaen"/>
                <w:b/>
              </w:rPr>
            </w:pPr>
          </w:p>
        </w:tc>
      </w:tr>
      <w:tr w:rsidR="00E020E1" w:rsidRPr="00973E36" w14:paraId="4C342698" w14:textId="77777777" w:rsidTr="00973E36">
        <w:tc>
          <w:tcPr>
            <w:tcW w:w="1035" w:type="dxa"/>
          </w:tcPr>
          <w:p w14:paraId="585A770F" w14:textId="77777777" w:rsidR="00E020E1" w:rsidRPr="00973E36" w:rsidRDefault="00E020E1" w:rsidP="00FF3F2A">
            <w:pPr>
              <w:pStyle w:val="3"/>
              <w:keepNext w:val="0"/>
              <w:widowControl w:val="0"/>
              <w:spacing w:line="240" w:lineRule="auto"/>
              <w:jc w:val="left"/>
              <w:rPr>
                <w:rFonts w:ascii="Sylfaen" w:hAnsi="Sylfaen"/>
                <w:b/>
              </w:rPr>
            </w:pPr>
          </w:p>
        </w:tc>
        <w:tc>
          <w:tcPr>
            <w:tcW w:w="1686" w:type="dxa"/>
          </w:tcPr>
          <w:p w14:paraId="21966DFE" w14:textId="77777777" w:rsidR="00E020E1" w:rsidRPr="00973E36" w:rsidRDefault="00E020E1" w:rsidP="00FF3F2A">
            <w:pPr>
              <w:pStyle w:val="3"/>
              <w:keepNext w:val="0"/>
              <w:widowControl w:val="0"/>
              <w:spacing w:line="240" w:lineRule="auto"/>
              <w:jc w:val="left"/>
              <w:rPr>
                <w:rFonts w:ascii="Sylfaen" w:hAnsi="Sylfaen"/>
                <w:b/>
              </w:rPr>
            </w:pPr>
          </w:p>
        </w:tc>
        <w:tc>
          <w:tcPr>
            <w:tcW w:w="1453" w:type="dxa"/>
          </w:tcPr>
          <w:p w14:paraId="23066033" w14:textId="77777777" w:rsidR="00E020E1" w:rsidRPr="00973E36" w:rsidRDefault="00E020E1" w:rsidP="00FF3F2A">
            <w:pPr>
              <w:pStyle w:val="3"/>
              <w:keepNext w:val="0"/>
              <w:widowControl w:val="0"/>
              <w:spacing w:line="240" w:lineRule="auto"/>
              <w:jc w:val="left"/>
              <w:rPr>
                <w:rFonts w:ascii="Sylfaen" w:hAnsi="Sylfaen"/>
                <w:b/>
              </w:rPr>
            </w:pPr>
          </w:p>
        </w:tc>
        <w:tc>
          <w:tcPr>
            <w:tcW w:w="5112" w:type="dxa"/>
          </w:tcPr>
          <w:p w14:paraId="46A53D79" w14:textId="77777777" w:rsidR="00E020E1" w:rsidRPr="00973E36" w:rsidRDefault="00E020E1" w:rsidP="00FF3F2A">
            <w:pPr>
              <w:pStyle w:val="3"/>
              <w:keepNext w:val="0"/>
              <w:widowControl w:val="0"/>
              <w:spacing w:line="240" w:lineRule="auto"/>
              <w:jc w:val="left"/>
              <w:rPr>
                <w:rFonts w:ascii="Sylfaen" w:hAnsi="Sylfaen"/>
                <w:b/>
              </w:rPr>
            </w:pPr>
          </w:p>
        </w:tc>
      </w:tr>
    </w:tbl>
    <w:p w14:paraId="07B974AE" w14:textId="77777777" w:rsidR="00D043C1" w:rsidRPr="00973E36" w:rsidRDefault="00D043C1" w:rsidP="00D043C1">
      <w:pPr>
        <w:widowControl w:val="0"/>
        <w:tabs>
          <w:tab w:val="left" w:pos="6804"/>
        </w:tabs>
        <w:jc w:val="center"/>
        <w:rPr>
          <w:rFonts w:ascii="Sylfaen" w:hAnsi="Sylfaen"/>
          <w:sz w:val="20"/>
          <w:szCs w:val="20"/>
          <w:lang w:val="en-US"/>
        </w:rPr>
      </w:pPr>
    </w:p>
    <w:p w14:paraId="70BDFA6B" w14:textId="77777777" w:rsidR="00D043C1" w:rsidRPr="00973E36" w:rsidRDefault="00D043C1" w:rsidP="00D043C1">
      <w:pPr>
        <w:widowControl w:val="0"/>
        <w:tabs>
          <w:tab w:val="left" w:pos="6804"/>
        </w:tabs>
        <w:jc w:val="center"/>
        <w:rPr>
          <w:rFonts w:ascii="Sylfaen" w:hAnsi="Sylfaen"/>
          <w:sz w:val="20"/>
          <w:szCs w:val="20"/>
        </w:rPr>
      </w:pPr>
      <w:r w:rsidRPr="00973E36">
        <w:rPr>
          <w:rFonts w:ascii="Sylfaen" w:hAnsi="Sylfaen"/>
          <w:sz w:val="20"/>
          <w:szCs w:val="20"/>
        </w:rPr>
        <w:t>_________________________________________________</w:t>
      </w:r>
      <w:r w:rsidRPr="00973E36">
        <w:rPr>
          <w:rFonts w:ascii="Sylfaen" w:hAnsi="Sylfaen"/>
          <w:sz w:val="20"/>
          <w:szCs w:val="20"/>
        </w:rPr>
        <w:tab/>
        <w:t>_________________</w:t>
      </w:r>
    </w:p>
    <w:p w14:paraId="433CD873" w14:textId="77777777" w:rsidR="00D043C1" w:rsidRPr="00973E36" w:rsidRDefault="00D043C1" w:rsidP="00D043C1">
      <w:pPr>
        <w:widowControl w:val="0"/>
        <w:tabs>
          <w:tab w:val="left" w:pos="7513"/>
        </w:tabs>
        <w:spacing w:after="160"/>
        <w:ind w:left="709"/>
        <w:jc w:val="both"/>
        <w:rPr>
          <w:rFonts w:ascii="Sylfaen" w:hAnsi="Sylfaen" w:cs="Arial"/>
          <w:sz w:val="20"/>
          <w:szCs w:val="20"/>
        </w:rPr>
      </w:pPr>
      <w:r w:rsidRPr="00973E36">
        <w:rPr>
          <w:rFonts w:ascii="Sylfaen" w:hAnsi="Sylfaen"/>
          <w:sz w:val="20"/>
          <w:szCs w:val="20"/>
        </w:rPr>
        <w:t>наименование участника (должность, имя, фамилия руководителя</w:t>
      </w:r>
      <w:r w:rsidRPr="00973E36">
        <w:rPr>
          <w:rFonts w:ascii="Sylfaen" w:hAnsi="Sylfaen"/>
          <w:sz w:val="20"/>
          <w:szCs w:val="20"/>
        </w:rPr>
        <w:tab/>
        <w:t>подпись</w:t>
      </w:r>
    </w:p>
    <w:p w14:paraId="10489E1B" w14:textId="77777777" w:rsidR="00D043C1" w:rsidRPr="00973E36" w:rsidRDefault="00D043C1" w:rsidP="00D043C1">
      <w:pPr>
        <w:widowControl w:val="0"/>
        <w:spacing w:after="160"/>
        <w:jc w:val="right"/>
        <w:rPr>
          <w:rFonts w:ascii="Sylfaen" w:hAnsi="Sylfaen"/>
          <w:sz w:val="20"/>
          <w:szCs w:val="20"/>
        </w:rPr>
      </w:pPr>
    </w:p>
    <w:p w14:paraId="4CE61B9E" w14:textId="77777777" w:rsidR="00D043C1" w:rsidRPr="00973E36" w:rsidRDefault="00D043C1" w:rsidP="00D043C1">
      <w:pPr>
        <w:widowControl w:val="0"/>
        <w:spacing w:after="160"/>
        <w:jc w:val="right"/>
        <w:rPr>
          <w:rFonts w:ascii="Sylfaen" w:hAnsi="Sylfaen"/>
          <w:sz w:val="20"/>
          <w:szCs w:val="20"/>
        </w:rPr>
      </w:pPr>
      <w:r w:rsidRPr="00973E36">
        <w:rPr>
          <w:rFonts w:ascii="Sylfaen" w:hAnsi="Sylfaen"/>
          <w:sz w:val="20"/>
          <w:szCs w:val="20"/>
        </w:rPr>
        <w:t>М. П.</w:t>
      </w:r>
    </w:p>
    <w:p w14:paraId="361A7286" w14:textId="044582B3" w:rsidR="00B12CC8" w:rsidRPr="00B12CC8" w:rsidRDefault="00D043C1" w:rsidP="00B12CC8">
      <w:pPr>
        <w:rPr>
          <w:rFonts w:ascii="Sylfaen" w:hAnsi="Sylfaen"/>
          <w:b/>
        </w:rPr>
      </w:pPr>
      <w:r w:rsidRPr="00973E36">
        <w:rPr>
          <w:rFonts w:ascii="Sylfaen" w:hAnsi="Sylfaen"/>
          <w:sz w:val="20"/>
          <w:szCs w:val="20"/>
        </w:rPr>
        <w:br w:type="page"/>
      </w:r>
      <w:r w:rsidR="00B12CC8" w:rsidRPr="003237AC">
        <w:rPr>
          <w:rFonts w:ascii="Sylfaen" w:hAnsi="Sylfaen"/>
          <w:sz w:val="20"/>
          <w:szCs w:val="20"/>
        </w:rPr>
        <w:lastRenderedPageBreak/>
        <w:t xml:space="preserve">                                                                                                                      </w:t>
      </w:r>
      <w:r w:rsidR="00B12CC8" w:rsidRPr="00B12CC8">
        <w:rPr>
          <w:rFonts w:ascii="Sylfaen" w:hAnsi="Sylfaen"/>
          <w:sz w:val="20"/>
          <w:szCs w:val="20"/>
        </w:rPr>
        <w:t xml:space="preserve">                    </w:t>
      </w:r>
      <w:r w:rsidR="00B12CC8" w:rsidRPr="003237AC">
        <w:rPr>
          <w:rFonts w:ascii="Sylfaen" w:hAnsi="Sylfaen"/>
          <w:sz w:val="20"/>
          <w:szCs w:val="20"/>
        </w:rPr>
        <w:t xml:space="preserve">  </w:t>
      </w:r>
      <w:r w:rsidR="00B12CC8" w:rsidRPr="003237AC">
        <w:rPr>
          <w:rFonts w:ascii="Sylfaen" w:hAnsi="Sylfaen"/>
          <w:b/>
        </w:rPr>
        <w:t>Приложение № 1.</w:t>
      </w:r>
      <w:r w:rsidR="00B12CC8" w:rsidRPr="00B12CC8">
        <w:rPr>
          <w:rFonts w:ascii="Sylfaen" w:hAnsi="Sylfaen"/>
          <w:b/>
        </w:rPr>
        <w:t>2</w:t>
      </w:r>
    </w:p>
    <w:p w14:paraId="2FA85D77" w14:textId="733EB4B6" w:rsidR="00B12CC8" w:rsidRPr="004D173B" w:rsidRDefault="00B12CC8" w:rsidP="00B12CC8">
      <w:pPr>
        <w:rPr>
          <w:rFonts w:ascii="Sylfaen" w:hAnsi="Sylfaen"/>
          <w:sz w:val="20"/>
          <w:szCs w:val="20"/>
        </w:rPr>
      </w:pPr>
      <w:r w:rsidRPr="003237AC">
        <w:rPr>
          <w:rFonts w:ascii="Sylfaen" w:hAnsi="Sylfaen"/>
          <w:b/>
          <w:sz w:val="20"/>
          <w:szCs w:val="20"/>
        </w:rPr>
        <w:t xml:space="preserve">                                                                                                           </w:t>
      </w:r>
      <w:r w:rsidRPr="00B12CC8">
        <w:rPr>
          <w:rFonts w:ascii="Sylfaen" w:hAnsi="Sylfaen"/>
          <w:b/>
          <w:sz w:val="20"/>
          <w:szCs w:val="20"/>
        </w:rPr>
        <w:t xml:space="preserve">    </w:t>
      </w:r>
      <w:r w:rsidRPr="003237AC">
        <w:rPr>
          <w:rFonts w:ascii="Sylfaen" w:hAnsi="Sylfaen"/>
          <w:b/>
          <w:sz w:val="20"/>
          <w:szCs w:val="20"/>
        </w:rPr>
        <w:t xml:space="preserve">  к Приглашению на открытый конкурс</w:t>
      </w:r>
      <w:r w:rsidRPr="003237AC">
        <w:rPr>
          <w:rFonts w:ascii="Sylfaen" w:hAnsi="Sylfaen"/>
          <w:b/>
          <w:sz w:val="20"/>
          <w:szCs w:val="20"/>
        </w:rPr>
        <w:br/>
        <w:t xml:space="preserve">                                                                           </w:t>
      </w:r>
      <w:r>
        <w:rPr>
          <w:rFonts w:ascii="Sylfaen" w:hAnsi="Sylfaen"/>
          <w:b/>
          <w:sz w:val="20"/>
          <w:szCs w:val="20"/>
        </w:rPr>
        <w:t xml:space="preserve">                               </w:t>
      </w:r>
      <w:r w:rsidRPr="003237AC">
        <w:rPr>
          <w:rFonts w:ascii="Sylfaen" w:hAnsi="Sylfaen"/>
          <w:b/>
          <w:sz w:val="20"/>
          <w:szCs w:val="20"/>
        </w:rPr>
        <w:t xml:space="preserve">  под кодом </w:t>
      </w:r>
      <w:r w:rsidRPr="003237AC">
        <w:rPr>
          <w:rFonts w:ascii="Sylfaen" w:hAnsi="Sylfaen"/>
          <w:sz w:val="20"/>
          <w:szCs w:val="20"/>
        </w:rPr>
        <w:t xml:space="preserve">     ЦЦПМП</w:t>
      </w:r>
      <w:r w:rsidRPr="003237AC">
        <w:rPr>
          <w:rFonts w:ascii="Sylfaen" w:hAnsi="Sylfaen"/>
          <w:i/>
          <w:sz w:val="20"/>
          <w:szCs w:val="20"/>
          <w:lang w:val="af-ZA"/>
        </w:rPr>
        <w:t xml:space="preserve"> </w:t>
      </w:r>
      <w:r w:rsidRPr="003237AC">
        <w:rPr>
          <w:rFonts w:ascii="Sylfaen" w:hAnsi="Sylfaen"/>
          <w:sz w:val="20"/>
          <w:szCs w:val="20"/>
        </w:rPr>
        <w:t>-</w:t>
      </w:r>
      <w:r w:rsidRPr="003237AC">
        <w:rPr>
          <w:rFonts w:ascii="Sylfaen" w:hAnsi="Sylfaen"/>
          <w:sz w:val="20"/>
          <w:szCs w:val="20"/>
          <w:lang w:val="en-US"/>
        </w:rPr>
        <w:t>GHAPDZB</w:t>
      </w:r>
      <w:r w:rsidRPr="003237AC">
        <w:rPr>
          <w:rFonts w:ascii="Sylfaen" w:hAnsi="Sylfaen"/>
          <w:sz w:val="20"/>
          <w:szCs w:val="20"/>
        </w:rPr>
        <w:t xml:space="preserve"> -</w:t>
      </w:r>
      <w:r w:rsidR="00803067" w:rsidRPr="00803067">
        <w:rPr>
          <w:rFonts w:ascii="Sylfaen" w:hAnsi="Sylfaen"/>
          <w:sz w:val="20"/>
          <w:szCs w:val="20"/>
        </w:rPr>
        <w:t>24/01</w:t>
      </w:r>
    </w:p>
    <w:p w14:paraId="32BE63E0" w14:textId="79B3D1CF" w:rsidR="00D043C1" w:rsidRDefault="00D043C1" w:rsidP="00D043C1">
      <w:pPr>
        <w:rPr>
          <w:rFonts w:ascii="Sylfaen" w:hAnsi="Sylfaen"/>
          <w:sz w:val="20"/>
          <w:szCs w:val="20"/>
        </w:rPr>
      </w:pPr>
    </w:p>
    <w:p w14:paraId="0284E8AA" w14:textId="3FDE7BFA" w:rsidR="00B12CC8" w:rsidRDefault="00B12CC8" w:rsidP="00D043C1">
      <w:pPr>
        <w:rPr>
          <w:rFonts w:ascii="Sylfaen" w:hAnsi="Sylfaen"/>
          <w:sz w:val="20"/>
          <w:szCs w:val="20"/>
        </w:rPr>
      </w:pPr>
    </w:p>
    <w:p w14:paraId="571002F7" w14:textId="6C99975A" w:rsidR="00B12CC8" w:rsidRPr="00B12CC8" w:rsidRDefault="00B12CC8" w:rsidP="00B12CC8">
      <w:pPr>
        <w:rPr>
          <w:rFonts w:ascii="Sylfaen" w:hAnsi="Sylfaen"/>
          <w:sz w:val="20"/>
          <w:szCs w:val="20"/>
        </w:rPr>
      </w:pPr>
      <w:r w:rsidRPr="00B12CC8">
        <w:rPr>
          <w:rFonts w:ascii="Sylfaen" w:hAnsi="Sylfaen"/>
          <w:sz w:val="20"/>
          <w:szCs w:val="20"/>
        </w:rPr>
        <w:t xml:space="preserve">                                                                       УТВЕРЖДЕНИЕ:</w:t>
      </w:r>
    </w:p>
    <w:p w14:paraId="1C4E9E17" w14:textId="342D40BE" w:rsidR="00B12CC8" w:rsidRPr="00B12CC8" w:rsidRDefault="00B12CC8" w:rsidP="00B12CC8">
      <w:pPr>
        <w:rPr>
          <w:rFonts w:ascii="Sylfaen" w:hAnsi="Sylfaen"/>
          <w:sz w:val="20"/>
          <w:szCs w:val="20"/>
        </w:rPr>
      </w:pPr>
      <w:r w:rsidRPr="00B12CC8">
        <w:rPr>
          <w:rFonts w:ascii="Sylfaen" w:hAnsi="Sylfaen"/>
          <w:sz w:val="20"/>
          <w:szCs w:val="20"/>
        </w:rPr>
        <w:t xml:space="preserve">                                       труда и (или) продукции армянского происхождения</w:t>
      </w:r>
    </w:p>
    <w:p w14:paraId="554704D5" w14:textId="17DAA5EF" w:rsidR="00B12CC8" w:rsidRDefault="00B12CC8" w:rsidP="00B12CC8">
      <w:pPr>
        <w:rPr>
          <w:rFonts w:ascii="Sylfaen" w:hAnsi="Sylfaen"/>
          <w:sz w:val="20"/>
          <w:szCs w:val="20"/>
        </w:rPr>
      </w:pPr>
      <w:r w:rsidRPr="00B12CC8">
        <w:rPr>
          <w:rFonts w:ascii="Sylfaen" w:hAnsi="Sylfaen"/>
          <w:sz w:val="20"/>
          <w:szCs w:val="20"/>
        </w:rPr>
        <w:t xml:space="preserve">                                                 </w:t>
      </w:r>
      <w:r w:rsidRPr="00273875">
        <w:rPr>
          <w:rFonts w:ascii="Sylfaen" w:hAnsi="Sylfaen"/>
          <w:sz w:val="20"/>
          <w:szCs w:val="20"/>
        </w:rPr>
        <w:t xml:space="preserve">      </w:t>
      </w:r>
      <w:r w:rsidRPr="00B12CC8">
        <w:rPr>
          <w:rFonts w:ascii="Sylfaen" w:hAnsi="Sylfaen"/>
          <w:sz w:val="20"/>
          <w:szCs w:val="20"/>
        </w:rPr>
        <w:t xml:space="preserve">   об использовании ресурсов</w:t>
      </w:r>
    </w:p>
    <w:p w14:paraId="2FA64162" w14:textId="7C445861" w:rsidR="00B12CC8" w:rsidRDefault="00B12CC8" w:rsidP="00D043C1">
      <w:pPr>
        <w:rPr>
          <w:rFonts w:ascii="Sylfaen" w:hAnsi="Sylfaen"/>
          <w:sz w:val="20"/>
          <w:szCs w:val="20"/>
        </w:rPr>
      </w:pPr>
    </w:p>
    <w:p w14:paraId="64FF7527" w14:textId="39D11372" w:rsidR="00B12CC8" w:rsidRDefault="00B12CC8" w:rsidP="00D043C1">
      <w:pPr>
        <w:rPr>
          <w:rFonts w:ascii="Sylfaen" w:hAnsi="Sylfaen"/>
          <w:sz w:val="20"/>
          <w:szCs w:val="20"/>
        </w:rPr>
      </w:pPr>
    </w:p>
    <w:p w14:paraId="763BF655" w14:textId="77777777" w:rsidR="00273875" w:rsidRPr="00273875" w:rsidRDefault="00273875" w:rsidP="00273875">
      <w:pPr>
        <w:rPr>
          <w:rFonts w:ascii="Sylfaen" w:hAnsi="Sylfaen"/>
          <w:sz w:val="20"/>
          <w:szCs w:val="20"/>
        </w:rPr>
      </w:pPr>
      <w:r w:rsidRPr="00273875">
        <w:rPr>
          <w:rFonts w:ascii="Sylfaen" w:hAnsi="Sylfaen"/>
          <w:sz w:val="20"/>
          <w:szCs w:val="20"/>
        </w:rPr>
        <w:t>заявляет, что обязуется</w:t>
      </w:r>
    </w:p>
    <w:p w14:paraId="24E3CAA4" w14:textId="0E67AF22" w:rsidR="00B12CC8" w:rsidRDefault="00273875" w:rsidP="00273875">
      <w:pPr>
        <w:rPr>
          <w:rFonts w:ascii="Sylfaen" w:hAnsi="Sylfaen"/>
          <w:sz w:val="20"/>
          <w:szCs w:val="20"/>
        </w:rPr>
      </w:pPr>
      <w:r w:rsidRPr="00273875">
        <w:rPr>
          <w:rFonts w:ascii="Sylfaen" w:hAnsi="Sylfaen"/>
          <w:sz w:val="20"/>
          <w:szCs w:val="20"/>
        </w:rPr>
        <w:t xml:space="preserve">                                            </w:t>
      </w:r>
      <w:r w:rsidRPr="00BF40E8">
        <w:rPr>
          <w:rFonts w:ascii="Sylfaen" w:hAnsi="Sylfaen"/>
          <w:sz w:val="20"/>
          <w:szCs w:val="20"/>
        </w:rPr>
        <w:t>__________________________________</w:t>
      </w:r>
      <w:r w:rsidRPr="00273875">
        <w:rPr>
          <w:rFonts w:ascii="Sylfaen" w:hAnsi="Sylfaen"/>
          <w:sz w:val="20"/>
          <w:szCs w:val="20"/>
        </w:rPr>
        <w:t xml:space="preserve">  Имя участника</w:t>
      </w:r>
    </w:p>
    <w:p w14:paraId="66C7FA91" w14:textId="46C11CA8" w:rsidR="00B12CC8" w:rsidRDefault="00B12CC8" w:rsidP="00D043C1">
      <w:pPr>
        <w:rPr>
          <w:rFonts w:ascii="Sylfaen" w:hAnsi="Sylfaen"/>
          <w:sz w:val="20"/>
          <w:szCs w:val="20"/>
        </w:rPr>
      </w:pPr>
    </w:p>
    <w:p w14:paraId="797538B6" w14:textId="09AA1987" w:rsidR="00B12CC8" w:rsidRDefault="00273875" w:rsidP="00D043C1">
      <w:pPr>
        <w:rPr>
          <w:rFonts w:ascii="Sylfaen" w:hAnsi="Sylfaen"/>
          <w:sz w:val="20"/>
          <w:szCs w:val="20"/>
        </w:rPr>
      </w:pPr>
      <w:r w:rsidRPr="00273875">
        <w:rPr>
          <w:rFonts w:ascii="Sylfaen" w:hAnsi="Sylfaen"/>
          <w:sz w:val="20"/>
          <w:szCs w:val="20"/>
        </w:rPr>
        <w:t xml:space="preserve">________________________       объявлено под шифром " </w:t>
      </w:r>
      <w:r w:rsidRPr="003237AC">
        <w:rPr>
          <w:rFonts w:ascii="Sylfaen" w:hAnsi="Sylfaen"/>
          <w:sz w:val="20"/>
          <w:szCs w:val="20"/>
        </w:rPr>
        <w:t>ЦЦПМП</w:t>
      </w:r>
      <w:r w:rsidRPr="00273875">
        <w:rPr>
          <w:rFonts w:ascii="Sylfaen" w:hAnsi="Sylfaen"/>
          <w:sz w:val="20"/>
          <w:szCs w:val="20"/>
        </w:rPr>
        <w:t xml:space="preserve"> -GHAPDSB-</w:t>
      </w:r>
      <w:r w:rsidR="00803067" w:rsidRPr="00803067">
        <w:rPr>
          <w:rFonts w:ascii="Sylfaen" w:hAnsi="Sylfaen"/>
          <w:sz w:val="20"/>
          <w:szCs w:val="20"/>
        </w:rPr>
        <w:t xml:space="preserve">24/01 </w:t>
      </w:r>
      <w:r w:rsidRPr="00273875">
        <w:rPr>
          <w:rFonts w:ascii="Sylfaen" w:hAnsi="Sylfaen"/>
          <w:sz w:val="20"/>
          <w:szCs w:val="20"/>
        </w:rPr>
        <w:t>"</w:t>
      </w:r>
    </w:p>
    <w:p w14:paraId="28DC2E8A" w14:textId="454C2C32" w:rsidR="00B12CC8" w:rsidRDefault="00273875" w:rsidP="00D043C1">
      <w:pPr>
        <w:rPr>
          <w:rFonts w:ascii="Sylfaen" w:hAnsi="Sylfaen"/>
          <w:sz w:val="20"/>
          <w:szCs w:val="20"/>
        </w:rPr>
      </w:pPr>
      <w:r w:rsidRPr="00273875">
        <w:rPr>
          <w:rFonts w:ascii="Sylfaen" w:hAnsi="Sylfaen"/>
          <w:sz w:val="20"/>
          <w:szCs w:val="20"/>
        </w:rPr>
        <w:t>имя клиента</w:t>
      </w:r>
    </w:p>
    <w:p w14:paraId="16B0BDB8" w14:textId="156B0C3F" w:rsidR="00273875" w:rsidRDefault="00273875" w:rsidP="00D043C1">
      <w:pPr>
        <w:rPr>
          <w:rFonts w:ascii="Sylfaen" w:hAnsi="Sylfaen"/>
          <w:sz w:val="20"/>
          <w:szCs w:val="20"/>
        </w:rPr>
      </w:pPr>
    </w:p>
    <w:p w14:paraId="46C17C8B" w14:textId="64B06B13" w:rsidR="00273875" w:rsidRDefault="00273875" w:rsidP="00D043C1">
      <w:pPr>
        <w:rPr>
          <w:rFonts w:ascii="Sylfaen" w:hAnsi="Sylfaen"/>
          <w:sz w:val="20"/>
          <w:szCs w:val="20"/>
        </w:rPr>
      </w:pPr>
    </w:p>
    <w:p w14:paraId="09CA183E" w14:textId="3E40EBFA" w:rsidR="004A77C8" w:rsidRPr="004A77C8" w:rsidRDefault="004A77C8" w:rsidP="004A77C8">
      <w:pPr>
        <w:rPr>
          <w:rFonts w:ascii="Sylfaen" w:hAnsi="Sylfaen"/>
          <w:sz w:val="20"/>
          <w:szCs w:val="20"/>
        </w:rPr>
      </w:pPr>
      <w:r w:rsidRPr="004A77C8">
        <w:rPr>
          <w:rFonts w:ascii="Sylfaen" w:hAnsi="Sylfaen"/>
          <w:sz w:val="20"/>
          <w:szCs w:val="20"/>
        </w:rPr>
        <w:t>победитель части(ей)_______________________________________ открытого конкурса</w:t>
      </w:r>
    </w:p>
    <w:p w14:paraId="5F089DCE" w14:textId="797CB2C1" w:rsidR="00273875" w:rsidRDefault="004A77C8" w:rsidP="004A77C8">
      <w:pPr>
        <w:rPr>
          <w:rFonts w:ascii="Sylfaen" w:hAnsi="Sylfaen"/>
          <w:sz w:val="20"/>
          <w:szCs w:val="20"/>
        </w:rPr>
      </w:pPr>
      <w:r w:rsidRPr="004A77C8">
        <w:rPr>
          <w:rFonts w:ascii="Sylfaen" w:hAnsi="Sylfaen"/>
          <w:sz w:val="20"/>
          <w:szCs w:val="20"/>
        </w:rPr>
        <w:t xml:space="preserve">                                         </w:t>
      </w:r>
      <w:r w:rsidRPr="00BF40E8">
        <w:rPr>
          <w:rFonts w:ascii="Sylfaen" w:hAnsi="Sylfaen"/>
          <w:sz w:val="20"/>
          <w:szCs w:val="20"/>
        </w:rPr>
        <w:t xml:space="preserve">                   </w:t>
      </w:r>
      <w:r w:rsidRPr="004A77C8">
        <w:rPr>
          <w:rFonts w:ascii="Sylfaen" w:hAnsi="Sylfaen"/>
          <w:sz w:val="20"/>
          <w:szCs w:val="20"/>
        </w:rPr>
        <w:t xml:space="preserve">  количество доз</w:t>
      </w:r>
    </w:p>
    <w:p w14:paraId="3ADE2F39" w14:textId="4C7984C3" w:rsidR="00273875" w:rsidRDefault="00273875" w:rsidP="00D043C1">
      <w:pPr>
        <w:rPr>
          <w:rFonts w:ascii="Sylfaen" w:hAnsi="Sylfaen"/>
          <w:sz w:val="20"/>
          <w:szCs w:val="20"/>
        </w:rPr>
      </w:pPr>
    </w:p>
    <w:p w14:paraId="6CE7022E" w14:textId="64D03069" w:rsidR="00273875" w:rsidRDefault="004A77C8" w:rsidP="00D043C1">
      <w:pPr>
        <w:rPr>
          <w:rFonts w:ascii="Sylfaen" w:hAnsi="Sylfaen"/>
          <w:sz w:val="20"/>
          <w:szCs w:val="20"/>
        </w:rPr>
      </w:pPr>
      <w:r w:rsidRPr="004A77C8">
        <w:rPr>
          <w:rFonts w:ascii="Sylfaen" w:hAnsi="Sylfaen"/>
          <w:sz w:val="20"/>
          <w:szCs w:val="20"/>
        </w:rPr>
        <w:t>в случае признания.</w:t>
      </w:r>
    </w:p>
    <w:p w14:paraId="21DE1379" w14:textId="5F9DCEF0" w:rsidR="004A77C8" w:rsidRDefault="004A77C8" w:rsidP="00D043C1">
      <w:pPr>
        <w:rPr>
          <w:rFonts w:ascii="Sylfaen" w:hAnsi="Sylfaen"/>
          <w:sz w:val="20"/>
          <w:szCs w:val="20"/>
        </w:rPr>
      </w:pPr>
    </w:p>
    <w:p w14:paraId="4418C00D" w14:textId="22948867" w:rsidR="004A77C8" w:rsidRDefault="004A77C8" w:rsidP="00D043C1">
      <w:pPr>
        <w:rPr>
          <w:rFonts w:ascii="Sylfaen" w:hAnsi="Sylfaen"/>
          <w:sz w:val="20"/>
          <w:szCs w:val="20"/>
        </w:rPr>
      </w:pPr>
      <w:r w:rsidRPr="004A77C8">
        <w:rPr>
          <w:rFonts w:ascii="Sylfaen" w:hAnsi="Sylfaen"/>
          <w:sz w:val="20"/>
          <w:szCs w:val="20"/>
        </w:rPr>
        <w:t>• при исполнении договора, заключаемого в отношении данного пайка (пайков), более 50 процентов стоимости, представленной в ценовом предложении, в совокупности направляется на выполнение договора с использованием труда и ( или) производственные ресурсы армянского происхождения,</w:t>
      </w:r>
    </w:p>
    <w:p w14:paraId="37418FFD" w14:textId="693DBC11" w:rsidR="004A77C8" w:rsidRDefault="004A77C8" w:rsidP="00D043C1">
      <w:pPr>
        <w:rPr>
          <w:rFonts w:ascii="Sylfaen" w:hAnsi="Sylfaen"/>
          <w:sz w:val="20"/>
          <w:szCs w:val="20"/>
        </w:rPr>
      </w:pPr>
    </w:p>
    <w:p w14:paraId="0064CC3E" w14:textId="35FC27DD" w:rsidR="004A77C8" w:rsidRDefault="004A77C8" w:rsidP="00D043C1">
      <w:pPr>
        <w:rPr>
          <w:rFonts w:ascii="Sylfaen" w:hAnsi="Sylfaen"/>
          <w:sz w:val="20"/>
          <w:szCs w:val="20"/>
        </w:rPr>
      </w:pPr>
    </w:p>
    <w:p w14:paraId="699E686F" w14:textId="66A555FA" w:rsidR="004A77C8" w:rsidRPr="004A77C8" w:rsidRDefault="004A77C8" w:rsidP="004A77C8">
      <w:pPr>
        <w:rPr>
          <w:rFonts w:ascii="Sylfaen" w:hAnsi="Sylfaen"/>
          <w:sz w:val="20"/>
          <w:szCs w:val="20"/>
        </w:rPr>
      </w:pPr>
      <w:r w:rsidRPr="004A77C8">
        <w:rPr>
          <w:rFonts w:ascii="Sylfaen" w:hAnsi="Sylfaen"/>
          <w:sz w:val="20"/>
          <w:szCs w:val="20"/>
        </w:rPr>
        <w:t>• выполнять договор через ряд сотрудников.___________________________________________________</w:t>
      </w:r>
    </w:p>
    <w:p w14:paraId="25920BC0" w14:textId="4B051615" w:rsidR="004A77C8" w:rsidRDefault="004A77C8" w:rsidP="004A77C8">
      <w:pPr>
        <w:rPr>
          <w:rFonts w:ascii="Sylfaen" w:hAnsi="Sylfaen"/>
          <w:sz w:val="20"/>
          <w:szCs w:val="20"/>
        </w:rPr>
      </w:pPr>
      <w:r w:rsidRPr="004A77C8">
        <w:rPr>
          <w:rFonts w:ascii="Sylfaen" w:hAnsi="Sylfaen"/>
          <w:sz w:val="20"/>
          <w:szCs w:val="20"/>
        </w:rPr>
        <w:t xml:space="preserve">                        количество работников, за счет которых должно быть обеспечено исполнение договора**</w:t>
      </w:r>
    </w:p>
    <w:p w14:paraId="1D2CF095" w14:textId="60164C82" w:rsidR="005F0146" w:rsidRDefault="005F0146" w:rsidP="004A77C8">
      <w:pPr>
        <w:rPr>
          <w:rFonts w:ascii="Sylfaen" w:hAnsi="Sylfaen"/>
          <w:sz w:val="20"/>
          <w:szCs w:val="20"/>
        </w:rPr>
      </w:pPr>
    </w:p>
    <w:p w14:paraId="528202E6" w14:textId="34E16B06" w:rsidR="005F0146" w:rsidRDefault="005F0146" w:rsidP="004A77C8">
      <w:pPr>
        <w:rPr>
          <w:rFonts w:ascii="Sylfaen" w:hAnsi="Sylfaen"/>
          <w:sz w:val="20"/>
          <w:szCs w:val="20"/>
        </w:rPr>
      </w:pPr>
      <w:r w:rsidRPr="005F0146">
        <w:rPr>
          <w:rFonts w:ascii="Sylfaen" w:hAnsi="Sylfaen"/>
          <w:sz w:val="20"/>
          <w:szCs w:val="20"/>
        </w:rPr>
        <w:t>Ниже приводится перечень товаров армянского происхождения, подлежащих поставке по контракту, заключаемому в результате данной процедуры, с указанием наименований, объемов и количества:</w:t>
      </w:r>
    </w:p>
    <w:p w14:paraId="46D3A2B1" w14:textId="40152E27" w:rsidR="005F0146" w:rsidRDefault="005F0146" w:rsidP="004A77C8">
      <w:pPr>
        <w:rPr>
          <w:rFonts w:ascii="Sylfaen" w:hAnsi="Sylfaen"/>
          <w:sz w:val="20"/>
          <w:szCs w:val="20"/>
        </w:rPr>
      </w:pPr>
    </w:p>
    <w:tbl>
      <w:tblPr>
        <w:tblW w:w="0" w:type="auto"/>
        <w:tblInd w:w="74" w:type="dxa"/>
        <w:tblLayout w:type="fixed"/>
        <w:tblLook w:val="0000" w:firstRow="0" w:lastRow="0" w:firstColumn="0" w:lastColumn="0" w:noHBand="0" w:noVBand="0"/>
      </w:tblPr>
      <w:tblGrid>
        <w:gridCol w:w="3261"/>
        <w:gridCol w:w="3540"/>
        <w:gridCol w:w="3334"/>
      </w:tblGrid>
      <w:tr w:rsidR="005F0146" w14:paraId="185D7796" w14:textId="77777777" w:rsidTr="00EC7837">
        <w:trPr>
          <w:trHeight w:val="255"/>
        </w:trPr>
        <w:tc>
          <w:tcPr>
            <w:tcW w:w="101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C31731" w14:textId="267FF1D7" w:rsidR="005F0146" w:rsidRDefault="005F0146" w:rsidP="00EC7837">
            <w:pPr>
              <w:widowControl w:val="0"/>
              <w:jc w:val="center"/>
            </w:pPr>
            <w:r w:rsidRPr="005F0146">
              <w:rPr>
                <w:rFonts w:ascii="GHEA Grapalat" w:hAnsi="GHEA Grapalat" w:cs="GHEA Grapalat"/>
                <w:b/>
                <w:bCs/>
                <w:sz w:val="16"/>
                <w:szCs w:val="18"/>
                <w:lang w:val="hy-AM"/>
              </w:rPr>
              <w:t>Часть N:</w:t>
            </w:r>
          </w:p>
        </w:tc>
      </w:tr>
      <w:tr w:rsidR="005F0146" w14:paraId="1F2ED25E" w14:textId="77777777" w:rsidTr="00EC7837">
        <w:trPr>
          <w:trHeight w:val="255"/>
        </w:trPr>
        <w:tc>
          <w:tcPr>
            <w:tcW w:w="101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4C18597" w14:textId="07F5EBEA" w:rsidR="005F0146" w:rsidRDefault="005F0146" w:rsidP="00EC7837">
            <w:pPr>
              <w:widowControl w:val="0"/>
              <w:jc w:val="center"/>
            </w:pPr>
            <w:r w:rsidRPr="005F0146">
              <w:rPr>
                <w:rFonts w:ascii="GHEA Grapalat" w:hAnsi="GHEA Grapalat" w:cs="GHEA Grapalat"/>
                <w:b/>
                <w:bCs/>
                <w:sz w:val="16"/>
                <w:szCs w:val="18"/>
                <w:lang w:val="hy-AM"/>
              </w:rPr>
              <w:t>Поставляемый продукт</w:t>
            </w:r>
          </w:p>
        </w:tc>
      </w:tr>
      <w:tr w:rsidR="005F0146" w14:paraId="36A818DC" w14:textId="77777777" w:rsidTr="00EC7837">
        <w:trPr>
          <w:trHeight w:val="255"/>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911D3" w14:textId="47598B8E" w:rsidR="005F0146" w:rsidRDefault="005F0146" w:rsidP="00EC7837">
            <w:pPr>
              <w:widowControl w:val="0"/>
              <w:jc w:val="center"/>
            </w:pPr>
            <w:r w:rsidRPr="005F0146">
              <w:rPr>
                <w:rFonts w:ascii="GHEA Grapalat" w:hAnsi="GHEA Grapalat" w:cs="GHEA Grapalat"/>
                <w:b/>
                <w:bCs/>
                <w:sz w:val="16"/>
                <w:szCs w:val="18"/>
                <w:lang w:val="hy-AM"/>
              </w:rPr>
              <w:t>Имя:</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DB5E7" w14:textId="699BBE0D" w:rsidR="005F0146" w:rsidRDefault="005F0146" w:rsidP="00EC7837">
            <w:pPr>
              <w:widowControl w:val="0"/>
              <w:jc w:val="center"/>
            </w:pPr>
            <w:r w:rsidRPr="005F0146">
              <w:rPr>
                <w:rFonts w:ascii="GHEA Grapalat" w:hAnsi="GHEA Grapalat" w:cs="GHEA Grapalat"/>
                <w:b/>
                <w:bCs/>
                <w:sz w:val="16"/>
                <w:szCs w:val="18"/>
                <w:lang w:val="hy-AM"/>
              </w:rPr>
              <w:t>количество</w:t>
            </w:r>
          </w:p>
        </w:tc>
        <w:tc>
          <w:tcPr>
            <w:tcW w:w="3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8281F" w14:textId="19AEB143" w:rsidR="005F0146" w:rsidRDefault="005F0146" w:rsidP="00EC7837">
            <w:pPr>
              <w:widowControl w:val="0"/>
              <w:jc w:val="center"/>
            </w:pPr>
            <w:r w:rsidRPr="005F0146">
              <w:rPr>
                <w:rFonts w:ascii="GHEA Grapalat" w:hAnsi="GHEA Grapalat" w:cs="GHEA Grapalat"/>
                <w:b/>
                <w:bCs/>
                <w:sz w:val="16"/>
                <w:szCs w:val="18"/>
                <w:lang w:val="hy-AM"/>
              </w:rPr>
              <w:t>Деньги</w:t>
            </w:r>
          </w:p>
        </w:tc>
      </w:tr>
      <w:tr w:rsidR="005F0146" w14:paraId="5D84F360" w14:textId="77777777" w:rsidTr="00EC7837">
        <w:trPr>
          <w:trHeight w:val="255"/>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E8377" w14:textId="77777777" w:rsidR="005F0146" w:rsidRDefault="005F0146" w:rsidP="00EC7837">
            <w:pPr>
              <w:widowControl w:val="0"/>
              <w:snapToGrid w:val="0"/>
              <w:jc w:val="center"/>
              <w:rPr>
                <w:rFonts w:ascii="GHEA Grapalat" w:hAnsi="GHEA Grapalat" w:cs="GHEA Grapalat"/>
                <w:b/>
                <w:bCs/>
                <w:sz w:val="16"/>
                <w:szCs w:val="18"/>
                <w:lang w:val="hy-AM"/>
              </w:rPr>
            </w:pP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65A60" w14:textId="77777777" w:rsidR="005F0146" w:rsidRDefault="005F0146" w:rsidP="00EC7837">
            <w:pPr>
              <w:widowControl w:val="0"/>
              <w:snapToGrid w:val="0"/>
              <w:jc w:val="center"/>
              <w:rPr>
                <w:rFonts w:ascii="GHEA Grapalat" w:hAnsi="GHEA Grapalat" w:cs="GHEA Grapalat"/>
                <w:b/>
                <w:bCs/>
                <w:sz w:val="16"/>
                <w:szCs w:val="18"/>
                <w:lang w:val="es-ES"/>
              </w:rPr>
            </w:pPr>
          </w:p>
        </w:tc>
        <w:tc>
          <w:tcPr>
            <w:tcW w:w="3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5EF2A" w14:textId="77777777" w:rsidR="005F0146" w:rsidRDefault="005F0146" w:rsidP="00EC7837">
            <w:pPr>
              <w:widowControl w:val="0"/>
              <w:snapToGrid w:val="0"/>
              <w:jc w:val="center"/>
              <w:rPr>
                <w:rFonts w:ascii="GHEA Grapalat" w:hAnsi="GHEA Grapalat" w:cs="GHEA Grapalat"/>
                <w:b/>
                <w:bCs/>
                <w:sz w:val="16"/>
                <w:szCs w:val="18"/>
                <w:lang w:val="hy-AM"/>
              </w:rPr>
            </w:pPr>
          </w:p>
        </w:tc>
      </w:tr>
      <w:tr w:rsidR="005F0146" w14:paraId="3FBFE9DD" w14:textId="77777777" w:rsidTr="00EC7837">
        <w:trPr>
          <w:trHeight w:val="236"/>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990E7" w14:textId="77777777" w:rsidR="005F0146" w:rsidRDefault="005F0146" w:rsidP="00EC7837">
            <w:pPr>
              <w:widowControl w:val="0"/>
              <w:snapToGrid w:val="0"/>
              <w:jc w:val="center"/>
              <w:rPr>
                <w:rFonts w:ascii="GHEA Grapalat" w:hAnsi="GHEA Grapalat" w:cs="GHEA Grapalat"/>
                <w:b/>
                <w:bCs/>
                <w:sz w:val="16"/>
                <w:szCs w:val="18"/>
                <w:lang w:val="hy-AM"/>
              </w:rPr>
            </w:pP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8BE64" w14:textId="77777777" w:rsidR="005F0146" w:rsidRDefault="005F0146" w:rsidP="00EC7837">
            <w:pPr>
              <w:widowControl w:val="0"/>
              <w:snapToGrid w:val="0"/>
              <w:jc w:val="center"/>
              <w:rPr>
                <w:rFonts w:ascii="GHEA Grapalat" w:hAnsi="GHEA Grapalat" w:cs="GHEA Grapalat"/>
                <w:b/>
                <w:bCs/>
                <w:sz w:val="16"/>
                <w:szCs w:val="18"/>
                <w:lang w:val="es-ES"/>
              </w:rPr>
            </w:pPr>
          </w:p>
        </w:tc>
        <w:tc>
          <w:tcPr>
            <w:tcW w:w="3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CDF50" w14:textId="77777777" w:rsidR="005F0146" w:rsidRDefault="005F0146" w:rsidP="00EC7837">
            <w:pPr>
              <w:widowControl w:val="0"/>
              <w:snapToGrid w:val="0"/>
              <w:jc w:val="center"/>
              <w:rPr>
                <w:rFonts w:ascii="GHEA Grapalat" w:hAnsi="GHEA Grapalat" w:cs="GHEA Grapalat"/>
                <w:b/>
                <w:bCs/>
                <w:sz w:val="16"/>
                <w:szCs w:val="18"/>
                <w:lang w:val="hy-AM"/>
              </w:rPr>
            </w:pPr>
          </w:p>
        </w:tc>
      </w:tr>
      <w:tr w:rsidR="005F0146" w14:paraId="38D456E2" w14:textId="77777777" w:rsidTr="00EC7837">
        <w:trPr>
          <w:trHeight w:val="273"/>
        </w:trPr>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B890B" w14:textId="77777777" w:rsidR="005F0146" w:rsidRDefault="005F0146" w:rsidP="00EC7837">
            <w:pPr>
              <w:widowControl w:val="0"/>
              <w:snapToGrid w:val="0"/>
              <w:jc w:val="center"/>
              <w:rPr>
                <w:rFonts w:ascii="GHEA Grapalat" w:hAnsi="GHEA Grapalat" w:cs="GHEA Grapalat"/>
                <w:b/>
                <w:bCs/>
                <w:sz w:val="16"/>
                <w:szCs w:val="18"/>
                <w:lang w:val="hy-AM"/>
              </w:rPr>
            </w:pP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548F4" w14:textId="77777777" w:rsidR="005F0146" w:rsidRDefault="005F0146" w:rsidP="00EC7837">
            <w:pPr>
              <w:widowControl w:val="0"/>
              <w:snapToGrid w:val="0"/>
              <w:jc w:val="center"/>
              <w:rPr>
                <w:rFonts w:ascii="GHEA Grapalat" w:hAnsi="GHEA Grapalat" w:cs="GHEA Grapalat"/>
                <w:b/>
                <w:bCs/>
                <w:sz w:val="16"/>
                <w:szCs w:val="18"/>
                <w:lang w:val="es-ES"/>
              </w:rPr>
            </w:pPr>
          </w:p>
        </w:tc>
        <w:tc>
          <w:tcPr>
            <w:tcW w:w="3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CB04E" w14:textId="77777777" w:rsidR="005F0146" w:rsidRDefault="005F0146" w:rsidP="00EC7837">
            <w:pPr>
              <w:widowControl w:val="0"/>
              <w:snapToGrid w:val="0"/>
              <w:jc w:val="center"/>
              <w:rPr>
                <w:rFonts w:ascii="GHEA Grapalat" w:hAnsi="GHEA Grapalat" w:cs="GHEA Grapalat"/>
                <w:b/>
                <w:bCs/>
                <w:sz w:val="16"/>
                <w:szCs w:val="18"/>
                <w:lang w:val="hy-AM"/>
              </w:rPr>
            </w:pPr>
          </w:p>
        </w:tc>
      </w:tr>
    </w:tbl>
    <w:p w14:paraId="37FD5DDD" w14:textId="0E06A70D" w:rsidR="005F0146" w:rsidRDefault="005F0146" w:rsidP="004A77C8">
      <w:pPr>
        <w:rPr>
          <w:rFonts w:ascii="Sylfaen" w:hAnsi="Sylfaen"/>
          <w:sz w:val="20"/>
          <w:szCs w:val="20"/>
        </w:rPr>
      </w:pPr>
    </w:p>
    <w:p w14:paraId="4C7B09FB" w14:textId="273AB6C8" w:rsidR="0061706D" w:rsidRPr="0061706D" w:rsidRDefault="0061706D" w:rsidP="004A77C8">
      <w:pPr>
        <w:rPr>
          <w:rFonts w:ascii="Sylfaen" w:hAnsi="Sylfaen"/>
          <w:sz w:val="20"/>
          <w:szCs w:val="20"/>
          <w:lang w:val="en-US"/>
        </w:rPr>
      </w:pPr>
      <w:r>
        <w:rPr>
          <w:rFonts w:ascii="Sylfaen" w:hAnsi="Sylfaen"/>
          <w:sz w:val="20"/>
          <w:szCs w:val="20"/>
          <w:lang w:val="en-US"/>
        </w:rPr>
        <w:t>___________________________________________________                                  ______________________</w:t>
      </w:r>
    </w:p>
    <w:p w14:paraId="14D2FAAA" w14:textId="6A0EF997" w:rsidR="005F0146" w:rsidRDefault="005F0146" w:rsidP="004A77C8">
      <w:pPr>
        <w:rPr>
          <w:rFonts w:ascii="Sylfaen" w:hAnsi="Sylfaen"/>
          <w:sz w:val="20"/>
          <w:szCs w:val="20"/>
        </w:rPr>
      </w:pPr>
      <w:r w:rsidRPr="005F0146">
        <w:rPr>
          <w:rFonts w:ascii="Sylfaen" w:hAnsi="Sylfaen"/>
          <w:sz w:val="20"/>
          <w:szCs w:val="20"/>
        </w:rPr>
        <w:t>имя участника (должность руководителя, имя и фамилия),</w:t>
      </w:r>
      <w:r w:rsidR="0061706D" w:rsidRPr="0061706D">
        <w:rPr>
          <w:rFonts w:ascii="Sylfaen" w:hAnsi="Sylfaen"/>
          <w:sz w:val="20"/>
          <w:szCs w:val="20"/>
        </w:rPr>
        <w:t xml:space="preserve">                                             </w:t>
      </w:r>
      <w:r w:rsidRPr="005F0146">
        <w:rPr>
          <w:rFonts w:ascii="Sylfaen" w:hAnsi="Sylfaen"/>
          <w:sz w:val="20"/>
          <w:szCs w:val="20"/>
        </w:rPr>
        <w:t xml:space="preserve"> подпись</w:t>
      </w:r>
    </w:p>
    <w:p w14:paraId="482D4C30" w14:textId="1282CCE8" w:rsidR="005F0146" w:rsidRDefault="005F0146" w:rsidP="004A77C8">
      <w:pPr>
        <w:rPr>
          <w:rFonts w:ascii="Sylfaen" w:hAnsi="Sylfaen"/>
          <w:sz w:val="20"/>
          <w:szCs w:val="20"/>
        </w:rPr>
      </w:pPr>
    </w:p>
    <w:p w14:paraId="3EFBA73D" w14:textId="574BA986" w:rsidR="0061706D" w:rsidRDefault="0061706D" w:rsidP="004A77C8">
      <w:pPr>
        <w:rPr>
          <w:rFonts w:ascii="Sylfaen" w:hAnsi="Sylfaen"/>
          <w:sz w:val="20"/>
          <w:szCs w:val="20"/>
        </w:rPr>
      </w:pPr>
    </w:p>
    <w:p w14:paraId="0CB355C5" w14:textId="56EE231B" w:rsidR="0061706D" w:rsidRDefault="0061706D" w:rsidP="004A77C8">
      <w:pPr>
        <w:rPr>
          <w:rFonts w:ascii="Sylfaen" w:hAnsi="Sylfaen"/>
          <w:sz w:val="20"/>
          <w:szCs w:val="20"/>
        </w:rPr>
      </w:pPr>
    </w:p>
    <w:p w14:paraId="386A7101" w14:textId="6F1DE413" w:rsidR="0061706D" w:rsidRPr="00BF40E8" w:rsidRDefault="0061706D" w:rsidP="004A77C8">
      <w:pPr>
        <w:rPr>
          <w:rFonts w:ascii="Sylfaen" w:hAnsi="Sylfaen"/>
          <w:sz w:val="20"/>
          <w:szCs w:val="20"/>
        </w:rPr>
      </w:pPr>
      <w:r w:rsidRPr="00BF40E8">
        <w:rPr>
          <w:rFonts w:ascii="Sylfaen" w:hAnsi="Sylfaen"/>
          <w:sz w:val="20"/>
          <w:szCs w:val="20"/>
        </w:rPr>
        <w:t xml:space="preserve">                                                                                                                                                  М. П.</w:t>
      </w:r>
    </w:p>
    <w:p w14:paraId="0C743993" w14:textId="68C397F9" w:rsidR="0061706D" w:rsidRDefault="0061706D" w:rsidP="004A77C8">
      <w:pPr>
        <w:rPr>
          <w:rFonts w:ascii="Sylfaen" w:hAnsi="Sylfaen"/>
          <w:sz w:val="20"/>
          <w:szCs w:val="20"/>
        </w:rPr>
      </w:pPr>
    </w:p>
    <w:p w14:paraId="32AA1B07" w14:textId="77777777" w:rsidR="0061706D" w:rsidRDefault="0061706D" w:rsidP="004A77C8">
      <w:pPr>
        <w:rPr>
          <w:rFonts w:ascii="Sylfaen" w:hAnsi="Sylfaen"/>
          <w:sz w:val="20"/>
          <w:szCs w:val="20"/>
        </w:rPr>
      </w:pPr>
    </w:p>
    <w:p w14:paraId="3C926755" w14:textId="5792EDB6" w:rsidR="0061706D" w:rsidRDefault="0061706D" w:rsidP="004A77C8">
      <w:pPr>
        <w:rPr>
          <w:rFonts w:ascii="Sylfaen" w:hAnsi="Sylfaen"/>
          <w:sz w:val="20"/>
          <w:szCs w:val="20"/>
        </w:rPr>
      </w:pPr>
    </w:p>
    <w:p w14:paraId="0D075BFA" w14:textId="77777777" w:rsidR="0061706D" w:rsidRPr="0061706D" w:rsidRDefault="0061706D" w:rsidP="0061706D">
      <w:pPr>
        <w:rPr>
          <w:rFonts w:ascii="Sylfaen" w:hAnsi="Sylfaen"/>
          <w:sz w:val="20"/>
          <w:szCs w:val="20"/>
        </w:rPr>
      </w:pPr>
      <w:r w:rsidRPr="0061706D">
        <w:rPr>
          <w:rFonts w:ascii="Sylfaen" w:hAnsi="Sylfaen"/>
          <w:sz w:val="20"/>
          <w:szCs w:val="20"/>
        </w:rPr>
        <w:t>* заполняется секретарем комиссии перед публикацией приглашения в бюллетене.</w:t>
      </w:r>
    </w:p>
    <w:p w14:paraId="6E602BE2" w14:textId="77777777" w:rsidR="0061706D" w:rsidRPr="0061706D" w:rsidRDefault="0061706D" w:rsidP="0061706D">
      <w:pPr>
        <w:rPr>
          <w:rFonts w:ascii="Sylfaen" w:hAnsi="Sylfaen"/>
          <w:sz w:val="20"/>
          <w:szCs w:val="20"/>
        </w:rPr>
      </w:pPr>
    </w:p>
    <w:p w14:paraId="7A80616D" w14:textId="77777777" w:rsidR="0061706D" w:rsidRPr="0061706D" w:rsidRDefault="0061706D" w:rsidP="0061706D">
      <w:pPr>
        <w:rPr>
          <w:rFonts w:ascii="Sylfaen" w:hAnsi="Sylfaen"/>
          <w:sz w:val="20"/>
          <w:szCs w:val="20"/>
        </w:rPr>
      </w:pPr>
    </w:p>
    <w:p w14:paraId="3AB6440C" w14:textId="2A269B32" w:rsidR="0061706D" w:rsidRDefault="0061706D" w:rsidP="0061706D">
      <w:pPr>
        <w:rPr>
          <w:rFonts w:ascii="Sylfaen" w:hAnsi="Sylfaen"/>
          <w:sz w:val="20"/>
          <w:szCs w:val="20"/>
        </w:rPr>
      </w:pPr>
      <w:r w:rsidRPr="0061706D">
        <w:rPr>
          <w:rFonts w:ascii="Sylfaen" w:hAnsi="Sylfaen"/>
          <w:sz w:val="20"/>
          <w:szCs w:val="20"/>
        </w:rPr>
        <w:t>**информация будет включена в договор, который будет подписан</w:t>
      </w:r>
    </w:p>
    <w:p w14:paraId="483DFE57" w14:textId="4C0091AD" w:rsidR="00273875" w:rsidRDefault="00273875" w:rsidP="00D043C1">
      <w:pPr>
        <w:rPr>
          <w:rFonts w:ascii="Sylfaen" w:hAnsi="Sylfaen"/>
          <w:sz w:val="20"/>
          <w:szCs w:val="20"/>
        </w:rPr>
      </w:pPr>
    </w:p>
    <w:p w14:paraId="4CE18691" w14:textId="77777777" w:rsidR="00273875" w:rsidRPr="00B12CC8" w:rsidRDefault="00273875" w:rsidP="00D043C1">
      <w:pPr>
        <w:rPr>
          <w:rFonts w:ascii="Sylfaen" w:hAnsi="Sylfaen"/>
          <w:sz w:val="20"/>
          <w:szCs w:val="20"/>
        </w:rPr>
      </w:pPr>
    </w:p>
    <w:p w14:paraId="4D0A5C4B" w14:textId="2D5E9314" w:rsidR="003237AC" w:rsidRPr="00B12CC8" w:rsidRDefault="003237AC" w:rsidP="003237AC">
      <w:pPr>
        <w:rPr>
          <w:rFonts w:ascii="Sylfaen" w:hAnsi="Sylfaen"/>
          <w:b/>
        </w:rPr>
      </w:pPr>
      <w:bookmarkStart w:id="8" w:name="_Hlk126231464"/>
      <w:r w:rsidRPr="003237AC">
        <w:rPr>
          <w:rFonts w:ascii="Sylfaen" w:hAnsi="Sylfaen"/>
          <w:sz w:val="20"/>
          <w:szCs w:val="20"/>
        </w:rPr>
        <w:t xml:space="preserve">                                                                                                                      </w:t>
      </w:r>
      <w:r w:rsidR="00B12CC8" w:rsidRPr="00B12CC8">
        <w:rPr>
          <w:rFonts w:ascii="Sylfaen" w:hAnsi="Sylfaen"/>
          <w:sz w:val="20"/>
          <w:szCs w:val="20"/>
        </w:rPr>
        <w:t xml:space="preserve">                    </w:t>
      </w:r>
      <w:r w:rsidRPr="003237AC">
        <w:rPr>
          <w:rFonts w:ascii="Sylfaen" w:hAnsi="Sylfaen"/>
          <w:sz w:val="20"/>
          <w:szCs w:val="20"/>
        </w:rPr>
        <w:t xml:space="preserve">  </w:t>
      </w:r>
      <w:r w:rsidRPr="003237AC">
        <w:rPr>
          <w:rFonts w:ascii="Sylfaen" w:hAnsi="Sylfaen"/>
          <w:b/>
        </w:rPr>
        <w:t>Приложение № 1.</w:t>
      </w:r>
      <w:r w:rsidR="00B12CC8" w:rsidRPr="00B12CC8">
        <w:rPr>
          <w:rFonts w:ascii="Sylfaen" w:hAnsi="Sylfaen"/>
          <w:b/>
        </w:rPr>
        <w:t>3</w:t>
      </w:r>
    </w:p>
    <w:p w14:paraId="218393DF" w14:textId="65DEC3B0" w:rsidR="003237AC" w:rsidRPr="004D173B" w:rsidRDefault="003237AC" w:rsidP="003237AC">
      <w:pPr>
        <w:rPr>
          <w:rFonts w:ascii="Sylfaen" w:hAnsi="Sylfaen"/>
          <w:sz w:val="20"/>
          <w:szCs w:val="20"/>
        </w:rPr>
      </w:pPr>
      <w:r w:rsidRPr="003237AC">
        <w:rPr>
          <w:rFonts w:ascii="Sylfaen" w:hAnsi="Sylfaen"/>
          <w:b/>
          <w:sz w:val="20"/>
          <w:szCs w:val="20"/>
        </w:rPr>
        <w:t xml:space="preserve">                                                                                                           </w:t>
      </w:r>
      <w:r w:rsidR="00B12CC8" w:rsidRPr="00B12CC8">
        <w:rPr>
          <w:rFonts w:ascii="Sylfaen" w:hAnsi="Sylfaen"/>
          <w:b/>
          <w:sz w:val="20"/>
          <w:szCs w:val="20"/>
        </w:rPr>
        <w:t xml:space="preserve">    </w:t>
      </w:r>
      <w:r w:rsidRPr="003237AC">
        <w:rPr>
          <w:rFonts w:ascii="Sylfaen" w:hAnsi="Sylfaen"/>
          <w:b/>
          <w:sz w:val="20"/>
          <w:szCs w:val="20"/>
        </w:rPr>
        <w:t xml:space="preserve">  к Приглашению на открытый конкурс</w:t>
      </w:r>
      <w:r w:rsidRPr="003237AC">
        <w:rPr>
          <w:rFonts w:ascii="Sylfaen" w:hAnsi="Sylfaen"/>
          <w:b/>
          <w:sz w:val="20"/>
          <w:szCs w:val="20"/>
        </w:rPr>
        <w:br/>
        <w:t xml:space="preserve">                                                                           </w:t>
      </w:r>
      <w:r>
        <w:rPr>
          <w:rFonts w:ascii="Sylfaen" w:hAnsi="Sylfaen"/>
          <w:b/>
          <w:sz w:val="20"/>
          <w:szCs w:val="20"/>
        </w:rPr>
        <w:t xml:space="preserve">                               </w:t>
      </w:r>
      <w:r w:rsidRPr="003237AC">
        <w:rPr>
          <w:rFonts w:ascii="Sylfaen" w:hAnsi="Sylfaen"/>
          <w:b/>
          <w:sz w:val="20"/>
          <w:szCs w:val="20"/>
        </w:rPr>
        <w:t xml:space="preserve">  под кодом </w:t>
      </w:r>
      <w:r w:rsidRPr="003237AC">
        <w:rPr>
          <w:rFonts w:ascii="Sylfaen" w:hAnsi="Sylfaen"/>
          <w:sz w:val="20"/>
          <w:szCs w:val="20"/>
        </w:rPr>
        <w:t xml:space="preserve">     </w:t>
      </w:r>
      <w:bookmarkStart w:id="9" w:name="_Hlk126231658"/>
      <w:r w:rsidRPr="003237AC">
        <w:rPr>
          <w:rFonts w:ascii="Sylfaen" w:hAnsi="Sylfaen"/>
          <w:sz w:val="20"/>
          <w:szCs w:val="20"/>
        </w:rPr>
        <w:t>ЦЦПМП</w:t>
      </w:r>
      <w:bookmarkEnd w:id="9"/>
      <w:r w:rsidRPr="003237AC">
        <w:rPr>
          <w:rFonts w:ascii="Sylfaen" w:hAnsi="Sylfaen"/>
          <w:i/>
          <w:sz w:val="20"/>
          <w:szCs w:val="20"/>
          <w:lang w:val="af-ZA"/>
        </w:rPr>
        <w:t xml:space="preserve"> </w:t>
      </w:r>
      <w:r w:rsidRPr="003237AC">
        <w:rPr>
          <w:rFonts w:ascii="Sylfaen" w:hAnsi="Sylfaen"/>
          <w:sz w:val="20"/>
          <w:szCs w:val="20"/>
        </w:rPr>
        <w:t>-</w:t>
      </w:r>
      <w:r w:rsidRPr="003237AC">
        <w:rPr>
          <w:rFonts w:ascii="Sylfaen" w:hAnsi="Sylfaen"/>
          <w:sz w:val="20"/>
          <w:szCs w:val="20"/>
          <w:lang w:val="en-US"/>
        </w:rPr>
        <w:t>GHAPDZB</w:t>
      </w:r>
      <w:r w:rsidRPr="003237AC">
        <w:rPr>
          <w:rFonts w:ascii="Sylfaen" w:hAnsi="Sylfaen"/>
          <w:sz w:val="20"/>
          <w:szCs w:val="20"/>
        </w:rPr>
        <w:t xml:space="preserve"> </w:t>
      </w:r>
      <w:r w:rsidR="00803067" w:rsidRPr="00803067">
        <w:rPr>
          <w:rFonts w:ascii="Sylfaen" w:hAnsi="Sylfaen"/>
          <w:sz w:val="20"/>
          <w:szCs w:val="20"/>
        </w:rPr>
        <w:t>24/01</w:t>
      </w:r>
    </w:p>
    <w:bookmarkEnd w:id="8"/>
    <w:p w14:paraId="4FCC97B2" w14:textId="77777777" w:rsidR="0020734B" w:rsidRPr="004D173B" w:rsidRDefault="0020734B" w:rsidP="003237AC">
      <w:pPr>
        <w:rPr>
          <w:rFonts w:ascii="Sylfaen" w:hAnsi="Sylfaen"/>
          <w:sz w:val="20"/>
          <w:szCs w:val="20"/>
        </w:rPr>
      </w:pPr>
    </w:p>
    <w:p w14:paraId="76E45EA7" w14:textId="77777777" w:rsidR="0020734B" w:rsidRPr="0020734B" w:rsidRDefault="0020734B" w:rsidP="0020734B">
      <w:pPr>
        <w:rPr>
          <w:rFonts w:ascii="Sylfaen" w:hAnsi="Sylfaen"/>
          <w:sz w:val="20"/>
          <w:szCs w:val="20"/>
        </w:rPr>
      </w:pPr>
      <w:r w:rsidRPr="0020734B">
        <w:rPr>
          <w:rFonts w:ascii="Sylfaen" w:hAnsi="Sylfaen"/>
          <w:sz w:val="20"/>
          <w:szCs w:val="20"/>
        </w:rPr>
        <w:t xml:space="preserve">                                                                                  ФОРМА:</w:t>
      </w:r>
    </w:p>
    <w:p w14:paraId="32102873" w14:textId="77777777" w:rsidR="0020734B" w:rsidRPr="0020734B" w:rsidRDefault="0020734B" w:rsidP="0020734B">
      <w:pPr>
        <w:rPr>
          <w:rFonts w:ascii="Sylfaen" w:hAnsi="Sylfaen"/>
          <w:sz w:val="20"/>
          <w:szCs w:val="20"/>
        </w:rPr>
      </w:pPr>
      <w:r w:rsidRPr="0020734B">
        <w:rPr>
          <w:rFonts w:ascii="Sylfaen" w:hAnsi="Sylfaen"/>
          <w:sz w:val="20"/>
          <w:szCs w:val="20"/>
        </w:rPr>
        <w:t xml:space="preserve">                                    ДЕКЛАРАЦИЯ О РЕАЛЬНЫХ ВЫГОДОПОЛУЧАТЕЛЯХ</w:t>
      </w:r>
    </w:p>
    <w:p w14:paraId="30ECA051" w14:textId="77777777" w:rsidR="0020734B" w:rsidRPr="0020734B" w:rsidRDefault="0020734B" w:rsidP="0020734B">
      <w:pPr>
        <w:rPr>
          <w:rFonts w:ascii="Sylfaen" w:hAnsi="Sylfaen"/>
          <w:sz w:val="20"/>
          <w:szCs w:val="20"/>
        </w:rPr>
      </w:pPr>
      <w:r w:rsidRPr="0020734B">
        <w:rPr>
          <w:rFonts w:ascii="Sylfaen" w:hAnsi="Sylfaen"/>
          <w:sz w:val="20"/>
          <w:szCs w:val="20"/>
        </w:rPr>
        <w:t>1. Организация</w:t>
      </w:r>
    </w:p>
    <w:p w14:paraId="00CF036B" w14:textId="77777777" w:rsidR="0020734B" w:rsidRPr="0020734B" w:rsidRDefault="0020734B" w:rsidP="003237AC">
      <w:pPr>
        <w:rPr>
          <w:rFonts w:ascii="Sylfaen" w:hAnsi="Sylfaen"/>
          <w:sz w:val="20"/>
          <w:szCs w:val="20"/>
        </w:rPr>
      </w:pPr>
    </w:p>
    <w:p w14:paraId="20C2D7FF" w14:textId="77777777" w:rsidR="007D5880" w:rsidRPr="007D5880" w:rsidRDefault="007D5880" w:rsidP="007D5880">
      <w:pPr>
        <w:rPr>
          <w:rFonts w:ascii="Sylfaen" w:hAnsi="Sylfaen"/>
          <w:b/>
          <w:sz w:val="20"/>
          <w:szCs w:val="20"/>
        </w:rPr>
      </w:pPr>
      <w:r w:rsidRPr="007D5880">
        <w:rPr>
          <w:rFonts w:ascii="Sylfaen" w:hAnsi="Sylfaen"/>
          <w:b/>
          <w:sz w:val="20"/>
          <w:szCs w:val="20"/>
        </w:rPr>
        <w:t>1.1. Информация о компании:</w:t>
      </w:r>
    </w:p>
    <w:p w14:paraId="6DE506FC" w14:textId="77777777" w:rsidR="007D5880" w:rsidRPr="007D5880" w:rsidRDefault="007D5880" w:rsidP="007D5880">
      <w:pPr>
        <w:ind w:left="432"/>
        <w:rPr>
          <w:rFonts w:ascii="Sylfaen" w:hAnsi="Sylfaen"/>
          <w:i/>
          <w:sz w:val="20"/>
          <w:szCs w:val="20"/>
        </w:rPr>
      </w:pPr>
    </w:p>
    <w:tbl>
      <w:tblPr>
        <w:tblW w:w="1114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6180"/>
      </w:tblGrid>
      <w:tr w:rsidR="007D5880" w:rsidRPr="007D5880" w14:paraId="6C3CA042" w14:textId="77777777" w:rsidTr="00577210">
        <w:tc>
          <w:tcPr>
            <w:tcW w:w="4962" w:type="dxa"/>
            <w:shd w:val="clear" w:color="auto" w:fill="D9E2F3"/>
          </w:tcPr>
          <w:p w14:paraId="0649E37B" w14:textId="77777777" w:rsidR="007D5880" w:rsidRPr="00365264" w:rsidRDefault="007D5880" w:rsidP="00577210">
            <w:r w:rsidRPr="00365264">
              <w:t>1.1.1. Название</w:t>
            </w:r>
          </w:p>
        </w:tc>
        <w:tc>
          <w:tcPr>
            <w:tcW w:w="6180" w:type="dxa"/>
            <w:vAlign w:val="center"/>
          </w:tcPr>
          <w:p w14:paraId="5BA88D2B" w14:textId="77777777" w:rsidR="007D5880" w:rsidRPr="007D5880" w:rsidRDefault="007D5880" w:rsidP="007D5880">
            <w:pPr>
              <w:rPr>
                <w:rFonts w:ascii="Sylfaen" w:hAnsi="Sylfaen"/>
                <w:sz w:val="20"/>
                <w:szCs w:val="20"/>
                <w:lang w:val="en-US"/>
              </w:rPr>
            </w:pPr>
          </w:p>
        </w:tc>
      </w:tr>
      <w:tr w:rsidR="007D5880" w:rsidRPr="007D5880" w14:paraId="37B51D14" w14:textId="77777777" w:rsidTr="00577210">
        <w:tc>
          <w:tcPr>
            <w:tcW w:w="4962" w:type="dxa"/>
            <w:shd w:val="clear" w:color="auto" w:fill="D9E2F3"/>
          </w:tcPr>
          <w:p w14:paraId="6CDCE48F" w14:textId="77777777" w:rsidR="007D5880" w:rsidRPr="00365264" w:rsidRDefault="007D5880" w:rsidP="00577210">
            <w:r w:rsidRPr="00365264">
              <w:t>1.1.2. Имя латинскими буквами</w:t>
            </w:r>
          </w:p>
        </w:tc>
        <w:tc>
          <w:tcPr>
            <w:tcW w:w="6180" w:type="dxa"/>
            <w:vAlign w:val="center"/>
          </w:tcPr>
          <w:p w14:paraId="71392108" w14:textId="77777777" w:rsidR="007D5880" w:rsidRPr="007D5880" w:rsidRDefault="007D5880" w:rsidP="007D5880">
            <w:pPr>
              <w:rPr>
                <w:rFonts w:ascii="Sylfaen" w:hAnsi="Sylfaen"/>
                <w:sz w:val="20"/>
                <w:szCs w:val="20"/>
                <w:lang w:val="en-US"/>
              </w:rPr>
            </w:pPr>
          </w:p>
        </w:tc>
      </w:tr>
      <w:tr w:rsidR="007D5880" w:rsidRPr="007D5880" w14:paraId="19EFE28A" w14:textId="77777777" w:rsidTr="00577210">
        <w:tc>
          <w:tcPr>
            <w:tcW w:w="4962" w:type="dxa"/>
            <w:shd w:val="clear" w:color="auto" w:fill="D9E2F3"/>
          </w:tcPr>
          <w:p w14:paraId="3A2954C5" w14:textId="77777777" w:rsidR="007D5880" w:rsidRPr="00365264" w:rsidRDefault="007D5880" w:rsidP="00577210">
            <w:r w:rsidRPr="00365264">
              <w:t>1.1.3. Государственный регистрационный номер:</w:t>
            </w:r>
          </w:p>
        </w:tc>
        <w:tc>
          <w:tcPr>
            <w:tcW w:w="6180" w:type="dxa"/>
            <w:vAlign w:val="center"/>
          </w:tcPr>
          <w:p w14:paraId="5EA5CE80" w14:textId="77777777" w:rsidR="007D5880" w:rsidRPr="007D5880" w:rsidRDefault="007D5880" w:rsidP="007D5880">
            <w:pPr>
              <w:rPr>
                <w:rFonts w:ascii="Sylfaen" w:hAnsi="Sylfaen"/>
                <w:sz w:val="20"/>
                <w:szCs w:val="20"/>
                <w:lang w:val="en-US"/>
              </w:rPr>
            </w:pPr>
          </w:p>
        </w:tc>
      </w:tr>
      <w:tr w:rsidR="007D5880" w:rsidRPr="007D5880" w14:paraId="4BF716A7" w14:textId="77777777" w:rsidTr="00577210">
        <w:tc>
          <w:tcPr>
            <w:tcW w:w="4962" w:type="dxa"/>
            <w:shd w:val="clear" w:color="auto" w:fill="D9E2F3"/>
          </w:tcPr>
          <w:p w14:paraId="22D27A0A" w14:textId="77777777" w:rsidR="007D5880" w:rsidRPr="00365264" w:rsidRDefault="007D5880" w:rsidP="00577210">
            <w:r w:rsidRPr="00365264">
              <w:t>1.1.4. Дата регистрации, месяц, год</w:t>
            </w:r>
          </w:p>
        </w:tc>
        <w:tc>
          <w:tcPr>
            <w:tcW w:w="6180" w:type="dxa"/>
            <w:vAlign w:val="center"/>
          </w:tcPr>
          <w:p w14:paraId="7FA0840E" w14:textId="77777777" w:rsidR="007D5880" w:rsidRPr="007D5880" w:rsidRDefault="007D5880" w:rsidP="007D5880">
            <w:pPr>
              <w:rPr>
                <w:rFonts w:ascii="Sylfaen" w:hAnsi="Sylfaen"/>
                <w:sz w:val="20"/>
                <w:szCs w:val="20"/>
                <w:lang w:val="en-US"/>
              </w:rPr>
            </w:pPr>
          </w:p>
        </w:tc>
      </w:tr>
      <w:tr w:rsidR="007D5880" w:rsidRPr="007D5880" w14:paraId="5CA37764" w14:textId="77777777" w:rsidTr="00577210">
        <w:tc>
          <w:tcPr>
            <w:tcW w:w="4962" w:type="dxa"/>
            <w:shd w:val="clear" w:color="auto" w:fill="D9E2F3"/>
          </w:tcPr>
          <w:p w14:paraId="612CF163" w14:textId="77777777" w:rsidR="007D5880" w:rsidRPr="00365264" w:rsidRDefault="007D5880" w:rsidP="00577210">
            <w:r w:rsidRPr="00365264">
              <w:t>1.1.5. Адрес регистрации:</w:t>
            </w:r>
          </w:p>
        </w:tc>
        <w:tc>
          <w:tcPr>
            <w:tcW w:w="6180" w:type="dxa"/>
            <w:vAlign w:val="center"/>
          </w:tcPr>
          <w:p w14:paraId="14355250" w14:textId="77777777" w:rsidR="007D5880" w:rsidRPr="007D5880" w:rsidRDefault="007D5880" w:rsidP="007D5880">
            <w:pPr>
              <w:rPr>
                <w:rFonts w:ascii="Sylfaen" w:hAnsi="Sylfaen"/>
                <w:sz w:val="20"/>
                <w:szCs w:val="20"/>
                <w:lang w:val="en-US"/>
              </w:rPr>
            </w:pPr>
          </w:p>
        </w:tc>
      </w:tr>
      <w:tr w:rsidR="007D5880" w:rsidRPr="007D5880" w14:paraId="4A5347C7" w14:textId="77777777" w:rsidTr="00577210">
        <w:tc>
          <w:tcPr>
            <w:tcW w:w="4962" w:type="dxa"/>
            <w:shd w:val="clear" w:color="auto" w:fill="D9E2F3"/>
          </w:tcPr>
          <w:p w14:paraId="0628173D" w14:textId="77777777" w:rsidR="007D5880" w:rsidRPr="00365264" w:rsidRDefault="007D5880" w:rsidP="00577210">
            <w:r w:rsidRPr="00365264">
              <w:t>1.1.6. Состояние регистрации:</w:t>
            </w:r>
          </w:p>
        </w:tc>
        <w:tc>
          <w:tcPr>
            <w:tcW w:w="6180" w:type="dxa"/>
            <w:vAlign w:val="center"/>
          </w:tcPr>
          <w:p w14:paraId="4B1045D1" w14:textId="77777777" w:rsidR="007D5880" w:rsidRPr="007D5880" w:rsidRDefault="007D5880" w:rsidP="007D5880">
            <w:pPr>
              <w:rPr>
                <w:rFonts w:ascii="Sylfaen" w:hAnsi="Sylfaen"/>
                <w:sz w:val="20"/>
                <w:szCs w:val="20"/>
                <w:lang w:val="en-US"/>
              </w:rPr>
            </w:pPr>
          </w:p>
        </w:tc>
      </w:tr>
      <w:tr w:rsidR="007D5880" w:rsidRPr="007D5880" w14:paraId="7BA4993B" w14:textId="77777777" w:rsidTr="00577210">
        <w:tc>
          <w:tcPr>
            <w:tcW w:w="4962" w:type="dxa"/>
            <w:shd w:val="clear" w:color="auto" w:fill="D9E2F3"/>
          </w:tcPr>
          <w:p w14:paraId="77F589DC" w14:textId="77777777" w:rsidR="007D5880" w:rsidRDefault="007D5880" w:rsidP="00577210">
            <w:r w:rsidRPr="00365264">
              <w:t xml:space="preserve">1.1.7. Имя </w:t>
            </w:r>
            <w:r w:rsidRPr="00365264">
              <w:rPr>
                <w:rFonts w:ascii="Sylfaen" w:hAnsi="Sylfaen" w:cs="Sylfaen"/>
              </w:rPr>
              <w:t>ղեկ</w:t>
            </w:r>
            <w:r w:rsidRPr="00365264">
              <w:t xml:space="preserve"> Фамилия руководителя исполнительного органа</w:t>
            </w:r>
          </w:p>
        </w:tc>
        <w:tc>
          <w:tcPr>
            <w:tcW w:w="6180" w:type="dxa"/>
            <w:vAlign w:val="center"/>
          </w:tcPr>
          <w:p w14:paraId="21B6C4B2" w14:textId="77777777" w:rsidR="007D5880" w:rsidRPr="007D5880" w:rsidRDefault="007D5880" w:rsidP="007D5880">
            <w:pPr>
              <w:rPr>
                <w:rFonts w:ascii="Sylfaen" w:hAnsi="Sylfaen"/>
                <w:sz w:val="20"/>
                <w:szCs w:val="20"/>
              </w:rPr>
            </w:pPr>
          </w:p>
        </w:tc>
      </w:tr>
    </w:tbl>
    <w:p w14:paraId="749771F4" w14:textId="77777777" w:rsidR="007D5880" w:rsidRPr="007D5880" w:rsidRDefault="007D5880" w:rsidP="007D5880">
      <w:pPr>
        <w:rPr>
          <w:rFonts w:ascii="Sylfaen" w:hAnsi="Sylfaen"/>
          <w:i/>
          <w:sz w:val="20"/>
          <w:szCs w:val="20"/>
          <w:lang w:val="en-US"/>
        </w:rPr>
      </w:pPr>
      <w:r w:rsidRPr="007D5880">
        <w:rPr>
          <w:rFonts w:ascii="Sylfaen" w:hAnsi="Sylfaen"/>
          <w:i/>
          <w:sz w:val="20"/>
          <w:szCs w:val="20"/>
          <w:lang w:val="en-US"/>
        </w:rPr>
        <w:t>1.1. Лицо, подающее декларацию</w:t>
      </w:r>
    </w:p>
    <w:tbl>
      <w:tblPr>
        <w:tblW w:w="1114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6180"/>
      </w:tblGrid>
      <w:tr w:rsidR="007D5880" w:rsidRPr="007D5880" w14:paraId="5F14A4E8" w14:textId="77777777" w:rsidTr="00577210">
        <w:tc>
          <w:tcPr>
            <w:tcW w:w="4962" w:type="dxa"/>
            <w:shd w:val="clear" w:color="auto" w:fill="D9E2F3"/>
          </w:tcPr>
          <w:p w14:paraId="70FB91DA" w14:textId="77777777" w:rsidR="007D5880" w:rsidRPr="00A07BA7" w:rsidRDefault="007D5880" w:rsidP="00577210">
            <w:r w:rsidRPr="00A07BA7">
              <w:t>1.1.1. Имя и фамилия лица, подающего декларацию</w:t>
            </w:r>
          </w:p>
        </w:tc>
        <w:tc>
          <w:tcPr>
            <w:tcW w:w="6180" w:type="dxa"/>
            <w:vAlign w:val="center"/>
          </w:tcPr>
          <w:p w14:paraId="7E174DE7" w14:textId="77777777" w:rsidR="007D5880" w:rsidRPr="007D5880" w:rsidRDefault="007D5880" w:rsidP="007D5880">
            <w:pPr>
              <w:rPr>
                <w:rFonts w:ascii="Sylfaen" w:hAnsi="Sylfaen"/>
                <w:sz w:val="20"/>
                <w:szCs w:val="20"/>
              </w:rPr>
            </w:pPr>
          </w:p>
        </w:tc>
      </w:tr>
      <w:tr w:rsidR="007D5880" w:rsidRPr="007D5880" w14:paraId="17517668" w14:textId="77777777" w:rsidTr="00577210">
        <w:tc>
          <w:tcPr>
            <w:tcW w:w="4962" w:type="dxa"/>
            <w:shd w:val="clear" w:color="auto" w:fill="D9E2F3"/>
          </w:tcPr>
          <w:p w14:paraId="36073A37" w14:textId="77777777" w:rsidR="007D5880" w:rsidRDefault="007D5880" w:rsidP="00577210">
            <w:r w:rsidRPr="00A07BA7">
              <w:t>1.1.2. Должность лица, подающего декларацию</w:t>
            </w:r>
          </w:p>
        </w:tc>
        <w:tc>
          <w:tcPr>
            <w:tcW w:w="6180" w:type="dxa"/>
            <w:vAlign w:val="center"/>
          </w:tcPr>
          <w:p w14:paraId="4E5112F7" w14:textId="77777777" w:rsidR="007D5880" w:rsidRPr="007D5880" w:rsidRDefault="007D5880" w:rsidP="007D5880">
            <w:pPr>
              <w:rPr>
                <w:rFonts w:ascii="Sylfaen" w:hAnsi="Sylfaen"/>
                <w:sz w:val="20"/>
                <w:szCs w:val="20"/>
                <w:lang w:val="en-US"/>
              </w:rPr>
            </w:pPr>
          </w:p>
        </w:tc>
      </w:tr>
    </w:tbl>
    <w:p w14:paraId="2B38441B" w14:textId="77777777" w:rsidR="007D5880" w:rsidRPr="007D5880" w:rsidRDefault="007D5880" w:rsidP="007D5880">
      <w:pPr>
        <w:rPr>
          <w:rFonts w:ascii="Sylfaen" w:hAnsi="Sylfaen"/>
          <w:i/>
          <w:sz w:val="20"/>
          <w:szCs w:val="20"/>
          <w:lang w:val="en-US"/>
        </w:rPr>
      </w:pPr>
      <w:r w:rsidRPr="007D5880">
        <w:rPr>
          <w:rFonts w:ascii="Sylfaen" w:hAnsi="Sylfaen"/>
          <w:i/>
          <w:sz w:val="20"/>
          <w:szCs w:val="20"/>
          <w:lang w:val="en-US"/>
        </w:rPr>
        <w:t>1.2. Подача декларации</w:t>
      </w:r>
    </w:p>
    <w:tbl>
      <w:tblPr>
        <w:tblW w:w="1114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6180"/>
      </w:tblGrid>
      <w:tr w:rsidR="007D5880" w:rsidRPr="007D5880" w14:paraId="761C2DF4" w14:textId="77777777" w:rsidTr="00577210">
        <w:tc>
          <w:tcPr>
            <w:tcW w:w="4962" w:type="dxa"/>
            <w:shd w:val="clear" w:color="auto" w:fill="D9E2F3"/>
          </w:tcPr>
          <w:p w14:paraId="28998EDC" w14:textId="77777777" w:rsidR="007D5880" w:rsidRPr="000816CC" w:rsidRDefault="007D5880" w:rsidP="00577210">
            <w:r w:rsidRPr="000816CC">
              <w:t>1.2.1. Дата, месяц, год подписания декларации</w:t>
            </w:r>
          </w:p>
        </w:tc>
        <w:tc>
          <w:tcPr>
            <w:tcW w:w="6180" w:type="dxa"/>
            <w:vAlign w:val="center"/>
          </w:tcPr>
          <w:p w14:paraId="260A599A" w14:textId="77777777" w:rsidR="007D5880" w:rsidRPr="007D5880" w:rsidRDefault="007D5880" w:rsidP="007D5880">
            <w:pPr>
              <w:rPr>
                <w:rFonts w:ascii="Sylfaen" w:hAnsi="Sylfaen"/>
                <w:sz w:val="20"/>
                <w:szCs w:val="20"/>
              </w:rPr>
            </w:pPr>
          </w:p>
        </w:tc>
      </w:tr>
      <w:tr w:rsidR="007D5880" w:rsidRPr="007D5880" w14:paraId="1BB37929" w14:textId="77777777" w:rsidTr="00577210">
        <w:tc>
          <w:tcPr>
            <w:tcW w:w="4962" w:type="dxa"/>
            <w:shd w:val="clear" w:color="auto" w:fill="D9E2F3"/>
          </w:tcPr>
          <w:p w14:paraId="321BCEA5" w14:textId="77777777" w:rsidR="007D5880" w:rsidRPr="000816CC" w:rsidRDefault="007D5880" w:rsidP="00577210">
            <w:r w:rsidRPr="000816CC">
              <w:t>1.2.2. Количество страниц декларации:</w:t>
            </w:r>
          </w:p>
        </w:tc>
        <w:tc>
          <w:tcPr>
            <w:tcW w:w="6180" w:type="dxa"/>
            <w:vAlign w:val="center"/>
          </w:tcPr>
          <w:p w14:paraId="6FD36415" w14:textId="77777777" w:rsidR="007D5880" w:rsidRPr="007D5880" w:rsidRDefault="007D5880" w:rsidP="007D5880">
            <w:pPr>
              <w:rPr>
                <w:rFonts w:ascii="Sylfaen" w:hAnsi="Sylfaen"/>
                <w:sz w:val="20"/>
                <w:szCs w:val="20"/>
                <w:lang w:val="en-US"/>
              </w:rPr>
            </w:pPr>
          </w:p>
        </w:tc>
      </w:tr>
      <w:tr w:rsidR="007D5880" w:rsidRPr="007D5880" w14:paraId="3D4A06B8" w14:textId="77777777" w:rsidTr="00577210">
        <w:tc>
          <w:tcPr>
            <w:tcW w:w="4962" w:type="dxa"/>
            <w:shd w:val="clear" w:color="auto" w:fill="D9E2F3"/>
          </w:tcPr>
          <w:p w14:paraId="4F3BD35D" w14:textId="77777777" w:rsidR="007D5880" w:rsidRDefault="007D5880" w:rsidP="00577210">
            <w:r w:rsidRPr="000816CC">
              <w:t>1.2.3. Подпись лица, подающего декларацию</w:t>
            </w:r>
          </w:p>
        </w:tc>
        <w:tc>
          <w:tcPr>
            <w:tcW w:w="6180" w:type="dxa"/>
            <w:vAlign w:val="center"/>
          </w:tcPr>
          <w:p w14:paraId="45287CD6" w14:textId="77777777" w:rsidR="007D5880" w:rsidRPr="007D5880" w:rsidRDefault="007D5880" w:rsidP="007D5880">
            <w:pPr>
              <w:rPr>
                <w:rFonts w:ascii="Sylfaen" w:hAnsi="Sylfaen"/>
                <w:sz w:val="20"/>
                <w:szCs w:val="20"/>
                <w:lang w:val="en-US"/>
              </w:rPr>
            </w:pPr>
          </w:p>
        </w:tc>
      </w:tr>
    </w:tbl>
    <w:p w14:paraId="5BF086AD" w14:textId="77777777" w:rsidR="007D5880" w:rsidRPr="007D5880" w:rsidRDefault="007D5880" w:rsidP="007D5880">
      <w:pPr>
        <w:rPr>
          <w:rFonts w:ascii="Sylfaen" w:hAnsi="Sylfaen"/>
          <w:sz w:val="20"/>
          <w:szCs w:val="20"/>
          <w:lang w:val="en-US"/>
        </w:rPr>
      </w:pPr>
    </w:p>
    <w:p w14:paraId="356B7FC7" w14:textId="77777777" w:rsidR="007D5880" w:rsidRPr="007D5880" w:rsidRDefault="007D5880" w:rsidP="00483FA0">
      <w:pPr>
        <w:numPr>
          <w:ilvl w:val="1"/>
          <w:numId w:val="6"/>
        </w:numPr>
        <w:rPr>
          <w:rFonts w:ascii="Sylfaen" w:hAnsi="Sylfaen"/>
          <w:b/>
          <w:sz w:val="20"/>
          <w:szCs w:val="20"/>
          <w:lang w:val="en-US"/>
        </w:rPr>
      </w:pPr>
      <w:r w:rsidRPr="007D5880">
        <w:rPr>
          <w:rFonts w:ascii="Sylfaen" w:hAnsi="Sylfaen"/>
          <w:b/>
          <w:sz w:val="20"/>
          <w:szCs w:val="20"/>
          <w:lang w:val="en-US"/>
        </w:rPr>
        <w:t>1. Листинговые данные акций</w:t>
      </w:r>
    </w:p>
    <w:p w14:paraId="7811C277" w14:textId="77777777" w:rsidR="007D5880" w:rsidRPr="007D5880" w:rsidRDefault="007D5880" w:rsidP="00483FA0">
      <w:pPr>
        <w:numPr>
          <w:ilvl w:val="1"/>
          <w:numId w:val="6"/>
        </w:numPr>
        <w:rPr>
          <w:rFonts w:ascii="Sylfaen" w:hAnsi="Sylfaen"/>
          <w:i/>
          <w:sz w:val="20"/>
          <w:szCs w:val="20"/>
          <w:lang w:val="en-US"/>
        </w:rPr>
      </w:pPr>
      <w:r w:rsidRPr="007D5880">
        <w:rPr>
          <w:rFonts w:ascii="Sylfaen" w:hAnsi="Sylfaen"/>
          <w:b/>
          <w:sz w:val="20"/>
          <w:szCs w:val="20"/>
          <w:lang w:val="en-US"/>
        </w:rPr>
        <w:t>1.1. Данные о листинге акций</w:t>
      </w:r>
    </w:p>
    <w:tbl>
      <w:tblPr>
        <w:tblW w:w="1114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6180"/>
      </w:tblGrid>
      <w:tr w:rsidR="007D5880" w:rsidRPr="007D5880" w14:paraId="3C00C4DE" w14:textId="77777777" w:rsidTr="00577210">
        <w:tc>
          <w:tcPr>
            <w:tcW w:w="4962" w:type="dxa"/>
            <w:shd w:val="clear" w:color="auto" w:fill="D9E2F3"/>
          </w:tcPr>
          <w:p w14:paraId="5C5E52E1" w14:textId="77777777" w:rsidR="007D5880" w:rsidRPr="00960665" w:rsidRDefault="007D5880" w:rsidP="00577210">
            <w:r w:rsidRPr="00960665">
              <w:t>1.1.1. Название биржи:</w:t>
            </w:r>
          </w:p>
        </w:tc>
        <w:tc>
          <w:tcPr>
            <w:tcW w:w="6180" w:type="dxa"/>
            <w:vAlign w:val="center"/>
          </w:tcPr>
          <w:p w14:paraId="299E6120" w14:textId="77777777" w:rsidR="007D5880" w:rsidRPr="007D5880" w:rsidRDefault="007D5880" w:rsidP="007D5880">
            <w:pPr>
              <w:rPr>
                <w:rFonts w:ascii="Sylfaen" w:hAnsi="Sylfaen"/>
                <w:sz w:val="20"/>
                <w:szCs w:val="20"/>
                <w:lang w:val="en-US"/>
              </w:rPr>
            </w:pPr>
          </w:p>
        </w:tc>
      </w:tr>
      <w:tr w:rsidR="007D5880" w:rsidRPr="007D5880" w14:paraId="5873DFD5" w14:textId="77777777" w:rsidTr="00577210">
        <w:tc>
          <w:tcPr>
            <w:tcW w:w="4962" w:type="dxa"/>
            <w:shd w:val="clear" w:color="auto" w:fill="D9E2F3"/>
          </w:tcPr>
          <w:p w14:paraId="048D53FD" w14:textId="77777777" w:rsidR="007D5880" w:rsidRDefault="007D5880" w:rsidP="00577210">
            <w:r w:rsidRPr="00960665">
              <w:t>1.1.2. Ссылка на документы, имеющиеся на бирже</w:t>
            </w:r>
          </w:p>
        </w:tc>
        <w:tc>
          <w:tcPr>
            <w:tcW w:w="6180" w:type="dxa"/>
            <w:vAlign w:val="center"/>
          </w:tcPr>
          <w:p w14:paraId="3CDBD47F" w14:textId="77777777" w:rsidR="007D5880" w:rsidRPr="007D5880" w:rsidRDefault="007D5880" w:rsidP="007D5880">
            <w:pPr>
              <w:rPr>
                <w:rFonts w:ascii="Sylfaen" w:hAnsi="Sylfaen"/>
                <w:sz w:val="20"/>
                <w:szCs w:val="20"/>
              </w:rPr>
            </w:pPr>
          </w:p>
        </w:tc>
      </w:tr>
    </w:tbl>
    <w:p w14:paraId="705EC418" w14:textId="77777777" w:rsidR="007D5880" w:rsidRPr="007D5880" w:rsidRDefault="001E426D" w:rsidP="00483FA0">
      <w:pPr>
        <w:numPr>
          <w:ilvl w:val="1"/>
          <w:numId w:val="6"/>
        </w:numPr>
        <w:rPr>
          <w:rFonts w:ascii="Sylfaen" w:hAnsi="Sylfaen"/>
          <w:i/>
          <w:sz w:val="20"/>
          <w:szCs w:val="20"/>
        </w:rPr>
      </w:pPr>
      <w:r w:rsidRPr="001E426D">
        <w:rPr>
          <w:rFonts w:ascii="Sylfaen" w:hAnsi="Sylfaen"/>
          <w:i/>
          <w:sz w:val="20"/>
          <w:szCs w:val="20"/>
        </w:rPr>
        <w:t>1.3. Сведения о юридическом лице, осуществляющем надзор за организацией</w:t>
      </w:r>
    </w:p>
    <w:tbl>
      <w:tblPr>
        <w:tblW w:w="1114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6180"/>
      </w:tblGrid>
      <w:tr w:rsidR="001E426D" w:rsidRPr="007D5880" w14:paraId="0538897E" w14:textId="77777777" w:rsidTr="00577210">
        <w:tc>
          <w:tcPr>
            <w:tcW w:w="4962" w:type="dxa"/>
            <w:shd w:val="clear" w:color="auto" w:fill="D9E2F3"/>
          </w:tcPr>
          <w:p w14:paraId="7E95C520" w14:textId="77777777" w:rsidR="001E426D" w:rsidRPr="00BF6031" w:rsidRDefault="001E426D" w:rsidP="00577210">
            <w:r w:rsidRPr="00BF6031">
              <w:t>1.1.1. Название</w:t>
            </w:r>
          </w:p>
        </w:tc>
        <w:tc>
          <w:tcPr>
            <w:tcW w:w="6180" w:type="dxa"/>
            <w:vAlign w:val="center"/>
          </w:tcPr>
          <w:p w14:paraId="52B858EE" w14:textId="77777777" w:rsidR="001E426D" w:rsidRPr="007D5880" w:rsidRDefault="001E426D" w:rsidP="007D5880">
            <w:pPr>
              <w:rPr>
                <w:rFonts w:ascii="Sylfaen" w:hAnsi="Sylfaen"/>
                <w:sz w:val="20"/>
                <w:szCs w:val="20"/>
                <w:lang w:val="en-US"/>
              </w:rPr>
            </w:pPr>
          </w:p>
        </w:tc>
      </w:tr>
      <w:tr w:rsidR="001E426D" w:rsidRPr="007D5880" w14:paraId="6551F4CA" w14:textId="77777777" w:rsidTr="00577210">
        <w:tc>
          <w:tcPr>
            <w:tcW w:w="4962" w:type="dxa"/>
            <w:shd w:val="clear" w:color="auto" w:fill="D9E2F3"/>
          </w:tcPr>
          <w:p w14:paraId="64FF50E2" w14:textId="77777777" w:rsidR="001E426D" w:rsidRPr="00BF6031" w:rsidRDefault="001E426D" w:rsidP="00577210">
            <w:r w:rsidRPr="00BF6031">
              <w:t>1.1.2. Имя латинскими буквами</w:t>
            </w:r>
          </w:p>
        </w:tc>
        <w:tc>
          <w:tcPr>
            <w:tcW w:w="6180" w:type="dxa"/>
            <w:vAlign w:val="center"/>
          </w:tcPr>
          <w:p w14:paraId="31CECB17" w14:textId="77777777" w:rsidR="001E426D" w:rsidRPr="007D5880" w:rsidRDefault="001E426D" w:rsidP="007D5880">
            <w:pPr>
              <w:rPr>
                <w:rFonts w:ascii="Sylfaen" w:hAnsi="Sylfaen"/>
                <w:sz w:val="20"/>
                <w:szCs w:val="20"/>
                <w:lang w:val="en-US"/>
              </w:rPr>
            </w:pPr>
          </w:p>
        </w:tc>
      </w:tr>
      <w:tr w:rsidR="001E426D" w:rsidRPr="007D5880" w14:paraId="219AD6F4" w14:textId="77777777" w:rsidTr="00577210">
        <w:tc>
          <w:tcPr>
            <w:tcW w:w="4962" w:type="dxa"/>
            <w:shd w:val="clear" w:color="auto" w:fill="D9E2F3"/>
          </w:tcPr>
          <w:p w14:paraId="1428D582" w14:textId="77777777" w:rsidR="001E426D" w:rsidRPr="00BF6031" w:rsidRDefault="001E426D" w:rsidP="00577210">
            <w:r w:rsidRPr="00BF6031">
              <w:t>1.1.3. Государственный регистрационный номер:</w:t>
            </w:r>
          </w:p>
        </w:tc>
        <w:tc>
          <w:tcPr>
            <w:tcW w:w="6180" w:type="dxa"/>
            <w:vAlign w:val="center"/>
          </w:tcPr>
          <w:p w14:paraId="7D9393D2" w14:textId="77777777" w:rsidR="001E426D" w:rsidRPr="007D5880" w:rsidRDefault="001E426D" w:rsidP="007D5880">
            <w:pPr>
              <w:rPr>
                <w:rFonts w:ascii="Sylfaen" w:hAnsi="Sylfaen"/>
                <w:sz w:val="20"/>
                <w:szCs w:val="20"/>
                <w:lang w:val="en-US"/>
              </w:rPr>
            </w:pPr>
          </w:p>
        </w:tc>
      </w:tr>
      <w:tr w:rsidR="001E426D" w:rsidRPr="007D5880" w14:paraId="0FF2BBD7" w14:textId="77777777" w:rsidTr="00577210">
        <w:tc>
          <w:tcPr>
            <w:tcW w:w="4962" w:type="dxa"/>
            <w:shd w:val="clear" w:color="auto" w:fill="D9E2F3"/>
          </w:tcPr>
          <w:p w14:paraId="4C350543" w14:textId="77777777" w:rsidR="001E426D" w:rsidRPr="00BF6031" w:rsidRDefault="001E426D" w:rsidP="00577210">
            <w:r w:rsidRPr="00BF6031">
              <w:t>1.1.4. Дата регистрации, месяц, год</w:t>
            </w:r>
          </w:p>
        </w:tc>
        <w:tc>
          <w:tcPr>
            <w:tcW w:w="6180" w:type="dxa"/>
            <w:vAlign w:val="center"/>
          </w:tcPr>
          <w:p w14:paraId="2917C524" w14:textId="77777777" w:rsidR="001E426D" w:rsidRPr="007D5880" w:rsidRDefault="001E426D" w:rsidP="007D5880">
            <w:pPr>
              <w:rPr>
                <w:rFonts w:ascii="Sylfaen" w:hAnsi="Sylfaen"/>
                <w:sz w:val="20"/>
                <w:szCs w:val="20"/>
                <w:lang w:val="en-US"/>
              </w:rPr>
            </w:pPr>
          </w:p>
        </w:tc>
      </w:tr>
      <w:tr w:rsidR="001E426D" w:rsidRPr="007D5880" w14:paraId="4727ECEC" w14:textId="77777777" w:rsidTr="00577210">
        <w:tc>
          <w:tcPr>
            <w:tcW w:w="4962" w:type="dxa"/>
            <w:shd w:val="clear" w:color="auto" w:fill="D9E2F3"/>
          </w:tcPr>
          <w:p w14:paraId="6E1CDEB3" w14:textId="77777777" w:rsidR="001E426D" w:rsidRPr="00BF6031" w:rsidRDefault="001E426D" w:rsidP="00577210">
            <w:r w:rsidRPr="00BF6031">
              <w:t>1.1.5. Адрес регистрации:</w:t>
            </w:r>
          </w:p>
        </w:tc>
        <w:tc>
          <w:tcPr>
            <w:tcW w:w="6180" w:type="dxa"/>
            <w:vAlign w:val="center"/>
          </w:tcPr>
          <w:p w14:paraId="649870B0" w14:textId="77777777" w:rsidR="001E426D" w:rsidRPr="007D5880" w:rsidRDefault="001E426D" w:rsidP="007D5880">
            <w:pPr>
              <w:rPr>
                <w:rFonts w:ascii="Sylfaen" w:hAnsi="Sylfaen"/>
                <w:sz w:val="20"/>
                <w:szCs w:val="20"/>
                <w:lang w:val="en-US"/>
              </w:rPr>
            </w:pPr>
          </w:p>
        </w:tc>
      </w:tr>
      <w:tr w:rsidR="001E426D" w:rsidRPr="007D5880" w14:paraId="76226D00" w14:textId="77777777" w:rsidTr="00577210">
        <w:tc>
          <w:tcPr>
            <w:tcW w:w="4962" w:type="dxa"/>
            <w:shd w:val="clear" w:color="auto" w:fill="D9E2F3"/>
          </w:tcPr>
          <w:p w14:paraId="61B90388" w14:textId="77777777" w:rsidR="001E426D" w:rsidRPr="00BF6031" w:rsidRDefault="001E426D" w:rsidP="00577210">
            <w:r w:rsidRPr="00BF6031">
              <w:t>1.1.6. Состояние регистрации:</w:t>
            </w:r>
          </w:p>
        </w:tc>
        <w:tc>
          <w:tcPr>
            <w:tcW w:w="6180" w:type="dxa"/>
            <w:vAlign w:val="center"/>
          </w:tcPr>
          <w:p w14:paraId="11C96488" w14:textId="77777777" w:rsidR="001E426D" w:rsidRPr="007D5880" w:rsidRDefault="001E426D" w:rsidP="007D5880">
            <w:pPr>
              <w:rPr>
                <w:rFonts w:ascii="Sylfaen" w:hAnsi="Sylfaen"/>
                <w:sz w:val="20"/>
                <w:szCs w:val="20"/>
                <w:lang w:val="en-US"/>
              </w:rPr>
            </w:pPr>
          </w:p>
        </w:tc>
      </w:tr>
      <w:tr w:rsidR="001E426D" w:rsidRPr="001E426D" w14:paraId="4677F309" w14:textId="77777777" w:rsidTr="00577210">
        <w:tc>
          <w:tcPr>
            <w:tcW w:w="4962" w:type="dxa"/>
            <w:shd w:val="clear" w:color="auto" w:fill="D9E2F3"/>
          </w:tcPr>
          <w:p w14:paraId="21BC90AA" w14:textId="77777777" w:rsidR="001E426D" w:rsidRDefault="001E426D" w:rsidP="00577210">
            <w:r w:rsidRPr="00BF6031">
              <w:t xml:space="preserve">1.1.7. Имя </w:t>
            </w:r>
            <w:r w:rsidRPr="00BF6031">
              <w:rPr>
                <w:rFonts w:ascii="Sylfaen" w:hAnsi="Sylfaen" w:cs="Sylfaen"/>
              </w:rPr>
              <w:t>ղեկ</w:t>
            </w:r>
            <w:r w:rsidRPr="00BF6031">
              <w:t xml:space="preserve"> Фамилия руководителя исполнительного органа</w:t>
            </w:r>
          </w:p>
        </w:tc>
        <w:tc>
          <w:tcPr>
            <w:tcW w:w="6180" w:type="dxa"/>
            <w:vAlign w:val="center"/>
          </w:tcPr>
          <w:p w14:paraId="5A068061" w14:textId="77777777" w:rsidR="001E426D" w:rsidRPr="001E426D" w:rsidRDefault="001E426D" w:rsidP="007D5880">
            <w:pPr>
              <w:rPr>
                <w:rFonts w:ascii="Sylfaen" w:hAnsi="Sylfaen"/>
                <w:sz w:val="20"/>
                <w:szCs w:val="20"/>
              </w:rPr>
            </w:pPr>
          </w:p>
        </w:tc>
      </w:tr>
    </w:tbl>
    <w:p w14:paraId="02B38C65" w14:textId="77777777" w:rsidR="007D5880" w:rsidRPr="007D5880" w:rsidRDefault="00FE3B4C" w:rsidP="00483FA0">
      <w:pPr>
        <w:numPr>
          <w:ilvl w:val="1"/>
          <w:numId w:val="6"/>
        </w:numPr>
        <w:rPr>
          <w:rFonts w:ascii="Sylfaen" w:hAnsi="Sylfaen"/>
          <w:i/>
          <w:iCs/>
          <w:sz w:val="20"/>
          <w:szCs w:val="20"/>
          <w:lang w:val="en-US"/>
        </w:rPr>
      </w:pPr>
      <w:r w:rsidRPr="00FE3B4C">
        <w:rPr>
          <w:rFonts w:ascii="Sylfaen" w:hAnsi="Sylfaen"/>
          <w:i/>
          <w:iCs/>
          <w:sz w:val="20"/>
          <w:szCs w:val="20"/>
          <w:lang w:val="en-US"/>
        </w:rPr>
        <w:t>1.4. Уровень контроля:</w:t>
      </w:r>
    </w:p>
    <w:tbl>
      <w:tblPr>
        <w:tblW w:w="1114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6178"/>
      </w:tblGrid>
      <w:tr w:rsidR="007D5880" w:rsidRPr="007D5880" w14:paraId="34E506A0" w14:textId="77777777" w:rsidTr="00577210">
        <w:tc>
          <w:tcPr>
            <w:tcW w:w="4962" w:type="dxa"/>
            <w:shd w:val="clear" w:color="auto" w:fill="D9E2F3"/>
            <w:vAlign w:val="center"/>
          </w:tcPr>
          <w:p w14:paraId="3D1DB64A" w14:textId="77777777" w:rsidR="007D5880" w:rsidRPr="007D5880" w:rsidRDefault="00BD6E4E" w:rsidP="00483FA0">
            <w:pPr>
              <w:numPr>
                <w:ilvl w:val="2"/>
                <w:numId w:val="6"/>
              </w:numPr>
              <w:rPr>
                <w:rFonts w:ascii="Sylfaen" w:hAnsi="Sylfaen"/>
                <w:sz w:val="20"/>
                <w:szCs w:val="20"/>
                <w:lang w:val="en-US"/>
              </w:rPr>
            </w:pPr>
            <w:r w:rsidRPr="00BD6E4E">
              <w:rPr>
                <w:rFonts w:ascii="Sylfaen" w:hAnsi="Sylfaen"/>
                <w:sz w:val="20"/>
                <w:szCs w:val="20"/>
                <w:lang w:val="en-US"/>
              </w:rPr>
              <w:t>Уровень участия (%)</w:t>
            </w:r>
          </w:p>
        </w:tc>
        <w:tc>
          <w:tcPr>
            <w:tcW w:w="6178" w:type="dxa"/>
            <w:vAlign w:val="center"/>
          </w:tcPr>
          <w:p w14:paraId="37E7062F" w14:textId="77777777" w:rsidR="007D5880" w:rsidRPr="007D5880" w:rsidRDefault="007D5880" w:rsidP="007D5880">
            <w:pPr>
              <w:rPr>
                <w:rFonts w:ascii="Sylfaen" w:hAnsi="Sylfaen"/>
                <w:sz w:val="20"/>
                <w:szCs w:val="20"/>
                <w:lang w:val="en-US"/>
              </w:rPr>
            </w:pPr>
          </w:p>
        </w:tc>
      </w:tr>
      <w:tr w:rsidR="007D5880" w:rsidRPr="007D5880" w14:paraId="7D2AED38" w14:textId="77777777" w:rsidTr="00577210">
        <w:tc>
          <w:tcPr>
            <w:tcW w:w="4962" w:type="dxa"/>
            <w:shd w:val="clear" w:color="auto" w:fill="D9E2F3"/>
            <w:vAlign w:val="center"/>
          </w:tcPr>
          <w:p w14:paraId="513C01E3" w14:textId="77777777" w:rsidR="007D5880" w:rsidRPr="007D5880" w:rsidRDefault="00BD6E4E" w:rsidP="00483FA0">
            <w:pPr>
              <w:numPr>
                <w:ilvl w:val="2"/>
                <w:numId w:val="6"/>
              </w:numPr>
              <w:rPr>
                <w:rFonts w:ascii="Sylfaen" w:hAnsi="Sylfaen"/>
                <w:sz w:val="20"/>
                <w:szCs w:val="20"/>
                <w:lang w:val="en-US"/>
              </w:rPr>
            </w:pPr>
            <w:r w:rsidRPr="00BD6E4E">
              <w:rPr>
                <w:rFonts w:ascii="Sylfaen" w:hAnsi="Sylfaen"/>
                <w:sz w:val="20"/>
                <w:szCs w:val="20"/>
                <w:lang w:val="en-US"/>
              </w:rPr>
              <w:t>Тип участия:</w:t>
            </w:r>
          </w:p>
        </w:tc>
        <w:tc>
          <w:tcPr>
            <w:tcW w:w="6178" w:type="dxa"/>
            <w:vAlign w:val="center"/>
          </w:tcPr>
          <w:p w14:paraId="06215289" w14:textId="77777777" w:rsidR="007D5880" w:rsidRPr="007D5880" w:rsidRDefault="007D5880" w:rsidP="007D5880">
            <w:pPr>
              <w:rPr>
                <w:rFonts w:ascii="Sylfaen" w:hAnsi="Sylfaen"/>
                <w:sz w:val="20"/>
                <w:szCs w:val="20"/>
                <w:lang w:val="en-US"/>
              </w:rPr>
            </w:pPr>
            <w:r w:rsidRPr="007D5880">
              <w:rPr>
                <w:rFonts w:ascii="MS Mincho" w:eastAsia="MS Mincho" w:hAnsi="MS Mincho" w:cs="MS Mincho" w:hint="eastAsia"/>
                <w:sz w:val="20"/>
                <w:szCs w:val="20"/>
                <w:lang w:val="en-US"/>
              </w:rPr>
              <w:t>☐</w:t>
            </w:r>
            <w:r w:rsidRPr="007D5880">
              <w:rPr>
                <w:rFonts w:ascii="Sylfaen" w:hAnsi="Sylfaen"/>
                <w:sz w:val="20"/>
                <w:szCs w:val="20"/>
                <w:lang w:val="en-US"/>
              </w:rPr>
              <w:tab/>
            </w:r>
            <w:r w:rsidR="00BD6E4E" w:rsidRPr="00BD6E4E">
              <w:rPr>
                <w:rFonts w:ascii="Sylfaen" w:hAnsi="Sylfaen"/>
                <w:sz w:val="20"/>
                <w:szCs w:val="20"/>
                <w:lang w:val="en-US"/>
              </w:rPr>
              <w:t>Прямое участие</w:t>
            </w:r>
          </w:p>
          <w:p w14:paraId="476808EB" w14:textId="77777777" w:rsidR="007D5880" w:rsidRPr="007D5880" w:rsidRDefault="007D5880" w:rsidP="007D5880">
            <w:pPr>
              <w:rPr>
                <w:rFonts w:ascii="Sylfaen" w:hAnsi="Sylfaen"/>
                <w:sz w:val="20"/>
                <w:szCs w:val="20"/>
                <w:lang w:val="en-US"/>
              </w:rPr>
            </w:pPr>
            <w:r w:rsidRPr="007D5880">
              <w:rPr>
                <w:rFonts w:ascii="MS Mincho" w:eastAsia="MS Mincho" w:hAnsi="MS Mincho" w:cs="MS Mincho" w:hint="eastAsia"/>
                <w:sz w:val="20"/>
                <w:szCs w:val="20"/>
                <w:lang w:val="en-US"/>
              </w:rPr>
              <w:t>☐</w:t>
            </w:r>
            <w:r w:rsidRPr="007D5880">
              <w:rPr>
                <w:rFonts w:ascii="Sylfaen" w:hAnsi="Sylfaen"/>
                <w:sz w:val="20"/>
                <w:szCs w:val="20"/>
                <w:lang w:val="en-US"/>
              </w:rPr>
              <w:tab/>
            </w:r>
            <w:r w:rsidR="00BD6E4E" w:rsidRPr="00BD6E4E">
              <w:rPr>
                <w:rFonts w:ascii="Sylfaen" w:hAnsi="Sylfaen"/>
                <w:sz w:val="20"/>
                <w:szCs w:val="20"/>
                <w:lang w:val="en-US"/>
              </w:rPr>
              <w:t>Косвенное участие</w:t>
            </w:r>
          </w:p>
        </w:tc>
      </w:tr>
    </w:tbl>
    <w:p w14:paraId="72DB72FA" w14:textId="77777777" w:rsidR="007D5880" w:rsidRPr="007D5880" w:rsidRDefault="007D5880" w:rsidP="007D5880">
      <w:pPr>
        <w:rPr>
          <w:rFonts w:ascii="Sylfaen" w:hAnsi="Sylfaen"/>
          <w:sz w:val="20"/>
          <w:szCs w:val="20"/>
          <w:lang w:val="en-US"/>
        </w:rPr>
      </w:pPr>
      <w:r w:rsidRPr="007D5880">
        <w:rPr>
          <w:rFonts w:ascii="Sylfaen" w:hAnsi="Sylfaen"/>
          <w:sz w:val="20"/>
          <w:szCs w:val="20"/>
          <w:lang w:val="en-US"/>
        </w:rPr>
        <w:tab/>
      </w:r>
    </w:p>
    <w:p w14:paraId="67D6E7EA" w14:textId="77777777" w:rsidR="007D5880" w:rsidRPr="00605AB8" w:rsidRDefault="00605AB8" w:rsidP="00605AB8">
      <w:pPr>
        <w:ind w:left="432"/>
        <w:rPr>
          <w:rFonts w:ascii="Sylfaen" w:hAnsi="Sylfaen"/>
          <w:i/>
          <w:sz w:val="20"/>
          <w:szCs w:val="20"/>
        </w:rPr>
      </w:pPr>
      <w:r w:rsidRPr="00605AB8">
        <w:rPr>
          <w:rFonts w:ascii="Sylfaen" w:hAnsi="Sylfaen"/>
          <w:b/>
          <w:sz w:val="20"/>
          <w:szCs w:val="20"/>
        </w:rPr>
        <w:lastRenderedPageBreak/>
        <w:t>2.Участие государства, сообщества или международной организации</w:t>
      </w:r>
    </w:p>
    <w:tbl>
      <w:tblPr>
        <w:tblW w:w="1114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6180"/>
      </w:tblGrid>
      <w:tr w:rsidR="007D5880" w:rsidRPr="007D5880" w14:paraId="1AD18D44" w14:textId="77777777" w:rsidTr="00577210">
        <w:tc>
          <w:tcPr>
            <w:tcW w:w="4962" w:type="dxa"/>
            <w:shd w:val="clear" w:color="auto" w:fill="D9E2F3"/>
            <w:vAlign w:val="center"/>
          </w:tcPr>
          <w:p w14:paraId="3A8BE907" w14:textId="77777777" w:rsidR="007D5880" w:rsidRPr="007D5880" w:rsidRDefault="00605AB8" w:rsidP="00483FA0">
            <w:pPr>
              <w:numPr>
                <w:ilvl w:val="2"/>
                <w:numId w:val="6"/>
              </w:numPr>
              <w:rPr>
                <w:rFonts w:ascii="Sylfaen" w:hAnsi="Sylfaen"/>
                <w:sz w:val="20"/>
                <w:szCs w:val="20"/>
                <w:lang w:val="en-US"/>
              </w:rPr>
            </w:pPr>
            <w:r w:rsidRPr="00605AB8">
              <w:rPr>
                <w:rFonts w:ascii="Sylfaen" w:hAnsi="Sylfaen"/>
                <w:sz w:val="20"/>
                <w:szCs w:val="20"/>
                <w:lang w:val="en-US"/>
              </w:rPr>
              <w:t>Название страны:</w:t>
            </w:r>
          </w:p>
        </w:tc>
        <w:tc>
          <w:tcPr>
            <w:tcW w:w="6180" w:type="dxa"/>
            <w:vAlign w:val="center"/>
          </w:tcPr>
          <w:p w14:paraId="24779666" w14:textId="77777777" w:rsidR="007D5880" w:rsidRPr="007D5880" w:rsidRDefault="007D5880" w:rsidP="007D5880">
            <w:pPr>
              <w:rPr>
                <w:rFonts w:ascii="Sylfaen" w:hAnsi="Sylfaen"/>
                <w:sz w:val="20"/>
                <w:szCs w:val="20"/>
                <w:lang w:val="en-US"/>
              </w:rPr>
            </w:pPr>
          </w:p>
        </w:tc>
      </w:tr>
      <w:tr w:rsidR="007D5880" w:rsidRPr="007D5880" w14:paraId="1A9D3307" w14:textId="77777777" w:rsidTr="00577210">
        <w:tc>
          <w:tcPr>
            <w:tcW w:w="4962" w:type="dxa"/>
            <w:shd w:val="clear" w:color="auto" w:fill="D9E2F3"/>
            <w:vAlign w:val="center"/>
          </w:tcPr>
          <w:p w14:paraId="742524BE" w14:textId="77777777" w:rsidR="007D5880" w:rsidRPr="007D5880" w:rsidRDefault="00605AB8" w:rsidP="00483FA0">
            <w:pPr>
              <w:numPr>
                <w:ilvl w:val="2"/>
                <w:numId w:val="6"/>
              </w:numPr>
              <w:rPr>
                <w:rFonts w:ascii="Sylfaen" w:hAnsi="Sylfaen"/>
                <w:sz w:val="20"/>
                <w:szCs w:val="20"/>
                <w:lang w:val="en-US"/>
              </w:rPr>
            </w:pPr>
            <w:r w:rsidRPr="00605AB8">
              <w:rPr>
                <w:rFonts w:ascii="Sylfaen" w:hAnsi="Sylfaen"/>
                <w:sz w:val="20"/>
                <w:szCs w:val="20"/>
                <w:lang w:val="en-US"/>
              </w:rPr>
              <w:t>Название сообщества:</w:t>
            </w:r>
          </w:p>
        </w:tc>
        <w:tc>
          <w:tcPr>
            <w:tcW w:w="6180" w:type="dxa"/>
            <w:vAlign w:val="center"/>
          </w:tcPr>
          <w:p w14:paraId="4FFF9252" w14:textId="77777777" w:rsidR="007D5880" w:rsidRPr="007D5880" w:rsidRDefault="007D5880" w:rsidP="007D5880">
            <w:pPr>
              <w:rPr>
                <w:rFonts w:ascii="Sylfaen" w:hAnsi="Sylfaen"/>
                <w:sz w:val="20"/>
                <w:szCs w:val="20"/>
                <w:lang w:val="en-US"/>
              </w:rPr>
            </w:pPr>
          </w:p>
        </w:tc>
      </w:tr>
      <w:tr w:rsidR="007D5880" w:rsidRPr="007D5880" w14:paraId="3C0E7658" w14:textId="77777777" w:rsidTr="00577210">
        <w:tc>
          <w:tcPr>
            <w:tcW w:w="4962" w:type="dxa"/>
            <w:shd w:val="clear" w:color="auto" w:fill="D9E2F3"/>
            <w:vAlign w:val="center"/>
          </w:tcPr>
          <w:p w14:paraId="1BBB41DA" w14:textId="77777777" w:rsidR="007D5880" w:rsidRPr="007D5880" w:rsidRDefault="00605AB8" w:rsidP="00483FA0">
            <w:pPr>
              <w:numPr>
                <w:ilvl w:val="2"/>
                <w:numId w:val="6"/>
              </w:numPr>
              <w:rPr>
                <w:rFonts w:ascii="Sylfaen" w:hAnsi="Sylfaen"/>
                <w:sz w:val="20"/>
                <w:szCs w:val="20"/>
                <w:lang w:val="en-US"/>
              </w:rPr>
            </w:pPr>
            <w:r w:rsidRPr="00605AB8">
              <w:rPr>
                <w:rFonts w:ascii="Sylfaen" w:hAnsi="Sylfaen"/>
                <w:sz w:val="20"/>
                <w:szCs w:val="20"/>
                <w:lang w:val="en-US"/>
              </w:rPr>
              <w:t>Уровень участия (%)</w:t>
            </w:r>
          </w:p>
        </w:tc>
        <w:tc>
          <w:tcPr>
            <w:tcW w:w="6180" w:type="dxa"/>
            <w:vAlign w:val="center"/>
          </w:tcPr>
          <w:p w14:paraId="79DA0569" w14:textId="77777777" w:rsidR="007D5880" w:rsidRPr="007D5880" w:rsidRDefault="007D5880" w:rsidP="007D5880">
            <w:pPr>
              <w:rPr>
                <w:rFonts w:ascii="Sylfaen" w:hAnsi="Sylfaen"/>
                <w:sz w:val="20"/>
                <w:szCs w:val="20"/>
                <w:lang w:val="en-US"/>
              </w:rPr>
            </w:pPr>
          </w:p>
        </w:tc>
      </w:tr>
      <w:tr w:rsidR="007D5880" w:rsidRPr="007D5880" w14:paraId="3FD23D14" w14:textId="77777777" w:rsidTr="00577210">
        <w:tc>
          <w:tcPr>
            <w:tcW w:w="4962" w:type="dxa"/>
            <w:shd w:val="clear" w:color="auto" w:fill="D9E2F3"/>
            <w:vAlign w:val="center"/>
          </w:tcPr>
          <w:p w14:paraId="11DEE8B6" w14:textId="77777777" w:rsidR="007D5880" w:rsidRPr="007D5880" w:rsidRDefault="00605AB8" w:rsidP="00483FA0">
            <w:pPr>
              <w:numPr>
                <w:ilvl w:val="2"/>
                <w:numId w:val="6"/>
              </w:numPr>
              <w:rPr>
                <w:rFonts w:ascii="Sylfaen" w:hAnsi="Sylfaen"/>
                <w:sz w:val="20"/>
                <w:szCs w:val="20"/>
                <w:lang w:val="en-US"/>
              </w:rPr>
            </w:pPr>
            <w:r w:rsidRPr="00605AB8">
              <w:rPr>
                <w:rFonts w:ascii="Sylfaen" w:hAnsi="Sylfaen"/>
                <w:sz w:val="20"/>
                <w:szCs w:val="20"/>
                <w:lang w:val="en-US"/>
              </w:rPr>
              <w:t>Тип участия</w:t>
            </w:r>
          </w:p>
        </w:tc>
        <w:tc>
          <w:tcPr>
            <w:tcW w:w="6180" w:type="dxa"/>
            <w:vAlign w:val="center"/>
          </w:tcPr>
          <w:p w14:paraId="2F924052" w14:textId="77777777" w:rsidR="007D5880" w:rsidRPr="007D5880" w:rsidRDefault="007D5880" w:rsidP="007D5880">
            <w:pPr>
              <w:rPr>
                <w:rFonts w:ascii="Sylfaen" w:hAnsi="Sylfaen"/>
                <w:sz w:val="20"/>
                <w:szCs w:val="20"/>
                <w:lang w:val="en-US"/>
              </w:rPr>
            </w:pPr>
            <w:r w:rsidRPr="007D5880">
              <w:rPr>
                <w:rFonts w:ascii="MS Mincho" w:eastAsia="MS Mincho" w:hAnsi="MS Mincho" w:cs="MS Mincho" w:hint="eastAsia"/>
                <w:sz w:val="20"/>
                <w:szCs w:val="20"/>
                <w:lang w:val="en-US"/>
              </w:rPr>
              <w:t>☐</w:t>
            </w:r>
            <w:r w:rsidRPr="007D5880">
              <w:rPr>
                <w:rFonts w:ascii="Sylfaen" w:hAnsi="Sylfaen"/>
                <w:sz w:val="20"/>
                <w:szCs w:val="20"/>
                <w:lang w:val="en-US"/>
              </w:rPr>
              <w:tab/>
            </w:r>
            <w:r w:rsidR="00605AB8" w:rsidRPr="00605AB8">
              <w:rPr>
                <w:rFonts w:ascii="Sylfaen" w:hAnsi="Sylfaen"/>
                <w:sz w:val="20"/>
                <w:szCs w:val="20"/>
                <w:lang w:val="en-US"/>
              </w:rPr>
              <w:t>Прямое участие</w:t>
            </w:r>
          </w:p>
          <w:p w14:paraId="18BA5818" w14:textId="77777777" w:rsidR="007D5880" w:rsidRPr="007D5880" w:rsidRDefault="007D5880" w:rsidP="007D5880">
            <w:pPr>
              <w:rPr>
                <w:rFonts w:ascii="Sylfaen" w:hAnsi="Sylfaen"/>
                <w:sz w:val="20"/>
                <w:szCs w:val="20"/>
                <w:lang w:val="en-US"/>
              </w:rPr>
            </w:pPr>
            <w:r w:rsidRPr="007D5880">
              <w:rPr>
                <w:rFonts w:ascii="MS Mincho" w:eastAsia="MS Mincho" w:hAnsi="MS Mincho" w:cs="MS Mincho" w:hint="eastAsia"/>
                <w:sz w:val="20"/>
                <w:szCs w:val="20"/>
                <w:lang w:val="en-US"/>
              </w:rPr>
              <w:t>☐</w:t>
            </w:r>
            <w:r w:rsidRPr="007D5880">
              <w:rPr>
                <w:rFonts w:ascii="Sylfaen" w:hAnsi="Sylfaen"/>
                <w:sz w:val="20"/>
                <w:szCs w:val="20"/>
                <w:lang w:val="en-US"/>
              </w:rPr>
              <w:tab/>
            </w:r>
            <w:r w:rsidR="00605AB8" w:rsidRPr="00605AB8">
              <w:rPr>
                <w:rFonts w:ascii="Sylfaen" w:hAnsi="Sylfaen"/>
                <w:sz w:val="20"/>
                <w:szCs w:val="20"/>
                <w:lang w:val="en-US"/>
              </w:rPr>
              <w:t>Косвенное участие</w:t>
            </w:r>
          </w:p>
        </w:tc>
      </w:tr>
    </w:tbl>
    <w:p w14:paraId="7F7DF01E" w14:textId="77777777" w:rsidR="007D5880" w:rsidRPr="007D5880" w:rsidRDefault="00151CCC" w:rsidP="00483FA0">
      <w:pPr>
        <w:numPr>
          <w:ilvl w:val="1"/>
          <w:numId w:val="6"/>
        </w:numPr>
        <w:rPr>
          <w:rFonts w:ascii="Sylfaen" w:hAnsi="Sylfaen"/>
          <w:i/>
          <w:sz w:val="20"/>
          <w:szCs w:val="20"/>
          <w:lang w:val="en-US"/>
        </w:rPr>
      </w:pPr>
      <w:r w:rsidRPr="00151CCC">
        <w:rPr>
          <w:rFonts w:ascii="Sylfaen" w:hAnsi="Sylfaen"/>
          <w:i/>
          <w:sz w:val="20"/>
          <w:szCs w:val="20"/>
          <w:lang w:val="en-US"/>
        </w:rPr>
        <w:t>Участие международной организации</w:t>
      </w:r>
    </w:p>
    <w:tbl>
      <w:tblPr>
        <w:tblW w:w="1114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6180"/>
      </w:tblGrid>
      <w:tr w:rsidR="007D5880" w:rsidRPr="007D5880" w14:paraId="2E03ED35" w14:textId="77777777" w:rsidTr="00577210">
        <w:tc>
          <w:tcPr>
            <w:tcW w:w="4962" w:type="dxa"/>
            <w:shd w:val="clear" w:color="auto" w:fill="D9E2F3"/>
            <w:vAlign w:val="center"/>
          </w:tcPr>
          <w:p w14:paraId="1D71B685" w14:textId="77777777" w:rsidR="007D5880" w:rsidRPr="007D5880" w:rsidRDefault="00151CCC" w:rsidP="00483FA0">
            <w:pPr>
              <w:numPr>
                <w:ilvl w:val="2"/>
                <w:numId w:val="6"/>
              </w:numPr>
              <w:rPr>
                <w:rFonts w:ascii="Sylfaen" w:hAnsi="Sylfaen"/>
                <w:sz w:val="20"/>
                <w:szCs w:val="20"/>
                <w:lang w:val="en-US"/>
              </w:rPr>
            </w:pPr>
            <w:r w:rsidRPr="00151CCC">
              <w:rPr>
                <w:rFonts w:ascii="Sylfaen" w:hAnsi="Sylfaen"/>
                <w:sz w:val="20"/>
                <w:szCs w:val="20"/>
                <w:lang w:val="en-US"/>
              </w:rPr>
              <w:t>Участие международной организации</w:t>
            </w:r>
          </w:p>
        </w:tc>
        <w:tc>
          <w:tcPr>
            <w:tcW w:w="6180" w:type="dxa"/>
            <w:vAlign w:val="center"/>
          </w:tcPr>
          <w:p w14:paraId="2E73DD77" w14:textId="77777777" w:rsidR="007D5880" w:rsidRPr="007D5880" w:rsidRDefault="007D5880" w:rsidP="007D5880">
            <w:pPr>
              <w:rPr>
                <w:rFonts w:ascii="Sylfaen" w:hAnsi="Sylfaen"/>
                <w:sz w:val="20"/>
                <w:szCs w:val="20"/>
                <w:lang w:val="en-US"/>
              </w:rPr>
            </w:pPr>
          </w:p>
        </w:tc>
      </w:tr>
      <w:tr w:rsidR="007D5880" w:rsidRPr="007D5880" w14:paraId="46ABB68D" w14:textId="77777777" w:rsidTr="00577210">
        <w:tc>
          <w:tcPr>
            <w:tcW w:w="4962" w:type="dxa"/>
            <w:shd w:val="clear" w:color="auto" w:fill="D9E2F3"/>
            <w:vAlign w:val="center"/>
          </w:tcPr>
          <w:p w14:paraId="67AFCEF6" w14:textId="77777777" w:rsidR="007D5880" w:rsidRPr="00151CCC" w:rsidRDefault="00151CCC" w:rsidP="00483FA0">
            <w:pPr>
              <w:numPr>
                <w:ilvl w:val="2"/>
                <w:numId w:val="6"/>
              </w:numPr>
              <w:rPr>
                <w:rFonts w:ascii="Sylfaen" w:hAnsi="Sylfaen"/>
                <w:sz w:val="20"/>
                <w:szCs w:val="20"/>
              </w:rPr>
            </w:pPr>
            <w:r w:rsidRPr="00151CCC">
              <w:rPr>
                <w:rFonts w:ascii="Sylfaen" w:hAnsi="Sylfaen"/>
                <w:sz w:val="20"/>
                <w:szCs w:val="20"/>
              </w:rPr>
              <w:t>Название международной организации латинскими буквами</w:t>
            </w:r>
          </w:p>
        </w:tc>
        <w:tc>
          <w:tcPr>
            <w:tcW w:w="6180" w:type="dxa"/>
            <w:vAlign w:val="center"/>
          </w:tcPr>
          <w:p w14:paraId="5EA3A2DC" w14:textId="77777777" w:rsidR="007D5880" w:rsidRPr="00151CCC" w:rsidRDefault="007D5880" w:rsidP="007D5880">
            <w:pPr>
              <w:rPr>
                <w:rFonts w:ascii="Sylfaen" w:hAnsi="Sylfaen"/>
                <w:sz w:val="20"/>
                <w:szCs w:val="20"/>
              </w:rPr>
            </w:pPr>
          </w:p>
        </w:tc>
      </w:tr>
      <w:tr w:rsidR="007D5880" w:rsidRPr="007D5880" w14:paraId="665E0B9B" w14:textId="77777777" w:rsidTr="00577210">
        <w:tc>
          <w:tcPr>
            <w:tcW w:w="4962" w:type="dxa"/>
            <w:shd w:val="clear" w:color="auto" w:fill="D9E2F3"/>
            <w:vAlign w:val="center"/>
          </w:tcPr>
          <w:p w14:paraId="448716E4" w14:textId="77777777" w:rsidR="007D5880" w:rsidRPr="007D5880" w:rsidRDefault="00151CCC" w:rsidP="00483FA0">
            <w:pPr>
              <w:numPr>
                <w:ilvl w:val="2"/>
                <w:numId w:val="6"/>
              </w:numPr>
              <w:rPr>
                <w:rFonts w:ascii="Sylfaen" w:hAnsi="Sylfaen"/>
                <w:sz w:val="20"/>
                <w:szCs w:val="20"/>
                <w:lang w:val="en-US"/>
              </w:rPr>
            </w:pPr>
            <w:r w:rsidRPr="00151CCC">
              <w:rPr>
                <w:rFonts w:ascii="Sylfaen" w:hAnsi="Sylfaen"/>
                <w:sz w:val="20"/>
                <w:szCs w:val="20"/>
                <w:lang w:val="en-US"/>
              </w:rPr>
              <w:t>Уровень участия (%)</w:t>
            </w:r>
          </w:p>
        </w:tc>
        <w:tc>
          <w:tcPr>
            <w:tcW w:w="6180" w:type="dxa"/>
            <w:vAlign w:val="center"/>
          </w:tcPr>
          <w:p w14:paraId="0D85F03D" w14:textId="77777777" w:rsidR="007D5880" w:rsidRPr="007D5880" w:rsidRDefault="007D5880" w:rsidP="007D5880">
            <w:pPr>
              <w:rPr>
                <w:rFonts w:ascii="Sylfaen" w:hAnsi="Sylfaen"/>
                <w:sz w:val="20"/>
                <w:szCs w:val="20"/>
                <w:lang w:val="en-US"/>
              </w:rPr>
            </w:pPr>
          </w:p>
        </w:tc>
      </w:tr>
      <w:tr w:rsidR="007D5880" w:rsidRPr="007D5880" w14:paraId="7557B653" w14:textId="77777777" w:rsidTr="00577210">
        <w:tc>
          <w:tcPr>
            <w:tcW w:w="4962" w:type="dxa"/>
            <w:shd w:val="clear" w:color="auto" w:fill="D9E2F3"/>
            <w:vAlign w:val="center"/>
          </w:tcPr>
          <w:p w14:paraId="40F02308" w14:textId="77777777" w:rsidR="007D5880" w:rsidRPr="007D5880" w:rsidRDefault="00151CCC" w:rsidP="00483FA0">
            <w:pPr>
              <w:numPr>
                <w:ilvl w:val="2"/>
                <w:numId w:val="6"/>
              </w:numPr>
              <w:rPr>
                <w:rFonts w:ascii="Sylfaen" w:hAnsi="Sylfaen"/>
                <w:sz w:val="20"/>
                <w:szCs w:val="20"/>
                <w:lang w:val="en-US"/>
              </w:rPr>
            </w:pPr>
            <w:r w:rsidRPr="00151CCC">
              <w:rPr>
                <w:rFonts w:ascii="Sylfaen" w:hAnsi="Sylfaen"/>
                <w:sz w:val="20"/>
                <w:szCs w:val="20"/>
                <w:lang w:val="en-US"/>
              </w:rPr>
              <w:t>Тип участия</w:t>
            </w:r>
          </w:p>
        </w:tc>
        <w:tc>
          <w:tcPr>
            <w:tcW w:w="6180" w:type="dxa"/>
            <w:vAlign w:val="center"/>
          </w:tcPr>
          <w:p w14:paraId="577CCF0F" w14:textId="77777777" w:rsidR="007D5880" w:rsidRPr="007D5880" w:rsidRDefault="007D5880" w:rsidP="007D5880">
            <w:pPr>
              <w:rPr>
                <w:rFonts w:ascii="Sylfaen" w:hAnsi="Sylfaen"/>
                <w:sz w:val="20"/>
                <w:szCs w:val="20"/>
                <w:lang w:val="en-US"/>
              </w:rPr>
            </w:pPr>
            <w:r w:rsidRPr="007D5880">
              <w:rPr>
                <w:rFonts w:ascii="MS Mincho" w:eastAsia="MS Mincho" w:hAnsi="MS Mincho" w:cs="MS Mincho" w:hint="eastAsia"/>
                <w:sz w:val="20"/>
                <w:szCs w:val="20"/>
                <w:lang w:val="en-US"/>
              </w:rPr>
              <w:t>☐</w:t>
            </w:r>
            <w:r w:rsidRPr="007D5880">
              <w:rPr>
                <w:rFonts w:ascii="Sylfaen" w:hAnsi="Sylfaen"/>
                <w:sz w:val="20"/>
                <w:szCs w:val="20"/>
                <w:lang w:val="en-US"/>
              </w:rPr>
              <w:tab/>
            </w:r>
            <w:r w:rsidR="00151CCC" w:rsidRPr="00151CCC">
              <w:rPr>
                <w:rFonts w:ascii="Sylfaen" w:hAnsi="Sylfaen"/>
                <w:sz w:val="20"/>
                <w:szCs w:val="20"/>
                <w:lang w:val="en-US"/>
              </w:rPr>
              <w:t>Прямое участие</w:t>
            </w:r>
          </w:p>
          <w:p w14:paraId="6A205487" w14:textId="77777777" w:rsidR="007D5880" w:rsidRPr="007D5880" w:rsidRDefault="007D5880" w:rsidP="007D5880">
            <w:pPr>
              <w:rPr>
                <w:rFonts w:ascii="Sylfaen" w:hAnsi="Sylfaen"/>
                <w:sz w:val="20"/>
                <w:szCs w:val="20"/>
                <w:lang w:val="en-US"/>
              </w:rPr>
            </w:pPr>
            <w:r w:rsidRPr="007D5880">
              <w:rPr>
                <w:rFonts w:ascii="MS Mincho" w:eastAsia="MS Mincho" w:hAnsi="MS Mincho" w:cs="MS Mincho" w:hint="eastAsia"/>
                <w:sz w:val="20"/>
                <w:szCs w:val="20"/>
                <w:lang w:val="en-US"/>
              </w:rPr>
              <w:t>☐</w:t>
            </w:r>
            <w:r w:rsidRPr="007D5880">
              <w:rPr>
                <w:rFonts w:ascii="Sylfaen" w:hAnsi="Sylfaen"/>
                <w:sz w:val="20"/>
                <w:szCs w:val="20"/>
                <w:lang w:val="en-US"/>
              </w:rPr>
              <w:tab/>
            </w:r>
            <w:r w:rsidR="00151CCC" w:rsidRPr="00151CCC">
              <w:rPr>
                <w:rFonts w:ascii="Sylfaen" w:hAnsi="Sylfaen"/>
                <w:sz w:val="20"/>
                <w:szCs w:val="20"/>
                <w:lang w:val="en-US"/>
              </w:rPr>
              <w:t>Косвенное участие</w:t>
            </w:r>
          </w:p>
        </w:tc>
      </w:tr>
    </w:tbl>
    <w:p w14:paraId="40FA94F3" w14:textId="77777777" w:rsidR="007D5880" w:rsidRPr="007D5880" w:rsidRDefault="007D5880" w:rsidP="007D5880">
      <w:pPr>
        <w:rPr>
          <w:rFonts w:ascii="Sylfaen" w:hAnsi="Sylfaen"/>
          <w:b/>
          <w:sz w:val="20"/>
          <w:szCs w:val="20"/>
          <w:lang w:val="en-US"/>
        </w:rPr>
      </w:pPr>
    </w:p>
    <w:p w14:paraId="6830FF6C" w14:textId="77777777" w:rsidR="007D5880" w:rsidRPr="007D5880" w:rsidRDefault="001A7E06" w:rsidP="00483FA0">
      <w:pPr>
        <w:numPr>
          <w:ilvl w:val="1"/>
          <w:numId w:val="6"/>
        </w:numPr>
        <w:rPr>
          <w:rFonts w:ascii="Sylfaen" w:hAnsi="Sylfaen"/>
          <w:i/>
          <w:sz w:val="20"/>
          <w:szCs w:val="20"/>
          <w:lang w:val="en-US"/>
        </w:rPr>
      </w:pPr>
      <w:r w:rsidRPr="001A7E06">
        <w:rPr>
          <w:rFonts w:ascii="Sylfaen" w:hAnsi="Sylfaen"/>
          <w:b/>
          <w:sz w:val="20"/>
          <w:szCs w:val="20"/>
          <w:lang w:val="en-US"/>
        </w:rPr>
        <w:t>Данные реального бенефициара</w:t>
      </w:r>
      <w:r>
        <w:rPr>
          <w:rFonts w:ascii="Sylfaen" w:hAnsi="Sylfaen"/>
          <w:b/>
          <w:sz w:val="20"/>
          <w:szCs w:val="20"/>
          <w:lang w:val="en-US"/>
        </w:rPr>
        <w:t xml:space="preserve">  </w:t>
      </w:r>
      <w:r w:rsidRPr="001A7E06">
        <w:rPr>
          <w:rFonts w:ascii="Sylfaen" w:hAnsi="Sylfaen"/>
          <w:i/>
          <w:sz w:val="20"/>
          <w:szCs w:val="20"/>
          <w:lang w:val="en-US"/>
        </w:rPr>
        <w:t>Идентификационная информация</w:t>
      </w:r>
    </w:p>
    <w:tbl>
      <w:tblPr>
        <w:tblW w:w="1114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6178"/>
      </w:tblGrid>
      <w:tr w:rsidR="007D5880" w:rsidRPr="009E560B" w14:paraId="3E100EBE" w14:textId="77777777" w:rsidTr="00577210">
        <w:tc>
          <w:tcPr>
            <w:tcW w:w="4962" w:type="dxa"/>
            <w:shd w:val="clear" w:color="auto" w:fill="D9E2F3"/>
            <w:vAlign w:val="center"/>
          </w:tcPr>
          <w:p w14:paraId="3AC3C793" w14:textId="77777777" w:rsidR="009E560B" w:rsidRPr="009E560B" w:rsidRDefault="009E560B" w:rsidP="00483FA0">
            <w:pPr>
              <w:numPr>
                <w:ilvl w:val="2"/>
                <w:numId w:val="6"/>
              </w:numPr>
              <w:rPr>
                <w:rFonts w:ascii="Sylfaen" w:hAnsi="Sylfaen"/>
                <w:sz w:val="20"/>
                <w:szCs w:val="20"/>
                <w:lang w:val="en-US"/>
              </w:rPr>
            </w:pPr>
            <w:r w:rsidRPr="009E560B">
              <w:rPr>
                <w:rFonts w:ascii="Sylfaen" w:hAnsi="Sylfaen"/>
                <w:sz w:val="20"/>
                <w:szCs w:val="20"/>
                <w:lang w:val="en-US"/>
              </w:rPr>
              <w:t>Имя</w:t>
            </w:r>
          </w:p>
          <w:p w14:paraId="03CC171E" w14:textId="77777777" w:rsidR="009E560B" w:rsidRPr="009E560B" w:rsidRDefault="009E560B" w:rsidP="00483FA0">
            <w:pPr>
              <w:numPr>
                <w:ilvl w:val="2"/>
                <w:numId w:val="6"/>
              </w:numPr>
              <w:rPr>
                <w:rFonts w:ascii="Sylfaen" w:hAnsi="Sylfaen"/>
                <w:sz w:val="20"/>
                <w:szCs w:val="20"/>
              </w:rPr>
            </w:pPr>
            <w:r w:rsidRPr="009E560B">
              <w:rPr>
                <w:rFonts w:ascii="Sylfaen" w:hAnsi="Sylfaen"/>
                <w:sz w:val="20"/>
                <w:szCs w:val="20"/>
              </w:rPr>
              <w:t xml:space="preserve"> Фамилия:</w:t>
            </w:r>
          </w:p>
          <w:p w14:paraId="479F7CAA" w14:textId="77777777" w:rsidR="009E560B" w:rsidRPr="009E560B" w:rsidRDefault="009E560B" w:rsidP="00483FA0">
            <w:pPr>
              <w:numPr>
                <w:ilvl w:val="2"/>
                <w:numId w:val="6"/>
              </w:numPr>
              <w:rPr>
                <w:rFonts w:ascii="Sylfaen" w:hAnsi="Sylfaen"/>
                <w:sz w:val="20"/>
                <w:szCs w:val="20"/>
              </w:rPr>
            </w:pPr>
            <w:r w:rsidRPr="009E560B">
              <w:rPr>
                <w:rFonts w:ascii="Sylfaen" w:hAnsi="Sylfaen"/>
                <w:sz w:val="20"/>
                <w:szCs w:val="20"/>
              </w:rPr>
              <w:t xml:space="preserve"> Имя (латинскими буквами)</w:t>
            </w:r>
          </w:p>
          <w:p w14:paraId="4C7E6A63" w14:textId="77777777" w:rsidR="009E560B" w:rsidRPr="009E560B" w:rsidRDefault="009E560B" w:rsidP="00483FA0">
            <w:pPr>
              <w:numPr>
                <w:ilvl w:val="2"/>
                <w:numId w:val="6"/>
              </w:numPr>
              <w:rPr>
                <w:rFonts w:ascii="Sylfaen" w:hAnsi="Sylfaen"/>
                <w:sz w:val="20"/>
                <w:szCs w:val="20"/>
              </w:rPr>
            </w:pPr>
            <w:r w:rsidRPr="009E560B">
              <w:rPr>
                <w:rFonts w:ascii="Sylfaen" w:hAnsi="Sylfaen"/>
                <w:sz w:val="20"/>
                <w:szCs w:val="20"/>
              </w:rPr>
              <w:t xml:space="preserve"> Фамилия (латинскими буквами)</w:t>
            </w:r>
          </w:p>
          <w:p w14:paraId="28C42FA2" w14:textId="77777777" w:rsidR="009E560B" w:rsidRPr="009E560B" w:rsidRDefault="009E560B" w:rsidP="00483FA0">
            <w:pPr>
              <w:numPr>
                <w:ilvl w:val="2"/>
                <w:numId w:val="6"/>
              </w:numPr>
              <w:rPr>
                <w:rFonts w:ascii="Sylfaen" w:hAnsi="Sylfaen"/>
                <w:sz w:val="20"/>
                <w:szCs w:val="20"/>
              </w:rPr>
            </w:pPr>
            <w:r w:rsidRPr="009E560B">
              <w:rPr>
                <w:rFonts w:ascii="Sylfaen" w:hAnsi="Sylfaen"/>
                <w:sz w:val="20"/>
                <w:szCs w:val="20"/>
              </w:rPr>
              <w:t>Гражданство:</w:t>
            </w:r>
          </w:p>
          <w:p w14:paraId="09642143" w14:textId="77777777" w:rsidR="007D5880" w:rsidRPr="009E560B" w:rsidRDefault="009E560B" w:rsidP="00483FA0">
            <w:pPr>
              <w:numPr>
                <w:ilvl w:val="2"/>
                <w:numId w:val="6"/>
              </w:numPr>
              <w:rPr>
                <w:rFonts w:ascii="Sylfaen" w:hAnsi="Sylfaen"/>
                <w:sz w:val="20"/>
                <w:szCs w:val="20"/>
              </w:rPr>
            </w:pPr>
            <w:r w:rsidRPr="009E560B">
              <w:rPr>
                <w:rFonts w:ascii="Sylfaen" w:hAnsi="Sylfaen"/>
                <w:sz w:val="20"/>
                <w:szCs w:val="20"/>
              </w:rPr>
              <w:t xml:space="preserve"> Дата рождения, месяц, год</w:t>
            </w:r>
            <w:r w:rsidR="007D5880" w:rsidRPr="007D5880">
              <w:rPr>
                <w:rFonts w:ascii="Sylfaen" w:hAnsi="Sylfaen"/>
                <w:sz w:val="20"/>
                <w:szCs w:val="20"/>
                <w:lang w:val="en-US"/>
              </w:rPr>
              <w:t>Անունը</w:t>
            </w:r>
          </w:p>
        </w:tc>
        <w:tc>
          <w:tcPr>
            <w:tcW w:w="6178" w:type="dxa"/>
            <w:vAlign w:val="center"/>
          </w:tcPr>
          <w:p w14:paraId="615CBEC9" w14:textId="77777777" w:rsidR="007D5880" w:rsidRPr="009E560B" w:rsidRDefault="007D5880" w:rsidP="007D5880">
            <w:pPr>
              <w:rPr>
                <w:rFonts w:ascii="Sylfaen" w:hAnsi="Sylfaen"/>
                <w:sz w:val="20"/>
                <w:szCs w:val="20"/>
              </w:rPr>
            </w:pPr>
          </w:p>
        </w:tc>
      </w:tr>
      <w:tr w:rsidR="007D5880" w:rsidRPr="004F72B6" w14:paraId="33E12D27" w14:textId="77777777" w:rsidTr="00577210">
        <w:tc>
          <w:tcPr>
            <w:tcW w:w="4962" w:type="dxa"/>
            <w:shd w:val="clear" w:color="auto" w:fill="D9E2F3"/>
            <w:vAlign w:val="center"/>
          </w:tcPr>
          <w:p w14:paraId="0912742E" w14:textId="77777777" w:rsidR="004F72B6" w:rsidRPr="004F72B6" w:rsidRDefault="004F72B6" w:rsidP="00483FA0">
            <w:pPr>
              <w:numPr>
                <w:ilvl w:val="2"/>
                <w:numId w:val="6"/>
              </w:numPr>
              <w:rPr>
                <w:rFonts w:ascii="Sylfaen" w:hAnsi="Sylfaen"/>
                <w:sz w:val="20"/>
                <w:szCs w:val="20"/>
                <w:lang w:val="en-US"/>
              </w:rPr>
            </w:pPr>
            <w:r w:rsidRPr="004F72B6">
              <w:rPr>
                <w:rFonts w:ascii="Sylfaen" w:hAnsi="Sylfaen"/>
                <w:sz w:val="20"/>
                <w:szCs w:val="20"/>
                <w:lang w:val="en-US"/>
              </w:rPr>
              <w:t>Фамилия:</w:t>
            </w:r>
          </w:p>
          <w:p w14:paraId="23FFC46E" w14:textId="77777777" w:rsidR="004F72B6" w:rsidRPr="004F72B6" w:rsidRDefault="004F72B6" w:rsidP="00483FA0">
            <w:pPr>
              <w:numPr>
                <w:ilvl w:val="2"/>
                <w:numId w:val="6"/>
              </w:numPr>
              <w:rPr>
                <w:rFonts w:ascii="Sylfaen" w:hAnsi="Sylfaen"/>
                <w:sz w:val="20"/>
                <w:szCs w:val="20"/>
                <w:lang w:val="en-US"/>
              </w:rPr>
            </w:pPr>
            <w:r w:rsidRPr="004F72B6">
              <w:rPr>
                <w:rFonts w:ascii="Sylfaen" w:hAnsi="Sylfaen"/>
                <w:sz w:val="20"/>
                <w:szCs w:val="20"/>
                <w:lang w:val="en-US"/>
              </w:rPr>
              <w:t>Имя (латинскими буквами)</w:t>
            </w:r>
          </w:p>
          <w:p w14:paraId="261F80E3" w14:textId="77777777" w:rsidR="004F72B6" w:rsidRPr="004F72B6" w:rsidRDefault="004F72B6" w:rsidP="00483FA0">
            <w:pPr>
              <w:numPr>
                <w:ilvl w:val="2"/>
                <w:numId w:val="6"/>
              </w:numPr>
              <w:rPr>
                <w:rFonts w:ascii="Sylfaen" w:hAnsi="Sylfaen"/>
                <w:sz w:val="20"/>
                <w:szCs w:val="20"/>
                <w:lang w:val="en-US"/>
              </w:rPr>
            </w:pPr>
            <w:r w:rsidRPr="004F72B6">
              <w:rPr>
                <w:rFonts w:ascii="Sylfaen" w:hAnsi="Sylfaen"/>
                <w:sz w:val="20"/>
                <w:szCs w:val="20"/>
                <w:lang w:val="en-US"/>
              </w:rPr>
              <w:t>Фамилия (латинскими буквами)</w:t>
            </w:r>
          </w:p>
          <w:p w14:paraId="21A03E89" w14:textId="77777777" w:rsidR="004F72B6" w:rsidRPr="004F72B6" w:rsidRDefault="004F72B6" w:rsidP="00483FA0">
            <w:pPr>
              <w:numPr>
                <w:ilvl w:val="2"/>
                <w:numId w:val="6"/>
              </w:numPr>
              <w:rPr>
                <w:rFonts w:ascii="Sylfaen" w:hAnsi="Sylfaen"/>
                <w:sz w:val="20"/>
                <w:szCs w:val="20"/>
                <w:lang w:val="en-US"/>
              </w:rPr>
            </w:pPr>
            <w:r w:rsidRPr="004F72B6">
              <w:rPr>
                <w:rFonts w:ascii="Sylfaen" w:hAnsi="Sylfaen"/>
                <w:sz w:val="20"/>
                <w:szCs w:val="20"/>
                <w:lang w:val="en-US"/>
              </w:rPr>
              <w:t xml:space="preserve"> Гражданство:</w:t>
            </w:r>
          </w:p>
          <w:p w14:paraId="1B8BDED8" w14:textId="77777777" w:rsidR="007D5880" w:rsidRPr="004F72B6" w:rsidRDefault="004F72B6" w:rsidP="00483FA0">
            <w:pPr>
              <w:numPr>
                <w:ilvl w:val="2"/>
                <w:numId w:val="6"/>
              </w:numPr>
              <w:rPr>
                <w:rFonts w:ascii="Sylfaen" w:hAnsi="Sylfaen"/>
                <w:sz w:val="20"/>
                <w:szCs w:val="20"/>
                <w:lang w:val="en-US"/>
              </w:rPr>
            </w:pPr>
            <w:r w:rsidRPr="004F72B6">
              <w:rPr>
                <w:rFonts w:ascii="Sylfaen" w:hAnsi="Sylfaen"/>
                <w:sz w:val="20"/>
                <w:szCs w:val="20"/>
                <w:lang w:val="en-US"/>
              </w:rPr>
              <w:t>Дата рождения, месяц, год</w:t>
            </w:r>
          </w:p>
        </w:tc>
        <w:tc>
          <w:tcPr>
            <w:tcW w:w="6178" w:type="dxa"/>
            <w:vAlign w:val="center"/>
          </w:tcPr>
          <w:p w14:paraId="5FF0CC79" w14:textId="77777777" w:rsidR="007D5880" w:rsidRPr="004F72B6" w:rsidRDefault="007D5880" w:rsidP="007D5880">
            <w:pPr>
              <w:rPr>
                <w:rFonts w:ascii="Sylfaen" w:hAnsi="Sylfaen"/>
                <w:sz w:val="20"/>
                <w:szCs w:val="20"/>
                <w:lang w:val="en-US"/>
              </w:rPr>
            </w:pPr>
          </w:p>
        </w:tc>
      </w:tr>
      <w:tr w:rsidR="007D5880" w:rsidRPr="009E560B" w14:paraId="0D435C60" w14:textId="77777777" w:rsidTr="00577210">
        <w:tc>
          <w:tcPr>
            <w:tcW w:w="4962" w:type="dxa"/>
            <w:shd w:val="clear" w:color="auto" w:fill="D9E2F3"/>
            <w:vAlign w:val="center"/>
          </w:tcPr>
          <w:p w14:paraId="608DF9EC" w14:textId="77777777" w:rsidR="007D5880" w:rsidRPr="009E560B" w:rsidRDefault="004F72B6" w:rsidP="00483FA0">
            <w:pPr>
              <w:numPr>
                <w:ilvl w:val="2"/>
                <w:numId w:val="6"/>
              </w:numPr>
              <w:rPr>
                <w:rFonts w:ascii="Sylfaen" w:hAnsi="Sylfaen"/>
                <w:sz w:val="20"/>
                <w:szCs w:val="20"/>
                <w:lang w:val="en-US"/>
              </w:rPr>
            </w:pPr>
            <w:r w:rsidRPr="004F72B6">
              <w:rPr>
                <w:rFonts w:ascii="Sylfaen" w:hAnsi="Sylfaen"/>
                <w:sz w:val="20"/>
                <w:szCs w:val="20"/>
                <w:lang w:val="en-US"/>
              </w:rPr>
              <w:t>Имя (латинскими буквами)</w:t>
            </w:r>
          </w:p>
        </w:tc>
        <w:tc>
          <w:tcPr>
            <w:tcW w:w="6178" w:type="dxa"/>
            <w:vAlign w:val="center"/>
          </w:tcPr>
          <w:p w14:paraId="41B9BAE3" w14:textId="77777777" w:rsidR="007D5880" w:rsidRPr="009E560B" w:rsidRDefault="007D5880" w:rsidP="007D5880">
            <w:pPr>
              <w:rPr>
                <w:rFonts w:ascii="Sylfaen" w:hAnsi="Sylfaen"/>
                <w:sz w:val="20"/>
                <w:szCs w:val="20"/>
                <w:lang w:val="en-US"/>
              </w:rPr>
            </w:pPr>
          </w:p>
        </w:tc>
      </w:tr>
      <w:tr w:rsidR="007D5880" w:rsidRPr="009E560B" w14:paraId="133A0744" w14:textId="77777777" w:rsidTr="00577210">
        <w:tc>
          <w:tcPr>
            <w:tcW w:w="4962" w:type="dxa"/>
            <w:shd w:val="clear" w:color="auto" w:fill="D9E2F3"/>
            <w:vAlign w:val="center"/>
          </w:tcPr>
          <w:p w14:paraId="6C3B9468" w14:textId="77777777" w:rsidR="007D5880" w:rsidRPr="007D5880" w:rsidRDefault="004F72B6" w:rsidP="00483FA0">
            <w:pPr>
              <w:numPr>
                <w:ilvl w:val="2"/>
                <w:numId w:val="6"/>
              </w:numPr>
              <w:rPr>
                <w:rFonts w:ascii="Sylfaen" w:hAnsi="Sylfaen"/>
                <w:sz w:val="20"/>
                <w:szCs w:val="20"/>
                <w:lang w:val="en-US"/>
              </w:rPr>
            </w:pPr>
            <w:r w:rsidRPr="004F72B6">
              <w:rPr>
                <w:rFonts w:ascii="Sylfaen" w:hAnsi="Sylfaen"/>
                <w:sz w:val="20"/>
                <w:szCs w:val="20"/>
                <w:lang w:val="en-US"/>
              </w:rPr>
              <w:t>Фамилия (латинскими буквами)</w:t>
            </w:r>
          </w:p>
        </w:tc>
        <w:tc>
          <w:tcPr>
            <w:tcW w:w="6178" w:type="dxa"/>
            <w:vAlign w:val="center"/>
          </w:tcPr>
          <w:p w14:paraId="44B94933" w14:textId="77777777" w:rsidR="007D5880" w:rsidRPr="007D5880" w:rsidRDefault="007D5880" w:rsidP="007D5880">
            <w:pPr>
              <w:rPr>
                <w:rFonts w:ascii="Sylfaen" w:hAnsi="Sylfaen"/>
                <w:sz w:val="20"/>
                <w:szCs w:val="20"/>
                <w:lang w:val="en-US"/>
              </w:rPr>
            </w:pPr>
          </w:p>
        </w:tc>
      </w:tr>
      <w:tr w:rsidR="007D5880" w:rsidRPr="009E560B" w14:paraId="62EB06FA" w14:textId="77777777" w:rsidTr="00577210">
        <w:tc>
          <w:tcPr>
            <w:tcW w:w="4962" w:type="dxa"/>
            <w:shd w:val="clear" w:color="auto" w:fill="D9E2F3"/>
            <w:vAlign w:val="center"/>
          </w:tcPr>
          <w:p w14:paraId="34357819" w14:textId="77777777" w:rsidR="007D5880" w:rsidRPr="007D5880" w:rsidRDefault="004F72B6" w:rsidP="00483FA0">
            <w:pPr>
              <w:numPr>
                <w:ilvl w:val="2"/>
                <w:numId w:val="6"/>
              </w:numPr>
              <w:rPr>
                <w:rFonts w:ascii="Sylfaen" w:hAnsi="Sylfaen"/>
                <w:sz w:val="20"/>
                <w:szCs w:val="20"/>
                <w:lang w:val="en-US"/>
              </w:rPr>
            </w:pPr>
            <w:r w:rsidRPr="004F72B6">
              <w:rPr>
                <w:rFonts w:ascii="Sylfaen" w:hAnsi="Sylfaen"/>
                <w:sz w:val="20"/>
                <w:szCs w:val="20"/>
                <w:lang w:val="en-US"/>
              </w:rPr>
              <w:t>Гражданство:</w:t>
            </w:r>
          </w:p>
        </w:tc>
        <w:tc>
          <w:tcPr>
            <w:tcW w:w="6178" w:type="dxa"/>
            <w:vAlign w:val="center"/>
          </w:tcPr>
          <w:p w14:paraId="024D19FF" w14:textId="77777777" w:rsidR="007D5880" w:rsidRPr="007D5880" w:rsidRDefault="007D5880" w:rsidP="007D5880">
            <w:pPr>
              <w:rPr>
                <w:rFonts w:ascii="Sylfaen" w:hAnsi="Sylfaen"/>
                <w:sz w:val="20"/>
                <w:szCs w:val="20"/>
                <w:lang w:val="en-US"/>
              </w:rPr>
            </w:pPr>
          </w:p>
        </w:tc>
      </w:tr>
      <w:tr w:rsidR="007D5880" w:rsidRPr="009E560B" w14:paraId="5AB93CD4" w14:textId="77777777" w:rsidTr="00577210">
        <w:tc>
          <w:tcPr>
            <w:tcW w:w="4962" w:type="dxa"/>
            <w:shd w:val="clear" w:color="auto" w:fill="D9E2F3"/>
            <w:vAlign w:val="center"/>
          </w:tcPr>
          <w:p w14:paraId="6D779FA1" w14:textId="77777777" w:rsidR="007D5880" w:rsidRPr="007D5880" w:rsidRDefault="004F72B6" w:rsidP="00483FA0">
            <w:pPr>
              <w:numPr>
                <w:ilvl w:val="2"/>
                <w:numId w:val="6"/>
              </w:numPr>
              <w:rPr>
                <w:rFonts w:ascii="Sylfaen" w:hAnsi="Sylfaen"/>
                <w:sz w:val="20"/>
                <w:szCs w:val="20"/>
                <w:lang w:val="en-US"/>
              </w:rPr>
            </w:pPr>
            <w:r w:rsidRPr="004F72B6">
              <w:rPr>
                <w:rFonts w:ascii="Sylfaen" w:hAnsi="Sylfaen"/>
                <w:sz w:val="20"/>
                <w:szCs w:val="20"/>
                <w:lang w:val="en-US"/>
              </w:rPr>
              <w:t>1.6.11.</w:t>
            </w:r>
            <w:r w:rsidRPr="004F72B6">
              <w:rPr>
                <w:rFonts w:ascii="Sylfaen" w:hAnsi="Sylfaen"/>
                <w:sz w:val="20"/>
                <w:szCs w:val="20"/>
                <w:lang w:val="en-US"/>
              </w:rPr>
              <w:tab/>
              <w:t>Дата рождения, месяц, год</w:t>
            </w:r>
          </w:p>
        </w:tc>
        <w:tc>
          <w:tcPr>
            <w:tcW w:w="6178" w:type="dxa"/>
            <w:vAlign w:val="center"/>
          </w:tcPr>
          <w:p w14:paraId="2133C92B" w14:textId="77777777" w:rsidR="007D5880" w:rsidRPr="007D5880" w:rsidRDefault="007D5880" w:rsidP="007D5880">
            <w:pPr>
              <w:rPr>
                <w:rFonts w:ascii="Sylfaen" w:hAnsi="Sylfaen"/>
                <w:sz w:val="20"/>
                <w:szCs w:val="20"/>
                <w:lang w:val="en-US"/>
              </w:rPr>
            </w:pPr>
          </w:p>
        </w:tc>
      </w:tr>
    </w:tbl>
    <w:p w14:paraId="0F5F726D" w14:textId="77777777" w:rsidR="007D5880" w:rsidRPr="007D5880" w:rsidRDefault="004F72B6" w:rsidP="00483FA0">
      <w:pPr>
        <w:numPr>
          <w:ilvl w:val="1"/>
          <w:numId w:val="6"/>
        </w:numPr>
        <w:rPr>
          <w:rFonts w:ascii="Sylfaen" w:hAnsi="Sylfaen"/>
          <w:i/>
          <w:sz w:val="20"/>
          <w:szCs w:val="20"/>
          <w:lang w:val="en-US"/>
        </w:rPr>
      </w:pPr>
      <w:r w:rsidRPr="004F72B6">
        <w:rPr>
          <w:rFonts w:ascii="Sylfaen" w:hAnsi="Sylfaen"/>
          <w:i/>
          <w:sz w:val="20"/>
          <w:szCs w:val="20"/>
          <w:lang w:val="en-US"/>
        </w:rPr>
        <w:t>Удостоверение личности</w:t>
      </w:r>
    </w:p>
    <w:tbl>
      <w:tblPr>
        <w:tblW w:w="1114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6178"/>
      </w:tblGrid>
      <w:tr w:rsidR="007D5880" w:rsidRPr="007D5880" w14:paraId="52220E5B" w14:textId="77777777" w:rsidTr="00577210">
        <w:tc>
          <w:tcPr>
            <w:tcW w:w="4962" w:type="dxa"/>
            <w:shd w:val="clear" w:color="auto" w:fill="D9E2F3"/>
            <w:vAlign w:val="center"/>
          </w:tcPr>
          <w:p w14:paraId="5BB5782B" w14:textId="77777777" w:rsidR="007D5880" w:rsidRPr="007D5880" w:rsidRDefault="004F72B6" w:rsidP="00483FA0">
            <w:pPr>
              <w:numPr>
                <w:ilvl w:val="2"/>
                <w:numId w:val="6"/>
              </w:numPr>
              <w:rPr>
                <w:rFonts w:ascii="Sylfaen" w:hAnsi="Sylfaen"/>
                <w:sz w:val="20"/>
                <w:szCs w:val="20"/>
                <w:lang w:val="en-US"/>
              </w:rPr>
            </w:pPr>
            <w:r w:rsidRPr="004F72B6">
              <w:rPr>
                <w:rFonts w:ascii="Sylfaen" w:hAnsi="Sylfaen"/>
                <w:sz w:val="20"/>
                <w:szCs w:val="20"/>
                <w:lang w:val="en-US"/>
              </w:rPr>
              <w:t>Тип документа:</w:t>
            </w:r>
          </w:p>
        </w:tc>
        <w:tc>
          <w:tcPr>
            <w:tcW w:w="6178" w:type="dxa"/>
            <w:vAlign w:val="center"/>
          </w:tcPr>
          <w:p w14:paraId="5BCFE8C7" w14:textId="77777777" w:rsidR="007D5880" w:rsidRPr="007D5880" w:rsidRDefault="007D5880" w:rsidP="007D5880">
            <w:pPr>
              <w:rPr>
                <w:rFonts w:ascii="Sylfaen" w:hAnsi="Sylfaen"/>
                <w:sz w:val="20"/>
                <w:szCs w:val="20"/>
                <w:lang w:val="en-US"/>
              </w:rPr>
            </w:pPr>
          </w:p>
        </w:tc>
      </w:tr>
      <w:tr w:rsidR="007D5880" w:rsidRPr="007D5880" w14:paraId="49ED374F" w14:textId="77777777" w:rsidTr="00577210">
        <w:tc>
          <w:tcPr>
            <w:tcW w:w="4962" w:type="dxa"/>
            <w:shd w:val="clear" w:color="auto" w:fill="D9E2F3"/>
            <w:vAlign w:val="center"/>
          </w:tcPr>
          <w:p w14:paraId="7F8DA0C1" w14:textId="77777777" w:rsidR="007D5880" w:rsidRPr="007D5880" w:rsidRDefault="004F72B6" w:rsidP="00483FA0">
            <w:pPr>
              <w:numPr>
                <w:ilvl w:val="2"/>
                <w:numId w:val="6"/>
              </w:numPr>
              <w:rPr>
                <w:rFonts w:ascii="Sylfaen" w:hAnsi="Sylfaen"/>
                <w:sz w:val="20"/>
                <w:szCs w:val="20"/>
                <w:lang w:val="en-US"/>
              </w:rPr>
            </w:pPr>
            <w:r w:rsidRPr="004F72B6">
              <w:rPr>
                <w:rFonts w:ascii="Sylfaen" w:hAnsi="Sylfaen"/>
                <w:sz w:val="20"/>
                <w:szCs w:val="20"/>
                <w:lang w:val="en-US"/>
              </w:rPr>
              <w:t>Номер документа:</w:t>
            </w:r>
          </w:p>
        </w:tc>
        <w:tc>
          <w:tcPr>
            <w:tcW w:w="6178" w:type="dxa"/>
            <w:vAlign w:val="center"/>
          </w:tcPr>
          <w:p w14:paraId="775D1B4C" w14:textId="77777777" w:rsidR="007D5880" w:rsidRPr="007D5880" w:rsidRDefault="007D5880" w:rsidP="007D5880">
            <w:pPr>
              <w:rPr>
                <w:rFonts w:ascii="Sylfaen" w:hAnsi="Sylfaen"/>
                <w:sz w:val="20"/>
                <w:szCs w:val="20"/>
                <w:lang w:val="en-US"/>
              </w:rPr>
            </w:pPr>
          </w:p>
        </w:tc>
      </w:tr>
      <w:tr w:rsidR="007D5880" w:rsidRPr="007D5880" w14:paraId="6D1AEFB8" w14:textId="77777777" w:rsidTr="00577210">
        <w:tc>
          <w:tcPr>
            <w:tcW w:w="4962" w:type="dxa"/>
            <w:shd w:val="clear" w:color="auto" w:fill="D9E2F3"/>
            <w:vAlign w:val="center"/>
          </w:tcPr>
          <w:p w14:paraId="2C6F9F8D" w14:textId="77777777" w:rsidR="007D5880" w:rsidRPr="007D5880" w:rsidRDefault="004F72B6" w:rsidP="00483FA0">
            <w:pPr>
              <w:numPr>
                <w:ilvl w:val="2"/>
                <w:numId w:val="6"/>
              </w:numPr>
              <w:rPr>
                <w:rFonts w:ascii="Sylfaen" w:hAnsi="Sylfaen"/>
                <w:sz w:val="20"/>
                <w:szCs w:val="20"/>
                <w:lang w:val="en-US"/>
              </w:rPr>
            </w:pPr>
            <w:r w:rsidRPr="004F72B6">
              <w:rPr>
                <w:rFonts w:ascii="Sylfaen" w:hAnsi="Sylfaen"/>
                <w:sz w:val="20"/>
                <w:szCs w:val="20"/>
                <w:lang w:val="en-US"/>
              </w:rPr>
              <w:t>День доставки, месяц, год</w:t>
            </w:r>
          </w:p>
        </w:tc>
        <w:tc>
          <w:tcPr>
            <w:tcW w:w="6178" w:type="dxa"/>
            <w:vAlign w:val="center"/>
          </w:tcPr>
          <w:p w14:paraId="5148B37F" w14:textId="77777777" w:rsidR="007D5880" w:rsidRPr="007D5880" w:rsidRDefault="007D5880" w:rsidP="007D5880">
            <w:pPr>
              <w:rPr>
                <w:rFonts w:ascii="Sylfaen" w:hAnsi="Sylfaen"/>
                <w:sz w:val="20"/>
                <w:szCs w:val="20"/>
                <w:lang w:val="en-US"/>
              </w:rPr>
            </w:pPr>
          </w:p>
        </w:tc>
      </w:tr>
      <w:tr w:rsidR="007D5880" w:rsidRPr="007D5880" w14:paraId="64994ABB" w14:textId="77777777" w:rsidTr="00577210">
        <w:tc>
          <w:tcPr>
            <w:tcW w:w="4962" w:type="dxa"/>
            <w:shd w:val="clear" w:color="auto" w:fill="D9E2F3"/>
            <w:vAlign w:val="center"/>
          </w:tcPr>
          <w:p w14:paraId="3D6B44DA" w14:textId="77777777" w:rsidR="007D5880" w:rsidRPr="007D5880" w:rsidRDefault="004F72B6" w:rsidP="00483FA0">
            <w:pPr>
              <w:numPr>
                <w:ilvl w:val="2"/>
                <w:numId w:val="6"/>
              </w:numPr>
              <w:rPr>
                <w:rFonts w:ascii="Sylfaen" w:hAnsi="Sylfaen"/>
                <w:sz w:val="20"/>
                <w:szCs w:val="20"/>
                <w:lang w:val="en-US"/>
              </w:rPr>
            </w:pPr>
            <w:r w:rsidRPr="004F72B6">
              <w:rPr>
                <w:rFonts w:ascii="Sylfaen" w:hAnsi="Sylfaen"/>
                <w:sz w:val="20"/>
                <w:szCs w:val="20"/>
                <w:lang w:val="en-US"/>
              </w:rPr>
              <w:t>Предоставление тела:</w:t>
            </w:r>
          </w:p>
        </w:tc>
        <w:tc>
          <w:tcPr>
            <w:tcW w:w="6178" w:type="dxa"/>
            <w:vAlign w:val="center"/>
          </w:tcPr>
          <w:p w14:paraId="573D4552" w14:textId="77777777" w:rsidR="007D5880" w:rsidRPr="007D5880" w:rsidRDefault="007D5880" w:rsidP="007D5880">
            <w:pPr>
              <w:rPr>
                <w:rFonts w:ascii="Sylfaen" w:hAnsi="Sylfaen"/>
                <w:sz w:val="20"/>
                <w:szCs w:val="20"/>
                <w:lang w:val="en-US"/>
              </w:rPr>
            </w:pPr>
          </w:p>
        </w:tc>
      </w:tr>
      <w:tr w:rsidR="007D5880" w:rsidRPr="007D5880" w14:paraId="37EC7690" w14:textId="77777777" w:rsidTr="00577210">
        <w:tc>
          <w:tcPr>
            <w:tcW w:w="4962" w:type="dxa"/>
            <w:shd w:val="clear" w:color="auto" w:fill="D9E2F3"/>
            <w:vAlign w:val="center"/>
          </w:tcPr>
          <w:p w14:paraId="67D4D002" w14:textId="77777777" w:rsidR="007D5880" w:rsidRPr="007D5880" w:rsidRDefault="004F72B6" w:rsidP="00483FA0">
            <w:pPr>
              <w:numPr>
                <w:ilvl w:val="2"/>
                <w:numId w:val="6"/>
              </w:numPr>
              <w:rPr>
                <w:rFonts w:ascii="Sylfaen" w:hAnsi="Sylfaen"/>
                <w:sz w:val="20"/>
                <w:szCs w:val="20"/>
                <w:lang w:val="en-US"/>
              </w:rPr>
            </w:pPr>
            <w:r w:rsidRPr="004F72B6">
              <w:rPr>
                <w:rFonts w:ascii="Sylfaen" w:hAnsi="Sylfaen"/>
                <w:sz w:val="20"/>
                <w:szCs w:val="20"/>
                <w:lang w:val="en-US"/>
              </w:rPr>
              <w:t>PSC или эквивалентный номер</w:t>
            </w:r>
          </w:p>
        </w:tc>
        <w:tc>
          <w:tcPr>
            <w:tcW w:w="6178" w:type="dxa"/>
            <w:vAlign w:val="center"/>
          </w:tcPr>
          <w:p w14:paraId="6A3CC207" w14:textId="77777777" w:rsidR="007D5880" w:rsidRPr="007D5880" w:rsidRDefault="007D5880" w:rsidP="007D5880">
            <w:pPr>
              <w:rPr>
                <w:rFonts w:ascii="Sylfaen" w:hAnsi="Sylfaen"/>
                <w:sz w:val="20"/>
                <w:szCs w:val="20"/>
                <w:lang w:val="en-US"/>
              </w:rPr>
            </w:pPr>
          </w:p>
        </w:tc>
      </w:tr>
    </w:tbl>
    <w:p w14:paraId="058D3AFF" w14:textId="77777777" w:rsidR="007D5880" w:rsidRPr="007D5880" w:rsidRDefault="004F72B6" w:rsidP="00483FA0">
      <w:pPr>
        <w:numPr>
          <w:ilvl w:val="1"/>
          <w:numId w:val="6"/>
        </w:numPr>
        <w:rPr>
          <w:rFonts w:ascii="Sylfaen" w:hAnsi="Sylfaen"/>
          <w:i/>
          <w:sz w:val="20"/>
          <w:szCs w:val="20"/>
          <w:lang w:val="en-US"/>
        </w:rPr>
      </w:pPr>
      <w:r w:rsidRPr="004F72B6">
        <w:rPr>
          <w:rFonts w:ascii="Sylfaen" w:hAnsi="Sylfaen"/>
          <w:i/>
          <w:sz w:val="20"/>
          <w:szCs w:val="20"/>
          <w:lang w:val="en-US"/>
        </w:rPr>
        <w:t>Адрес личной регистрации:</w:t>
      </w:r>
    </w:p>
    <w:tbl>
      <w:tblPr>
        <w:tblW w:w="1114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6178"/>
      </w:tblGrid>
      <w:tr w:rsidR="007D5880" w:rsidRPr="007D5880" w14:paraId="7A4F71ED" w14:textId="77777777" w:rsidTr="00577210">
        <w:tc>
          <w:tcPr>
            <w:tcW w:w="4962" w:type="dxa"/>
            <w:shd w:val="clear" w:color="auto" w:fill="D9E2F3"/>
            <w:vAlign w:val="center"/>
          </w:tcPr>
          <w:p w14:paraId="161D0375" w14:textId="77777777" w:rsidR="007D5880" w:rsidRPr="007D5880" w:rsidRDefault="004F72B6" w:rsidP="00483FA0">
            <w:pPr>
              <w:numPr>
                <w:ilvl w:val="2"/>
                <w:numId w:val="6"/>
              </w:numPr>
              <w:rPr>
                <w:rFonts w:ascii="Sylfaen" w:hAnsi="Sylfaen"/>
                <w:sz w:val="20"/>
                <w:szCs w:val="20"/>
                <w:lang w:val="en-US"/>
              </w:rPr>
            </w:pPr>
            <w:r w:rsidRPr="004F72B6">
              <w:rPr>
                <w:rFonts w:ascii="Sylfaen" w:hAnsi="Sylfaen"/>
                <w:sz w:val="20"/>
                <w:szCs w:val="20"/>
                <w:lang w:val="en-US"/>
              </w:rPr>
              <w:t>Страна:</w:t>
            </w:r>
          </w:p>
        </w:tc>
        <w:tc>
          <w:tcPr>
            <w:tcW w:w="6178" w:type="dxa"/>
            <w:vAlign w:val="center"/>
          </w:tcPr>
          <w:p w14:paraId="721A6988" w14:textId="77777777" w:rsidR="007D5880" w:rsidRPr="007D5880" w:rsidRDefault="007D5880" w:rsidP="007D5880">
            <w:pPr>
              <w:rPr>
                <w:rFonts w:ascii="Sylfaen" w:hAnsi="Sylfaen"/>
                <w:sz w:val="20"/>
                <w:szCs w:val="20"/>
                <w:lang w:val="en-US"/>
              </w:rPr>
            </w:pPr>
          </w:p>
        </w:tc>
      </w:tr>
      <w:tr w:rsidR="007D5880" w:rsidRPr="007D5880" w14:paraId="7D7B8E71" w14:textId="77777777" w:rsidTr="00577210">
        <w:tc>
          <w:tcPr>
            <w:tcW w:w="4962" w:type="dxa"/>
            <w:shd w:val="clear" w:color="auto" w:fill="D9E2F3"/>
            <w:vAlign w:val="center"/>
          </w:tcPr>
          <w:p w14:paraId="54D2841D" w14:textId="77777777" w:rsidR="007D5880" w:rsidRPr="007D5880" w:rsidRDefault="004F72B6" w:rsidP="00483FA0">
            <w:pPr>
              <w:numPr>
                <w:ilvl w:val="2"/>
                <w:numId w:val="6"/>
              </w:numPr>
              <w:rPr>
                <w:rFonts w:ascii="Sylfaen" w:hAnsi="Sylfaen"/>
                <w:sz w:val="20"/>
                <w:szCs w:val="20"/>
                <w:lang w:val="en-US"/>
              </w:rPr>
            </w:pPr>
            <w:r w:rsidRPr="004F72B6">
              <w:rPr>
                <w:rFonts w:ascii="Sylfaen" w:hAnsi="Sylfaen"/>
                <w:sz w:val="20"/>
                <w:szCs w:val="20"/>
                <w:lang w:val="en-US"/>
              </w:rPr>
              <w:t>Сообщество:</w:t>
            </w:r>
          </w:p>
        </w:tc>
        <w:tc>
          <w:tcPr>
            <w:tcW w:w="6178" w:type="dxa"/>
            <w:vAlign w:val="center"/>
          </w:tcPr>
          <w:p w14:paraId="2B231F7B" w14:textId="77777777" w:rsidR="007D5880" w:rsidRPr="007D5880" w:rsidRDefault="007D5880" w:rsidP="007D5880">
            <w:pPr>
              <w:rPr>
                <w:rFonts w:ascii="Sylfaen" w:hAnsi="Sylfaen"/>
                <w:sz w:val="20"/>
                <w:szCs w:val="20"/>
                <w:lang w:val="en-US"/>
              </w:rPr>
            </w:pPr>
          </w:p>
        </w:tc>
      </w:tr>
      <w:tr w:rsidR="007D5880" w:rsidRPr="007D5880" w14:paraId="16ACBD00" w14:textId="77777777" w:rsidTr="00577210">
        <w:tc>
          <w:tcPr>
            <w:tcW w:w="4962" w:type="dxa"/>
            <w:shd w:val="clear" w:color="auto" w:fill="D9E2F3"/>
            <w:vAlign w:val="center"/>
          </w:tcPr>
          <w:p w14:paraId="08148050" w14:textId="77777777" w:rsidR="007D5880" w:rsidRPr="007D5880" w:rsidRDefault="004F72B6" w:rsidP="00483FA0">
            <w:pPr>
              <w:numPr>
                <w:ilvl w:val="2"/>
                <w:numId w:val="6"/>
              </w:numPr>
              <w:rPr>
                <w:rFonts w:ascii="Sylfaen" w:hAnsi="Sylfaen"/>
                <w:sz w:val="20"/>
                <w:szCs w:val="20"/>
                <w:lang w:val="en-US"/>
              </w:rPr>
            </w:pPr>
            <w:r w:rsidRPr="004F72B6">
              <w:rPr>
                <w:rFonts w:ascii="Sylfaen" w:hAnsi="Sylfaen"/>
                <w:sz w:val="20"/>
                <w:szCs w:val="20"/>
                <w:lang w:val="en-US"/>
              </w:rPr>
              <w:t>Административная единица:</w:t>
            </w:r>
          </w:p>
        </w:tc>
        <w:tc>
          <w:tcPr>
            <w:tcW w:w="6178" w:type="dxa"/>
            <w:vAlign w:val="center"/>
          </w:tcPr>
          <w:p w14:paraId="158B28E6" w14:textId="77777777" w:rsidR="007D5880" w:rsidRPr="007D5880" w:rsidRDefault="007D5880" w:rsidP="007D5880">
            <w:pPr>
              <w:rPr>
                <w:rFonts w:ascii="Sylfaen" w:hAnsi="Sylfaen"/>
                <w:sz w:val="20"/>
                <w:szCs w:val="20"/>
                <w:lang w:val="en-US"/>
              </w:rPr>
            </w:pPr>
          </w:p>
        </w:tc>
      </w:tr>
      <w:tr w:rsidR="007D5880" w:rsidRPr="007D5880" w14:paraId="59A8A5DF" w14:textId="77777777" w:rsidTr="00577210">
        <w:tc>
          <w:tcPr>
            <w:tcW w:w="4962" w:type="dxa"/>
            <w:shd w:val="clear" w:color="auto" w:fill="D9E2F3"/>
            <w:vAlign w:val="center"/>
          </w:tcPr>
          <w:p w14:paraId="7BDB5A60" w14:textId="77777777" w:rsidR="007D5880" w:rsidRPr="004D173B" w:rsidRDefault="004F72B6" w:rsidP="00483FA0">
            <w:pPr>
              <w:numPr>
                <w:ilvl w:val="2"/>
                <w:numId w:val="6"/>
              </w:numPr>
              <w:rPr>
                <w:rFonts w:ascii="Sylfaen" w:hAnsi="Sylfaen"/>
                <w:sz w:val="20"/>
                <w:szCs w:val="20"/>
              </w:rPr>
            </w:pPr>
            <w:r w:rsidRPr="004F72B6">
              <w:rPr>
                <w:rFonts w:ascii="Sylfaen" w:hAnsi="Sylfaen"/>
                <w:sz w:val="20"/>
                <w:szCs w:val="20"/>
              </w:rPr>
              <w:t>Название улицы, дома (дома), квартиры</w:t>
            </w:r>
          </w:p>
        </w:tc>
        <w:tc>
          <w:tcPr>
            <w:tcW w:w="6178" w:type="dxa"/>
            <w:vAlign w:val="center"/>
          </w:tcPr>
          <w:p w14:paraId="2927099D" w14:textId="77777777" w:rsidR="007D5880" w:rsidRPr="004D173B" w:rsidRDefault="007D5880" w:rsidP="007D5880">
            <w:pPr>
              <w:rPr>
                <w:rFonts w:ascii="Sylfaen" w:hAnsi="Sylfaen"/>
                <w:sz w:val="20"/>
                <w:szCs w:val="20"/>
              </w:rPr>
            </w:pPr>
          </w:p>
        </w:tc>
      </w:tr>
    </w:tbl>
    <w:p w14:paraId="35F0540C" w14:textId="77777777" w:rsidR="007D5880" w:rsidRPr="007D5880" w:rsidRDefault="004F72B6" w:rsidP="00483FA0">
      <w:pPr>
        <w:numPr>
          <w:ilvl w:val="1"/>
          <w:numId w:val="6"/>
        </w:numPr>
        <w:rPr>
          <w:rFonts w:ascii="Sylfaen" w:hAnsi="Sylfaen"/>
          <w:i/>
          <w:sz w:val="20"/>
          <w:szCs w:val="20"/>
          <w:lang w:val="en-US"/>
        </w:rPr>
      </w:pPr>
      <w:r w:rsidRPr="004F72B6">
        <w:rPr>
          <w:rFonts w:ascii="Sylfaen" w:hAnsi="Sylfaen"/>
          <w:i/>
          <w:sz w:val="20"/>
          <w:szCs w:val="20"/>
          <w:lang w:val="en-US"/>
        </w:rPr>
        <w:t>Адрес проживания лица:</w:t>
      </w:r>
    </w:p>
    <w:tbl>
      <w:tblPr>
        <w:tblW w:w="1114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6178"/>
      </w:tblGrid>
      <w:tr w:rsidR="007D5880" w:rsidRPr="007D5880" w14:paraId="59C0DA92" w14:textId="77777777" w:rsidTr="00577210">
        <w:tc>
          <w:tcPr>
            <w:tcW w:w="4962" w:type="dxa"/>
            <w:shd w:val="clear" w:color="auto" w:fill="D9E2F3"/>
            <w:vAlign w:val="center"/>
          </w:tcPr>
          <w:p w14:paraId="5FD529BF" w14:textId="77777777" w:rsidR="007D5880" w:rsidRPr="007D5880" w:rsidRDefault="004F72B6" w:rsidP="00483FA0">
            <w:pPr>
              <w:numPr>
                <w:ilvl w:val="2"/>
                <w:numId w:val="6"/>
              </w:numPr>
              <w:rPr>
                <w:rFonts w:ascii="Sylfaen" w:hAnsi="Sylfaen"/>
                <w:sz w:val="20"/>
                <w:szCs w:val="20"/>
                <w:lang w:val="en-US"/>
              </w:rPr>
            </w:pPr>
            <w:r w:rsidRPr="004F72B6">
              <w:rPr>
                <w:rFonts w:ascii="Sylfaen" w:hAnsi="Sylfaen"/>
                <w:sz w:val="20"/>
                <w:szCs w:val="20"/>
                <w:lang w:val="en-US"/>
              </w:rPr>
              <w:tab/>
              <w:t>Страна:</w:t>
            </w:r>
          </w:p>
        </w:tc>
        <w:tc>
          <w:tcPr>
            <w:tcW w:w="6178" w:type="dxa"/>
            <w:vAlign w:val="center"/>
          </w:tcPr>
          <w:p w14:paraId="0FAF78FA" w14:textId="77777777" w:rsidR="007D5880" w:rsidRPr="007D5880" w:rsidRDefault="007D5880" w:rsidP="007D5880">
            <w:pPr>
              <w:rPr>
                <w:rFonts w:ascii="Sylfaen" w:hAnsi="Sylfaen"/>
                <w:sz w:val="20"/>
                <w:szCs w:val="20"/>
                <w:lang w:val="en-US"/>
              </w:rPr>
            </w:pPr>
          </w:p>
        </w:tc>
      </w:tr>
      <w:tr w:rsidR="007D5880" w:rsidRPr="007D5880" w14:paraId="0FF5E8C9" w14:textId="77777777" w:rsidTr="00577210">
        <w:tc>
          <w:tcPr>
            <w:tcW w:w="4962" w:type="dxa"/>
            <w:shd w:val="clear" w:color="auto" w:fill="D9E2F3"/>
            <w:vAlign w:val="center"/>
          </w:tcPr>
          <w:p w14:paraId="568E0561" w14:textId="77777777" w:rsidR="007D5880" w:rsidRPr="007D5880" w:rsidRDefault="004F72B6" w:rsidP="00483FA0">
            <w:pPr>
              <w:numPr>
                <w:ilvl w:val="2"/>
                <w:numId w:val="6"/>
              </w:numPr>
              <w:rPr>
                <w:rFonts w:ascii="Sylfaen" w:hAnsi="Sylfaen"/>
                <w:sz w:val="20"/>
                <w:szCs w:val="20"/>
                <w:lang w:val="en-US"/>
              </w:rPr>
            </w:pPr>
            <w:r w:rsidRPr="004F72B6">
              <w:rPr>
                <w:rFonts w:ascii="Sylfaen" w:hAnsi="Sylfaen"/>
                <w:sz w:val="20"/>
                <w:szCs w:val="20"/>
                <w:lang w:val="en-US"/>
              </w:rPr>
              <w:tab/>
              <w:t>Сообщество:</w:t>
            </w:r>
          </w:p>
        </w:tc>
        <w:tc>
          <w:tcPr>
            <w:tcW w:w="6178" w:type="dxa"/>
            <w:vAlign w:val="center"/>
          </w:tcPr>
          <w:p w14:paraId="21713B1F" w14:textId="77777777" w:rsidR="007D5880" w:rsidRPr="007D5880" w:rsidRDefault="007D5880" w:rsidP="007D5880">
            <w:pPr>
              <w:rPr>
                <w:rFonts w:ascii="Sylfaen" w:hAnsi="Sylfaen"/>
                <w:sz w:val="20"/>
                <w:szCs w:val="20"/>
                <w:lang w:val="en-US"/>
              </w:rPr>
            </w:pPr>
          </w:p>
        </w:tc>
      </w:tr>
      <w:tr w:rsidR="007D5880" w:rsidRPr="007D5880" w14:paraId="5542F3B6" w14:textId="77777777" w:rsidTr="00577210">
        <w:tc>
          <w:tcPr>
            <w:tcW w:w="4962" w:type="dxa"/>
            <w:shd w:val="clear" w:color="auto" w:fill="D9E2F3"/>
            <w:vAlign w:val="center"/>
          </w:tcPr>
          <w:p w14:paraId="67F0164C" w14:textId="77777777" w:rsidR="007D5880" w:rsidRPr="007D5880" w:rsidRDefault="004F72B6" w:rsidP="00483FA0">
            <w:pPr>
              <w:numPr>
                <w:ilvl w:val="2"/>
                <w:numId w:val="6"/>
              </w:numPr>
              <w:rPr>
                <w:rFonts w:ascii="Sylfaen" w:hAnsi="Sylfaen"/>
                <w:sz w:val="20"/>
                <w:szCs w:val="20"/>
                <w:lang w:val="en-US"/>
              </w:rPr>
            </w:pPr>
            <w:r w:rsidRPr="004F72B6">
              <w:rPr>
                <w:rFonts w:ascii="Sylfaen" w:hAnsi="Sylfaen"/>
                <w:sz w:val="20"/>
                <w:szCs w:val="20"/>
                <w:lang w:val="en-US"/>
              </w:rPr>
              <w:tab/>
              <w:t>Административная единица:</w:t>
            </w:r>
          </w:p>
        </w:tc>
        <w:tc>
          <w:tcPr>
            <w:tcW w:w="6178" w:type="dxa"/>
            <w:vAlign w:val="center"/>
          </w:tcPr>
          <w:p w14:paraId="0094530E" w14:textId="77777777" w:rsidR="007D5880" w:rsidRPr="007D5880" w:rsidRDefault="007D5880" w:rsidP="007D5880">
            <w:pPr>
              <w:rPr>
                <w:rFonts w:ascii="Sylfaen" w:hAnsi="Sylfaen"/>
                <w:sz w:val="20"/>
                <w:szCs w:val="20"/>
                <w:lang w:val="en-US"/>
              </w:rPr>
            </w:pPr>
          </w:p>
        </w:tc>
      </w:tr>
      <w:tr w:rsidR="007D5880" w:rsidRPr="007D5880" w14:paraId="56C4EA08" w14:textId="77777777" w:rsidTr="00577210">
        <w:tc>
          <w:tcPr>
            <w:tcW w:w="4962" w:type="dxa"/>
            <w:shd w:val="clear" w:color="auto" w:fill="D9E2F3"/>
            <w:vAlign w:val="center"/>
          </w:tcPr>
          <w:p w14:paraId="048C6CBB" w14:textId="77777777" w:rsidR="007D5880" w:rsidRPr="004D173B" w:rsidRDefault="004F72B6" w:rsidP="00483FA0">
            <w:pPr>
              <w:numPr>
                <w:ilvl w:val="2"/>
                <w:numId w:val="6"/>
              </w:numPr>
              <w:rPr>
                <w:rFonts w:ascii="Sylfaen" w:hAnsi="Sylfaen"/>
                <w:sz w:val="20"/>
                <w:szCs w:val="20"/>
              </w:rPr>
            </w:pPr>
            <w:r w:rsidRPr="004F72B6">
              <w:rPr>
                <w:rFonts w:ascii="Sylfaen" w:hAnsi="Sylfaen"/>
                <w:sz w:val="20"/>
                <w:szCs w:val="20"/>
              </w:rPr>
              <w:tab/>
              <w:t>Название улицы, дома (дома), квартиры</w:t>
            </w:r>
          </w:p>
        </w:tc>
        <w:tc>
          <w:tcPr>
            <w:tcW w:w="6178" w:type="dxa"/>
            <w:vAlign w:val="center"/>
          </w:tcPr>
          <w:p w14:paraId="1A33F82F" w14:textId="77777777" w:rsidR="007D5880" w:rsidRPr="004D173B" w:rsidRDefault="007D5880" w:rsidP="007D5880">
            <w:pPr>
              <w:rPr>
                <w:rFonts w:ascii="Sylfaen" w:hAnsi="Sylfaen"/>
                <w:sz w:val="20"/>
                <w:szCs w:val="20"/>
              </w:rPr>
            </w:pPr>
          </w:p>
        </w:tc>
      </w:tr>
    </w:tbl>
    <w:p w14:paraId="5B530F45" w14:textId="77777777" w:rsidR="007D5880" w:rsidRPr="004D173B" w:rsidRDefault="007B2BA6" w:rsidP="00483FA0">
      <w:pPr>
        <w:numPr>
          <w:ilvl w:val="1"/>
          <w:numId w:val="6"/>
        </w:numPr>
        <w:rPr>
          <w:rFonts w:ascii="Sylfaen" w:hAnsi="Sylfaen"/>
          <w:i/>
          <w:sz w:val="20"/>
          <w:szCs w:val="20"/>
        </w:rPr>
      </w:pPr>
      <w:r w:rsidRPr="007B2BA6">
        <w:rPr>
          <w:rFonts w:ascii="Sylfaen" w:hAnsi="Sylfaen"/>
          <w:i/>
          <w:sz w:val="20"/>
          <w:szCs w:val="20"/>
        </w:rPr>
        <w:t xml:space="preserve"> Основания для того, чтобы быть реальным выгодоприобретателем (кроме организаций, подотчетных по недрам)</w:t>
      </w:r>
    </w:p>
    <w:tbl>
      <w:tblPr>
        <w:tblW w:w="1105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6095"/>
      </w:tblGrid>
      <w:tr w:rsidR="007D5880" w:rsidRPr="007D5880" w14:paraId="1B5C0913" w14:textId="77777777" w:rsidTr="00577210">
        <w:trPr>
          <w:trHeight w:val="924"/>
        </w:trPr>
        <w:tc>
          <w:tcPr>
            <w:tcW w:w="11057" w:type="dxa"/>
            <w:gridSpan w:val="2"/>
            <w:vAlign w:val="center"/>
          </w:tcPr>
          <w:p w14:paraId="1C7DA628" w14:textId="77777777" w:rsidR="007D5880" w:rsidRPr="007B2BA6" w:rsidRDefault="007D5880" w:rsidP="007D5880">
            <w:pPr>
              <w:rPr>
                <w:rFonts w:ascii="Sylfaen" w:hAnsi="Sylfaen"/>
                <w:sz w:val="20"/>
                <w:szCs w:val="20"/>
              </w:rPr>
            </w:pPr>
            <w:r w:rsidRPr="004D173B">
              <w:rPr>
                <w:rFonts w:ascii="MS Mincho" w:eastAsia="MS Mincho" w:hAnsi="MS Mincho" w:cs="MS Mincho" w:hint="eastAsia"/>
                <w:sz w:val="20"/>
                <w:szCs w:val="20"/>
              </w:rPr>
              <w:lastRenderedPageBreak/>
              <w:t>☐</w:t>
            </w:r>
            <w:r w:rsidRPr="004D173B">
              <w:rPr>
                <w:rFonts w:ascii="Sylfaen" w:hAnsi="Sylfaen"/>
                <w:sz w:val="20"/>
                <w:szCs w:val="20"/>
              </w:rPr>
              <w:tab/>
            </w:r>
            <w:r w:rsidR="007B2BA6" w:rsidRPr="007B2BA6">
              <w:rPr>
                <w:rFonts w:ascii="Sylfaen" w:hAnsi="Sylfaen"/>
                <w:sz w:val="20"/>
                <w:szCs w:val="20"/>
              </w:rPr>
              <w:t>прямо или косвенно владеет более чем 20 процентами голосующих акций данного юридического лица (долей, долей) или прямо или косвенно владеет более чем 20 процентами в уставном капитале юридического лица</w:t>
            </w:r>
          </w:p>
        </w:tc>
      </w:tr>
      <w:tr w:rsidR="007D5880" w:rsidRPr="007D5880" w14:paraId="67B2B42C" w14:textId="77777777" w:rsidTr="00577210">
        <w:trPr>
          <w:trHeight w:val="367"/>
        </w:trPr>
        <w:tc>
          <w:tcPr>
            <w:tcW w:w="4962" w:type="dxa"/>
            <w:shd w:val="clear" w:color="auto" w:fill="D9E2F3"/>
            <w:vAlign w:val="center"/>
          </w:tcPr>
          <w:p w14:paraId="34D4EEC0" w14:textId="77777777" w:rsidR="007D5880" w:rsidRPr="007D5880" w:rsidRDefault="007B2BA6" w:rsidP="00483FA0">
            <w:pPr>
              <w:numPr>
                <w:ilvl w:val="2"/>
                <w:numId w:val="6"/>
              </w:numPr>
              <w:rPr>
                <w:rFonts w:ascii="Sylfaen" w:hAnsi="Sylfaen"/>
                <w:sz w:val="20"/>
                <w:szCs w:val="20"/>
                <w:lang w:val="en-US"/>
              </w:rPr>
            </w:pPr>
            <w:r w:rsidRPr="007B2BA6">
              <w:rPr>
                <w:rFonts w:ascii="Sylfaen" w:hAnsi="Sylfaen"/>
                <w:sz w:val="20"/>
                <w:szCs w:val="20"/>
                <w:lang w:val="en-US"/>
              </w:rPr>
              <w:t>Уровень участия (%)</w:t>
            </w:r>
          </w:p>
        </w:tc>
        <w:tc>
          <w:tcPr>
            <w:tcW w:w="6095" w:type="dxa"/>
            <w:shd w:val="clear" w:color="auto" w:fill="FFFFFF"/>
            <w:vAlign w:val="center"/>
          </w:tcPr>
          <w:p w14:paraId="67D81536" w14:textId="77777777" w:rsidR="007D5880" w:rsidRPr="007D5880" w:rsidRDefault="007D5880" w:rsidP="007D5880">
            <w:pPr>
              <w:rPr>
                <w:rFonts w:ascii="Sylfaen" w:hAnsi="Sylfaen"/>
                <w:sz w:val="20"/>
                <w:szCs w:val="20"/>
                <w:lang w:val="en-US"/>
              </w:rPr>
            </w:pPr>
          </w:p>
        </w:tc>
      </w:tr>
      <w:tr w:rsidR="007D5880" w:rsidRPr="007D5880" w14:paraId="49E5876A" w14:textId="77777777" w:rsidTr="00577210">
        <w:trPr>
          <w:trHeight w:val="390"/>
        </w:trPr>
        <w:tc>
          <w:tcPr>
            <w:tcW w:w="4962" w:type="dxa"/>
            <w:shd w:val="clear" w:color="auto" w:fill="D9E2F3"/>
            <w:vAlign w:val="center"/>
          </w:tcPr>
          <w:p w14:paraId="4DB6E9FB" w14:textId="77777777" w:rsidR="007D5880" w:rsidRPr="007D5880" w:rsidRDefault="007B2BA6" w:rsidP="00483FA0">
            <w:pPr>
              <w:numPr>
                <w:ilvl w:val="2"/>
                <w:numId w:val="6"/>
              </w:numPr>
              <w:rPr>
                <w:rFonts w:ascii="Sylfaen" w:hAnsi="Sylfaen"/>
                <w:sz w:val="20"/>
                <w:szCs w:val="20"/>
                <w:lang w:val="en-US"/>
              </w:rPr>
            </w:pPr>
            <w:r w:rsidRPr="007B2BA6">
              <w:rPr>
                <w:rFonts w:ascii="Sylfaen" w:hAnsi="Sylfaen"/>
                <w:sz w:val="20"/>
                <w:szCs w:val="20"/>
                <w:lang w:val="en-US"/>
              </w:rPr>
              <w:t>Тип участия:</w:t>
            </w:r>
          </w:p>
        </w:tc>
        <w:tc>
          <w:tcPr>
            <w:tcW w:w="6095" w:type="dxa"/>
            <w:vAlign w:val="center"/>
          </w:tcPr>
          <w:p w14:paraId="7D3B0E88" w14:textId="77777777" w:rsidR="007B2BA6" w:rsidRPr="007B2BA6" w:rsidRDefault="007B2BA6" w:rsidP="007B2BA6">
            <w:pPr>
              <w:rPr>
                <w:sz w:val="20"/>
                <w:szCs w:val="20"/>
                <w:lang w:val="en-US"/>
              </w:rPr>
            </w:pPr>
            <w:r w:rsidRPr="007B2BA6">
              <w:rPr>
                <w:rFonts w:ascii="MS Mincho" w:eastAsia="MS Mincho" w:hAnsi="MS Mincho" w:cs="MS Mincho" w:hint="eastAsia"/>
                <w:sz w:val="20"/>
                <w:szCs w:val="20"/>
                <w:lang w:val="en-US"/>
              </w:rPr>
              <w:t>☐</w:t>
            </w:r>
            <w:r w:rsidRPr="007B2BA6">
              <w:rPr>
                <w:sz w:val="20"/>
                <w:szCs w:val="20"/>
                <w:lang w:val="en-US"/>
              </w:rPr>
              <w:tab/>
              <w:t>Прямое участие</w:t>
            </w:r>
          </w:p>
          <w:p w14:paraId="5DA97B21" w14:textId="77777777" w:rsidR="007D5880" w:rsidRPr="007D5880" w:rsidRDefault="007B2BA6" w:rsidP="007B2BA6">
            <w:pPr>
              <w:rPr>
                <w:rFonts w:ascii="Sylfaen" w:hAnsi="Sylfaen"/>
                <w:sz w:val="20"/>
                <w:szCs w:val="20"/>
                <w:lang w:val="en-US"/>
              </w:rPr>
            </w:pPr>
            <w:r w:rsidRPr="007B2BA6">
              <w:rPr>
                <w:rFonts w:ascii="MS Mincho" w:eastAsia="MS Mincho" w:hAnsi="MS Mincho" w:cs="MS Mincho" w:hint="eastAsia"/>
                <w:sz w:val="20"/>
                <w:szCs w:val="20"/>
                <w:lang w:val="en-US"/>
              </w:rPr>
              <w:t>☐</w:t>
            </w:r>
            <w:r w:rsidRPr="007B2BA6">
              <w:rPr>
                <w:sz w:val="20"/>
                <w:szCs w:val="20"/>
                <w:lang w:val="en-US"/>
              </w:rPr>
              <w:tab/>
              <w:t>Косвенное участие</w:t>
            </w:r>
          </w:p>
        </w:tc>
      </w:tr>
      <w:tr w:rsidR="007B2BA6" w:rsidRPr="007D5880" w14:paraId="6D11FEF5" w14:textId="77777777" w:rsidTr="006C2045">
        <w:tc>
          <w:tcPr>
            <w:tcW w:w="11057" w:type="dxa"/>
            <w:gridSpan w:val="2"/>
          </w:tcPr>
          <w:p w14:paraId="0588D2F7" w14:textId="77777777" w:rsidR="007B2BA6" w:rsidRPr="000A79A4" w:rsidRDefault="007B2BA6" w:rsidP="006C2045">
            <w:r w:rsidRPr="000A79A4">
              <w:t>осуществляет реальный (фактический) контроль над данным юридическим лицом иными способами</w:t>
            </w:r>
          </w:p>
        </w:tc>
      </w:tr>
      <w:tr w:rsidR="007B2BA6" w:rsidRPr="007D5880" w14:paraId="472637C4" w14:textId="77777777" w:rsidTr="006C2045">
        <w:tc>
          <w:tcPr>
            <w:tcW w:w="11057" w:type="dxa"/>
            <w:gridSpan w:val="2"/>
          </w:tcPr>
          <w:p w14:paraId="666EE3CE" w14:textId="77777777" w:rsidR="007B2BA6" w:rsidRDefault="007B2BA6" w:rsidP="006C2045">
            <w:r w:rsidRPr="000A79A4">
              <w:rPr>
                <w:rFonts w:ascii="MS Mincho" w:eastAsia="MS Mincho" w:hAnsi="MS Mincho" w:cs="MS Mincho" w:hint="eastAsia"/>
              </w:rPr>
              <w:t>☐</w:t>
            </w:r>
            <w:r w:rsidRPr="000A79A4">
              <w:t xml:space="preserve">  </w:t>
            </w:r>
            <w:r w:rsidRPr="000A79A4">
              <w:rPr>
                <w:rFonts w:ascii="MS Mincho" w:eastAsia="MS Mincho" w:hAnsi="MS Mincho" w:cs="MS Mincho" w:hint="eastAsia"/>
              </w:rPr>
              <w:t>․</w:t>
            </w:r>
            <w:r w:rsidRPr="000A79A4">
              <w:t xml:space="preserve"> - должностное лицо, осуществляющее общее или текущее руководство деятельностью данного юридического лица в случае отсутствия физического лица, отвечающего требованиям пунктов "а", "б"</w:t>
            </w:r>
          </w:p>
        </w:tc>
      </w:tr>
    </w:tbl>
    <w:p w14:paraId="2036438E" w14:textId="77777777" w:rsidR="007D5880" w:rsidRPr="004D173B" w:rsidRDefault="00FA6266" w:rsidP="00483FA0">
      <w:pPr>
        <w:numPr>
          <w:ilvl w:val="1"/>
          <w:numId w:val="6"/>
        </w:numPr>
        <w:rPr>
          <w:rFonts w:ascii="Sylfaen" w:hAnsi="Sylfaen"/>
          <w:i/>
          <w:sz w:val="20"/>
          <w:szCs w:val="20"/>
        </w:rPr>
      </w:pPr>
      <w:r w:rsidRPr="00FA6266">
        <w:rPr>
          <w:rFonts w:ascii="Sylfaen" w:hAnsi="Sylfaen"/>
          <w:i/>
          <w:sz w:val="20"/>
          <w:szCs w:val="20"/>
        </w:rPr>
        <w:t>Основание для того, чтобы быть реальным выгодоприобретателем (для недропользователей, подотчетных организаций)</w:t>
      </w:r>
    </w:p>
    <w:tbl>
      <w:tblPr>
        <w:tblW w:w="1105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954"/>
      </w:tblGrid>
      <w:tr w:rsidR="007D5880" w:rsidRPr="007D5880" w14:paraId="5AF427E0" w14:textId="77777777" w:rsidTr="00577210">
        <w:trPr>
          <w:trHeight w:val="924"/>
        </w:trPr>
        <w:tc>
          <w:tcPr>
            <w:tcW w:w="11057" w:type="dxa"/>
            <w:gridSpan w:val="2"/>
            <w:vAlign w:val="center"/>
          </w:tcPr>
          <w:p w14:paraId="5CCA60E5" w14:textId="77777777" w:rsidR="007D5880" w:rsidRPr="00FA6266" w:rsidRDefault="007D5880" w:rsidP="007D5880">
            <w:pPr>
              <w:rPr>
                <w:rFonts w:ascii="Sylfaen" w:hAnsi="Sylfaen"/>
                <w:sz w:val="20"/>
                <w:szCs w:val="20"/>
              </w:rPr>
            </w:pPr>
            <w:r w:rsidRPr="004D173B">
              <w:rPr>
                <w:rFonts w:ascii="MS Mincho" w:eastAsia="MS Mincho" w:hAnsi="MS Mincho" w:cs="MS Mincho" w:hint="eastAsia"/>
                <w:sz w:val="20"/>
                <w:szCs w:val="20"/>
              </w:rPr>
              <w:t>☐</w:t>
            </w:r>
            <w:r w:rsidRPr="004D173B">
              <w:rPr>
                <w:rFonts w:ascii="Sylfaen" w:hAnsi="Sylfaen"/>
                <w:sz w:val="20"/>
                <w:szCs w:val="20"/>
              </w:rPr>
              <w:tab/>
            </w:r>
            <w:r w:rsidR="006679B3" w:rsidRPr="006679B3">
              <w:rPr>
                <w:rFonts w:ascii="Sylfaen" w:hAnsi="Sylfaen"/>
                <w:sz w:val="20"/>
                <w:szCs w:val="20"/>
              </w:rPr>
              <w:t>1</w:t>
            </w:r>
            <w:r w:rsidR="00FA6266" w:rsidRPr="00FA6266">
              <w:rPr>
                <w:rFonts w:ascii="Sylfaen" w:hAnsi="Sylfaen"/>
                <w:sz w:val="20"/>
                <w:szCs w:val="20"/>
              </w:rPr>
              <w:t>. прямо или косвенно владеет более чем 10 процентами голосующих акций (долей, паев) данного юридического лица либо прямо или косвенно владеет более чем 10 процентами в уставном капитале юридического лица</w:t>
            </w:r>
          </w:p>
        </w:tc>
      </w:tr>
      <w:tr w:rsidR="007D5880" w:rsidRPr="007D5880" w14:paraId="32EC50D3" w14:textId="77777777" w:rsidTr="00577210">
        <w:trPr>
          <w:trHeight w:val="322"/>
        </w:trPr>
        <w:tc>
          <w:tcPr>
            <w:tcW w:w="5103" w:type="dxa"/>
            <w:shd w:val="clear" w:color="auto" w:fill="D9E2F3"/>
            <w:vAlign w:val="center"/>
          </w:tcPr>
          <w:p w14:paraId="63AAB1C9" w14:textId="77777777" w:rsidR="007D5880" w:rsidRPr="007D5880" w:rsidRDefault="00FA6266" w:rsidP="00483FA0">
            <w:pPr>
              <w:numPr>
                <w:ilvl w:val="2"/>
                <w:numId w:val="6"/>
              </w:numPr>
              <w:rPr>
                <w:rFonts w:ascii="Sylfaen" w:hAnsi="Sylfaen"/>
                <w:sz w:val="20"/>
                <w:szCs w:val="20"/>
                <w:lang w:val="en-US"/>
              </w:rPr>
            </w:pPr>
            <w:r w:rsidRPr="00FA6266">
              <w:rPr>
                <w:rFonts w:ascii="Sylfaen" w:hAnsi="Sylfaen"/>
                <w:sz w:val="20"/>
                <w:szCs w:val="20"/>
                <w:lang w:val="en-US"/>
              </w:rPr>
              <w:t>Уровень участия (%)</w:t>
            </w:r>
          </w:p>
        </w:tc>
        <w:tc>
          <w:tcPr>
            <w:tcW w:w="5954" w:type="dxa"/>
            <w:shd w:val="clear" w:color="auto" w:fill="auto"/>
            <w:vAlign w:val="center"/>
          </w:tcPr>
          <w:p w14:paraId="26735E10" w14:textId="77777777" w:rsidR="007D5880" w:rsidRPr="007D5880" w:rsidRDefault="007D5880" w:rsidP="007D5880">
            <w:pPr>
              <w:rPr>
                <w:rFonts w:ascii="Sylfaen" w:hAnsi="Sylfaen"/>
                <w:sz w:val="20"/>
                <w:szCs w:val="20"/>
                <w:lang w:val="en-US"/>
              </w:rPr>
            </w:pPr>
          </w:p>
        </w:tc>
      </w:tr>
      <w:tr w:rsidR="007D5880" w:rsidRPr="007D5880" w14:paraId="4DEF9C75" w14:textId="77777777" w:rsidTr="00577210">
        <w:trPr>
          <w:trHeight w:val="631"/>
        </w:trPr>
        <w:tc>
          <w:tcPr>
            <w:tcW w:w="5103" w:type="dxa"/>
            <w:shd w:val="clear" w:color="auto" w:fill="D9E2F3"/>
            <w:vAlign w:val="center"/>
          </w:tcPr>
          <w:p w14:paraId="2EE56D4B" w14:textId="77777777" w:rsidR="007D5880" w:rsidRPr="007D5880" w:rsidRDefault="00FA6266" w:rsidP="00483FA0">
            <w:pPr>
              <w:numPr>
                <w:ilvl w:val="2"/>
                <w:numId w:val="6"/>
              </w:numPr>
              <w:rPr>
                <w:rFonts w:ascii="Sylfaen" w:hAnsi="Sylfaen"/>
                <w:sz w:val="20"/>
                <w:szCs w:val="20"/>
                <w:lang w:val="en-US"/>
              </w:rPr>
            </w:pPr>
            <w:r w:rsidRPr="00FA6266">
              <w:rPr>
                <w:rFonts w:ascii="Sylfaen" w:hAnsi="Sylfaen"/>
                <w:sz w:val="20"/>
                <w:szCs w:val="20"/>
                <w:lang w:val="en-US"/>
              </w:rPr>
              <w:t>Тип участия:</w:t>
            </w:r>
          </w:p>
        </w:tc>
        <w:tc>
          <w:tcPr>
            <w:tcW w:w="5954" w:type="dxa"/>
            <w:vAlign w:val="center"/>
          </w:tcPr>
          <w:p w14:paraId="329EAA64" w14:textId="77777777" w:rsidR="00FA6266" w:rsidRPr="00FA6266" w:rsidRDefault="00FA6266" w:rsidP="00FA6266">
            <w:pPr>
              <w:rPr>
                <w:sz w:val="20"/>
                <w:szCs w:val="20"/>
                <w:lang w:val="en-US"/>
              </w:rPr>
            </w:pPr>
            <w:r w:rsidRPr="00FA6266">
              <w:rPr>
                <w:rFonts w:ascii="MS Mincho" w:eastAsia="MS Mincho" w:hAnsi="MS Mincho" w:cs="MS Mincho" w:hint="eastAsia"/>
                <w:sz w:val="20"/>
                <w:szCs w:val="20"/>
                <w:lang w:val="en-US"/>
              </w:rPr>
              <w:t>☐</w:t>
            </w:r>
            <w:r w:rsidRPr="00FA6266">
              <w:rPr>
                <w:sz w:val="20"/>
                <w:szCs w:val="20"/>
                <w:lang w:val="en-US"/>
              </w:rPr>
              <w:tab/>
              <w:t>Прямое участие</w:t>
            </w:r>
          </w:p>
          <w:p w14:paraId="0BFB977F" w14:textId="77777777" w:rsidR="007D5880" w:rsidRPr="007D5880" w:rsidRDefault="00FA6266" w:rsidP="00FA6266">
            <w:pPr>
              <w:rPr>
                <w:rFonts w:ascii="Sylfaen" w:hAnsi="Sylfaen"/>
                <w:sz w:val="20"/>
                <w:szCs w:val="20"/>
                <w:lang w:val="en-US"/>
              </w:rPr>
            </w:pPr>
            <w:r w:rsidRPr="00FA6266">
              <w:rPr>
                <w:rFonts w:ascii="MS Mincho" w:eastAsia="MS Mincho" w:hAnsi="MS Mincho" w:cs="MS Mincho" w:hint="eastAsia"/>
                <w:sz w:val="20"/>
                <w:szCs w:val="20"/>
                <w:lang w:val="en-US"/>
              </w:rPr>
              <w:t>☐</w:t>
            </w:r>
            <w:r w:rsidRPr="00FA6266">
              <w:rPr>
                <w:sz w:val="20"/>
                <w:szCs w:val="20"/>
                <w:lang w:val="en-US"/>
              </w:rPr>
              <w:tab/>
              <w:t>Косвенное участие</w:t>
            </w:r>
          </w:p>
        </w:tc>
      </w:tr>
      <w:tr w:rsidR="007D5880" w:rsidRPr="007D5880" w14:paraId="72BAFA9D" w14:textId="77777777" w:rsidTr="00577210">
        <w:tc>
          <w:tcPr>
            <w:tcW w:w="11057" w:type="dxa"/>
            <w:gridSpan w:val="2"/>
            <w:vAlign w:val="center"/>
          </w:tcPr>
          <w:p w14:paraId="7C520C9E" w14:textId="77777777" w:rsidR="007D5880" w:rsidRPr="006679B3" w:rsidRDefault="007D5880" w:rsidP="007D5880">
            <w:pPr>
              <w:rPr>
                <w:rFonts w:ascii="Sylfaen" w:hAnsi="Sylfaen"/>
                <w:sz w:val="20"/>
                <w:szCs w:val="20"/>
              </w:rPr>
            </w:pPr>
            <w:r w:rsidRPr="004D173B">
              <w:rPr>
                <w:rFonts w:ascii="MS Mincho" w:eastAsia="MS Mincho" w:hAnsi="MS Mincho" w:cs="MS Mincho" w:hint="eastAsia"/>
                <w:sz w:val="20"/>
                <w:szCs w:val="20"/>
              </w:rPr>
              <w:t>☐</w:t>
            </w:r>
            <w:r w:rsidRPr="004D173B">
              <w:rPr>
                <w:rFonts w:ascii="Sylfaen" w:hAnsi="Sylfaen"/>
                <w:sz w:val="20"/>
                <w:szCs w:val="20"/>
              </w:rPr>
              <w:tab/>
            </w:r>
            <w:r w:rsidR="006679B3" w:rsidRPr="006679B3">
              <w:rPr>
                <w:rFonts w:ascii="Sylfaen" w:hAnsi="Sylfaen"/>
                <w:sz w:val="20"/>
                <w:szCs w:val="20"/>
              </w:rPr>
              <w:t>2.имеет право назначать или снимать с должности большинство членов руководящего органа юридического лица</w:t>
            </w:r>
          </w:p>
        </w:tc>
      </w:tr>
      <w:tr w:rsidR="007D5880" w:rsidRPr="007D5880" w14:paraId="05ABEE9B" w14:textId="77777777" w:rsidTr="00577210">
        <w:tc>
          <w:tcPr>
            <w:tcW w:w="11057" w:type="dxa"/>
            <w:gridSpan w:val="2"/>
            <w:vAlign w:val="center"/>
          </w:tcPr>
          <w:p w14:paraId="0A2D4490" w14:textId="77777777" w:rsidR="007D5880" w:rsidRPr="006679B3" w:rsidRDefault="007D5880" w:rsidP="007D5880">
            <w:pPr>
              <w:rPr>
                <w:rFonts w:ascii="Sylfaen" w:hAnsi="Sylfaen"/>
                <w:sz w:val="20"/>
                <w:szCs w:val="20"/>
              </w:rPr>
            </w:pPr>
            <w:r w:rsidRPr="004D173B">
              <w:rPr>
                <w:rFonts w:ascii="MS Mincho" w:eastAsia="MS Mincho" w:hAnsi="MS Mincho" w:cs="MS Mincho" w:hint="eastAsia"/>
                <w:sz w:val="20"/>
                <w:szCs w:val="20"/>
              </w:rPr>
              <w:t>☐</w:t>
            </w:r>
            <w:r w:rsidRPr="004D173B">
              <w:rPr>
                <w:rFonts w:ascii="Sylfaen" w:hAnsi="Sylfaen"/>
                <w:sz w:val="20"/>
                <w:szCs w:val="20"/>
              </w:rPr>
              <w:tab/>
            </w:r>
            <w:r w:rsidR="006679B3" w:rsidRPr="006679B3">
              <w:rPr>
                <w:rFonts w:ascii="Sylfaen" w:hAnsi="Sylfaen"/>
                <w:sz w:val="20"/>
                <w:szCs w:val="20"/>
              </w:rPr>
              <w:t>3. безвозмездно получено не менее 15% от прибыли, полученной юридическим лицом в течение года, предшествующего отчетному</w:t>
            </w:r>
          </w:p>
        </w:tc>
      </w:tr>
      <w:tr w:rsidR="007D5880" w:rsidRPr="007D5880" w14:paraId="400E93B8" w14:textId="77777777" w:rsidTr="00577210">
        <w:tc>
          <w:tcPr>
            <w:tcW w:w="11057" w:type="dxa"/>
            <w:gridSpan w:val="2"/>
            <w:vAlign w:val="center"/>
          </w:tcPr>
          <w:p w14:paraId="2FED5CD1" w14:textId="77777777" w:rsidR="007D5880" w:rsidRPr="004D173B" w:rsidRDefault="007D5880" w:rsidP="006679B3">
            <w:pPr>
              <w:rPr>
                <w:rFonts w:ascii="Sylfaen" w:hAnsi="Sylfaen"/>
                <w:sz w:val="20"/>
                <w:szCs w:val="20"/>
              </w:rPr>
            </w:pPr>
            <w:r w:rsidRPr="004D173B">
              <w:rPr>
                <w:rFonts w:ascii="MS Mincho" w:eastAsia="MS Mincho" w:hAnsi="MS Mincho" w:cs="MS Mincho" w:hint="eastAsia"/>
                <w:sz w:val="20"/>
                <w:szCs w:val="20"/>
              </w:rPr>
              <w:t>☐</w:t>
            </w:r>
            <w:r w:rsidRPr="004D173B">
              <w:rPr>
                <w:rFonts w:ascii="Sylfaen" w:hAnsi="Sylfaen"/>
                <w:sz w:val="20"/>
                <w:szCs w:val="20"/>
              </w:rPr>
              <w:tab/>
            </w:r>
            <w:r w:rsidR="006679B3" w:rsidRPr="006679B3">
              <w:rPr>
                <w:rFonts w:ascii="Sylfaen" w:hAnsi="Sylfaen"/>
                <w:sz w:val="20"/>
                <w:szCs w:val="20"/>
              </w:rPr>
              <w:t>4.</w:t>
            </w:r>
            <w:r w:rsidR="006679B3" w:rsidRPr="006679B3">
              <w:rPr>
                <w:rFonts w:ascii="MS Mincho" w:eastAsia="MS Mincho" w:hAnsi="MS Mincho" w:cs="MS Mincho"/>
                <w:sz w:val="20"/>
                <w:szCs w:val="20"/>
              </w:rPr>
              <w:t>осуществляет реальный (фактический) контроль над юридическим лицом иными способами</w:t>
            </w:r>
          </w:p>
        </w:tc>
      </w:tr>
      <w:tr w:rsidR="007D5880" w:rsidRPr="007D5880" w14:paraId="33B713AB" w14:textId="77777777" w:rsidTr="00577210">
        <w:tc>
          <w:tcPr>
            <w:tcW w:w="11057" w:type="dxa"/>
            <w:gridSpan w:val="2"/>
            <w:vAlign w:val="center"/>
          </w:tcPr>
          <w:p w14:paraId="0A45D2DD" w14:textId="77777777" w:rsidR="007D5880" w:rsidRPr="004D173B" w:rsidRDefault="007D5880" w:rsidP="007D5880">
            <w:pPr>
              <w:rPr>
                <w:rFonts w:ascii="Sylfaen" w:hAnsi="Sylfaen"/>
                <w:sz w:val="20"/>
                <w:szCs w:val="20"/>
              </w:rPr>
            </w:pPr>
            <w:r w:rsidRPr="004D173B">
              <w:rPr>
                <w:rFonts w:ascii="MS Mincho" w:eastAsia="MS Mincho" w:hAnsi="MS Mincho" w:cs="MS Mincho" w:hint="eastAsia"/>
                <w:sz w:val="20"/>
                <w:szCs w:val="20"/>
              </w:rPr>
              <w:t>☐</w:t>
            </w:r>
            <w:r w:rsidRPr="004D173B">
              <w:rPr>
                <w:rFonts w:ascii="Sylfaen" w:hAnsi="Sylfaen"/>
                <w:sz w:val="20"/>
                <w:szCs w:val="20"/>
              </w:rPr>
              <w:tab/>
            </w:r>
            <w:r w:rsidRPr="007D5880">
              <w:rPr>
                <w:rFonts w:ascii="Sylfaen" w:hAnsi="Sylfaen"/>
                <w:sz w:val="20"/>
                <w:szCs w:val="20"/>
                <w:lang w:val="en-US"/>
              </w:rPr>
              <w:t>ե</w:t>
            </w:r>
            <w:r w:rsidR="006679B3" w:rsidRPr="006679B3">
              <w:rPr>
                <w:rFonts w:ascii="MS Mincho" w:eastAsia="MS Mincho" w:hAnsi="MS Mincho" w:cs="MS Mincho"/>
                <w:sz w:val="20"/>
                <w:szCs w:val="20"/>
              </w:rPr>
              <w:t>должностное лицо, осуществляющее общее или текущее руководство деятельностью данного юридического лица в случае отсутствия физического лица, от</w:t>
            </w:r>
            <w:r w:rsidR="006679B3">
              <w:rPr>
                <w:rFonts w:ascii="MS Mincho" w:eastAsia="MS Mincho" w:hAnsi="MS Mincho" w:cs="MS Mincho"/>
                <w:sz w:val="20"/>
                <w:szCs w:val="20"/>
              </w:rPr>
              <w:t>вечающего требованиям пунктов "</w:t>
            </w:r>
            <w:r w:rsidR="006679B3" w:rsidRPr="006679B3">
              <w:rPr>
                <w:rFonts w:ascii="MS Mincho" w:eastAsia="MS Mincho" w:hAnsi="MS Mincho" w:cs="MS Mincho"/>
                <w:sz w:val="20"/>
                <w:szCs w:val="20"/>
              </w:rPr>
              <w:t>1</w:t>
            </w:r>
            <w:r w:rsidR="006679B3">
              <w:rPr>
                <w:rFonts w:ascii="MS Mincho" w:eastAsia="MS Mincho" w:hAnsi="MS Mincho" w:cs="MS Mincho"/>
                <w:sz w:val="20"/>
                <w:szCs w:val="20"/>
              </w:rPr>
              <w:t>" - "</w:t>
            </w:r>
            <w:r w:rsidR="006679B3" w:rsidRPr="006679B3">
              <w:rPr>
                <w:rFonts w:ascii="MS Mincho" w:eastAsia="MS Mincho" w:hAnsi="MS Mincho" w:cs="MS Mincho"/>
                <w:sz w:val="20"/>
                <w:szCs w:val="20"/>
              </w:rPr>
              <w:t>4"</w:t>
            </w:r>
          </w:p>
        </w:tc>
      </w:tr>
    </w:tbl>
    <w:p w14:paraId="117A677B" w14:textId="77777777" w:rsidR="007D5880" w:rsidRPr="006679B3" w:rsidRDefault="006679B3" w:rsidP="00483FA0">
      <w:pPr>
        <w:numPr>
          <w:ilvl w:val="1"/>
          <w:numId w:val="6"/>
        </w:numPr>
        <w:rPr>
          <w:rFonts w:ascii="Sylfaen" w:hAnsi="Sylfaen"/>
          <w:i/>
          <w:sz w:val="20"/>
          <w:szCs w:val="20"/>
        </w:rPr>
      </w:pPr>
      <w:r w:rsidRPr="006679B3">
        <w:rPr>
          <w:rFonts w:ascii="Sylfaen" w:hAnsi="Sylfaen"/>
          <w:i/>
          <w:sz w:val="20"/>
          <w:szCs w:val="20"/>
        </w:rPr>
        <w:t>Информация о статусе реального бенефициара</w:t>
      </w:r>
    </w:p>
    <w:tbl>
      <w:tblPr>
        <w:tblW w:w="1105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954"/>
      </w:tblGrid>
      <w:tr w:rsidR="007D5880" w:rsidRPr="006679B3" w14:paraId="5B02920B" w14:textId="77777777" w:rsidTr="00577210">
        <w:tc>
          <w:tcPr>
            <w:tcW w:w="5103" w:type="dxa"/>
            <w:shd w:val="clear" w:color="auto" w:fill="D9E2F3"/>
            <w:vAlign w:val="center"/>
          </w:tcPr>
          <w:p w14:paraId="1FE0A3CA" w14:textId="77777777" w:rsidR="007D5880" w:rsidRPr="006679B3" w:rsidRDefault="006679B3" w:rsidP="00483FA0">
            <w:pPr>
              <w:numPr>
                <w:ilvl w:val="2"/>
                <w:numId w:val="6"/>
              </w:numPr>
              <w:rPr>
                <w:rFonts w:ascii="Sylfaen" w:hAnsi="Sylfaen"/>
                <w:sz w:val="20"/>
                <w:szCs w:val="20"/>
              </w:rPr>
            </w:pPr>
            <w:r w:rsidRPr="006679B3">
              <w:rPr>
                <w:rFonts w:ascii="Sylfaen" w:hAnsi="Sylfaen"/>
                <w:sz w:val="20"/>
                <w:szCs w:val="20"/>
              </w:rPr>
              <w:t>День, месяц, год становления реальным бенефициаром</w:t>
            </w:r>
          </w:p>
        </w:tc>
        <w:tc>
          <w:tcPr>
            <w:tcW w:w="5954" w:type="dxa"/>
            <w:vAlign w:val="center"/>
          </w:tcPr>
          <w:p w14:paraId="07F84884" w14:textId="77777777" w:rsidR="007D5880" w:rsidRPr="006679B3" w:rsidRDefault="007D5880" w:rsidP="007D5880">
            <w:pPr>
              <w:rPr>
                <w:rFonts w:ascii="Sylfaen" w:hAnsi="Sylfaen"/>
                <w:sz w:val="20"/>
                <w:szCs w:val="20"/>
              </w:rPr>
            </w:pPr>
          </w:p>
        </w:tc>
      </w:tr>
      <w:tr w:rsidR="007D5880" w:rsidRPr="007D5880" w14:paraId="7039CFE5" w14:textId="77777777" w:rsidTr="00577210">
        <w:tc>
          <w:tcPr>
            <w:tcW w:w="5103" w:type="dxa"/>
            <w:shd w:val="clear" w:color="auto" w:fill="D9E2F3"/>
            <w:vAlign w:val="center"/>
          </w:tcPr>
          <w:p w14:paraId="0CA9A2A4" w14:textId="77777777" w:rsidR="007D5880" w:rsidRPr="007D5880" w:rsidRDefault="006679B3" w:rsidP="00483FA0">
            <w:pPr>
              <w:numPr>
                <w:ilvl w:val="2"/>
                <w:numId w:val="6"/>
              </w:numPr>
              <w:rPr>
                <w:rFonts w:ascii="Sylfaen" w:hAnsi="Sylfaen"/>
                <w:sz w:val="20"/>
                <w:szCs w:val="20"/>
                <w:lang w:val="en-US"/>
              </w:rPr>
            </w:pPr>
            <w:r w:rsidRPr="006679B3">
              <w:rPr>
                <w:rFonts w:ascii="Sylfaen" w:hAnsi="Sylfaen"/>
                <w:sz w:val="20"/>
                <w:szCs w:val="20"/>
                <w:lang w:val="en-US"/>
              </w:rPr>
              <w:t>Осуществление контроля над организацией</w:t>
            </w:r>
          </w:p>
        </w:tc>
        <w:tc>
          <w:tcPr>
            <w:tcW w:w="5954" w:type="dxa"/>
            <w:vAlign w:val="center"/>
          </w:tcPr>
          <w:p w14:paraId="62D11D9B" w14:textId="77777777" w:rsidR="006679B3" w:rsidRPr="006679B3" w:rsidRDefault="007D5880" w:rsidP="006679B3">
            <w:pPr>
              <w:rPr>
                <w:rFonts w:ascii="Sylfaen" w:hAnsi="Sylfaen"/>
                <w:sz w:val="20"/>
                <w:szCs w:val="20"/>
                <w:lang w:val="en-US"/>
              </w:rPr>
            </w:pPr>
            <w:r w:rsidRPr="007D5880">
              <w:rPr>
                <w:rFonts w:ascii="MS Mincho" w:eastAsia="MS Mincho" w:hAnsi="MS Mincho" w:cs="MS Mincho" w:hint="eastAsia"/>
                <w:sz w:val="20"/>
                <w:szCs w:val="20"/>
                <w:lang w:val="en-US"/>
              </w:rPr>
              <w:t>☐</w:t>
            </w:r>
            <w:r w:rsidRPr="007D5880">
              <w:rPr>
                <w:rFonts w:ascii="Sylfaen" w:hAnsi="Sylfaen"/>
                <w:sz w:val="20"/>
                <w:szCs w:val="20"/>
                <w:lang w:val="en-US"/>
              </w:rPr>
              <w:tab/>
            </w:r>
            <w:r w:rsidR="006679B3" w:rsidRPr="006679B3">
              <w:rPr>
                <w:rFonts w:ascii="Sylfaen" w:hAnsi="Sylfaen"/>
                <w:sz w:val="20"/>
                <w:szCs w:val="20"/>
                <w:lang w:val="en-US"/>
              </w:rPr>
              <w:t>Отдельный:</w:t>
            </w:r>
          </w:p>
          <w:p w14:paraId="0B69ADB6" w14:textId="77777777" w:rsidR="007D5880" w:rsidRPr="007D5880" w:rsidRDefault="006679B3" w:rsidP="006679B3">
            <w:pPr>
              <w:rPr>
                <w:rFonts w:ascii="Sylfaen" w:hAnsi="Sylfaen"/>
                <w:sz w:val="20"/>
                <w:szCs w:val="20"/>
                <w:lang w:val="en-US"/>
              </w:rPr>
            </w:pPr>
            <w:r w:rsidRPr="006679B3">
              <w:rPr>
                <w:rFonts w:ascii="MS Mincho" w:eastAsia="MS Mincho" w:hAnsi="MS Mincho" w:cs="MS Mincho" w:hint="eastAsia"/>
                <w:sz w:val="20"/>
                <w:szCs w:val="20"/>
                <w:lang w:val="en-US"/>
              </w:rPr>
              <w:t>☐</w:t>
            </w:r>
            <w:r>
              <w:rPr>
                <w:rFonts w:ascii="MS Mincho" w:eastAsia="MS Mincho" w:hAnsi="MS Mincho" w:cs="MS Mincho"/>
                <w:sz w:val="20"/>
                <w:szCs w:val="20"/>
                <w:lang w:val="en-US"/>
              </w:rPr>
              <w:t xml:space="preserve">     </w:t>
            </w:r>
            <w:r w:rsidRPr="006679B3">
              <w:rPr>
                <w:rFonts w:ascii="Sylfaen" w:hAnsi="Sylfaen"/>
                <w:sz w:val="20"/>
                <w:szCs w:val="20"/>
                <w:lang w:val="en-US"/>
              </w:rPr>
              <w:t>Совместно с филиалами</w:t>
            </w:r>
          </w:p>
        </w:tc>
      </w:tr>
      <w:tr w:rsidR="007D5880" w:rsidRPr="007D5880" w14:paraId="5035CF29" w14:textId="77777777" w:rsidTr="00577210">
        <w:tc>
          <w:tcPr>
            <w:tcW w:w="5103" w:type="dxa"/>
            <w:shd w:val="clear" w:color="auto" w:fill="D9E2F3"/>
            <w:vAlign w:val="center"/>
          </w:tcPr>
          <w:p w14:paraId="74E9678B" w14:textId="77777777" w:rsidR="007D5880" w:rsidRPr="004D173B" w:rsidRDefault="006679B3" w:rsidP="00483FA0">
            <w:pPr>
              <w:numPr>
                <w:ilvl w:val="2"/>
                <w:numId w:val="6"/>
              </w:numPr>
              <w:rPr>
                <w:rFonts w:ascii="Sylfaen" w:hAnsi="Sylfaen"/>
                <w:sz w:val="20"/>
                <w:szCs w:val="20"/>
              </w:rPr>
            </w:pPr>
            <w:r w:rsidRPr="006679B3">
              <w:rPr>
                <w:rFonts w:ascii="Sylfaen" w:hAnsi="Sylfaen"/>
                <w:sz w:val="20"/>
                <w:szCs w:val="20"/>
              </w:rPr>
              <w:t>Фактическим бенефициаром организации недропользования является должностное лицо или член его семьи.</w:t>
            </w:r>
          </w:p>
        </w:tc>
        <w:tc>
          <w:tcPr>
            <w:tcW w:w="5954" w:type="dxa"/>
            <w:vAlign w:val="center"/>
          </w:tcPr>
          <w:p w14:paraId="39363A4E" w14:textId="77777777" w:rsidR="007D5880" w:rsidRPr="007D5880" w:rsidRDefault="007D5880" w:rsidP="007D5880">
            <w:pPr>
              <w:rPr>
                <w:rFonts w:ascii="Sylfaen" w:hAnsi="Sylfaen"/>
                <w:sz w:val="20"/>
                <w:szCs w:val="20"/>
                <w:lang w:val="en-US"/>
              </w:rPr>
            </w:pPr>
            <w:r w:rsidRPr="007D5880">
              <w:rPr>
                <w:rFonts w:ascii="MS Mincho" w:eastAsia="MS Mincho" w:hAnsi="MS Mincho" w:cs="MS Mincho" w:hint="eastAsia"/>
                <w:sz w:val="20"/>
                <w:szCs w:val="20"/>
                <w:lang w:val="en-US"/>
              </w:rPr>
              <w:t>☐</w:t>
            </w:r>
            <w:r w:rsidRPr="007D5880">
              <w:rPr>
                <w:rFonts w:ascii="Sylfaen" w:hAnsi="Sylfaen"/>
                <w:sz w:val="20"/>
                <w:szCs w:val="20"/>
                <w:lang w:val="en-US"/>
              </w:rPr>
              <w:tab/>
            </w:r>
            <w:r w:rsidR="00BC4455">
              <w:rPr>
                <w:rFonts w:ascii="Sylfaen" w:hAnsi="Sylfaen"/>
                <w:sz w:val="20"/>
                <w:szCs w:val="20"/>
                <w:lang w:val="en-US"/>
              </w:rPr>
              <w:t>да</w:t>
            </w:r>
          </w:p>
          <w:p w14:paraId="70679115" w14:textId="77777777" w:rsidR="007D5880" w:rsidRPr="007D5880" w:rsidRDefault="007D5880" w:rsidP="00BC4455">
            <w:pPr>
              <w:rPr>
                <w:rFonts w:ascii="Sylfaen" w:hAnsi="Sylfaen"/>
                <w:sz w:val="20"/>
                <w:szCs w:val="20"/>
                <w:lang w:val="en-US"/>
              </w:rPr>
            </w:pPr>
            <w:r w:rsidRPr="007D5880">
              <w:rPr>
                <w:rFonts w:ascii="MS Mincho" w:eastAsia="MS Mincho" w:hAnsi="MS Mincho" w:cs="MS Mincho" w:hint="eastAsia"/>
                <w:sz w:val="20"/>
                <w:szCs w:val="20"/>
                <w:lang w:val="en-US"/>
              </w:rPr>
              <w:t>☐</w:t>
            </w:r>
            <w:r w:rsidRPr="007D5880">
              <w:rPr>
                <w:rFonts w:ascii="Sylfaen" w:hAnsi="Sylfaen"/>
                <w:sz w:val="20"/>
                <w:szCs w:val="20"/>
                <w:lang w:val="en-US"/>
              </w:rPr>
              <w:tab/>
            </w:r>
            <w:r w:rsidR="00BC4455">
              <w:rPr>
                <w:rFonts w:ascii="Sylfaen" w:hAnsi="Sylfaen"/>
                <w:sz w:val="20"/>
                <w:szCs w:val="20"/>
                <w:lang w:val="en-US"/>
              </w:rPr>
              <w:t>нет</w:t>
            </w:r>
          </w:p>
        </w:tc>
      </w:tr>
    </w:tbl>
    <w:p w14:paraId="3B592D8A" w14:textId="77777777" w:rsidR="007D5880" w:rsidRPr="007D5880" w:rsidRDefault="00387253" w:rsidP="00483FA0">
      <w:pPr>
        <w:numPr>
          <w:ilvl w:val="1"/>
          <w:numId w:val="6"/>
        </w:numPr>
        <w:rPr>
          <w:rFonts w:ascii="Sylfaen" w:hAnsi="Sylfaen"/>
          <w:i/>
          <w:sz w:val="20"/>
          <w:szCs w:val="20"/>
          <w:lang w:val="en-US"/>
        </w:rPr>
      </w:pPr>
      <w:r w:rsidRPr="00387253">
        <w:rPr>
          <w:rFonts w:ascii="Sylfaen" w:hAnsi="Sylfaen"/>
          <w:i/>
          <w:sz w:val="20"/>
          <w:szCs w:val="20"/>
          <w:lang w:val="en-US"/>
        </w:rPr>
        <w:t>Контактные данные реального получателя</w:t>
      </w:r>
    </w:p>
    <w:tbl>
      <w:tblPr>
        <w:tblW w:w="1091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5954"/>
      </w:tblGrid>
      <w:tr w:rsidR="007D5880" w:rsidRPr="007D5880" w14:paraId="430888EB" w14:textId="77777777" w:rsidTr="00577210">
        <w:tc>
          <w:tcPr>
            <w:tcW w:w="4962" w:type="dxa"/>
            <w:shd w:val="clear" w:color="auto" w:fill="D9E2F3"/>
            <w:vAlign w:val="center"/>
          </w:tcPr>
          <w:p w14:paraId="6734D235" w14:textId="77777777" w:rsidR="007D5880" w:rsidRPr="00387253" w:rsidRDefault="00387253" w:rsidP="00483FA0">
            <w:pPr>
              <w:numPr>
                <w:ilvl w:val="2"/>
                <w:numId w:val="6"/>
              </w:numPr>
              <w:rPr>
                <w:rFonts w:ascii="Sylfaen" w:hAnsi="Sylfaen"/>
                <w:sz w:val="20"/>
                <w:szCs w:val="20"/>
              </w:rPr>
            </w:pPr>
            <w:r w:rsidRPr="00387253">
              <w:rPr>
                <w:rFonts w:ascii="Sylfaen" w:hAnsi="Sylfaen"/>
                <w:sz w:val="20"/>
                <w:szCs w:val="20"/>
              </w:rPr>
              <w:t>Электронная почта Адрес электронной почты:</w:t>
            </w:r>
          </w:p>
        </w:tc>
        <w:tc>
          <w:tcPr>
            <w:tcW w:w="5954" w:type="dxa"/>
            <w:vAlign w:val="center"/>
          </w:tcPr>
          <w:p w14:paraId="70713B9A" w14:textId="77777777" w:rsidR="007D5880" w:rsidRPr="00387253" w:rsidRDefault="007D5880" w:rsidP="007D5880">
            <w:pPr>
              <w:rPr>
                <w:rFonts w:ascii="Sylfaen" w:hAnsi="Sylfaen"/>
                <w:sz w:val="20"/>
                <w:szCs w:val="20"/>
              </w:rPr>
            </w:pPr>
          </w:p>
        </w:tc>
      </w:tr>
      <w:tr w:rsidR="007D5880" w:rsidRPr="007D5880" w14:paraId="2A139AF5" w14:textId="77777777" w:rsidTr="00577210">
        <w:tc>
          <w:tcPr>
            <w:tcW w:w="4962" w:type="dxa"/>
            <w:shd w:val="clear" w:color="auto" w:fill="D9E2F3"/>
            <w:vAlign w:val="center"/>
          </w:tcPr>
          <w:p w14:paraId="39797085" w14:textId="77777777" w:rsidR="007D5880" w:rsidRPr="007D5880" w:rsidRDefault="00387253" w:rsidP="00483FA0">
            <w:pPr>
              <w:numPr>
                <w:ilvl w:val="2"/>
                <w:numId w:val="6"/>
              </w:numPr>
              <w:rPr>
                <w:rFonts w:ascii="Sylfaen" w:hAnsi="Sylfaen"/>
                <w:sz w:val="20"/>
                <w:szCs w:val="20"/>
                <w:lang w:val="en-US"/>
              </w:rPr>
            </w:pPr>
            <w:r w:rsidRPr="00387253">
              <w:rPr>
                <w:rFonts w:ascii="Sylfaen" w:hAnsi="Sylfaen"/>
                <w:sz w:val="20"/>
                <w:szCs w:val="20"/>
                <w:lang w:val="en-US"/>
              </w:rPr>
              <w:t>Телефонный номер:</w:t>
            </w:r>
          </w:p>
        </w:tc>
        <w:tc>
          <w:tcPr>
            <w:tcW w:w="5954" w:type="dxa"/>
            <w:vAlign w:val="center"/>
          </w:tcPr>
          <w:p w14:paraId="02DE6D4B" w14:textId="77777777" w:rsidR="007D5880" w:rsidRPr="007D5880" w:rsidRDefault="007D5880" w:rsidP="007D5880">
            <w:pPr>
              <w:rPr>
                <w:rFonts w:ascii="Sylfaen" w:hAnsi="Sylfaen"/>
                <w:sz w:val="20"/>
                <w:szCs w:val="20"/>
                <w:lang w:val="en-US"/>
              </w:rPr>
            </w:pPr>
          </w:p>
        </w:tc>
      </w:tr>
    </w:tbl>
    <w:p w14:paraId="4D2C7223" w14:textId="77777777" w:rsidR="007D5880" w:rsidRPr="007D5880" w:rsidRDefault="007D5880" w:rsidP="007D5880">
      <w:pPr>
        <w:rPr>
          <w:rFonts w:ascii="Sylfaen" w:hAnsi="Sylfaen"/>
          <w:i/>
          <w:sz w:val="20"/>
          <w:szCs w:val="20"/>
          <w:lang w:val="en-US"/>
        </w:rPr>
      </w:pPr>
    </w:p>
    <w:p w14:paraId="3D237DFC" w14:textId="77777777" w:rsidR="007D5880" w:rsidRPr="00387253" w:rsidRDefault="00387253" w:rsidP="00483FA0">
      <w:pPr>
        <w:numPr>
          <w:ilvl w:val="1"/>
          <w:numId w:val="6"/>
        </w:numPr>
        <w:rPr>
          <w:rFonts w:ascii="Sylfaen" w:hAnsi="Sylfaen"/>
          <w:i/>
          <w:sz w:val="20"/>
          <w:szCs w:val="20"/>
        </w:rPr>
      </w:pPr>
      <w:r w:rsidRPr="00387253">
        <w:rPr>
          <w:rFonts w:ascii="Sylfaen" w:hAnsi="Sylfaen"/>
          <w:b/>
          <w:sz w:val="20"/>
          <w:szCs w:val="20"/>
        </w:rPr>
        <w:t xml:space="preserve">Посреднические юридические лица </w:t>
      </w:r>
    </w:p>
    <w:p w14:paraId="15A4FB26" w14:textId="77777777" w:rsidR="00387253" w:rsidRPr="00387253" w:rsidRDefault="00387253" w:rsidP="00387253">
      <w:pPr>
        <w:ind w:left="432"/>
        <w:rPr>
          <w:rFonts w:ascii="Sylfaen" w:hAnsi="Sylfaen"/>
          <w:i/>
          <w:sz w:val="20"/>
          <w:szCs w:val="20"/>
        </w:rPr>
      </w:pPr>
      <w:r w:rsidRPr="00387253">
        <w:rPr>
          <w:rFonts w:ascii="Sylfaen" w:hAnsi="Sylfaen"/>
          <w:i/>
          <w:sz w:val="20"/>
          <w:szCs w:val="20"/>
        </w:rPr>
        <w:t>Информация о компании:</w:t>
      </w:r>
    </w:p>
    <w:tbl>
      <w:tblPr>
        <w:tblW w:w="1114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6180"/>
      </w:tblGrid>
      <w:tr w:rsidR="007D5880" w:rsidRPr="007D5880" w14:paraId="2845B532" w14:textId="77777777" w:rsidTr="00577210">
        <w:tc>
          <w:tcPr>
            <w:tcW w:w="4962" w:type="dxa"/>
            <w:shd w:val="clear" w:color="auto" w:fill="D9E2F3"/>
            <w:vAlign w:val="center"/>
          </w:tcPr>
          <w:p w14:paraId="7543A908" w14:textId="77777777" w:rsidR="007D5880" w:rsidRPr="007D5880" w:rsidRDefault="00387253" w:rsidP="00483FA0">
            <w:pPr>
              <w:numPr>
                <w:ilvl w:val="2"/>
                <w:numId w:val="6"/>
              </w:numPr>
              <w:rPr>
                <w:rFonts w:ascii="Sylfaen" w:hAnsi="Sylfaen"/>
                <w:sz w:val="20"/>
                <w:szCs w:val="20"/>
                <w:lang w:val="en-US"/>
              </w:rPr>
            </w:pPr>
            <w:r w:rsidRPr="00387253">
              <w:rPr>
                <w:rFonts w:ascii="Sylfaen" w:hAnsi="Sylfaen"/>
                <w:sz w:val="20"/>
                <w:szCs w:val="20"/>
                <w:lang w:val="en-US"/>
              </w:rPr>
              <w:t>Название</w:t>
            </w:r>
          </w:p>
        </w:tc>
        <w:tc>
          <w:tcPr>
            <w:tcW w:w="6180" w:type="dxa"/>
            <w:vAlign w:val="center"/>
          </w:tcPr>
          <w:p w14:paraId="3FB89C01" w14:textId="77777777" w:rsidR="007D5880" w:rsidRPr="007D5880" w:rsidRDefault="007D5880" w:rsidP="007D5880">
            <w:pPr>
              <w:rPr>
                <w:rFonts w:ascii="Sylfaen" w:hAnsi="Sylfaen"/>
                <w:sz w:val="20"/>
                <w:szCs w:val="20"/>
                <w:lang w:val="en-US"/>
              </w:rPr>
            </w:pPr>
          </w:p>
        </w:tc>
      </w:tr>
      <w:tr w:rsidR="007D5880" w:rsidRPr="007D5880" w14:paraId="78B3D0F2" w14:textId="77777777" w:rsidTr="00577210">
        <w:tc>
          <w:tcPr>
            <w:tcW w:w="4962" w:type="dxa"/>
            <w:shd w:val="clear" w:color="auto" w:fill="D9E2F3"/>
            <w:vAlign w:val="center"/>
          </w:tcPr>
          <w:p w14:paraId="1545090C" w14:textId="77777777" w:rsidR="007D5880" w:rsidRPr="007D5880" w:rsidRDefault="00387253" w:rsidP="00483FA0">
            <w:pPr>
              <w:numPr>
                <w:ilvl w:val="2"/>
                <w:numId w:val="6"/>
              </w:numPr>
              <w:rPr>
                <w:rFonts w:ascii="Sylfaen" w:hAnsi="Sylfaen"/>
                <w:sz w:val="20"/>
                <w:szCs w:val="20"/>
                <w:lang w:val="en-US"/>
              </w:rPr>
            </w:pPr>
            <w:r w:rsidRPr="00387253">
              <w:rPr>
                <w:rFonts w:ascii="Sylfaen" w:hAnsi="Sylfaen"/>
                <w:sz w:val="20"/>
                <w:szCs w:val="20"/>
                <w:lang w:val="en-US"/>
              </w:rPr>
              <w:t>Имя латинскими буквами</w:t>
            </w:r>
          </w:p>
        </w:tc>
        <w:tc>
          <w:tcPr>
            <w:tcW w:w="6180" w:type="dxa"/>
            <w:vAlign w:val="center"/>
          </w:tcPr>
          <w:p w14:paraId="1478C896" w14:textId="77777777" w:rsidR="007D5880" w:rsidRPr="007D5880" w:rsidRDefault="007D5880" w:rsidP="007D5880">
            <w:pPr>
              <w:rPr>
                <w:rFonts w:ascii="Sylfaen" w:hAnsi="Sylfaen"/>
                <w:sz w:val="20"/>
                <w:szCs w:val="20"/>
                <w:lang w:val="en-US"/>
              </w:rPr>
            </w:pPr>
          </w:p>
        </w:tc>
      </w:tr>
      <w:tr w:rsidR="007D5880" w:rsidRPr="007D5880" w14:paraId="4F4C0BBB" w14:textId="77777777" w:rsidTr="00577210">
        <w:tc>
          <w:tcPr>
            <w:tcW w:w="4962" w:type="dxa"/>
            <w:shd w:val="clear" w:color="auto" w:fill="D9E2F3"/>
            <w:vAlign w:val="center"/>
          </w:tcPr>
          <w:p w14:paraId="2563C56F" w14:textId="77777777" w:rsidR="007D5880" w:rsidRPr="007D5880" w:rsidRDefault="00387253" w:rsidP="00483FA0">
            <w:pPr>
              <w:numPr>
                <w:ilvl w:val="2"/>
                <w:numId w:val="6"/>
              </w:numPr>
              <w:rPr>
                <w:rFonts w:ascii="Sylfaen" w:hAnsi="Sylfaen"/>
                <w:sz w:val="20"/>
                <w:szCs w:val="20"/>
                <w:lang w:val="en-US"/>
              </w:rPr>
            </w:pPr>
            <w:r w:rsidRPr="00387253">
              <w:rPr>
                <w:rFonts w:ascii="Sylfaen" w:hAnsi="Sylfaen"/>
                <w:sz w:val="20"/>
                <w:szCs w:val="20"/>
                <w:lang w:val="en-US"/>
              </w:rPr>
              <w:t>Государственный регистрационный номер:</w:t>
            </w:r>
          </w:p>
        </w:tc>
        <w:tc>
          <w:tcPr>
            <w:tcW w:w="6180" w:type="dxa"/>
            <w:vAlign w:val="center"/>
          </w:tcPr>
          <w:p w14:paraId="7F99EDFD" w14:textId="77777777" w:rsidR="007D5880" w:rsidRPr="007D5880" w:rsidRDefault="007D5880" w:rsidP="007D5880">
            <w:pPr>
              <w:rPr>
                <w:rFonts w:ascii="Sylfaen" w:hAnsi="Sylfaen"/>
                <w:sz w:val="20"/>
                <w:szCs w:val="20"/>
                <w:lang w:val="en-US"/>
              </w:rPr>
            </w:pPr>
          </w:p>
        </w:tc>
      </w:tr>
      <w:tr w:rsidR="007D5880" w:rsidRPr="007D5880" w14:paraId="09D3CE45" w14:textId="77777777" w:rsidTr="00577210">
        <w:tc>
          <w:tcPr>
            <w:tcW w:w="4962" w:type="dxa"/>
            <w:shd w:val="clear" w:color="auto" w:fill="D9E2F3"/>
            <w:vAlign w:val="center"/>
          </w:tcPr>
          <w:p w14:paraId="336AD27C" w14:textId="77777777" w:rsidR="007D5880" w:rsidRPr="007D5880" w:rsidRDefault="00387253" w:rsidP="00483FA0">
            <w:pPr>
              <w:numPr>
                <w:ilvl w:val="2"/>
                <w:numId w:val="6"/>
              </w:numPr>
              <w:rPr>
                <w:rFonts w:ascii="Sylfaen" w:hAnsi="Sylfaen"/>
                <w:sz w:val="20"/>
                <w:szCs w:val="20"/>
                <w:lang w:val="en-US"/>
              </w:rPr>
            </w:pPr>
            <w:r w:rsidRPr="00387253">
              <w:rPr>
                <w:rFonts w:ascii="Sylfaen" w:hAnsi="Sylfaen"/>
                <w:sz w:val="20"/>
                <w:szCs w:val="20"/>
                <w:lang w:val="en-US"/>
              </w:rPr>
              <w:t>Дата регистрации, месяц, год</w:t>
            </w:r>
          </w:p>
        </w:tc>
        <w:tc>
          <w:tcPr>
            <w:tcW w:w="6180" w:type="dxa"/>
            <w:vAlign w:val="center"/>
          </w:tcPr>
          <w:p w14:paraId="2419B8D0" w14:textId="77777777" w:rsidR="007D5880" w:rsidRPr="007D5880" w:rsidRDefault="007D5880" w:rsidP="007D5880">
            <w:pPr>
              <w:rPr>
                <w:rFonts w:ascii="Sylfaen" w:hAnsi="Sylfaen"/>
                <w:sz w:val="20"/>
                <w:szCs w:val="20"/>
                <w:lang w:val="en-US"/>
              </w:rPr>
            </w:pPr>
          </w:p>
        </w:tc>
      </w:tr>
      <w:tr w:rsidR="007D5880" w:rsidRPr="007D5880" w14:paraId="41F6BDA7" w14:textId="77777777" w:rsidTr="00577210">
        <w:tc>
          <w:tcPr>
            <w:tcW w:w="4962" w:type="dxa"/>
            <w:shd w:val="clear" w:color="auto" w:fill="D9E2F3"/>
            <w:vAlign w:val="center"/>
          </w:tcPr>
          <w:p w14:paraId="1D9CE437" w14:textId="77777777" w:rsidR="007D5880" w:rsidRPr="007D5880" w:rsidRDefault="00387253" w:rsidP="00483FA0">
            <w:pPr>
              <w:numPr>
                <w:ilvl w:val="2"/>
                <w:numId w:val="6"/>
              </w:numPr>
              <w:rPr>
                <w:rFonts w:ascii="Sylfaen" w:hAnsi="Sylfaen"/>
                <w:sz w:val="20"/>
                <w:szCs w:val="20"/>
                <w:lang w:val="en-US"/>
              </w:rPr>
            </w:pPr>
            <w:r w:rsidRPr="00387253">
              <w:rPr>
                <w:rFonts w:ascii="Sylfaen" w:hAnsi="Sylfaen"/>
                <w:sz w:val="20"/>
                <w:szCs w:val="20"/>
                <w:lang w:val="en-US"/>
              </w:rPr>
              <w:t>Адрес регистрации:</w:t>
            </w:r>
          </w:p>
        </w:tc>
        <w:tc>
          <w:tcPr>
            <w:tcW w:w="6180" w:type="dxa"/>
            <w:vAlign w:val="center"/>
          </w:tcPr>
          <w:p w14:paraId="26EBDFD5" w14:textId="77777777" w:rsidR="007D5880" w:rsidRPr="007D5880" w:rsidRDefault="007D5880" w:rsidP="007D5880">
            <w:pPr>
              <w:rPr>
                <w:rFonts w:ascii="Sylfaen" w:hAnsi="Sylfaen"/>
                <w:sz w:val="20"/>
                <w:szCs w:val="20"/>
                <w:lang w:val="en-US"/>
              </w:rPr>
            </w:pPr>
          </w:p>
        </w:tc>
      </w:tr>
      <w:tr w:rsidR="007D5880" w:rsidRPr="007D5880" w14:paraId="418AB81B" w14:textId="77777777" w:rsidTr="00577210">
        <w:tc>
          <w:tcPr>
            <w:tcW w:w="4962" w:type="dxa"/>
            <w:shd w:val="clear" w:color="auto" w:fill="D9E2F3"/>
            <w:vAlign w:val="center"/>
          </w:tcPr>
          <w:p w14:paraId="31D69040" w14:textId="77777777" w:rsidR="007D5880" w:rsidRPr="007D5880" w:rsidRDefault="00387253" w:rsidP="00483FA0">
            <w:pPr>
              <w:numPr>
                <w:ilvl w:val="2"/>
                <w:numId w:val="6"/>
              </w:numPr>
              <w:rPr>
                <w:rFonts w:ascii="Sylfaen" w:hAnsi="Sylfaen"/>
                <w:sz w:val="20"/>
                <w:szCs w:val="20"/>
                <w:lang w:val="en-US"/>
              </w:rPr>
            </w:pPr>
            <w:r w:rsidRPr="00387253">
              <w:rPr>
                <w:rFonts w:ascii="Sylfaen" w:hAnsi="Sylfaen"/>
                <w:sz w:val="20"/>
                <w:szCs w:val="20"/>
                <w:lang w:val="en-US"/>
              </w:rPr>
              <w:t>Состояние регистрации:</w:t>
            </w:r>
          </w:p>
        </w:tc>
        <w:tc>
          <w:tcPr>
            <w:tcW w:w="6180" w:type="dxa"/>
            <w:vAlign w:val="center"/>
          </w:tcPr>
          <w:p w14:paraId="0F68C643" w14:textId="77777777" w:rsidR="007D5880" w:rsidRPr="007D5880" w:rsidRDefault="007D5880" w:rsidP="007D5880">
            <w:pPr>
              <w:rPr>
                <w:rFonts w:ascii="Sylfaen" w:hAnsi="Sylfaen"/>
                <w:sz w:val="20"/>
                <w:szCs w:val="20"/>
                <w:lang w:val="en-US"/>
              </w:rPr>
            </w:pPr>
          </w:p>
        </w:tc>
      </w:tr>
      <w:tr w:rsidR="007D5880" w:rsidRPr="007D5880" w14:paraId="7A443FEF" w14:textId="77777777" w:rsidTr="00577210">
        <w:tc>
          <w:tcPr>
            <w:tcW w:w="4962" w:type="dxa"/>
            <w:shd w:val="clear" w:color="auto" w:fill="D9E2F3"/>
            <w:vAlign w:val="center"/>
          </w:tcPr>
          <w:p w14:paraId="01C5AD64" w14:textId="77777777" w:rsidR="007D5880" w:rsidRPr="004D173B" w:rsidRDefault="00387253" w:rsidP="00483FA0">
            <w:pPr>
              <w:numPr>
                <w:ilvl w:val="2"/>
                <w:numId w:val="6"/>
              </w:numPr>
              <w:rPr>
                <w:rFonts w:ascii="Sylfaen" w:hAnsi="Sylfaen"/>
                <w:sz w:val="20"/>
                <w:szCs w:val="20"/>
              </w:rPr>
            </w:pPr>
            <w:r w:rsidRPr="00387253">
              <w:rPr>
                <w:rFonts w:ascii="Sylfaen" w:hAnsi="Sylfaen"/>
                <w:sz w:val="20"/>
                <w:szCs w:val="20"/>
              </w:rPr>
              <w:t xml:space="preserve">Имя </w:t>
            </w:r>
            <w:r w:rsidRPr="00CC62D2">
              <w:rPr>
                <w:rFonts w:ascii="Sylfaen" w:hAnsi="Sylfaen"/>
                <w:sz w:val="20"/>
                <w:szCs w:val="20"/>
              </w:rPr>
              <w:t xml:space="preserve">, </w:t>
            </w:r>
            <w:r w:rsidRPr="00387253">
              <w:rPr>
                <w:rFonts w:ascii="Sylfaen" w:hAnsi="Sylfaen"/>
                <w:sz w:val="20"/>
                <w:szCs w:val="20"/>
              </w:rPr>
              <w:t>Фамилия руководителя исполнительного органа</w:t>
            </w:r>
          </w:p>
        </w:tc>
        <w:tc>
          <w:tcPr>
            <w:tcW w:w="6180" w:type="dxa"/>
            <w:vAlign w:val="center"/>
          </w:tcPr>
          <w:p w14:paraId="1799970B" w14:textId="77777777" w:rsidR="007D5880" w:rsidRPr="004D173B" w:rsidRDefault="007D5880" w:rsidP="007D5880">
            <w:pPr>
              <w:rPr>
                <w:rFonts w:ascii="Sylfaen" w:hAnsi="Sylfaen"/>
                <w:sz w:val="20"/>
                <w:szCs w:val="20"/>
              </w:rPr>
            </w:pPr>
          </w:p>
        </w:tc>
      </w:tr>
    </w:tbl>
    <w:p w14:paraId="2755BAD9" w14:textId="77777777" w:rsidR="007D5880" w:rsidRPr="007D5880" w:rsidRDefault="00CC62D2" w:rsidP="00483FA0">
      <w:pPr>
        <w:numPr>
          <w:ilvl w:val="1"/>
          <w:numId w:val="6"/>
        </w:numPr>
        <w:rPr>
          <w:rFonts w:ascii="Sylfaen" w:hAnsi="Sylfaen"/>
          <w:i/>
          <w:sz w:val="20"/>
          <w:szCs w:val="20"/>
          <w:lang w:val="en-US"/>
        </w:rPr>
      </w:pPr>
      <w:r w:rsidRPr="00CC62D2">
        <w:rPr>
          <w:rFonts w:ascii="Sylfaen" w:hAnsi="Sylfaen"/>
          <w:i/>
          <w:sz w:val="20"/>
          <w:szCs w:val="20"/>
          <w:lang w:val="en-US"/>
        </w:rPr>
        <w:lastRenderedPageBreak/>
        <w:t>Реальные данные получателя</w:t>
      </w:r>
    </w:p>
    <w:tbl>
      <w:tblPr>
        <w:tblW w:w="1114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6180"/>
      </w:tblGrid>
      <w:tr w:rsidR="007D5880" w:rsidRPr="00CC62D2" w14:paraId="4DF18DF8" w14:textId="77777777" w:rsidTr="00577210">
        <w:trPr>
          <w:trHeight w:val="259"/>
        </w:trPr>
        <w:tc>
          <w:tcPr>
            <w:tcW w:w="4962" w:type="dxa"/>
            <w:vMerge w:val="restart"/>
            <w:shd w:val="clear" w:color="auto" w:fill="D9E2F3"/>
            <w:vAlign w:val="center"/>
          </w:tcPr>
          <w:p w14:paraId="1EEDD699" w14:textId="77777777" w:rsidR="007D5880" w:rsidRPr="00CC62D2" w:rsidRDefault="00CC62D2" w:rsidP="00483FA0">
            <w:pPr>
              <w:numPr>
                <w:ilvl w:val="2"/>
                <w:numId w:val="6"/>
              </w:numPr>
              <w:rPr>
                <w:rFonts w:ascii="Sylfaen" w:hAnsi="Sylfaen"/>
                <w:sz w:val="20"/>
                <w:szCs w:val="20"/>
              </w:rPr>
            </w:pPr>
            <w:r w:rsidRPr="00CC62D2">
              <w:rPr>
                <w:rFonts w:ascii="Sylfaen" w:hAnsi="Sylfaen"/>
                <w:sz w:val="20"/>
                <w:szCs w:val="20"/>
              </w:rPr>
              <w:t xml:space="preserve">Наименование реального выгодоприобретателя (бенефициаров) </w:t>
            </w:r>
            <w:r w:rsidRPr="00CC62D2">
              <w:rPr>
                <w:rFonts w:ascii="Sylfaen" w:hAnsi="Sylfaen"/>
                <w:sz w:val="20"/>
                <w:szCs w:val="20"/>
                <w:lang w:val="en-US"/>
              </w:rPr>
              <w:t>և</w:t>
            </w:r>
            <w:r w:rsidRPr="00CC62D2">
              <w:rPr>
                <w:rFonts w:ascii="Sylfaen" w:hAnsi="Sylfaen"/>
                <w:sz w:val="20"/>
                <w:szCs w:val="20"/>
              </w:rPr>
              <w:t xml:space="preserve"> фамилия, для которой организация является промежуточным юридическим лицом</w:t>
            </w:r>
          </w:p>
        </w:tc>
        <w:tc>
          <w:tcPr>
            <w:tcW w:w="6180" w:type="dxa"/>
          </w:tcPr>
          <w:p w14:paraId="254E752A" w14:textId="77777777" w:rsidR="007D5880" w:rsidRPr="00CC62D2" w:rsidRDefault="007D5880" w:rsidP="007D5880">
            <w:pPr>
              <w:rPr>
                <w:rFonts w:ascii="Sylfaen" w:hAnsi="Sylfaen"/>
                <w:sz w:val="20"/>
                <w:szCs w:val="20"/>
              </w:rPr>
            </w:pPr>
          </w:p>
        </w:tc>
      </w:tr>
      <w:tr w:rsidR="007D5880" w:rsidRPr="00CC62D2" w14:paraId="124720CD" w14:textId="77777777" w:rsidTr="00577210">
        <w:trPr>
          <w:trHeight w:val="243"/>
        </w:trPr>
        <w:tc>
          <w:tcPr>
            <w:tcW w:w="4962" w:type="dxa"/>
            <w:vMerge/>
            <w:shd w:val="clear" w:color="auto" w:fill="D9E2F3"/>
            <w:vAlign w:val="center"/>
          </w:tcPr>
          <w:p w14:paraId="46E04866" w14:textId="77777777" w:rsidR="007D5880" w:rsidRPr="00CC62D2" w:rsidRDefault="007D5880" w:rsidP="00483FA0">
            <w:pPr>
              <w:numPr>
                <w:ilvl w:val="2"/>
                <w:numId w:val="6"/>
              </w:numPr>
              <w:rPr>
                <w:rFonts w:ascii="Sylfaen" w:hAnsi="Sylfaen"/>
                <w:sz w:val="20"/>
                <w:szCs w:val="20"/>
              </w:rPr>
            </w:pPr>
          </w:p>
        </w:tc>
        <w:tc>
          <w:tcPr>
            <w:tcW w:w="6180" w:type="dxa"/>
          </w:tcPr>
          <w:p w14:paraId="25463AB6" w14:textId="77777777" w:rsidR="007D5880" w:rsidRPr="00CC62D2" w:rsidRDefault="007D5880" w:rsidP="007D5880">
            <w:pPr>
              <w:rPr>
                <w:rFonts w:ascii="Sylfaen" w:hAnsi="Sylfaen"/>
                <w:sz w:val="20"/>
                <w:szCs w:val="20"/>
              </w:rPr>
            </w:pPr>
          </w:p>
        </w:tc>
      </w:tr>
      <w:tr w:rsidR="007D5880" w:rsidRPr="00CC62D2" w14:paraId="0643DEF5" w14:textId="77777777" w:rsidTr="00577210">
        <w:trPr>
          <w:trHeight w:val="241"/>
        </w:trPr>
        <w:tc>
          <w:tcPr>
            <w:tcW w:w="4962" w:type="dxa"/>
            <w:vMerge/>
            <w:shd w:val="clear" w:color="auto" w:fill="D9E2F3"/>
            <w:vAlign w:val="center"/>
          </w:tcPr>
          <w:p w14:paraId="4DC2134A" w14:textId="77777777" w:rsidR="007D5880" w:rsidRPr="00CC62D2" w:rsidRDefault="007D5880" w:rsidP="00483FA0">
            <w:pPr>
              <w:numPr>
                <w:ilvl w:val="2"/>
                <w:numId w:val="6"/>
              </w:numPr>
              <w:rPr>
                <w:rFonts w:ascii="Sylfaen" w:hAnsi="Sylfaen"/>
                <w:sz w:val="20"/>
                <w:szCs w:val="20"/>
              </w:rPr>
            </w:pPr>
          </w:p>
        </w:tc>
        <w:tc>
          <w:tcPr>
            <w:tcW w:w="6180" w:type="dxa"/>
          </w:tcPr>
          <w:p w14:paraId="296AEE47" w14:textId="77777777" w:rsidR="007D5880" w:rsidRPr="00CC62D2" w:rsidRDefault="007D5880" w:rsidP="007D5880">
            <w:pPr>
              <w:rPr>
                <w:rFonts w:ascii="Sylfaen" w:hAnsi="Sylfaen"/>
                <w:sz w:val="20"/>
                <w:szCs w:val="20"/>
              </w:rPr>
            </w:pPr>
          </w:p>
        </w:tc>
      </w:tr>
      <w:tr w:rsidR="007D5880" w:rsidRPr="00CC62D2" w14:paraId="641715E0" w14:textId="77777777" w:rsidTr="00577210">
        <w:trPr>
          <w:trHeight w:val="85"/>
        </w:trPr>
        <w:tc>
          <w:tcPr>
            <w:tcW w:w="4962" w:type="dxa"/>
            <w:vMerge/>
            <w:shd w:val="clear" w:color="auto" w:fill="D9E2F3"/>
            <w:vAlign w:val="center"/>
          </w:tcPr>
          <w:p w14:paraId="74CD0337" w14:textId="77777777" w:rsidR="007D5880" w:rsidRPr="00CC62D2" w:rsidRDefault="007D5880" w:rsidP="00483FA0">
            <w:pPr>
              <w:numPr>
                <w:ilvl w:val="2"/>
                <w:numId w:val="6"/>
              </w:numPr>
              <w:rPr>
                <w:rFonts w:ascii="Sylfaen" w:hAnsi="Sylfaen"/>
                <w:sz w:val="20"/>
                <w:szCs w:val="20"/>
              </w:rPr>
            </w:pPr>
          </w:p>
        </w:tc>
        <w:tc>
          <w:tcPr>
            <w:tcW w:w="6180" w:type="dxa"/>
          </w:tcPr>
          <w:p w14:paraId="7801473E" w14:textId="77777777" w:rsidR="007D5880" w:rsidRPr="00CC62D2" w:rsidRDefault="007D5880" w:rsidP="007D5880">
            <w:pPr>
              <w:rPr>
                <w:rFonts w:ascii="Sylfaen" w:hAnsi="Sylfaen"/>
                <w:sz w:val="20"/>
                <w:szCs w:val="20"/>
              </w:rPr>
            </w:pPr>
          </w:p>
        </w:tc>
      </w:tr>
      <w:tr w:rsidR="007D5880" w:rsidRPr="00CC62D2" w14:paraId="68C70287" w14:textId="77777777" w:rsidTr="00577210">
        <w:trPr>
          <w:trHeight w:val="146"/>
        </w:trPr>
        <w:tc>
          <w:tcPr>
            <w:tcW w:w="4962" w:type="dxa"/>
            <w:vMerge/>
            <w:shd w:val="clear" w:color="auto" w:fill="D9E2F3"/>
            <w:vAlign w:val="center"/>
          </w:tcPr>
          <w:p w14:paraId="64AF120E" w14:textId="77777777" w:rsidR="007D5880" w:rsidRPr="00CC62D2" w:rsidRDefault="007D5880" w:rsidP="00483FA0">
            <w:pPr>
              <w:numPr>
                <w:ilvl w:val="2"/>
                <w:numId w:val="6"/>
              </w:numPr>
              <w:rPr>
                <w:rFonts w:ascii="Sylfaen" w:hAnsi="Sylfaen"/>
                <w:sz w:val="20"/>
                <w:szCs w:val="20"/>
              </w:rPr>
            </w:pPr>
          </w:p>
        </w:tc>
        <w:tc>
          <w:tcPr>
            <w:tcW w:w="6180" w:type="dxa"/>
          </w:tcPr>
          <w:p w14:paraId="2B54A191" w14:textId="77777777" w:rsidR="007D5880" w:rsidRPr="00CC62D2" w:rsidRDefault="007D5880" w:rsidP="007D5880">
            <w:pPr>
              <w:rPr>
                <w:rFonts w:ascii="Sylfaen" w:hAnsi="Sylfaen"/>
                <w:sz w:val="20"/>
                <w:szCs w:val="20"/>
              </w:rPr>
            </w:pPr>
          </w:p>
        </w:tc>
      </w:tr>
    </w:tbl>
    <w:p w14:paraId="35B8E07E" w14:textId="77777777" w:rsidR="007D5880" w:rsidRPr="005E4F63" w:rsidRDefault="005E4F63" w:rsidP="00483FA0">
      <w:pPr>
        <w:numPr>
          <w:ilvl w:val="1"/>
          <w:numId w:val="6"/>
        </w:numPr>
        <w:rPr>
          <w:rFonts w:ascii="Sylfaen" w:hAnsi="Sylfaen"/>
          <w:i/>
          <w:sz w:val="20"/>
          <w:szCs w:val="20"/>
        </w:rPr>
      </w:pPr>
      <w:r w:rsidRPr="005E4F63">
        <w:rPr>
          <w:rFonts w:ascii="Sylfaen" w:hAnsi="Sylfaen"/>
          <w:i/>
          <w:sz w:val="20"/>
          <w:szCs w:val="20"/>
        </w:rPr>
        <w:t>Данные о листинге акций промежуточных юридических лиц</w:t>
      </w:r>
    </w:p>
    <w:tbl>
      <w:tblPr>
        <w:tblW w:w="1114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6180"/>
      </w:tblGrid>
      <w:tr w:rsidR="007D5880" w:rsidRPr="007D5880" w14:paraId="67BD75AA" w14:textId="77777777" w:rsidTr="00577210">
        <w:tc>
          <w:tcPr>
            <w:tcW w:w="4962" w:type="dxa"/>
            <w:shd w:val="clear" w:color="auto" w:fill="D9E2F3"/>
            <w:vAlign w:val="center"/>
          </w:tcPr>
          <w:p w14:paraId="10890763" w14:textId="77777777" w:rsidR="007D5880" w:rsidRPr="007D5880" w:rsidRDefault="005E4F63" w:rsidP="00483FA0">
            <w:pPr>
              <w:numPr>
                <w:ilvl w:val="2"/>
                <w:numId w:val="6"/>
              </w:numPr>
              <w:rPr>
                <w:rFonts w:ascii="Sylfaen" w:hAnsi="Sylfaen"/>
                <w:sz w:val="20"/>
                <w:szCs w:val="20"/>
                <w:lang w:val="en-US"/>
              </w:rPr>
            </w:pPr>
            <w:r w:rsidRPr="005E4F63">
              <w:rPr>
                <w:rFonts w:ascii="Sylfaen" w:hAnsi="Sylfaen"/>
                <w:sz w:val="20"/>
                <w:szCs w:val="20"/>
                <w:lang w:val="en-US"/>
              </w:rPr>
              <w:t>Название биржи:</w:t>
            </w:r>
          </w:p>
        </w:tc>
        <w:tc>
          <w:tcPr>
            <w:tcW w:w="6180" w:type="dxa"/>
            <w:vAlign w:val="center"/>
          </w:tcPr>
          <w:p w14:paraId="73ED0A9F" w14:textId="77777777" w:rsidR="007D5880" w:rsidRPr="007D5880" w:rsidRDefault="007D5880" w:rsidP="007D5880">
            <w:pPr>
              <w:rPr>
                <w:rFonts w:ascii="Sylfaen" w:hAnsi="Sylfaen"/>
                <w:sz w:val="20"/>
                <w:szCs w:val="20"/>
                <w:lang w:val="en-US"/>
              </w:rPr>
            </w:pPr>
          </w:p>
        </w:tc>
      </w:tr>
      <w:tr w:rsidR="007D5880" w:rsidRPr="007D5880" w14:paraId="10B3AA82" w14:textId="77777777" w:rsidTr="00577210">
        <w:tc>
          <w:tcPr>
            <w:tcW w:w="4962" w:type="dxa"/>
            <w:shd w:val="clear" w:color="auto" w:fill="D9E2F3"/>
            <w:vAlign w:val="center"/>
          </w:tcPr>
          <w:p w14:paraId="6A57D6FE" w14:textId="77777777" w:rsidR="007D5880" w:rsidRPr="005E4F63" w:rsidRDefault="005E4F63" w:rsidP="00483FA0">
            <w:pPr>
              <w:numPr>
                <w:ilvl w:val="2"/>
                <w:numId w:val="6"/>
              </w:numPr>
              <w:rPr>
                <w:rFonts w:ascii="Sylfaen" w:hAnsi="Sylfaen"/>
                <w:sz w:val="20"/>
                <w:szCs w:val="20"/>
              </w:rPr>
            </w:pPr>
            <w:r w:rsidRPr="005E4F63">
              <w:rPr>
                <w:rFonts w:ascii="Sylfaen" w:hAnsi="Sylfaen"/>
                <w:sz w:val="20"/>
                <w:szCs w:val="20"/>
              </w:rPr>
              <w:t>Ссылка на документы, имеющиеся на бирже</w:t>
            </w:r>
          </w:p>
        </w:tc>
        <w:tc>
          <w:tcPr>
            <w:tcW w:w="6180" w:type="dxa"/>
            <w:vAlign w:val="center"/>
          </w:tcPr>
          <w:p w14:paraId="46DFBF1E" w14:textId="77777777" w:rsidR="007D5880" w:rsidRPr="005E4F63" w:rsidRDefault="007D5880" w:rsidP="007D5880">
            <w:pPr>
              <w:rPr>
                <w:rFonts w:ascii="Sylfaen" w:hAnsi="Sylfaen"/>
                <w:sz w:val="20"/>
                <w:szCs w:val="20"/>
              </w:rPr>
            </w:pPr>
          </w:p>
        </w:tc>
      </w:tr>
    </w:tbl>
    <w:p w14:paraId="57A0F113" w14:textId="77777777" w:rsidR="007D5880" w:rsidRPr="005E4F63" w:rsidRDefault="007D5880" w:rsidP="007D5880">
      <w:pPr>
        <w:rPr>
          <w:rFonts w:ascii="Sylfaen" w:hAnsi="Sylfaen"/>
          <w:i/>
          <w:sz w:val="20"/>
          <w:szCs w:val="20"/>
        </w:rPr>
      </w:pPr>
    </w:p>
    <w:p w14:paraId="544D5A6A" w14:textId="77777777" w:rsidR="007D5880" w:rsidRPr="007D5880" w:rsidRDefault="005E4F63" w:rsidP="00483FA0">
      <w:pPr>
        <w:numPr>
          <w:ilvl w:val="0"/>
          <w:numId w:val="6"/>
        </w:numPr>
        <w:rPr>
          <w:rFonts w:ascii="Sylfaen" w:hAnsi="Sylfaen"/>
          <w:b/>
          <w:sz w:val="20"/>
          <w:szCs w:val="20"/>
          <w:lang w:val="en-US"/>
        </w:rPr>
      </w:pPr>
      <w:r w:rsidRPr="005E4F63">
        <w:rPr>
          <w:rFonts w:ascii="Sylfaen" w:hAnsi="Sylfaen"/>
          <w:b/>
          <w:sz w:val="20"/>
          <w:szCs w:val="20"/>
          <w:lang w:val="en-US"/>
        </w:rPr>
        <w:t>Дополнительные примечания</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7"/>
      </w:tblGrid>
      <w:tr w:rsidR="007D5880" w:rsidRPr="005E4F63" w14:paraId="2D382022" w14:textId="77777777" w:rsidTr="00577210">
        <w:tc>
          <w:tcPr>
            <w:tcW w:w="11057" w:type="dxa"/>
            <w:shd w:val="clear" w:color="auto" w:fill="DEEAF6"/>
          </w:tcPr>
          <w:p w14:paraId="36927FA8" w14:textId="77777777" w:rsidR="007D5880" w:rsidRPr="005E4F63" w:rsidRDefault="005E4F63" w:rsidP="007D5880">
            <w:pPr>
              <w:rPr>
                <w:rFonts w:ascii="Sylfaen" w:hAnsi="Sylfaen"/>
                <w:i/>
                <w:sz w:val="20"/>
                <w:szCs w:val="20"/>
              </w:rPr>
            </w:pPr>
            <w:r w:rsidRPr="005E4F63">
              <w:rPr>
                <w:rFonts w:ascii="Sylfaen" w:hAnsi="Sylfaen"/>
                <w:i/>
                <w:sz w:val="20"/>
                <w:szCs w:val="20"/>
              </w:rPr>
              <w:t>Дополнительная информация или дополнительные разъяснения, связанные с заполненными или подлежащими заполнению данными в декларации</w:t>
            </w:r>
          </w:p>
        </w:tc>
      </w:tr>
      <w:tr w:rsidR="007D5880" w:rsidRPr="005E4F63" w14:paraId="66764A2D" w14:textId="77777777" w:rsidTr="00577210">
        <w:trPr>
          <w:trHeight w:val="2291"/>
        </w:trPr>
        <w:tc>
          <w:tcPr>
            <w:tcW w:w="11057" w:type="dxa"/>
            <w:shd w:val="clear" w:color="auto" w:fill="auto"/>
          </w:tcPr>
          <w:p w14:paraId="5D35727F" w14:textId="77777777" w:rsidR="007D5880" w:rsidRPr="005E4F63" w:rsidRDefault="007D5880" w:rsidP="007D5880">
            <w:pPr>
              <w:rPr>
                <w:rFonts w:ascii="Sylfaen" w:hAnsi="Sylfaen"/>
                <w:sz w:val="20"/>
                <w:szCs w:val="20"/>
              </w:rPr>
            </w:pPr>
          </w:p>
        </w:tc>
      </w:tr>
    </w:tbl>
    <w:p w14:paraId="63088A98" w14:textId="77777777" w:rsidR="003237AC" w:rsidRPr="005E4F63" w:rsidRDefault="003237AC" w:rsidP="00D043C1">
      <w:pPr>
        <w:rPr>
          <w:rFonts w:ascii="Sylfaen" w:hAnsi="Sylfaen"/>
          <w:sz w:val="20"/>
          <w:szCs w:val="20"/>
        </w:rPr>
      </w:pPr>
    </w:p>
    <w:p w14:paraId="59B9D8C9" w14:textId="77777777" w:rsidR="003237AC" w:rsidRPr="005E4F63" w:rsidRDefault="003237AC" w:rsidP="00D043C1">
      <w:pPr>
        <w:rPr>
          <w:rFonts w:ascii="Sylfaen" w:hAnsi="Sylfaen"/>
          <w:sz w:val="20"/>
          <w:szCs w:val="20"/>
        </w:rPr>
      </w:pPr>
    </w:p>
    <w:p w14:paraId="49BE829E" w14:textId="77777777" w:rsidR="003237AC" w:rsidRPr="005E4F63" w:rsidRDefault="003237AC" w:rsidP="00D043C1">
      <w:pPr>
        <w:rPr>
          <w:rFonts w:ascii="Sylfaen" w:hAnsi="Sylfaen"/>
          <w:sz w:val="20"/>
          <w:szCs w:val="20"/>
        </w:rPr>
      </w:pPr>
    </w:p>
    <w:p w14:paraId="15C2D174" w14:textId="77777777" w:rsidR="003237AC" w:rsidRPr="005E4F63" w:rsidRDefault="003237AC" w:rsidP="00D043C1">
      <w:pPr>
        <w:rPr>
          <w:rFonts w:ascii="Sylfaen" w:hAnsi="Sylfaen"/>
          <w:sz w:val="20"/>
          <w:szCs w:val="20"/>
        </w:rPr>
      </w:pPr>
    </w:p>
    <w:p w14:paraId="6DE9FC18" w14:textId="77777777" w:rsidR="003237AC" w:rsidRPr="005E4F63" w:rsidRDefault="003237AC" w:rsidP="00D043C1">
      <w:pPr>
        <w:rPr>
          <w:rFonts w:ascii="Sylfaen" w:hAnsi="Sylfaen"/>
          <w:sz w:val="20"/>
          <w:szCs w:val="20"/>
        </w:rPr>
      </w:pPr>
    </w:p>
    <w:p w14:paraId="44792452" w14:textId="77777777" w:rsidR="003237AC" w:rsidRPr="005E4F63" w:rsidRDefault="003237AC" w:rsidP="00D043C1">
      <w:pPr>
        <w:rPr>
          <w:rFonts w:ascii="Sylfaen" w:hAnsi="Sylfaen"/>
          <w:sz w:val="20"/>
          <w:szCs w:val="20"/>
        </w:rPr>
      </w:pPr>
    </w:p>
    <w:p w14:paraId="76734483" w14:textId="77777777" w:rsidR="003237AC" w:rsidRPr="005E4F63" w:rsidRDefault="003237AC" w:rsidP="00D043C1">
      <w:pPr>
        <w:rPr>
          <w:rFonts w:ascii="Sylfaen" w:hAnsi="Sylfaen"/>
          <w:sz w:val="20"/>
          <w:szCs w:val="20"/>
        </w:rPr>
      </w:pPr>
    </w:p>
    <w:p w14:paraId="3F1856EB" w14:textId="5B555C8A" w:rsidR="003237AC" w:rsidRPr="00D11B4B" w:rsidRDefault="00D92DE8" w:rsidP="00D92DE8">
      <w:pPr>
        <w:rPr>
          <w:rFonts w:ascii="Sylfaen" w:hAnsi="Sylfaen"/>
          <w:b/>
          <w:bCs/>
          <w:sz w:val="28"/>
          <w:szCs w:val="28"/>
        </w:rPr>
      </w:pPr>
      <w:r w:rsidRPr="00BF40E8">
        <w:rPr>
          <w:rFonts w:ascii="Sylfaen" w:hAnsi="Sylfaen"/>
          <w:b/>
          <w:bCs/>
        </w:rPr>
        <w:t xml:space="preserve">                                       </w:t>
      </w:r>
      <w:r w:rsidRPr="00D11B4B">
        <w:rPr>
          <w:rFonts w:ascii="Sylfaen" w:hAnsi="Sylfaen"/>
          <w:b/>
          <w:bCs/>
          <w:sz w:val="28"/>
          <w:szCs w:val="28"/>
        </w:rPr>
        <w:t>Порядок заполнения декларации</w:t>
      </w:r>
    </w:p>
    <w:p w14:paraId="0AC0879B" w14:textId="77777777" w:rsidR="00D92DE8" w:rsidRPr="00D92DE8" w:rsidRDefault="00D92DE8" w:rsidP="00D92DE8">
      <w:pPr>
        <w:ind w:left="3135"/>
        <w:rPr>
          <w:rFonts w:ascii="Sylfaen" w:hAnsi="Sylfaen"/>
          <w:b/>
          <w:bCs/>
        </w:rPr>
      </w:pPr>
    </w:p>
    <w:p w14:paraId="23CB3CA1" w14:textId="77777777" w:rsidR="003237AC" w:rsidRPr="005E4F63" w:rsidRDefault="003237AC" w:rsidP="00D043C1">
      <w:pPr>
        <w:rPr>
          <w:rFonts w:ascii="Sylfaen" w:hAnsi="Sylfaen"/>
          <w:sz w:val="20"/>
          <w:szCs w:val="20"/>
        </w:rPr>
      </w:pPr>
    </w:p>
    <w:p w14:paraId="46E1BC5D" w14:textId="778F7587" w:rsidR="003237AC" w:rsidRPr="005E4F63" w:rsidRDefault="00D92DE8" w:rsidP="00D043C1">
      <w:pPr>
        <w:rPr>
          <w:rFonts w:ascii="Sylfaen" w:hAnsi="Sylfaen"/>
          <w:sz w:val="20"/>
          <w:szCs w:val="20"/>
        </w:rPr>
      </w:pPr>
      <w:r w:rsidRPr="00D92DE8">
        <w:rPr>
          <w:rFonts w:ascii="Sylfaen" w:hAnsi="Sylfaen"/>
          <w:sz w:val="20"/>
          <w:szCs w:val="20"/>
        </w:rPr>
        <w:t>1. В 1-м разделе декларации (Организация) заполняются данные юридического лица, подающего декларацию (далее - Организация). В этом разделе подразделы дополняются следующими правилами:</w:t>
      </w:r>
    </w:p>
    <w:p w14:paraId="5D040763" w14:textId="77777777" w:rsidR="003237AC" w:rsidRPr="005E4F63" w:rsidRDefault="003237AC" w:rsidP="00D043C1">
      <w:pPr>
        <w:rPr>
          <w:rFonts w:ascii="Sylfaen" w:hAnsi="Sylfaen"/>
          <w:sz w:val="20"/>
          <w:szCs w:val="20"/>
        </w:rPr>
      </w:pPr>
    </w:p>
    <w:p w14:paraId="00C1B551" w14:textId="77777777" w:rsidR="00D92DE8" w:rsidRPr="00D92DE8" w:rsidRDefault="00D92DE8" w:rsidP="00D92DE8">
      <w:pPr>
        <w:rPr>
          <w:rFonts w:ascii="Sylfaen" w:hAnsi="Sylfaen"/>
          <w:sz w:val="20"/>
          <w:szCs w:val="20"/>
        </w:rPr>
      </w:pPr>
      <w:r w:rsidRPr="00D92DE8">
        <w:rPr>
          <w:rFonts w:ascii="Sylfaen" w:hAnsi="Sylfaen"/>
          <w:sz w:val="20"/>
          <w:szCs w:val="20"/>
        </w:rPr>
        <w:t>1) В подразделе «Сведения об организации» заполняется наименование Организации (включая латинские буквы) и данные государственной регистрации, включая отметку о организационно-правовой форме организации;</w:t>
      </w:r>
    </w:p>
    <w:p w14:paraId="4C1E1046" w14:textId="3FAA0BEA" w:rsidR="003237AC" w:rsidRPr="005E4F63" w:rsidRDefault="00D92DE8" w:rsidP="00D043C1">
      <w:pPr>
        <w:rPr>
          <w:rFonts w:ascii="Sylfaen" w:hAnsi="Sylfaen"/>
          <w:sz w:val="20"/>
          <w:szCs w:val="20"/>
        </w:rPr>
      </w:pPr>
      <w:r w:rsidRPr="00D92DE8">
        <w:rPr>
          <w:rFonts w:ascii="Sylfaen" w:hAnsi="Sylfaen"/>
          <w:sz w:val="20"/>
          <w:szCs w:val="20"/>
        </w:rPr>
        <w:t>2) В подразделе «Лицо, подающее декларацию» заполняют данные физического лица, подписавшего документы, включенные в заявление на данную процедуру.</w:t>
      </w:r>
    </w:p>
    <w:p w14:paraId="38632146" w14:textId="022424F2" w:rsidR="003237AC" w:rsidRPr="005E4F63" w:rsidRDefault="00D92DE8" w:rsidP="00D043C1">
      <w:pPr>
        <w:rPr>
          <w:rFonts w:ascii="Sylfaen" w:hAnsi="Sylfaen"/>
          <w:sz w:val="20"/>
          <w:szCs w:val="20"/>
        </w:rPr>
      </w:pPr>
      <w:r w:rsidRPr="00D92DE8">
        <w:rPr>
          <w:rFonts w:ascii="Sylfaen" w:hAnsi="Sylfaen"/>
          <w:sz w:val="20"/>
          <w:szCs w:val="20"/>
        </w:rPr>
        <w:t>3) В подразделе «Подача декларации» заполняется число, месяц, год, количество страниц декларации, а также ставится подпись лица, представляющего декларацию.</w:t>
      </w:r>
    </w:p>
    <w:p w14:paraId="4E005E15" w14:textId="7748D8B3" w:rsidR="003237AC" w:rsidRPr="005E4F63" w:rsidRDefault="00D92DE8" w:rsidP="00D043C1">
      <w:pPr>
        <w:rPr>
          <w:rFonts w:ascii="Sylfaen" w:hAnsi="Sylfaen"/>
          <w:sz w:val="20"/>
          <w:szCs w:val="20"/>
        </w:rPr>
      </w:pPr>
      <w:r w:rsidRPr="00D92DE8">
        <w:rPr>
          <w:rFonts w:ascii="Sylfaen" w:hAnsi="Sylfaen"/>
          <w:sz w:val="20"/>
          <w:szCs w:val="20"/>
        </w:rPr>
        <w:t>2. Раздел 2 декларации (Данные о листинге акций) заполняется, если акции Организации или другого юридического лица, полностью контролирующего Организацию, котируются на рынке, включенном в список рынков, регулируемых надлежащими стандартами раскрытия информации бенефициарными владельцами, утверждается Министром юстиции Республики Армения.</w:t>
      </w:r>
      <w:r w:rsidRPr="00D92DE8">
        <w:t xml:space="preserve"> </w:t>
      </w:r>
      <w:r w:rsidRPr="00D92DE8">
        <w:rPr>
          <w:rFonts w:ascii="Sylfaen" w:hAnsi="Sylfaen"/>
          <w:sz w:val="20"/>
          <w:szCs w:val="20"/>
        </w:rPr>
        <w:t>При соблюдении указанных критериев данный раздел заполняется для Организации или иного юридического лица, полностью контролирующего Организацию. В случае заполнения данного раздела 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 В этом разделе подразделы дополняются следующими правилами:</w:t>
      </w:r>
    </w:p>
    <w:p w14:paraId="7F263BCB" w14:textId="5D2E44DF" w:rsidR="003237AC" w:rsidRPr="005E4F63" w:rsidRDefault="00D92DE8" w:rsidP="00D043C1">
      <w:pPr>
        <w:rPr>
          <w:rFonts w:ascii="Sylfaen" w:hAnsi="Sylfaen"/>
          <w:sz w:val="20"/>
          <w:szCs w:val="20"/>
        </w:rPr>
      </w:pPr>
      <w:r w:rsidRPr="00D92DE8">
        <w:rPr>
          <w:rFonts w:ascii="Sylfaen" w:hAnsi="Sylfaen"/>
          <w:sz w:val="20"/>
          <w:szCs w:val="20"/>
        </w:rPr>
        <w:lastRenderedPageBreak/>
        <w:t>1) В подразделе «Биржевые данные» заполнить наименование фондовой биржи, указав в скобках код идентификатора рынка (Market Identifier Code), на котором размещены акции Организации или иного юридического лица, полностью контролирующего Организацию. перечисляются, а также делается ссылка на документы, имеющиеся на бирже, при наличии документов, содержащих сведения о собственниках данного юридического лица;</w:t>
      </w:r>
    </w:p>
    <w:p w14:paraId="78D0D7B9" w14:textId="2663579C" w:rsidR="003237AC" w:rsidRPr="005E4F63" w:rsidRDefault="00D92DE8" w:rsidP="00D043C1">
      <w:pPr>
        <w:rPr>
          <w:rFonts w:ascii="Sylfaen" w:hAnsi="Sylfaen"/>
          <w:sz w:val="20"/>
          <w:szCs w:val="20"/>
        </w:rPr>
      </w:pPr>
      <w:r w:rsidRPr="00D92DE8">
        <w:rPr>
          <w:rFonts w:ascii="Sylfaen" w:hAnsi="Sylfaen"/>
          <w:sz w:val="20"/>
          <w:szCs w:val="20"/>
        </w:rPr>
        <w:t>2) Подраздел «Сведения о юридическом лице, контролирующем организацию» заполняется, если данные, заполняемые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В данном подразделе заполняются наименование юридического лица, контролирующего Организацию (включая латинские буквы) и регистрационные данные, включая отметку об организационно-правовой форме, а также имя и фамилия руководителя исполнительного органа.</w:t>
      </w:r>
    </w:p>
    <w:p w14:paraId="7EF0D382" w14:textId="6E42D322" w:rsidR="003237AC" w:rsidRPr="005E4F63" w:rsidRDefault="00D92DE8" w:rsidP="00D043C1">
      <w:pPr>
        <w:rPr>
          <w:rFonts w:ascii="Sylfaen" w:hAnsi="Sylfaen"/>
          <w:sz w:val="20"/>
          <w:szCs w:val="20"/>
        </w:rPr>
      </w:pPr>
      <w:r w:rsidRPr="00D92DE8">
        <w:rPr>
          <w:rFonts w:ascii="Sylfaen" w:hAnsi="Sylfaen"/>
          <w:sz w:val="20"/>
          <w:szCs w:val="20"/>
        </w:rPr>
        <w:t>3) Подраздел «Уровень контроля» заполняется, если в подразделе 2.1 декларации заполнены данные, относящиеся к юридическому лицу, контролирующему Организацию в целом.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форма участия. Отметки о размере и форме участия в уставном капитале производятся с учетом правил, определенных абзацем "а" подпункта 5 пункта 4 настоящего приказа.</w:t>
      </w:r>
    </w:p>
    <w:p w14:paraId="77EF1371" w14:textId="33295B43" w:rsidR="003237AC" w:rsidRPr="005E4F63" w:rsidRDefault="00D92DE8" w:rsidP="00D043C1">
      <w:pPr>
        <w:rPr>
          <w:rFonts w:ascii="Sylfaen" w:hAnsi="Sylfaen"/>
          <w:sz w:val="20"/>
          <w:szCs w:val="20"/>
        </w:rPr>
      </w:pPr>
      <w:r w:rsidRPr="00D92DE8">
        <w:rPr>
          <w:rFonts w:ascii="Sylfaen" w:hAnsi="Sylfaen"/>
          <w:sz w:val="20"/>
          <w:szCs w:val="20"/>
        </w:rPr>
        <w:t>3. Раздел 3 декларации (Участие государства, сообщества или международной организации) заполняется,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быть заполнен несколько раз, если несколько государств, сообществ или международных организаций имеют прямое или косвенное участие в уставном капитале Организации. В этом разделе подразделы дополняются следующими правилами:</w:t>
      </w:r>
    </w:p>
    <w:p w14:paraId="29C9C193" w14:textId="757180D0" w:rsidR="003237AC" w:rsidRPr="005E4F63" w:rsidRDefault="00D92DE8" w:rsidP="00D043C1">
      <w:pPr>
        <w:rPr>
          <w:rFonts w:ascii="Sylfaen" w:hAnsi="Sylfaen"/>
          <w:sz w:val="20"/>
          <w:szCs w:val="20"/>
        </w:rPr>
      </w:pPr>
      <w:r w:rsidRPr="00D92DE8">
        <w:rPr>
          <w:rFonts w:ascii="Sylfaen" w:hAnsi="Sylfaen"/>
          <w:sz w:val="20"/>
          <w:szCs w:val="20"/>
        </w:rPr>
        <w:t>1) Подраздел "Участие государства или сообщества" заполняется при наличии прямого или косвенного участия государства или сообщества в уставном капитале юридического лица, подающего декларацию. В случае участия государства в данном подразделе указывается наименование государства, а в случае участия сообщества - также наименование сообщества.</w:t>
      </w:r>
      <w:r w:rsidRPr="00D92DE8">
        <w:t xml:space="preserve"> </w:t>
      </w:r>
      <w:r w:rsidRPr="00D92DE8">
        <w:rPr>
          <w:rFonts w:ascii="Sylfaen" w:hAnsi="Sylfaen"/>
          <w:sz w:val="20"/>
          <w:szCs w:val="20"/>
        </w:rPr>
        <w:t>В данном подразделе заполняется размер участия государства или общины в уставном капитале юридического лица, выраженный в процентах, а также вид участия. Отметки о размере и форме участия в уставном капитале производятся с учетом правил, установленных абзацем "а" подпункта 5 пункта 4 настоящего приказа.</w:t>
      </w:r>
    </w:p>
    <w:p w14:paraId="3C13F10E" w14:textId="74C0917F" w:rsidR="003237AC" w:rsidRPr="005E4F63" w:rsidRDefault="00D92DE8" w:rsidP="00D043C1">
      <w:pPr>
        <w:rPr>
          <w:rFonts w:ascii="Sylfaen" w:hAnsi="Sylfaen"/>
          <w:sz w:val="20"/>
          <w:szCs w:val="20"/>
        </w:rPr>
      </w:pPr>
      <w:r w:rsidRPr="00D92DE8">
        <w:rPr>
          <w:rFonts w:ascii="Sylfaen" w:hAnsi="Sylfaen"/>
          <w:sz w:val="20"/>
          <w:szCs w:val="20"/>
        </w:rPr>
        <w:t>2) 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данном подразделе заполняются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w:t>
      </w:r>
      <w:r w:rsidRPr="00D92DE8">
        <w:t xml:space="preserve"> </w:t>
      </w:r>
      <w:r w:rsidRPr="00D92DE8">
        <w:rPr>
          <w:rFonts w:ascii="Sylfaen" w:hAnsi="Sylfaen"/>
          <w:sz w:val="20"/>
          <w:szCs w:val="20"/>
        </w:rPr>
        <w:t>Отметки о размере и форме участия в уставном капитале производятся с учетом правил, определенных абзацем "а" подпункта 5 пункта 4 настоящего приказа.</w:t>
      </w:r>
    </w:p>
    <w:p w14:paraId="641378F4" w14:textId="053D6665" w:rsidR="003237AC" w:rsidRPr="005E4F63" w:rsidRDefault="00D92DE8" w:rsidP="00D043C1">
      <w:pPr>
        <w:rPr>
          <w:rFonts w:ascii="Sylfaen" w:hAnsi="Sylfaen"/>
          <w:sz w:val="20"/>
          <w:szCs w:val="20"/>
        </w:rPr>
      </w:pPr>
      <w:r w:rsidRPr="00D92DE8">
        <w:rPr>
          <w:rFonts w:ascii="Sylfaen" w:hAnsi="Sylfaen"/>
          <w:sz w:val="20"/>
          <w:szCs w:val="20"/>
        </w:rPr>
        <w:t>4. Раздел 4 Декларации (Сведения о Выгодоприобретателе) заполняется отдельно на каждого бенефициарного собственника с указанием количества Выгодоприобретателей Организации. В этом разделе подразделы дополняются следующими правилами:</w:t>
      </w:r>
    </w:p>
    <w:p w14:paraId="5A1424CC" w14:textId="5C88538E" w:rsidR="003237AC" w:rsidRPr="005E4F63" w:rsidRDefault="00D92DE8" w:rsidP="00D043C1">
      <w:pPr>
        <w:rPr>
          <w:rFonts w:ascii="Sylfaen" w:hAnsi="Sylfaen"/>
          <w:sz w:val="20"/>
          <w:szCs w:val="20"/>
        </w:rPr>
      </w:pPr>
      <w:r w:rsidRPr="00D92DE8">
        <w:rPr>
          <w:rFonts w:ascii="Sylfaen" w:hAnsi="Sylfaen"/>
          <w:sz w:val="20"/>
          <w:szCs w:val="20"/>
        </w:rPr>
        <w:t>1) Персональные данные реального выгодоприобретателя заполняются в подразделе «Сведения, удостоверяющие личность лица». Данные заполняются так же, как они заполняются в документе, удостоверяющем личность реального выгодоприобретателя. Если в документе, удостоверяющем личность последнего, имя и фамилия лица написаны не армянскими или латинскими буквами, в декларации заполняется их транскрипция.</w:t>
      </w:r>
    </w:p>
    <w:p w14:paraId="5B12BDC0" w14:textId="77777777" w:rsidR="00D92DE8" w:rsidRPr="00D92DE8" w:rsidRDefault="00D92DE8" w:rsidP="00D92DE8">
      <w:pPr>
        <w:rPr>
          <w:rFonts w:ascii="Sylfaen" w:hAnsi="Sylfaen"/>
          <w:sz w:val="20"/>
          <w:szCs w:val="20"/>
        </w:rPr>
      </w:pPr>
      <w:r w:rsidRPr="00D92DE8">
        <w:rPr>
          <w:rFonts w:ascii="Sylfaen" w:hAnsi="Sylfaen"/>
          <w:sz w:val="20"/>
          <w:szCs w:val="20"/>
        </w:rPr>
        <w:t>2) Информация о документе, удостоверяющем личность реального выгодоприобретателя, заполняется в подразделе «Документ, удостоверяющий личность».</w:t>
      </w:r>
    </w:p>
    <w:p w14:paraId="79064E81" w14:textId="77777777" w:rsidR="00D92DE8" w:rsidRPr="00D92DE8" w:rsidRDefault="00D92DE8" w:rsidP="00D92DE8">
      <w:pPr>
        <w:rPr>
          <w:rFonts w:ascii="Sylfaen" w:hAnsi="Sylfaen"/>
          <w:sz w:val="20"/>
          <w:szCs w:val="20"/>
        </w:rPr>
      </w:pPr>
      <w:r w:rsidRPr="00D92DE8">
        <w:rPr>
          <w:rFonts w:ascii="Sylfaen" w:hAnsi="Sylfaen"/>
          <w:sz w:val="20"/>
          <w:szCs w:val="20"/>
        </w:rPr>
        <w:t>3) В подразделе «Адрес регистрации лица» заполняется адрес места регистрации реального выгодоприобретателя;</w:t>
      </w:r>
    </w:p>
    <w:p w14:paraId="51D47F20" w14:textId="01FEB051" w:rsidR="003237AC" w:rsidRPr="005E4F63" w:rsidRDefault="00D92DE8" w:rsidP="00D92DE8">
      <w:pPr>
        <w:rPr>
          <w:rFonts w:ascii="Sylfaen" w:hAnsi="Sylfaen"/>
          <w:sz w:val="20"/>
          <w:szCs w:val="20"/>
        </w:rPr>
      </w:pPr>
      <w:r w:rsidRPr="00D92DE8">
        <w:rPr>
          <w:rFonts w:ascii="Sylfaen" w:hAnsi="Sylfaen"/>
          <w:sz w:val="20"/>
          <w:szCs w:val="20"/>
        </w:rPr>
        <w:t>4) Подраздел «Адрес места жительства лица» заполняется в случае, если юридический адрес реального выгодоприобретателя отличается от адреса места жительства последнего. В данном подразделе заполняется адрес места жительства реального выгодоприобретателя.</w:t>
      </w:r>
    </w:p>
    <w:p w14:paraId="601DC05F" w14:textId="3B62291C" w:rsidR="003237AC" w:rsidRPr="005E4F63" w:rsidRDefault="00D92DE8" w:rsidP="00D043C1">
      <w:pPr>
        <w:rPr>
          <w:rFonts w:ascii="Sylfaen" w:hAnsi="Sylfaen"/>
          <w:sz w:val="20"/>
          <w:szCs w:val="20"/>
        </w:rPr>
      </w:pPr>
      <w:r w:rsidRPr="00D92DE8">
        <w:rPr>
          <w:rFonts w:ascii="Sylfaen" w:hAnsi="Sylfaen"/>
          <w:sz w:val="20"/>
          <w:szCs w:val="20"/>
        </w:rPr>
        <w:lastRenderedPageBreak/>
        <w:t>5) Подраздел «Основания для явления реальным бенефициаром (за исключением подотчетных организаций отрасли недропользования)» заполняется, если юридическое лицо, подающее декларацию, не является подотчетной организацией отрасли недропользования. В этом подразделе указаны основания (основания) в соответствии с Законом о борьбе с отмыванием денег и финансированием терроризма, согласно которым лицо является бенефициарным владельцем Юридического лица, и содержится информация, необходимая в отношении этих оснований. В случае нахождения бенефициарным собственником более чем по одному основанию делается отметка по всем основаниям в соответствующих пунктах. В этом подразделе данные о базах дополняются следующими правилами:</w:t>
      </w:r>
    </w:p>
    <w:p w14:paraId="7069DCDE" w14:textId="3A7818DC" w:rsidR="003237AC" w:rsidRPr="005E4F63" w:rsidRDefault="00D11B4B" w:rsidP="00D043C1">
      <w:pPr>
        <w:rPr>
          <w:rFonts w:ascii="Sylfaen" w:hAnsi="Sylfaen"/>
          <w:sz w:val="20"/>
          <w:szCs w:val="20"/>
        </w:rPr>
      </w:pPr>
      <w:r w:rsidRPr="00D11B4B">
        <w:rPr>
          <w:rFonts w:ascii="Sylfaen" w:hAnsi="Sylfaen"/>
          <w:sz w:val="20"/>
          <w:szCs w:val="20"/>
        </w:rPr>
        <w:t>а. в пункте "а" настоящего подпункта делается отметка, если физическое лицо прямо или косвенно владеет 20 и более процентами голосующих акций (долей, долей) Организации либо прямо или косвенно имеет 20 и более процентов участия в уставный капитал Организации. Участие может осуществляться в силу владения долей (долей, долей) Организации (прямое участие) или путем владения долей (долей, долей) другого юридического лица, владеющего долей (долей, долей) Организации (косвенное участие).</w:t>
      </w:r>
      <w:r w:rsidRPr="00D11B4B">
        <w:t xml:space="preserve"> </w:t>
      </w:r>
      <w:r w:rsidRPr="00D11B4B">
        <w:rPr>
          <w:rFonts w:ascii="Sylfaen" w:hAnsi="Sylfaen"/>
          <w:sz w:val="20"/>
          <w:szCs w:val="20"/>
        </w:rPr>
        <w:t>Косвенное участие может осуществляться независимо от количества промежуточных юридических лиц, присутствующих в цепочке физического лица и юридического лица, владеющего долей Организации. В поле «Сумма участия» указывается размер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собственника.</w:t>
      </w:r>
      <w:r w:rsidRPr="00D11B4B">
        <w:t xml:space="preserve"> </w:t>
      </w:r>
      <w:r w:rsidRPr="00D11B4B">
        <w:rPr>
          <w:rFonts w:ascii="Sylfaen" w:hAnsi="Sylfaen"/>
          <w:sz w:val="20"/>
          <w:szCs w:val="20"/>
        </w:rPr>
        <w:t>При косвенном участии участие бенефициарного собственника в уставном капитале организации рассчитывается исходя из суммы участия каждой предыдущей посреднической организации, то есть путем умножения суммы участия юридического лица-участника Организации в процентах. сроки по размеру участия соответствующего участника в уставном капитале участвующего юридического лица Организации и так далее до достижения реального выгодоприобретателя.</w:t>
      </w:r>
      <w:r w:rsidRPr="00D11B4B">
        <w:t xml:space="preserve"> </w:t>
      </w:r>
      <w:r w:rsidRPr="00D11B4B">
        <w:rPr>
          <w:rFonts w:ascii="Sylfaen" w:hAnsi="Sylfaen"/>
          <w:sz w:val="20"/>
          <w:szCs w:val="20"/>
        </w:rPr>
        <w:t>В поле «Вид участия» делается отметка о прямом или косвенном участии в уставном капитале. При наличии как прямого, так и косвенного участия в уставном капитале делается отметка о наличии как прямого, так и косвенного участия одновременно;</w:t>
      </w:r>
    </w:p>
    <w:p w14:paraId="43C7E052" w14:textId="77777777" w:rsidR="00D11B4B" w:rsidRPr="00D11B4B" w:rsidRDefault="00D11B4B" w:rsidP="00D11B4B">
      <w:pPr>
        <w:rPr>
          <w:rFonts w:ascii="Sylfaen" w:hAnsi="Sylfaen"/>
          <w:sz w:val="20"/>
          <w:szCs w:val="20"/>
        </w:rPr>
      </w:pPr>
      <w:r w:rsidRPr="00D11B4B">
        <w:rPr>
          <w:rFonts w:ascii="Sylfaen" w:hAnsi="Sylfaen"/>
          <w:sz w:val="20"/>
          <w:szCs w:val="20"/>
        </w:rPr>
        <w:t>б. в пункте "б" настоящего подпункта делается отметка, если лицо не является реальным бенефициаром организации по смыслу пункта "а", но контролирует организацию в силу правовых актов (в том числе заключенных сделок), на основании личного воздействия иного характера или иными способами;</w:t>
      </w:r>
    </w:p>
    <w:p w14:paraId="284B211E" w14:textId="65F570F8" w:rsidR="003237AC" w:rsidRPr="005E4F63" w:rsidRDefault="00D11B4B" w:rsidP="00D11B4B">
      <w:pPr>
        <w:rPr>
          <w:rFonts w:ascii="Sylfaen" w:hAnsi="Sylfaen"/>
          <w:sz w:val="20"/>
          <w:szCs w:val="20"/>
        </w:rPr>
      </w:pPr>
      <w:r w:rsidRPr="00D11B4B">
        <w:rPr>
          <w:rFonts w:ascii="Sylfaen" w:hAnsi="Sylfaen"/>
          <w:sz w:val="20"/>
          <w:szCs w:val="20"/>
        </w:rPr>
        <w:t>в. в пункте "в" 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подраздела;</w:t>
      </w:r>
    </w:p>
    <w:p w14:paraId="65424819" w14:textId="3A58E9AB" w:rsidR="003237AC" w:rsidRPr="005E4F63" w:rsidRDefault="00D11B4B" w:rsidP="00D043C1">
      <w:pPr>
        <w:rPr>
          <w:rFonts w:ascii="Sylfaen" w:hAnsi="Sylfaen"/>
          <w:sz w:val="20"/>
          <w:szCs w:val="20"/>
        </w:rPr>
      </w:pPr>
      <w:r w:rsidRPr="00D11B4B">
        <w:rPr>
          <w:rFonts w:ascii="Sylfaen" w:hAnsi="Sylfaen"/>
          <w:sz w:val="20"/>
          <w:szCs w:val="20"/>
        </w:rPr>
        <w:t>6) Подраздел «Основания для возникновения реального выгодоприобретателя (для подотчетных организаций в области недропользования)» заполняется в случае, если юридическое лицо, подающее декларацию, является подотчетной организацией в области недропользования. Выявление реальных выгодоприобретателей осуществляется по нормам, определенным Земельным кодексом. Примечания в этом подразделе сделаны с учетом правил, определенных в пункте 4.5 настоящего приказа. В этом подразделе данные о базах дополняются следующими правилами:</w:t>
      </w:r>
    </w:p>
    <w:p w14:paraId="13471DD3" w14:textId="77777777" w:rsidR="00D11B4B" w:rsidRPr="00D11B4B" w:rsidRDefault="00D11B4B" w:rsidP="00D11B4B">
      <w:pPr>
        <w:rPr>
          <w:rFonts w:ascii="Sylfaen" w:hAnsi="Sylfaen"/>
          <w:sz w:val="20"/>
          <w:szCs w:val="20"/>
        </w:rPr>
      </w:pPr>
      <w:r w:rsidRPr="00D11B4B">
        <w:rPr>
          <w:rFonts w:ascii="Sylfaen" w:hAnsi="Sylfaen"/>
          <w:sz w:val="20"/>
          <w:szCs w:val="20"/>
        </w:rPr>
        <w:t>а. в пункте "а" настоящего подпункта делается отметка, если физическое лицо прямо или косвенно владеет 10 и более процентами голосующих акций (долей, долей) данного юридического лица либо прямо или косвенно владеет 10 и более процентное участие в уставном капитале юридического лица. Настоящий подпункт дополняется с учетом правил, определенных абзацем "а" подпункта 5 пункта 4 настоящего приказа.</w:t>
      </w:r>
    </w:p>
    <w:p w14:paraId="3AD4DCDF" w14:textId="2A4FEE50" w:rsidR="003237AC" w:rsidRPr="005E4F63" w:rsidRDefault="00D11B4B" w:rsidP="00D11B4B">
      <w:pPr>
        <w:rPr>
          <w:rFonts w:ascii="Sylfaen" w:hAnsi="Sylfaen"/>
          <w:sz w:val="20"/>
          <w:szCs w:val="20"/>
        </w:rPr>
      </w:pPr>
      <w:r w:rsidRPr="00D11B4B">
        <w:rPr>
          <w:rFonts w:ascii="Sylfaen" w:hAnsi="Sylfaen"/>
          <w:sz w:val="20"/>
          <w:szCs w:val="20"/>
        </w:rPr>
        <w:t>б. в пункте "б" настоящего подпункта делается отметка, если лицо имеет право назначать или освобождать от должности большинство членов органов управления юридического лица;</w:t>
      </w:r>
    </w:p>
    <w:p w14:paraId="2BAC0CB9" w14:textId="77777777" w:rsidR="00D11B4B" w:rsidRPr="00D11B4B" w:rsidRDefault="00D11B4B" w:rsidP="00D11B4B">
      <w:pPr>
        <w:rPr>
          <w:rFonts w:ascii="Sylfaen" w:hAnsi="Sylfaen"/>
          <w:sz w:val="20"/>
          <w:szCs w:val="20"/>
        </w:rPr>
      </w:pPr>
      <w:r w:rsidRPr="00D11B4B">
        <w:rPr>
          <w:rFonts w:ascii="Sylfaen" w:hAnsi="Sylfaen"/>
          <w:sz w:val="20"/>
          <w:szCs w:val="20"/>
        </w:rPr>
        <w:t>в. в пункте "в" настоящего подпункта отмечается, получила ли лицо безвозмездно от Организации в течение года, предшествующего отчетному, в размере не менее 15 процентов прибыли, полученной данным юридическим лицом;</w:t>
      </w:r>
    </w:p>
    <w:p w14:paraId="132A1F2C" w14:textId="3179A752" w:rsidR="003237AC" w:rsidRDefault="00D11B4B" w:rsidP="00D11B4B">
      <w:pPr>
        <w:rPr>
          <w:rFonts w:ascii="Sylfaen" w:hAnsi="Sylfaen"/>
          <w:sz w:val="20"/>
          <w:szCs w:val="20"/>
        </w:rPr>
      </w:pPr>
      <w:r w:rsidRPr="00D11B4B">
        <w:rPr>
          <w:rFonts w:ascii="Sylfaen" w:hAnsi="Sylfaen"/>
          <w:sz w:val="20"/>
          <w:szCs w:val="20"/>
        </w:rPr>
        <w:t>д. В пункте "г" настоящего подпункта делается отметка, если лицо не является бенефициарным собственником Организации по смыслу пунктов "а"-"в", но контролирует организацию в силу правовых актов (в том числе заключенных сделок ), на основании личного влияния иного характера или другими способами.</w:t>
      </w:r>
    </w:p>
    <w:p w14:paraId="2314CD95" w14:textId="0855E3FE" w:rsidR="00D11B4B" w:rsidRPr="005E4F63" w:rsidRDefault="00D11B4B" w:rsidP="00D11B4B">
      <w:pPr>
        <w:rPr>
          <w:rFonts w:ascii="Sylfaen" w:hAnsi="Sylfaen"/>
          <w:sz w:val="20"/>
          <w:szCs w:val="20"/>
        </w:rPr>
      </w:pPr>
      <w:r w:rsidRPr="00D11B4B">
        <w:rPr>
          <w:rFonts w:ascii="Sylfaen" w:hAnsi="Sylfaen"/>
          <w:sz w:val="20"/>
          <w:szCs w:val="20"/>
        </w:rPr>
        <w:lastRenderedPageBreak/>
        <w:t>е. в пункте "д"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 «г» настоящего подраздела;</w:t>
      </w:r>
    </w:p>
    <w:p w14:paraId="51FA8B63" w14:textId="5B9015C3" w:rsidR="003237AC" w:rsidRPr="005E4F63" w:rsidRDefault="00D11B4B" w:rsidP="00D043C1">
      <w:pPr>
        <w:rPr>
          <w:rFonts w:ascii="Sylfaen" w:hAnsi="Sylfaen"/>
          <w:sz w:val="20"/>
          <w:szCs w:val="20"/>
        </w:rPr>
      </w:pPr>
      <w:r w:rsidRPr="00D11B4B">
        <w:rPr>
          <w:rFonts w:ascii="Sylfaen" w:hAnsi="Sylfaen"/>
          <w:sz w:val="20"/>
          <w:szCs w:val="20"/>
        </w:rPr>
        <w:t>7) В подразделе «Сведения о статусе бенефициарного собственника» заполняются число, месяц и год лица, ставшего бенефициарным собственником Организации. В этом подразделе делается примечание относительно способа осуществления контроля над Организацией бенефициарным собственником. Делается отметка об осуществлении совместного контроля с аффилированными лицами, если бенефициарный владелец контролирует Организацию в силу действия согласованно с аффилированным с ней лицом или может контролировать ее в случае действия согласованно с аффилированным с ним лицом. Если юридическое лицо, представляющее декларацию, является подотчетной организацией в области недропользования, в данном подпункте также делается отметка о том, является ли действительный бенефициар должностным лицом или членом его семьи по смыслу статьи 3 части 1 статьи 53 Кодекса о недрах;</w:t>
      </w:r>
    </w:p>
    <w:p w14:paraId="3CD8CE19" w14:textId="6C93425F" w:rsidR="00D11B4B" w:rsidRPr="00D11B4B" w:rsidRDefault="00D11B4B" w:rsidP="00D11B4B">
      <w:pPr>
        <w:rPr>
          <w:rFonts w:ascii="Sylfaen" w:hAnsi="Sylfaen"/>
          <w:sz w:val="20"/>
          <w:szCs w:val="20"/>
        </w:rPr>
      </w:pPr>
      <w:r w:rsidRPr="00D11B4B">
        <w:rPr>
          <w:rFonts w:ascii="Sylfaen" w:hAnsi="Sylfaen"/>
          <w:sz w:val="20"/>
          <w:szCs w:val="20"/>
        </w:rPr>
        <w:t>8) Адрес электронной почты и номер телефона бенефициара заполняются в подразделе «Контактная информация бенефициара».</w:t>
      </w:r>
    </w:p>
    <w:p w14:paraId="13C23BD8" w14:textId="64675E23" w:rsidR="003237AC" w:rsidRPr="005E4F63" w:rsidRDefault="00D11B4B" w:rsidP="00D11B4B">
      <w:pPr>
        <w:rPr>
          <w:rFonts w:ascii="Sylfaen" w:hAnsi="Sylfaen"/>
          <w:sz w:val="20"/>
          <w:szCs w:val="20"/>
        </w:rPr>
      </w:pPr>
      <w:r w:rsidRPr="00D11B4B">
        <w:rPr>
          <w:rFonts w:ascii="Sylfaen" w:hAnsi="Sylfaen"/>
          <w:sz w:val="20"/>
          <w:szCs w:val="20"/>
        </w:rPr>
        <w:t>5. Раздел 5 декларации (Промежуточные юридические лица) заполняется в случае косвенного участия в уставном капитале Организации фактического собственника юридического лица, подающего декларацию, или юридического лица, полностью контролирующего Организацию. Данный раздел подлежит заполнению на каждое промежуточное юридическое лицо отдельно, с указанием количества всех промежуточных юридических лиц. В этом разделе подразделы дополняются следующими правилами:</w:t>
      </w:r>
    </w:p>
    <w:p w14:paraId="27999904" w14:textId="77777777" w:rsidR="00D11B4B" w:rsidRPr="00D11B4B" w:rsidRDefault="00D11B4B" w:rsidP="00D11B4B">
      <w:pPr>
        <w:rPr>
          <w:rFonts w:ascii="Sylfaen" w:hAnsi="Sylfaen"/>
          <w:sz w:val="20"/>
          <w:szCs w:val="20"/>
        </w:rPr>
      </w:pPr>
      <w:r w:rsidRPr="00D11B4B">
        <w:rPr>
          <w:rFonts w:ascii="Sylfaen" w:hAnsi="Sylfaen"/>
          <w:sz w:val="20"/>
          <w:szCs w:val="20"/>
        </w:rPr>
        <w:t>1) В подразделе «Сведения об организации» заполнить наименование промежуточного юридического лица (включая латинские буквы) и регистрационные данные, включая примечание о организационно-правовой форме;</w:t>
      </w:r>
    </w:p>
    <w:p w14:paraId="1D7E9002" w14:textId="4A90024C" w:rsidR="003237AC" w:rsidRPr="005E4F63" w:rsidRDefault="00D11B4B" w:rsidP="00D11B4B">
      <w:pPr>
        <w:rPr>
          <w:rFonts w:ascii="Sylfaen" w:hAnsi="Sylfaen"/>
          <w:sz w:val="20"/>
          <w:szCs w:val="20"/>
        </w:rPr>
      </w:pPr>
      <w:r w:rsidRPr="00D11B4B">
        <w:rPr>
          <w:rFonts w:ascii="Sylfaen" w:hAnsi="Sylfaen"/>
          <w:sz w:val="20"/>
          <w:szCs w:val="20"/>
        </w:rPr>
        <w:t>2) В подразделе «Сведения о бенефициарном бенефициаре» указывается имя и фамилия бенефициарного(ых) собственника(ов), для которого организация, указанная в настоящем подразделе, является промежуточным юридическим лицом. В случае если данные промежуточных юридических лиц заполняются на юридическое лицо, полностью контролирующее Организацию, данный подраздел не подлежит заполнению.</w:t>
      </w:r>
    </w:p>
    <w:p w14:paraId="1B675B98" w14:textId="01205E96" w:rsidR="003237AC" w:rsidRPr="005E4F63" w:rsidRDefault="00D11B4B" w:rsidP="00D043C1">
      <w:pPr>
        <w:rPr>
          <w:rFonts w:ascii="Sylfaen" w:hAnsi="Sylfaen"/>
          <w:sz w:val="20"/>
          <w:szCs w:val="20"/>
        </w:rPr>
      </w:pPr>
      <w:r w:rsidRPr="00D11B4B">
        <w:rPr>
          <w:rFonts w:ascii="Sylfaen" w:hAnsi="Sylfaen"/>
          <w:sz w:val="20"/>
          <w:szCs w:val="20"/>
        </w:rPr>
        <w:t>3) Подраздел "Литинговые данные по акциям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котируются на регулируемом рынке. В данном подразделе заполняется наименование фондовой биржи с указанием в скобках кода биржевого идентификатора (Market Identifier Code), где котируются акции юридического лица, а также делается ссылка на документы, имеющиеся в фондовая биржа.</w:t>
      </w:r>
    </w:p>
    <w:p w14:paraId="673198E7" w14:textId="1BA0BAA8" w:rsidR="003237AC" w:rsidRPr="005E4F63" w:rsidRDefault="00D11B4B" w:rsidP="00D043C1">
      <w:pPr>
        <w:rPr>
          <w:rFonts w:ascii="Sylfaen" w:hAnsi="Sylfaen"/>
          <w:sz w:val="20"/>
          <w:szCs w:val="20"/>
        </w:rPr>
      </w:pPr>
      <w:r w:rsidRPr="00D11B4B">
        <w:rPr>
          <w:rFonts w:ascii="Sylfaen" w:hAnsi="Sylfaen"/>
          <w:sz w:val="20"/>
          <w:szCs w:val="20"/>
        </w:rPr>
        <w:t>6. Раздел 6 декларации (Дополнительные примечания) заполняется при наличии дополнительных сведений или дополнительных разъяснений, связанных с данными, заполняемыми или подлежащими заполнению в декларации. В настоящий подпункт могут быть внесены дополнительные разъяснения относительно оснований осуществления контроля над Организацией со стороны бенефициарного собственника, государственных (общественных) органов, осуществляющих контроль над Организацией, в случае наличия прямого или косвенного участия государства или сообщества в уставном капитале юридического лица, подающего декларацию, и другие заявления, касающиеся декларации.</w:t>
      </w:r>
    </w:p>
    <w:p w14:paraId="7D53DE69" w14:textId="77777777" w:rsidR="00D11B4B" w:rsidRPr="00D11B4B" w:rsidRDefault="00D11B4B" w:rsidP="00D11B4B">
      <w:pPr>
        <w:rPr>
          <w:rFonts w:ascii="Sylfaen" w:hAnsi="Sylfaen"/>
          <w:sz w:val="20"/>
          <w:szCs w:val="20"/>
        </w:rPr>
      </w:pPr>
      <w:r w:rsidRPr="00D11B4B">
        <w:rPr>
          <w:rFonts w:ascii="Sylfaen" w:hAnsi="Sylfaen"/>
          <w:sz w:val="20"/>
          <w:szCs w:val="20"/>
        </w:rPr>
        <w:t>7. Декларация заполняется и подписывается лицом, подающим заявление. Не обязательно нумеровать страницы декларации и делать отметку о количестве страниц в декларации.</w:t>
      </w:r>
    </w:p>
    <w:p w14:paraId="1D5C9150" w14:textId="77777777" w:rsidR="00D11B4B" w:rsidRPr="00D11B4B" w:rsidRDefault="00D11B4B" w:rsidP="00D11B4B">
      <w:pPr>
        <w:rPr>
          <w:rFonts w:ascii="Sylfaen" w:hAnsi="Sylfaen"/>
          <w:sz w:val="20"/>
          <w:szCs w:val="20"/>
        </w:rPr>
      </w:pPr>
    </w:p>
    <w:p w14:paraId="033F6F9A" w14:textId="77777777" w:rsidR="00D11B4B" w:rsidRPr="00D11B4B" w:rsidRDefault="00D11B4B" w:rsidP="00D11B4B">
      <w:pPr>
        <w:rPr>
          <w:rFonts w:ascii="Sylfaen" w:hAnsi="Sylfaen"/>
          <w:sz w:val="20"/>
          <w:szCs w:val="20"/>
        </w:rPr>
      </w:pPr>
    </w:p>
    <w:p w14:paraId="33A909A3" w14:textId="77777777" w:rsidR="00D11B4B" w:rsidRPr="00D11B4B" w:rsidRDefault="00D11B4B" w:rsidP="00D11B4B">
      <w:pPr>
        <w:rPr>
          <w:rFonts w:ascii="Sylfaen" w:hAnsi="Sylfaen"/>
          <w:sz w:val="20"/>
          <w:szCs w:val="20"/>
        </w:rPr>
      </w:pPr>
    </w:p>
    <w:p w14:paraId="76E38FE0" w14:textId="77777777" w:rsidR="00D11B4B" w:rsidRPr="00D11B4B" w:rsidRDefault="00D11B4B" w:rsidP="00D11B4B">
      <w:pPr>
        <w:rPr>
          <w:rFonts w:ascii="Sylfaen" w:hAnsi="Sylfaen"/>
          <w:sz w:val="20"/>
          <w:szCs w:val="20"/>
        </w:rPr>
      </w:pPr>
    </w:p>
    <w:p w14:paraId="1313772B" w14:textId="77777777" w:rsidR="00D11B4B" w:rsidRPr="00D11B4B" w:rsidRDefault="00D11B4B" w:rsidP="00D11B4B">
      <w:pPr>
        <w:rPr>
          <w:rFonts w:ascii="Sylfaen" w:hAnsi="Sylfaen"/>
          <w:sz w:val="20"/>
          <w:szCs w:val="20"/>
        </w:rPr>
      </w:pPr>
      <w:r w:rsidRPr="00D11B4B">
        <w:rPr>
          <w:rFonts w:ascii="Sylfaen" w:hAnsi="Sylfaen"/>
          <w:sz w:val="20"/>
          <w:szCs w:val="20"/>
        </w:rPr>
        <w:t>* заполняется секретарем комиссии перед публикацией приглашения в бюллетене.</w:t>
      </w:r>
    </w:p>
    <w:p w14:paraId="74C3C914" w14:textId="193E9A52" w:rsidR="003237AC" w:rsidRDefault="00D11B4B" w:rsidP="00D11B4B">
      <w:pPr>
        <w:rPr>
          <w:rFonts w:ascii="Sylfaen" w:hAnsi="Sylfaen"/>
          <w:sz w:val="20"/>
          <w:szCs w:val="20"/>
        </w:rPr>
      </w:pPr>
      <w:r w:rsidRPr="00D11B4B">
        <w:rPr>
          <w:rFonts w:ascii="Sylfaen" w:hAnsi="Sylfaen"/>
          <w:sz w:val="20"/>
          <w:szCs w:val="20"/>
        </w:rPr>
        <w:t>** Приложение 1.3 не подается участником в случае применения регламента предоставления ссылки на сайт, содержащий информацию о реальных бенефициарах юридического лица, определенных Приложением № 1 к настоящему приглашению, а также в случае, если участник является индивидуальный предприниматель или физическое лицо.</w:t>
      </w:r>
    </w:p>
    <w:p w14:paraId="11B30286" w14:textId="1B749424" w:rsidR="00567149" w:rsidRDefault="00567149" w:rsidP="00D11B4B">
      <w:pPr>
        <w:rPr>
          <w:rFonts w:ascii="Sylfaen" w:hAnsi="Sylfaen"/>
          <w:sz w:val="20"/>
          <w:szCs w:val="20"/>
        </w:rPr>
      </w:pPr>
    </w:p>
    <w:p w14:paraId="6263EB2A" w14:textId="2E418C0A" w:rsidR="00567149" w:rsidRDefault="00567149" w:rsidP="00D11B4B">
      <w:pPr>
        <w:rPr>
          <w:rFonts w:ascii="Sylfaen" w:hAnsi="Sylfaen"/>
          <w:sz w:val="20"/>
          <w:szCs w:val="20"/>
        </w:rPr>
      </w:pPr>
    </w:p>
    <w:p w14:paraId="23A6370C" w14:textId="3A9A91EA" w:rsidR="00567149" w:rsidRDefault="00567149" w:rsidP="00D11B4B">
      <w:pPr>
        <w:rPr>
          <w:rFonts w:ascii="Sylfaen" w:hAnsi="Sylfaen"/>
          <w:sz w:val="20"/>
          <w:szCs w:val="20"/>
        </w:rPr>
      </w:pPr>
    </w:p>
    <w:p w14:paraId="56DC8D95" w14:textId="66306338" w:rsidR="00567149" w:rsidRDefault="00567149" w:rsidP="00D11B4B">
      <w:pPr>
        <w:rPr>
          <w:rFonts w:ascii="Sylfaen" w:hAnsi="Sylfaen"/>
          <w:sz w:val="20"/>
          <w:szCs w:val="20"/>
        </w:rPr>
      </w:pPr>
    </w:p>
    <w:p w14:paraId="695B503B" w14:textId="77777777" w:rsidR="00567149" w:rsidRPr="005E4F63" w:rsidRDefault="00567149" w:rsidP="00D11B4B">
      <w:pPr>
        <w:rPr>
          <w:rFonts w:ascii="Sylfaen" w:hAnsi="Sylfaen"/>
          <w:sz w:val="20"/>
          <w:szCs w:val="20"/>
        </w:rPr>
      </w:pPr>
    </w:p>
    <w:p w14:paraId="16060B70" w14:textId="77777777" w:rsidR="003237AC" w:rsidRPr="005E4F63" w:rsidRDefault="003237AC" w:rsidP="00D043C1">
      <w:pPr>
        <w:rPr>
          <w:rFonts w:ascii="Sylfaen" w:hAnsi="Sylfaen"/>
          <w:sz w:val="20"/>
          <w:szCs w:val="20"/>
        </w:rPr>
      </w:pPr>
    </w:p>
    <w:p w14:paraId="00F1953E" w14:textId="77777777" w:rsidR="00B2572B" w:rsidRPr="00973E36" w:rsidRDefault="00B2572B" w:rsidP="00B46D58">
      <w:pPr>
        <w:pStyle w:val="31"/>
        <w:widowControl w:val="0"/>
        <w:spacing w:after="160" w:line="240" w:lineRule="auto"/>
        <w:ind w:firstLine="0"/>
        <w:jc w:val="right"/>
        <w:rPr>
          <w:rFonts w:ascii="Sylfaen" w:hAnsi="Sylfaen" w:cs="Arial"/>
          <w:b/>
        </w:rPr>
      </w:pPr>
      <w:bookmarkStart w:id="10" w:name="_Hlk126234793"/>
      <w:r w:rsidRPr="00973E36">
        <w:rPr>
          <w:rFonts w:ascii="Sylfaen" w:hAnsi="Sylfaen"/>
          <w:b/>
        </w:rPr>
        <w:t xml:space="preserve">Приложение № </w:t>
      </w:r>
      <w:r w:rsidR="00B048B2" w:rsidRPr="00973E36">
        <w:rPr>
          <w:rFonts w:ascii="Sylfaen" w:hAnsi="Sylfaen"/>
          <w:b/>
        </w:rPr>
        <w:t>2</w:t>
      </w:r>
    </w:p>
    <w:p w14:paraId="4EF71EEC" w14:textId="1492BBC6" w:rsidR="00234A3E" w:rsidRPr="00234A3E" w:rsidRDefault="003237AC" w:rsidP="00234A3E">
      <w:pPr>
        <w:jc w:val="center"/>
        <w:rPr>
          <w:rFonts w:ascii="Sylfaen" w:hAnsi="Sylfaen"/>
          <w:sz w:val="20"/>
          <w:szCs w:val="20"/>
        </w:rPr>
      </w:pPr>
      <w:r w:rsidRPr="003237AC">
        <w:rPr>
          <w:rFonts w:ascii="Sylfaen" w:hAnsi="Sylfaen"/>
          <w:b/>
        </w:rPr>
        <w:t xml:space="preserve">                                                         </w:t>
      </w:r>
      <w:r w:rsidR="00873C24" w:rsidRPr="00873C24">
        <w:rPr>
          <w:rFonts w:ascii="Sylfaen" w:hAnsi="Sylfaen"/>
          <w:b/>
        </w:rPr>
        <w:t xml:space="preserve">                        </w:t>
      </w:r>
      <w:r w:rsidRPr="003237AC">
        <w:rPr>
          <w:rFonts w:ascii="Sylfaen" w:hAnsi="Sylfaen"/>
          <w:b/>
        </w:rPr>
        <w:t xml:space="preserve">  </w:t>
      </w:r>
      <w:r w:rsidR="00B2572B" w:rsidRPr="00973E36">
        <w:rPr>
          <w:rFonts w:ascii="Sylfaen" w:hAnsi="Sylfaen"/>
          <w:b/>
        </w:rPr>
        <w:t>к Приглашению на открытый конкурс</w:t>
      </w:r>
      <w:r w:rsidR="005744FC" w:rsidRPr="00973E36">
        <w:rPr>
          <w:rFonts w:ascii="Sylfaen" w:hAnsi="Sylfaen" w:cs="Arial"/>
          <w:b/>
        </w:rPr>
        <w:br/>
      </w:r>
      <w:r w:rsidRPr="003237AC">
        <w:rPr>
          <w:rFonts w:ascii="Sylfaen" w:hAnsi="Sylfaen"/>
          <w:b/>
        </w:rPr>
        <w:t xml:space="preserve">                                                        </w:t>
      </w:r>
      <w:r w:rsidR="00873C24" w:rsidRPr="00DE2B65">
        <w:rPr>
          <w:rFonts w:ascii="Sylfaen" w:hAnsi="Sylfaen"/>
          <w:b/>
        </w:rPr>
        <w:t xml:space="preserve">                        </w:t>
      </w:r>
      <w:r w:rsidRPr="003237AC">
        <w:rPr>
          <w:rFonts w:ascii="Sylfaen" w:hAnsi="Sylfaen"/>
          <w:b/>
        </w:rPr>
        <w:t xml:space="preserve"> </w:t>
      </w:r>
      <w:r w:rsidR="00B2572B" w:rsidRPr="00973E36">
        <w:rPr>
          <w:rFonts w:ascii="Sylfaen" w:hAnsi="Sylfaen"/>
          <w:b/>
        </w:rPr>
        <w:t xml:space="preserve">под кодом </w:t>
      </w:r>
      <w:r w:rsidR="00A11843" w:rsidRPr="00A11843">
        <w:rPr>
          <w:rFonts w:ascii="Sylfaen" w:hAnsi="Sylfaen"/>
          <w:sz w:val="20"/>
          <w:szCs w:val="20"/>
        </w:rPr>
        <w:t xml:space="preserve">     </w:t>
      </w:r>
      <w:r w:rsidR="00234A3E" w:rsidRPr="00234A3E">
        <w:rPr>
          <w:rFonts w:ascii="Sylfaen" w:hAnsi="Sylfaen"/>
          <w:sz w:val="20"/>
          <w:szCs w:val="20"/>
        </w:rPr>
        <w:t>ЦЦПМП</w:t>
      </w:r>
      <w:r w:rsidR="00234A3E" w:rsidRPr="00234A3E">
        <w:rPr>
          <w:rFonts w:ascii="Sylfaen" w:hAnsi="Sylfaen"/>
          <w:i/>
          <w:sz w:val="20"/>
          <w:szCs w:val="20"/>
          <w:lang w:val="af-ZA"/>
        </w:rPr>
        <w:t xml:space="preserve"> </w:t>
      </w:r>
      <w:r w:rsidR="00234A3E" w:rsidRPr="00234A3E">
        <w:rPr>
          <w:rFonts w:ascii="Sylfaen" w:hAnsi="Sylfaen"/>
          <w:sz w:val="20"/>
          <w:szCs w:val="20"/>
        </w:rPr>
        <w:t>-</w:t>
      </w:r>
      <w:r w:rsidR="00234A3E" w:rsidRPr="00234A3E">
        <w:rPr>
          <w:rFonts w:ascii="Sylfaen" w:hAnsi="Sylfaen"/>
          <w:sz w:val="20"/>
          <w:szCs w:val="20"/>
          <w:lang w:val="en-US"/>
        </w:rPr>
        <w:t>GHAPDZB</w:t>
      </w:r>
      <w:r w:rsidR="00234A3E" w:rsidRPr="00234A3E">
        <w:rPr>
          <w:rFonts w:ascii="Sylfaen" w:hAnsi="Sylfaen"/>
          <w:sz w:val="20"/>
          <w:szCs w:val="20"/>
        </w:rPr>
        <w:t xml:space="preserve"> -</w:t>
      </w:r>
      <w:r w:rsidR="00803067" w:rsidRPr="00803067">
        <w:rPr>
          <w:rFonts w:ascii="Sylfaen" w:hAnsi="Sylfaen"/>
          <w:sz w:val="20"/>
          <w:szCs w:val="20"/>
        </w:rPr>
        <w:t>24/01</w:t>
      </w:r>
    </w:p>
    <w:bookmarkEnd w:id="10"/>
    <w:p w14:paraId="796A34CD" w14:textId="77777777" w:rsidR="00FE3FB0" w:rsidRPr="004E0F0C" w:rsidRDefault="00FE3FB0" w:rsidP="00FE3FB0">
      <w:pPr>
        <w:jc w:val="center"/>
        <w:rPr>
          <w:rFonts w:ascii="Sylfaen" w:hAnsi="Sylfaen"/>
          <w:sz w:val="20"/>
          <w:szCs w:val="20"/>
        </w:rPr>
      </w:pPr>
    </w:p>
    <w:p w14:paraId="7A788572" w14:textId="77777777" w:rsidR="00B2572B" w:rsidRPr="00973E36" w:rsidRDefault="00B2572B" w:rsidP="00FE3FB0">
      <w:pPr>
        <w:pStyle w:val="31"/>
        <w:widowControl w:val="0"/>
        <w:spacing w:after="160" w:line="240" w:lineRule="auto"/>
        <w:jc w:val="right"/>
        <w:rPr>
          <w:rFonts w:ascii="Sylfaen" w:hAnsi="Sylfaen"/>
        </w:rPr>
      </w:pPr>
    </w:p>
    <w:p w14:paraId="7CA452AF" w14:textId="77777777" w:rsidR="00B2572B" w:rsidRPr="00973E36" w:rsidRDefault="00B2572B" w:rsidP="00B46D58">
      <w:pPr>
        <w:widowControl w:val="0"/>
        <w:spacing w:after="120"/>
        <w:ind w:left="-66"/>
        <w:jc w:val="center"/>
        <w:rPr>
          <w:rFonts w:ascii="Sylfaen" w:hAnsi="Sylfaen"/>
          <w:b/>
          <w:sz w:val="20"/>
          <w:szCs w:val="20"/>
        </w:rPr>
      </w:pPr>
      <w:r w:rsidRPr="00973E36">
        <w:rPr>
          <w:rFonts w:ascii="Sylfaen" w:hAnsi="Sylfaen"/>
          <w:b/>
          <w:sz w:val="20"/>
          <w:szCs w:val="20"/>
        </w:rPr>
        <w:t>ЦЕНОВОЕ ПРЕДЛОЖЕНИЕ</w:t>
      </w:r>
    </w:p>
    <w:p w14:paraId="4704EF8C" w14:textId="77777777" w:rsidR="00B2572B" w:rsidRPr="00973E36" w:rsidRDefault="00B2572B" w:rsidP="00B46D58">
      <w:pPr>
        <w:widowControl w:val="0"/>
        <w:spacing w:after="120"/>
        <w:ind w:firstLine="567"/>
        <w:jc w:val="center"/>
        <w:rPr>
          <w:rFonts w:ascii="Sylfaen" w:hAnsi="Sylfaen"/>
          <w:sz w:val="20"/>
          <w:szCs w:val="20"/>
        </w:rPr>
      </w:pPr>
    </w:p>
    <w:p w14:paraId="23669DF6" w14:textId="3F10DF65" w:rsidR="00234A3E" w:rsidRPr="00234A3E" w:rsidRDefault="00B2572B" w:rsidP="00234A3E">
      <w:pPr>
        <w:jc w:val="center"/>
        <w:rPr>
          <w:rFonts w:ascii="Sylfaen" w:hAnsi="Sylfaen"/>
          <w:sz w:val="20"/>
          <w:szCs w:val="20"/>
        </w:rPr>
      </w:pPr>
      <w:r w:rsidRPr="00973E36">
        <w:rPr>
          <w:rFonts w:ascii="Sylfaen" w:hAnsi="Sylfaen"/>
          <w:spacing w:val="-6"/>
          <w:sz w:val="20"/>
          <w:szCs w:val="20"/>
        </w:rPr>
        <w:t xml:space="preserve">Рассмотрев приглашение на открытый конкурс под кодом </w:t>
      </w:r>
      <w:r w:rsidR="00A11843" w:rsidRPr="00A11843">
        <w:rPr>
          <w:rFonts w:ascii="Sylfaen" w:hAnsi="Sylfaen"/>
          <w:spacing w:val="-6"/>
          <w:sz w:val="20"/>
          <w:szCs w:val="20"/>
        </w:rPr>
        <w:t xml:space="preserve">     </w:t>
      </w:r>
      <w:r w:rsidR="00FE3FB0">
        <w:rPr>
          <w:rFonts w:ascii="Sylfaen" w:hAnsi="Sylfaen"/>
          <w:sz w:val="20"/>
          <w:szCs w:val="20"/>
        </w:rPr>
        <w:t>-</w:t>
      </w:r>
      <w:r w:rsidR="002D0E7F" w:rsidRPr="002D0E7F">
        <w:rPr>
          <w:rFonts w:ascii="Sylfaen" w:hAnsi="Sylfaen"/>
          <w:sz w:val="20"/>
          <w:szCs w:val="20"/>
        </w:rPr>
        <w:t xml:space="preserve"> </w:t>
      </w:r>
      <w:r w:rsidR="00234A3E" w:rsidRPr="00234A3E">
        <w:rPr>
          <w:rFonts w:ascii="Sylfaen" w:hAnsi="Sylfaen"/>
          <w:sz w:val="20"/>
          <w:szCs w:val="20"/>
        </w:rPr>
        <w:t>ЦЦПМП</w:t>
      </w:r>
      <w:r w:rsidR="00234A3E" w:rsidRPr="00234A3E">
        <w:rPr>
          <w:rFonts w:ascii="Sylfaen" w:hAnsi="Sylfaen"/>
          <w:i/>
          <w:sz w:val="20"/>
          <w:szCs w:val="20"/>
          <w:lang w:val="af-ZA"/>
        </w:rPr>
        <w:t xml:space="preserve"> </w:t>
      </w:r>
      <w:r w:rsidR="00234A3E" w:rsidRPr="00234A3E">
        <w:rPr>
          <w:rFonts w:ascii="Sylfaen" w:hAnsi="Sylfaen"/>
          <w:sz w:val="20"/>
          <w:szCs w:val="20"/>
        </w:rPr>
        <w:t>-</w:t>
      </w:r>
      <w:r w:rsidR="00234A3E" w:rsidRPr="00234A3E">
        <w:rPr>
          <w:rFonts w:ascii="Sylfaen" w:hAnsi="Sylfaen"/>
          <w:sz w:val="20"/>
          <w:szCs w:val="20"/>
          <w:lang w:val="en-US"/>
        </w:rPr>
        <w:t>GHAPDZB</w:t>
      </w:r>
      <w:r w:rsidR="00234A3E" w:rsidRPr="00234A3E">
        <w:rPr>
          <w:rFonts w:ascii="Sylfaen" w:hAnsi="Sylfaen"/>
          <w:sz w:val="20"/>
          <w:szCs w:val="20"/>
        </w:rPr>
        <w:t xml:space="preserve"> -</w:t>
      </w:r>
      <w:r w:rsidR="00803067" w:rsidRPr="00803067">
        <w:rPr>
          <w:rFonts w:ascii="Sylfaen" w:hAnsi="Sylfaen"/>
          <w:sz w:val="20"/>
          <w:szCs w:val="20"/>
        </w:rPr>
        <w:t>24/01</w:t>
      </w:r>
    </w:p>
    <w:p w14:paraId="32C6A083" w14:textId="77777777" w:rsidR="00FE3FB0" w:rsidRPr="00A11843" w:rsidRDefault="00FE3FB0" w:rsidP="00FE3FB0">
      <w:pPr>
        <w:jc w:val="center"/>
        <w:rPr>
          <w:rFonts w:ascii="Sylfaen" w:hAnsi="Sylfaen"/>
          <w:sz w:val="20"/>
          <w:szCs w:val="20"/>
        </w:rPr>
      </w:pPr>
    </w:p>
    <w:p w14:paraId="090899A2" w14:textId="77777777" w:rsidR="005744FC" w:rsidRPr="00973E36" w:rsidRDefault="005744FC" w:rsidP="00B46D58">
      <w:pPr>
        <w:widowControl w:val="0"/>
        <w:spacing w:after="160"/>
        <w:ind w:firstLine="567"/>
        <w:jc w:val="both"/>
        <w:rPr>
          <w:rFonts w:ascii="Sylfaen" w:hAnsi="Sylfaen"/>
          <w:sz w:val="20"/>
          <w:szCs w:val="20"/>
        </w:rPr>
      </w:pPr>
    </w:p>
    <w:p w14:paraId="29FA9FBD" w14:textId="77777777" w:rsidR="005646FC" w:rsidRPr="00973E36" w:rsidRDefault="005744FC" w:rsidP="00B46D58">
      <w:pPr>
        <w:widowControl w:val="0"/>
        <w:jc w:val="both"/>
        <w:rPr>
          <w:rFonts w:ascii="Sylfaen" w:hAnsi="Sylfaen"/>
          <w:sz w:val="20"/>
          <w:szCs w:val="20"/>
        </w:rPr>
      </w:pPr>
      <w:r w:rsidRPr="00973E36">
        <w:rPr>
          <w:rFonts w:ascii="Sylfaen" w:hAnsi="Sylfaen"/>
          <w:sz w:val="20"/>
          <w:szCs w:val="20"/>
        </w:rPr>
        <w:t xml:space="preserve">в </w:t>
      </w:r>
      <w:r w:rsidR="00B2572B" w:rsidRPr="00973E36">
        <w:rPr>
          <w:rFonts w:ascii="Sylfaen" w:hAnsi="Sylfaen"/>
          <w:sz w:val="20"/>
          <w:szCs w:val="20"/>
        </w:rPr>
        <w:t>том числе проект заключаемого договора</w:t>
      </w:r>
      <w:r w:rsidRPr="00973E36">
        <w:rPr>
          <w:rFonts w:ascii="Sylfaen" w:hAnsi="Sylfaen"/>
          <w:sz w:val="20"/>
          <w:szCs w:val="20"/>
        </w:rPr>
        <w:t xml:space="preserve"> </w:t>
      </w:r>
      <w:r w:rsidR="00B2572B" w:rsidRPr="00973E36">
        <w:rPr>
          <w:rFonts w:ascii="Sylfaen" w:hAnsi="Sylfaen"/>
          <w:sz w:val="20"/>
          <w:szCs w:val="20"/>
        </w:rPr>
        <w:t>___</w:t>
      </w:r>
      <w:r w:rsidRPr="00973E36">
        <w:rPr>
          <w:rFonts w:ascii="Sylfaen" w:hAnsi="Sylfaen"/>
          <w:sz w:val="20"/>
          <w:szCs w:val="20"/>
        </w:rPr>
        <w:t>________________________</w:t>
      </w:r>
      <w:r w:rsidR="00B2572B" w:rsidRPr="00973E36">
        <w:rPr>
          <w:rFonts w:ascii="Sylfaen" w:hAnsi="Sylfaen"/>
          <w:sz w:val="20"/>
          <w:szCs w:val="20"/>
        </w:rPr>
        <w:t>____</w:t>
      </w:r>
      <w:r w:rsidR="00191D27" w:rsidRPr="00973E36">
        <w:rPr>
          <w:rFonts w:ascii="Sylfaen" w:hAnsi="Sylfaen"/>
          <w:sz w:val="20"/>
          <w:szCs w:val="20"/>
        </w:rPr>
        <w:t>___</w:t>
      </w:r>
    </w:p>
    <w:p w14:paraId="0ECEDEDE" w14:textId="77777777" w:rsidR="005646FC" w:rsidRPr="00973E36" w:rsidRDefault="005646FC" w:rsidP="00B46D58">
      <w:pPr>
        <w:widowControl w:val="0"/>
        <w:spacing w:after="160"/>
        <w:ind w:left="6237"/>
        <w:jc w:val="both"/>
        <w:rPr>
          <w:rFonts w:ascii="Sylfaen" w:hAnsi="Sylfaen"/>
          <w:sz w:val="20"/>
          <w:szCs w:val="20"/>
          <w:vertAlign w:val="superscript"/>
        </w:rPr>
      </w:pPr>
      <w:r w:rsidRPr="00973E36">
        <w:rPr>
          <w:rFonts w:ascii="Sylfaen" w:hAnsi="Sylfaen"/>
          <w:sz w:val="20"/>
          <w:szCs w:val="20"/>
          <w:vertAlign w:val="superscript"/>
        </w:rPr>
        <w:t>наименование участника</w:t>
      </w:r>
    </w:p>
    <w:p w14:paraId="3148AFE2" w14:textId="77777777" w:rsidR="00B2572B" w:rsidRPr="00973E36" w:rsidRDefault="00B2572B" w:rsidP="00B46D58">
      <w:pPr>
        <w:widowControl w:val="0"/>
        <w:spacing w:after="160"/>
        <w:jc w:val="both"/>
        <w:rPr>
          <w:rFonts w:ascii="Sylfaen" w:hAnsi="Sylfaen"/>
          <w:sz w:val="20"/>
          <w:szCs w:val="20"/>
        </w:rPr>
      </w:pPr>
      <w:r w:rsidRPr="00973E36">
        <w:rPr>
          <w:rFonts w:ascii="Sylfaen" w:hAnsi="Sylfaen"/>
          <w:sz w:val="20"/>
          <w:szCs w:val="20"/>
        </w:rPr>
        <w:t>предлагает</w:t>
      </w:r>
      <w:r w:rsidR="005646FC" w:rsidRPr="00973E36">
        <w:rPr>
          <w:rFonts w:ascii="Sylfaen" w:hAnsi="Sylfaen"/>
          <w:sz w:val="20"/>
          <w:szCs w:val="20"/>
        </w:rPr>
        <w:t xml:space="preserve"> </w:t>
      </w:r>
      <w:r w:rsidRPr="00973E36">
        <w:rPr>
          <w:rFonts w:ascii="Sylfaen" w:hAnsi="Sylfaen"/>
          <w:sz w:val="20"/>
          <w:szCs w:val="20"/>
        </w:rPr>
        <w:t>выполнить договор по нижеуказанным общим ценам:</w:t>
      </w:r>
    </w:p>
    <w:p w14:paraId="4C9044A5" w14:textId="77777777" w:rsidR="00B2572B" w:rsidRPr="00973E36" w:rsidRDefault="005646FC" w:rsidP="00B46D58">
      <w:pPr>
        <w:widowControl w:val="0"/>
        <w:spacing w:after="160"/>
        <w:jc w:val="right"/>
        <w:rPr>
          <w:rFonts w:ascii="Sylfaen" w:hAnsi="Sylfaen"/>
          <w:sz w:val="20"/>
          <w:szCs w:val="20"/>
        </w:rPr>
      </w:pPr>
      <w:r w:rsidRPr="00973E36">
        <w:rPr>
          <w:rFonts w:ascii="Sylfaen" w:hAnsi="Sylfaen"/>
          <w:sz w:val="20"/>
          <w:szCs w:val="20"/>
        </w:rPr>
        <w:t>д</w:t>
      </w:r>
      <w:r w:rsidR="00B2572B" w:rsidRPr="00973E36">
        <w:rPr>
          <w:rFonts w:ascii="Sylfaen" w:hAnsi="Sylfaen"/>
          <w:sz w:val="20"/>
          <w:szCs w:val="20"/>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973E36" w14:paraId="15AC4C91" w14:textId="77777777" w:rsidTr="001D5785">
        <w:trPr>
          <w:trHeight w:val="916"/>
          <w:jc w:val="center"/>
        </w:trPr>
        <w:tc>
          <w:tcPr>
            <w:tcW w:w="1368" w:type="dxa"/>
            <w:tcBorders>
              <w:top w:val="single" w:sz="4" w:space="0" w:color="auto"/>
              <w:left w:val="single" w:sz="4" w:space="0" w:color="auto"/>
              <w:right w:val="single" w:sz="4" w:space="0" w:color="auto"/>
            </w:tcBorders>
            <w:vAlign w:val="center"/>
          </w:tcPr>
          <w:p w14:paraId="55A65C16" w14:textId="77777777" w:rsidR="00BD50E7" w:rsidRPr="00973E36" w:rsidRDefault="00BD50E7" w:rsidP="00B46D58">
            <w:pPr>
              <w:widowControl w:val="0"/>
              <w:jc w:val="center"/>
              <w:rPr>
                <w:rFonts w:ascii="Sylfaen" w:hAnsi="Sylfaen"/>
                <w:b/>
                <w:bCs/>
                <w:sz w:val="20"/>
                <w:szCs w:val="20"/>
                <w:lang w:val="en-US"/>
              </w:rPr>
            </w:pPr>
            <w:r w:rsidRPr="00973E36">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A279247" w14:textId="77777777"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0B23A947" w14:textId="77777777" w:rsidR="00BD50E7" w:rsidRPr="00973E36" w:rsidRDefault="00306C33" w:rsidP="00B46D58">
            <w:pPr>
              <w:widowControl w:val="0"/>
              <w:jc w:val="center"/>
              <w:rPr>
                <w:rFonts w:ascii="Sylfaen" w:hAnsi="Sylfaen"/>
                <w:b/>
                <w:bCs/>
                <w:sz w:val="20"/>
                <w:szCs w:val="20"/>
              </w:rPr>
            </w:pPr>
            <w:r w:rsidRPr="00973E36">
              <w:rPr>
                <w:rFonts w:ascii="Sylfaen" w:hAnsi="Sylfaen"/>
                <w:b/>
                <w:sz w:val="20"/>
                <w:szCs w:val="20"/>
              </w:rPr>
              <w:t xml:space="preserve">Себестоимость </w:t>
            </w:r>
            <w:r w:rsidR="00BD50E7" w:rsidRPr="00973E36">
              <w:rPr>
                <w:rFonts w:ascii="Sylfaen" w:hAnsi="Sylfaen"/>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14:paraId="7221C974" w14:textId="77777777" w:rsidR="00BD50E7" w:rsidRPr="00973E36" w:rsidRDefault="00306C33" w:rsidP="00B46D58">
            <w:pPr>
              <w:widowControl w:val="0"/>
              <w:jc w:val="center"/>
              <w:rPr>
                <w:rFonts w:ascii="Sylfaen" w:hAnsi="Sylfaen"/>
                <w:b/>
                <w:bCs/>
                <w:sz w:val="20"/>
                <w:szCs w:val="20"/>
              </w:rPr>
            </w:pPr>
            <w:r w:rsidRPr="00973E36">
              <w:rPr>
                <w:rFonts w:ascii="Sylfaen" w:hAnsi="Sylfaen"/>
                <w:b/>
                <w:bCs/>
                <w:sz w:val="20"/>
                <w:szCs w:val="20"/>
              </w:rPr>
              <w:t>Прибыль</w:t>
            </w:r>
          </w:p>
          <w:p w14:paraId="153A5DFB" w14:textId="77777777" w:rsidR="00306C33" w:rsidRPr="00973E36" w:rsidRDefault="00306C33" w:rsidP="00B46D58">
            <w:pPr>
              <w:widowControl w:val="0"/>
              <w:jc w:val="center"/>
              <w:rPr>
                <w:rFonts w:ascii="Sylfaen" w:hAnsi="Sylfaen"/>
                <w:b/>
                <w:bCs/>
                <w:sz w:val="20"/>
                <w:szCs w:val="20"/>
              </w:rPr>
            </w:pPr>
            <w:r w:rsidRPr="00973E36">
              <w:rPr>
                <w:rFonts w:ascii="Sylfaen" w:hAnsi="Sylfaen"/>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14:paraId="7B341CF4" w14:textId="77777777"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НДС</w:t>
            </w:r>
            <w:r w:rsidRPr="00973E36">
              <w:rPr>
                <w:rStyle w:val="af6"/>
                <w:rFonts w:ascii="Sylfaen" w:hAnsi="Sylfaen"/>
                <w:b/>
                <w:sz w:val="20"/>
                <w:szCs w:val="20"/>
              </w:rPr>
              <w:footnoteReference w:customMarkFollows="1" w:id="8"/>
              <w:t>**</w:t>
            </w:r>
            <w:r w:rsidRPr="00973E36">
              <w:rPr>
                <w:rFonts w:ascii="Sylfaen" w:hAnsi="Sylfaen"/>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947B461" w14:textId="77777777"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Общая цена</w:t>
            </w:r>
          </w:p>
          <w:p w14:paraId="6EDFAAE7" w14:textId="77777777"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/прописью и цифрами/</w:t>
            </w:r>
          </w:p>
        </w:tc>
      </w:tr>
      <w:tr w:rsidR="001D5785" w:rsidRPr="00973E36" w14:paraId="67A8A26C" w14:textId="77777777"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E0218D7" w14:textId="77777777" w:rsidR="00BD50E7" w:rsidRPr="00973E36" w:rsidRDefault="00BD50E7" w:rsidP="00B46D58">
            <w:pPr>
              <w:widowControl w:val="0"/>
              <w:jc w:val="center"/>
              <w:rPr>
                <w:rFonts w:ascii="Sylfaen" w:hAnsi="Sylfaen"/>
                <w:b/>
                <w:i/>
                <w:sz w:val="20"/>
                <w:szCs w:val="20"/>
              </w:rPr>
            </w:pPr>
            <w:r w:rsidRPr="00973E36">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17FB27F" w14:textId="77777777" w:rsidR="00BD50E7" w:rsidRPr="00973E36" w:rsidRDefault="00BD50E7" w:rsidP="00B46D58">
            <w:pPr>
              <w:widowControl w:val="0"/>
              <w:jc w:val="center"/>
              <w:rPr>
                <w:rFonts w:ascii="Sylfaen" w:hAnsi="Sylfaen"/>
                <w:b/>
                <w:i/>
                <w:sz w:val="20"/>
                <w:szCs w:val="20"/>
              </w:rPr>
            </w:pPr>
            <w:r w:rsidRPr="00973E36">
              <w:rPr>
                <w:rFonts w:ascii="Sylfaen" w:hAnsi="Sylfaen"/>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1AEF6311" w14:textId="77777777" w:rsidR="00BD50E7" w:rsidRPr="00973E36" w:rsidRDefault="00BD50E7" w:rsidP="00B46D58">
            <w:pPr>
              <w:widowControl w:val="0"/>
              <w:jc w:val="center"/>
              <w:rPr>
                <w:rFonts w:ascii="Sylfaen" w:hAnsi="Sylfaen"/>
                <w:i/>
                <w:sz w:val="20"/>
                <w:szCs w:val="20"/>
              </w:rPr>
            </w:pPr>
            <w:r w:rsidRPr="00973E36">
              <w:rPr>
                <w:rFonts w:ascii="Sylfaen" w:hAnsi="Sylfaen"/>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6CB84E1A" w14:textId="77777777" w:rsidR="00BD50E7" w:rsidRPr="00973E36" w:rsidRDefault="00BD50E7" w:rsidP="00BD50E7">
            <w:pPr>
              <w:widowControl w:val="0"/>
              <w:jc w:val="center"/>
              <w:rPr>
                <w:rFonts w:ascii="Sylfaen" w:hAnsi="Sylfaen"/>
                <w:i/>
                <w:sz w:val="20"/>
                <w:szCs w:val="20"/>
              </w:rPr>
            </w:pPr>
            <w:r w:rsidRPr="00973E36">
              <w:rPr>
                <w:rFonts w:ascii="Sylfaen" w:hAnsi="Sylfaen"/>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7599395C" w14:textId="77777777" w:rsidR="00BD50E7" w:rsidRPr="00973E36" w:rsidRDefault="00BD50E7" w:rsidP="00B46D58">
            <w:pPr>
              <w:widowControl w:val="0"/>
              <w:jc w:val="center"/>
              <w:rPr>
                <w:rFonts w:ascii="Sylfaen" w:hAnsi="Sylfaen"/>
                <w:i/>
                <w:sz w:val="20"/>
                <w:szCs w:val="20"/>
              </w:rPr>
            </w:pPr>
            <w:r w:rsidRPr="00973E36">
              <w:rPr>
                <w:rFonts w:ascii="Sylfaen" w:hAnsi="Sylfaen"/>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123A7509" w14:textId="77777777" w:rsidR="00BD50E7" w:rsidRPr="00973E36" w:rsidRDefault="00BD50E7" w:rsidP="00B46D58">
            <w:pPr>
              <w:widowControl w:val="0"/>
              <w:jc w:val="center"/>
              <w:rPr>
                <w:rFonts w:ascii="Sylfaen" w:hAnsi="Sylfaen"/>
                <w:i/>
                <w:sz w:val="20"/>
                <w:szCs w:val="20"/>
              </w:rPr>
            </w:pPr>
            <w:r w:rsidRPr="00973E36">
              <w:rPr>
                <w:rFonts w:ascii="Sylfaen" w:hAnsi="Sylfaen"/>
                <w:b/>
                <w:i/>
                <w:sz w:val="20"/>
                <w:szCs w:val="20"/>
              </w:rPr>
              <w:t>6=3+4+5</w:t>
            </w:r>
          </w:p>
        </w:tc>
      </w:tr>
      <w:tr w:rsidR="00BD50E7" w:rsidRPr="00973E36" w14:paraId="41E82DDA" w14:textId="77777777"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B6C065D" w14:textId="77777777"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A3D04AA" w14:textId="77777777" w:rsidR="00BD50E7" w:rsidRPr="00973E36" w:rsidRDefault="00BD50E7" w:rsidP="00B46D58">
            <w:pPr>
              <w:widowControl w:val="0"/>
              <w:rPr>
                <w:rFonts w:ascii="Sylfaen" w:hAnsi="Sylfaen"/>
                <w:sz w:val="20"/>
                <w:szCs w:val="20"/>
              </w:rPr>
            </w:pPr>
            <w:r w:rsidRPr="00973E36">
              <w:rPr>
                <w:rFonts w:ascii="Sylfaen" w:hAnsi="Sylfaen"/>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1E8B04B" w14:textId="77777777" w:rsidR="00BD50E7" w:rsidRPr="00973E36" w:rsidRDefault="00BD50E7" w:rsidP="00B46D58">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6C0127A" w14:textId="77777777" w:rsidR="00BD50E7" w:rsidRPr="00973E36" w:rsidRDefault="00BD50E7" w:rsidP="00B46D58">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1919503" w14:textId="77777777" w:rsidR="00BD50E7" w:rsidRPr="00973E36" w:rsidRDefault="00BD50E7"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490E3A87" w14:textId="77777777" w:rsidR="00BD50E7" w:rsidRPr="00973E36" w:rsidRDefault="00BD50E7" w:rsidP="00B46D58">
            <w:pPr>
              <w:widowControl w:val="0"/>
              <w:jc w:val="center"/>
              <w:rPr>
                <w:rFonts w:ascii="Sylfaen" w:hAnsi="Sylfaen"/>
                <w:sz w:val="20"/>
                <w:szCs w:val="20"/>
              </w:rPr>
            </w:pPr>
          </w:p>
        </w:tc>
      </w:tr>
      <w:tr w:rsidR="00BD50E7" w:rsidRPr="00973E36" w14:paraId="54E443F4" w14:textId="77777777"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0333DD37" w14:textId="77777777"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7BA325C" w14:textId="77777777" w:rsidR="00BD50E7" w:rsidRPr="00973E36" w:rsidRDefault="00BD50E7" w:rsidP="00B46D58">
            <w:pPr>
              <w:widowControl w:val="0"/>
              <w:rPr>
                <w:rFonts w:ascii="Sylfaen" w:hAnsi="Sylfaen"/>
                <w:sz w:val="20"/>
                <w:szCs w:val="20"/>
              </w:rPr>
            </w:pPr>
            <w:r w:rsidRPr="00973E36">
              <w:rPr>
                <w:rFonts w:ascii="Sylfaen" w:hAnsi="Sylfaen"/>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D2AFA25" w14:textId="77777777" w:rsidR="00BD50E7" w:rsidRPr="00973E36" w:rsidRDefault="00BD50E7" w:rsidP="00B46D58">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4CB3EA0" w14:textId="77777777" w:rsidR="00BD50E7" w:rsidRPr="00973E36" w:rsidRDefault="00BD50E7" w:rsidP="00B46D58">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742E4A27" w14:textId="77777777" w:rsidR="00BD50E7" w:rsidRPr="00973E36" w:rsidRDefault="00BD50E7"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EDFA5B1" w14:textId="77777777" w:rsidR="00BD50E7" w:rsidRPr="00973E36" w:rsidRDefault="00BD50E7" w:rsidP="00B46D58">
            <w:pPr>
              <w:widowControl w:val="0"/>
              <w:rPr>
                <w:rFonts w:ascii="Sylfaen" w:hAnsi="Sylfaen"/>
                <w:sz w:val="20"/>
                <w:szCs w:val="20"/>
              </w:rPr>
            </w:pPr>
          </w:p>
        </w:tc>
      </w:tr>
      <w:tr w:rsidR="00BD50E7" w:rsidRPr="00973E36" w14:paraId="00EE0EE6" w14:textId="77777777"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40FBA83" w14:textId="77777777"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A730961" w14:textId="77777777" w:rsidR="00BD50E7" w:rsidRPr="00973E36" w:rsidRDefault="00BD50E7" w:rsidP="00B46D58">
            <w:pPr>
              <w:widowControl w:val="0"/>
              <w:rPr>
                <w:rFonts w:ascii="Sylfaen" w:hAnsi="Sylfaen"/>
                <w:sz w:val="20"/>
                <w:szCs w:val="20"/>
              </w:rPr>
            </w:pPr>
            <w:r w:rsidRPr="00973E36">
              <w:rPr>
                <w:rFonts w:ascii="Sylfaen" w:hAnsi="Sylfaen"/>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A3BCD9E" w14:textId="77777777" w:rsidR="00BD50E7" w:rsidRPr="00973E36" w:rsidRDefault="00BD50E7" w:rsidP="00B46D58">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34BF825" w14:textId="77777777" w:rsidR="00BD50E7" w:rsidRPr="00973E36" w:rsidRDefault="00BD50E7" w:rsidP="00B46D58">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47B83CD" w14:textId="77777777" w:rsidR="00BD50E7" w:rsidRPr="00973E36" w:rsidRDefault="00BD50E7"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317C1994" w14:textId="77777777" w:rsidR="00BD50E7" w:rsidRPr="00973E36" w:rsidRDefault="00BD50E7" w:rsidP="00B46D58">
            <w:pPr>
              <w:widowControl w:val="0"/>
              <w:jc w:val="center"/>
              <w:rPr>
                <w:rFonts w:ascii="Sylfaen" w:hAnsi="Sylfaen"/>
                <w:sz w:val="20"/>
                <w:szCs w:val="20"/>
              </w:rPr>
            </w:pPr>
          </w:p>
        </w:tc>
      </w:tr>
      <w:tr w:rsidR="00BD50E7" w:rsidRPr="00973E36" w14:paraId="56B875A6" w14:textId="77777777"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7BE2FA6" w14:textId="77777777"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636BF95" w14:textId="77777777" w:rsidR="00BD50E7" w:rsidRPr="00973E36" w:rsidRDefault="00BD50E7" w:rsidP="00B46D58">
            <w:pPr>
              <w:widowControl w:val="0"/>
              <w:rPr>
                <w:rFonts w:ascii="Sylfaen" w:hAnsi="Sylfaen"/>
                <w:sz w:val="20"/>
                <w:szCs w:val="20"/>
              </w:rPr>
            </w:pPr>
            <w:r w:rsidRPr="00973E36">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D6098FC" w14:textId="77777777" w:rsidR="00BD50E7" w:rsidRPr="00973E36" w:rsidRDefault="00BD50E7" w:rsidP="00B46D58">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DD9DDED" w14:textId="77777777" w:rsidR="00BD50E7" w:rsidRPr="00973E36" w:rsidRDefault="00BD50E7" w:rsidP="00B46D58">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A23B9E6" w14:textId="77777777" w:rsidR="00BD50E7" w:rsidRPr="00973E36" w:rsidRDefault="00BD50E7"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79F5625" w14:textId="77777777" w:rsidR="00BD50E7" w:rsidRPr="00973E36" w:rsidRDefault="00BD50E7" w:rsidP="00B46D58">
            <w:pPr>
              <w:widowControl w:val="0"/>
              <w:jc w:val="center"/>
              <w:rPr>
                <w:rFonts w:ascii="Sylfaen" w:hAnsi="Sylfaen"/>
                <w:sz w:val="20"/>
                <w:szCs w:val="20"/>
              </w:rPr>
            </w:pPr>
          </w:p>
        </w:tc>
      </w:tr>
      <w:tr w:rsidR="00BD50E7" w:rsidRPr="00973E36" w14:paraId="0D2E6C25" w14:textId="77777777"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D864196" w14:textId="77777777" w:rsidR="00BD50E7" w:rsidRPr="00973E36" w:rsidRDefault="00BD50E7" w:rsidP="00B46D58">
            <w:pPr>
              <w:widowControl w:val="0"/>
              <w:jc w:val="center"/>
              <w:rPr>
                <w:rFonts w:ascii="Sylfaen" w:hAnsi="Sylfaen"/>
                <w:b/>
                <w:bCs/>
                <w:sz w:val="20"/>
                <w:szCs w:val="20"/>
              </w:rPr>
            </w:pPr>
            <w:r w:rsidRPr="00973E36">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28F00FE" w14:textId="77777777" w:rsidR="00BD50E7" w:rsidRPr="00973E36" w:rsidRDefault="00BD50E7" w:rsidP="00B46D58">
            <w:pPr>
              <w:widowControl w:val="0"/>
              <w:rPr>
                <w:rFonts w:ascii="Sylfaen" w:hAnsi="Sylfaen"/>
                <w:sz w:val="20"/>
                <w:szCs w:val="20"/>
              </w:rPr>
            </w:pPr>
            <w:r w:rsidRPr="00973E36">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325E085" w14:textId="77777777" w:rsidR="00BD50E7" w:rsidRPr="00973E36" w:rsidRDefault="00BD50E7" w:rsidP="00B46D58">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233CC3" w14:textId="77777777" w:rsidR="00BD50E7" w:rsidRPr="00973E36" w:rsidRDefault="00BD50E7" w:rsidP="00B46D58">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45DED4A3" w14:textId="77777777" w:rsidR="00BD50E7" w:rsidRPr="00973E36" w:rsidRDefault="00BD50E7"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10905C37" w14:textId="77777777" w:rsidR="00BD50E7" w:rsidRPr="00973E36" w:rsidRDefault="00BD50E7" w:rsidP="00B46D58">
            <w:pPr>
              <w:widowControl w:val="0"/>
              <w:jc w:val="center"/>
              <w:rPr>
                <w:rFonts w:ascii="Sylfaen" w:hAnsi="Sylfaen"/>
                <w:sz w:val="20"/>
                <w:szCs w:val="20"/>
              </w:rPr>
            </w:pPr>
          </w:p>
        </w:tc>
      </w:tr>
    </w:tbl>
    <w:p w14:paraId="48F789D4" w14:textId="77777777" w:rsidR="00374F4A" w:rsidRPr="00973E36" w:rsidRDefault="00374F4A" w:rsidP="00B46D58">
      <w:pPr>
        <w:widowControl w:val="0"/>
        <w:tabs>
          <w:tab w:val="left" w:pos="6804"/>
        </w:tabs>
        <w:jc w:val="center"/>
        <w:rPr>
          <w:rFonts w:ascii="Sylfaen" w:hAnsi="Sylfaen"/>
          <w:sz w:val="20"/>
          <w:szCs w:val="20"/>
        </w:rPr>
      </w:pPr>
      <w:r w:rsidRPr="00973E36">
        <w:rPr>
          <w:rFonts w:ascii="Sylfaen" w:hAnsi="Sylfaen"/>
          <w:sz w:val="20"/>
          <w:szCs w:val="20"/>
        </w:rPr>
        <w:t>_________________________________________________</w:t>
      </w:r>
      <w:r w:rsidRPr="00973E36">
        <w:rPr>
          <w:rFonts w:ascii="Sylfaen" w:hAnsi="Sylfaen"/>
          <w:sz w:val="20"/>
          <w:szCs w:val="20"/>
        </w:rPr>
        <w:tab/>
        <w:t>_________________</w:t>
      </w:r>
    </w:p>
    <w:p w14:paraId="5B6F614E" w14:textId="77777777" w:rsidR="00374F4A" w:rsidRPr="00973E36" w:rsidRDefault="00374F4A" w:rsidP="00B46D58">
      <w:pPr>
        <w:widowControl w:val="0"/>
        <w:tabs>
          <w:tab w:val="left" w:pos="7513"/>
        </w:tabs>
        <w:spacing w:after="160"/>
        <w:ind w:left="709"/>
        <w:jc w:val="both"/>
        <w:rPr>
          <w:rFonts w:ascii="Sylfaen" w:hAnsi="Sylfaen" w:cs="Arial"/>
          <w:sz w:val="20"/>
          <w:szCs w:val="20"/>
        </w:rPr>
      </w:pPr>
      <w:r w:rsidRPr="00973E36">
        <w:rPr>
          <w:rFonts w:ascii="Sylfaen" w:hAnsi="Sylfaen"/>
          <w:sz w:val="20"/>
          <w:szCs w:val="20"/>
        </w:rPr>
        <w:t>наименование участника (должность, имя, фамилия руководителя</w:t>
      </w:r>
      <w:r w:rsidR="00335DAA" w:rsidRPr="00973E36">
        <w:rPr>
          <w:rFonts w:ascii="Sylfaen" w:hAnsi="Sylfaen"/>
          <w:sz w:val="20"/>
          <w:szCs w:val="20"/>
        </w:rPr>
        <w:t>)</w:t>
      </w:r>
      <w:r w:rsidRPr="00973E36">
        <w:rPr>
          <w:rFonts w:ascii="Sylfaen" w:hAnsi="Sylfaen"/>
          <w:sz w:val="20"/>
          <w:szCs w:val="20"/>
        </w:rPr>
        <w:tab/>
        <w:t>подпись</w:t>
      </w:r>
    </w:p>
    <w:p w14:paraId="5AF4DEA0" w14:textId="77777777" w:rsidR="00DC619D" w:rsidRPr="00973E36" w:rsidRDefault="00DC619D" w:rsidP="00B46D58">
      <w:pPr>
        <w:widowControl w:val="0"/>
        <w:spacing w:after="160"/>
        <w:jc w:val="both"/>
        <w:rPr>
          <w:rFonts w:ascii="Sylfaen" w:hAnsi="Sylfaen"/>
          <w:sz w:val="20"/>
          <w:szCs w:val="20"/>
          <w:lang w:val="es-ES"/>
        </w:rPr>
      </w:pPr>
    </w:p>
    <w:p w14:paraId="7F0D9289" w14:textId="77777777" w:rsidR="00B2572B" w:rsidRPr="00973E36" w:rsidRDefault="00B2572B" w:rsidP="00B46D58">
      <w:pPr>
        <w:widowControl w:val="0"/>
        <w:spacing w:after="160"/>
        <w:jc w:val="right"/>
        <w:rPr>
          <w:rFonts w:ascii="Sylfaen" w:hAnsi="Sylfaen"/>
          <w:sz w:val="20"/>
          <w:szCs w:val="20"/>
        </w:rPr>
      </w:pPr>
      <w:r w:rsidRPr="00973E36">
        <w:rPr>
          <w:rFonts w:ascii="Sylfaen" w:hAnsi="Sylfaen"/>
          <w:sz w:val="20"/>
          <w:szCs w:val="20"/>
        </w:rPr>
        <w:t>М. П.</w:t>
      </w:r>
    </w:p>
    <w:p w14:paraId="46BB9FFC" w14:textId="77777777" w:rsidR="001005B0" w:rsidRPr="00973E36" w:rsidRDefault="001005B0" w:rsidP="00DE618A">
      <w:pPr>
        <w:rPr>
          <w:rFonts w:ascii="Sylfaen" w:hAnsi="Sylfaen"/>
          <w:b/>
          <w:sz w:val="20"/>
          <w:szCs w:val="20"/>
        </w:rPr>
      </w:pPr>
    </w:p>
    <w:p w14:paraId="26F55719" w14:textId="46FDEBA6" w:rsidR="00DE618A" w:rsidRDefault="00DE618A" w:rsidP="00DE618A">
      <w:pPr>
        <w:rPr>
          <w:rFonts w:ascii="Sylfaen" w:hAnsi="Sylfaen"/>
          <w:b/>
          <w:sz w:val="20"/>
          <w:szCs w:val="20"/>
        </w:rPr>
      </w:pPr>
    </w:p>
    <w:p w14:paraId="1646273C" w14:textId="1C5BD9CD" w:rsidR="00873C24" w:rsidRDefault="00873C24" w:rsidP="00DE618A">
      <w:pPr>
        <w:rPr>
          <w:rFonts w:ascii="Sylfaen" w:hAnsi="Sylfaen"/>
          <w:b/>
          <w:sz w:val="20"/>
          <w:szCs w:val="20"/>
        </w:rPr>
      </w:pPr>
    </w:p>
    <w:p w14:paraId="0ABF5F5F" w14:textId="6ABA8771" w:rsidR="00873C24" w:rsidRDefault="00873C24" w:rsidP="00DE618A">
      <w:pPr>
        <w:rPr>
          <w:rFonts w:ascii="Sylfaen" w:hAnsi="Sylfaen"/>
          <w:b/>
          <w:sz w:val="20"/>
          <w:szCs w:val="20"/>
        </w:rPr>
      </w:pPr>
    </w:p>
    <w:p w14:paraId="10EAE247" w14:textId="1DF78AAC" w:rsidR="00873C24" w:rsidRDefault="00873C24" w:rsidP="00DE618A">
      <w:pPr>
        <w:rPr>
          <w:rFonts w:ascii="Sylfaen" w:hAnsi="Sylfaen"/>
          <w:b/>
          <w:sz w:val="20"/>
          <w:szCs w:val="20"/>
        </w:rPr>
      </w:pPr>
    </w:p>
    <w:p w14:paraId="3C8FA9E6" w14:textId="6E75A5FB" w:rsidR="00873C24" w:rsidRDefault="00873C24" w:rsidP="00DE618A">
      <w:pPr>
        <w:rPr>
          <w:rFonts w:ascii="Sylfaen" w:hAnsi="Sylfaen"/>
          <w:b/>
          <w:sz w:val="20"/>
          <w:szCs w:val="20"/>
        </w:rPr>
      </w:pPr>
    </w:p>
    <w:p w14:paraId="248C3447" w14:textId="75962CB2" w:rsidR="00873C24" w:rsidRPr="00873C24" w:rsidRDefault="00873C24" w:rsidP="00873C24">
      <w:pPr>
        <w:pStyle w:val="31"/>
        <w:widowControl w:val="0"/>
        <w:spacing w:after="160" w:line="240" w:lineRule="auto"/>
        <w:ind w:firstLine="0"/>
        <w:jc w:val="right"/>
        <w:rPr>
          <w:rFonts w:ascii="Sylfaen" w:hAnsi="Sylfaen" w:cs="Arial"/>
          <w:b/>
        </w:rPr>
      </w:pPr>
      <w:r w:rsidRPr="00873C24">
        <w:rPr>
          <w:rFonts w:ascii="Sylfaen" w:hAnsi="Sylfaen"/>
          <w:b/>
        </w:rPr>
        <w:t xml:space="preserve">                                                                                                                      </w:t>
      </w:r>
      <w:r w:rsidRPr="00973E36">
        <w:rPr>
          <w:rFonts w:ascii="Sylfaen" w:hAnsi="Sylfaen"/>
          <w:b/>
        </w:rPr>
        <w:t xml:space="preserve">Приложение № </w:t>
      </w:r>
      <w:r w:rsidRPr="00873C24">
        <w:rPr>
          <w:rFonts w:ascii="Sylfaen" w:hAnsi="Sylfaen"/>
          <w:b/>
        </w:rPr>
        <w:t>3</w:t>
      </w:r>
    </w:p>
    <w:p w14:paraId="31BE4F34" w14:textId="43104998" w:rsidR="00873C24" w:rsidRPr="00234A3E" w:rsidRDefault="00873C24" w:rsidP="00873C24">
      <w:pPr>
        <w:jc w:val="center"/>
        <w:rPr>
          <w:rFonts w:ascii="Sylfaen" w:hAnsi="Sylfaen"/>
          <w:sz w:val="20"/>
          <w:szCs w:val="20"/>
        </w:rPr>
      </w:pPr>
      <w:r w:rsidRPr="003237AC">
        <w:rPr>
          <w:rFonts w:ascii="Sylfaen" w:hAnsi="Sylfaen"/>
          <w:b/>
        </w:rPr>
        <w:t xml:space="preserve">                                                         </w:t>
      </w:r>
      <w:r w:rsidRPr="00873C24">
        <w:rPr>
          <w:rFonts w:ascii="Sylfaen" w:hAnsi="Sylfaen"/>
          <w:b/>
        </w:rPr>
        <w:t xml:space="preserve">                        </w:t>
      </w:r>
      <w:r w:rsidRPr="003237AC">
        <w:rPr>
          <w:rFonts w:ascii="Sylfaen" w:hAnsi="Sylfaen"/>
          <w:b/>
        </w:rPr>
        <w:t xml:space="preserve">  </w:t>
      </w:r>
      <w:r w:rsidRPr="00973E36">
        <w:rPr>
          <w:rFonts w:ascii="Sylfaen" w:hAnsi="Sylfaen"/>
          <w:b/>
        </w:rPr>
        <w:t>к Приглашению на открытый конкурс</w:t>
      </w:r>
      <w:r w:rsidRPr="00973E36">
        <w:rPr>
          <w:rFonts w:ascii="Sylfaen" w:hAnsi="Sylfaen" w:cs="Arial"/>
          <w:b/>
        </w:rPr>
        <w:br/>
      </w:r>
      <w:r w:rsidRPr="003237AC">
        <w:rPr>
          <w:rFonts w:ascii="Sylfaen" w:hAnsi="Sylfaen"/>
          <w:b/>
        </w:rPr>
        <w:t xml:space="preserve">                                                        </w:t>
      </w:r>
      <w:r w:rsidRPr="00873C24">
        <w:rPr>
          <w:rFonts w:ascii="Sylfaen" w:hAnsi="Sylfaen"/>
          <w:b/>
        </w:rPr>
        <w:t xml:space="preserve">                        </w:t>
      </w:r>
      <w:r w:rsidRPr="003237AC">
        <w:rPr>
          <w:rFonts w:ascii="Sylfaen" w:hAnsi="Sylfaen"/>
          <w:b/>
        </w:rPr>
        <w:t xml:space="preserve"> </w:t>
      </w:r>
      <w:r w:rsidRPr="00973E36">
        <w:rPr>
          <w:rFonts w:ascii="Sylfaen" w:hAnsi="Sylfaen"/>
          <w:b/>
        </w:rPr>
        <w:t xml:space="preserve">под кодом </w:t>
      </w:r>
      <w:r w:rsidRPr="00A11843">
        <w:rPr>
          <w:rFonts w:ascii="Sylfaen" w:hAnsi="Sylfaen"/>
          <w:sz w:val="20"/>
          <w:szCs w:val="20"/>
        </w:rPr>
        <w:t xml:space="preserve">     </w:t>
      </w:r>
      <w:r w:rsidRPr="00234A3E">
        <w:rPr>
          <w:rFonts w:ascii="Sylfaen" w:hAnsi="Sylfaen"/>
          <w:sz w:val="20"/>
          <w:szCs w:val="20"/>
        </w:rPr>
        <w:t>ЦЦПМП</w:t>
      </w:r>
      <w:r w:rsidRPr="00234A3E">
        <w:rPr>
          <w:rFonts w:ascii="Sylfaen" w:hAnsi="Sylfaen"/>
          <w:i/>
          <w:sz w:val="20"/>
          <w:szCs w:val="20"/>
          <w:lang w:val="af-ZA"/>
        </w:rPr>
        <w:t xml:space="preserve"> </w:t>
      </w:r>
      <w:r w:rsidRPr="00234A3E">
        <w:rPr>
          <w:rFonts w:ascii="Sylfaen" w:hAnsi="Sylfaen"/>
          <w:sz w:val="20"/>
          <w:szCs w:val="20"/>
        </w:rPr>
        <w:t>-</w:t>
      </w:r>
      <w:r w:rsidRPr="00234A3E">
        <w:rPr>
          <w:rFonts w:ascii="Sylfaen" w:hAnsi="Sylfaen"/>
          <w:sz w:val="20"/>
          <w:szCs w:val="20"/>
          <w:lang w:val="en-US"/>
        </w:rPr>
        <w:t>GHAPDZB</w:t>
      </w:r>
      <w:r w:rsidRPr="00234A3E">
        <w:rPr>
          <w:rFonts w:ascii="Sylfaen" w:hAnsi="Sylfaen"/>
          <w:sz w:val="20"/>
          <w:szCs w:val="20"/>
        </w:rPr>
        <w:t xml:space="preserve"> -</w:t>
      </w:r>
      <w:r w:rsidR="00803067" w:rsidRPr="00803067">
        <w:rPr>
          <w:rFonts w:ascii="Sylfaen" w:hAnsi="Sylfaen"/>
          <w:sz w:val="20"/>
          <w:szCs w:val="20"/>
        </w:rPr>
        <w:t>24/01</w:t>
      </w:r>
    </w:p>
    <w:p w14:paraId="326D8EB0" w14:textId="6CF14C57" w:rsidR="00873C24" w:rsidRPr="00873C24" w:rsidRDefault="00873C24" w:rsidP="00DE618A">
      <w:pPr>
        <w:rPr>
          <w:rFonts w:ascii="Sylfaen" w:hAnsi="Sylfaen"/>
          <w:b/>
          <w:sz w:val="20"/>
          <w:szCs w:val="20"/>
        </w:rPr>
      </w:pPr>
    </w:p>
    <w:p w14:paraId="2D1B17AD" w14:textId="77777777" w:rsidR="006C2045" w:rsidRPr="006E07D4" w:rsidRDefault="006C2045" w:rsidP="00DE618A">
      <w:pPr>
        <w:rPr>
          <w:rFonts w:ascii="Sylfaen" w:hAnsi="Sylfaen"/>
          <w:b/>
          <w:sz w:val="20"/>
          <w:szCs w:val="20"/>
        </w:rPr>
      </w:pPr>
    </w:p>
    <w:p w14:paraId="0368072B" w14:textId="77777777" w:rsidR="006C2045" w:rsidRPr="006E07D4" w:rsidRDefault="006C2045" w:rsidP="00DE618A">
      <w:pPr>
        <w:rPr>
          <w:rFonts w:ascii="Sylfaen" w:hAnsi="Sylfaen"/>
          <w:b/>
          <w:sz w:val="20"/>
          <w:szCs w:val="20"/>
        </w:rPr>
      </w:pPr>
    </w:p>
    <w:p w14:paraId="36107C42" w14:textId="77777777" w:rsidR="00DE618A" w:rsidRPr="00973E36" w:rsidRDefault="00DE618A" w:rsidP="00DE618A">
      <w:pPr>
        <w:rPr>
          <w:rFonts w:ascii="Sylfaen" w:hAnsi="Sylfaen"/>
          <w:b/>
          <w:sz w:val="20"/>
          <w:szCs w:val="20"/>
        </w:rPr>
      </w:pPr>
    </w:p>
    <w:p w14:paraId="317BCEE9" w14:textId="29576C01" w:rsidR="006C2045" w:rsidRPr="00873C24" w:rsidRDefault="00873C24" w:rsidP="00BC4455">
      <w:pPr>
        <w:widowControl w:val="0"/>
        <w:spacing w:after="160"/>
        <w:ind w:right="565"/>
        <w:rPr>
          <w:rFonts w:ascii="Sylfaen" w:hAnsi="Sylfaen"/>
          <w:b/>
          <w:sz w:val="20"/>
          <w:szCs w:val="20"/>
        </w:rPr>
      </w:pPr>
      <w:r w:rsidRPr="00873C24">
        <w:rPr>
          <w:rFonts w:ascii="Sylfaen" w:hAnsi="Sylfaen"/>
          <w:b/>
          <w:sz w:val="20"/>
          <w:szCs w:val="20"/>
        </w:rPr>
        <w:t xml:space="preserve">                                                                       ГАРАНТИЯ </w:t>
      </w:r>
      <w:r w:rsidRPr="00873C24">
        <w:rPr>
          <w:rFonts w:ascii="Sylfaen" w:hAnsi="Sylfaen"/>
          <w:b/>
          <w:sz w:val="20"/>
          <w:szCs w:val="20"/>
          <w:lang w:val="en-US"/>
        </w:rPr>
        <w:t>N</w:t>
      </w:r>
      <w:r w:rsidRPr="00873C24">
        <w:rPr>
          <w:rFonts w:ascii="Sylfaen" w:hAnsi="Sylfaen"/>
          <w:b/>
          <w:sz w:val="20"/>
          <w:szCs w:val="20"/>
        </w:rPr>
        <w:t xml:space="preserve"> __________  </w:t>
      </w:r>
    </w:p>
    <w:p w14:paraId="2E5EA370" w14:textId="7FB0DC5F" w:rsidR="00873C24" w:rsidRDefault="00873C24" w:rsidP="00BC4455">
      <w:pPr>
        <w:widowControl w:val="0"/>
        <w:spacing w:after="160"/>
        <w:ind w:right="565"/>
        <w:rPr>
          <w:rFonts w:ascii="Sylfaen" w:hAnsi="Sylfaen"/>
          <w:b/>
          <w:sz w:val="20"/>
          <w:szCs w:val="20"/>
        </w:rPr>
      </w:pPr>
    </w:p>
    <w:p w14:paraId="3F031CCD" w14:textId="453B0AD1" w:rsidR="00873C24" w:rsidRPr="00AC419F" w:rsidRDefault="00873C24" w:rsidP="00BC4455">
      <w:pPr>
        <w:widowControl w:val="0"/>
        <w:spacing w:after="160"/>
        <w:ind w:right="565"/>
        <w:rPr>
          <w:rFonts w:ascii="Sylfaen" w:hAnsi="Sylfaen"/>
          <w:b/>
          <w:sz w:val="20"/>
          <w:szCs w:val="20"/>
        </w:rPr>
      </w:pPr>
      <w:r w:rsidRPr="00873C24">
        <w:rPr>
          <w:rFonts w:ascii="Sylfaen" w:hAnsi="Sylfaen"/>
          <w:b/>
          <w:sz w:val="20"/>
          <w:szCs w:val="20"/>
        </w:rPr>
        <w:t>1. Настоящая гарантия (далее – гарантия)___</w:t>
      </w:r>
      <w:r w:rsidRPr="00AC419F">
        <w:rPr>
          <w:rFonts w:ascii="Sylfaen" w:hAnsi="Sylfaen"/>
          <w:b/>
          <w:sz w:val="20"/>
          <w:szCs w:val="20"/>
        </w:rPr>
        <w:t>____________________________</w:t>
      </w:r>
    </w:p>
    <w:p w14:paraId="1A2BDAF2" w14:textId="4AF5364B" w:rsidR="00873C24" w:rsidRPr="00873C24" w:rsidRDefault="00873C24" w:rsidP="00BC4455">
      <w:pPr>
        <w:widowControl w:val="0"/>
        <w:spacing w:after="160"/>
        <w:ind w:right="565"/>
        <w:rPr>
          <w:rFonts w:ascii="Sylfaen" w:hAnsi="Sylfaen"/>
          <w:b/>
          <w:sz w:val="20"/>
          <w:szCs w:val="20"/>
        </w:rPr>
      </w:pPr>
      <w:r w:rsidRPr="00873C24">
        <w:rPr>
          <w:rFonts w:ascii="Sylfaen" w:hAnsi="Sylfaen"/>
          <w:b/>
          <w:sz w:val="20"/>
          <w:szCs w:val="20"/>
        </w:rPr>
        <w:t xml:space="preserve">                                                                     </w:t>
      </w:r>
      <w:r w:rsidR="00AC419F" w:rsidRPr="00AC419F">
        <w:rPr>
          <w:rFonts w:ascii="Sylfaen" w:hAnsi="Sylfaen"/>
          <w:b/>
          <w:sz w:val="20"/>
          <w:szCs w:val="20"/>
        </w:rPr>
        <w:t xml:space="preserve"> </w:t>
      </w:r>
      <w:r w:rsidR="00AC419F" w:rsidRPr="00DE2B65">
        <w:rPr>
          <w:rFonts w:ascii="Sylfaen" w:hAnsi="Sylfaen"/>
          <w:b/>
          <w:sz w:val="20"/>
          <w:szCs w:val="20"/>
        </w:rPr>
        <w:t xml:space="preserve">     </w:t>
      </w:r>
      <w:r w:rsidRPr="00873C24">
        <w:rPr>
          <w:rFonts w:ascii="Sylfaen" w:hAnsi="Sylfaen"/>
          <w:b/>
          <w:sz w:val="20"/>
          <w:szCs w:val="20"/>
        </w:rPr>
        <w:t xml:space="preserve">    имя клиента</w:t>
      </w:r>
    </w:p>
    <w:p w14:paraId="53CA292C" w14:textId="3C06BE09" w:rsidR="00873C24" w:rsidRDefault="00873C24" w:rsidP="00BC4455">
      <w:pPr>
        <w:widowControl w:val="0"/>
        <w:spacing w:after="160"/>
        <w:ind w:right="565"/>
        <w:rPr>
          <w:rFonts w:ascii="Sylfaen" w:hAnsi="Sylfaen"/>
          <w:b/>
          <w:sz w:val="20"/>
          <w:szCs w:val="20"/>
        </w:rPr>
      </w:pPr>
      <w:r w:rsidRPr="00873C24">
        <w:rPr>
          <w:rFonts w:ascii="Sylfaen" w:hAnsi="Sylfaen"/>
          <w:b/>
          <w:sz w:val="20"/>
          <w:szCs w:val="20"/>
        </w:rPr>
        <w:t>далее: код процедуры, организуемой бенефициаром) под кодом &lt;&lt;</w:t>
      </w:r>
      <w:r w:rsidRPr="00873C24">
        <w:rPr>
          <w:rFonts w:ascii="Sylfaen" w:hAnsi="Sylfaen"/>
          <w:i/>
          <w:sz w:val="20"/>
          <w:szCs w:val="20"/>
        </w:rPr>
        <w:t xml:space="preserve"> </w:t>
      </w:r>
      <w:r w:rsidRPr="00234A3E">
        <w:rPr>
          <w:rFonts w:ascii="Sylfaen" w:hAnsi="Sylfaen"/>
          <w:i/>
          <w:sz w:val="20"/>
          <w:szCs w:val="20"/>
        </w:rPr>
        <w:t>ЦЦПМП</w:t>
      </w:r>
      <w:r w:rsidRPr="00234A3E">
        <w:rPr>
          <w:rFonts w:ascii="Sylfaen" w:hAnsi="Sylfaen"/>
          <w:i/>
          <w:sz w:val="20"/>
          <w:szCs w:val="20"/>
          <w:lang w:val="af-ZA"/>
        </w:rPr>
        <w:t xml:space="preserve"> </w:t>
      </w:r>
      <w:r w:rsidRPr="00234A3E">
        <w:rPr>
          <w:rFonts w:ascii="Sylfaen" w:hAnsi="Sylfaen"/>
          <w:i/>
          <w:sz w:val="20"/>
          <w:szCs w:val="20"/>
        </w:rPr>
        <w:t>-</w:t>
      </w:r>
      <w:r w:rsidRPr="00234A3E">
        <w:rPr>
          <w:rFonts w:ascii="Sylfaen" w:hAnsi="Sylfaen"/>
          <w:i/>
          <w:sz w:val="20"/>
          <w:szCs w:val="20"/>
          <w:lang w:val="en-US"/>
        </w:rPr>
        <w:t>GHAPDZB</w:t>
      </w:r>
      <w:r w:rsidRPr="00234A3E">
        <w:rPr>
          <w:rFonts w:ascii="Sylfaen" w:hAnsi="Sylfaen"/>
          <w:i/>
          <w:sz w:val="20"/>
          <w:szCs w:val="20"/>
        </w:rPr>
        <w:t xml:space="preserve"> </w:t>
      </w:r>
      <w:r w:rsidRPr="00873C24">
        <w:rPr>
          <w:rFonts w:ascii="Sylfaen" w:hAnsi="Sylfaen"/>
          <w:b/>
          <w:sz w:val="20"/>
          <w:szCs w:val="20"/>
        </w:rPr>
        <w:t>-</w:t>
      </w:r>
      <w:r w:rsidR="00803067" w:rsidRPr="00803067">
        <w:rPr>
          <w:rFonts w:ascii="Sylfaen" w:hAnsi="Sylfaen"/>
          <w:sz w:val="20"/>
          <w:szCs w:val="20"/>
        </w:rPr>
        <w:t xml:space="preserve">24/01 </w:t>
      </w:r>
    </w:p>
    <w:p w14:paraId="73FEF9F6" w14:textId="08DEB8F4" w:rsidR="00873C24" w:rsidRDefault="00AC419F" w:rsidP="00BC4455">
      <w:pPr>
        <w:widowControl w:val="0"/>
        <w:spacing w:after="160"/>
        <w:ind w:right="565"/>
        <w:rPr>
          <w:rFonts w:ascii="Sylfaen" w:hAnsi="Sylfaen"/>
          <w:b/>
          <w:sz w:val="20"/>
          <w:szCs w:val="20"/>
        </w:rPr>
      </w:pPr>
      <w:r w:rsidRPr="00AC419F">
        <w:rPr>
          <w:rFonts w:ascii="Sylfaen" w:hAnsi="Sylfaen"/>
          <w:b/>
          <w:sz w:val="20"/>
          <w:szCs w:val="20"/>
        </w:rPr>
        <w:t>от участия в процедуре закупки (далее - принципал)._______________________________</w:t>
      </w:r>
    </w:p>
    <w:p w14:paraId="636A16CB" w14:textId="197459B7" w:rsidR="00AC419F" w:rsidRPr="00AC419F" w:rsidRDefault="00AC419F" w:rsidP="00BC4455">
      <w:pPr>
        <w:widowControl w:val="0"/>
        <w:spacing w:after="160"/>
        <w:ind w:right="565"/>
        <w:rPr>
          <w:rFonts w:ascii="Sylfaen" w:hAnsi="Sylfaen"/>
          <w:b/>
          <w:sz w:val="18"/>
          <w:szCs w:val="18"/>
        </w:rPr>
      </w:pPr>
      <w:r w:rsidRPr="00AC419F">
        <w:rPr>
          <w:rFonts w:ascii="Sylfaen" w:hAnsi="Sylfaen"/>
          <w:b/>
          <w:sz w:val="18"/>
          <w:szCs w:val="18"/>
        </w:rPr>
        <w:t xml:space="preserve">                                                                                                                    Имя участника</w:t>
      </w:r>
    </w:p>
    <w:p w14:paraId="76E42145" w14:textId="77777777" w:rsidR="00AC419F" w:rsidRPr="00AC419F" w:rsidRDefault="00AC419F" w:rsidP="00AC419F">
      <w:pPr>
        <w:widowControl w:val="0"/>
        <w:spacing w:after="160"/>
        <w:ind w:right="565"/>
        <w:rPr>
          <w:rFonts w:ascii="Sylfaen" w:hAnsi="Sylfaen"/>
          <w:b/>
          <w:sz w:val="20"/>
          <w:szCs w:val="20"/>
        </w:rPr>
      </w:pPr>
      <w:r w:rsidRPr="00AC419F">
        <w:rPr>
          <w:rFonts w:ascii="Sylfaen" w:hAnsi="Sylfaen"/>
          <w:b/>
          <w:sz w:val="20"/>
          <w:szCs w:val="20"/>
        </w:rPr>
        <w:t>возникающие из обеспечения исполнения обязательств, указанных в приглашении с тем же кодом (далее - гарантированные обязательства).</w:t>
      </w:r>
    </w:p>
    <w:p w14:paraId="35C16831" w14:textId="1B196117" w:rsidR="00AC419F" w:rsidRDefault="00AC419F" w:rsidP="00AC419F">
      <w:pPr>
        <w:widowControl w:val="0"/>
        <w:spacing w:after="160"/>
        <w:ind w:right="565"/>
        <w:rPr>
          <w:rFonts w:ascii="Sylfaen" w:hAnsi="Sylfaen"/>
          <w:b/>
          <w:sz w:val="20"/>
          <w:szCs w:val="20"/>
        </w:rPr>
      </w:pPr>
      <w:r w:rsidRPr="00AC419F">
        <w:rPr>
          <w:rFonts w:ascii="Sylfaen" w:hAnsi="Sylfaen"/>
          <w:b/>
          <w:sz w:val="20"/>
          <w:szCs w:val="20"/>
        </w:rPr>
        <w:t>2. С гарантией (далее -_____________________________________ поручитель</w:t>
      </w:r>
    </w:p>
    <w:p w14:paraId="076F59BD" w14:textId="6F535FCD" w:rsidR="00AC419F" w:rsidRPr="00AC419F" w:rsidRDefault="00AC419F" w:rsidP="00BC4455">
      <w:pPr>
        <w:widowControl w:val="0"/>
        <w:spacing w:after="160"/>
        <w:ind w:right="565"/>
        <w:rPr>
          <w:rFonts w:ascii="Sylfaen" w:hAnsi="Sylfaen"/>
          <w:b/>
          <w:sz w:val="18"/>
          <w:szCs w:val="18"/>
        </w:rPr>
      </w:pPr>
      <w:r w:rsidRPr="00AC419F">
        <w:rPr>
          <w:rFonts w:ascii="Sylfaen" w:hAnsi="Sylfaen"/>
          <w:b/>
          <w:sz w:val="20"/>
          <w:szCs w:val="20"/>
        </w:rPr>
        <w:t xml:space="preserve">                                     </w:t>
      </w:r>
      <w:r w:rsidRPr="00AC419F">
        <w:rPr>
          <w:rFonts w:ascii="Sylfaen" w:hAnsi="Sylfaen"/>
          <w:b/>
          <w:sz w:val="18"/>
          <w:szCs w:val="18"/>
        </w:rPr>
        <w:t>наименование гарантирующего банка</w:t>
      </w:r>
    </w:p>
    <w:p w14:paraId="7F757C9C" w14:textId="1CCC33CC" w:rsidR="00AC419F" w:rsidRPr="00AC419F" w:rsidRDefault="00AC419F" w:rsidP="00BC4455">
      <w:pPr>
        <w:widowControl w:val="0"/>
        <w:spacing w:after="160"/>
        <w:ind w:right="565"/>
        <w:rPr>
          <w:rFonts w:ascii="Sylfaen" w:hAnsi="Sylfaen"/>
          <w:b/>
          <w:sz w:val="20"/>
          <w:szCs w:val="20"/>
        </w:rPr>
      </w:pPr>
      <w:r w:rsidRPr="00AC419F">
        <w:rPr>
          <w:rFonts w:ascii="Sylfaen" w:hAnsi="Sylfaen"/>
          <w:b/>
          <w:sz w:val="20"/>
          <w:szCs w:val="20"/>
        </w:rPr>
        <w:t>лицо) безоговорочно обязуется уплатить бенефициару в порядке и в сроки, установленные настоящей гарантией (далее - требование) бенефициару__________________________________</w:t>
      </w:r>
    </w:p>
    <w:p w14:paraId="32F68D89" w14:textId="726596EB" w:rsidR="00AC419F" w:rsidRPr="00DE2B65" w:rsidRDefault="00AC419F" w:rsidP="00BC4455">
      <w:pPr>
        <w:widowControl w:val="0"/>
        <w:spacing w:after="160"/>
        <w:ind w:right="565"/>
        <w:rPr>
          <w:rFonts w:ascii="Sylfaen" w:hAnsi="Sylfaen"/>
          <w:b/>
          <w:sz w:val="18"/>
          <w:szCs w:val="18"/>
        </w:rPr>
      </w:pPr>
      <w:r w:rsidRPr="00DE2B65">
        <w:rPr>
          <w:rFonts w:ascii="Sylfaen" w:hAnsi="Sylfaen"/>
          <w:b/>
          <w:sz w:val="20"/>
          <w:szCs w:val="20"/>
        </w:rPr>
        <w:t xml:space="preserve">                                                                                                               </w:t>
      </w:r>
      <w:r w:rsidRPr="00DE2B65">
        <w:rPr>
          <w:rFonts w:ascii="Sylfaen" w:hAnsi="Sylfaen"/>
          <w:b/>
          <w:sz w:val="18"/>
          <w:szCs w:val="18"/>
        </w:rPr>
        <w:t>сумма цифрами и буквами</w:t>
      </w:r>
    </w:p>
    <w:p w14:paraId="3E5B99B3" w14:textId="3591775A" w:rsidR="00AC419F" w:rsidRPr="00AC419F" w:rsidRDefault="00AC419F" w:rsidP="00BC4455">
      <w:pPr>
        <w:widowControl w:val="0"/>
        <w:spacing w:after="160"/>
        <w:ind w:right="565"/>
        <w:rPr>
          <w:rFonts w:ascii="Sylfaen" w:hAnsi="Sylfaen"/>
          <w:b/>
          <w:sz w:val="18"/>
          <w:szCs w:val="18"/>
        </w:rPr>
      </w:pPr>
      <w:r w:rsidRPr="00AC419F">
        <w:rPr>
          <w:rFonts w:ascii="Sylfaen" w:hAnsi="Sylfaen"/>
          <w:b/>
          <w:sz w:val="18"/>
          <w:szCs w:val="18"/>
        </w:rPr>
        <w:t>(далее – сумма гарантии) в течение десяти рабочих дней с момента получения запроса. Оплата производится переводом на счет получателя.___________________________________</w:t>
      </w:r>
    </w:p>
    <w:p w14:paraId="1A41A4D7" w14:textId="666065E5" w:rsidR="00AC419F" w:rsidRPr="00AC419F" w:rsidRDefault="00AC419F" w:rsidP="00BC4455">
      <w:pPr>
        <w:widowControl w:val="0"/>
        <w:spacing w:after="160"/>
        <w:ind w:right="565"/>
        <w:rPr>
          <w:rFonts w:ascii="Sylfaen" w:hAnsi="Sylfaen"/>
          <w:b/>
          <w:sz w:val="18"/>
          <w:szCs w:val="18"/>
        </w:rPr>
      </w:pPr>
      <w:r w:rsidRPr="00AC419F">
        <w:rPr>
          <w:rFonts w:ascii="Sylfaen" w:hAnsi="Sylfaen"/>
          <w:b/>
          <w:sz w:val="18"/>
          <w:szCs w:val="18"/>
        </w:rPr>
        <w:t xml:space="preserve">                                                                                      номер счета</w:t>
      </w:r>
    </w:p>
    <w:p w14:paraId="14B50BA6" w14:textId="67287AFC" w:rsidR="00AC419F" w:rsidRPr="00AC419F" w:rsidRDefault="00AC419F" w:rsidP="00BC4455">
      <w:pPr>
        <w:widowControl w:val="0"/>
        <w:spacing w:after="160"/>
        <w:ind w:right="565"/>
        <w:rPr>
          <w:rFonts w:ascii="Sylfaen" w:hAnsi="Sylfaen"/>
          <w:b/>
          <w:sz w:val="18"/>
          <w:szCs w:val="18"/>
        </w:rPr>
      </w:pPr>
      <w:r w:rsidRPr="00AC419F">
        <w:rPr>
          <w:rFonts w:ascii="Sylfaen" w:hAnsi="Sylfaen"/>
          <w:b/>
          <w:sz w:val="18"/>
          <w:szCs w:val="18"/>
        </w:rPr>
        <w:t>3. Данная гарантия является безотзывной.</w:t>
      </w:r>
    </w:p>
    <w:p w14:paraId="2DED3D0D" w14:textId="317EA4D1" w:rsidR="00AC419F" w:rsidRPr="00AC419F" w:rsidRDefault="00AC419F" w:rsidP="00BC4455">
      <w:pPr>
        <w:widowControl w:val="0"/>
        <w:spacing w:after="160"/>
        <w:ind w:right="565"/>
        <w:rPr>
          <w:rFonts w:ascii="Sylfaen" w:hAnsi="Sylfaen"/>
          <w:b/>
          <w:sz w:val="18"/>
          <w:szCs w:val="18"/>
        </w:rPr>
      </w:pPr>
      <w:r w:rsidRPr="00AC419F">
        <w:rPr>
          <w:rFonts w:ascii="Sylfaen" w:hAnsi="Sylfaen"/>
          <w:b/>
          <w:sz w:val="18"/>
          <w:szCs w:val="18"/>
        </w:rPr>
        <w:t>4. Вытекающее из настоящей гарантии право бенефициара требовать уплаты суммы гарантии может быть передано другому лицу с письменного согласия лица, дающего гарантию.</w:t>
      </w:r>
    </w:p>
    <w:p w14:paraId="5818C981" w14:textId="7D46726F" w:rsidR="00AC419F" w:rsidRPr="00AC419F" w:rsidRDefault="00AC419F" w:rsidP="00BC4455">
      <w:pPr>
        <w:widowControl w:val="0"/>
        <w:spacing w:after="160"/>
        <w:ind w:right="565"/>
        <w:rPr>
          <w:rFonts w:ascii="Sylfaen" w:hAnsi="Sylfaen"/>
          <w:b/>
          <w:sz w:val="18"/>
          <w:szCs w:val="18"/>
        </w:rPr>
      </w:pPr>
      <w:r w:rsidRPr="00AC419F">
        <w:rPr>
          <w:rFonts w:ascii="Sylfaen" w:hAnsi="Sylfaen"/>
          <w:b/>
          <w:sz w:val="18"/>
          <w:szCs w:val="18"/>
        </w:rPr>
        <w:t>5. Гарантия действует у бенефициара в коде_________________________________________</w:t>
      </w:r>
      <w:r w:rsidRPr="00AC419F">
        <w:t xml:space="preserve">                                                  </w:t>
      </w:r>
      <w:r w:rsidRPr="00AC419F">
        <w:rPr>
          <w:rFonts w:ascii="Sylfaen" w:hAnsi="Sylfaen"/>
          <w:b/>
          <w:sz w:val="18"/>
          <w:szCs w:val="18"/>
        </w:rPr>
        <w:t>код процедуры</w:t>
      </w:r>
    </w:p>
    <w:p w14:paraId="0D2EB116" w14:textId="0E103787" w:rsidR="00AC419F" w:rsidRPr="00AC419F" w:rsidRDefault="00512EB1" w:rsidP="00BC4455">
      <w:pPr>
        <w:widowControl w:val="0"/>
        <w:spacing w:after="160"/>
        <w:ind w:right="565"/>
        <w:rPr>
          <w:rFonts w:ascii="Sylfaen" w:hAnsi="Sylfaen"/>
          <w:b/>
          <w:sz w:val="18"/>
          <w:szCs w:val="18"/>
        </w:rPr>
      </w:pPr>
      <w:r w:rsidRPr="00512EB1">
        <w:rPr>
          <w:rFonts w:ascii="Sylfaen" w:hAnsi="Sylfaen"/>
          <w:b/>
          <w:sz w:val="18"/>
          <w:szCs w:val="18"/>
        </w:rPr>
        <w:t>девяносто рабочих дней с даты подачи принципалом заявки на участие в организованном закупочном процессе. Информацию о факте выдачи настоящей гарантии: номер гарантии, наименование банка-эмитента и код, указанные в пункте 1 настоящей гарантии, без указания денежной суммы лицо, дающее гарантию, направляет со своего официального электронного адреса. почтовый адрес в день выдачи гарантии лицу, указанному в приглашении на процедуру закупки, указанной в настоящем пункте: на адрес электронной почты секретаря оценочной комиссии.</w:t>
      </w:r>
      <w:r w:rsidR="00AC419F" w:rsidRPr="00AC419F">
        <w:rPr>
          <w:rFonts w:ascii="Sylfaen" w:hAnsi="Sylfaen"/>
          <w:b/>
          <w:sz w:val="18"/>
          <w:szCs w:val="18"/>
        </w:rPr>
        <w:t xml:space="preserve">                                   </w:t>
      </w:r>
    </w:p>
    <w:p w14:paraId="3105E64A" w14:textId="77777777" w:rsidR="00512EB1" w:rsidRPr="00512EB1" w:rsidRDefault="00512EB1" w:rsidP="00512EB1">
      <w:pPr>
        <w:widowControl w:val="0"/>
        <w:spacing w:after="160"/>
        <w:ind w:right="565"/>
        <w:rPr>
          <w:rFonts w:ascii="Sylfaen" w:hAnsi="Sylfaen"/>
          <w:b/>
          <w:sz w:val="18"/>
          <w:szCs w:val="18"/>
        </w:rPr>
      </w:pPr>
      <w:r w:rsidRPr="00512EB1">
        <w:rPr>
          <w:rFonts w:ascii="Sylfaen" w:hAnsi="Sylfaen"/>
          <w:b/>
          <w:sz w:val="18"/>
          <w:szCs w:val="18"/>
        </w:rPr>
        <w:t>6. Бенефициар предъявляет претензию гаранту в письменной форме. К требованию прилагается копия протокола заседания оценочной комиссии об отклонении заявки.</w:t>
      </w:r>
    </w:p>
    <w:p w14:paraId="30553252" w14:textId="4A60676C" w:rsidR="00AC419F" w:rsidRDefault="00512EB1" w:rsidP="00512EB1">
      <w:pPr>
        <w:widowControl w:val="0"/>
        <w:spacing w:after="160"/>
        <w:ind w:right="565"/>
        <w:rPr>
          <w:rFonts w:ascii="Sylfaen" w:hAnsi="Sylfaen"/>
          <w:b/>
          <w:sz w:val="18"/>
          <w:szCs w:val="18"/>
        </w:rPr>
      </w:pPr>
      <w:r w:rsidRPr="00512EB1">
        <w:rPr>
          <w:rFonts w:ascii="Sylfaen" w:hAnsi="Sylfaen"/>
          <w:b/>
          <w:sz w:val="18"/>
          <w:szCs w:val="18"/>
        </w:rPr>
        <w:t xml:space="preserve">7. После получения претензии и приложенных документов, представленных бенефициаром, гарант в </w:t>
      </w:r>
      <w:r w:rsidRPr="00512EB1">
        <w:rPr>
          <w:rFonts w:ascii="Sylfaen" w:hAnsi="Sylfaen"/>
          <w:b/>
          <w:sz w:val="18"/>
          <w:szCs w:val="18"/>
        </w:rPr>
        <w:lastRenderedPageBreak/>
        <w:t>течение максимум пяти рабочих дней рассматривает представленную претензию и приложенные документы на предмет их соответствия условиям настоящей гарантии.</w:t>
      </w:r>
    </w:p>
    <w:p w14:paraId="649C7AB4" w14:textId="77777777" w:rsidR="00512EB1" w:rsidRPr="00512EB1" w:rsidRDefault="00512EB1" w:rsidP="00512EB1">
      <w:pPr>
        <w:widowControl w:val="0"/>
        <w:spacing w:after="160"/>
        <w:ind w:right="565"/>
        <w:rPr>
          <w:rFonts w:ascii="Sylfaen" w:hAnsi="Sylfaen"/>
          <w:b/>
          <w:sz w:val="18"/>
          <w:szCs w:val="18"/>
        </w:rPr>
      </w:pPr>
      <w:r w:rsidRPr="00512EB1">
        <w:rPr>
          <w:rFonts w:ascii="Sylfaen" w:hAnsi="Sylfaen"/>
          <w:b/>
          <w:sz w:val="18"/>
          <w:szCs w:val="18"/>
        </w:rPr>
        <w:t>8. Гарант отклоняет требование бенефициара, если:</w:t>
      </w:r>
    </w:p>
    <w:p w14:paraId="621C26F4" w14:textId="77777777" w:rsidR="00512EB1" w:rsidRPr="00512EB1" w:rsidRDefault="00512EB1" w:rsidP="00512EB1">
      <w:pPr>
        <w:widowControl w:val="0"/>
        <w:spacing w:after="160"/>
        <w:ind w:right="565"/>
        <w:rPr>
          <w:rFonts w:ascii="Sylfaen" w:hAnsi="Sylfaen"/>
          <w:b/>
          <w:sz w:val="18"/>
          <w:szCs w:val="18"/>
        </w:rPr>
      </w:pPr>
      <w:r w:rsidRPr="00512EB1">
        <w:rPr>
          <w:rFonts w:ascii="Sylfaen" w:hAnsi="Sylfaen"/>
          <w:b/>
          <w:sz w:val="18"/>
          <w:szCs w:val="18"/>
        </w:rPr>
        <w:t>1) претензия или приложенные документы не соответствуют условиям настоящей гарантии;</w:t>
      </w:r>
    </w:p>
    <w:p w14:paraId="6D0F3721" w14:textId="77777777" w:rsidR="00512EB1" w:rsidRPr="00512EB1" w:rsidRDefault="00512EB1" w:rsidP="00512EB1">
      <w:pPr>
        <w:widowControl w:val="0"/>
        <w:spacing w:after="160"/>
        <w:ind w:right="565"/>
        <w:rPr>
          <w:rFonts w:ascii="Sylfaen" w:hAnsi="Sylfaen"/>
          <w:b/>
          <w:sz w:val="18"/>
          <w:szCs w:val="18"/>
        </w:rPr>
      </w:pPr>
      <w:r w:rsidRPr="00512EB1">
        <w:rPr>
          <w:rFonts w:ascii="Sylfaen" w:hAnsi="Sylfaen"/>
          <w:b/>
          <w:sz w:val="18"/>
          <w:szCs w:val="18"/>
        </w:rPr>
        <w:t xml:space="preserve">2) претензия предъявлена </w:t>
      </w:r>
      <w:r w:rsidRPr="00512EB1">
        <w:rPr>
          <w:b/>
          <w:sz w:val="18"/>
          <w:szCs w:val="18"/>
        </w:rPr>
        <w:t>​​</w:t>
      </w:r>
      <w:r w:rsidRPr="00512EB1">
        <w:rPr>
          <w:rFonts w:ascii="Sylfaen" w:hAnsi="Sylfaen" w:cs="Sylfaen"/>
          <w:b/>
          <w:sz w:val="18"/>
          <w:szCs w:val="18"/>
        </w:rPr>
        <w:t>по</w:t>
      </w:r>
      <w:r w:rsidRPr="00512EB1">
        <w:rPr>
          <w:rFonts w:ascii="Sylfaen" w:hAnsi="Sylfaen"/>
          <w:b/>
          <w:sz w:val="18"/>
          <w:szCs w:val="18"/>
        </w:rPr>
        <w:t xml:space="preserve"> </w:t>
      </w:r>
      <w:r w:rsidRPr="00512EB1">
        <w:rPr>
          <w:rFonts w:ascii="Sylfaen" w:hAnsi="Sylfaen" w:cs="Sylfaen"/>
          <w:b/>
          <w:sz w:val="18"/>
          <w:szCs w:val="18"/>
        </w:rPr>
        <w:t>истечении</w:t>
      </w:r>
      <w:r w:rsidRPr="00512EB1">
        <w:rPr>
          <w:rFonts w:ascii="Sylfaen" w:hAnsi="Sylfaen"/>
          <w:b/>
          <w:sz w:val="18"/>
          <w:szCs w:val="18"/>
        </w:rPr>
        <w:t xml:space="preserve"> </w:t>
      </w:r>
      <w:r w:rsidRPr="00512EB1">
        <w:rPr>
          <w:rFonts w:ascii="Sylfaen" w:hAnsi="Sylfaen" w:cs="Sylfaen"/>
          <w:b/>
          <w:sz w:val="18"/>
          <w:szCs w:val="18"/>
        </w:rPr>
        <w:t>срока</w:t>
      </w:r>
      <w:r w:rsidRPr="00512EB1">
        <w:rPr>
          <w:rFonts w:ascii="Sylfaen" w:hAnsi="Sylfaen"/>
          <w:b/>
          <w:sz w:val="18"/>
          <w:szCs w:val="18"/>
        </w:rPr>
        <w:t xml:space="preserve">, </w:t>
      </w:r>
      <w:r w:rsidRPr="00512EB1">
        <w:rPr>
          <w:rFonts w:ascii="Sylfaen" w:hAnsi="Sylfaen" w:cs="Sylfaen"/>
          <w:b/>
          <w:sz w:val="18"/>
          <w:szCs w:val="18"/>
        </w:rPr>
        <w:t>установленного</w:t>
      </w:r>
      <w:r w:rsidRPr="00512EB1">
        <w:rPr>
          <w:rFonts w:ascii="Sylfaen" w:hAnsi="Sylfaen"/>
          <w:b/>
          <w:sz w:val="18"/>
          <w:szCs w:val="18"/>
        </w:rPr>
        <w:t xml:space="preserve"> </w:t>
      </w:r>
      <w:r w:rsidRPr="00512EB1">
        <w:rPr>
          <w:rFonts w:ascii="Sylfaen" w:hAnsi="Sylfaen" w:cs="Sylfaen"/>
          <w:b/>
          <w:sz w:val="18"/>
          <w:szCs w:val="18"/>
        </w:rPr>
        <w:t>гарантией</w:t>
      </w:r>
      <w:r w:rsidRPr="00512EB1">
        <w:rPr>
          <w:rFonts w:ascii="Sylfaen" w:hAnsi="Sylfaen"/>
          <w:b/>
          <w:sz w:val="18"/>
          <w:szCs w:val="18"/>
        </w:rPr>
        <w:t>.</w:t>
      </w:r>
    </w:p>
    <w:p w14:paraId="7BC2DAAE" w14:textId="77777777" w:rsidR="00512EB1" w:rsidRPr="00512EB1" w:rsidRDefault="00512EB1" w:rsidP="00512EB1">
      <w:pPr>
        <w:widowControl w:val="0"/>
        <w:spacing w:after="160"/>
        <w:ind w:right="565"/>
        <w:rPr>
          <w:rFonts w:ascii="Sylfaen" w:hAnsi="Sylfaen"/>
          <w:b/>
          <w:sz w:val="18"/>
          <w:szCs w:val="18"/>
        </w:rPr>
      </w:pPr>
      <w:r w:rsidRPr="00512EB1">
        <w:rPr>
          <w:rFonts w:ascii="Sylfaen" w:hAnsi="Sylfaen"/>
          <w:b/>
          <w:sz w:val="18"/>
          <w:szCs w:val="18"/>
        </w:rPr>
        <w:t>9. В случае принятия решения об отказе в удовлетворении требования гарант незамедлительно, но не позднее того же рабочего дня, информирует бенефициара об отказе.</w:t>
      </w:r>
    </w:p>
    <w:p w14:paraId="7D4C426A" w14:textId="77777777" w:rsidR="00512EB1" w:rsidRPr="00512EB1" w:rsidRDefault="00512EB1" w:rsidP="00512EB1">
      <w:pPr>
        <w:widowControl w:val="0"/>
        <w:spacing w:after="160"/>
        <w:ind w:right="565"/>
        <w:rPr>
          <w:rFonts w:ascii="Sylfaen" w:hAnsi="Sylfaen"/>
          <w:b/>
          <w:sz w:val="18"/>
          <w:szCs w:val="18"/>
        </w:rPr>
      </w:pPr>
      <w:r w:rsidRPr="00512EB1">
        <w:rPr>
          <w:rFonts w:ascii="Sylfaen" w:hAnsi="Sylfaen"/>
          <w:b/>
          <w:sz w:val="18"/>
          <w:szCs w:val="18"/>
        </w:rPr>
        <w:t>10. К настоящей гарантии применяются соответствующие положения Гражданского кодекса Республики Армения.</w:t>
      </w:r>
    </w:p>
    <w:p w14:paraId="52728BC0" w14:textId="719CCA6D" w:rsidR="00AC419F" w:rsidRDefault="00512EB1" w:rsidP="00512EB1">
      <w:pPr>
        <w:widowControl w:val="0"/>
        <w:spacing w:after="160"/>
        <w:ind w:right="565"/>
        <w:rPr>
          <w:rFonts w:ascii="Sylfaen" w:hAnsi="Sylfaen"/>
          <w:b/>
          <w:sz w:val="18"/>
          <w:szCs w:val="18"/>
        </w:rPr>
      </w:pPr>
      <w:r w:rsidRPr="00512EB1">
        <w:rPr>
          <w:rFonts w:ascii="Sylfaen" w:hAnsi="Sylfaen"/>
          <w:b/>
          <w:sz w:val="18"/>
          <w:szCs w:val="18"/>
        </w:rPr>
        <w:t>11. Споры, возникающие в связи с настоящей гарантией, подлежат разрешению в порядке, установленном законодательством Республики Армения</w:t>
      </w:r>
    </w:p>
    <w:p w14:paraId="28C094A6" w14:textId="06EE3FAF" w:rsidR="00AC419F" w:rsidRPr="00512EB1" w:rsidRDefault="00512EB1" w:rsidP="00BC4455">
      <w:pPr>
        <w:widowControl w:val="0"/>
        <w:spacing w:after="160"/>
        <w:ind w:right="565"/>
        <w:rPr>
          <w:rFonts w:ascii="Sylfaen" w:hAnsi="Sylfaen"/>
          <w:b/>
          <w:sz w:val="18"/>
          <w:szCs w:val="18"/>
        </w:rPr>
      </w:pPr>
      <w:r w:rsidRPr="00512EB1">
        <w:rPr>
          <w:rFonts w:ascii="Sylfaen" w:hAnsi="Sylfaen"/>
          <w:b/>
          <w:sz w:val="18"/>
          <w:szCs w:val="18"/>
        </w:rPr>
        <w:t>руководитель исполнительного органа____________________________________________</w:t>
      </w:r>
    </w:p>
    <w:p w14:paraId="288232A2" w14:textId="7ABB068F" w:rsidR="00AC419F" w:rsidRPr="00512EB1" w:rsidRDefault="00512EB1" w:rsidP="00BC4455">
      <w:pPr>
        <w:widowControl w:val="0"/>
        <w:spacing w:after="160"/>
        <w:ind w:right="565"/>
        <w:rPr>
          <w:rFonts w:ascii="Sylfaen" w:hAnsi="Sylfaen"/>
          <w:b/>
          <w:sz w:val="18"/>
          <w:szCs w:val="18"/>
        </w:rPr>
      </w:pPr>
      <w:r w:rsidRPr="00512EB1">
        <w:rPr>
          <w:rFonts w:ascii="Sylfaen" w:hAnsi="Sylfaen"/>
          <w:b/>
          <w:sz w:val="18"/>
          <w:szCs w:val="18"/>
        </w:rPr>
        <w:t xml:space="preserve">                                                                         месяц, число, год</w:t>
      </w:r>
    </w:p>
    <w:p w14:paraId="34DAC1BC" w14:textId="47470D68" w:rsidR="00AC419F" w:rsidRDefault="00AC419F" w:rsidP="00BC4455">
      <w:pPr>
        <w:widowControl w:val="0"/>
        <w:spacing w:after="160"/>
        <w:ind w:right="565"/>
        <w:rPr>
          <w:rFonts w:ascii="Sylfaen" w:hAnsi="Sylfaen"/>
          <w:b/>
          <w:sz w:val="18"/>
          <w:szCs w:val="18"/>
        </w:rPr>
      </w:pPr>
    </w:p>
    <w:p w14:paraId="0BDA2CE5" w14:textId="4BF90610" w:rsidR="00AC419F" w:rsidRPr="00512EB1" w:rsidRDefault="00AC419F" w:rsidP="00BC4455">
      <w:pPr>
        <w:widowControl w:val="0"/>
        <w:spacing w:after="160"/>
        <w:ind w:right="565"/>
        <w:rPr>
          <w:rFonts w:ascii="Sylfaen" w:hAnsi="Sylfaen"/>
          <w:b/>
          <w:sz w:val="22"/>
          <w:szCs w:val="22"/>
        </w:rPr>
      </w:pPr>
    </w:p>
    <w:p w14:paraId="4D3446D8" w14:textId="3C7FE3AC" w:rsidR="00512EB1" w:rsidRPr="00512EB1" w:rsidRDefault="00512EB1" w:rsidP="00512EB1">
      <w:pPr>
        <w:widowControl w:val="0"/>
        <w:spacing w:after="160"/>
        <w:ind w:right="565"/>
        <w:rPr>
          <w:rFonts w:ascii="Sylfaen" w:hAnsi="Sylfaen"/>
          <w:b/>
          <w:sz w:val="22"/>
          <w:szCs w:val="22"/>
        </w:rPr>
      </w:pPr>
      <w:r w:rsidRPr="00512EB1">
        <w:rPr>
          <w:rFonts w:ascii="Sylfaen" w:hAnsi="Sylfaen"/>
          <w:b/>
          <w:sz w:val="22"/>
          <w:szCs w:val="22"/>
        </w:rPr>
        <w:t xml:space="preserve">                                                       ГАРАНТИЯ N __________</w:t>
      </w:r>
    </w:p>
    <w:p w14:paraId="2B6A687C" w14:textId="059787C6" w:rsidR="00AC419F" w:rsidRPr="00512EB1" w:rsidRDefault="00512EB1" w:rsidP="00512EB1">
      <w:pPr>
        <w:widowControl w:val="0"/>
        <w:spacing w:after="160"/>
        <w:ind w:right="565"/>
        <w:rPr>
          <w:rFonts w:ascii="Sylfaen" w:hAnsi="Sylfaen"/>
          <w:b/>
          <w:sz w:val="22"/>
          <w:szCs w:val="22"/>
        </w:rPr>
      </w:pPr>
      <w:r w:rsidRPr="00512EB1">
        <w:rPr>
          <w:rFonts w:ascii="Sylfaen" w:hAnsi="Sylfaen"/>
          <w:b/>
          <w:sz w:val="22"/>
          <w:szCs w:val="22"/>
        </w:rPr>
        <w:t xml:space="preserve">                                                           (предоставление квалификации)</w:t>
      </w:r>
    </w:p>
    <w:p w14:paraId="58F7658A" w14:textId="25FF39DF" w:rsidR="00AC419F" w:rsidRDefault="00AC419F" w:rsidP="00BC4455">
      <w:pPr>
        <w:widowControl w:val="0"/>
        <w:spacing w:after="160"/>
        <w:ind w:right="565"/>
        <w:rPr>
          <w:rFonts w:ascii="Sylfaen" w:hAnsi="Sylfaen"/>
          <w:b/>
          <w:sz w:val="18"/>
          <w:szCs w:val="18"/>
        </w:rPr>
      </w:pPr>
    </w:p>
    <w:p w14:paraId="4B5BF894" w14:textId="4AFEBDCB" w:rsidR="00AC419F" w:rsidRPr="00512EB1" w:rsidRDefault="00512EB1" w:rsidP="00BC4455">
      <w:pPr>
        <w:widowControl w:val="0"/>
        <w:spacing w:after="160"/>
        <w:ind w:right="565"/>
        <w:rPr>
          <w:rFonts w:ascii="Sylfaen" w:hAnsi="Sylfaen"/>
          <w:b/>
          <w:sz w:val="20"/>
          <w:szCs w:val="20"/>
        </w:rPr>
      </w:pPr>
      <w:r w:rsidRPr="00512EB1">
        <w:rPr>
          <w:rFonts w:ascii="Sylfaen" w:hAnsi="Sylfaen"/>
          <w:b/>
          <w:sz w:val="20"/>
          <w:szCs w:val="20"/>
        </w:rPr>
        <w:t>1. Настоящая гарантия (далее – гарантия)__________________________________</w:t>
      </w:r>
    </w:p>
    <w:p w14:paraId="417AA2E6" w14:textId="56604EF6" w:rsidR="00AC419F" w:rsidRPr="00512EB1" w:rsidRDefault="00512EB1" w:rsidP="00BC4455">
      <w:pPr>
        <w:widowControl w:val="0"/>
        <w:spacing w:after="160"/>
        <w:ind w:right="565"/>
        <w:rPr>
          <w:rFonts w:ascii="Sylfaen" w:hAnsi="Sylfaen"/>
          <w:b/>
          <w:sz w:val="18"/>
          <w:szCs w:val="18"/>
        </w:rPr>
      </w:pPr>
      <w:r w:rsidRPr="00512EB1">
        <w:rPr>
          <w:rFonts w:ascii="Sylfaen" w:hAnsi="Sylfaen"/>
          <w:b/>
          <w:sz w:val="18"/>
          <w:szCs w:val="18"/>
        </w:rPr>
        <w:t xml:space="preserve">                                                                            имя клиента</w:t>
      </w:r>
    </w:p>
    <w:p w14:paraId="579E5392" w14:textId="2161B5B9" w:rsidR="00512EB1" w:rsidRPr="00512EB1" w:rsidRDefault="00512EB1" w:rsidP="00512EB1">
      <w:pPr>
        <w:widowControl w:val="0"/>
        <w:spacing w:after="160"/>
        <w:ind w:right="565"/>
        <w:rPr>
          <w:rFonts w:ascii="Sylfaen" w:hAnsi="Sylfaen"/>
          <w:b/>
          <w:sz w:val="20"/>
          <w:szCs w:val="20"/>
        </w:rPr>
      </w:pPr>
      <w:r w:rsidRPr="00512EB1">
        <w:rPr>
          <w:rFonts w:ascii="Sylfaen" w:hAnsi="Sylfaen"/>
          <w:b/>
          <w:sz w:val="18"/>
          <w:szCs w:val="18"/>
        </w:rPr>
        <w:t>(</w:t>
      </w:r>
      <w:r w:rsidRPr="00512EB1">
        <w:rPr>
          <w:rFonts w:ascii="Sylfaen" w:hAnsi="Sylfaen"/>
          <w:b/>
          <w:sz w:val="20"/>
          <w:szCs w:val="20"/>
        </w:rPr>
        <w:t xml:space="preserve">далее - выгодоприобретатель) код процедуры, организованной по коду &lt;&lt; </w:t>
      </w:r>
      <w:r w:rsidRPr="00512EB1">
        <w:rPr>
          <w:rFonts w:ascii="Sylfaen" w:hAnsi="Sylfaen"/>
          <w:i/>
          <w:sz w:val="20"/>
          <w:szCs w:val="20"/>
        </w:rPr>
        <w:t>ЦЦПМП</w:t>
      </w:r>
      <w:r w:rsidRPr="00512EB1">
        <w:rPr>
          <w:rFonts w:ascii="Sylfaen" w:hAnsi="Sylfaen"/>
          <w:i/>
          <w:sz w:val="20"/>
          <w:szCs w:val="20"/>
          <w:lang w:val="af-ZA"/>
        </w:rPr>
        <w:t xml:space="preserve"> </w:t>
      </w:r>
      <w:r w:rsidRPr="00512EB1">
        <w:rPr>
          <w:rFonts w:ascii="Sylfaen" w:hAnsi="Sylfaen"/>
          <w:i/>
          <w:sz w:val="20"/>
          <w:szCs w:val="20"/>
        </w:rPr>
        <w:t>-</w:t>
      </w:r>
      <w:r w:rsidRPr="00512EB1">
        <w:rPr>
          <w:rFonts w:ascii="Sylfaen" w:hAnsi="Sylfaen"/>
          <w:i/>
          <w:sz w:val="20"/>
          <w:szCs w:val="20"/>
          <w:lang w:val="en-US"/>
        </w:rPr>
        <w:t>GHAPDZB</w:t>
      </w:r>
      <w:r w:rsidRPr="00512EB1">
        <w:rPr>
          <w:rFonts w:ascii="Sylfaen" w:hAnsi="Sylfaen"/>
          <w:i/>
          <w:sz w:val="20"/>
          <w:szCs w:val="20"/>
        </w:rPr>
        <w:t xml:space="preserve"> </w:t>
      </w:r>
      <w:r w:rsidRPr="00512EB1">
        <w:rPr>
          <w:rFonts w:ascii="Sylfaen" w:hAnsi="Sylfaen"/>
          <w:b/>
          <w:sz w:val="20"/>
          <w:szCs w:val="20"/>
        </w:rPr>
        <w:t>-</w:t>
      </w:r>
      <w:r w:rsidR="00803067" w:rsidRPr="00803067">
        <w:rPr>
          <w:rFonts w:ascii="Sylfaen" w:hAnsi="Sylfaen"/>
          <w:sz w:val="20"/>
          <w:szCs w:val="20"/>
        </w:rPr>
        <w:t xml:space="preserve">24/01 </w:t>
      </w:r>
      <w:r w:rsidRPr="00512EB1">
        <w:rPr>
          <w:rFonts w:ascii="Sylfaen" w:hAnsi="Sylfaen"/>
          <w:b/>
          <w:sz w:val="20"/>
          <w:szCs w:val="20"/>
        </w:rPr>
        <w:t>*&gt;&gt;</w:t>
      </w:r>
    </w:p>
    <w:p w14:paraId="4F83B267" w14:textId="6EB52911" w:rsidR="00AC419F" w:rsidRPr="00512EB1" w:rsidRDefault="00512EB1" w:rsidP="00512EB1">
      <w:pPr>
        <w:widowControl w:val="0"/>
        <w:spacing w:after="160"/>
        <w:ind w:right="565"/>
        <w:rPr>
          <w:rFonts w:ascii="Sylfaen" w:hAnsi="Sylfaen"/>
          <w:b/>
          <w:sz w:val="20"/>
          <w:szCs w:val="20"/>
        </w:rPr>
      </w:pPr>
      <w:r w:rsidRPr="00512EB1">
        <w:rPr>
          <w:rFonts w:ascii="Sylfaen" w:hAnsi="Sylfaen"/>
          <w:b/>
          <w:sz w:val="20"/>
          <w:szCs w:val="20"/>
        </w:rPr>
        <w:t>в результате процедуры покупки_________________________</w:t>
      </w:r>
    </w:p>
    <w:p w14:paraId="1CB0CBE9" w14:textId="05D57752" w:rsidR="00AC419F" w:rsidRDefault="00512EB1" w:rsidP="00BC4455">
      <w:pPr>
        <w:widowControl w:val="0"/>
        <w:spacing w:after="160"/>
        <w:ind w:right="565"/>
        <w:rPr>
          <w:rFonts w:ascii="Sylfaen" w:hAnsi="Sylfaen"/>
          <w:b/>
          <w:sz w:val="18"/>
          <w:szCs w:val="18"/>
        </w:rPr>
      </w:pPr>
      <w:r w:rsidRPr="00512EB1">
        <w:rPr>
          <w:rFonts w:ascii="Sylfaen" w:hAnsi="Sylfaen"/>
          <w:b/>
          <w:sz w:val="18"/>
          <w:szCs w:val="18"/>
        </w:rPr>
        <w:t xml:space="preserve">                                                                           имя выбранного участника</w:t>
      </w:r>
    </w:p>
    <w:p w14:paraId="1CEF7645" w14:textId="202D3490" w:rsidR="00512EB1" w:rsidRDefault="00512EB1" w:rsidP="00512EB1">
      <w:pPr>
        <w:widowControl w:val="0"/>
        <w:spacing w:after="160"/>
        <w:ind w:right="565"/>
        <w:rPr>
          <w:rFonts w:ascii="Sylfaen" w:hAnsi="Sylfaen"/>
          <w:b/>
          <w:sz w:val="18"/>
          <w:szCs w:val="18"/>
        </w:rPr>
      </w:pPr>
      <w:r w:rsidRPr="00512EB1">
        <w:rPr>
          <w:rFonts w:ascii="Sylfaen" w:hAnsi="Sylfaen"/>
          <w:b/>
          <w:sz w:val="18"/>
          <w:szCs w:val="18"/>
        </w:rPr>
        <w:t>(далее - Принципал) N______________________________________</w:t>
      </w:r>
    </w:p>
    <w:p w14:paraId="3C53358C" w14:textId="4EB39A3D" w:rsidR="00512EB1" w:rsidRPr="00512EB1" w:rsidRDefault="00512EB1" w:rsidP="00512EB1">
      <w:pPr>
        <w:widowControl w:val="0"/>
        <w:spacing w:after="160"/>
        <w:ind w:right="565"/>
        <w:rPr>
          <w:rFonts w:ascii="Sylfaen" w:hAnsi="Sylfaen"/>
          <w:b/>
          <w:sz w:val="18"/>
          <w:szCs w:val="18"/>
        </w:rPr>
      </w:pPr>
      <w:r w:rsidRPr="00512EB1">
        <w:rPr>
          <w:rFonts w:ascii="Sylfaen" w:hAnsi="Sylfaen"/>
          <w:b/>
          <w:sz w:val="18"/>
          <w:szCs w:val="18"/>
        </w:rPr>
        <w:t xml:space="preserve">                                              номер заключаемого договора                                                              </w:t>
      </w:r>
    </w:p>
    <w:p w14:paraId="694F2D19" w14:textId="2998FB47" w:rsidR="00512EB1" w:rsidRDefault="00512EB1" w:rsidP="00512EB1">
      <w:pPr>
        <w:widowControl w:val="0"/>
        <w:spacing w:after="160"/>
        <w:ind w:right="565"/>
        <w:rPr>
          <w:rFonts w:ascii="Sylfaen" w:hAnsi="Sylfaen"/>
          <w:b/>
          <w:sz w:val="18"/>
          <w:szCs w:val="18"/>
        </w:rPr>
      </w:pPr>
      <w:r w:rsidRPr="00512EB1">
        <w:rPr>
          <w:rFonts w:ascii="Sylfaen" w:hAnsi="Sylfaen"/>
          <w:b/>
          <w:sz w:val="18"/>
          <w:szCs w:val="18"/>
        </w:rPr>
        <w:t>предоставление квалификации, необходимой для выполнения договорных обязательств (далее – гарантированные обязательства).</w:t>
      </w:r>
    </w:p>
    <w:p w14:paraId="21524C8F" w14:textId="2DC8205E" w:rsidR="00512EB1" w:rsidRPr="006626EE" w:rsidRDefault="00512EB1" w:rsidP="00BC4455">
      <w:pPr>
        <w:widowControl w:val="0"/>
        <w:spacing w:after="160"/>
        <w:ind w:right="565"/>
        <w:rPr>
          <w:rFonts w:ascii="Sylfaen" w:hAnsi="Sylfaen"/>
          <w:b/>
          <w:sz w:val="18"/>
          <w:szCs w:val="18"/>
        </w:rPr>
      </w:pPr>
      <w:r w:rsidRPr="00512EB1">
        <w:rPr>
          <w:rFonts w:ascii="Sylfaen" w:hAnsi="Sylfaen"/>
          <w:b/>
          <w:sz w:val="18"/>
          <w:szCs w:val="18"/>
        </w:rPr>
        <w:t xml:space="preserve">2. С гарантией (далее </w:t>
      </w:r>
      <w:r w:rsidR="006626EE">
        <w:rPr>
          <w:rFonts w:ascii="Sylfaen" w:hAnsi="Sylfaen"/>
          <w:b/>
          <w:sz w:val="18"/>
          <w:szCs w:val="18"/>
        </w:rPr>
        <w:t>–</w:t>
      </w:r>
      <w:r w:rsidRPr="00512EB1">
        <w:rPr>
          <w:rFonts w:ascii="Sylfaen" w:hAnsi="Sylfaen"/>
          <w:b/>
          <w:sz w:val="18"/>
          <w:szCs w:val="18"/>
        </w:rPr>
        <w:t xml:space="preserve"> поручитель</w:t>
      </w:r>
      <w:r w:rsidR="006626EE" w:rsidRPr="006626EE">
        <w:rPr>
          <w:rFonts w:ascii="Sylfaen" w:hAnsi="Sylfaen"/>
          <w:b/>
          <w:sz w:val="18"/>
          <w:szCs w:val="18"/>
        </w:rPr>
        <w:t>_____________________________________________________________</w:t>
      </w:r>
    </w:p>
    <w:p w14:paraId="2887403C" w14:textId="41E80F85" w:rsidR="00512EB1" w:rsidRPr="006626EE" w:rsidRDefault="006626EE" w:rsidP="00BC4455">
      <w:pPr>
        <w:widowControl w:val="0"/>
        <w:spacing w:after="160"/>
        <w:ind w:right="565"/>
        <w:rPr>
          <w:rFonts w:ascii="Sylfaen" w:hAnsi="Sylfaen"/>
          <w:b/>
          <w:sz w:val="18"/>
          <w:szCs w:val="18"/>
        </w:rPr>
      </w:pPr>
      <w:r w:rsidRPr="006626EE">
        <w:rPr>
          <w:rFonts w:ascii="Sylfaen" w:hAnsi="Sylfaen"/>
          <w:b/>
          <w:sz w:val="18"/>
          <w:szCs w:val="18"/>
        </w:rPr>
        <w:t xml:space="preserve">                                                   наименование банка или страховой организации, выдавшей гарантию</w:t>
      </w:r>
    </w:p>
    <w:p w14:paraId="1A8CAF9E" w14:textId="69859089" w:rsidR="00512EB1" w:rsidRPr="006626EE" w:rsidRDefault="006626EE" w:rsidP="00BC4455">
      <w:pPr>
        <w:widowControl w:val="0"/>
        <w:spacing w:after="160"/>
        <w:ind w:right="565"/>
        <w:rPr>
          <w:rFonts w:ascii="Sylfaen" w:hAnsi="Sylfaen"/>
          <w:b/>
          <w:sz w:val="18"/>
          <w:szCs w:val="18"/>
        </w:rPr>
      </w:pPr>
      <w:r w:rsidRPr="006626EE">
        <w:rPr>
          <w:rFonts w:ascii="Sylfaen" w:hAnsi="Sylfaen"/>
          <w:b/>
          <w:sz w:val="18"/>
          <w:szCs w:val="18"/>
        </w:rPr>
        <w:t>лицо) безоговорочно обязуется уплатить бенефициару в порядке и в сроки, установленные настоящей гарантией (далее - требование) бенефициару____________________________________________________</w:t>
      </w:r>
    </w:p>
    <w:p w14:paraId="248167B9" w14:textId="306253E0" w:rsidR="00512EB1" w:rsidRPr="006626EE" w:rsidRDefault="006626EE" w:rsidP="00BC4455">
      <w:pPr>
        <w:widowControl w:val="0"/>
        <w:spacing w:after="160"/>
        <w:ind w:right="565"/>
        <w:rPr>
          <w:rFonts w:ascii="Sylfaen" w:hAnsi="Sylfaen"/>
          <w:b/>
          <w:sz w:val="18"/>
          <w:szCs w:val="18"/>
        </w:rPr>
      </w:pPr>
      <w:r w:rsidRPr="006626EE">
        <w:rPr>
          <w:rFonts w:ascii="Sylfaen" w:hAnsi="Sylfaen"/>
          <w:b/>
          <w:sz w:val="18"/>
          <w:szCs w:val="18"/>
        </w:rPr>
        <w:t xml:space="preserve">                                                                                          сумма цифрами и буквами</w:t>
      </w:r>
    </w:p>
    <w:p w14:paraId="04D3A2A1" w14:textId="0655A489" w:rsidR="00512EB1" w:rsidRPr="006626EE" w:rsidRDefault="006626EE" w:rsidP="00BC4455">
      <w:pPr>
        <w:widowControl w:val="0"/>
        <w:spacing w:after="160"/>
        <w:ind w:right="565"/>
        <w:rPr>
          <w:rFonts w:ascii="Sylfaen" w:hAnsi="Sylfaen"/>
          <w:b/>
          <w:sz w:val="18"/>
          <w:szCs w:val="18"/>
        </w:rPr>
      </w:pPr>
      <w:r w:rsidRPr="006626EE">
        <w:rPr>
          <w:rFonts w:ascii="Sylfaen" w:hAnsi="Sylfaen"/>
          <w:b/>
          <w:sz w:val="18"/>
          <w:szCs w:val="18"/>
        </w:rPr>
        <w:t>(далее – сумма гарантии) в течение десяти рабочих дней с момента получения запроса. Оплата производится переводом на счет получателя._____________________________________________</w:t>
      </w:r>
    </w:p>
    <w:p w14:paraId="558BEFB2" w14:textId="07997927" w:rsidR="00512EB1" w:rsidRPr="006626EE" w:rsidRDefault="006626EE" w:rsidP="00BC4455">
      <w:pPr>
        <w:widowControl w:val="0"/>
        <w:spacing w:after="160"/>
        <w:ind w:right="565"/>
        <w:rPr>
          <w:rFonts w:ascii="Sylfaen" w:hAnsi="Sylfaen"/>
          <w:b/>
          <w:sz w:val="18"/>
          <w:szCs w:val="18"/>
        </w:rPr>
      </w:pPr>
      <w:r w:rsidRPr="006626EE">
        <w:rPr>
          <w:rFonts w:ascii="Sylfaen" w:hAnsi="Sylfaen"/>
          <w:b/>
          <w:sz w:val="18"/>
          <w:szCs w:val="18"/>
        </w:rPr>
        <w:t xml:space="preserve">                                                                                             номер счета  </w:t>
      </w:r>
    </w:p>
    <w:p w14:paraId="220D7766" w14:textId="79AA4CCF" w:rsidR="00512EB1" w:rsidRDefault="00512EB1" w:rsidP="00BC4455">
      <w:pPr>
        <w:widowControl w:val="0"/>
        <w:spacing w:after="160"/>
        <w:ind w:right="565"/>
        <w:rPr>
          <w:rFonts w:ascii="Sylfaen" w:hAnsi="Sylfaen"/>
          <w:b/>
          <w:sz w:val="18"/>
          <w:szCs w:val="18"/>
        </w:rPr>
      </w:pPr>
    </w:p>
    <w:p w14:paraId="46210CDF" w14:textId="77777777" w:rsidR="006626EE" w:rsidRPr="006626EE" w:rsidRDefault="006626EE" w:rsidP="006626EE">
      <w:pPr>
        <w:widowControl w:val="0"/>
        <w:spacing w:after="160"/>
        <w:ind w:right="565"/>
        <w:rPr>
          <w:rFonts w:ascii="Sylfaen" w:hAnsi="Sylfaen"/>
          <w:b/>
          <w:sz w:val="20"/>
          <w:szCs w:val="20"/>
        </w:rPr>
      </w:pPr>
      <w:r w:rsidRPr="006626EE">
        <w:rPr>
          <w:rFonts w:ascii="Sylfaen" w:hAnsi="Sylfaen"/>
          <w:b/>
          <w:sz w:val="20"/>
          <w:szCs w:val="20"/>
        </w:rPr>
        <w:t>3. Данная гарантия является безотзывной.</w:t>
      </w:r>
    </w:p>
    <w:p w14:paraId="1551895A" w14:textId="7CF79981" w:rsidR="00512EB1" w:rsidRPr="006626EE" w:rsidRDefault="006626EE" w:rsidP="006626EE">
      <w:pPr>
        <w:widowControl w:val="0"/>
        <w:spacing w:after="160"/>
        <w:ind w:right="565"/>
        <w:rPr>
          <w:rFonts w:ascii="Sylfaen" w:hAnsi="Sylfaen"/>
          <w:b/>
          <w:sz w:val="20"/>
          <w:szCs w:val="20"/>
        </w:rPr>
      </w:pPr>
      <w:r w:rsidRPr="006626EE">
        <w:rPr>
          <w:rFonts w:ascii="Sylfaen" w:hAnsi="Sylfaen"/>
          <w:b/>
          <w:sz w:val="20"/>
          <w:szCs w:val="20"/>
        </w:rPr>
        <w:t xml:space="preserve">4. Вытекающее из настоящей гарантии право бенефициара требовать уплаты суммы гарантии </w:t>
      </w:r>
      <w:r w:rsidRPr="006626EE">
        <w:rPr>
          <w:rFonts w:ascii="Sylfaen" w:hAnsi="Sylfaen"/>
          <w:b/>
          <w:sz w:val="20"/>
          <w:szCs w:val="20"/>
        </w:rPr>
        <w:lastRenderedPageBreak/>
        <w:t>может быть передано другому лицу с письменного согласия лица, дающего гарантию.</w:t>
      </w:r>
    </w:p>
    <w:p w14:paraId="7FA94A94" w14:textId="50D4679B" w:rsidR="00512EB1" w:rsidRPr="006626EE" w:rsidRDefault="006626EE" w:rsidP="00BC4455">
      <w:pPr>
        <w:widowControl w:val="0"/>
        <w:spacing w:after="160"/>
        <w:ind w:right="565"/>
        <w:rPr>
          <w:rFonts w:ascii="Sylfaen" w:hAnsi="Sylfaen"/>
          <w:b/>
          <w:sz w:val="20"/>
          <w:szCs w:val="20"/>
        </w:rPr>
      </w:pPr>
      <w:r w:rsidRPr="006626EE">
        <w:rPr>
          <w:rFonts w:ascii="Sylfaen" w:hAnsi="Sylfaen"/>
          <w:b/>
          <w:sz w:val="20"/>
          <w:szCs w:val="20"/>
        </w:rPr>
        <w:t>5. Гарантия заключена между бенефициаром и принципалом N____________________________________</w:t>
      </w:r>
    </w:p>
    <w:p w14:paraId="1F39D790" w14:textId="4E096523" w:rsidR="00512EB1" w:rsidRDefault="006626EE" w:rsidP="00BC4455">
      <w:pPr>
        <w:widowControl w:val="0"/>
        <w:spacing w:after="160"/>
        <w:ind w:right="565"/>
        <w:rPr>
          <w:rFonts w:ascii="Sylfaen" w:hAnsi="Sylfaen"/>
          <w:b/>
          <w:sz w:val="18"/>
          <w:szCs w:val="18"/>
        </w:rPr>
      </w:pPr>
      <w:r w:rsidRPr="006626EE">
        <w:rPr>
          <w:rFonts w:ascii="Sylfaen" w:hAnsi="Sylfaen"/>
          <w:b/>
          <w:sz w:val="18"/>
          <w:szCs w:val="18"/>
        </w:rPr>
        <w:t xml:space="preserve">                                                                                                                  номер заключаемого договора</w:t>
      </w:r>
    </w:p>
    <w:p w14:paraId="5979BC4A" w14:textId="77777777" w:rsidR="006626EE" w:rsidRPr="006626EE" w:rsidRDefault="006626EE" w:rsidP="00BC4455">
      <w:pPr>
        <w:widowControl w:val="0"/>
        <w:spacing w:after="160"/>
        <w:ind w:right="565"/>
        <w:rPr>
          <w:rFonts w:ascii="Sylfaen" w:hAnsi="Sylfaen"/>
          <w:b/>
          <w:sz w:val="18"/>
          <w:szCs w:val="18"/>
        </w:rPr>
      </w:pPr>
    </w:p>
    <w:p w14:paraId="331919D5" w14:textId="0B14559E" w:rsidR="00512EB1" w:rsidRPr="006626EE" w:rsidRDefault="006626EE" w:rsidP="00BC4455">
      <w:pPr>
        <w:widowControl w:val="0"/>
        <w:spacing w:after="160"/>
        <w:ind w:right="565"/>
        <w:rPr>
          <w:rFonts w:ascii="Sylfaen" w:hAnsi="Sylfaen"/>
          <w:b/>
          <w:sz w:val="20"/>
          <w:szCs w:val="20"/>
        </w:rPr>
      </w:pPr>
      <w:r w:rsidRPr="006626EE">
        <w:rPr>
          <w:rFonts w:ascii="Sylfaen" w:hAnsi="Sylfaen"/>
          <w:b/>
          <w:sz w:val="20"/>
          <w:szCs w:val="20"/>
        </w:rPr>
        <w:t>с даты вступления в силу договора, который должен быть заключен с кодом__________________________</w:t>
      </w:r>
    </w:p>
    <w:p w14:paraId="0A99EC42" w14:textId="4D3DCC50" w:rsidR="006626EE" w:rsidRPr="006626EE" w:rsidRDefault="006626EE" w:rsidP="00BC4455">
      <w:pPr>
        <w:widowControl w:val="0"/>
        <w:spacing w:after="160"/>
        <w:ind w:right="565"/>
        <w:rPr>
          <w:rFonts w:ascii="Sylfaen" w:hAnsi="Sylfaen"/>
          <w:b/>
          <w:sz w:val="18"/>
          <w:szCs w:val="18"/>
        </w:rPr>
      </w:pPr>
      <w:r w:rsidRPr="006626EE">
        <w:rPr>
          <w:rFonts w:ascii="Sylfaen" w:hAnsi="Sylfaen"/>
          <w:b/>
          <w:sz w:val="18"/>
          <w:szCs w:val="18"/>
        </w:rPr>
        <w:t xml:space="preserve">    __________________________________________________________________________________________ </w:t>
      </w:r>
    </w:p>
    <w:p w14:paraId="6D6FC020" w14:textId="5FABB440" w:rsidR="00512EB1" w:rsidRPr="006626EE" w:rsidRDefault="006626EE" w:rsidP="00BC4455">
      <w:pPr>
        <w:widowControl w:val="0"/>
        <w:spacing w:after="160"/>
        <w:ind w:right="565"/>
        <w:rPr>
          <w:rFonts w:ascii="Sylfaen" w:hAnsi="Sylfaen"/>
          <w:b/>
          <w:sz w:val="16"/>
          <w:szCs w:val="16"/>
        </w:rPr>
      </w:pPr>
      <w:r w:rsidRPr="006626EE">
        <w:rPr>
          <w:rFonts w:ascii="Sylfaen" w:hAnsi="Sylfaen"/>
          <w:b/>
          <w:sz w:val="16"/>
          <w:szCs w:val="16"/>
        </w:rPr>
        <w:t xml:space="preserve">                    товара, предусмотренного в заключаемом договоре  крайний срок доставки</w:t>
      </w:r>
    </w:p>
    <w:p w14:paraId="3F045B36" w14:textId="252C0FBE" w:rsidR="00512EB1" w:rsidRDefault="00512EB1" w:rsidP="00BC4455">
      <w:pPr>
        <w:widowControl w:val="0"/>
        <w:spacing w:after="160"/>
        <w:ind w:right="565"/>
        <w:rPr>
          <w:rFonts w:ascii="Sylfaen" w:hAnsi="Sylfaen"/>
          <w:b/>
          <w:sz w:val="18"/>
          <w:szCs w:val="18"/>
        </w:rPr>
      </w:pPr>
    </w:p>
    <w:p w14:paraId="2664BFCC" w14:textId="56A35BBD" w:rsidR="00512EB1" w:rsidRPr="006626EE" w:rsidRDefault="006626EE" w:rsidP="00BC4455">
      <w:pPr>
        <w:widowControl w:val="0"/>
        <w:spacing w:after="160"/>
        <w:ind w:right="565"/>
        <w:rPr>
          <w:rFonts w:ascii="Sylfaen" w:hAnsi="Sylfaen"/>
          <w:b/>
          <w:sz w:val="20"/>
          <w:szCs w:val="20"/>
        </w:rPr>
      </w:pPr>
      <w:r w:rsidRPr="006626EE">
        <w:rPr>
          <w:rFonts w:ascii="Sylfaen" w:hAnsi="Sylfaen"/>
          <w:b/>
          <w:sz w:val="20"/>
          <w:szCs w:val="20"/>
        </w:rPr>
        <w:t>включая девяностый рабочий день, следующий за датой. В день выдачи гарантии гарант отправляет печатную версию оригинала настоящей гарантии со своего официального адреса электронной почты на адрес электронной почты секретаря оценочной комиссии, указанный в приглашении на закупочную процедуру, организованную код, указанный в пункте 1 настоящей гарантии.</w:t>
      </w:r>
    </w:p>
    <w:p w14:paraId="5FF18D83" w14:textId="77777777" w:rsidR="001027CF" w:rsidRPr="001027CF" w:rsidRDefault="001027CF" w:rsidP="001027CF">
      <w:pPr>
        <w:widowControl w:val="0"/>
        <w:spacing w:after="160"/>
        <w:ind w:right="565"/>
        <w:rPr>
          <w:rFonts w:ascii="Sylfaen" w:hAnsi="Sylfaen"/>
          <w:b/>
          <w:sz w:val="20"/>
          <w:szCs w:val="20"/>
        </w:rPr>
      </w:pPr>
      <w:r w:rsidRPr="001027CF">
        <w:rPr>
          <w:rFonts w:ascii="Sylfaen" w:hAnsi="Sylfaen"/>
          <w:b/>
          <w:sz w:val="20"/>
          <w:szCs w:val="20"/>
        </w:rPr>
        <w:t>6. Бенефициар предъявляет претензию гаранту в письменной форме. Вместе с запросом представляются следующие документы:</w:t>
      </w:r>
    </w:p>
    <w:p w14:paraId="2E5A4D0A" w14:textId="4D51BBD6" w:rsidR="00AC419F" w:rsidRPr="00157AC8" w:rsidRDefault="001027CF" w:rsidP="001027CF">
      <w:pPr>
        <w:widowControl w:val="0"/>
        <w:spacing w:after="160"/>
        <w:ind w:right="565"/>
        <w:rPr>
          <w:rFonts w:ascii="Sylfaen" w:hAnsi="Sylfaen"/>
          <w:b/>
          <w:sz w:val="20"/>
          <w:szCs w:val="20"/>
        </w:rPr>
      </w:pPr>
      <w:r w:rsidRPr="001027CF">
        <w:rPr>
          <w:rFonts w:ascii="Sylfaen" w:hAnsi="Sylfaen"/>
          <w:b/>
          <w:sz w:val="20"/>
          <w:szCs w:val="20"/>
        </w:rPr>
        <w:t>1) договора, заключенного с кодом N, в том числе в нем</w:t>
      </w:r>
      <w:r w:rsidR="00157AC8" w:rsidRPr="00157AC8">
        <w:rPr>
          <w:rFonts w:ascii="Sylfaen" w:hAnsi="Sylfaen"/>
          <w:b/>
          <w:sz w:val="20"/>
          <w:szCs w:val="20"/>
        </w:rPr>
        <w:t>___________________________________</w:t>
      </w:r>
    </w:p>
    <w:p w14:paraId="4BC0F02F" w14:textId="304AEE53" w:rsidR="001027CF" w:rsidRPr="00326AB0" w:rsidRDefault="00157AC8" w:rsidP="001027CF">
      <w:pPr>
        <w:widowControl w:val="0"/>
        <w:spacing w:after="160"/>
        <w:ind w:right="565"/>
        <w:rPr>
          <w:rFonts w:ascii="Sylfaen" w:hAnsi="Sylfaen"/>
          <w:b/>
          <w:sz w:val="20"/>
          <w:szCs w:val="20"/>
        </w:rPr>
      </w:pPr>
      <w:r w:rsidRPr="00326AB0">
        <w:rPr>
          <w:rFonts w:ascii="Sylfaen" w:hAnsi="Sylfaen"/>
          <w:b/>
          <w:sz w:val="20"/>
          <w:szCs w:val="20"/>
        </w:rPr>
        <w:t xml:space="preserve">                                                                                                           номер заключаемого договора</w:t>
      </w:r>
    </w:p>
    <w:p w14:paraId="6457FF5D" w14:textId="576A7E2F" w:rsidR="001027CF" w:rsidRDefault="00326AB0" w:rsidP="001027CF">
      <w:pPr>
        <w:widowControl w:val="0"/>
        <w:spacing w:after="160"/>
        <w:ind w:right="565"/>
        <w:rPr>
          <w:rFonts w:ascii="Sylfaen" w:hAnsi="Sylfaen"/>
          <w:b/>
          <w:sz w:val="20"/>
          <w:szCs w:val="20"/>
        </w:rPr>
      </w:pPr>
      <w:r w:rsidRPr="00326AB0">
        <w:rPr>
          <w:rFonts w:ascii="Sylfaen" w:hAnsi="Sylfaen"/>
          <w:b/>
          <w:sz w:val="20"/>
          <w:szCs w:val="20"/>
        </w:rPr>
        <w:t>копии изменений, дополнительных соглашений;</w:t>
      </w:r>
    </w:p>
    <w:p w14:paraId="01F99720" w14:textId="77777777" w:rsidR="00326AB0" w:rsidRPr="00326AB0" w:rsidRDefault="00326AB0" w:rsidP="00326AB0">
      <w:pPr>
        <w:widowControl w:val="0"/>
        <w:spacing w:after="160"/>
        <w:ind w:right="565"/>
        <w:rPr>
          <w:rFonts w:ascii="Sylfaen" w:hAnsi="Sylfaen"/>
          <w:b/>
          <w:sz w:val="20"/>
          <w:szCs w:val="20"/>
        </w:rPr>
      </w:pPr>
      <w:r w:rsidRPr="00326AB0">
        <w:rPr>
          <w:rFonts w:ascii="Sylfaen" w:hAnsi="Sylfaen"/>
          <w:b/>
          <w:sz w:val="20"/>
          <w:szCs w:val="20"/>
        </w:rPr>
        <w:t>2) опубликованное выгодоприобретателем в информационном бюллетене по адресу www.procurement.am уведомление об одностороннем расторжении договора;</w:t>
      </w:r>
    </w:p>
    <w:p w14:paraId="5F274AF7" w14:textId="77777777" w:rsidR="00326AB0" w:rsidRPr="00326AB0" w:rsidRDefault="00326AB0" w:rsidP="00326AB0">
      <w:pPr>
        <w:widowControl w:val="0"/>
        <w:spacing w:after="160"/>
        <w:ind w:right="565"/>
        <w:rPr>
          <w:rFonts w:ascii="Sylfaen" w:hAnsi="Sylfaen"/>
          <w:b/>
          <w:sz w:val="20"/>
          <w:szCs w:val="20"/>
        </w:rPr>
      </w:pPr>
      <w:r w:rsidRPr="00326AB0">
        <w:rPr>
          <w:rFonts w:ascii="Sylfaen" w:hAnsi="Sylfaen"/>
          <w:b/>
          <w:sz w:val="20"/>
          <w:szCs w:val="20"/>
        </w:rPr>
        <w:t>7. После получения претензии и приложенных документов, представленных бенефициаром, гарант в течение максимум пяти рабочих дней рассматривает представленную претензию и приложенные документы на предмет их соответствия условиям настоящей гарантии.</w:t>
      </w:r>
    </w:p>
    <w:p w14:paraId="0173C33F" w14:textId="77777777" w:rsidR="00326AB0" w:rsidRPr="00326AB0" w:rsidRDefault="00326AB0" w:rsidP="00326AB0">
      <w:pPr>
        <w:widowControl w:val="0"/>
        <w:spacing w:after="160"/>
        <w:ind w:right="565"/>
        <w:rPr>
          <w:rFonts w:ascii="Sylfaen" w:hAnsi="Sylfaen"/>
          <w:b/>
          <w:sz w:val="20"/>
          <w:szCs w:val="20"/>
        </w:rPr>
      </w:pPr>
      <w:r w:rsidRPr="00326AB0">
        <w:rPr>
          <w:rFonts w:ascii="Sylfaen" w:hAnsi="Sylfaen"/>
          <w:b/>
          <w:sz w:val="20"/>
          <w:szCs w:val="20"/>
        </w:rPr>
        <w:t>8. Гарант отклоняет требование бенефициара, если:</w:t>
      </w:r>
    </w:p>
    <w:p w14:paraId="70F8B1CF" w14:textId="51160660" w:rsidR="001027CF" w:rsidRDefault="00326AB0" w:rsidP="00326AB0">
      <w:pPr>
        <w:widowControl w:val="0"/>
        <w:spacing w:after="160"/>
        <w:ind w:right="565"/>
        <w:rPr>
          <w:rFonts w:ascii="Sylfaen" w:hAnsi="Sylfaen"/>
          <w:b/>
          <w:sz w:val="20"/>
          <w:szCs w:val="20"/>
        </w:rPr>
      </w:pPr>
      <w:r w:rsidRPr="00326AB0">
        <w:rPr>
          <w:rFonts w:ascii="Sylfaen" w:hAnsi="Sylfaen"/>
          <w:b/>
          <w:sz w:val="20"/>
          <w:szCs w:val="20"/>
        </w:rPr>
        <w:t>1) претензия или приложенные документы не соответствуют условиям настоящей гарантии;</w:t>
      </w:r>
    </w:p>
    <w:p w14:paraId="1D271949" w14:textId="77777777" w:rsidR="00326AB0" w:rsidRPr="00326AB0" w:rsidRDefault="00326AB0" w:rsidP="00326AB0">
      <w:pPr>
        <w:widowControl w:val="0"/>
        <w:spacing w:after="160"/>
        <w:ind w:right="565"/>
        <w:rPr>
          <w:rFonts w:ascii="Sylfaen" w:hAnsi="Sylfaen"/>
          <w:b/>
          <w:sz w:val="20"/>
          <w:szCs w:val="20"/>
        </w:rPr>
      </w:pPr>
      <w:r w:rsidRPr="00326AB0">
        <w:rPr>
          <w:rFonts w:ascii="Sylfaen" w:hAnsi="Sylfaen"/>
          <w:b/>
          <w:sz w:val="20"/>
          <w:szCs w:val="20"/>
        </w:rPr>
        <w:t xml:space="preserve">2) претензия предъявлена </w:t>
      </w:r>
      <w:r w:rsidRPr="00326AB0">
        <w:rPr>
          <w:b/>
          <w:sz w:val="20"/>
          <w:szCs w:val="20"/>
        </w:rPr>
        <w:t>​​</w:t>
      </w:r>
      <w:r w:rsidRPr="00326AB0">
        <w:rPr>
          <w:rFonts w:ascii="Sylfaen" w:hAnsi="Sylfaen" w:cs="Sylfaen"/>
          <w:b/>
          <w:sz w:val="20"/>
          <w:szCs w:val="20"/>
        </w:rPr>
        <w:t>по</w:t>
      </w:r>
      <w:r w:rsidRPr="00326AB0">
        <w:rPr>
          <w:rFonts w:ascii="Sylfaen" w:hAnsi="Sylfaen"/>
          <w:b/>
          <w:sz w:val="20"/>
          <w:szCs w:val="20"/>
        </w:rPr>
        <w:t xml:space="preserve"> </w:t>
      </w:r>
      <w:r w:rsidRPr="00326AB0">
        <w:rPr>
          <w:rFonts w:ascii="Sylfaen" w:hAnsi="Sylfaen" w:cs="Sylfaen"/>
          <w:b/>
          <w:sz w:val="20"/>
          <w:szCs w:val="20"/>
        </w:rPr>
        <w:t>истечении</w:t>
      </w:r>
      <w:r w:rsidRPr="00326AB0">
        <w:rPr>
          <w:rFonts w:ascii="Sylfaen" w:hAnsi="Sylfaen"/>
          <w:b/>
          <w:sz w:val="20"/>
          <w:szCs w:val="20"/>
        </w:rPr>
        <w:t xml:space="preserve"> </w:t>
      </w:r>
      <w:r w:rsidRPr="00326AB0">
        <w:rPr>
          <w:rFonts w:ascii="Sylfaen" w:hAnsi="Sylfaen" w:cs="Sylfaen"/>
          <w:b/>
          <w:sz w:val="20"/>
          <w:szCs w:val="20"/>
        </w:rPr>
        <w:t>срока</w:t>
      </w:r>
      <w:r w:rsidRPr="00326AB0">
        <w:rPr>
          <w:rFonts w:ascii="Sylfaen" w:hAnsi="Sylfaen"/>
          <w:b/>
          <w:sz w:val="20"/>
          <w:szCs w:val="20"/>
        </w:rPr>
        <w:t xml:space="preserve">, </w:t>
      </w:r>
      <w:r w:rsidRPr="00326AB0">
        <w:rPr>
          <w:rFonts w:ascii="Sylfaen" w:hAnsi="Sylfaen" w:cs="Sylfaen"/>
          <w:b/>
          <w:sz w:val="20"/>
          <w:szCs w:val="20"/>
        </w:rPr>
        <w:t>установленного</w:t>
      </w:r>
      <w:r w:rsidRPr="00326AB0">
        <w:rPr>
          <w:rFonts w:ascii="Sylfaen" w:hAnsi="Sylfaen"/>
          <w:b/>
          <w:sz w:val="20"/>
          <w:szCs w:val="20"/>
        </w:rPr>
        <w:t xml:space="preserve"> </w:t>
      </w:r>
      <w:r w:rsidRPr="00326AB0">
        <w:rPr>
          <w:rFonts w:ascii="Sylfaen" w:hAnsi="Sylfaen" w:cs="Sylfaen"/>
          <w:b/>
          <w:sz w:val="20"/>
          <w:szCs w:val="20"/>
        </w:rPr>
        <w:t>гарантией</w:t>
      </w:r>
      <w:r w:rsidRPr="00326AB0">
        <w:rPr>
          <w:rFonts w:ascii="Sylfaen" w:hAnsi="Sylfaen"/>
          <w:b/>
          <w:sz w:val="20"/>
          <w:szCs w:val="20"/>
        </w:rPr>
        <w:t>.</w:t>
      </w:r>
    </w:p>
    <w:p w14:paraId="0001D15A" w14:textId="77777777" w:rsidR="00326AB0" w:rsidRPr="00326AB0" w:rsidRDefault="00326AB0" w:rsidP="00326AB0">
      <w:pPr>
        <w:widowControl w:val="0"/>
        <w:spacing w:after="160"/>
        <w:ind w:right="565"/>
        <w:rPr>
          <w:rFonts w:ascii="Sylfaen" w:hAnsi="Sylfaen"/>
          <w:b/>
          <w:sz w:val="20"/>
          <w:szCs w:val="20"/>
        </w:rPr>
      </w:pPr>
      <w:r w:rsidRPr="00326AB0">
        <w:rPr>
          <w:rFonts w:ascii="Sylfaen" w:hAnsi="Sylfaen"/>
          <w:b/>
          <w:sz w:val="20"/>
          <w:szCs w:val="20"/>
        </w:rPr>
        <w:t>9. В случае принятия решения об отказе в удовлетворении требования гарант незамедлительно, но не позднее того же рабочего дня, информирует бенефициара об отказе.</w:t>
      </w:r>
    </w:p>
    <w:p w14:paraId="60C91647" w14:textId="77777777" w:rsidR="00326AB0" w:rsidRPr="00326AB0" w:rsidRDefault="00326AB0" w:rsidP="00326AB0">
      <w:pPr>
        <w:widowControl w:val="0"/>
        <w:spacing w:after="160"/>
        <w:ind w:right="565"/>
        <w:rPr>
          <w:rFonts w:ascii="Sylfaen" w:hAnsi="Sylfaen"/>
          <w:b/>
          <w:sz w:val="20"/>
          <w:szCs w:val="20"/>
        </w:rPr>
      </w:pPr>
      <w:r w:rsidRPr="00326AB0">
        <w:rPr>
          <w:rFonts w:ascii="Sylfaen" w:hAnsi="Sylfaen"/>
          <w:b/>
          <w:sz w:val="20"/>
          <w:szCs w:val="20"/>
        </w:rPr>
        <w:t>10. К настоящей гарантии применяются соответствующие положения Гражданского кодекса Республики Армения.</w:t>
      </w:r>
    </w:p>
    <w:p w14:paraId="5E359D45" w14:textId="1D687E8F" w:rsidR="001027CF" w:rsidRDefault="00326AB0" w:rsidP="00326AB0">
      <w:pPr>
        <w:widowControl w:val="0"/>
        <w:spacing w:after="160"/>
        <w:ind w:right="565"/>
        <w:rPr>
          <w:rFonts w:ascii="Sylfaen" w:hAnsi="Sylfaen"/>
          <w:b/>
          <w:sz w:val="20"/>
          <w:szCs w:val="20"/>
        </w:rPr>
      </w:pPr>
      <w:r w:rsidRPr="00326AB0">
        <w:rPr>
          <w:rFonts w:ascii="Sylfaen" w:hAnsi="Sylfaen"/>
          <w:b/>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14:paraId="14F0DD1E" w14:textId="38435EEC" w:rsidR="001027CF" w:rsidRPr="00326AB0" w:rsidRDefault="00326AB0" w:rsidP="001027CF">
      <w:pPr>
        <w:widowControl w:val="0"/>
        <w:spacing w:after="160"/>
        <w:ind w:right="565"/>
        <w:rPr>
          <w:rFonts w:ascii="Sylfaen" w:hAnsi="Sylfaen"/>
          <w:b/>
          <w:sz w:val="20"/>
          <w:szCs w:val="20"/>
        </w:rPr>
      </w:pPr>
      <w:r w:rsidRPr="00326AB0">
        <w:rPr>
          <w:rFonts w:ascii="Sylfaen" w:hAnsi="Sylfaen"/>
          <w:b/>
          <w:sz w:val="20"/>
          <w:szCs w:val="20"/>
        </w:rPr>
        <w:t>руководитель исполнительного органа_____________________________________________</w:t>
      </w:r>
    </w:p>
    <w:p w14:paraId="6B9E19A3" w14:textId="208A1D5B" w:rsidR="00326AB0" w:rsidRPr="00326AB0" w:rsidRDefault="00326AB0" w:rsidP="001027CF">
      <w:pPr>
        <w:widowControl w:val="0"/>
        <w:spacing w:after="160"/>
        <w:ind w:right="565"/>
        <w:rPr>
          <w:rFonts w:ascii="Sylfaen" w:hAnsi="Sylfaen"/>
          <w:b/>
          <w:sz w:val="20"/>
          <w:szCs w:val="20"/>
        </w:rPr>
      </w:pPr>
      <w:r w:rsidRPr="00326AB0">
        <w:rPr>
          <w:rFonts w:ascii="Sylfaen" w:hAnsi="Sylfaen"/>
          <w:b/>
          <w:sz w:val="20"/>
          <w:szCs w:val="20"/>
        </w:rPr>
        <w:t xml:space="preserve">                                                                           месяц, число, год</w:t>
      </w:r>
    </w:p>
    <w:p w14:paraId="63F2FA9F" w14:textId="7B858105" w:rsidR="00326AB0" w:rsidRDefault="00326AB0" w:rsidP="001027CF">
      <w:pPr>
        <w:widowControl w:val="0"/>
        <w:spacing w:after="160"/>
        <w:ind w:right="565"/>
        <w:rPr>
          <w:rFonts w:ascii="Sylfaen" w:hAnsi="Sylfaen"/>
          <w:b/>
          <w:sz w:val="20"/>
          <w:szCs w:val="20"/>
        </w:rPr>
      </w:pPr>
    </w:p>
    <w:p w14:paraId="4BB3A629" w14:textId="45FA4AC9" w:rsidR="00326AB0" w:rsidRDefault="00326AB0" w:rsidP="001027CF">
      <w:pPr>
        <w:widowControl w:val="0"/>
        <w:spacing w:after="160"/>
        <w:ind w:right="565"/>
        <w:rPr>
          <w:rFonts w:ascii="Sylfaen" w:hAnsi="Sylfaen"/>
          <w:b/>
          <w:sz w:val="20"/>
          <w:szCs w:val="20"/>
        </w:rPr>
      </w:pPr>
    </w:p>
    <w:p w14:paraId="2E13DD55" w14:textId="4B1ED753" w:rsidR="00326AB0" w:rsidRDefault="00326AB0" w:rsidP="001027CF">
      <w:pPr>
        <w:widowControl w:val="0"/>
        <w:spacing w:after="160"/>
        <w:ind w:right="565"/>
        <w:rPr>
          <w:rFonts w:ascii="Sylfaen" w:hAnsi="Sylfaen"/>
          <w:b/>
          <w:sz w:val="20"/>
          <w:szCs w:val="20"/>
        </w:rPr>
      </w:pPr>
    </w:p>
    <w:p w14:paraId="793775FF" w14:textId="5FB6B896" w:rsidR="00326AB0" w:rsidRDefault="00326AB0" w:rsidP="001027CF">
      <w:pPr>
        <w:widowControl w:val="0"/>
        <w:spacing w:after="160"/>
        <w:ind w:right="565"/>
        <w:rPr>
          <w:rFonts w:ascii="Sylfaen" w:hAnsi="Sylfaen"/>
          <w:b/>
          <w:sz w:val="20"/>
          <w:szCs w:val="20"/>
        </w:rPr>
      </w:pPr>
    </w:p>
    <w:p w14:paraId="7FD4438E" w14:textId="0D30A277" w:rsidR="00326AB0" w:rsidRDefault="00326AB0" w:rsidP="001027CF">
      <w:pPr>
        <w:widowControl w:val="0"/>
        <w:spacing w:after="160"/>
        <w:ind w:right="565"/>
        <w:rPr>
          <w:rFonts w:ascii="Sylfaen" w:hAnsi="Sylfaen"/>
          <w:b/>
          <w:sz w:val="20"/>
          <w:szCs w:val="20"/>
        </w:rPr>
      </w:pPr>
    </w:p>
    <w:p w14:paraId="1DD556B8" w14:textId="1C6CA01F" w:rsidR="00326AB0" w:rsidRDefault="00326AB0" w:rsidP="001027CF">
      <w:pPr>
        <w:widowControl w:val="0"/>
        <w:spacing w:after="160"/>
        <w:ind w:right="565"/>
        <w:rPr>
          <w:rFonts w:ascii="Sylfaen" w:hAnsi="Sylfaen"/>
          <w:b/>
          <w:sz w:val="20"/>
          <w:szCs w:val="20"/>
        </w:rPr>
      </w:pPr>
    </w:p>
    <w:p w14:paraId="0E477F7C" w14:textId="77777777" w:rsidR="00326AB0" w:rsidRPr="001027CF" w:rsidRDefault="00326AB0" w:rsidP="001027CF">
      <w:pPr>
        <w:widowControl w:val="0"/>
        <w:spacing w:after="160"/>
        <w:ind w:right="565"/>
        <w:rPr>
          <w:rFonts w:ascii="Sylfaen" w:hAnsi="Sylfaen"/>
          <w:b/>
          <w:sz w:val="20"/>
          <w:szCs w:val="20"/>
        </w:rPr>
      </w:pPr>
    </w:p>
    <w:p w14:paraId="75BD9FCD" w14:textId="5A477CB4" w:rsidR="003D2FE2" w:rsidRPr="009666CF" w:rsidRDefault="003D2FE2" w:rsidP="00AC419F">
      <w:pPr>
        <w:widowControl w:val="0"/>
        <w:spacing w:after="160"/>
        <w:jc w:val="right"/>
        <w:rPr>
          <w:rFonts w:ascii="Sylfaen" w:hAnsi="Sylfaen"/>
          <w:i/>
          <w:sz w:val="20"/>
          <w:szCs w:val="20"/>
        </w:rPr>
      </w:pPr>
      <w:r w:rsidRPr="00973E36">
        <w:rPr>
          <w:rFonts w:ascii="Sylfaen" w:hAnsi="Sylfaen"/>
          <w:i/>
          <w:sz w:val="20"/>
          <w:szCs w:val="20"/>
        </w:rPr>
        <w:t>Приложение № 4.</w:t>
      </w:r>
      <w:r w:rsidR="009666CF" w:rsidRPr="009666CF">
        <w:rPr>
          <w:rFonts w:ascii="Sylfaen" w:hAnsi="Sylfaen"/>
          <w:i/>
          <w:sz w:val="20"/>
          <w:szCs w:val="20"/>
        </w:rPr>
        <w:t>2</w:t>
      </w:r>
    </w:p>
    <w:p w14:paraId="06A86F8A" w14:textId="784C9F0B" w:rsidR="00234A3E" w:rsidRPr="00234A3E" w:rsidRDefault="00BC4455" w:rsidP="00234A3E">
      <w:pPr>
        <w:jc w:val="center"/>
        <w:rPr>
          <w:rFonts w:ascii="Sylfaen" w:hAnsi="Sylfaen"/>
          <w:i/>
          <w:sz w:val="20"/>
          <w:szCs w:val="20"/>
        </w:rPr>
      </w:pPr>
      <w:r w:rsidRPr="00BC4455">
        <w:rPr>
          <w:rFonts w:ascii="Sylfaen" w:hAnsi="Sylfaen"/>
          <w:i/>
          <w:sz w:val="20"/>
          <w:szCs w:val="20"/>
        </w:rPr>
        <w:t xml:space="preserve">                                                                                                      </w:t>
      </w:r>
      <w:r w:rsidR="003D2FE2" w:rsidRPr="00973E36">
        <w:rPr>
          <w:rFonts w:ascii="Sylfaen" w:hAnsi="Sylfaen"/>
          <w:i/>
          <w:sz w:val="20"/>
          <w:szCs w:val="20"/>
        </w:rPr>
        <w:t>к Приглашению на открытый конкурс</w:t>
      </w:r>
      <w:r w:rsidR="003D2FE2" w:rsidRPr="00973E36">
        <w:rPr>
          <w:rFonts w:ascii="Sylfaen" w:hAnsi="Sylfaen" w:cs="GHEA Grapalat"/>
          <w:i/>
          <w:sz w:val="20"/>
          <w:szCs w:val="20"/>
        </w:rPr>
        <w:br/>
      </w:r>
      <w:r w:rsidRPr="00BC4455">
        <w:rPr>
          <w:rFonts w:ascii="Sylfaen" w:hAnsi="Sylfaen"/>
          <w:i/>
          <w:sz w:val="20"/>
          <w:szCs w:val="20"/>
        </w:rPr>
        <w:t xml:space="preserve">                                                                                                      </w:t>
      </w:r>
      <w:r w:rsidR="003D2FE2" w:rsidRPr="00973E36">
        <w:rPr>
          <w:rFonts w:ascii="Sylfaen" w:hAnsi="Sylfaen"/>
          <w:i/>
          <w:sz w:val="20"/>
          <w:szCs w:val="20"/>
        </w:rPr>
        <w:t xml:space="preserve">под кодом </w:t>
      </w:r>
      <w:r w:rsidR="00A11843" w:rsidRPr="00A11843">
        <w:rPr>
          <w:rFonts w:ascii="Sylfaen" w:hAnsi="Sylfaen"/>
          <w:i/>
          <w:sz w:val="20"/>
          <w:szCs w:val="20"/>
        </w:rPr>
        <w:t xml:space="preserve"> </w:t>
      </w:r>
      <w:bookmarkStart w:id="11" w:name="_Hlk126234986"/>
      <w:r w:rsidR="00234A3E" w:rsidRPr="00234A3E">
        <w:rPr>
          <w:rFonts w:ascii="Sylfaen" w:hAnsi="Sylfaen"/>
          <w:i/>
          <w:sz w:val="20"/>
          <w:szCs w:val="20"/>
        </w:rPr>
        <w:t>ЦЦПМП</w:t>
      </w:r>
      <w:r w:rsidR="00234A3E" w:rsidRPr="00234A3E">
        <w:rPr>
          <w:rFonts w:ascii="Sylfaen" w:hAnsi="Sylfaen"/>
          <w:i/>
          <w:sz w:val="20"/>
          <w:szCs w:val="20"/>
          <w:lang w:val="af-ZA"/>
        </w:rPr>
        <w:t xml:space="preserve"> </w:t>
      </w:r>
      <w:r w:rsidR="00234A3E" w:rsidRPr="00234A3E">
        <w:rPr>
          <w:rFonts w:ascii="Sylfaen" w:hAnsi="Sylfaen"/>
          <w:i/>
          <w:sz w:val="20"/>
          <w:szCs w:val="20"/>
        </w:rPr>
        <w:t>-</w:t>
      </w:r>
      <w:r w:rsidR="00234A3E" w:rsidRPr="00234A3E">
        <w:rPr>
          <w:rFonts w:ascii="Sylfaen" w:hAnsi="Sylfaen"/>
          <w:i/>
          <w:sz w:val="20"/>
          <w:szCs w:val="20"/>
          <w:lang w:val="en-US"/>
        </w:rPr>
        <w:t>GHAPDZB</w:t>
      </w:r>
      <w:r w:rsidR="00234A3E" w:rsidRPr="00234A3E">
        <w:rPr>
          <w:rFonts w:ascii="Sylfaen" w:hAnsi="Sylfaen"/>
          <w:i/>
          <w:sz w:val="20"/>
          <w:szCs w:val="20"/>
        </w:rPr>
        <w:t xml:space="preserve"> </w:t>
      </w:r>
      <w:bookmarkEnd w:id="11"/>
      <w:r w:rsidR="00234A3E" w:rsidRPr="00234A3E">
        <w:rPr>
          <w:rFonts w:ascii="Sylfaen" w:hAnsi="Sylfaen"/>
          <w:i/>
          <w:sz w:val="20"/>
          <w:szCs w:val="20"/>
        </w:rPr>
        <w:t>-</w:t>
      </w:r>
      <w:r w:rsidR="00803067" w:rsidRPr="00803067">
        <w:rPr>
          <w:rFonts w:ascii="Sylfaen" w:hAnsi="Sylfaen"/>
          <w:sz w:val="20"/>
          <w:szCs w:val="20"/>
        </w:rPr>
        <w:t>24/01</w:t>
      </w:r>
    </w:p>
    <w:p w14:paraId="06CBC28D" w14:textId="77777777" w:rsidR="00FE3FB0" w:rsidRPr="004E0F0C" w:rsidRDefault="00FE3FB0" w:rsidP="00FE3FB0">
      <w:pPr>
        <w:jc w:val="center"/>
        <w:rPr>
          <w:rFonts w:ascii="Sylfaen" w:hAnsi="Sylfaen"/>
          <w:sz w:val="20"/>
          <w:szCs w:val="20"/>
        </w:rPr>
      </w:pPr>
    </w:p>
    <w:p w14:paraId="51F33E4A" w14:textId="600B10B0" w:rsidR="003D2FE2" w:rsidRDefault="003D2FE2" w:rsidP="00BC4455">
      <w:pPr>
        <w:widowControl w:val="0"/>
        <w:spacing w:after="160"/>
        <w:rPr>
          <w:rFonts w:ascii="Sylfaen" w:hAnsi="Sylfaen"/>
          <w:b/>
          <w:sz w:val="20"/>
          <w:szCs w:val="20"/>
        </w:rPr>
      </w:pPr>
    </w:p>
    <w:p w14:paraId="5BDB3D0F" w14:textId="77777777" w:rsidR="009666CF" w:rsidRDefault="009666CF" w:rsidP="009666CF">
      <w:pPr>
        <w:jc w:val="center"/>
        <w:rPr>
          <w:rFonts w:ascii="GHEA Grapalat" w:hAnsi="GHEA Grapalat" w:cs="GHEA Grapalat"/>
          <w:b/>
          <w:sz w:val="20"/>
          <w:szCs w:val="20"/>
          <w:lang w:val="hy-AM"/>
        </w:rPr>
      </w:pPr>
      <w:r>
        <w:rPr>
          <w:rFonts w:ascii="GHEA Grapalat" w:hAnsi="GHEA Grapalat" w:cs="GHEA Grapalat"/>
          <w:b/>
          <w:sz w:val="20"/>
          <w:szCs w:val="20"/>
          <w:lang w:val="hy-AM"/>
        </w:rPr>
        <w:t>ДЕЛИКТ СОГЛАШЕНИЕ</w:t>
      </w:r>
    </w:p>
    <w:p w14:paraId="04C2406B" w14:textId="77777777" w:rsidR="009666CF" w:rsidRDefault="009666CF" w:rsidP="009666CF">
      <w:pPr>
        <w:jc w:val="center"/>
        <w:rPr>
          <w:rFonts w:ascii="GHEA Grapalat" w:hAnsi="GHEA Grapalat" w:cs="GHEA Grapalat"/>
          <w:b/>
          <w:sz w:val="20"/>
          <w:szCs w:val="20"/>
          <w:lang w:val="hy-AM"/>
        </w:rPr>
      </w:pPr>
      <w:r>
        <w:rPr>
          <w:rFonts w:ascii="GHEA Grapalat" w:hAnsi="GHEA Grapalat" w:cs="GHEA Grapalat"/>
          <w:b/>
          <w:sz w:val="18"/>
          <w:szCs w:val="18"/>
          <w:lang w:val="hy-AM"/>
        </w:rPr>
        <w:t>(предоставление квалификации)</w:t>
      </w:r>
    </w:p>
    <w:p w14:paraId="2B2E05CA" w14:textId="77777777" w:rsidR="009666CF" w:rsidRDefault="009666CF" w:rsidP="009666CF">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14:paraId="1FA0E3B6" w14:textId="77777777" w:rsidR="009666CF" w:rsidRDefault="009666CF" w:rsidP="009666CF">
      <w:pPr>
        <w:rPr>
          <w:rFonts w:ascii="GHEA Grapalat" w:hAnsi="GHEA Grapalat" w:cs="GHEA Grapalat"/>
          <w:sz w:val="20"/>
          <w:szCs w:val="20"/>
          <w:lang w:val="hy-AM"/>
        </w:rPr>
      </w:pPr>
      <w:r>
        <w:rPr>
          <w:rFonts w:ascii="GHEA Grapalat" w:hAnsi="GHEA Grapalat" w:cs="GHEA Grapalat"/>
          <w:sz w:val="20"/>
          <w:szCs w:val="20"/>
          <w:lang w:val="hy-AM"/>
        </w:rPr>
        <w:t>в. Ереван</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20 лет**</w:t>
      </w:r>
    </w:p>
    <w:p w14:paraId="7A4C81F9" w14:textId="77777777" w:rsidR="009666CF" w:rsidRDefault="009666CF" w:rsidP="009666CF">
      <w:pPr>
        <w:rPr>
          <w:rFonts w:ascii="GHEA Grapalat" w:hAnsi="GHEA Grapalat" w:cs="GHEA Grapalat"/>
          <w:sz w:val="20"/>
          <w:szCs w:val="20"/>
          <w:lang w:val="hy-AM"/>
        </w:rPr>
      </w:pPr>
    </w:p>
    <w:p w14:paraId="64232AE3" w14:textId="77777777" w:rsidR="009666CF" w:rsidRDefault="009666CF" w:rsidP="009666CF">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w:t>
      </w:r>
      <w:r>
        <w:rPr>
          <w:rFonts w:ascii="GHEA Grapalat" w:hAnsi="GHEA Grapalat" w:cs="GHEA Grapalat"/>
          <w:sz w:val="20"/>
          <w:szCs w:val="20"/>
          <w:lang w:val="hy-AM"/>
        </w:rPr>
        <w:t>в лице директора компании</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34312301" w14:textId="77777777" w:rsidR="009666CF" w:rsidRDefault="009666CF" w:rsidP="009666CF">
      <w:pPr>
        <w:jc w:val="both"/>
        <w:rPr>
          <w:rFonts w:ascii="GHEA Grapalat" w:hAnsi="GHEA Grapalat" w:cs="GHEA Grapalat"/>
          <w:sz w:val="20"/>
          <w:szCs w:val="20"/>
          <w:lang w:val="hy-AM"/>
        </w:rPr>
      </w:pPr>
      <w:r>
        <w:rPr>
          <w:rFonts w:ascii="GHEA Grapalat" w:hAnsi="GHEA Grapalat"/>
          <w:sz w:val="20"/>
          <w:szCs w:val="20"/>
          <w:vertAlign w:val="superscript"/>
          <w:lang w:val="hy-AM"/>
        </w:rPr>
        <w:t>Название организации:</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Имя и фамилия директора компании, паспортные данные</w:t>
      </w:r>
      <w:r>
        <w:rPr>
          <w:rFonts w:ascii="GHEA Grapalat" w:hAnsi="GHEA Grapalat" w:cs="GHEA Grapalat"/>
          <w:sz w:val="20"/>
          <w:szCs w:val="20"/>
          <w:vertAlign w:val="subscript"/>
          <w:lang w:val="hy-AM"/>
        </w:rPr>
        <w:t>,</w:t>
      </w:r>
      <w:r>
        <w:rPr>
          <w:rFonts w:ascii="GHEA Grapalat" w:hAnsi="GHEA Grapalat" w:cs="GHEA Grapalat"/>
          <w:sz w:val="20"/>
          <w:szCs w:val="20"/>
          <w:lang w:val="hy-AM"/>
        </w:rPr>
        <w:t>Компания, действующая на основании Устава Общества (далее - Общество), настоящим в одностороннем порядке заключает соглашение о возмещении следующих убытков:</w:t>
      </w:r>
    </w:p>
    <w:p w14:paraId="5C189D5A" w14:textId="77777777" w:rsidR="009666CF" w:rsidRDefault="009666CF" w:rsidP="009666CF">
      <w:pPr>
        <w:ind w:firstLine="708"/>
        <w:jc w:val="both"/>
        <w:rPr>
          <w:rFonts w:ascii="GHEA Grapalat" w:hAnsi="GHEA Grapalat" w:cs="GHEA Grapalat"/>
          <w:sz w:val="20"/>
          <w:szCs w:val="20"/>
          <w:lang w:val="hy-AM"/>
        </w:rPr>
      </w:pPr>
    </w:p>
    <w:p w14:paraId="3759642E" w14:textId="3B76F1DB" w:rsidR="009666CF" w:rsidRPr="009666CF" w:rsidRDefault="009666CF" w:rsidP="00483FA0">
      <w:pPr>
        <w:numPr>
          <w:ilvl w:val="0"/>
          <w:numId w:val="1"/>
        </w:numPr>
        <w:jc w:val="center"/>
        <w:rPr>
          <w:rFonts w:ascii="GHEA Grapalat" w:hAnsi="GHEA Grapalat" w:cs="GHEA Grapalat"/>
          <w:b/>
          <w:bCs/>
          <w:sz w:val="20"/>
          <w:szCs w:val="20"/>
          <w:lang w:val="pt-BR"/>
        </w:rPr>
      </w:pPr>
      <w:r>
        <w:rPr>
          <w:rFonts w:ascii="GHEA Grapalat" w:hAnsi="GHEA Grapalat" w:cs="GHEA Grapalat"/>
          <w:b/>
          <w:sz w:val="20"/>
          <w:szCs w:val="20"/>
          <w:lang w:val="hy-AM"/>
        </w:rPr>
        <w:t>Предмет соглашения</w:t>
      </w:r>
    </w:p>
    <w:p w14:paraId="5D2929DC" w14:textId="77777777" w:rsidR="009666CF" w:rsidRDefault="009666CF" w:rsidP="00483FA0">
      <w:pPr>
        <w:numPr>
          <w:ilvl w:val="0"/>
          <w:numId w:val="1"/>
        </w:numPr>
        <w:jc w:val="center"/>
        <w:rPr>
          <w:rFonts w:ascii="GHEA Grapalat" w:hAnsi="GHEA Grapalat" w:cs="GHEA Grapalat"/>
          <w:b/>
          <w:bCs/>
          <w:sz w:val="20"/>
          <w:szCs w:val="20"/>
          <w:lang w:val="pt-BR"/>
        </w:rPr>
      </w:pPr>
    </w:p>
    <w:p w14:paraId="7B65146B" w14:textId="77777777" w:rsidR="009666CF" w:rsidRDefault="009666CF" w:rsidP="009666CF">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6FCD59A9" w14:textId="1FA24800" w:rsidR="009666CF" w:rsidRDefault="009666CF" w:rsidP="00483FA0">
      <w:pPr>
        <w:numPr>
          <w:ilvl w:val="1"/>
          <w:numId w:val="2"/>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Компания участвует</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(далее - Клиент) от</w:t>
      </w:r>
    </w:p>
    <w:p w14:paraId="2FB0F674" w14:textId="7C8E61D9" w:rsidR="009666CF" w:rsidRDefault="009666CF" w:rsidP="009666CF">
      <w:pPr>
        <w:ind w:left="426"/>
        <w:jc w:val="both"/>
        <w:rPr>
          <w:rFonts w:ascii="GHEA Grapalat" w:hAnsi="GHEA Grapalat" w:cs="GHEA Grapalat"/>
          <w:sz w:val="20"/>
          <w:szCs w:val="20"/>
          <w:lang w:val="pt-BR"/>
        </w:rPr>
      </w:pPr>
      <w:r>
        <w:rPr>
          <w:rFonts w:ascii="GHEA Grapalat" w:hAnsi="GHEA Grapalat"/>
          <w:sz w:val="20"/>
          <w:szCs w:val="20"/>
          <w:vertAlign w:val="superscript"/>
          <w:lang w:val="hy-AM"/>
        </w:rPr>
        <w:t>имя клиента</w:t>
      </w:r>
    </w:p>
    <w:p w14:paraId="660D674D" w14:textId="00E57762" w:rsidR="009666CF" w:rsidRDefault="009666CF" w:rsidP="009666CF">
      <w:pPr>
        <w:jc w:val="both"/>
        <w:rPr>
          <w:rFonts w:ascii="GHEA Grapalat" w:hAnsi="GHEA Grapalat" w:cs="GHEA Grapalat"/>
          <w:sz w:val="20"/>
          <w:szCs w:val="20"/>
          <w:lang w:val="pt-BR"/>
        </w:rPr>
      </w:pPr>
      <w:r>
        <w:rPr>
          <w:rFonts w:ascii="GHEA Grapalat" w:hAnsi="GHEA Grapalat" w:cs="GHEA Grapalat"/>
          <w:sz w:val="20"/>
          <w:szCs w:val="20"/>
          <w:lang w:val="pt-BR"/>
        </w:rPr>
        <w:t>организованный:</w:t>
      </w:r>
      <w:r>
        <w:rPr>
          <w:rFonts w:ascii="GHEA Grapalat" w:hAnsi="GHEA Grapalat"/>
          <w:lang w:val="es-ES"/>
        </w:rPr>
        <w:t>"</w:t>
      </w:r>
      <w:r w:rsidRPr="009666CF">
        <w:rPr>
          <w:rFonts w:ascii="Sylfaen" w:hAnsi="Sylfaen"/>
          <w:i/>
          <w:sz w:val="20"/>
          <w:szCs w:val="20"/>
        </w:rPr>
        <w:t xml:space="preserve"> </w:t>
      </w:r>
      <w:r w:rsidRPr="00234A3E">
        <w:rPr>
          <w:rFonts w:ascii="Sylfaen" w:hAnsi="Sylfaen"/>
          <w:i/>
          <w:sz w:val="20"/>
          <w:szCs w:val="20"/>
        </w:rPr>
        <w:t>ЦЦПМП</w:t>
      </w:r>
      <w:r w:rsidRPr="00234A3E">
        <w:rPr>
          <w:rFonts w:ascii="Sylfaen" w:hAnsi="Sylfaen"/>
          <w:i/>
          <w:sz w:val="20"/>
          <w:szCs w:val="20"/>
          <w:lang w:val="af-ZA"/>
        </w:rPr>
        <w:t xml:space="preserve"> </w:t>
      </w:r>
      <w:r w:rsidRPr="00234A3E">
        <w:rPr>
          <w:rFonts w:ascii="Sylfaen" w:hAnsi="Sylfaen"/>
          <w:i/>
          <w:sz w:val="20"/>
          <w:szCs w:val="20"/>
        </w:rPr>
        <w:t>-</w:t>
      </w:r>
      <w:r w:rsidRPr="00234A3E">
        <w:rPr>
          <w:rFonts w:ascii="Sylfaen" w:hAnsi="Sylfaen"/>
          <w:i/>
          <w:sz w:val="20"/>
          <w:szCs w:val="20"/>
          <w:lang w:val="en-US"/>
        </w:rPr>
        <w:t>GHAPDZB</w:t>
      </w:r>
      <w:r w:rsidRPr="00234A3E">
        <w:rPr>
          <w:rFonts w:ascii="Sylfaen" w:hAnsi="Sylfaen"/>
          <w:i/>
          <w:sz w:val="20"/>
          <w:szCs w:val="20"/>
        </w:rPr>
        <w:t xml:space="preserve"> </w:t>
      </w:r>
      <w:r w:rsidR="00803067" w:rsidRPr="00803067">
        <w:rPr>
          <w:rFonts w:ascii="Sylfaen" w:hAnsi="Sylfaen"/>
          <w:i/>
          <w:sz w:val="20"/>
          <w:szCs w:val="20"/>
        </w:rPr>
        <w:t xml:space="preserve">24/01 </w:t>
      </w:r>
      <w:r>
        <w:rPr>
          <w:rFonts w:ascii="GHEA Grapalat" w:hAnsi="GHEA Grapalat" w:cs="GHEA Grapalat"/>
          <w:sz w:val="20"/>
          <w:szCs w:val="20"/>
          <w:lang w:val="pt-BR"/>
        </w:rPr>
        <w:t>к процедуре покупки с кодом.</w:t>
      </w:r>
    </w:p>
    <w:p w14:paraId="2B40E704" w14:textId="77777777" w:rsidR="009666CF" w:rsidRDefault="009666CF" w:rsidP="009666CF">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код процедуры</w:t>
      </w:r>
    </w:p>
    <w:p w14:paraId="7E0CEEAB" w14:textId="77777777" w:rsidR="009666CF" w:rsidRDefault="009666CF" w:rsidP="009666CF">
      <w:pPr>
        <w:jc w:val="both"/>
        <w:rPr>
          <w:rFonts w:ascii="GHEA Grapalat" w:hAnsi="GHEA Grapalat" w:cs="GHEA Grapalat"/>
          <w:sz w:val="20"/>
          <w:szCs w:val="20"/>
          <w:lang w:val="pt-BR"/>
        </w:rPr>
      </w:pPr>
    </w:p>
    <w:p w14:paraId="33F58DEC" w14:textId="77777777" w:rsidR="009666CF" w:rsidRDefault="009666CF" w:rsidP="009666CF">
      <w:pPr>
        <w:ind w:left="426"/>
        <w:jc w:val="both"/>
        <w:rPr>
          <w:rFonts w:ascii="GHEA Grapalat" w:hAnsi="GHEA Grapalat" w:cs="GHEA Grapalat"/>
          <w:sz w:val="20"/>
          <w:szCs w:val="20"/>
          <w:lang w:val="pt-BR"/>
        </w:rPr>
      </w:pPr>
      <w:bookmarkStart w:id="12" w:name="_Hlk126238509"/>
      <w:r>
        <w:rPr>
          <w:rFonts w:ascii="GHEA Grapalat" w:hAnsi="GHEA Grapalat" w:cs="GHEA Grapalat"/>
          <w:sz w:val="20"/>
          <w:szCs w:val="20"/>
          <w:lang w:val="pt-BR"/>
        </w:rPr>
        <w:t xml:space="preserve"> </w:t>
      </w:r>
      <w:r>
        <w:rPr>
          <w:rFonts w:ascii="GHEA Grapalat" w:hAnsi="GHEA Grapalat"/>
          <w:sz w:val="20"/>
          <w:szCs w:val="20"/>
          <w:vertAlign w:val="superscript"/>
          <w:lang w:val="hy-AM"/>
        </w:rPr>
        <w:t>имя клиента</w:t>
      </w:r>
    </w:p>
    <w:bookmarkEnd w:id="12"/>
    <w:p w14:paraId="3593428A" w14:textId="77777777" w:rsidR="009666CF" w:rsidRDefault="009666CF" w:rsidP="009666CF">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1.2 В качестве участника, выбранного в результате процедуры закупки, обеспечивающего необходимую квалификацию для выполнения обязательств, предусмотренных в заключаемом договоре, Компания представляет Заказчику настоящее соглашение о возмещении убытков и приложенное платежное требование, заполненное и утвержденное компания.</w:t>
      </w:r>
    </w:p>
    <w:p w14:paraId="6D6C8305" w14:textId="77777777" w:rsidR="009666CF" w:rsidRDefault="009666CF" w:rsidP="009666CF">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Компания безоговорочно соглашается, подписывая платежное требование (далее именуемое «Требование»), прилагаемое к настоящему соглашению о возмещении убытков, что:</w:t>
      </w:r>
    </w:p>
    <w:p w14:paraId="76EB3D51" w14:textId="77777777" w:rsidR="009666CF" w:rsidRDefault="009666CF" w:rsidP="009666CF">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а) Подписывая претензию, Компания подтверждает наличие «принятого платежа», заполненного в поле «Условия платежа» Претензии, и в этом случае /плательщик/ банк, обслуживающий Компанию в связи со сбором указанной сумма - /далее: Банк-плательщик/ - не предъявляет Обществу полученное Требование на дополнительное согласование, так как Общество уже подписало Письмо-требование с целью акцепта.</w:t>
      </w:r>
    </w:p>
    <w:p w14:paraId="399C38D9" w14:textId="77777777" w:rsidR="009666CF" w:rsidRDefault="009666CF" w:rsidP="009666CF">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б) Письмо-требование является основанием для списания Банком-плательщиком всей суммы, указанной в Письме-требовании, со счета Компании без дополнительного акцепта.</w:t>
      </w:r>
    </w:p>
    <w:p w14:paraId="393DB061" w14:textId="77777777" w:rsidR="009666CF" w:rsidRDefault="009666CF" w:rsidP="009666CF">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c) Компания не может письменно или иным образом давать Банку-плательщику указание отозвать свое согласие на Требование.</w:t>
      </w:r>
    </w:p>
    <w:p w14:paraId="0EA44106" w14:textId="77777777" w:rsidR="009666CF" w:rsidRDefault="009666CF" w:rsidP="009666CF">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г) Компания подтверждает, что она приняла Претензию на полную сумму убытков.</w:t>
      </w:r>
    </w:p>
    <w:p w14:paraId="4E5F371B" w14:textId="77777777" w:rsidR="009666CF" w:rsidRDefault="009666CF" w:rsidP="009666CF">
      <w:pPr>
        <w:ind w:firstLine="426"/>
        <w:jc w:val="both"/>
        <w:rPr>
          <w:rFonts w:ascii="GHEA Grapalat" w:hAnsi="GHEA Grapalat" w:cs="GHEA Grapalat"/>
          <w:sz w:val="20"/>
          <w:szCs w:val="20"/>
          <w:lang w:val="hy-AM"/>
        </w:rPr>
      </w:pPr>
      <w:r>
        <w:rPr>
          <w:rFonts w:ascii="GHEA Grapalat" w:hAnsi="GHEA Grapalat" w:cs="GHEA Grapalat"/>
          <w:sz w:val="20"/>
          <w:szCs w:val="20"/>
          <w:lang w:val="hy-AM"/>
        </w:rPr>
        <w:t>д) Компания настоящим соглашается с тем, что Банк-плательщик не несет никакой ответственности за законность, обоснованность, сроки подачи и действия, предпринятые Банком-плательщиком для обеспечения исполнения поданного Клиентом Требования и Претензии.</w:t>
      </w:r>
    </w:p>
    <w:p w14:paraId="35D1DBEE" w14:textId="77777777" w:rsidR="009666CF" w:rsidRDefault="009666CF" w:rsidP="009666CF">
      <w:pPr>
        <w:ind w:firstLine="426"/>
        <w:jc w:val="both"/>
        <w:rPr>
          <w:rFonts w:ascii="GHEA Grapalat" w:hAnsi="GHEA Grapalat" w:cs="GHEA Grapalat"/>
          <w:sz w:val="20"/>
          <w:szCs w:val="20"/>
          <w:lang w:val="pt-BR"/>
        </w:rPr>
      </w:pPr>
      <w:r>
        <w:rPr>
          <w:rFonts w:ascii="GHEA Grapalat" w:hAnsi="GHEA Grapalat" w:cs="GHEA Grapalat"/>
          <w:sz w:val="20"/>
          <w:szCs w:val="20"/>
          <w:lang w:val="pt-BR"/>
        </w:rPr>
        <w:lastRenderedPageBreak/>
        <w:t>1.4 В случае неисполнения или ненадлежащего исполнения договора, заключенного Компанией в результате процедуры закупки, если это приводит к одностороннему расторжению договора Заказчиком, Заказчик представляет настоящее соглашение о возмещении убытков и прилагаемую Претензию в оригинале форме Банку-плательщику, уведомив об этом Компанию в письменной форме. В случае подтверждения настоящего договора о возмещении убытков и прилагаемой Претензии электронной цифровой подписью они представляются в Банк-плательщик на электронных носителях, а также в распечатанных с них бумажных версиях.</w:t>
      </w:r>
    </w:p>
    <w:p w14:paraId="4EEEFA20" w14:textId="77777777" w:rsidR="009666CF" w:rsidRDefault="009666CF" w:rsidP="00483FA0">
      <w:pPr>
        <w:numPr>
          <w:ilvl w:val="1"/>
          <w:numId w:val="7"/>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Клиент может представить Банку-плательщику другие дополнительные документы.</w:t>
      </w:r>
    </w:p>
    <w:p w14:paraId="40FE6E19" w14:textId="77777777" w:rsidR="009666CF" w:rsidRDefault="009666CF" w:rsidP="009666CF">
      <w:pPr>
        <w:ind w:firstLine="426"/>
        <w:jc w:val="both"/>
        <w:rPr>
          <w:rFonts w:ascii="GHEA Grapalat" w:hAnsi="GHEA Grapalat" w:cs="GHEA Grapalat"/>
          <w:sz w:val="20"/>
          <w:szCs w:val="20"/>
          <w:lang w:val="pt-BR"/>
        </w:rPr>
      </w:pPr>
      <w:r>
        <w:rPr>
          <w:rFonts w:ascii="GHEA Grapalat" w:hAnsi="GHEA Grapalat" w:cs="GHEA Grapalat"/>
          <w:sz w:val="20"/>
          <w:szCs w:val="20"/>
          <w:lang w:val="hy-AM"/>
        </w:rPr>
        <w:t>1.6 Банк не несет ответственности за риски Компании (убытки, понесенные Компанией) и негативные последствия, вытекающие из выплаты суммы, указанной в Требовании, Банком-плательщиком. Банк не обязан проверять факты нарушения Компанией условий договора.</w:t>
      </w:r>
    </w:p>
    <w:p w14:paraId="7BD29211" w14:textId="77777777" w:rsidR="009666CF" w:rsidRDefault="009666CF" w:rsidP="009666CF">
      <w:pPr>
        <w:ind w:firstLine="426"/>
        <w:jc w:val="both"/>
        <w:rPr>
          <w:rFonts w:ascii="GHEA Grapalat" w:hAnsi="GHEA Grapalat" w:cs="GHEA Grapalat"/>
          <w:sz w:val="20"/>
          <w:szCs w:val="20"/>
          <w:lang w:val="pt-BR"/>
        </w:rPr>
      </w:pPr>
      <w:r>
        <w:rPr>
          <w:rFonts w:ascii="GHEA Grapalat" w:hAnsi="GHEA Grapalat" w:cs="GHEA Grapalat"/>
          <w:sz w:val="20"/>
          <w:szCs w:val="20"/>
          <w:lang w:val="pt-BR"/>
        </w:rPr>
        <w:t>1.7 В случае недостаточности средств на счете Компании Банк-плательщик уведомляет об этом Клиента в письменной форме в течение 2 (двух) рабочих дней после получения платежного требования.</w:t>
      </w:r>
    </w:p>
    <w:p w14:paraId="583A7FF9" w14:textId="77777777" w:rsidR="009666CF" w:rsidRDefault="009666CF" w:rsidP="009666CF">
      <w:pPr>
        <w:ind w:firstLine="360"/>
        <w:jc w:val="both"/>
        <w:rPr>
          <w:rFonts w:ascii="GHEA Grapalat" w:hAnsi="GHEA Grapalat" w:cs="GHEA Grapalat"/>
          <w:sz w:val="20"/>
          <w:szCs w:val="20"/>
          <w:lang w:val="pt-BR"/>
        </w:rPr>
      </w:pPr>
      <w:r>
        <w:rPr>
          <w:rFonts w:ascii="GHEA Grapalat" w:hAnsi="GHEA Grapalat" w:cs="GHEA Grapalat"/>
          <w:sz w:val="20"/>
          <w:szCs w:val="20"/>
          <w:lang w:val="pt-BR"/>
        </w:rPr>
        <w:t>1.8 После подачи настоящего договора и прилагаемого Письма-Требования в Банк, если сумма не будет выплачена Клиенту в течение десяти рабочих дней по причинам, не зависящим от Банка, Клиент передает информацию о Компании, связанную с неуплатой, в ЗАО "АКРА Кредит Репортинг" (Бюро кредитных историй).</w:t>
      </w:r>
    </w:p>
    <w:p w14:paraId="574C5F94" w14:textId="77777777" w:rsidR="009666CF" w:rsidRDefault="009666CF" w:rsidP="009666CF">
      <w:pPr>
        <w:jc w:val="both"/>
        <w:rPr>
          <w:rFonts w:ascii="GHEA Grapalat" w:hAnsi="GHEA Grapalat" w:cs="GHEA Grapalat"/>
          <w:sz w:val="20"/>
          <w:szCs w:val="20"/>
          <w:lang w:val="hy-AM"/>
        </w:rPr>
      </w:pPr>
    </w:p>
    <w:p w14:paraId="27FB8EBA" w14:textId="77777777" w:rsidR="009666CF" w:rsidRDefault="009666CF" w:rsidP="00483FA0">
      <w:pPr>
        <w:numPr>
          <w:ilvl w:val="0"/>
          <w:numId w:val="1"/>
        </w:numPr>
        <w:jc w:val="center"/>
        <w:rPr>
          <w:rFonts w:ascii="GHEA Grapalat" w:hAnsi="GHEA Grapalat" w:cs="GHEA Grapalat"/>
          <w:b/>
          <w:bCs/>
          <w:sz w:val="20"/>
          <w:szCs w:val="20"/>
          <w:lang w:val="en-US"/>
        </w:rPr>
      </w:pPr>
      <w:r>
        <w:rPr>
          <w:rFonts w:ascii="GHEA Grapalat" w:hAnsi="GHEA Grapalat" w:cs="GHEA Grapalat"/>
          <w:b/>
          <w:bCs/>
          <w:sz w:val="20"/>
          <w:szCs w:val="20"/>
        </w:rPr>
        <w:t>Другие термины:</w:t>
      </w:r>
    </w:p>
    <w:p w14:paraId="789F46DD" w14:textId="77777777" w:rsidR="009666CF" w:rsidRDefault="009666CF" w:rsidP="009666CF">
      <w:pPr>
        <w:ind w:firstLine="567"/>
        <w:jc w:val="both"/>
        <w:rPr>
          <w:rFonts w:ascii="GHEA Grapalat" w:hAnsi="GHEA Grapalat" w:cs="GHEA Grapalat"/>
          <w:sz w:val="20"/>
          <w:szCs w:val="20"/>
          <w:lang w:val="hy-AM"/>
        </w:rPr>
      </w:pPr>
      <w:r>
        <w:rPr>
          <w:rFonts w:ascii="GHEA Grapalat" w:hAnsi="GHEA Grapalat" w:cs="GHEA Grapalat"/>
          <w:sz w:val="20"/>
          <w:szCs w:val="20"/>
        </w:rPr>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датой полного принятия Клиентом результата исполнения подписанного договора включительно. .</w:t>
      </w:r>
    </w:p>
    <w:p w14:paraId="116E8F90" w14:textId="77777777" w:rsidR="009666CF" w:rsidRDefault="009666CF" w:rsidP="009666CF">
      <w:pPr>
        <w:ind w:firstLine="567"/>
        <w:jc w:val="both"/>
        <w:rPr>
          <w:rFonts w:ascii="GHEA Grapalat" w:hAnsi="GHEA Grapalat" w:cs="GHEA Grapalat"/>
          <w:sz w:val="20"/>
          <w:szCs w:val="20"/>
          <w:lang w:val="hy-AM"/>
        </w:rPr>
      </w:pPr>
      <w:r>
        <w:rPr>
          <w:rFonts w:ascii="GHEA Grapalat" w:hAnsi="GHEA Grapalat" w:cs="GHEA Grapalat"/>
          <w:sz w:val="20"/>
          <w:szCs w:val="20"/>
          <w:lang w:val="hy-AM"/>
        </w:rPr>
        <w:t>2.2. Отправляя настоящее соглашение и прилагаемое Письмо-требование в Банк-плательщик Клиентом:</w:t>
      </w:r>
    </w:p>
    <w:p w14:paraId="598643C7" w14:textId="77777777" w:rsidR="009666CF" w:rsidRDefault="009666CF" w:rsidP="009666CF">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Клиент подтверждает, что компания нарушила договорные обязательства, и</w:t>
      </w:r>
    </w:p>
    <w:p w14:paraId="0EE3198A" w14:textId="77777777" w:rsidR="009666CF" w:rsidRDefault="009666CF" w:rsidP="009666CF">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Компания удостоверяет, что настоящее соглашение о возмещении убытков и прилагаемая Претензия должным образом подписаны уполномоченным лицом Компании.</w:t>
      </w:r>
    </w:p>
    <w:p w14:paraId="39577A5B" w14:textId="77777777" w:rsidR="009666CF" w:rsidRDefault="009666CF" w:rsidP="009666CF">
      <w:pPr>
        <w:ind w:firstLine="567"/>
        <w:jc w:val="both"/>
        <w:rPr>
          <w:rFonts w:ascii="GHEA Grapalat" w:hAnsi="GHEA Grapalat" w:cs="GHEA Grapalat"/>
          <w:sz w:val="20"/>
          <w:szCs w:val="20"/>
          <w:lang w:val="hy-AM"/>
        </w:rPr>
      </w:pPr>
      <w:r>
        <w:rPr>
          <w:rFonts w:ascii="GHEA Grapalat" w:hAnsi="GHEA Grapalat" w:cs="GHEA Grapalat"/>
          <w:sz w:val="20"/>
          <w:szCs w:val="20"/>
          <w:lang w:val="hy-AM"/>
        </w:rPr>
        <w:t>2.3 Споры, возникающие в связи с настоящим Соглашением, разрешаются путем переговоров. В случае недостижения соглашения споры разрешаются в судебном порядке.</w:t>
      </w:r>
    </w:p>
    <w:p w14:paraId="238C2760" w14:textId="77777777" w:rsidR="009666CF" w:rsidRPr="00BC4455" w:rsidRDefault="009666CF" w:rsidP="00BC4455">
      <w:pPr>
        <w:widowControl w:val="0"/>
        <w:spacing w:after="160"/>
        <w:rPr>
          <w:rFonts w:ascii="Sylfaen" w:hAnsi="Sylfaen"/>
          <w:b/>
          <w:sz w:val="20"/>
          <w:szCs w:val="20"/>
        </w:rPr>
      </w:pPr>
    </w:p>
    <w:p w14:paraId="1F88F78A" w14:textId="77777777" w:rsidR="003D2FE2" w:rsidRPr="00973E36" w:rsidRDefault="003D2FE2" w:rsidP="003D2FE2">
      <w:pPr>
        <w:widowControl w:val="0"/>
        <w:spacing w:after="160"/>
        <w:ind w:firstLine="567"/>
        <w:jc w:val="center"/>
        <w:rPr>
          <w:rFonts w:ascii="Sylfaen" w:hAnsi="Sylfaen"/>
          <w:b/>
          <w:sz w:val="20"/>
          <w:szCs w:val="20"/>
        </w:rPr>
      </w:pPr>
      <w:r w:rsidRPr="00973E36">
        <w:rPr>
          <w:rFonts w:ascii="Sylfaen" w:hAnsi="Sylfaen"/>
          <w:b/>
          <w:sz w:val="20"/>
          <w:szCs w:val="20"/>
        </w:rPr>
        <w:t>3. Адрес, банковские реквизиты Компании</w:t>
      </w:r>
    </w:p>
    <w:p w14:paraId="648D364F" w14:textId="77777777" w:rsidR="003D2FE2" w:rsidRPr="00973E36" w:rsidRDefault="003D2FE2" w:rsidP="003D2FE2">
      <w:pPr>
        <w:widowControl w:val="0"/>
        <w:jc w:val="both"/>
        <w:rPr>
          <w:rFonts w:ascii="Sylfaen" w:hAnsi="Sylfaen"/>
          <w:sz w:val="20"/>
          <w:szCs w:val="20"/>
        </w:rPr>
      </w:pPr>
      <w:r w:rsidRPr="00973E36">
        <w:rPr>
          <w:rFonts w:ascii="Sylfaen" w:hAnsi="Sylfaen"/>
          <w:sz w:val="20"/>
          <w:szCs w:val="20"/>
        </w:rPr>
        <w:t>_______________________________________</w:t>
      </w:r>
    </w:p>
    <w:p w14:paraId="186951FD" w14:textId="77777777" w:rsidR="003D2FE2" w:rsidRPr="00973E36" w:rsidRDefault="003D2FE2" w:rsidP="003D2FE2">
      <w:pPr>
        <w:widowControl w:val="0"/>
        <w:spacing w:after="160"/>
        <w:ind w:right="4250"/>
        <w:jc w:val="center"/>
        <w:rPr>
          <w:rFonts w:ascii="Sylfaen" w:hAnsi="Sylfaen"/>
          <w:sz w:val="20"/>
          <w:szCs w:val="20"/>
          <w:vertAlign w:val="superscript"/>
        </w:rPr>
      </w:pPr>
      <w:r w:rsidRPr="00973E36">
        <w:rPr>
          <w:rFonts w:ascii="Sylfaen" w:hAnsi="Sylfaen"/>
          <w:sz w:val="20"/>
          <w:szCs w:val="20"/>
          <w:vertAlign w:val="superscript"/>
        </w:rPr>
        <w:t>наименование компании</w:t>
      </w:r>
    </w:p>
    <w:p w14:paraId="1B7B0FDC" w14:textId="77777777" w:rsidR="003D2FE2" w:rsidRPr="00973E36" w:rsidRDefault="003D2FE2" w:rsidP="003D2FE2">
      <w:pPr>
        <w:widowControl w:val="0"/>
        <w:jc w:val="both"/>
        <w:rPr>
          <w:rFonts w:ascii="Sylfaen" w:hAnsi="Sylfaen"/>
          <w:sz w:val="20"/>
          <w:szCs w:val="20"/>
        </w:rPr>
      </w:pPr>
      <w:r w:rsidRPr="00973E36">
        <w:rPr>
          <w:rFonts w:ascii="Sylfaen" w:hAnsi="Sylfaen"/>
          <w:sz w:val="20"/>
          <w:szCs w:val="20"/>
        </w:rPr>
        <w:t>_______________________________________</w:t>
      </w:r>
    </w:p>
    <w:p w14:paraId="5B1C2032" w14:textId="77777777" w:rsidR="003D2FE2" w:rsidRPr="00973E36" w:rsidRDefault="003D2FE2" w:rsidP="003D2FE2">
      <w:pPr>
        <w:widowControl w:val="0"/>
        <w:spacing w:after="160"/>
        <w:ind w:right="4250"/>
        <w:jc w:val="center"/>
        <w:rPr>
          <w:rFonts w:ascii="Sylfaen" w:hAnsi="Sylfaen"/>
          <w:sz w:val="20"/>
          <w:szCs w:val="20"/>
          <w:vertAlign w:val="superscript"/>
        </w:rPr>
      </w:pPr>
      <w:r w:rsidRPr="00973E36">
        <w:rPr>
          <w:rFonts w:ascii="Sylfaen" w:hAnsi="Sylfaen"/>
          <w:sz w:val="20"/>
          <w:szCs w:val="20"/>
          <w:vertAlign w:val="superscript"/>
        </w:rPr>
        <w:t>адрес компании</w:t>
      </w:r>
    </w:p>
    <w:p w14:paraId="610BFD9F" w14:textId="77777777" w:rsidR="003D2FE2" w:rsidRPr="00973E36" w:rsidRDefault="003D2FE2" w:rsidP="003D2FE2">
      <w:pPr>
        <w:widowControl w:val="0"/>
        <w:jc w:val="both"/>
        <w:rPr>
          <w:rFonts w:ascii="Sylfaen" w:hAnsi="Sylfaen"/>
          <w:sz w:val="20"/>
          <w:szCs w:val="20"/>
        </w:rPr>
      </w:pPr>
      <w:r w:rsidRPr="00973E36">
        <w:rPr>
          <w:rFonts w:ascii="Sylfaen" w:hAnsi="Sylfaen"/>
          <w:sz w:val="20"/>
          <w:szCs w:val="20"/>
        </w:rPr>
        <w:t>_______________________________________</w:t>
      </w:r>
    </w:p>
    <w:p w14:paraId="240DA656" w14:textId="77777777" w:rsidR="003D2FE2" w:rsidRPr="00973E36" w:rsidRDefault="003D2FE2" w:rsidP="003D2FE2">
      <w:pPr>
        <w:widowControl w:val="0"/>
        <w:spacing w:after="160"/>
        <w:ind w:right="4250"/>
        <w:jc w:val="center"/>
        <w:rPr>
          <w:rFonts w:ascii="Sylfaen" w:hAnsi="Sylfaen"/>
          <w:sz w:val="20"/>
          <w:szCs w:val="20"/>
          <w:vertAlign w:val="superscript"/>
        </w:rPr>
      </w:pPr>
      <w:r w:rsidRPr="00973E36">
        <w:rPr>
          <w:rFonts w:ascii="Sylfaen" w:hAnsi="Sylfaen"/>
          <w:sz w:val="20"/>
          <w:szCs w:val="20"/>
          <w:vertAlign w:val="superscript"/>
        </w:rPr>
        <w:t>наименование обслуживающего компанию банка</w:t>
      </w:r>
    </w:p>
    <w:p w14:paraId="3AB30876" w14:textId="77777777" w:rsidR="003D2FE2" w:rsidRPr="00973E36" w:rsidRDefault="003D2FE2" w:rsidP="003D2FE2">
      <w:pPr>
        <w:widowControl w:val="0"/>
        <w:spacing w:after="160"/>
        <w:jc w:val="right"/>
        <w:rPr>
          <w:rFonts w:ascii="Sylfaen" w:hAnsi="Sylfaen"/>
          <w:sz w:val="20"/>
          <w:szCs w:val="20"/>
        </w:rPr>
      </w:pPr>
    </w:p>
    <w:p w14:paraId="01585AD5" w14:textId="77777777" w:rsidR="003D2FE2" w:rsidRPr="00973E36" w:rsidRDefault="003D2FE2" w:rsidP="003D2FE2">
      <w:pPr>
        <w:widowControl w:val="0"/>
        <w:spacing w:after="160"/>
        <w:jc w:val="right"/>
        <w:rPr>
          <w:rFonts w:ascii="Sylfaen" w:hAnsi="Sylfaen"/>
          <w:sz w:val="20"/>
          <w:szCs w:val="20"/>
        </w:rPr>
      </w:pPr>
      <w:r w:rsidRPr="00973E36">
        <w:rPr>
          <w:rFonts w:ascii="Sylfaen" w:hAnsi="Sylfaen"/>
          <w:sz w:val="20"/>
          <w:szCs w:val="20"/>
        </w:rPr>
        <w:t>М. П.</w:t>
      </w:r>
    </w:p>
    <w:p w14:paraId="35A14731" w14:textId="77777777" w:rsidR="003D2FE2" w:rsidRPr="00973E36" w:rsidRDefault="003D2FE2" w:rsidP="003D2FE2">
      <w:pPr>
        <w:widowControl w:val="0"/>
        <w:spacing w:after="160"/>
        <w:jc w:val="both"/>
        <w:rPr>
          <w:rFonts w:ascii="Sylfaen" w:hAnsi="Sylfaen"/>
          <w:sz w:val="20"/>
          <w:szCs w:val="20"/>
        </w:rPr>
      </w:pPr>
      <w:r w:rsidRPr="00973E36">
        <w:rPr>
          <w:rFonts w:ascii="Sylfaen" w:hAnsi="Sylfaen"/>
          <w:sz w:val="20"/>
          <w:szCs w:val="20"/>
        </w:rPr>
        <w:t>День/месяц/год</w:t>
      </w:r>
    </w:p>
    <w:p w14:paraId="0734E3EB" w14:textId="77777777" w:rsidR="003D2FE2" w:rsidRPr="00973E36" w:rsidRDefault="003D2FE2" w:rsidP="003D2FE2">
      <w:pPr>
        <w:widowControl w:val="0"/>
        <w:spacing w:after="160"/>
        <w:jc w:val="both"/>
        <w:rPr>
          <w:rFonts w:ascii="Sylfaen" w:hAnsi="Sylfaen"/>
          <w:sz w:val="20"/>
          <w:szCs w:val="20"/>
        </w:rPr>
      </w:pPr>
    </w:p>
    <w:p w14:paraId="13186765" w14:textId="77777777" w:rsidR="003D2FE2" w:rsidRPr="00973E36" w:rsidRDefault="003D2FE2" w:rsidP="003D2FE2">
      <w:pPr>
        <w:widowControl w:val="0"/>
        <w:spacing w:after="160"/>
        <w:jc w:val="both"/>
        <w:rPr>
          <w:rFonts w:ascii="Sylfaen" w:hAnsi="Sylfaen"/>
          <w:sz w:val="20"/>
          <w:szCs w:val="20"/>
        </w:rPr>
      </w:pPr>
    </w:p>
    <w:p w14:paraId="2A4349EF" w14:textId="77777777" w:rsidR="003D2FE2" w:rsidRPr="00973E36" w:rsidRDefault="003D2FE2" w:rsidP="003D2FE2">
      <w:pPr>
        <w:rPr>
          <w:rFonts w:ascii="Sylfaen" w:hAnsi="Sylfaen"/>
          <w:sz w:val="20"/>
          <w:szCs w:val="20"/>
        </w:rPr>
      </w:pPr>
    </w:p>
    <w:p w14:paraId="72783129" w14:textId="77777777" w:rsidR="001005B0" w:rsidRPr="00973E36" w:rsidRDefault="001005B0" w:rsidP="003D2FE2">
      <w:pPr>
        <w:widowControl w:val="0"/>
        <w:spacing w:after="160"/>
        <w:ind w:left="567" w:right="565"/>
        <w:jc w:val="both"/>
        <w:rPr>
          <w:rFonts w:ascii="Sylfaen" w:hAnsi="Sylfaen"/>
          <w:sz w:val="20"/>
          <w:szCs w:val="20"/>
        </w:rPr>
      </w:pPr>
    </w:p>
    <w:p w14:paraId="0802DBD9" w14:textId="77777777" w:rsidR="001005B0" w:rsidRPr="00973E36" w:rsidRDefault="001005B0" w:rsidP="00B46D58">
      <w:pPr>
        <w:widowControl w:val="0"/>
        <w:spacing w:after="160"/>
        <w:ind w:left="567" w:right="565"/>
        <w:jc w:val="center"/>
        <w:rPr>
          <w:rFonts w:ascii="Sylfaen" w:hAnsi="Sylfaen"/>
          <w:b/>
          <w:sz w:val="20"/>
          <w:szCs w:val="20"/>
        </w:rPr>
      </w:pPr>
    </w:p>
    <w:p w14:paraId="70B8C150" w14:textId="77777777" w:rsidR="001005B0" w:rsidRPr="00973E36" w:rsidRDefault="001005B0" w:rsidP="00B46D58">
      <w:pPr>
        <w:widowControl w:val="0"/>
        <w:spacing w:after="160"/>
        <w:ind w:left="567" w:right="565"/>
        <w:jc w:val="center"/>
        <w:rPr>
          <w:rFonts w:ascii="Sylfaen" w:hAnsi="Sylfaen"/>
          <w:b/>
          <w:sz w:val="20"/>
          <w:szCs w:val="20"/>
        </w:rPr>
      </w:pPr>
    </w:p>
    <w:p w14:paraId="7ADCFDB7" w14:textId="77777777" w:rsidR="001005B0" w:rsidRPr="00973E36" w:rsidRDefault="001005B0" w:rsidP="00B46D58">
      <w:pPr>
        <w:widowControl w:val="0"/>
        <w:spacing w:after="160"/>
        <w:ind w:left="567" w:right="565"/>
        <w:jc w:val="center"/>
        <w:rPr>
          <w:rFonts w:ascii="Sylfaen" w:hAnsi="Sylfaen"/>
          <w:b/>
          <w:sz w:val="20"/>
          <w:szCs w:val="20"/>
        </w:rPr>
      </w:pPr>
    </w:p>
    <w:p w14:paraId="0AFE45CD" w14:textId="77777777" w:rsidR="001005B0" w:rsidRPr="00973E36" w:rsidRDefault="001005B0" w:rsidP="00B46D58">
      <w:pPr>
        <w:widowControl w:val="0"/>
        <w:spacing w:after="160"/>
        <w:ind w:left="567" w:right="565"/>
        <w:jc w:val="center"/>
        <w:rPr>
          <w:rFonts w:ascii="Sylfaen" w:hAnsi="Sylfaen"/>
          <w:b/>
          <w:sz w:val="20"/>
          <w:szCs w:val="20"/>
        </w:rPr>
      </w:pPr>
    </w:p>
    <w:p w14:paraId="57C887BD" w14:textId="77777777" w:rsidR="001005B0" w:rsidRPr="00973E36" w:rsidRDefault="001005B0" w:rsidP="00B46D58">
      <w:pPr>
        <w:widowControl w:val="0"/>
        <w:spacing w:after="160"/>
        <w:ind w:left="567" w:right="565"/>
        <w:jc w:val="center"/>
        <w:rPr>
          <w:rFonts w:ascii="Sylfaen" w:hAnsi="Sylfaen"/>
          <w:b/>
          <w:sz w:val="20"/>
          <w:szCs w:val="20"/>
        </w:rPr>
      </w:pPr>
    </w:p>
    <w:p w14:paraId="430C3554" w14:textId="77777777" w:rsidR="001005B0" w:rsidRPr="00973E36" w:rsidRDefault="001005B0" w:rsidP="00B46D58">
      <w:pPr>
        <w:widowControl w:val="0"/>
        <w:spacing w:after="160"/>
        <w:ind w:left="567" w:right="565"/>
        <w:jc w:val="center"/>
        <w:rPr>
          <w:rFonts w:ascii="Sylfaen" w:hAnsi="Sylfaen"/>
          <w:b/>
          <w:sz w:val="20"/>
          <w:szCs w:val="20"/>
        </w:rPr>
      </w:pPr>
    </w:p>
    <w:p w14:paraId="46669EEC" w14:textId="77777777" w:rsidR="001005B0" w:rsidRPr="00973E36" w:rsidRDefault="001005B0" w:rsidP="00B46D58">
      <w:pPr>
        <w:widowControl w:val="0"/>
        <w:spacing w:after="160"/>
        <w:ind w:left="567" w:right="565"/>
        <w:jc w:val="center"/>
        <w:rPr>
          <w:rFonts w:ascii="Sylfaen" w:hAnsi="Sylfaen"/>
          <w:b/>
          <w:sz w:val="20"/>
          <w:szCs w:val="20"/>
        </w:rPr>
      </w:pPr>
    </w:p>
    <w:p w14:paraId="69EBA18B" w14:textId="77777777" w:rsidR="001005B0" w:rsidRPr="00973E36" w:rsidRDefault="001005B0" w:rsidP="00B46D58">
      <w:pPr>
        <w:widowControl w:val="0"/>
        <w:spacing w:after="160"/>
        <w:ind w:left="567" w:right="565"/>
        <w:jc w:val="center"/>
        <w:rPr>
          <w:rFonts w:ascii="Sylfaen" w:hAnsi="Sylfaen"/>
          <w:b/>
          <w:sz w:val="20"/>
          <w:szCs w:val="20"/>
        </w:rPr>
      </w:pPr>
    </w:p>
    <w:p w14:paraId="0FA13B39" w14:textId="77777777" w:rsidR="001005B0" w:rsidRPr="00973E36" w:rsidRDefault="001005B0" w:rsidP="00B46D58">
      <w:pPr>
        <w:widowControl w:val="0"/>
        <w:spacing w:after="160"/>
        <w:ind w:left="567" w:right="565"/>
        <w:jc w:val="center"/>
        <w:rPr>
          <w:rFonts w:ascii="Sylfaen" w:hAnsi="Sylfaen"/>
          <w:b/>
          <w:sz w:val="20"/>
          <w:szCs w:val="20"/>
        </w:rPr>
      </w:pPr>
    </w:p>
    <w:p w14:paraId="3769B87F" w14:textId="77777777" w:rsidR="001005B0" w:rsidRPr="00973E36" w:rsidRDefault="001005B0" w:rsidP="00B46D58">
      <w:pPr>
        <w:widowControl w:val="0"/>
        <w:spacing w:after="160"/>
        <w:ind w:left="567" w:right="565"/>
        <w:jc w:val="center"/>
        <w:rPr>
          <w:rFonts w:ascii="Sylfaen" w:hAnsi="Sylfaen"/>
          <w:b/>
          <w:sz w:val="20"/>
          <w:szCs w:val="20"/>
        </w:rPr>
      </w:pPr>
    </w:p>
    <w:p w14:paraId="6DD7C237" w14:textId="77777777" w:rsidR="001005B0" w:rsidRPr="00973E36" w:rsidRDefault="001005B0" w:rsidP="00B46D58">
      <w:pPr>
        <w:widowControl w:val="0"/>
        <w:spacing w:after="160"/>
        <w:ind w:left="567" w:right="565"/>
        <w:jc w:val="center"/>
        <w:rPr>
          <w:rFonts w:ascii="Sylfaen" w:hAnsi="Sylfaen"/>
          <w:b/>
          <w:sz w:val="20"/>
          <w:szCs w:val="20"/>
        </w:rPr>
      </w:pPr>
    </w:p>
    <w:p w14:paraId="0942AF45" w14:textId="77777777" w:rsidR="001005B0" w:rsidRPr="00973E36" w:rsidRDefault="001005B0" w:rsidP="00B46D58">
      <w:pPr>
        <w:widowControl w:val="0"/>
        <w:spacing w:after="160"/>
        <w:ind w:left="567" w:right="565"/>
        <w:jc w:val="center"/>
        <w:rPr>
          <w:rFonts w:ascii="Sylfaen" w:hAnsi="Sylfaen"/>
          <w:b/>
          <w:sz w:val="20"/>
          <w:szCs w:val="20"/>
        </w:rPr>
      </w:pPr>
    </w:p>
    <w:p w14:paraId="5E4AA422" w14:textId="77777777" w:rsidR="001005B0" w:rsidRPr="00973E36" w:rsidRDefault="001005B0" w:rsidP="00B46D58">
      <w:pPr>
        <w:widowControl w:val="0"/>
        <w:spacing w:after="160"/>
        <w:ind w:left="567" w:right="565"/>
        <w:jc w:val="center"/>
        <w:rPr>
          <w:rFonts w:ascii="Sylfaen" w:hAnsi="Sylfaen"/>
          <w:b/>
          <w:sz w:val="20"/>
          <w:szCs w:val="20"/>
        </w:rPr>
      </w:pPr>
    </w:p>
    <w:p w14:paraId="7087A3C9" w14:textId="77777777" w:rsidR="001005B0" w:rsidRPr="00973E36" w:rsidRDefault="001005B0" w:rsidP="00B46D58">
      <w:pPr>
        <w:widowControl w:val="0"/>
        <w:spacing w:after="160"/>
        <w:ind w:left="567" w:right="565"/>
        <w:jc w:val="center"/>
        <w:rPr>
          <w:rFonts w:ascii="Sylfaen" w:hAnsi="Sylfaen"/>
          <w:b/>
          <w:sz w:val="20"/>
          <w:szCs w:val="20"/>
        </w:rPr>
      </w:pPr>
    </w:p>
    <w:p w14:paraId="1EA34464" w14:textId="77777777" w:rsidR="001005B0" w:rsidRPr="00973E36" w:rsidRDefault="001005B0" w:rsidP="00B46D58">
      <w:pPr>
        <w:widowControl w:val="0"/>
        <w:spacing w:after="160"/>
        <w:ind w:left="567" w:right="565"/>
        <w:jc w:val="center"/>
        <w:rPr>
          <w:rFonts w:ascii="Sylfaen" w:hAnsi="Sylfaen"/>
          <w:b/>
          <w:sz w:val="20"/>
          <w:szCs w:val="20"/>
        </w:rPr>
      </w:pPr>
    </w:p>
    <w:p w14:paraId="7883793B" w14:textId="77777777" w:rsidR="001005B0" w:rsidRPr="00973E36" w:rsidRDefault="001005B0" w:rsidP="00B46D58">
      <w:pPr>
        <w:widowControl w:val="0"/>
        <w:spacing w:after="160"/>
        <w:ind w:left="567" w:right="565"/>
        <w:jc w:val="center"/>
        <w:rPr>
          <w:rFonts w:ascii="Sylfaen" w:hAnsi="Sylfaen"/>
          <w:b/>
          <w:sz w:val="20"/>
          <w:szCs w:val="20"/>
        </w:rPr>
      </w:pPr>
    </w:p>
    <w:p w14:paraId="66CEC285" w14:textId="77777777" w:rsidR="001005B0" w:rsidRPr="00973E36" w:rsidRDefault="001005B0" w:rsidP="00B46D58">
      <w:pPr>
        <w:widowControl w:val="0"/>
        <w:spacing w:after="160"/>
        <w:ind w:left="567" w:right="565"/>
        <w:jc w:val="center"/>
        <w:rPr>
          <w:rFonts w:ascii="Sylfaen" w:hAnsi="Sylfaen"/>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973E36" w14:paraId="70C2B89D" w14:textId="77777777" w:rsidTr="00D130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094C59" w14:textId="77777777" w:rsidR="00C3421C" w:rsidRPr="00973E36" w:rsidRDefault="00C3421C" w:rsidP="00C3421C">
            <w:pPr>
              <w:widowControl w:val="0"/>
              <w:tabs>
                <w:tab w:val="left" w:pos="3402"/>
              </w:tabs>
              <w:spacing w:after="160"/>
              <w:ind w:left="360"/>
              <w:rPr>
                <w:rFonts w:ascii="Sylfaen" w:hAnsi="Sylfaen" w:cs="Sylfaen"/>
                <w:b/>
                <w:bCs/>
                <w:sz w:val="20"/>
                <w:szCs w:val="20"/>
                <w:lang w:val="en-US"/>
              </w:rPr>
            </w:pPr>
            <w:r w:rsidRPr="00973E36">
              <w:rPr>
                <w:rFonts w:ascii="Sylfaen" w:hAnsi="Sylfaen"/>
                <w:b/>
                <w:sz w:val="20"/>
                <w:szCs w:val="20"/>
                <w:lang w:val="en-US"/>
              </w:rPr>
              <w:t>1.</w:t>
            </w:r>
            <w:r w:rsidRPr="00973E36">
              <w:rPr>
                <w:rFonts w:ascii="Sylfaen" w:hAnsi="Sylfaen"/>
                <w:b/>
                <w:sz w:val="20"/>
                <w:szCs w:val="20"/>
                <w:lang w:val="en-US"/>
              </w:rPr>
              <w:tab/>
            </w:r>
            <w:r w:rsidRPr="00973E36">
              <w:rPr>
                <w:rFonts w:ascii="Sylfaen" w:hAnsi="Sylfaen"/>
                <w:b/>
                <w:sz w:val="20"/>
                <w:szCs w:val="20"/>
              </w:rPr>
              <w:t xml:space="preserve">ПЛАТЕЖНОЕ ТРЕБОВАНИЕ </w:t>
            </w:r>
            <w:r w:rsidRPr="00973E36">
              <w:rPr>
                <w:rFonts w:ascii="Sylfaen" w:hAnsi="Sylfaen"/>
                <w:b/>
                <w:sz w:val="20"/>
                <w:szCs w:val="20"/>
                <w:lang w:val="en-US"/>
              </w:rPr>
              <w:t>*</w:t>
            </w:r>
          </w:p>
        </w:tc>
      </w:tr>
      <w:tr w:rsidR="00B138F3" w:rsidRPr="00973E36" w14:paraId="728D6208" w14:textId="77777777" w:rsidTr="00D130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314768" w14:textId="77777777" w:rsidR="00C3421C" w:rsidRPr="00973E36" w:rsidRDefault="00C3421C" w:rsidP="00D13026">
            <w:pPr>
              <w:widowControl w:val="0"/>
              <w:tabs>
                <w:tab w:val="left" w:pos="855"/>
              </w:tabs>
              <w:spacing w:after="160"/>
              <w:ind w:left="360"/>
              <w:rPr>
                <w:rFonts w:ascii="Sylfaen" w:hAnsi="Sylfaen" w:cs="Sylfaen"/>
                <w:sz w:val="20"/>
                <w:szCs w:val="20"/>
              </w:rPr>
            </w:pPr>
            <w:r w:rsidRPr="00973E36">
              <w:rPr>
                <w:rFonts w:ascii="Sylfaen" w:hAnsi="Sylfaen"/>
                <w:sz w:val="20"/>
                <w:szCs w:val="20"/>
              </w:rPr>
              <w:lastRenderedPageBreak/>
              <w:t>2.</w:t>
            </w:r>
            <w:r w:rsidRPr="00973E36">
              <w:rPr>
                <w:rFonts w:ascii="Sylfaen" w:hAnsi="Sylfaen"/>
                <w:sz w:val="20"/>
                <w:szCs w:val="20"/>
              </w:rPr>
              <w:tab/>
              <w:t xml:space="preserve">Номер </w:t>
            </w:r>
          </w:p>
        </w:tc>
      </w:tr>
      <w:tr w:rsidR="00B138F3" w:rsidRPr="00973E36" w14:paraId="77506925" w14:textId="77777777" w:rsidTr="00D1302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F6B37C" w14:textId="77777777" w:rsidR="00C3421C" w:rsidRPr="00973E36" w:rsidRDefault="00C3421C" w:rsidP="00D13026">
            <w:pPr>
              <w:widowControl w:val="0"/>
              <w:tabs>
                <w:tab w:val="left" w:pos="3390"/>
              </w:tabs>
              <w:spacing w:after="160"/>
              <w:ind w:left="322"/>
              <w:rPr>
                <w:rFonts w:ascii="Sylfaen" w:hAnsi="Sylfaen" w:cs="Sylfaen"/>
                <w:sz w:val="20"/>
                <w:szCs w:val="20"/>
              </w:rPr>
            </w:pPr>
            <w:r w:rsidRPr="00973E36">
              <w:rPr>
                <w:rFonts w:ascii="Sylfaen" w:hAnsi="Sylfaen"/>
                <w:sz w:val="20"/>
                <w:szCs w:val="20"/>
              </w:rPr>
              <w:t>3</w:t>
            </w:r>
            <w:r w:rsidRPr="00973E36">
              <w:rPr>
                <w:rFonts w:ascii="Sylfaen" w:hAnsi="Sylfaen"/>
                <w:sz w:val="20"/>
                <w:szCs w:val="20"/>
              </w:rPr>
              <w:tab/>
              <w:t>Дата представления: "___" ___ 20___г.</w:t>
            </w:r>
          </w:p>
        </w:tc>
      </w:tr>
      <w:tr w:rsidR="00B138F3" w:rsidRPr="00973E36" w14:paraId="13A461B2" w14:textId="77777777" w:rsidTr="00D1302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DEAD1F" w14:textId="77777777"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4.</w:t>
            </w:r>
            <w:r w:rsidRPr="00973E36">
              <w:rPr>
                <w:rFonts w:ascii="Sylfaen" w:hAnsi="Sylfaen"/>
                <w:sz w:val="20"/>
                <w:szCs w:val="20"/>
              </w:rPr>
              <w:tab/>
              <w:t>Наименование, или имя, фамилия плательщика (Компания:</w:t>
            </w:r>
          </w:p>
        </w:tc>
      </w:tr>
      <w:tr w:rsidR="00B138F3" w:rsidRPr="00973E36" w14:paraId="7783DD4A" w14:textId="77777777" w:rsidTr="00D130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449E91" w14:textId="77777777"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5.</w:t>
            </w:r>
            <w:r w:rsidRPr="00973E36">
              <w:rPr>
                <w:rFonts w:ascii="Sylfaen" w:hAnsi="Sylfaen"/>
                <w:sz w:val="20"/>
                <w:szCs w:val="20"/>
              </w:rPr>
              <w:tab/>
              <w:t>Обслуживающая плательщика Финансовая организация (банк):</w:t>
            </w:r>
          </w:p>
        </w:tc>
      </w:tr>
      <w:tr w:rsidR="00B138F3" w:rsidRPr="00973E36" w14:paraId="199E6129" w14:textId="77777777" w:rsidTr="00D1302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CD5E11" w14:textId="77777777"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6.</w:t>
            </w:r>
            <w:r w:rsidRPr="00973E36">
              <w:rPr>
                <w:rFonts w:ascii="Sylfaen" w:hAnsi="Sylfaen"/>
                <w:sz w:val="20"/>
                <w:szCs w:val="20"/>
              </w:rPr>
              <w:tab/>
              <w:t>Номер счета плательщика:</w:t>
            </w:r>
          </w:p>
        </w:tc>
      </w:tr>
      <w:tr w:rsidR="00B138F3" w:rsidRPr="00973E36" w14:paraId="2656D68F" w14:textId="77777777" w:rsidTr="00D130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021119" w14:textId="77777777"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7.</w:t>
            </w:r>
            <w:r w:rsidRPr="00973E36">
              <w:rPr>
                <w:rFonts w:ascii="Sylfaen" w:hAnsi="Sylfaen"/>
                <w:sz w:val="20"/>
                <w:szCs w:val="20"/>
              </w:rPr>
              <w:tab/>
              <w:t>УНН плательщика:</w:t>
            </w:r>
          </w:p>
        </w:tc>
      </w:tr>
      <w:tr w:rsidR="00B138F3" w:rsidRPr="00973E36" w14:paraId="683BE2C4" w14:textId="77777777" w:rsidTr="00D130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1E3C5" w14:textId="77777777"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8.</w:t>
            </w:r>
            <w:r w:rsidRPr="00973E36">
              <w:rPr>
                <w:rFonts w:ascii="Sylfaen" w:hAnsi="Sylfaen"/>
                <w:sz w:val="20"/>
                <w:szCs w:val="20"/>
              </w:rPr>
              <w:tab/>
              <w:t>НЗОУ плательщика:</w:t>
            </w:r>
          </w:p>
        </w:tc>
      </w:tr>
      <w:tr w:rsidR="00B138F3" w:rsidRPr="00973E36" w14:paraId="6D14EC7D" w14:textId="77777777" w:rsidTr="00D130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77701D" w14:textId="77777777" w:rsidR="00C3421C" w:rsidRPr="00973E36" w:rsidRDefault="00C3421C" w:rsidP="00A11843">
            <w:pPr>
              <w:widowControl w:val="0"/>
              <w:tabs>
                <w:tab w:val="left" w:pos="855"/>
              </w:tabs>
              <w:spacing w:after="160"/>
              <w:ind w:left="360"/>
              <w:rPr>
                <w:rFonts w:ascii="Sylfaen" w:hAnsi="Sylfaen"/>
                <w:sz w:val="20"/>
                <w:szCs w:val="20"/>
              </w:rPr>
            </w:pPr>
            <w:r w:rsidRPr="00973E36">
              <w:rPr>
                <w:rFonts w:ascii="Sylfaen" w:hAnsi="Sylfaen"/>
                <w:sz w:val="20"/>
                <w:szCs w:val="20"/>
              </w:rPr>
              <w:t>9.</w:t>
            </w:r>
            <w:r w:rsidRPr="00973E36">
              <w:rPr>
                <w:rFonts w:ascii="Sylfaen" w:hAnsi="Sylfaen"/>
                <w:sz w:val="20"/>
                <w:szCs w:val="20"/>
              </w:rPr>
              <w:tab/>
              <w:t>Наименование, или имя, фамилия бенефициара</w:t>
            </w:r>
            <w:r w:rsidR="006A18D4" w:rsidRPr="006A18D4">
              <w:rPr>
                <w:rFonts w:ascii="Sylfaen" w:hAnsi="Sylfaen"/>
                <w:sz w:val="20"/>
                <w:szCs w:val="20"/>
              </w:rPr>
              <w:t xml:space="preserve">  </w:t>
            </w:r>
            <w:r w:rsidR="006A18D4" w:rsidRPr="006A18D4">
              <w:rPr>
                <w:rFonts w:ascii="Sylfaen" w:hAnsi="Sylfaen"/>
                <w:sz w:val="20"/>
                <w:szCs w:val="20"/>
                <w:shd w:val="clear" w:color="auto" w:fill="FFFFFF"/>
              </w:rPr>
              <w:t>"</w:t>
            </w:r>
            <w:r w:rsidR="00A71EEB" w:rsidRPr="00FB0B1E">
              <w:rPr>
                <w:rFonts w:ascii="GHEA Grapalat" w:hAnsi="GHEA Grapalat"/>
              </w:rPr>
              <w:t xml:space="preserve"> </w:t>
            </w:r>
          </w:p>
        </w:tc>
      </w:tr>
      <w:tr w:rsidR="00B138F3" w:rsidRPr="00973E36" w14:paraId="531D0190" w14:textId="77777777" w:rsidTr="00D130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15D16" w14:textId="77777777"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10.</w:t>
            </w:r>
            <w:r w:rsidRPr="00973E36">
              <w:rPr>
                <w:rFonts w:ascii="Sylfaen" w:hAnsi="Sylfaen"/>
                <w:sz w:val="20"/>
                <w:szCs w:val="20"/>
              </w:rPr>
              <w:tab/>
              <w:t>НЗОУ бенефициара (не заполняется)</w:t>
            </w:r>
          </w:p>
        </w:tc>
      </w:tr>
      <w:tr w:rsidR="00B138F3" w:rsidRPr="00973E36" w14:paraId="7E8DBBC6" w14:textId="77777777" w:rsidTr="00D1302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D1D2B9" w14:textId="77777777" w:rsidR="00C3421C" w:rsidRPr="00973E36" w:rsidRDefault="00C3421C" w:rsidP="00A71EEB">
            <w:pPr>
              <w:widowControl w:val="0"/>
              <w:tabs>
                <w:tab w:val="left" w:pos="855"/>
              </w:tabs>
              <w:spacing w:after="160"/>
              <w:ind w:left="360"/>
              <w:rPr>
                <w:rFonts w:ascii="Sylfaen" w:hAnsi="Sylfaen"/>
                <w:sz w:val="20"/>
                <w:szCs w:val="20"/>
                <w:lang w:val="en-US"/>
              </w:rPr>
            </w:pPr>
            <w:r w:rsidRPr="00973E36">
              <w:rPr>
                <w:rFonts w:ascii="Sylfaen" w:hAnsi="Sylfaen"/>
                <w:sz w:val="20"/>
                <w:szCs w:val="20"/>
              </w:rPr>
              <w:t>11.</w:t>
            </w:r>
            <w:r w:rsidRPr="00973E36">
              <w:rPr>
                <w:rFonts w:ascii="Sylfaen" w:hAnsi="Sylfaen"/>
                <w:sz w:val="20"/>
                <w:szCs w:val="20"/>
              </w:rPr>
              <w:tab/>
              <w:t>УНН бенефициара:</w:t>
            </w:r>
            <w:r w:rsidR="001F100B" w:rsidRPr="00973E36">
              <w:rPr>
                <w:rFonts w:ascii="Sylfaen" w:hAnsi="Sylfaen"/>
                <w:sz w:val="20"/>
                <w:szCs w:val="20"/>
                <w:lang w:val="en-US"/>
              </w:rPr>
              <w:t xml:space="preserve">                                                      </w:t>
            </w:r>
          </w:p>
        </w:tc>
      </w:tr>
      <w:tr w:rsidR="00B138F3" w:rsidRPr="00973E36" w14:paraId="553D4FFD" w14:textId="77777777" w:rsidTr="00D130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69A074" w14:textId="77777777" w:rsidR="00C3421C" w:rsidRPr="00973E36" w:rsidRDefault="00C3421C" w:rsidP="00A71EEB">
            <w:pPr>
              <w:widowControl w:val="0"/>
              <w:tabs>
                <w:tab w:val="left" w:pos="855"/>
              </w:tabs>
              <w:spacing w:after="160"/>
              <w:ind w:left="360"/>
              <w:rPr>
                <w:rFonts w:ascii="Sylfaen" w:hAnsi="Sylfaen"/>
                <w:sz w:val="20"/>
                <w:szCs w:val="20"/>
              </w:rPr>
            </w:pPr>
            <w:r w:rsidRPr="00973E36">
              <w:rPr>
                <w:rFonts w:ascii="Sylfaen" w:hAnsi="Sylfaen"/>
                <w:sz w:val="20"/>
                <w:szCs w:val="20"/>
              </w:rPr>
              <w:t>12.</w:t>
            </w:r>
            <w:r w:rsidRPr="00973E36">
              <w:rPr>
                <w:rFonts w:ascii="Sylfaen" w:hAnsi="Sylfaen"/>
                <w:sz w:val="20"/>
                <w:szCs w:val="20"/>
              </w:rPr>
              <w:tab/>
              <w:t>Обслуживающая бенефициара Финансовая организация (банк):</w:t>
            </w:r>
            <w:r w:rsidR="001F100B" w:rsidRPr="00973E36">
              <w:rPr>
                <w:rFonts w:ascii="Sylfaen" w:hAnsi="Sylfaen"/>
                <w:sz w:val="20"/>
                <w:szCs w:val="20"/>
              </w:rPr>
              <w:t>):&lt;&lt;</w:t>
            </w:r>
          </w:p>
        </w:tc>
      </w:tr>
      <w:tr w:rsidR="00B138F3" w:rsidRPr="00973E36" w14:paraId="2B2CE572" w14:textId="77777777" w:rsidTr="00D1302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2928D" w14:textId="77777777" w:rsidR="00C3421C" w:rsidRPr="00973E36" w:rsidRDefault="00C3421C" w:rsidP="00A71EEB">
            <w:pPr>
              <w:widowControl w:val="0"/>
              <w:tabs>
                <w:tab w:val="left" w:pos="855"/>
              </w:tabs>
              <w:spacing w:after="160"/>
              <w:ind w:left="360"/>
              <w:rPr>
                <w:rFonts w:ascii="Sylfaen" w:hAnsi="Sylfaen"/>
                <w:sz w:val="20"/>
                <w:szCs w:val="20"/>
              </w:rPr>
            </w:pPr>
            <w:r w:rsidRPr="00973E36">
              <w:rPr>
                <w:rFonts w:ascii="Sylfaen" w:hAnsi="Sylfaen"/>
                <w:sz w:val="20"/>
                <w:szCs w:val="20"/>
              </w:rPr>
              <w:t>13.</w:t>
            </w:r>
            <w:r w:rsidRPr="00973E36">
              <w:rPr>
                <w:rFonts w:ascii="Sylfaen" w:hAnsi="Sylfaen"/>
                <w:sz w:val="20"/>
                <w:szCs w:val="20"/>
              </w:rPr>
              <w:tab/>
              <w:t>Номер счета бенефициара (сч.№)</w:t>
            </w:r>
            <w:r w:rsidR="001F100B" w:rsidRPr="00973E36">
              <w:rPr>
                <w:rFonts w:ascii="Sylfaen" w:hAnsi="Sylfaen"/>
                <w:sz w:val="20"/>
                <w:szCs w:val="20"/>
                <w:lang w:val="en-US"/>
              </w:rPr>
              <w:t xml:space="preserve">                                         </w:t>
            </w:r>
          </w:p>
        </w:tc>
      </w:tr>
      <w:tr w:rsidR="00B138F3" w:rsidRPr="00973E36" w14:paraId="47C7C894" w14:textId="77777777" w:rsidTr="00D130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6AFF0F" w14:textId="77777777"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14.</w:t>
            </w:r>
            <w:r w:rsidRPr="00973E36">
              <w:rPr>
                <w:rFonts w:ascii="Sylfaen" w:hAnsi="Sylfaen"/>
                <w:sz w:val="20"/>
                <w:szCs w:val="20"/>
              </w:rPr>
              <w:tab/>
              <w:t>Сумма (цифрами и прописью):</w:t>
            </w:r>
          </w:p>
        </w:tc>
      </w:tr>
      <w:tr w:rsidR="00B138F3" w:rsidRPr="00973E36" w14:paraId="39FEBAEA" w14:textId="77777777" w:rsidTr="00D130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669F6B" w14:textId="77777777"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15.</w:t>
            </w:r>
            <w:r w:rsidRPr="00973E36">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973E36" w14:paraId="77BD15D4" w14:textId="77777777" w:rsidTr="00D130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558430" w14:textId="77777777"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16.</w:t>
            </w:r>
            <w:r w:rsidRPr="00973E36">
              <w:rPr>
                <w:rFonts w:ascii="Sylfaen" w:hAnsi="Sylfaen"/>
                <w:sz w:val="20"/>
                <w:szCs w:val="20"/>
              </w:rPr>
              <w:tab/>
              <w:t>Валюта (прописью и по коду):</w:t>
            </w:r>
          </w:p>
        </w:tc>
      </w:tr>
      <w:tr w:rsidR="00B138F3" w:rsidRPr="00973E36" w14:paraId="6373E7C8" w14:textId="77777777" w:rsidTr="00D130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FB518A" w14:textId="77777777"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17.</w:t>
            </w:r>
            <w:r w:rsidRPr="00973E36">
              <w:rPr>
                <w:rFonts w:ascii="Sylfaen" w:hAnsi="Sylfaen"/>
                <w:sz w:val="20"/>
                <w:szCs w:val="20"/>
              </w:rPr>
              <w:tab/>
              <w:t>Цель сделки (уплаты): (для обеспечения исполнения договора)</w:t>
            </w:r>
          </w:p>
        </w:tc>
      </w:tr>
      <w:tr w:rsidR="00B138F3" w:rsidRPr="00973E36" w14:paraId="5A19EC9F" w14:textId="77777777" w:rsidTr="00D13026">
        <w:trPr>
          <w:trHeight w:val="424"/>
        </w:trPr>
        <w:tc>
          <w:tcPr>
            <w:tcW w:w="10980" w:type="dxa"/>
            <w:gridSpan w:val="2"/>
            <w:tcBorders>
              <w:top w:val="single" w:sz="4" w:space="0" w:color="auto"/>
              <w:left w:val="single" w:sz="4" w:space="0" w:color="auto"/>
              <w:right w:val="single" w:sz="4" w:space="0" w:color="000000"/>
            </w:tcBorders>
            <w:noWrap/>
            <w:vAlign w:val="bottom"/>
          </w:tcPr>
          <w:p w14:paraId="708FDCE3" w14:textId="77777777"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18.</w:t>
            </w:r>
            <w:r w:rsidRPr="00973E36">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973E36" w14:paraId="5E9E4BE9" w14:textId="77777777" w:rsidTr="00D1302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768DA" w14:textId="77777777" w:rsidR="00C3421C" w:rsidRPr="00973E36" w:rsidRDefault="00C3421C" w:rsidP="00D13026">
            <w:pPr>
              <w:widowControl w:val="0"/>
              <w:tabs>
                <w:tab w:val="left" w:pos="855"/>
              </w:tabs>
              <w:spacing w:after="160"/>
              <w:ind w:left="360"/>
              <w:rPr>
                <w:rFonts w:ascii="Sylfaen" w:hAnsi="Sylfaen"/>
                <w:sz w:val="20"/>
                <w:szCs w:val="20"/>
              </w:rPr>
            </w:pPr>
            <w:r w:rsidRPr="00973E36">
              <w:rPr>
                <w:rFonts w:ascii="Sylfaen" w:hAnsi="Sylfaen"/>
                <w:sz w:val="20"/>
                <w:szCs w:val="20"/>
              </w:rPr>
              <w:t>19.</w:t>
            </w:r>
            <w:r w:rsidRPr="00973E36">
              <w:rPr>
                <w:rFonts w:ascii="Sylfaen" w:hAnsi="Sylfaen"/>
                <w:sz w:val="20"/>
                <w:szCs w:val="20"/>
                <w:lang w:val="en-US"/>
              </w:rPr>
              <w:tab/>
            </w:r>
            <w:r w:rsidRPr="00973E36">
              <w:rPr>
                <w:rFonts w:ascii="Sylfaen" w:hAnsi="Sylfaen"/>
                <w:sz w:val="20"/>
                <w:szCs w:val="20"/>
              </w:rPr>
              <w:t>Условия оплаты: &lt;акцептованный платеж&gt;</w:t>
            </w:r>
          </w:p>
        </w:tc>
      </w:tr>
      <w:tr w:rsidR="00B138F3" w:rsidRPr="00973E36" w14:paraId="2F957995" w14:textId="77777777" w:rsidTr="00D1302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305E1" w14:textId="77777777" w:rsidR="00C3421C" w:rsidRPr="00973E36" w:rsidRDefault="00C3421C" w:rsidP="00D13026">
            <w:pPr>
              <w:widowControl w:val="0"/>
              <w:tabs>
                <w:tab w:val="left" w:pos="855"/>
              </w:tabs>
              <w:spacing w:after="160"/>
              <w:ind w:left="360"/>
              <w:rPr>
                <w:rFonts w:ascii="Sylfaen" w:hAnsi="Sylfaen"/>
                <w:sz w:val="20"/>
                <w:szCs w:val="20"/>
                <w:lang w:val="en-US"/>
              </w:rPr>
            </w:pPr>
            <w:r w:rsidRPr="00973E36">
              <w:rPr>
                <w:rFonts w:ascii="Sylfaen" w:hAnsi="Sylfaen"/>
                <w:sz w:val="20"/>
                <w:szCs w:val="20"/>
              </w:rPr>
              <w:t>20.</w:t>
            </w:r>
            <w:r w:rsidRPr="00973E36">
              <w:rPr>
                <w:rFonts w:ascii="Sylfaen" w:hAnsi="Sylfaen"/>
                <w:sz w:val="20"/>
                <w:szCs w:val="20"/>
                <w:lang w:val="en-US"/>
              </w:rPr>
              <w:tab/>
            </w:r>
            <w:r w:rsidRPr="00973E36">
              <w:rPr>
                <w:rFonts w:ascii="Sylfaen" w:hAnsi="Sylfaen"/>
                <w:sz w:val="20"/>
                <w:szCs w:val="20"/>
              </w:rPr>
              <w:t>Количество прилагаемых страниц: --- страниц</w:t>
            </w:r>
          </w:p>
        </w:tc>
      </w:tr>
      <w:tr w:rsidR="00B138F3" w:rsidRPr="00973E36" w14:paraId="0B46B1F0" w14:textId="77777777" w:rsidTr="00D13026">
        <w:trPr>
          <w:trHeight w:val="2194"/>
        </w:trPr>
        <w:tc>
          <w:tcPr>
            <w:tcW w:w="5616" w:type="dxa"/>
            <w:tcBorders>
              <w:top w:val="nil"/>
              <w:left w:val="single" w:sz="4" w:space="0" w:color="auto"/>
              <w:bottom w:val="single" w:sz="4" w:space="0" w:color="auto"/>
              <w:right w:val="single" w:sz="4" w:space="0" w:color="auto"/>
            </w:tcBorders>
            <w:noWrap/>
            <w:vAlign w:val="bottom"/>
          </w:tcPr>
          <w:p w14:paraId="146611E3" w14:textId="77777777" w:rsidR="00C3421C" w:rsidRPr="00973E36" w:rsidRDefault="00C3421C" w:rsidP="00D13026">
            <w:pPr>
              <w:widowControl w:val="0"/>
              <w:tabs>
                <w:tab w:val="left" w:pos="851"/>
              </w:tabs>
              <w:spacing w:after="160"/>
              <w:rPr>
                <w:rFonts w:ascii="Sylfaen" w:hAnsi="Sylfaen" w:cs="Sylfaen"/>
                <w:sz w:val="20"/>
                <w:szCs w:val="20"/>
              </w:rPr>
            </w:pPr>
            <w:r w:rsidRPr="00973E36">
              <w:rPr>
                <w:rFonts w:ascii="Sylfaen" w:hAnsi="Sylfaen"/>
                <w:sz w:val="20"/>
                <w:szCs w:val="20"/>
              </w:rPr>
              <w:t>22.а.</w:t>
            </w:r>
            <w:r w:rsidRPr="00973E36">
              <w:rPr>
                <w:rFonts w:ascii="Sylfaen" w:hAnsi="Sylfaen"/>
                <w:sz w:val="20"/>
                <w:szCs w:val="20"/>
              </w:rPr>
              <w:tab/>
              <w:t>Подписи бенефициара</w:t>
            </w:r>
          </w:p>
          <w:p w14:paraId="2AC8F341" w14:textId="77777777" w:rsidR="00C3421C" w:rsidRPr="00973E36" w:rsidRDefault="00C3421C" w:rsidP="00D13026">
            <w:pPr>
              <w:widowControl w:val="0"/>
              <w:spacing w:after="160"/>
              <w:rPr>
                <w:rFonts w:ascii="Sylfaen" w:hAnsi="Sylfaen" w:cs="Sylfaen"/>
                <w:sz w:val="20"/>
                <w:szCs w:val="20"/>
              </w:rPr>
            </w:pPr>
          </w:p>
          <w:p w14:paraId="7A28CA85" w14:textId="77777777" w:rsidR="00C3421C" w:rsidRPr="00973E36" w:rsidRDefault="00C3421C" w:rsidP="00D13026">
            <w:pPr>
              <w:widowControl w:val="0"/>
              <w:spacing w:after="160"/>
              <w:jc w:val="right"/>
              <w:rPr>
                <w:rFonts w:ascii="Sylfaen" w:hAnsi="Sylfaen" w:cs="Tahoma"/>
                <w:sz w:val="20"/>
                <w:szCs w:val="20"/>
              </w:rPr>
            </w:pPr>
            <w:r w:rsidRPr="00973E36">
              <w:rPr>
                <w:rFonts w:ascii="Sylfaen" w:hAnsi="Sylfaen"/>
                <w:sz w:val="20"/>
                <w:szCs w:val="20"/>
              </w:rPr>
              <w:t>/____________________/</w:t>
            </w:r>
          </w:p>
          <w:p w14:paraId="09EE3C37" w14:textId="77777777" w:rsidR="00C3421C" w:rsidRPr="00973E36" w:rsidRDefault="00C3421C" w:rsidP="00D13026">
            <w:pPr>
              <w:widowControl w:val="0"/>
              <w:spacing w:after="160"/>
              <w:rPr>
                <w:rFonts w:ascii="Sylfaen" w:hAnsi="Sylfaen" w:cs="Sylfaen"/>
                <w:sz w:val="20"/>
                <w:szCs w:val="20"/>
              </w:rPr>
            </w:pPr>
          </w:p>
          <w:p w14:paraId="1388D30A" w14:textId="77777777" w:rsidR="00C3421C" w:rsidRPr="00973E36" w:rsidRDefault="00C3421C" w:rsidP="00D13026">
            <w:pPr>
              <w:widowControl w:val="0"/>
              <w:spacing w:after="160"/>
              <w:jc w:val="right"/>
              <w:rPr>
                <w:rFonts w:ascii="Sylfaen" w:hAnsi="Sylfaen" w:cs="Sylfaen"/>
                <w:sz w:val="20"/>
                <w:szCs w:val="20"/>
              </w:rPr>
            </w:pPr>
            <w:r w:rsidRPr="00973E36">
              <w:rPr>
                <w:rFonts w:ascii="Sylfaen" w:hAnsi="Sylfaen"/>
                <w:sz w:val="20"/>
                <w:szCs w:val="20"/>
              </w:rPr>
              <w:t>/____________________/</w:t>
            </w:r>
          </w:p>
          <w:p w14:paraId="0314DDEF" w14:textId="77777777" w:rsidR="00C3421C" w:rsidRPr="00973E36" w:rsidRDefault="00C3421C" w:rsidP="00D13026">
            <w:pPr>
              <w:widowControl w:val="0"/>
              <w:spacing w:after="160"/>
              <w:rPr>
                <w:rFonts w:ascii="Sylfaen" w:hAnsi="Sylfaen" w:cs="Sylfaen"/>
                <w:sz w:val="20"/>
                <w:szCs w:val="20"/>
              </w:rPr>
            </w:pPr>
          </w:p>
          <w:p w14:paraId="5292CF3F" w14:textId="77777777" w:rsidR="00C3421C" w:rsidRPr="00973E36" w:rsidRDefault="00C3421C" w:rsidP="00D13026">
            <w:pPr>
              <w:widowControl w:val="0"/>
              <w:tabs>
                <w:tab w:val="left" w:pos="4545"/>
              </w:tabs>
              <w:spacing w:after="160"/>
              <w:rPr>
                <w:rFonts w:ascii="Sylfaen" w:hAnsi="Sylfaen" w:cs="Sylfaen"/>
                <w:sz w:val="20"/>
                <w:szCs w:val="20"/>
              </w:rPr>
            </w:pPr>
            <w:r w:rsidRPr="00973E36">
              <w:rPr>
                <w:rFonts w:ascii="Sylfaen" w:hAnsi="Sylfaen"/>
                <w:sz w:val="20"/>
                <w:szCs w:val="20"/>
              </w:rPr>
              <w:t>22.б.</w:t>
            </w:r>
            <w:r w:rsidRPr="00973E36">
              <w:rPr>
                <w:rFonts w:ascii="Sylfaen" w:hAnsi="Sylfaen"/>
                <w:sz w:val="20"/>
                <w:szCs w:val="20"/>
              </w:rPr>
              <w:tab/>
              <w:t>М. П.</w:t>
            </w:r>
          </w:p>
          <w:p w14:paraId="65259148" w14:textId="77777777" w:rsidR="00C3421C" w:rsidRPr="00973E36" w:rsidRDefault="00C3421C" w:rsidP="00D13026">
            <w:pPr>
              <w:widowControl w:val="0"/>
              <w:spacing w:after="160"/>
              <w:rPr>
                <w:rFonts w:ascii="Sylfaen" w:hAnsi="Sylfaen" w:cs="Sylfaen"/>
                <w:sz w:val="20"/>
                <w:szCs w:val="20"/>
              </w:rPr>
            </w:pPr>
          </w:p>
        </w:tc>
        <w:tc>
          <w:tcPr>
            <w:tcW w:w="5364" w:type="dxa"/>
            <w:tcBorders>
              <w:top w:val="nil"/>
              <w:left w:val="nil"/>
              <w:bottom w:val="single" w:sz="4" w:space="0" w:color="auto"/>
              <w:right w:val="single" w:sz="4" w:space="0" w:color="auto"/>
            </w:tcBorders>
            <w:noWrap/>
          </w:tcPr>
          <w:p w14:paraId="6D436F7D" w14:textId="77777777" w:rsidR="00C3421C" w:rsidRPr="00973E36" w:rsidRDefault="00C3421C" w:rsidP="00D13026">
            <w:pPr>
              <w:widowControl w:val="0"/>
              <w:tabs>
                <w:tab w:val="left" w:pos="905"/>
              </w:tabs>
              <w:spacing w:after="160"/>
              <w:rPr>
                <w:rFonts w:ascii="Sylfaen" w:hAnsi="Sylfaen" w:cs="Sylfaen"/>
                <w:sz w:val="20"/>
                <w:szCs w:val="20"/>
              </w:rPr>
            </w:pPr>
            <w:r w:rsidRPr="00973E36">
              <w:rPr>
                <w:rFonts w:ascii="Sylfaen" w:hAnsi="Sylfaen"/>
                <w:sz w:val="20"/>
                <w:szCs w:val="20"/>
              </w:rPr>
              <w:t>21.а.</w:t>
            </w:r>
            <w:r w:rsidRPr="00973E36">
              <w:rPr>
                <w:rFonts w:ascii="Sylfaen" w:hAnsi="Sylfaen"/>
                <w:sz w:val="20"/>
                <w:szCs w:val="20"/>
              </w:rPr>
              <w:tab/>
              <w:t> Подписи плательщика:</w:t>
            </w:r>
          </w:p>
          <w:p w14:paraId="4F1903AC" w14:textId="77777777" w:rsidR="00C3421C" w:rsidRPr="00973E36" w:rsidRDefault="00C3421C" w:rsidP="00D13026">
            <w:pPr>
              <w:widowControl w:val="0"/>
              <w:spacing w:after="160"/>
              <w:rPr>
                <w:rFonts w:ascii="Sylfaen" w:hAnsi="Sylfaen" w:cs="Sylfaen"/>
                <w:sz w:val="20"/>
                <w:szCs w:val="20"/>
              </w:rPr>
            </w:pPr>
          </w:p>
          <w:p w14:paraId="0DAEC1AB" w14:textId="77777777" w:rsidR="00C3421C" w:rsidRPr="00973E36" w:rsidRDefault="00C3421C" w:rsidP="00D13026">
            <w:pPr>
              <w:widowControl w:val="0"/>
              <w:spacing w:after="160"/>
              <w:jc w:val="right"/>
              <w:rPr>
                <w:rFonts w:ascii="Sylfaen" w:hAnsi="Sylfaen" w:cs="Sylfaen"/>
                <w:sz w:val="20"/>
                <w:szCs w:val="20"/>
              </w:rPr>
            </w:pPr>
            <w:r w:rsidRPr="00973E36">
              <w:rPr>
                <w:rFonts w:ascii="Sylfaen" w:hAnsi="Sylfaen"/>
                <w:sz w:val="20"/>
                <w:szCs w:val="20"/>
              </w:rPr>
              <w:t>/____________________/</w:t>
            </w:r>
          </w:p>
          <w:p w14:paraId="04486AFB" w14:textId="77777777" w:rsidR="00C3421C" w:rsidRPr="00973E36" w:rsidRDefault="00C3421C" w:rsidP="00D13026">
            <w:pPr>
              <w:widowControl w:val="0"/>
              <w:spacing w:after="160"/>
              <w:jc w:val="right"/>
              <w:rPr>
                <w:rFonts w:ascii="Sylfaen" w:hAnsi="Sylfaen" w:cs="Tahoma"/>
                <w:sz w:val="20"/>
                <w:szCs w:val="20"/>
              </w:rPr>
            </w:pPr>
          </w:p>
          <w:p w14:paraId="693CD8F3" w14:textId="77777777" w:rsidR="00C3421C" w:rsidRPr="00973E36" w:rsidRDefault="00C3421C" w:rsidP="00D13026">
            <w:pPr>
              <w:widowControl w:val="0"/>
              <w:spacing w:after="160"/>
              <w:jc w:val="right"/>
              <w:rPr>
                <w:rFonts w:ascii="Sylfaen" w:hAnsi="Sylfaen" w:cs="Sylfaen"/>
                <w:sz w:val="20"/>
                <w:szCs w:val="20"/>
              </w:rPr>
            </w:pPr>
            <w:r w:rsidRPr="00973E36">
              <w:rPr>
                <w:rFonts w:ascii="Sylfaen" w:hAnsi="Sylfaen"/>
                <w:sz w:val="20"/>
                <w:szCs w:val="20"/>
              </w:rPr>
              <w:t>/____________________/</w:t>
            </w:r>
          </w:p>
          <w:p w14:paraId="5E5BE434" w14:textId="77777777" w:rsidR="00C3421C" w:rsidRPr="00973E36" w:rsidRDefault="00C3421C" w:rsidP="00D13026">
            <w:pPr>
              <w:widowControl w:val="0"/>
              <w:spacing w:after="160"/>
              <w:rPr>
                <w:rFonts w:ascii="Sylfaen" w:hAnsi="Sylfaen" w:cs="Sylfaen"/>
                <w:sz w:val="20"/>
                <w:szCs w:val="20"/>
              </w:rPr>
            </w:pPr>
          </w:p>
          <w:p w14:paraId="064E7763" w14:textId="77777777" w:rsidR="00C3421C" w:rsidRPr="00973E36" w:rsidRDefault="00C3421C" w:rsidP="00D13026">
            <w:pPr>
              <w:widowControl w:val="0"/>
              <w:tabs>
                <w:tab w:val="left" w:pos="4539"/>
              </w:tabs>
              <w:spacing w:after="160"/>
              <w:rPr>
                <w:rFonts w:ascii="Sylfaen" w:hAnsi="Sylfaen" w:cs="Sylfaen"/>
                <w:sz w:val="20"/>
                <w:szCs w:val="20"/>
              </w:rPr>
            </w:pPr>
            <w:r w:rsidRPr="00973E36">
              <w:rPr>
                <w:rFonts w:ascii="Sylfaen" w:hAnsi="Sylfaen"/>
                <w:sz w:val="20"/>
                <w:szCs w:val="20"/>
              </w:rPr>
              <w:t>21.б.</w:t>
            </w:r>
            <w:r w:rsidRPr="00973E36">
              <w:rPr>
                <w:rFonts w:ascii="Sylfaen" w:hAnsi="Sylfaen"/>
                <w:sz w:val="20"/>
                <w:szCs w:val="20"/>
              </w:rPr>
              <w:tab/>
              <w:t>М. П.</w:t>
            </w:r>
          </w:p>
        </w:tc>
      </w:tr>
      <w:tr w:rsidR="00B138F3" w:rsidRPr="00973E36" w14:paraId="59BFE4AA" w14:textId="77777777" w:rsidTr="00D13026">
        <w:trPr>
          <w:trHeight w:val="2194"/>
        </w:trPr>
        <w:tc>
          <w:tcPr>
            <w:tcW w:w="5616" w:type="dxa"/>
            <w:tcBorders>
              <w:top w:val="single" w:sz="4" w:space="0" w:color="auto"/>
              <w:left w:val="single" w:sz="4" w:space="0" w:color="auto"/>
              <w:right w:val="single" w:sz="4" w:space="0" w:color="auto"/>
            </w:tcBorders>
            <w:noWrap/>
            <w:vAlign w:val="bottom"/>
          </w:tcPr>
          <w:p w14:paraId="3224F4AB" w14:textId="77777777" w:rsidR="00C3421C" w:rsidRPr="00973E36" w:rsidRDefault="00C3421C" w:rsidP="00D13026">
            <w:pPr>
              <w:widowControl w:val="0"/>
              <w:spacing w:after="160"/>
              <w:rPr>
                <w:rFonts w:ascii="Sylfaen" w:hAnsi="Sylfaen" w:cs="Tahoma"/>
                <w:sz w:val="20"/>
                <w:szCs w:val="20"/>
              </w:rPr>
            </w:pPr>
            <w:r w:rsidRPr="00973E36">
              <w:rPr>
                <w:rFonts w:ascii="Sylfaen" w:hAnsi="Sylfaen"/>
                <w:sz w:val="20"/>
                <w:szCs w:val="20"/>
              </w:rPr>
              <w:lastRenderedPageBreak/>
              <w:t>24.а.</w:t>
            </w:r>
            <w:r w:rsidRPr="00973E36">
              <w:rPr>
                <w:rFonts w:ascii="Sylfaen" w:hAnsi="Sylfaen"/>
                <w:sz w:val="20"/>
                <w:szCs w:val="20"/>
              </w:rPr>
              <w:tab/>
              <w:t xml:space="preserve"> Обслуживающая бенефициара финансовая организация </w:t>
            </w:r>
          </w:p>
          <w:p w14:paraId="4ECB0B9A" w14:textId="77777777" w:rsidR="00C3421C" w:rsidRPr="00973E36" w:rsidRDefault="00C3421C" w:rsidP="00D13026">
            <w:pPr>
              <w:widowControl w:val="0"/>
              <w:spacing w:after="160"/>
              <w:rPr>
                <w:rFonts w:ascii="Sylfaen" w:hAnsi="Sylfaen"/>
                <w:sz w:val="20"/>
                <w:szCs w:val="20"/>
              </w:rPr>
            </w:pPr>
          </w:p>
          <w:p w14:paraId="5E88F7B9" w14:textId="77777777" w:rsidR="00C3421C" w:rsidRPr="00973E36" w:rsidRDefault="00C3421C" w:rsidP="00D13026">
            <w:pPr>
              <w:widowControl w:val="0"/>
              <w:jc w:val="right"/>
              <w:rPr>
                <w:rFonts w:ascii="Sylfaen" w:hAnsi="Sylfaen" w:cs="Tahoma"/>
                <w:sz w:val="20"/>
                <w:szCs w:val="20"/>
              </w:rPr>
            </w:pPr>
            <w:r w:rsidRPr="00973E36">
              <w:rPr>
                <w:rFonts w:ascii="Sylfaen" w:hAnsi="Sylfaen"/>
                <w:sz w:val="20"/>
                <w:szCs w:val="20"/>
              </w:rPr>
              <w:t>/____________________/</w:t>
            </w:r>
          </w:p>
          <w:p w14:paraId="479459CF" w14:textId="77777777" w:rsidR="00C3421C" w:rsidRPr="00973E36" w:rsidRDefault="00C3421C" w:rsidP="00D13026">
            <w:pPr>
              <w:widowControl w:val="0"/>
              <w:spacing w:after="160"/>
              <w:ind w:left="3828" w:right="13"/>
              <w:jc w:val="both"/>
              <w:rPr>
                <w:rFonts w:ascii="Sylfaen" w:hAnsi="Sylfaen" w:cs="Sylfaen"/>
                <w:sz w:val="20"/>
                <w:szCs w:val="20"/>
                <w:vertAlign w:val="superscript"/>
              </w:rPr>
            </w:pPr>
            <w:r w:rsidRPr="00973E36">
              <w:rPr>
                <w:rFonts w:ascii="Sylfaen" w:hAnsi="Sylfaen"/>
                <w:sz w:val="20"/>
                <w:szCs w:val="20"/>
                <w:vertAlign w:val="superscript"/>
              </w:rPr>
              <w:t>подпись/</w:t>
            </w:r>
          </w:p>
          <w:p w14:paraId="21463FBB" w14:textId="77777777" w:rsidR="00C3421C" w:rsidRPr="00973E36" w:rsidRDefault="00C3421C" w:rsidP="00D13026">
            <w:pPr>
              <w:widowControl w:val="0"/>
              <w:spacing w:after="160"/>
              <w:rPr>
                <w:rFonts w:ascii="Sylfaen" w:hAnsi="Sylfaen" w:cs="Tahoma"/>
                <w:sz w:val="20"/>
                <w:szCs w:val="20"/>
              </w:rPr>
            </w:pPr>
          </w:p>
          <w:p w14:paraId="1F07A122" w14:textId="77777777" w:rsidR="00C3421C" w:rsidRPr="00973E36" w:rsidRDefault="00C3421C" w:rsidP="00D13026">
            <w:pPr>
              <w:widowControl w:val="0"/>
              <w:spacing w:after="160"/>
              <w:rPr>
                <w:rFonts w:ascii="Sylfaen" w:hAnsi="Sylfaen" w:cs="Arial"/>
                <w:sz w:val="20"/>
                <w:szCs w:val="20"/>
              </w:rPr>
            </w:pPr>
          </w:p>
        </w:tc>
        <w:tc>
          <w:tcPr>
            <w:tcW w:w="5364" w:type="dxa"/>
            <w:tcBorders>
              <w:top w:val="single" w:sz="4" w:space="0" w:color="auto"/>
              <w:left w:val="nil"/>
              <w:right w:val="single" w:sz="4" w:space="0" w:color="auto"/>
            </w:tcBorders>
            <w:noWrap/>
          </w:tcPr>
          <w:p w14:paraId="02BD51AC" w14:textId="77777777" w:rsidR="00C3421C" w:rsidRPr="00973E36" w:rsidRDefault="00C3421C" w:rsidP="00D13026">
            <w:pPr>
              <w:widowControl w:val="0"/>
              <w:spacing w:after="160"/>
              <w:rPr>
                <w:rFonts w:ascii="Sylfaen" w:hAnsi="Sylfaen" w:cs="Tahoma"/>
                <w:sz w:val="20"/>
                <w:szCs w:val="20"/>
              </w:rPr>
            </w:pPr>
            <w:r w:rsidRPr="00973E36">
              <w:rPr>
                <w:rFonts w:ascii="Sylfaen" w:hAnsi="Sylfaen"/>
                <w:sz w:val="20"/>
                <w:szCs w:val="20"/>
              </w:rPr>
              <w:t>23.а.</w:t>
            </w:r>
            <w:r w:rsidRPr="00973E36">
              <w:rPr>
                <w:rFonts w:ascii="Sylfaen" w:hAnsi="Sylfaen"/>
                <w:sz w:val="20"/>
                <w:szCs w:val="20"/>
              </w:rPr>
              <w:tab/>
              <w:t xml:space="preserve"> Обслуживающая плательщика финансовая организация </w:t>
            </w:r>
          </w:p>
          <w:p w14:paraId="33F2EF6E" w14:textId="77777777" w:rsidR="00C3421C" w:rsidRPr="00973E36" w:rsidRDefault="00C3421C" w:rsidP="00D13026">
            <w:pPr>
              <w:widowControl w:val="0"/>
              <w:spacing w:after="160"/>
              <w:rPr>
                <w:rFonts w:ascii="Sylfaen" w:hAnsi="Sylfaen" w:cs="Tahoma"/>
                <w:sz w:val="20"/>
                <w:szCs w:val="20"/>
              </w:rPr>
            </w:pPr>
          </w:p>
          <w:p w14:paraId="09D80E6E" w14:textId="77777777" w:rsidR="00C3421C" w:rsidRPr="00973E36" w:rsidRDefault="00C3421C" w:rsidP="00D13026">
            <w:pPr>
              <w:widowControl w:val="0"/>
              <w:jc w:val="right"/>
              <w:rPr>
                <w:rFonts w:ascii="Sylfaen" w:hAnsi="Sylfaen" w:cs="Tahoma"/>
                <w:sz w:val="20"/>
                <w:szCs w:val="20"/>
              </w:rPr>
            </w:pPr>
            <w:r w:rsidRPr="00973E36">
              <w:rPr>
                <w:rFonts w:ascii="Sylfaen" w:hAnsi="Sylfaen"/>
                <w:sz w:val="20"/>
                <w:szCs w:val="20"/>
              </w:rPr>
              <w:t>/____________________/</w:t>
            </w:r>
          </w:p>
          <w:p w14:paraId="40AE56AC" w14:textId="77777777" w:rsidR="00C3421C" w:rsidRPr="00973E36" w:rsidRDefault="00C3421C" w:rsidP="00D13026">
            <w:pPr>
              <w:widowControl w:val="0"/>
              <w:spacing w:after="160"/>
              <w:ind w:right="983"/>
              <w:jc w:val="right"/>
              <w:rPr>
                <w:rFonts w:ascii="Sylfaen" w:hAnsi="Sylfaen" w:cs="Sylfaen"/>
                <w:sz w:val="20"/>
                <w:szCs w:val="20"/>
                <w:vertAlign w:val="superscript"/>
              </w:rPr>
            </w:pPr>
            <w:r w:rsidRPr="00973E36">
              <w:rPr>
                <w:rFonts w:ascii="Sylfaen" w:hAnsi="Sylfaen"/>
                <w:sz w:val="20"/>
                <w:szCs w:val="20"/>
                <w:vertAlign w:val="superscript"/>
              </w:rPr>
              <w:t>/подпись/</w:t>
            </w:r>
          </w:p>
          <w:p w14:paraId="7B3FCD9C" w14:textId="77777777" w:rsidR="00C3421C" w:rsidRPr="00973E36" w:rsidRDefault="00C3421C" w:rsidP="00D13026">
            <w:pPr>
              <w:widowControl w:val="0"/>
              <w:spacing w:after="160"/>
              <w:rPr>
                <w:rFonts w:ascii="Sylfaen" w:hAnsi="Sylfaen" w:cs="Arial"/>
                <w:sz w:val="20"/>
                <w:szCs w:val="20"/>
              </w:rPr>
            </w:pPr>
          </w:p>
        </w:tc>
      </w:tr>
      <w:tr w:rsidR="00B138F3" w:rsidRPr="00973E36" w14:paraId="6ECF403A" w14:textId="77777777" w:rsidTr="00D13026">
        <w:trPr>
          <w:trHeight w:val="2194"/>
        </w:trPr>
        <w:tc>
          <w:tcPr>
            <w:tcW w:w="5616" w:type="dxa"/>
            <w:tcBorders>
              <w:top w:val="nil"/>
              <w:left w:val="single" w:sz="4" w:space="0" w:color="auto"/>
              <w:bottom w:val="single" w:sz="4" w:space="0" w:color="auto"/>
              <w:right w:val="single" w:sz="4" w:space="0" w:color="auto"/>
            </w:tcBorders>
            <w:noWrap/>
            <w:vAlign w:val="bottom"/>
          </w:tcPr>
          <w:p w14:paraId="31B42580" w14:textId="77777777" w:rsidR="00C3421C" w:rsidRPr="00973E36" w:rsidRDefault="00C3421C" w:rsidP="00D13026">
            <w:pPr>
              <w:widowControl w:val="0"/>
              <w:tabs>
                <w:tab w:val="left" w:pos="4678"/>
              </w:tabs>
              <w:spacing w:after="160"/>
              <w:rPr>
                <w:rFonts w:ascii="Sylfaen" w:hAnsi="Sylfaen" w:cs="Sylfaen"/>
                <w:sz w:val="20"/>
                <w:szCs w:val="20"/>
              </w:rPr>
            </w:pPr>
            <w:r w:rsidRPr="00973E36">
              <w:rPr>
                <w:rFonts w:ascii="Sylfaen" w:hAnsi="Sylfaen"/>
                <w:sz w:val="20"/>
                <w:szCs w:val="20"/>
              </w:rPr>
              <w:t>24.б.</w:t>
            </w:r>
            <w:r w:rsidRPr="00973E36">
              <w:rPr>
                <w:rFonts w:ascii="Sylfaen" w:hAnsi="Sylfaen"/>
                <w:sz w:val="20"/>
                <w:szCs w:val="20"/>
              </w:rPr>
              <w:tab/>
              <w:t>М. П.</w:t>
            </w:r>
          </w:p>
          <w:p w14:paraId="670F6DDF" w14:textId="77777777" w:rsidR="00C3421C" w:rsidRPr="00973E36" w:rsidRDefault="00C3421C" w:rsidP="00D13026">
            <w:pPr>
              <w:widowControl w:val="0"/>
              <w:spacing w:after="160"/>
              <w:rPr>
                <w:rFonts w:ascii="Sylfaen" w:hAnsi="Sylfaen" w:cs="Sylfaen"/>
                <w:sz w:val="20"/>
                <w:szCs w:val="20"/>
              </w:rPr>
            </w:pPr>
          </w:p>
          <w:p w14:paraId="55F70410" w14:textId="77777777" w:rsidR="00C3421C" w:rsidRPr="00973E36" w:rsidRDefault="00C3421C" w:rsidP="00D13026">
            <w:pPr>
              <w:widowControl w:val="0"/>
              <w:spacing w:after="160"/>
              <w:ind w:right="155"/>
              <w:jc w:val="right"/>
              <w:rPr>
                <w:rFonts w:ascii="Sylfaen" w:hAnsi="Sylfaen" w:cs="Sylfaen"/>
                <w:sz w:val="20"/>
                <w:szCs w:val="20"/>
                <w:lang w:val="en-US"/>
              </w:rPr>
            </w:pPr>
            <w:r w:rsidRPr="00973E36">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0063C3EA" w14:textId="77777777" w:rsidR="00C3421C" w:rsidRPr="00973E36" w:rsidRDefault="00C3421C" w:rsidP="00D13026">
            <w:pPr>
              <w:widowControl w:val="0"/>
              <w:tabs>
                <w:tab w:val="left" w:pos="4554"/>
              </w:tabs>
              <w:spacing w:after="160"/>
              <w:rPr>
                <w:rFonts w:ascii="Sylfaen" w:hAnsi="Sylfaen" w:cs="Sylfaen"/>
                <w:sz w:val="20"/>
                <w:szCs w:val="20"/>
              </w:rPr>
            </w:pPr>
            <w:r w:rsidRPr="00973E36">
              <w:rPr>
                <w:rFonts w:ascii="Sylfaen" w:hAnsi="Sylfaen"/>
                <w:sz w:val="20"/>
                <w:szCs w:val="20"/>
              </w:rPr>
              <w:t>23.б.</w:t>
            </w:r>
            <w:r w:rsidRPr="00973E36">
              <w:rPr>
                <w:rFonts w:ascii="Sylfaen" w:hAnsi="Sylfaen"/>
                <w:sz w:val="20"/>
                <w:szCs w:val="20"/>
              </w:rPr>
              <w:tab/>
              <w:t>М. П.</w:t>
            </w:r>
          </w:p>
          <w:p w14:paraId="0E5FA348" w14:textId="77777777" w:rsidR="00C3421C" w:rsidRPr="00973E36" w:rsidRDefault="00C3421C" w:rsidP="00D13026">
            <w:pPr>
              <w:widowControl w:val="0"/>
              <w:spacing w:after="160"/>
              <w:rPr>
                <w:rFonts w:ascii="Sylfaen" w:hAnsi="Sylfaen"/>
                <w:sz w:val="20"/>
                <w:szCs w:val="20"/>
              </w:rPr>
            </w:pPr>
          </w:p>
          <w:p w14:paraId="0607A846" w14:textId="77777777" w:rsidR="00C3421C" w:rsidRPr="00973E36" w:rsidRDefault="00C3421C" w:rsidP="00D13026">
            <w:pPr>
              <w:widowControl w:val="0"/>
              <w:spacing w:after="160"/>
              <w:jc w:val="right"/>
              <w:rPr>
                <w:rFonts w:ascii="Sylfaen" w:hAnsi="Sylfaen" w:cs="Sylfaen"/>
                <w:sz w:val="20"/>
                <w:szCs w:val="20"/>
              </w:rPr>
            </w:pPr>
            <w:r w:rsidRPr="00973E36">
              <w:rPr>
                <w:rFonts w:ascii="Sylfaen" w:hAnsi="Sylfaen"/>
                <w:sz w:val="20"/>
                <w:szCs w:val="20"/>
              </w:rPr>
              <w:t>23.в Дата исполнения: "___" ___ 20___г.</w:t>
            </w:r>
          </w:p>
        </w:tc>
      </w:tr>
    </w:tbl>
    <w:p w14:paraId="1FDFE950" w14:textId="77777777" w:rsidR="00C3421C" w:rsidRPr="00973E36" w:rsidRDefault="00C3421C" w:rsidP="00C3421C">
      <w:pPr>
        <w:widowControl w:val="0"/>
        <w:spacing w:after="160"/>
        <w:jc w:val="center"/>
        <w:rPr>
          <w:rFonts w:ascii="Sylfaen" w:hAnsi="Sylfaen" w:cs="Sylfaen"/>
          <w:sz w:val="20"/>
          <w:szCs w:val="20"/>
        </w:rPr>
      </w:pPr>
    </w:p>
    <w:p w14:paraId="6C0671DC" w14:textId="77777777" w:rsidR="00C3421C" w:rsidRPr="00973E36" w:rsidRDefault="00C3421C" w:rsidP="00C3421C">
      <w:pPr>
        <w:rPr>
          <w:rFonts w:ascii="Sylfaen" w:hAnsi="Sylfaen" w:cs="Sylfaen"/>
          <w:sz w:val="20"/>
          <w:szCs w:val="20"/>
        </w:rPr>
      </w:pPr>
      <w:r w:rsidRPr="00973E36">
        <w:rPr>
          <w:rFonts w:ascii="Sylfaen" w:hAnsi="Sylfaen" w:cs="Sylfaen"/>
          <w:sz w:val="20"/>
          <w:szCs w:val="20"/>
        </w:rPr>
        <w:t xml:space="preserve">*  </w:t>
      </w:r>
      <w:r w:rsidRPr="00973E36">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E4AEFEB" w14:textId="77777777" w:rsidR="00C3421C" w:rsidRPr="00973E36" w:rsidRDefault="00C3421C" w:rsidP="00C3421C">
      <w:pPr>
        <w:rPr>
          <w:rFonts w:ascii="Sylfaen" w:hAnsi="Sylfaen" w:cs="Sylfaen"/>
          <w:sz w:val="20"/>
          <w:szCs w:val="20"/>
        </w:rPr>
      </w:pPr>
      <w:r w:rsidRPr="00973E36">
        <w:rPr>
          <w:rFonts w:ascii="Sylfaen" w:hAnsi="Sylfaen" w:cs="Sylfaen"/>
          <w:sz w:val="20"/>
          <w:szCs w:val="20"/>
        </w:rPr>
        <w:br w:type="page"/>
      </w:r>
    </w:p>
    <w:p w14:paraId="2BE2F2E6" w14:textId="77777777" w:rsidR="00C3421C" w:rsidRPr="00973E36" w:rsidRDefault="00C3421C" w:rsidP="00C3421C">
      <w:pPr>
        <w:widowControl w:val="0"/>
        <w:spacing w:after="160"/>
        <w:ind w:left="567" w:right="565"/>
        <w:jc w:val="center"/>
        <w:rPr>
          <w:rFonts w:ascii="Sylfaen" w:hAnsi="Sylfaen"/>
          <w:b/>
          <w:sz w:val="20"/>
          <w:szCs w:val="20"/>
        </w:rPr>
      </w:pPr>
      <w:r w:rsidRPr="00973E36">
        <w:rPr>
          <w:rFonts w:ascii="Sylfaen" w:hAnsi="Sylfaen"/>
          <w:b/>
          <w:sz w:val="20"/>
          <w:szCs w:val="20"/>
        </w:rPr>
        <w:lastRenderedPageBreak/>
        <w:t xml:space="preserve">Обязательные реквизиты платежного требования </w:t>
      </w:r>
      <w:r w:rsidRPr="00973E36">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973E36" w14:paraId="3E03F9A0" w14:textId="77777777" w:rsidTr="00D1302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8D23F1"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0DA8ABD8" w14:textId="77777777"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AD54866" w14:textId="77777777"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Наличие указанного поля/</w:t>
            </w:r>
          </w:p>
          <w:p w14:paraId="03473D1C" w14:textId="77777777"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F001CA8" w14:textId="77777777"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 xml:space="preserve">Требование о заполнении реквизита </w:t>
            </w:r>
          </w:p>
          <w:p w14:paraId="22584FCC" w14:textId="77777777"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0FA0BC5" w14:textId="77777777"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Сторона,</w:t>
            </w:r>
          </w:p>
          <w:p w14:paraId="03A24310" w14:textId="77777777"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 xml:space="preserve">заполняющая реквизит </w:t>
            </w:r>
          </w:p>
          <w:p w14:paraId="02F35CA9" w14:textId="77777777"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бенефициар или плательщик</w:t>
            </w:r>
          </w:p>
          <w:p w14:paraId="4D367A70" w14:textId="77777777"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(в связи с процессом закупки)</w:t>
            </w:r>
          </w:p>
        </w:tc>
      </w:tr>
      <w:tr w:rsidR="00B138F3" w:rsidRPr="00973E36" w14:paraId="132BE036" w14:textId="77777777" w:rsidTr="00D1302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8C3EED" w14:textId="77777777"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456CEBB" w14:textId="77777777"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145C476" w14:textId="77777777"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C8EA542" w14:textId="77777777"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76685E7" w14:textId="77777777" w:rsidR="00C3421C" w:rsidRPr="00973E36" w:rsidRDefault="00C3421C" w:rsidP="00D13026">
            <w:pPr>
              <w:widowControl w:val="0"/>
              <w:spacing w:after="120"/>
              <w:jc w:val="center"/>
              <w:rPr>
                <w:rFonts w:ascii="Sylfaen" w:hAnsi="Sylfaen"/>
                <w:b/>
                <w:sz w:val="20"/>
                <w:szCs w:val="20"/>
              </w:rPr>
            </w:pPr>
            <w:r w:rsidRPr="00973E36">
              <w:rPr>
                <w:rFonts w:ascii="Sylfaen" w:hAnsi="Sylfaen"/>
                <w:b/>
                <w:sz w:val="20"/>
                <w:szCs w:val="20"/>
              </w:rPr>
              <w:t>5</w:t>
            </w:r>
          </w:p>
        </w:tc>
      </w:tr>
      <w:tr w:rsidR="00B138F3" w:rsidRPr="00973E36" w14:paraId="7F604A89"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43AC"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D41DEF9"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313C6DC"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C09594"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371652"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на документе заранее заполнено "Платежное требование"</w:t>
            </w:r>
          </w:p>
        </w:tc>
      </w:tr>
      <w:tr w:rsidR="00B138F3" w:rsidRPr="00973E36" w14:paraId="4D770FBA"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1868A0"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3F728988" w14:textId="77777777" w:rsidR="00C3421C" w:rsidRPr="00973E36" w:rsidRDefault="00C3421C" w:rsidP="00D13026">
            <w:pPr>
              <w:widowControl w:val="0"/>
              <w:spacing w:after="120"/>
              <w:jc w:val="both"/>
              <w:rPr>
                <w:rFonts w:ascii="Sylfaen" w:hAnsi="Sylfaen"/>
                <w:sz w:val="20"/>
                <w:szCs w:val="20"/>
              </w:rPr>
            </w:pPr>
            <w:r w:rsidRPr="00973E36">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8130438"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59BB3"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2832D8C"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бенефициаром при представлении платежного требования в банк плательщика</w:t>
            </w:r>
          </w:p>
        </w:tc>
      </w:tr>
      <w:tr w:rsidR="00B138F3" w:rsidRPr="00973E36" w14:paraId="41C0207F"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3316D"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6EAC2126" w14:textId="77777777" w:rsidR="00C3421C" w:rsidRPr="00973E36" w:rsidRDefault="00C3421C" w:rsidP="00D13026">
            <w:pPr>
              <w:widowControl w:val="0"/>
              <w:spacing w:after="120"/>
              <w:jc w:val="both"/>
              <w:rPr>
                <w:rFonts w:ascii="Sylfaen" w:hAnsi="Sylfaen"/>
                <w:sz w:val="20"/>
                <w:szCs w:val="20"/>
              </w:rPr>
            </w:pPr>
            <w:r w:rsidRPr="00973E36">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C80A710"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95FF2E"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6B6B76E7" w14:textId="77777777" w:rsidR="00C3421C" w:rsidRPr="00973E36" w:rsidRDefault="00C3421C" w:rsidP="00D13026">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4BD6B0A"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973E36" w14:paraId="54CD1B53"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AB7504"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06B4DBDF" w14:textId="77777777" w:rsidR="00C3421C" w:rsidRPr="00973E36" w:rsidRDefault="00C3421C" w:rsidP="00D13026">
            <w:pPr>
              <w:widowControl w:val="0"/>
              <w:spacing w:after="120"/>
              <w:jc w:val="both"/>
              <w:rPr>
                <w:rFonts w:ascii="Sylfaen" w:hAnsi="Sylfaen"/>
                <w:sz w:val="20"/>
                <w:szCs w:val="20"/>
              </w:rPr>
            </w:pPr>
            <w:r w:rsidRPr="00973E36">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3639D14"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8DF965"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04A59341"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F0EC5F4"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14:paraId="008588E8"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9E1864"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5B1A9AFB"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6B8632E"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C1A6F1"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2E2D1D"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14:paraId="3C458D44"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E1D7D1"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7C2134DB"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5A94A"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6C3129"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50A6AAFD"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w:t>
            </w:r>
            <w:r w:rsidRPr="00973E36">
              <w:rPr>
                <w:rFonts w:ascii="Sylfaen" w:hAnsi="Sylfaen"/>
                <w:sz w:val="20"/>
                <w:szCs w:val="20"/>
              </w:rPr>
              <w:lastRenderedPageBreak/>
              <w:t xml:space="preserve">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4FA957C"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заполняется плательщиком</w:t>
            </w:r>
          </w:p>
        </w:tc>
      </w:tr>
      <w:tr w:rsidR="00B138F3" w:rsidRPr="00973E36" w14:paraId="4C6763B8"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492DAA"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3969A2EF"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49C6BF0"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E5AA1C"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48BBB86E"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49F4001"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14:paraId="5285151D"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695F43"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267869E1"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4829CB9"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C36A0E"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50C876DF"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5853668"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14:paraId="46ADE8C2"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87D180"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337CFEC8"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470BFB"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38769"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618E77D9"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1989C38"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14:paraId="5DCF0EB9"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C74135"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2F1D42DB"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09A92AB"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F96C10"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3FB34F4B"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CF5D3E6"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 заполняется)</w:t>
            </w:r>
          </w:p>
        </w:tc>
      </w:tr>
      <w:tr w:rsidR="00B138F3" w:rsidRPr="00973E36" w14:paraId="343E2B59"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74A5D2"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750A6897"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B5B5A13"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9B500F"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635B4263"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F0EC23B"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14:paraId="0780E251"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11CDF9"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56179EB9"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331142B"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DFA436"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ABAFB7"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14:paraId="3B8C3546"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76E0F0"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49A05B23"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7D5229C"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D8CCB"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552F2495"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номер банковского (казначейского) счета </w:t>
            </w:r>
            <w:r w:rsidRPr="00973E36">
              <w:rPr>
                <w:rFonts w:ascii="Sylfaen" w:hAnsi="Sylfaen"/>
                <w:sz w:val="20"/>
                <w:szCs w:val="20"/>
              </w:rPr>
              <w:lastRenderedPageBreak/>
              <w:t>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C9B43FF"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заранее заполняется бенефициаром — по приглашению</w:t>
            </w:r>
          </w:p>
        </w:tc>
      </w:tr>
      <w:tr w:rsidR="00B138F3" w:rsidRPr="00973E36" w14:paraId="645CBE02"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E49BA5"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3933BAEB"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096A922"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E33612"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6D9E3DA2"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AAF5BAC"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плательщиком </w:t>
            </w:r>
          </w:p>
        </w:tc>
      </w:tr>
      <w:tr w:rsidR="00B138F3" w:rsidRPr="00973E36" w14:paraId="1C259125"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F23B7A"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6BE08E9C"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0CBE7F7"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8EBAC8"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03A07283"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D55B5A0"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 заполняется и не применяется)</w:t>
            </w:r>
          </w:p>
        </w:tc>
      </w:tr>
      <w:tr w:rsidR="00B138F3" w:rsidRPr="00973E36" w14:paraId="27B7FC7E"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3DFFFF"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D92C563"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2AB2215"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476588"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0EED73"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14:paraId="2D8BCE58"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5E2B97"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2FBB1414"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6FDFD09"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E11DD5"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F424CDE"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14:paraId="2EF95D7C"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7DCCF"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7C5EDF0A"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E9F8DC6"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0ECA9C"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147F88CF"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BB02145"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бенефициаром</w:t>
            </w:r>
          </w:p>
        </w:tc>
      </w:tr>
      <w:tr w:rsidR="00B138F3" w:rsidRPr="00973E36" w14:paraId="5052962B"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843CFB" w14:textId="77777777" w:rsidR="00C3421C" w:rsidRPr="00973E36" w:rsidDel="0010680B" w:rsidRDefault="00C3421C" w:rsidP="00D13026">
            <w:pPr>
              <w:widowControl w:val="0"/>
              <w:spacing w:after="120"/>
              <w:jc w:val="center"/>
              <w:rPr>
                <w:rFonts w:ascii="Sylfaen" w:hAnsi="Sylfaen"/>
                <w:sz w:val="20"/>
                <w:szCs w:val="20"/>
              </w:rPr>
            </w:pPr>
            <w:r w:rsidRPr="00973E36">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7F244857"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DF825AC"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C9F8E6" w14:textId="77777777" w:rsidR="00C3421C" w:rsidRPr="00973E36" w:rsidRDefault="00C3421C" w:rsidP="00D13026">
            <w:pPr>
              <w:widowControl w:val="0"/>
              <w:spacing w:after="120"/>
              <w:jc w:val="center"/>
              <w:rPr>
                <w:rFonts w:ascii="Sylfaen" w:hAnsi="Sylfaen" w:cs="Sylfaen"/>
                <w:sz w:val="20"/>
                <w:szCs w:val="20"/>
              </w:rPr>
            </w:pPr>
            <w:r w:rsidRPr="00973E36">
              <w:rPr>
                <w:rFonts w:ascii="Sylfaen" w:hAnsi="Sylfaen"/>
                <w:sz w:val="20"/>
                <w:szCs w:val="20"/>
              </w:rPr>
              <w:t xml:space="preserve">обязательно </w:t>
            </w:r>
          </w:p>
          <w:p w14:paraId="165E58FD" w14:textId="77777777" w:rsidR="00C3421C" w:rsidRPr="00973E36" w:rsidRDefault="00C3421C" w:rsidP="00D13026">
            <w:pPr>
              <w:widowControl w:val="0"/>
              <w:spacing w:after="120"/>
              <w:jc w:val="center"/>
              <w:rPr>
                <w:rFonts w:ascii="Sylfaen" w:hAnsi="Sylfaen" w:cs="Sylfaen"/>
                <w:sz w:val="20"/>
                <w:szCs w:val="20"/>
              </w:rPr>
            </w:pPr>
            <w:r w:rsidRPr="00973E36">
              <w:rPr>
                <w:rFonts w:ascii="Sylfaen" w:hAnsi="Sylfaen"/>
                <w:sz w:val="20"/>
                <w:szCs w:val="20"/>
              </w:rPr>
              <w:t xml:space="preserve">заполняются слова "акцептованный платеж", </w:t>
            </w:r>
          </w:p>
          <w:p w14:paraId="3C8895B0"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EE3481E"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заранее заполняется бенефициаром </w:t>
            </w:r>
          </w:p>
        </w:tc>
      </w:tr>
      <w:tr w:rsidR="00B138F3" w:rsidRPr="00973E36" w14:paraId="6B0AED77"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57BF59"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40547700"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количество </w:t>
            </w:r>
            <w:r w:rsidRPr="00973E36">
              <w:rPr>
                <w:rFonts w:ascii="Sylfaen" w:hAnsi="Sylfaen"/>
                <w:sz w:val="20"/>
                <w:szCs w:val="20"/>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3660149"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B4C0F87"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2FFCAF38"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14:paraId="0BDAD6E1"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5723FEA"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 xml:space="preserve">заполняется </w:t>
            </w:r>
            <w:r w:rsidRPr="00973E36">
              <w:rPr>
                <w:rFonts w:ascii="Sylfaen" w:hAnsi="Sylfaen"/>
                <w:sz w:val="20"/>
                <w:szCs w:val="20"/>
              </w:rPr>
              <w:lastRenderedPageBreak/>
              <w:t>бенефициаром</w:t>
            </w:r>
          </w:p>
        </w:tc>
      </w:tr>
      <w:tr w:rsidR="00B138F3" w:rsidRPr="00973E36" w14:paraId="6B5ACF51"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44D8EE"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7542EF1C"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3DBFE68"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BBB1B9"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409DED29"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5A00767"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подписывается плательщиком или </w:t>
            </w:r>
          </w:p>
          <w:p w14:paraId="6748B529"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проставляется электронная подпись плательщика</w:t>
            </w:r>
          </w:p>
        </w:tc>
      </w:tr>
      <w:tr w:rsidR="00B138F3" w:rsidRPr="00973E36" w14:paraId="3174366D"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D04612"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721CECE3"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AB8C430"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B4BDC"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обязательно: </w:t>
            </w:r>
          </w:p>
          <w:p w14:paraId="4CAA42BD"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при наличии печати, когда плательщик представляет Требование в бумажной форме</w:t>
            </w:r>
          </w:p>
          <w:p w14:paraId="3ACF2467" w14:textId="77777777" w:rsidR="00C3421C" w:rsidRPr="00973E36" w:rsidRDefault="00C3421C" w:rsidP="00D13026">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7B451CB"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скрепляется печатью плательщика </w:t>
            </w:r>
          </w:p>
          <w:p w14:paraId="1BB2B270"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при представлении в бумажной форме</w:t>
            </w:r>
          </w:p>
        </w:tc>
      </w:tr>
      <w:tr w:rsidR="00B138F3" w:rsidRPr="00973E36" w14:paraId="2F87D951"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58AEDD"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2F394820"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390C66C"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18EC10"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обязательно: </w:t>
            </w:r>
          </w:p>
          <w:p w14:paraId="6B24D895"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F95C3DC"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подписывается бенефициаром</w:t>
            </w:r>
          </w:p>
        </w:tc>
      </w:tr>
      <w:tr w:rsidR="00B138F3" w:rsidRPr="00973E36" w14:paraId="07C688CC"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A8BEC9"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29ABEE00"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3D64CB1"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490236"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обязательно: </w:t>
            </w:r>
          </w:p>
          <w:p w14:paraId="7EE69845"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F6C9A48"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скрепляется печатью бенефициара </w:t>
            </w:r>
          </w:p>
          <w:p w14:paraId="3467A8E1"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при представлении в банк в бумажной форме</w:t>
            </w:r>
          </w:p>
        </w:tc>
      </w:tr>
      <w:tr w:rsidR="00B138F3" w:rsidRPr="00973E36" w14:paraId="16EDE384"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7AB168"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0BF4BE92"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подпись сотрудника обслуживающей плательщика финансовой </w:t>
            </w:r>
            <w:r w:rsidRPr="00973E36">
              <w:rPr>
                <w:rFonts w:ascii="Sylfaen" w:hAnsi="Sylfaen"/>
                <w:sz w:val="20"/>
                <w:szCs w:val="20"/>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73FAE12"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105C9DE"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061E47FB"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в случае если Платежное требование представлено в обслуживающую плательщика </w:t>
            </w:r>
            <w:r w:rsidRPr="00973E36">
              <w:rPr>
                <w:rFonts w:ascii="Sylfaen" w:hAnsi="Sylfaen"/>
                <w:sz w:val="20"/>
                <w:szCs w:val="20"/>
              </w:rPr>
              <w:lastRenderedPageBreak/>
              <w:t>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2BC2540" w14:textId="77777777" w:rsidR="00C3421C" w:rsidRPr="00973E36" w:rsidRDefault="00C3421C" w:rsidP="00D13026">
            <w:pPr>
              <w:widowControl w:val="0"/>
              <w:spacing w:after="120"/>
              <w:jc w:val="center"/>
              <w:rPr>
                <w:rFonts w:ascii="Sylfaen" w:hAnsi="Sylfaen"/>
                <w:sz w:val="20"/>
                <w:szCs w:val="20"/>
              </w:rPr>
            </w:pPr>
          </w:p>
        </w:tc>
      </w:tr>
      <w:tr w:rsidR="00B138F3" w:rsidRPr="00973E36" w14:paraId="70E2BED5"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3DFB92"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23.б.</w:t>
            </w:r>
          </w:p>
        </w:tc>
        <w:tc>
          <w:tcPr>
            <w:tcW w:w="1938" w:type="dxa"/>
            <w:tcBorders>
              <w:top w:val="single" w:sz="4" w:space="0" w:color="auto"/>
              <w:left w:val="single" w:sz="4" w:space="0" w:color="auto"/>
              <w:bottom w:val="single" w:sz="4" w:space="0" w:color="auto"/>
              <w:right w:val="single" w:sz="4" w:space="0" w:color="auto"/>
            </w:tcBorders>
          </w:tcPr>
          <w:p w14:paraId="47E8E7DB"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D1391E7"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D1207D"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2BD81F86"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D3E0F6E" w14:textId="77777777" w:rsidR="00C3421C" w:rsidRPr="00973E36" w:rsidRDefault="00C3421C" w:rsidP="00D13026">
            <w:pPr>
              <w:widowControl w:val="0"/>
              <w:spacing w:after="120"/>
              <w:jc w:val="center"/>
              <w:rPr>
                <w:rFonts w:ascii="Sylfaen" w:hAnsi="Sylfaen"/>
                <w:sz w:val="20"/>
                <w:szCs w:val="20"/>
              </w:rPr>
            </w:pPr>
          </w:p>
        </w:tc>
      </w:tr>
      <w:tr w:rsidR="00B138F3" w:rsidRPr="00973E36" w14:paraId="1D43555C"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BFE358"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6D818B72"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DCF8482"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1B3EE0"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5947F46F"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8793718" w14:textId="77777777" w:rsidR="00C3421C" w:rsidRPr="00973E36" w:rsidRDefault="00C3421C" w:rsidP="00D13026">
            <w:pPr>
              <w:widowControl w:val="0"/>
              <w:spacing w:after="120"/>
              <w:jc w:val="center"/>
              <w:rPr>
                <w:rFonts w:ascii="Sylfaen" w:hAnsi="Sylfaen"/>
                <w:sz w:val="20"/>
                <w:szCs w:val="20"/>
              </w:rPr>
            </w:pPr>
          </w:p>
        </w:tc>
      </w:tr>
      <w:tr w:rsidR="00B138F3" w:rsidRPr="00973E36" w14:paraId="7A92D710"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2E6265"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7D818A77"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DA9E5E6"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E58D56"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666BDB8E"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2D2C315" w14:textId="77777777" w:rsidR="00C3421C" w:rsidRPr="00973E36" w:rsidRDefault="00C3421C" w:rsidP="00D13026">
            <w:pPr>
              <w:widowControl w:val="0"/>
              <w:spacing w:after="120"/>
              <w:jc w:val="center"/>
              <w:rPr>
                <w:rFonts w:ascii="Sylfaen" w:hAnsi="Sylfaen"/>
                <w:sz w:val="20"/>
                <w:szCs w:val="20"/>
              </w:rPr>
            </w:pPr>
          </w:p>
        </w:tc>
      </w:tr>
      <w:tr w:rsidR="00B138F3" w:rsidRPr="00973E36" w14:paraId="78A26598"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518A3A"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4930D85E"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E96D61"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161D46"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226DC3CC"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7FD39E1" w14:textId="77777777" w:rsidR="00C3421C" w:rsidRPr="00973E36" w:rsidRDefault="00C3421C" w:rsidP="00D13026">
            <w:pPr>
              <w:widowControl w:val="0"/>
              <w:spacing w:after="120"/>
              <w:jc w:val="center"/>
              <w:rPr>
                <w:rFonts w:ascii="Sylfaen" w:hAnsi="Sylfaen"/>
                <w:sz w:val="20"/>
                <w:szCs w:val="20"/>
              </w:rPr>
            </w:pPr>
          </w:p>
        </w:tc>
      </w:tr>
      <w:tr w:rsidR="00FF3DE9" w:rsidRPr="00973E36" w14:paraId="346149B6"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077E6"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3DA479D0"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 xml:space="preserve">обслуживающей бенефициара финансовой организацией в обязательном порядке указывается дата, время, минута исполнения </w:t>
            </w:r>
            <w:r w:rsidRPr="00973E36">
              <w:rPr>
                <w:rFonts w:ascii="Sylfaen" w:hAnsi="Sylfaen"/>
                <w:sz w:val="20"/>
                <w:szCs w:val="20"/>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14:paraId="69E1F06F"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BD1C44B"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59642F49" w14:textId="77777777" w:rsidR="00C3421C" w:rsidRPr="00973E36" w:rsidRDefault="00C3421C" w:rsidP="00D13026">
            <w:pPr>
              <w:widowControl w:val="0"/>
              <w:spacing w:after="120"/>
              <w:jc w:val="center"/>
              <w:rPr>
                <w:rFonts w:ascii="Sylfaen" w:hAnsi="Sylfaen"/>
                <w:sz w:val="20"/>
                <w:szCs w:val="20"/>
              </w:rPr>
            </w:pPr>
            <w:r w:rsidRPr="00973E36">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6ECA4" w14:textId="77777777" w:rsidR="00C3421C" w:rsidRPr="00973E36" w:rsidRDefault="00C3421C" w:rsidP="00D13026">
            <w:pPr>
              <w:widowControl w:val="0"/>
              <w:spacing w:after="120"/>
              <w:jc w:val="center"/>
              <w:rPr>
                <w:rFonts w:ascii="Sylfaen" w:hAnsi="Sylfaen"/>
                <w:sz w:val="20"/>
                <w:szCs w:val="20"/>
              </w:rPr>
            </w:pPr>
          </w:p>
        </w:tc>
      </w:tr>
    </w:tbl>
    <w:p w14:paraId="1355A7F5" w14:textId="77777777" w:rsidR="001005B0" w:rsidRPr="00973E36" w:rsidRDefault="001005B0" w:rsidP="00B46D58">
      <w:pPr>
        <w:widowControl w:val="0"/>
        <w:spacing w:after="160"/>
        <w:ind w:left="567" w:right="565"/>
        <w:jc w:val="center"/>
        <w:rPr>
          <w:rFonts w:ascii="Sylfaen" w:hAnsi="Sylfaen"/>
          <w:b/>
          <w:sz w:val="20"/>
          <w:szCs w:val="20"/>
        </w:rPr>
      </w:pPr>
    </w:p>
    <w:p w14:paraId="58191780" w14:textId="77777777" w:rsidR="001005B0" w:rsidRPr="00973E36" w:rsidRDefault="001005B0" w:rsidP="00B46D58">
      <w:pPr>
        <w:widowControl w:val="0"/>
        <w:spacing w:after="160"/>
        <w:ind w:left="567" w:right="565"/>
        <w:jc w:val="center"/>
        <w:rPr>
          <w:rFonts w:ascii="Sylfaen" w:hAnsi="Sylfaen"/>
          <w:b/>
          <w:sz w:val="20"/>
          <w:szCs w:val="20"/>
        </w:rPr>
      </w:pPr>
    </w:p>
    <w:p w14:paraId="55A77DDD" w14:textId="4E65164D" w:rsidR="00C92971" w:rsidRDefault="00C92971" w:rsidP="00C92971">
      <w:pPr>
        <w:widowControl w:val="0"/>
        <w:spacing w:after="160"/>
        <w:ind w:right="565"/>
        <w:rPr>
          <w:rFonts w:ascii="Sylfaen" w:hAnsi="Sylfaen"/>
          <w:b/>
          <w:sz w:val="20"/>
          <w:szCs w:val="20"/>
        </w:rPr>
      </w:pPr>
    </w:p>
    <w:p w14:paraId="17155F6B" w14:textId="29FA3E60" w:rsidR="00D1795A" w:rsidRDefault="00D1795A" w:rsidP="00C92971">
      <w:pPr>
        <w:widowControl w:val="0"/>
        <w:spacing w:after="160"/>
        <w:ind w:right="565"/>
        <w:rPr>
          <w:rFonts w:ascii="Sylfaen" w:hAnsi="Sylfaen"/>
          <w:b/>
          <w:sz w:val="20"/>
          <w:szCs w:val="20"/>
        </w:rPr>
      </w:pPr>
    </w:p>
    <w:p w14:paraId="0037ACB0" w14:textId="72E89E2C" w:rsidR="00D1795A" w:rsidRDefault="00D1795A" w:rsidP="00C92971">
      <w:pPr>
        <w:widowControl w:val="0"/>
        <w:spacing w:after="160"/>
        <w:ind w:right="565"/>
        <w:rPr>
          <w:rFonts w:ascii="Sylfaen" w:hAnsi="Sylfaen"/>
          <w:b/>
          <w:sz w:val="20"/>
          <w:szCs w:val="20"/>
        </w:rPr>
      </w:pPr>
    </w:p>
    <w:p w14:paraId="6108EDB4" w14:textId="2E93F406" w:rsidR="00D1795A" w:rsidRDefault="00D1795A" w:rsidP="00C92971">
      <w:pPr>
        <w:widowControl w:val="0"/>
        <w:spacing w:after="160"/>
        <w:ind w:right="565"/>
        <w:rPr>
          <w:rFonts w:ascii="Sylfaen" w:hAnsi="Sylfaen"/>
          <w:b/>
          <w:sz w:val="20"/>
          <w:szCs w:val="20"/>
        </w:rPr>
      </w:pPr>
    </w:p>
    <w:p w14:paraId="7D0557A7" w14:textId="51009AD4" w:rsidR="00D1795A" w:rsidRDefault="00D1795A" w:rsidP="00C92971">
      <w:pPr>
        <w:widowControl w:val="0"/>
        <w:spacing w:after="160"/>
        <w:ind w:right="565"/>
        <w:rPr>
          <w:rFonts w:ascii="Sylfaen" w:hAnsi="Sylfaen"/>
          <w:b/>
          <w:sz w:val="20"/>
          <w:szCs w:val="20"/>
        </w:rPr>
      </w:pPr>
    </w:p>
    <w:p w14:paraId="1F4085EB" w14:textId="095E461E" w:rsidR="00D1795A" w:rsidRDefault="00D1795A" w:rsidP="00C92971">
      <w:pPr>
        <w:widowControl w:val="0"/>
        <w:spacing w:after="160"/>
        <w:ind w:right="565"/>
        <w:rPr>
          <w:rFonts w:ascii="Sylfaen" w:hAnsi="Sylfaen"/>
          <w:b/>
          <w:sz w:val="20"/>
          <w:szCs w:val="20"/>
        </w:rPr>
      </w:pPr>
    </w:p>
    <w:p w14:paraId="00B493CA" w14:textId="2A966A46" w:rsidR="00D1795A" w:rsidRDefault="00D1795A" w:rsidP="00C92971">
      <w:pPr>
        <w:widowControl w:val="0"/>
        <w:spacing w:after="160"/>
        <w:ind w:right="565"/>
        <w:rPr>
          <w:rFonts w:ascii="Sylfaen" w:hAnsi="Sylfaen"/>
          <w:b/>
          <w:sz w:val="20"/>
          <w:szCs w:val="20"/>
        </w:rPr>
      </w:pPr>
    </w:p>
    <w:p w14:paraId="6777DA9E" w14:textId="7C0AC6E9" w:rsidR="00D1795A" w:rsidRDefault="00D1795A" w:rsidP="00C92971">
      <w:pPr>
        <w:widowControl w:val="0"/>
        <w:spacing w:after="160"/>
        <w:ind w:right="565"/>
        <w:rPr>
          <w:rFonts w:ascii="Sylfaen" w:hAnsi="Sylfaen"/>
          <w:b/>
          <w:sz w:val="20"/>
          <w:szCs w:val="20"/>
        </w:rPr>
      </w:pPr>
    </w:p>
    <w:p w14:paraId="447DC331" w14:textId="27B61408" w:rsidR="00D1795A" w:rsidRDefault="00D1795A" w:rsidP="00C92971">
      <w:pPr>
        <w:widowControl w:val="0"/>
        <w:spacing w:after="160"/>
        <w:ind w:right="565"/>
        <w:rPr>
          <w:rFonts w:ascii="Sylfaen" w:hAnsi="Sylfaen"/>
          <w:b/>
          <w:sz w:val="20"/>
          <w:szCs w:val="20"/>
        </w:rPr>
      </w:pPr>
    </w:p>
    <w:p w14:paraId="0F2B3999" w14:textId="084D4906" w:rsidR="00D1795A" w:rsidRDefault="00D1795A" w:rsidP="00C92971">
      <w:pPr>
        <w:widowControl w:val="0"/>
        <w:spacing w:after="160"/>
        <w:ind w:right="565"/>
        <w:rPr>
          <w:rFonts w:ascii="Sylfaen" w:hAnsi="Sylfaen"/>
          <w:b/>
          <w:sz w:val="20"/>
          <w:szCs w:val="20"/>
        </w:rPr>
      </w:pPr>
    </w:p>
    <w:p w14:paraId="17F725A0" w14:textId="7F6B38AC" w:rsidR="00D1795A" w:rsidRDefault="00D1795A" w:rsidP="00C92971">
      <w:pPr>
        <w:widowControl w:val="0"/>
        <w:spacing w:after="160"/>
        <w:ind w:right="565"/>
        <w:rPr>
          <w:rFonts w:ascii="Sylfaen" w:hAnsi="Sylfaen"/>
          <w:b/>
          <w:sz w:val="20"/>
          <w:szCs w:val="20"/>
        </w:rPr>
      </w:pPr>
    </w:p>
    <w:p w14:paraId="4F6A1E9C" w14:textId="352537E4" w:rsidR="00D1795A" w:rsidRDefault="00D1795A" w:rsidP="00C92971">
      <w:pPr>
        <w:widowControl w:val="0"/>
        <w:spacing w:after="160"/>
        <w:ind w:right="565"/>
        <w:rPr>
          <w:rFonts w:ascii="Sylfaen" w:hAnsi="Sylfaen"/>
          <w:b/>
          <w:sz w:val="20"/>
          <w:szCs w:val="20"/>
        </w:rPr>
      </w:pPr>
    </w:p>
    <w:p w14:paraId="6FDDEAE9" w14:textId="2F89D89E" w:rsidR="00D1795A" w:rsidRDefault="00D1795A" w:rsidP="00C92971">
      <w:pPr>
        <w:widowControl w:val="0"/>
        <w:spacing w:after="160"/>
        <w:ind w:right="565"/>
        <w:rPr>
          <w:rFonts w:ascii="Sylfaen" w:hAnsi="Sylfaen"/>
          <w:b/>
          <w:sz w:val="20"/>
          <w:szCs w:val="20"/>
        </w:rPr>
      </w:pPr>
    </w:p>
    <w:p w14:paraId="5647F57F" w14:textId="21A1E9A6" w:rsidR="00D1795A" w:rsidRDefault="00D1795A" w:rsidP="00C92971">
      <w:pPr>
        <w:widowControl w:val="0"/>
        <w:spacing w:after="160"/>
        <w:ind w:right="565"/>
        <w:rPr>
          <w:rFonts w:ascii="Sylfaen" w:hAnsi="Sylfaen"/>
          <w:b/>
          <w:sz w:val="20"/>
          <w:szCs w:val="20"/>
        </w:rPr>
      </w:pPr>
    </w:p>
    <w:p w14:paraId="5B8D36FB" w14:textId="5383256E" w:rsidR="00D1795A" w:rsidRDefault="00D1795A" w:rsidP="00C92971">
      <w:pPr>
        <w:widowControl w:val="0"/>
        <w:spacing w:after="160"/>
        <w:ind w:right="565"/>
        <w:rPr>
          <w:rFonts w:ascii="Sylfaen" w:hAnsi="Sylfaen"/>
          <w:b/>
          <w:sz w:val="20"/>
          <w:szCs w:val="20"/>
        </w:rPr>
      </w:pPr>
    </w:p>
    <w:p w14:paraId="693FDC87" w14:textId="51FC12A4" w:rsidR="00D1795A" w:rsidRDefault="00D1795A" w:rsidP="00C92971">
      <w:pPr>
        <w:widowControl w:val="0"/>
        <w:spacing w:after="160"/>
        <w:ind w:right="565"/>
        <w:rPr>
          <w:rFonts w:ascii="Sylfaen" w:hAnsi="Sylfaen"/>
          <w:b/>
          <w:sz w:val="20"/>
          <w:szCs w:val="20"/>
        </w:rPr>
      </w:pPr>
    </w:p>
    <w:p w14:paraId="4E63F11F" w14:textId="6B262067" w:rsidR="00D1795A" w:rsidRDefault="00D1795A" w:rsidP="00C92971">
      <w:pPr>
        <w:widowControl w:val="0"/>
        <w:spacing w:after="160"/>
        <w:ind w:right="565"/>
        <w:rPr>
          <w:rFonts w:ascii="Sylfaen" w:hAnsi="Sylfaen"/>
          <w:b/>
          <w:sz w:val="20"/>
          <w:szCs w:val="20"/>
        </w:rPr>
      </w:pPr>
    </w:p>
    <w:p w14:paraId="30B61012" w14:textId="539357BB" w:rsidR="00D1795A" w:rsidRDefault="00D1795A" w:rsidP="00C92971">
      <w:pPr>
        <w:widowControl w:val="0"/>
        <w:spacing w:after="160"/>
        <w:ind w:right="565"/>
        <w:rPr>
          <w:rFonts w:ascii="Sylfaen" w:hAnsi="Sylfaen"/>
          <w:b/>
          <w:sz w:val="20"/>
          <w:szCs w:val="20"/>
        </w:rPr>
      </w:pPr>
    </w:p>
    <w:p w14:paraId="56998EED" w14:textId="5C0D0CD0" w:rsidR="00D1795A" w:rsidRDefault="00D1795A" w:rsidP="00C92971">
      <w:pPr>
        <w:widowControl w:val="0"/>
        <w:spacing w:after="160"/>
        <w:ind w:right="565"/>
        <w:rPr>
          <w:rFonts w:ascii="Sylfaen" w:hAnsi="Sylfaen"/>
          <w:b/>
          <w:sz w:val="20"/>
          <w:szCs w:val="20"/>
        </w:rPr>
      </w:pPr>
    </w:p>
    <w:p w14:paraId="7BB164EB" w14:textId="5F799803" w:rsidR="00D1795A" w:rsidRDefault="00D1795A" w:rsidP="00C92971">
      <w:pPr>
        <w:widowControl w:val="0"/>
        <w:spacing w:after="160"/>
        <w:ind w:right="565"/>
        <w:rPr>
          <w:rFonts w:ascii="Sylfaen" w:hAnsi="Sylfaen"/>
          <w:b/>
          <w:sz w:val="20"/>
          <w:szCs w:val="20"/>
        </w:rPr>
      </w:pPr>
    </w:p>
    <w:p w14:paraId="56C982AE" w14:textId="0BA73404" w:rsidR="00D1795A" w:rsidRDefault="00D1795A" w:rsidP="00C92971">
      <w:pPr>
        <w:widowControl w:val="0"/>
        <w:spacing w:after="160"/>
        <w:ind w:right="565"/>
        <w:rPr>
          <w:rFonts w:ascii="Sylfaen" w:hAnsi="Sylfaen"/>
          <w:b/>
          <w:sz w:val="20"/>
          <w:szCs w:val="20"/>
        </w:rPr>
      </w:pPr>
    </w:p>
    <w:p w14:paraId="28833906" w14:textId="4D2F5E2A" w:rsidR="00D1795A" w:rsidRDefault="00D1795A" w:rsidP="00C92971">
      <w:pPr>
        <w:widowControl w:val="0"/>
        <w:spacing w:after="160"/>
        <w:ind w:right="565"/>
        <w:rPr>
          <w:rFonts w:ascii="Sylfaen" w:hAnsi="Sylfaen"/>
          <w:b/>
          <w:sz w:val="20"/>
          <w:szCs w:val="20"/>
        </w:rPr>
      </w:pPr>
    </w:p>
    <w:p w14:paraId="2D3C59EF" w14:textId="77777777" w:rsidR="00D1795A" w:rsidRPr="00973E36" w:rsidRDefault="00D1795A" w:rsidP="00C92971">
      <w:pPr>
        <w:widowControl w:val="0"/>
        <w:spacing w:after="160"/>
        <w:ind w:right="565"/>
        <w:rPr>
          <w:rFonts w:ascii="Sylfaen" w:hAnsi="Sylfaen"/>
          <w:b/>
          <w:sz w:val="20"/>
          <w:szCs w:val="20"/>
        </w:rPr>
      </w:pPr>
    </w:p>
    <w:p w14:paraId="15946480" w14:textId="77777777" w:rsidR="00C92971" w:rsidRPr="00973E36" w:rsidRDefault="00C92971" w:rsidP="00C92971">
      <w:pPr>
        <w:widowControl w:val="0"/>
        <w:spacing w:after="160"/>
        <w:ind w:right="565"/>
        <w:rPr>
          <w:rFonts w:ascii="Sylfaen" w:hAnsi="Sylfaen"/>
          <w:b/>
          <w:sz w:val="20"/>
          <w:szCs w:val="20"/>
        </w:rPr>
      </w:pPr>
    </w:p>
    <w:p w14:paraId="78E03479" w14:textId="38CE200A" w:rsidR="001005B0" w:rsidRDefault="001005B0" w:rsidP="00B46D58">
      <w:pPr>
        <w:widowControl w:val="0"/>
        <w:spacing w:after="160"/>
        <w:ind w:left="567" w:right="565"/>
        <w:jc w:val="center"/>
        <w:rPr>
          <w:rFonts w:ascii="Sylfaen" w:hAnsi="Sylfaen"/>
          <w:b/>
          <w:sz w:val="20"/>
          <w:szCs w:val="20"/>
        </w:rPr>
      </w:pPr>
    </w:p>
    <w:p w14:paraId="0340D5DD" w14:textId="77777777" w:rsidR="00D1795A" w:rsidRPr="00973E36" w:rsidRDefault="00D1795A" w:rsidP="00D1795A">
      <w:pPr>
        <w:widowControl w:val="0"/>
        <w:spacing w:after="160"/>
        <w:jc w:val="right"/>
        <w:rPr>
          <w:rFonts w:ascii="Sylfaen" w:hAnsi="Sylfaen" w:cs="GHEA Grapalat"/>
          <w:i/>
          <w:sz w:val="20"/>
          <w:szCs w:val="20"/>
        </w:rPr>
      </w:pPr>
      <w:r w:rsidRPr="00D1795A">
        <w:rPr>
          <w:rFonts w:ascii="Sylfaen" w:hAnsi="Sylfaen"/>
          <w:b/>
          <w:sz w:val="20"/>
          <w:szCs w:val="20"/>
        </w:rPr>
        <w:lastRenderedPageBreak/>
        <w:t xml:space="preserve">                             </w:t>
      </w:r>
      <w:r w:rsidRPr="00973E36">
        <w:rPr>
          <w:rFonts w:ascii="Sylfaen" w:hAnsi="Sylfaen"/>
          <w:i/>
          <w:sz w:val="20"/>
          <w:szCs w:val="20"/>
        </w:rPr>
        <w:t>Приложение № 5.1</w:t>
      </w:r>
    </w:p>
    <w:p w14:paraId="69591E87" w14:textId="566F8101" w:rsidR="00D1795A" w:rsidRPr="00234A3E" w:rsidRDefault="00D1795A" w:rsidP="00D1795A">
      <w:pPr>
        <w:jc w:val="right"/>
        <w:rPr>
          <w:rFonts w:ascii="Sylfaen" w:hAnsi="Sylfaen"/>
          <w:sz w:val="20"/>
          <w:szCs w:val="20"/>
        </w:rPr>
      </w:pPr>
      <w:r w:rsidRPr="00973E36">
        <w:rPr>
          <w:rFonts w:ascii="Sylfaen" w:hAnsi="Sylfaen"/>
          <w:i/>
          <w:sz w:val="20"/>
          <w:szCs w:val="20"/>
        </w:rPr>
        <w:t>к Приглашению на открытый конкурс</w:t>
      </w:r>
      <w:r w:rsidRPr="00973E36">
        <w:rPr>
          <w:rFonts w:ascii="Sylfaen" w:hAnsi="Sylfaen"/>
          <w:i/>
          <w:sz w:val="20"/>
          <w:szCs w:val="20"/>
        </w:rPr>
        <w:br/>
        <w:t xml:space="preserve">под кодом </w:t>
      </w:r>
      <w:bookmarkStart w:id="13" w:name="_Hlk126239318"/>
      <w:r w:rsidRPr="00234A3E">
        <w:rPr>
          <w:rFonts w:ascii="Sylfaen" w:hAnsi="Sylfaen"/>
          <w:sz w:val="20"/>
          <w:szCs w:val="20"/>
        </w:rPr>
        <w:t>ЦЦПМП</w:t>
      </w:r>
      <w:r w:rsidRPr="00234A3E">
        <w:rPr>
          <w:rFonts w:ascii="Sylfaen" w:hAnsi="Sylfaen"/>
          <w:i/>
          <w:sz w:val="20"/>
          <w:szCs w:val="20"/>
          <w:lang w:val="af-ZA"/>
        </w:rPr>
        <w:t xml:space="preserve"> </w:t>
      </w:r>
      <w:r w:rsidRPr="00234A3E">
        <w:rPr>
          <w:rFonts w:ascii="Sylfaen" w:hAnsi="Sylfaen"/>
          <w:sz w:val="20"/>
          <w:szCs w:val="20"/>
        </w:rPr>
        <w:t>-</w:t>
      </w:r>
      <w:r w:rsidRPr="00234A3E">
        <w:rPr>
          <w:rFonts w:ascii="Sylfaen" w:hAnsi="Sylfaen"/>
          <w:sz w:val="20"/>
          <w:szCs w:val="20"/>
          <w:lang w:val="en-US"/>
        </w:rPr>
        <w:t>GHAPDZB</w:t>
      </w:r>
      <w:r w:rsidRPr="00234A3E">
        <w:rPr>
          <w:rFonts w:ascii="Sylfaen" w:hAnsi="Sylfaen"/>
          <w:sz w:val="20"/>
          <w:szCs w:val="20"/>
        </w:rPr>
        <w:t xml:space="preserve"> </w:t>
      </w:r>
      <w:bookmarkEnd w:id="13"/>
      <w:r w:rsidRPr="00234A3E">
        <w:rPr>
          <w:rFonts w:ascii="Sylfaen" w:hAnsi="Sylfaen"/>
          <w:sz w:val="20"/>
          <w:szCs w:val="20"/>
        </w:rPr>
        <w:t>-</w:t>
      </w:r>
      <w:r w:rsidR="00803067" w:rsidRPr="00803067">
        <w:rPr>
          <w:rFonts w:ascii="Sylfaen" w:hAnsi="Sylfaen"/>
          <w:sz w:val="20"/>
          <w:szCs w:val="20"/>
        </w:rPr>
        <w:t>24/01</w:t>
      </w:r>
    </w:p>
    <w:p w14:paraId="56B000AA" w14:textId="1AF5176F" w:rsidR="00D1795A" w:rsidRPr="00D1795A" w:rsidRDefault="00D1795A" w:rsidP="00B46D58">
      <w:pPr>
        <w:widowControl w:val="0"/>
        <w:spacing w:after="160"/>
        <w:ind w:left="567" w:right="565"/>
        <w:jc w:val="center"/>
        <w:rPr>
          <w:rFonts w:ascii="Sylfaen" w:hAnsi="Sylfaen"/>
          <w:b/>
          <w:sz w:val="20"/>
          <w:szCs w:val="20"/>
        </w:rPr>
      </w:pPr>
    </w:p>
    <w:p w14:paraId="29DC7762" w14:textId="09DCB66F" w:rsidR="00D1795A" w:rsidRDefault="00D1795A" w:rsidP="00B46D58">
      <w:pPr>
        <w:widowControl w:val="0"/>
        <w:spacing w:after="160"/>
        <w:ind w:left="567" w:right="565"/>
        <w:jc w:val="center"/>
        <w:rPr>
          <w:rFonts w:ascii="Sylfaen" w:hAnsi="Sylfaen"/>
          <w:b/>
          <w:sz w:val="20"/>
          <w:szCs w:val="20"/>
        </w:rPr>
      </w:pPr>
    </w:p>
    <w:p w14:paraId="70F8D74E" w14:textId="77777777" w:rsidR="00D1795A" w:rsidRDefault="00D1795A" w:rsidP="00D1795A">
      <w:pPr>
        <w:jc w:val="center"/>
        <w:rPr>
          <w:rFonts w:ascii="GHEA Grapalat" w:hAnsi="GHEA Grapalat" w:cs="GHEA Grapalat"/>
          <w:b/>
          <w:sz w:val="20"/>
          <w:szCs w:val="20"/>
          <w:lang w:val="hy-AM"/>
        </w:rPr>
      </w:pPr>
      <w:r>
        <w:rPr>
          <w:rFonts w:ascii="GHEA Grapalat" w:hAnsi="GHEA Grapalat" w:cs="GHEA Grapalat"/>
          <w:b/>
          <w:sz w:val="20"/>
          <w:szCs w:val="20"/>
          <w:lang w:val="hy-AM"/>
        </w:rPr>
        <w:t>ДЕЛИКТ СОГЛАШЕНИЕ</w:t>
      </w:r>
    </w:p>
    <w:p w14:paraId="1568C4B9" w14:textId="77777777" w:rsidR="00D1795A" w:rsidRDefault="00D1795A" w:rsidP="00D1795A">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(гарантия контракта)</w:t>
      </w:r>
    </w:p>
    <w:p w14:paraId="6F4FAA92" w14:textId="77777777" w:rsidR="00D1795A" w:rsidRDefault="00D1795A" w:rsidP="00D1795A">
      <w:pPr>
        <w:rPr>
          <w:rFonts w:ascii="GHEA Grapalat" w:hAnsi="GHEA Grapalat" w:cs="GHEA Grapalat"/>
          <w:b/>
          <w:sz w:val="20"/>
          <w:szCs w:val="20"/>
          <w:lang w:val="hy-AM"/>
        </w:rPr>
      </w:pPr>
    </w:p>
    <w:p w14:paraId="5E4F9A2C" w14:textId="77777777" w:rsidR="00D1795A" w:rsidRDefault="00D1795A" w:rsidP="00D1795A">
      <w:pPr>
        <w:rPr>
          <w:rFonts w:ascii="GHEA Grapalat" w:hAnsi="GHEA Grapalat" w:cs="GHEA Grapalat"/>
          <w:sz w:val="20"/>
          <w:szCs w:val="20"/>
          <w:lang w:val="hy-AM"/>
        </w:rPr>
      </w:pPr>
      <w:r>
        <w:rPr>
          <w:rFonts w:ascii="GHEA Grapalat" w:hAnsi="GHEA Grapalat" w:cs="GHEA Grapalat"/>
          <w:sz w:val="20"/>
          <w:szCs w:val="20"/>
          <w:lang w:val="hy-AM"/>
        </w:rPr>
        <w:t>в. Ереван</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20 лет**</w:t>
      </w:r>
    </w:p>
    <w:p w14:paraId="2EDA82FF" w14:textId="77777777" w:rsidR="00D1795A" w:rsidRDefault="00D1795A" w:rsidP="00D1795A">
      <w:pPr>
        <w:rPr>
          <w:rFonts w:ascii="GHEA Grapalat" w:hAnsi="GHEA Grapalat" w:cs="GHEA Grapalat"/>
          <w:sz w:val="20"/>
          <w:szCs w:val="20"/>
          <w:lang w:val="hy-AM"/>
        </w:rPr>
      </w:pPr>
    </w:p>
    <w:p w14:paraId="0FE03187" w14:textId="77777777" w:rsidR="00D1795A" w:rsidRDefault="00D1795A" w:rsidP="00D1795A">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w:t>
      </w:r>
      <w:r>
        <w:rPr>
          <w:rFonts w:ascii="GHEA Grapalat" w:hAnsi="GHEA Grapalat" w:cs="GHEA Grapalat"/>
          <w:sz w:val="20"/>
          <w:szCs w:val="20"/>
          <w:lang w:val="hy-AM"/>
        </w:rPr>
        <w:t>в лице директора компании</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26D8C70F" w14:textId="77777777" w:rsidR="00D1795A" w:rsidRDefault="00D1795A" w:rsidP="00D1795A">
      <w:pPr>
        <w:jc w:val="both"/>
        <w:rPr>
          <w:rFonts w:ascii="GHEA Grapalat" w:hAnsi="GHEA Grapalat" w:cs="GHEA Grapalat"/>
          <w:sz w:val="20"/>
          <w:szCs w:val="20"/>
          <w:lang w:val="hy-AM"/>
        </w:rPr>
      </w:pPr>
      <w:r>
        <w:rPr>
          <w:rFonts w:ascii="GHEA Grapalat" w:hAnsi="GHEA Grapalat"/>
          <w:sz w:val="20"/>
          <w:szCs w:val="20"/>
          <w:vertAlign w:val="superscript"/>
          <w:lang w:val="hy-AM"/>
        </w:rPr>
        <w:t>Название организации:</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Имя и фамилия директора компании, паспортные данные</w:t>
      </w:r>
      <w:r>
        <w:rPr>
          <w:rFonts w:ascii="GHEA Grapalat" w:hAnsi="GHEA Grapalat" w:cs="GHEA Grapalat"/>
          <w:sz w:val="20"/>
          <w:szCs w:val="20"/>
          <w:vertAlign w:val="subscript"/>
          <w:lang w:val="hy-AM"/>
        </w:rPr>
        <w:t>,</w:t>
      </w:r>
      <w:r>
        <w:rPr>
          <w:rFonts w:ascii="GHEA Grapalat" w:hAnsi="GHEA Grapalat" w:cs="GHEA Grapalat"/>
          <w:sz w:val="20"/>
          <w:szCs w:val="20"/>
          <w:lang w:val="hy-AM"/>
        </w:rPr>
        <w:t>Компания, действующая на основании Устава Общества (далее - Общество), настоящим в одностороннем порядке заключает соглашение о возмещении следующих убытков:</w:t>
      </w:r>
    </w:p>
    <w:p w14:paraId="65595B12" w14:textId="77777777" w:rsidR="00D1795A" w:rsidRDefault="00D1795A" w:rsidP="00D1795A">
      <w:pPr>
        <w:ind w:firstLine="708"/>
        <w:jc w:val="both"/>
        <w:rPr>
          <w:rFonts w:ascii="GHEA Grapalat" w:hAnsi="GHEA Grapalat" w:cs="GHEA Grapalat"/>
          <w:sz w:val="20"/>
          <w:szCs w:val="20"/>
          <w:lang w:val="hy-AM"/>
        </w:rPr>
      </w:pPr>
    </w:p>
    <w:p w14:paraId="3007AC77" w14:textId="77777777" w:rsidR="00D1795A" w:rsidRDefault="00D1795A" w:rsidP="00D1795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 Объект согласия</w:t>
      </w:r>
    </w:p>
    <w:p w14:paraId="31700C6D" w14:textId="77777777" w:rsidR="00D1795A" w:rsidRDefault="00D1795A" w:rsidP="00D1795A">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3299781B" w14:textId="77777777" w:rsidR="00D1795A" w:rsidRDefault="00D1795A" w:rsidP="00D1795A">
      <w:pPr>
        <w:ind w:left="426"/>
        <w:jc w:val="both"/>
        <w:rPr>
          <w:rFonts w:ascii="GHEA Grapalat" w:hAnsi="GHEA Grapalat" w:cs="GHEA Grapalat"/>
          <w:sz w:val="20"/>
          <w:szCs w:val="20"/>
          <w:lang w:val="pt-BR"/>
        </w:rPr>
      </w:pPr>
      <w:r>
        <w:rPr>
          <w:rFonts w:ascii="GHEA Grapalat" w:hAnsi="GHEA Grapalat" w:cs="GHEA Grapalat"/>
          <w:sz w:val="20"/>
          <w:szCs w:val="20"/>
          <w:lang w:val="pt-BR"/>
        </w:rPr>
        <w:t>1.1 Компания участвует</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(далее - Клиент) от</w:t>
      </w:r>
    </w:p>
    <w:p w14:paraId="44A17ABA" w14:textId="77777777" w:rsidR="00D1795A" w:rsidRDefault="00D1795A" w:rsidP="00D1795A">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имя клиента</w:t>
      </w:r>
    </w:p>
    <w:p w14:paraId="01EE0006" w14:textId="152730E5" w:rsidR="00D1795A" w:rsidRDefault="00D1795A" w:rsidP="00D1795A">
      <w:pPr>
        <w:jc w:val="both"/>
        <w:rPr>
          <w:rFonts w:ascii="GHEA Grapalat" w:hAnsi="GHEA Grapalat" w:cs="GHEA Grapalat"/>
          <w:sz w:val="20"/>
          <w:szCs w:val="20"/>
          <w:lang w:val="pt-BR"/>
        </w:rPr>
      </w:pPr>
      <w:r>
        <w:rPr>
          <w:rFonts w:ascii="GHEA Grapalat" w:hAnsi="GHEA Grapalat" w:cs="GHEA Grapalat"/>
          <w:sz w:val="20"/>
          <w:szCs w:val="20"/>
          <w:lang w:val="pt-BR"/>
        </w:rPr>
        <w:t>организованный:</w:t>
      </w:r>
      <w:r>
        <w:rPr>
          <w:rFonts w:ascii="GHEA Grapalat" w:hAnsi="GHEA Grapalat"/>
          <w:lang w:val="es-ES"/>
        </w:rPr>
        <w:t>"</w:t>
      </w:r>
      <w:r w:rsidRPr="00D1795A">
        <w:rPr>
          <w:rFonts w:ascii="Sylfaen" w:hAnsi="Sylfaen"/>
          <w:sz w:val="20"/>
          <w:szCs w:val="20"/>
        </w:rPr>
        <w:t xml:space="preserve"> </w:t>
      </w:r>
      <w:r w:rsidRPr="00234A3E">
        <w:rPr>
          <w:rFonts w:ascii="Sylfaen" w:hAnsi="Sylfaen"/>
          <w:sz w:val="20"/>
          <w:szCs w:val="20"/>
        </w:rPr>
        <w:t>ЦЦПМП</w:t>
      </w:r>
      <w:r w:rsidRPr="00234A3E">
        <w:rPr>
          <w:rFonts w:ascii="Sylfaen" w:hAnsi="Sylfaen"/>
          <w:i/>
          <w:sz w:val="20"/>
          <w:szCs w:val="20"/>
          <w:lang w:val="af-ZA"/>
        </w:rPr>
        <w:t xml:space="preserve"> </w:t>
      </w:r>
      <w:r w:rsidRPr="00234A3E">
        <w:rPr>
          <w:rFonts w:ascii="Sylfaen" w:hAnsi="Sylfaen"/>
          <w:sz w:val="20"/>
          <w:szCs w:val="20"/>
        </w:rPr>
        <w:t>-</w:t>
      </w:r>
      <w:r w:rsidRPr="00234A3E">
        <w:rPr>
          <w:rFonts w:ascii="Sylfaen" w:hAnsi="Sylfaen"/>
          <w:sz w:val="20"/>
          <w:szCs w:val="20"/>
          <w:lang w:val="en-US"/>
        </w:rPr>
        <w:t>GHAPDZB</w:t>
      </w:r>
      <w:r w:rsidRPr="00234A3E">
        <w:rPr>
          <w:rFonts w:ascii="Sylfaen" w:hAnsi="Sylfaen"/>
          <w:sz w:val="20"/>
          <w:szCs w:val="20"/>
        </w:rPr>
        <w:t xml:space="preserve"> </w:t>
      </w:r>
      <w:r>
        <w:rPr>
          <w:rFonts w:ascii="GHEA Grapalat" w:hAnsi="GHEA Grapalat" w:cs="Sylfaen"/>
          <w:b/>
          <w:sz w:val="20"/>
          <w:szCs w:val="20"/>
          <w:lang w:val="es-ES"/>
        </w:rPr>
        <w:t>-</w:t>
      </w:r>
      <w:r w:rsidR="00803067" w:rsidRPr="00803067">
        <w:rPr>
          <w:rFonts w:ascii="Sylfaen" w:hAnsi="Sylfaen"/>
          <w:sz w:val="20"/>
          <w:szCs w:val="20"/>
        </w:rPr>
        <w:t xml:space="preserve">24/01 </w:t>
      </w:r>
      <w:r>
        <w:rPr>
          <w:rFonts w:ascii="GHEA Grapalat" w:hAnsi="GHEA Grapalat"/>
          <w:lang w:val="es-ES"/>
        </w:rPr>
        <w:t>»</w:t>
      </w:r>
      <w:r>
        <w:rPr>
          <w:rFonts w:ascii="GHEA Grapalat" w:hAnsi="GHEA Grapalat" w:cs="GHEA Grapalat"/>
          <w:sz w:val="20"/>
          <w:szCs w:val="20"/>
          <w:u w:val="single"/>
          <w:lang w:val="pt-BR"/>
        </w:rPr>
        <w:t xml:space="preserve"> </w:t>
      </w:r>
      <w:r>
        <w:rPr>
          <w:rFonts w:ascii="GHEA Grapalat" w:hAnsi="GHEA Grapalat" w:cs="GHEA Grapalat"/>
          <w:sz w:val="20"/>
          <w:szCs w:val="20"/>
          <w:lang w:val="pt-BR"/>
        </w:rPr>
        <w:t>* к процедуре покупки с кодом.</w:t>
      </w:r>
    </w:p>
    <w:p w14:paraId="2283A07A" w14:textId="77777777" w:rsidR="00D1795A" w:rsidRDefault="00D1795A" w:rsidP="00D1795A">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код процедуры</w:t>
      </w:r>
    </w:p>
    <w:p w14:paraId="2EB027F0" w14:textId="77777777" w:rsidR="00D1795A" w:rsidRDefault="00D1795A" w:rsidP="00D1795A">
      <w:pPr>
        <w:ind w:firstLine="426"/>
        <w:jc w:val="both"/>
        <w:rPr>
          <w:rFonts w:ascii="GHEA Grapalat" w:hAnsi="GHEA Grapalat" w:cs="GHEA Grapalat"/>
          <w:color w:val="5B9BD5"/>
          <w:sz w:val="20"/>
          <w:szCs w:val="20"/>
          <w:lang w:val="hy-AM"/>
        </w:rPr>
      </w:pPr>
      <w:r>
        <w:rPr>
          <w:rFonts w:ascii="GHEA Grapalat" w:hAnsi="GHEA Grapalat" w:cs="GHEA Grapalat"/>
          <w:sz w:val="20"/>
          <w:szCs w:val="20"/>
          <w:lang w:val="pt-BR"/>
        </w:rPr>
        <w:t>1.2 В целях обеспечения исполнения договора, который будет заключен в результате процедуры покупки, Компания представляет Клиенту настоящее соглашение о возмещении убытков и приложенное платежное требование, заполненное и утвержденное Компанией.</w:t>
      </w:r>
    </w:p>
    <w:p w14:paraId="36F8F4D6" w14:textId="77777777" w:rsidR="00D1795A" w:rsidRDefault="00D1795A" w:rsidP="00D1795A">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Компания безоговорочно соглашается, подписывая платежное требование (далее именуемое «Запрос»), приложенное к настоящему соглашению о возмещении убытков, что</w:t>
      </w:r>
    </w:p>
    <w:p w14:paraId="07D576A2" w14:textId="77777777" w:rsidR="00D1795A" w:rsidRDefault="00D1795A" w:rsidP="00D1795A">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а) Подписывая претензию, Компания подтверждает наличие «принятого платежа», заполненного в поле «Условия платежа» Претензии, и в этом случае /плательщик/ банк, обслуживающий Компанию в связи со сбором указанной сумма - /далее: Банк-плательщик/ - не предъявляет Обществу полученное Требование на дополнительное согласование, так как Общество уже подписало Письмо-требование с целью акцепта.</w:t>
      </w:r>
    </w:p>
    <w:p w14:paraId="2334E3DE" w14:textId="77777777" w:rsidR="00D1795A" w:rsidRDefault="00D1795A" w:rsidP="00D1795A">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б) Письмо-требование является основанием для списания Банком-плательщиком всей суммы, указанной в Письме-требовании, со счета Компании без дополнительного акцепта.</w:t>
      </w:r>
    </w:p>
    <w:p w14:paraId="3F168C46" w14:textId="77777777" w:rsidR="00D1795A" w:rsidRDefault="00D1795A" w:rsidP="00D1795A">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c) Компания не может письменно или иным образом давать Банку-плательщику указание отозвать свое согласие на Требование.</w:t>
      </w:r>
    </w:p>
    <w:p w14:paraId="5F101DFD" w14:textId="77777777" w:rsidR="00D1795A" w:rsidRDefault="00D1795A" w:rsidP="00D179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г) Компания подтверждает, что она приняла Претензию на полную сумму убытков.</w:t>
      </w:r>
    </w:p>
    <w:p w14:paraId="085B5478" w14:textId="77777777" w:rsidR="00D1795A" w:rsidRDefault="00D1795A" w:rsidP="00D1795A">
      <w:pPr>
        <w:ind w:firstLine="426"/>
        <w:jc w:val="both"/>
        <w:rPr>
          <w:rFonts w:ascii="GHEA Grapalat" w:hAnsi="GHEA Grapalat" w:cs="GHEA Grapalat"/>
          <w:sz w:val="20"/>
          <w:szCs w:val="20"/>
          <w:lang w:val="hy-AM"/>
        </w:rPr>
      </w:pPr>
      <w:r>
        <w:rPr>
          <w:rFonts w:ascii="GHEA Grapalat" w:hAnsi="GHEA Grapalat" w:cs="GHEA Grapalat"/>
          <w:sz w:val="20"/>
          <w:szCs w:val="20"/>
          <w:lang w:val="hy-AM"/>
        </w:rPr>
        <w:t>д) Компания настоящим соглашается с тем, что Банк-плательщик не несет никакой ответственности за законность, обоснованность, сроки подачи и действия, предпринятые Банком-плательщиком для обеспечения исполнения поданного Клиентом Требования и Претензии. 1.4 В случае неисполнения или ненадлежащего исполнения договора, заключенного Компанией в результате процедуры покупки, Клиент представляет настоящее соглашение о возмещении убытков и прилагаемую Претензию в оригинальной форме в Банк-плательщик, письменно уведомив об этом Компанию. В случае подтверждения настоящего договора о возмещении убытков и прилагаемой Претензии электронной цифровой подписью они представляются в Банк-плательщик на электронных носителях, а также в распечатанных с них бумажных версиях.</w:t>
      </w:r>
    </w:p>
    <w:p w14:paraId="32C4461A" w14:textId="77777777" w:rsidR="00D1795A" w:rsidRDefault="00D1795A" w:rsidP="00D179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может представить Банку-плательщику другие дополнительные документы.</w:t>
      </w:r>
    </w:p>
    <w:p w14:paraId="2EC22A5D" w14:textId="77777777" w:rsidR="00D1795A" w:rsidRDefault="00D1795A" w:rsidP="00483FA0">
      <w:pPr>
        <w:numPr>
          <w:ilvl w:val="1"/>
          <w:numId w:val="7"/>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 xml:space="preserve">Банк не несет никакой ответственности за риски (убытки, понесенные Компанией) и негативные последствия, возникшие у Компании в результате выплаты суммы, указанной в </w:t>
      </w:r>
      <w:r>
        <w:rPr>
          <w:rFonts w:ascii="GHEA Grapalat" w:hAnsi="GHEA Grapalat" w:cs="GHEA Grapalat"/>
          <w:sz w:val="20"/>
          <w:szCs w:val="20"/>
          <w:lang w:val="hy-AM"/>
        </w:rPr>
        <w:lastRenderedPageBreak/>
        <w:t>Требовании, Банком-плательщиком. Банк не обязан проверять факты нарушения Компанией условий договора.</w:t>
      </w:r>
    </w:p>
    <w:p w14:paraId="69E0003C" w14:textId="77777777" w:rsidR="00D1795A" w:rsidRDefault="00D1795A" w:rsidP="00483FA0">
      <w:pPr>
        <w:numPr>
          <w:ilvl w:val="1"/>
          <w:numId w:val="7"/>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В случае недостаточности средств на счете Компании Банк-плательщик информирует об этом Клиента в письменной форме в течение 2 (двух) рабочих дней после получения платежного требования.</w:t>
      </w:r>
    </w:p>
    <w:p w14:paraId="5175DE74" w14:textId="77777777" w:rsidR="00D1795A" w:rsidRDefault="00D1795A" w:rsidP="00483FA0">
      <w:pPr>
        <w:numPr>
          <w:ilvl w:val="1"/>
          <w:numId w:val="7"/>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После предоставления настоящего договора и приложенного Письма-Требования в Банк, в случае, если денежные средства не будут выплачены Клиенту в течение десяти рабочих дней по причинам, не зависящим от Банка, Клиент передает информацию о Компании, связанную с неуплатой, в «АКРА Кредит». Отчетность» ЗАО (Кредитное бюро).</w:t>
      </w:r>
    </w:p>
    <w:p w14:paraId="31E3EE1F" w14:textId="77777777" w:rsidR="00D1795A" w:rsidRDefault="00D1795A" w:rsidP="00D1795A">
      <w:pPr>
        <w:jc w:val="both"/>
        <w:rPr>
          <w:rFonts w:ascii="GHEA Grapalat" w:hAnsi="GHEA Grapalat" w:cs="GHEA Grapalat"/>
          <w:sz w:val="20"/>
          <w:szCs w:val="20"/>
          <w:lang w:val="hy-AM"/>
        </w:rPr>
      </w:pPr>
    </w:p>
    <w:p w14:paraId="1032D6E8" w14:textId="77777777" w:rsidR="00D1795A" w:rsidRDefault="00D1795A" w:rsidP="00D1795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 Другие условия</w:t>
      </w:r>
    </w:p>
    <w:p w14:paraId="096B4C3D" w14:textId="77777777" w:rsidR="00D1795A" w:rsidRDefault="00D1795A" w:rsidP="00D1795A">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2.1 Настоящий договор и Письмо-Требование являются безотзывными, вступают в силу с момента ратификации Компанией и действуют до двадцатого рабочего дня включительно, следующего за последним днем </w:t>
      </w:r>
      <w:r>
        <w:rPr>
          <w:sz w:val="20"/>
          <w:szCs w:val="20"/>
          <w:lang w:val="hy-AM"/>
        </w:rPr>
        <w:t>​​</w:t>
      </w:r>
      <w:r>
        <w:rPr>
          <w:rFonts w:ascii="Sylfaen" w:hAnsi="Sylfaen" w:cs="Sylfaen"/>
          <w:sz w:val="20"/>
          <w:szCs w:val="20"/>
          <w:lang w:val="hy-AM"/>
        </w:rPr>
        <w:t>полного</w:t>
      </w:r>
      <w:r>
        <w:rPr>
          <w:rFonts w:ascii="GHEA Grapalat" w:hAnsi="GHEA Grapalat" w:cs="GHEA Grapalat"/>
          <w:sz w:val="20"/>
          <w:szCs w:val="20"/>
          <w:lang w:val="hy-AM"/>
        </w:rPr>
        <w:t xml:space="preserve"> </w:t>
      </w:r>
      <w:r>
        <w:rPr>
          <w:rFonts w:ascii="Sylfaen" w:hAnsi="Sylfaen" w:cs="Sylfaen"/>
          <w:sz w:val="20"/>
          <w:szCs w:val="20"/>
          <w:lang w:val="hy-AM"/>
        </w:rPr>
        <w:t>исполнения</w:t>
      </w:r>
      <w:r>
        <w:rPr>
          <w:rFonts w:ascii="GHEA Grapalat" w:hAnsi="GHEA Grapalat" w:cs="GHEA Grapalat"/>
          <w:sz w:val="20"/>
          <w:szCs w:val="20"/>
          <w:lang w:val="hy-AM"/>
        </w:rPr>
        <w:t xml:space="preserve"> </w:t>
      </w:r>
      <w:r>
        <w:rPr>
          <w:rFonts w:ascii="Sylfaen" w:hAnsi="Sylfaen" w:cs="Sylfaen"/>
          <w:sz w:val="20"/>
          <w:szCs w:val="20"/>
          <w:lang w:val="hy-AM"/>
        </w:rPr>
        <w:t>Компанией</w:t>
      </w:r>
      <w:r>
        <w:rPr>
          <w:rFonts w:ascii="GHEA Grapalat" w:hAnsi="GHEA Grapalat" w:cs="GHEA Grapalat"/>
          <w:sz w:val="20"/>
          <w:szCs w:val="20"/>
          <w:lang w:val="hy-AM"/>
        </w:rPr>
        <w:t xml:space="preserve"> </w:t>
      </w:r>
      <w:r>
        <w:rPr>
          <w:rFonts w:ascii="Sylfaen" w:hAnsi="Sylfaen" w:cs="Sylfaen"/>
          <w:sz w:val="20"/>
          <w:szCs w:val="20"/>
          <w:lang w:val="hy-AM"/>
        </w:rPr>
        <w:t>принятых</w:t>
      </w:r>
      <w:r>
        <w:rPr>
          <w:rFonts w:ascii="GHEA Grapalat" w:hAnsi="GHEA Grapalat" w:cs="GHEA Grapalat"/>
          <w:sz w:val="20"/>
          <w:szCs w:val="20"/>
          <w:lang w:val="hy-AM"/>
        </w:rPr>
        <w:t xml:space="preserve"> </w:t>
      </w:r>
      <w:r>
        <w:rPr>
          <w:rFonts w:ascii="Sylfaen" w:hAnsi="Sylfaen" w:cs="Sylfaen"/>
          <w:sz w:val="20"/>
          <w:szCs w:val="20"/>
          <w:lang w:val="hy-AM"/>
        </w:rPr>
        <w:t>на</w:t>
      </w:r>
      <w:r>
        <w:rPr>
          <w:rFonts w:ascii="GHEA Grapalat" w:hAnsi="GHEA Grapalat" w:cs="GHEA Grapalat"/>
          <w:sz w:val="20"/>
          <w:szCs w:val="20"/>
          <w:lang w:val="hy-AM"/>
        </w:rPr>
        <w:t xml:space="preserve"> </w:t>
      </w:r>
      <w:r>
        <w:rPr>
          <w:rFonts w:ascii="Sylfaen" w:hAnsi="Sylfaen" w:cs="Sylfaen"/>
          <w:sz w:val="20"/>
          <w:szCs w:val="20"/>
          <w:lang w:val="hy-AM"/>
        </w:rPr>
        <w:t>себя</w:t>
      </w:r>
      <w:r>
        <w:rPr>
          <w:rFonts w:ascii="GHEA Grapalat" w:hAnsi="GHEA Grapalat" w:cs="GHEA Grapalat"/>
          <w:sz w:val="20"/>
          <w:szCs w:val="20"/>
          <w:lang w:val="hy-AM"/>
        </w:rPr>
        <w:t xml:space="preserve"> </w:t>
      </w:r>
      <w:r>
        <w:rPr>
          <w:rFonts w:ascii="Sylfaen" w:hAnsi="Sylfaen" w:cs="Sylfaen"/>
          <w:sz w:val="20"/>
          <w:szCs w:val="20"/>
          <w:lang w:val="hy-AM"/>
        </w:rPr>
        <w:t>обязательств</w:t>
      </w:r>
      <w:r>
        <w:rPr>
          <w:rFonts w:ascii="GHEA Grapalat" w:hAnsi="GHEA Grapalat" w:cs="GHEA Grapalat"/>
          <w:sz w:val="20"/>
          <w:szCs w:val="20"/>
          <w:lang w:val="hy-AM"/>
        </w:rPr>
        <w:t xml:space="preserve"> </w:t>
      </w:r>
      <w:r>
        <w:rPr>
          <w:rFonts w:ascii="Sylfaen" w:hAnsi="Sylfaen" w:cs="Sylfaen"/>
          <w:sz w:val="20"/>
          <w:szCs w:val="20"/>
          <w:lang w:val="hy-AM"/>
        </w:rPr>
        <w:t>по</w:t>
      </w:r>
      <w:r>
        <w:rPr>
          <w:rFonts w:ascii="GHEA Grapalat" w:hAnsi="GHEA Grapalat" w:cs="GHEA Grapalat"/>
          <w:sz w:val="20"/>
          <w:szCs w:val="20"/>
          <w:lang w:val="hy-AM"/>
        </w:rPr>
        <w:t xml:space="preserve"> </w:t>
      </w:r>
      <w:r>
        <w:rPr>
          <w:rFonts w:ascii="Sylfaen" w:hAnsi="Sylfaen" w:cs="Sylfaen"/>
          <w:sz w:val="20"/>
          <w:szCs w:val="20"/>
          <w:lang w:val="hy-AM"/>
        </w:rPr>
        <w:t>заключаемому</w:t>
      </w:r>
      <w:r>
        <w:rPr>
          <w:rFonts w:ascii="GHEA Grapalat" w:hAnsi="GHEA Grapalat" w:cs="GHEA Grapalat"/>
          <w:sz w:val="20"/>
          <w:szCs w:val="20"/>
          <w:lang w:val="hy-AM"/>
        </w:rPr>
        <w:t xml:space="preserve"> </w:t>
      </w:r>
      <w:r>
        <w:rPr>
          <w:rFonts w:ascii="Sylfaen" w:hAnsi="Sylfaen" w:cs="Sylfaen"/>
          <w:sz w:val="20"/>
          <w:szCs w:val="20"/>
          <w:lang w:val="hy-AM"/>
        </w:rPr>
        <w:t>договору</w:t>
      </w:r>
      <w:r>
        <w:rPr>
          <w:rFonts w:ascii="GHEA Grapalat" w:hAnsi="GHEA Grapalat" w:cs="GHEA Grapalat"/>
          <w:sz w:val="20"/>
          <w:szCs w:val="20"/>
          <w:lang w:val="hy-AM"/>
        </w:rPr>
        <w:t xml:space="preserve">. </w:t>
      </w:r>
      <w:r>
        <w:rPr>
          <w:rFonts w:ascii="Sylfaen" w:hAnsi="Sylfaen" w:cs="Sylfaen"/>
          <w:sz w:val="20"/>
          <w:szCs w:val="20"/>
          <w:lang w:val="hy-AM"/>
        </w:rPr>
        <w:t>заключил</w:t>
      </w:r>
      <w:r>
        <w:rPr>
          <w:rFonts w:ascii="GHEA Grapalat" w:hAnsi="GHEA Grapalat" w:cs="GHEA Grapalat"/>
          <w:sz w:val="20"/>
          <w:szCs w:val="20"/>
          <w:lang w:val="hy-AM"/>
        </w:rPr>
        <w:t>.</w:t>
      </w:r>
    </w:p>
    <w:p w14:paraId="74587E59" w14:textId="77777777" w:rsidR="00D1795A" w:rsidRDefault="00D1795A" w:rsidP="00D1795A">
      <w:pPr>
        <w:ind w:firstLine="567"/>
        <w:jc w:val="both"/>
        <w:rPr>
          <w:rFonts w:ascii="GHEA Grapalat" w:hAnsi="GHEA Grapalat" w:cs="GHEA Grapalat"/>
          <w:sz w:val="20"/>
          <w:szCs w:val="20"/>
          <w:lang w:val="hy-AM"/>
        </w:rPr>
      </w:pPr>
      <w:r>
        <w:rPr>
          <w:rFonts w:ascii="GHEA Grapalat" w:hAnsi="GHEA Grapalat" w:cs="GHEA Grapalat"/>
          <w:sz w:val="20"/>
          <w:szCs w:val="20"/>
          <w:lang w:val="hy-AM"/>
        </w:rPr>
        <w:t>2.2. Отправляя настоящее соглашение и прилагаемое Письмо-требование в Банк-плательщик Клиентом:</w:t>
      </w:r>
    </w:p>
    <w:p w14:paraId="01F41366" w14:textId="77777777" w:rsidR="00D1795A" w:rsidRDefault="00D1795A" w:rsidP="00D1795A">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Клиент подтверждает, что компания нарушила договорные обязательства, и</w:t>
      </w:r>
    </w:p>
    <w:p w14:paraId="0B98D54C" w14:textId="77777777" w:rsidR="00D1795A" w:rsidRDefault="00D1795A" w:rsidP="00D1795A">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Компания удостоверяет, что настоящее соглашение о возмещении убытков и прилагаемая Претензия должным образом подписаны уполномоченным лицом Компании.</w:t>
      </w:r>
    </w:p>
    <w:p w14:paraId="013B82A8" w14:textId="77777777" w:rsidR="00D1795A" w:rsidRDefault="00D1795A" w:rsidP="00D1795A">
      <w:pPr>
        <w:ind w:firstLine="567"/>
        <w:jc w:val="both"/>
        <w:rPr>
          <w:rFonts w:ascii="GHEA Grapalat" w:hAnsi="GHEA Grapalat" w:cs="GHEA Grapalat"/>
          <w:sz w:val="20"/>
          <w:szCs w:val="20"/>
          <w:lang w:val="hy-AM"/>
        </w:rPr>
      </w:pPr>
      <w:r>
        <w:rPr>
          <w:rFonts w:ascii="GHEA Grapalat" w:hAnsi="GHEA Grapalat" w:cs="GHEA Grapalat"/>
          <w:sz w:val="20"/>
          <w:szCs w:val="20"/>
          <w:lang w:val="hy-AM"/>
        </w:rPr>
        <w:t>2.3 Споры, возникающие в связи с настоящим Соглашением, разрешаются путем переговоров. В случае недостижения соглашения споры разрешаются в судебном порядке.</w:t>
      </w:r>
    </w:p>
    <w:p w14:paraId="2D0DB82A" w14:textId="77777777" w:rsidR="00C66737" w:rsidRPr="00C66737" w:rsidRDefault="00C66737" w:rsidP="00C66737">
      <w:pPr>
        <w:ind w:firstLine="567"/>
        <w:jc w:val="center"/>
        <w:rPr>
          <w:rFonts w:ascii="GHEA Grapalat" w:hAnsi="GHEA Grapalat" w:cs="GHEA Grapalat"/>
          <w:sz w:val="20"/>
          <w:szCs w:val="20"/>
          <w:lang w:val="hy-AM" w:eastAsia="en-US" w:bidi="ar-SA"/>
        </w:rPr>
      </w:pPr>
      <w:r w:rsidRPr="00C66737">
        <w:rPr>
          <w:rFonts w:ascii="GHEA Grapalat" w:hAnsi="GHEA Grapalat" w:cs="GHEA Grapalat"/>
          <w:b/>
          <w:sz w:val="20"/>
          <w:szCs w:val="20"/>
          <w:lang w:val="hy-AM" w:eastAsia="en-US" w:bidi="ar-SA"/>
        </w:rPr>
        <w:t>3. Адрес компании, банковские выписки:</w:t>
      </w:r>
    </w:p>
    <w:p w14:paraId="025EE20D" w14:textId="77777777" w:rsidR="00C66737" w:rsidRPr="00C66737" w:rsidRDefault="00C66737" w:rsidP="00C66737">
      <w:pPr>
        <w:jc w:val="both"/>
        <w:rPr>
          <w:rFonts w:ascii="GHEA Grapalat" w:hAnsi="GHEA Grapalat" w:cs="GHEA Grapalat"/>
          <w:sz w:val="20"/>
          <w:szCs w:val="20"/>
          <w:u w:val="single"/>
          <w:lang w:val="hy-AM" w:eastAsia="en-US" w:bidi="ar-SA"/>
        </w:rPr>
      </w:pPr>
      <w:r w:rsidRPr="00C66737">
        <w:rPr>
          <w:rFonts w:ascii="GHEA Grapalat" w:hAnsi="GHEA Grapalat" w:cs="GHEA Grapalat"/>
          <w:sz w:val="20"/>
          <w:szCs w:val="20"/>
          <w:u w:val="single"/>
          <w:lang w:val="hy-AM" w:eastAsia="en-US" w:bidi="ar-SA"/>
        </w:rPr>
        <w:tab/>
      </w:r>
      <w:r w:rsidRPr="00C66737">
        <w:rPr>
          <w:rFonts w:ascii="GHEA Grapalat" w:hAnsi="GHEA Grapalat" w:cs="GHEA Grapalat"/>
          <w:sz w:val="20"/>
          <w:szCs w:val="20"/>
          <w:u w:val="single"/>
          <w:lang w:val="hy-AM" w:eastAsia="en-US" w:bidi="ar-SA"/>
        </w:rPr>
        <w:tab/>
      </w:r>
      <w:r w:rsidRPr="00C66737">
        <w:rPr>
          <w:rFonts w:ascii="GHEA Grapalat" w:hAnsi="GHEA Grapalat" w:cs="GHEA Grapalat"/>
          <w:sz w:val="20"/>
          <w:szCs w:val="20"/>
          <w:u w:val="single"/>
          <w:lang w:val="hy-AM" w:eastAsia="en-US" w:bidi="ar-SA"/>
        </w:rPr>
        <w:tab/>
      </w:r>
      <w:r w:rsidRPr="00C66737">
        <w:rPr>
          <w:rFonts w:ascii="GHEA Grapalat" w:hAnsi="GHEA Grapalat" w:cs="GHEA Grapalat"/>
          <w:sz w:val="20"/>
          <w:szCs w:val="20"/>
          <w:u w:val="single"/>
          <w:lang w:val="hy-AM" w:eastAsia="en-US" w:bidi="ar-SA"/>
        </w:rPr>
        <w:tab/>
      </w:r>
      <w:r w:rsidRPr="00C66737">
        <w:rPr>
          <w:rFonts w:ascii="GHEA Grapalat" w:hAnsi="GHEA Grapalat" w:cs="GHEA Grapalat"/>
          <w:sz w:val="20"/>
          <w:szCs w:val="20"/>
          <w:u w:val="single"/>
          <w:lang w:val="hy-AM" w:eastAsia="en-US" w:bidi="ar-SA"/>
        </w:rPr>
        <w:tab/>
      </w:r>
    </w:p>
    <w:p w14:paraId="0D12C872" w14:textId="77777777" w:rsidR="00C66737" w:rsidRPr="00C66737" w:rsidRDefault="00C66737" w:rsidP="00C66737">
      <w:pPr>
        <w:jc w:val="both"/>
        <w:rPr>
          <w:rFonts w:ascii="GHEA Grapalat" w:hAnsi="GHEA Grapalat"/>
          <w:sz w:val="20"/>
          <w:szCs w:val="20"/>
          <w:vertAlign w:val="superscript"/>
          <w:lang w:val="hy-AM" w:eastAsia="en-US" w:bidi="ar-SA"/>
        </w:rPr>
      </w:pPr>
      <w:r w:rsidRPr="00C66737">
        <w:rPr>
          <w:rFonts w:ascii="GHEA Grapalat" w:hAnsi="GHEA Grapalat"/>
          <w:sz w:val="20"/>
          <w:szCs w:val="20"/>
          <w:vertAlign w:val="superscript"/>
          <w:lang w:val="hy-AM" w:eastAsia="en-US" w:bidi="ar-SA"/>
        </w:rPr>
        <w:t>Название организации</w:t>
      </w:r>
    </w:p>
    <w:p w14:paraId="24A067FA" w14:textId="77777777" w:rsidR="00C66737" w:rsidRPr="00C66737" w:rsidRDefault="00C66737" w:rsidP="00C66737">
      <w:pPr>
        <w:jc w:val="both"/>
        <w:rPr>
          <w:rFonts w:ascii="GHEA Grapalat" w:hAnsi="GHEA Grapalat"/>
          <w:sz w:val="20"/>
          <w:szCs w:val="20"/>
          <w:u w:val="single"/>
          <w:vertAlign w:val="superscript"/>
          <w:lang w:val="hy-AM" w:eastAsia="en-US" w:bidi="ar-SA"/>
        </w:rPr>
      </w:pPr>
      <w:r w:rsidRPr="00C66737">
        <w:rPr>
          <w:rFonts w:ascii="GHEA Grapalat" w:hAnsi="GHEA Grapalat"/>
          <w:sz w:val="20"/>
          <w:szCs w:val="20"/>
          <w:vertAlign w:val="superscript"/>
          <w:lang w:val="hy-AM" w:eastAsia="en-US" w:bidi="ar-SA"/>
        </w:rPr>
        <w:t xml:space="preserve"> </w:t>
      </w: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p>
    <w:p w14:paraId="38C1B2E2" w14:textId="77777777" w:rsidR="00C66737" w:rsidRPr="00C66737" w:rsidRDefault="00C66737" w:rsidP="00C66737">
      <w:pPr>
        <w:jc w:val="both"/>
        <w:rPr>
          <w:rFonts w:ascii="GHEA Grapalat" w:hAnsi="GHEA Grapalat"/>
          <w:sz w:val="20"/>
          <w:szCs w:val="20"/>
          <w:vertAlign w:val="superscript"/>
          <w:lang w:val="hy-AM" w:eastAsia="en-US" w:bidi="ar-SA"/>
        </w:rPr>
      </w:pPr>
      <w:r w:rsidRPr="00C66737">
        <w:rPr>
          <w:rFonts w:ascii="GHEA Grapalat" w:hAnsi="GHEA Grapalat"/>
          <w:sz w:val="20"/>
          <w:szCs w:val="20"/>
          <w:vertAlign w:val="superscript"/>
          <w:lang w:val="hy-AM" w:eastAsia="en-US" w:bidi="ar-SA"/>
        </w:rPr>
        <w:t>Адрес компании</w:t>
      </w:r>
    </w:p>
    <w:p w14:paraId="79F86738" w14:textId="77777777" w:rsidR="00C66737" w:rsidRPr="00C66737" w:rsidRDefault="00C66737" w:rsidP="00C66737">
      <w:pPr>
        <w:jc w:val="both"/>
        <w:rPr>
          <w:rFonts w:ascii="GHEA Grapalat" w:hAnsi="GHEA Grapalat"/>
          <w:sz w:val="20"/>
          <w:szCs w:val="20"/>
          <w:u w:val="single"/>
          <w:vertAlign w:val="superscript"/>
          <w:lang w:val="hy-AM" w:eastAsia="en-US" w:bidi="ar-SA"/>
        </w:rPr>
      </w:pP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p>
    <w:p w14:paraId="499CD311" w14:textId="77777777" w:rsidR="00C66737" w:rsidRPr="00C66737" w:rsidRDefault="00C66737" w:rsidP="00C66737">
      <w:pPr>
        <w:jc w:val="both"/>
        <w:rPr>
          <w:rFonts w:ascii="GHEA Grapalat" w:hAnsi="GHEA Grapalat"/>
          <w:sz w:val="20"/>
          <w:szCs w:val="20"/>
          <w:vertAlign w:val="superscript"/>
          <w:lang w:val="hy-AM" w:eastAsia="en-US" w:bidi="ar-SA"/>
        </w:rPr>
      </w:pPr>
      <w:r w:rsidRPr="00C66737">
        <w:rPr>
          <w:rFonts w:ascii="GHEA Grapalat" w:hAnsi="GHEA Grapalat"/>
          <w:sz w:val="20"/>
          <w:szCs w:val="20"/>
          <w:vertAlign w:val="superscript"/>
          <w:lang w:val="hy-AM" w:eastAsia="en-US" w:bidi="ar-SA"/>
        </w:rPr>
        <w:t>название банка, обслуживающего компанию</w:t>
      </w:r>
    </w:p>
    <w:p w14:paraId="205A199B" w14:textId="77777777" w:rsidR="00C66737" w:rsidRPr="00C66737" w:rsidRDefault="00C66737" w:rsidP="00C66737">
      <w:pPr>
        <w:jc w:val="both"/>
        <w:rPr>
          <w:rFonts w:ascii="GHEA Grapalat" w:hAnsi="GHEA Grapalat"/>
          <w:sz w:val="20"/>
          <w:szCs w:val="20"/>
          <w:vertAlign w:val="superscript"/>
          <w:lang w:val="hy-AM" w:eastAsia="en-US" w:bidi="ar-SA"/>
        </w:rPr>
      </w:pP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p>
    <w:p w14:paraId="3B950E66" w14:textId="77777777" w:rsidR="00C66737" w:rsidRPr="00C66737" w:rsidRDefault="00C66737" w:rsidP="00C66737">
      <w:pPr>
        <w:jc w:val="both"/>
        <w:rPr>
          <w:rFonts w:ascii="GHEA Grapalat" w:hAnsi="GHEA Grapalat"/>
          <w:sz w:val="20"/>
          <w:szCs w:val="20"/>
          <w:vertAlign w:val="superscript"/>
          <w:lang w:val="hy-AM" w:eastAsia="en-US" w:bidi="ar-SA"/>
        </w:rPr>
      </w:pPr>
      <w:r w:rsidRPr="00C66737">
        <w:rPr>
          <w:rFonts w:ascii="GHEA Grapalat" w:hAnsi="GHEA Grapalat"/>
          <w:sz w:val="20"/>
          <w:szCs w:val="20"/>
          <w:vertAlign w:val="superscript"/>
          <w:lang w:val="hy-AM" w:eastAsia="en-US" w:bidi="ar-SA"/>
        </w:rPr>
        <w:t>банковский счет компании</w:t>
      </w:r>
    </w:p>
    <w:p w14:paraId="605636A5" w14:textId="77777777" w:rsidR="00C66737" w:rsidRPr="00C66737" w:rsidRDefault="00C66737" w:rsidP="00C66737">
      <w:pPr>
        <w:jc w:val="both"/>
        <w:rPr>
          <w:rFonts w:ascii="GHEA Grapalat" w:hAnsi="GHEA Grapalat"/>
          <w:sz w:val="20"/>
          <w:szCs w:val="20"/>
          <w:vertAlign w:val="superscript"/>
          <w:lang w:val="hy-AM" w:eastAsia="en-US" w:bidi="ar-SA"/>
        </w:rPr>
      </w:pP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p>
    <w:p w14:paraId="667B3EBE" w14:textId="77777777" w:rsidR="00C66737" w:rsidRPr="00C66737" w:rsidRDefault="00C66737" w:rsidP="00C66737">
      <w:pPr>
        <w:jc w:val="both"/>
        <w:rPr>
          <w:rFonts w:ascii="GHEA Grapalat" w:hAnsi="GHEA Grapalat"/>
          <w:sz w:val="20"/>
          <w:szCs w:val="20"/>
          <w:vertAlign w:val="superscript"/>
          <w:lang w:val="hy-AM" w:eastAsia="en-US" w:bidi="ar-SA"/>
        </w:rPr>
      </w:pPr>
      <w:r w:rsidRPr="00C66737">
        <w:rPr>
          <w:rFonts w:ascii="GHEA Grapalat" w:hAnsi="GHEA Grapalat"/>
          <w:sz w:val="20"/>
          <w:szCs w:val="20"/>
          <w:vertAlign w:val="superscript"/>
          <w:lang w:val="hy-AM" w:eastAsia="en-US" w:bidi="ar-SA"/>
        </w:rPr>
        <w:t>регистрационный номер налогоплательщика компании</w:t>
      </w:r>
    </w:p>
    <w:p w14:paraId="2122E0F5" w14:textId="77777777" w:rsidR="00C66737" w:rsidRPr="00C66737" w:rsidRDefault="00C66737" w:rsidP="00C66737">
      <w:pPr>
        <w:jc w:val="both"/>
        <w:rPr>
          <w:rFonts w:ascii="GHEA Grapalat" w:hAnsi="GHEA Grapalat"/>
          <w:sz w:val="20"/>
          <w:szCs w:val="20"/>
          <w:u w:val="single"/>
          <w:vertAlign w:val="superscript"/>
          <w:lang w:val="hy-AM" w:eastAsia="en-US" w:bidi="ar-SA"/>
        </w:rPr>
      </w:pP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r w:rsidRPr="00C66737">
        <w:rPr>
          <w:rFonts w:ascii="GHEA Grapalat" w:hAnsi="GHEA Grapalat"/>
          <w:sz w:val="20"/>
          <w:szCs w:val="20"/>
          <w:u w:val="single"/>
          <w:vertAlign w:val="superscript"/>
          <w:lang w:val="hy-AM" w:eastAsia="en-US" w:bidi="ar-SA"/>
        </w:rPr>
        <w:tab/>
      </w:r>
    </w:p>
    <w:p w14:paraId="521CD9FD" w14:textId="77777777" w:rsidR="00C66737" w:rsidRPr="00C66737" w:rsidRDefault="00C66737" w:rsidP="00C66737">
      <w:pPr>
        <w:jc w:val="both"/>
        <w:rPr>
          <w:rFonts w:ascii="GHEA Grapalat" w:hAnsi="GHEA Grapalat"/>
          <w:sz w:val="20"/>
          <w:szCs w:val="20"/>
          <w:vertAlign w:val="superscript"/>
          <w:lang w:val="hy-AM" w:eastAsia="en-US" w:bidi="ar-SA"/>
        </w:rPr>
      </w:pPr>
      <w:r w:rsidRPr="00C66737">
        <w:rPr>
          <w:rFonts w:ascii="GHEA Grapalat" w:hAnsi="GHEA Grapalat"/>
          <w:sz w:val="20"/>
          <w:szCs w:val="20"/>
          <w:vertAlign w:val="superscript"/>
          <w:lang w:val="hy-AM" w:eastAsia="en-US" w:bidi="ar-SA"/>
        </w:rPr>
        <w:t>имя, фамилия и подпись директора компании</w:t>
      </w:r>
    </w:p>
    <w:p w14:paraId="37E3A796" w14:textId="77777777" w:rsidR="00C66737" w:rsidRPr="00C66737" w:rsidRDefault="00C66737" w:rsidP="00C66737">
      <w:pPr>
        <w:jc w:val="both"/>
        <w:rPr>
          <w:rFonts w:ascii="GHEA Grapalat" w:hAnsi="GHEA Grapalat"/>
          <w:sz w:val="20"/>
          <w:szCs w:val="20"/>
          <w:lang w:val="hy-AM" w:eastAsia="en-US" w:bidi="ar-SA"/>
        </w:rPr>
      </w:pPr>
      <w:r w:rsidRPr="00C66737">
        <w:rPr>
          <w:rFonts w:ascii="GHEA Grapalat" w:hAnsi="GHEA Grapalat"/>
          <w:sz w:val="20"/>
          <w:szCs w:val="20"/>
          <w:lang w:val="hy-AM" w:eastAsia="en-US" w:bidi="ar-SA"/>
        </w:rPr>
        <w:t>К.Т.</w:t>
      </w:r>
    </w:p>
    <w:p w14:paraId="33A0F5D1" w14:textId="77777777" w:rsidR="00C66737" w:rsidRPr="00C66737" w:rsidRDefault="00C66737" w:rsidP="00C66737">
      <w:pPr>
        <w:jc w:val="both"/>
        <w:rPr>
          <w:rFonts w:ascii="GHEA Grapalat" w:hAnsi="GHEA Grapalat"/>
          <w:sz w:val="20"/>
          <w:szCs w:val="20"/>
          <w:lang w:val="hy-AM" w:eastAsia="en-US" w:bidi="ar-SA"/>
        </w:rPr>
      </w:pPr>
    </w:p>
    <w:p w14:paraId="410321FA" w14:textId="77777777" w:rsidR="00C66737" w:rsidRPr="00C66737" w:rsidRDefault="00C66737" w:rsidP="00C66737">
      <w:pPr>
        <w:jc w:val="both"/>
        <w:rPr>
          <w:rFonts w:ascii="GHEA Grapalat" w:hAnsi="GHEA Grapalat"/>
          <w:sz w:val="20"/>
          <w:szCs w:val="20"/>
          <w:lang w:val="hy-AM" w:eastAsia="en-US" w:bidi="ar-SA"/>
        </w:rPr>
      </w:pPr>
      <w:r w:rsidRPr="00C66737">
        <w:rPr>
          <w:rFonts w:ascii="GHEA Grapalat" w:hAnsi="GHEA Grapalat"/>
          <w:sz w:val="20"/>
          <w:szCs w:val="20"/>
          <w:lang w:val="hy-AM" w:eastAsia="en-US" w:bidi="ar-SA"/>
        </w:rPr>
        <w:t>День месяц год</w:t>
      </w:r>
    </w:p>
    <w:p w14:paraId="303B3F80" w14:textId="77777777" w:rsidR="00C66737" w:rsidRPr="00C66737" w:rsidRDefault="00C66737" w:rsidP="00C66737">
      <w:pPr>
        <w:jc w:val="center"/>
        <w:rPr>
          <w:rFonts w:ascii="GHEA Grapalat" w:hAnsi="GHEA Grapalat" w:cs="GHEA Grapalat"/>
          <w:sz w:val="20"/>
          <w:szCs w:val="20"/>
          <w:lang w:val="hy-AM" w:eastAsia="en-US" w:bidi="ar-SA"/>
        </w:rPr>
      </w:pPr>
    </w:p>
    <w:p w14:paraId="6BFFD682" w14:textId="77777777" w:rsidR="00C66737" w:rsidRPr="00C66737" w:rsidRDefault="00C66737" w:rsidP="00C6673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eastAsia="en-US" w:bidi="ar-SA"/>
        </w:rPr>
      </w:pPr>
      <w:r w:rsidRPr="00C66737">
        <w:rPr>
          <w:rFonts w:ascii="GHEA Grapalat" w:hAnsi="GHEA Grapalat" w:cs="Sylfaen"/>
          <w:i/>
          <w:sz w:val="20"/>
          <w:szCs w:val="20"/>
          <w:lang w:val="hy-AM" w:eastAsia="en-US" w:bidi="ar-SA"/>
        </w:rPr>
        <w:t>*</w:t>
      </w:r>
      <w:r w:rsidRPr="00C66737">
        <w:rPr>
          <w:rFonts w:ascii="GHEA Grapalat" w:hAnsi="GHEA Grapalat"/>
          <w:i/>
          <w:sz w:val="20"/>
          <w:szCs w:val="20"/>
          <w:lang w:val="hy-AM" w:eastAsia="en-US" w:bidi="ar-SA"/>
        </w:rPr>
        <w:t>заполняется секретарем комиссии до опубликования приглашения в бюллетене.</w:t>
      </w:r>
    </w:p>
    <w:p w14:paraId="50D51E3B" w14:textId="77777777" w:rsidR="00C66737" w:rsidRPr="00C66737" w:rsidRDefault="00C66737" w:rsidP="00C6673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eastAsia="en-US" w:bidi="ar-SA"/>
        </w:rPr>
      </w:pPr>
    </w:p>
    <w:p w14:paraId="1AF59195" w14:textId="77777777" w:rsidR="00C66737" w:rsidRPr="00C66737" w:rsidRDefault="00C66737" w:rsidP="00C6673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eastAsia="en-US" w:bidi="ar-SA"/>
        </w:rPr>
      </w:pPr>
    </w:p>
    <w:p w14:paraId="734F6CE7" w14:textId="4911DD0B" w:rsidR="00D1795A" w:rsidRPr="00C66737" w:rsidRDefault="00D1795A" w:rsidP="00B46D58">
      <w:pPr>
        <w:widowControl w:val="0"/>
        <w:spacing w:after="160"/>
        <w:ind w:left="567" w:right="565"/>
        <w:jc w:val="center"/>
        <w:rPr>
          <w:rFonts w:ascii="Sylfaen" w:hAnsi="Sylfaen"/>
          <w:b/>
          <w:sz w:val="20"/>
          <w:szCs w:val="20"/>
          <w:lang w:val="hy-AM"/>
        </w:rPr>
      </w:pPr>
    </w:p>
    <w:p w14:paraId="4D59C40A" w14:textId="07C293B2" w:rsidR="00D1795A" w:rsidRDefault="00D1795A" w:rsidP="00B46D58">
      <w:pPr>
        <w:widowControl w:val="0"/>
        <w:spacing w:after="160"/>
        <w:ind w:left="567" w:right="565"/>
        <w:jc w:val="center"/>
        <w:rPr>
          <w:rFonts w:ascii="Sylfaen" w:hAnsi="Sylfaen"/>
          <w:b/>
          <w:sz w:val="20"/>
          <w:szCs w:val="20"/>
        </w:rPr>
      </w:pPr>
    </w:p>
    <w:p w14:paraId="4EA8C1E5" w14:textId="3B234ACE" w:rsidR="00D1795A" w:rsidRDefault="00D1795A" w:rsidP="00B46D58">
      <w:pPr>
        <w:widowControl w:val="0"/>
        <w:spacing w:after="160"/>
        <w:ind w:left="567" w:right="565"/>
        <w:jc w:val="center"/>
        <w:rPr>
          <w:rFonts w:ascii="Sylfaen" w:hAnsi="Sylfaen"/>
          <w:b/>
          <w:sz w:val="20"/>
          <w:szCs w:val="20"/>
        </w:rPr>
      </w:pPr>
    </w:p>
    <w:p w14:paraId="53F987CB" w14:textId="26DB511D" w:rsidR="00D1795A" w:rsidRDefault="00D1795A" w:rsidP="00B46D58">
      <w:pPr>
        <w:widowControl w:val="0"/>
        <w:spacing w:after="160"/>
        <w:ind w:left="567" w:right="565"/>
        <w:jc w:val="center"/>
        <w:rPr>
          <w:rFonts w:ascii="Sylfaen" w:hAnsi="Sylfaen"/>
          <w:b/>
          <w:sz w:val="20"/>
          <w:szCs w:val="20"/>
        </w:rPr>
      </w:pPr>
    </w:p>
    <w:p w14:paraId="46C37B42" w14:textId="545C75E2" w:rsidR="00D1795A" w:rsidRDefault="00D1795A" w:rsidP="00B46D58">
      <w:pPr>
        <w:widowControl w:val="0"/>
        <w:spacing w:after="160"/>
        <w:ind w:left="567" w:right="565"/>
        <w:jc w:val="center"/>
        <w:rPr>
          <w:rFonts w:ascii="Sylfaen" w:hAnsi="Sylfaen"/>
          <w:b/>
          <w:sz w:val="20"/>
          <w:szCs w:val="20"/>
        </w:rPr>
      </w:pPr>
    </w:p>
    <w:p w14:paraId="7A232FF2" w14:textId="32F356BE" w:rsidR="00D1795A" w:rsidRDefault="00D1795A" w:rsidP="00B46D58">
      <w:pPr>
        <w:widowControl w:val="0"/>
        <w:spacing w:after="160"/>
        <w:ind w:left="567" w:right="565"/>
        <w:jc w:val="center"/>
        <w:rPr>
          <w:rFonts w:ascii="Sylfaen" w:hAnsi="Sylfaen"/>
          <w:b/>
          <w:sz w:val="20"/>
          <w:szCs w:val="20"/>
        </w:rPr>
      </w:pPr>
    </w:p>
    <w:p w14:paraId="3C538C5E" w14:textId="6C3CC7B7" w:rsidR="00D1795A" w:rsidRDefault="00D1795A" w:rsidP="00B46D58">
      <w:pPr>
        <w:widowControl w:val="0"/>
        <w:spacing w:after="160"/>
        <w:ind w:left="567" w:right="565"/>
        <w:jc w:val="center"/>
        <w:rPr>
          <w:rFonts w:ascii="Sylfaen" w:hAnsi="Sylfaen"/>
          <w:b/>
          <w:sz w:val="20"/>
          <w:szCs w:val="20"/>
        </w:rPr>
      </w:pPr>
    </w:p>
    <w:p w14:paraId="72C6A1F3" w14:textId="493FEBD3" w:rsidR="00D1795A" w:rsidRDefault="00D1795A" w:rsidP="00B46D58">
      <w:pPr>
        <w:widowControl w:val="0"/>
        <w:spacing w:after="160"/>
        <w:ind w:left="567" w:right="565"/>
        <w:jc w:val="center"/>
        <w:rPr>
          <w:rFonts w:ascii="Sylfaen" w:hAnsi="Sylfaen"/>
          <w:b/>
          <w:sz w:val="20"/>
          <w:szCs w:val="20"/>
        </w:rPr>
      </w:pPr>
    </w:p>
    <w:p w14:paraId="3446E3EE" w14:textId="1EA2F8FB" w:rsidR="00D1795A" w:rsidRDefault="00D1795A" w:rsidP="00B46D58">
      <w:pPr>
        <w:widowControl w:val="0"/>
        <w:spacing w:after="160"/>
        <w:ind w:left="567" w:right="565"/>
        <w:jc w:val="center"/>
        <w:rPr>
          <w:rFonts w:ascii="Sylfaen" w:hAnsi="Sylfaen"/>
          <w:b/>
          <w:sz w:val="20"/>
          <w:szCs w:val="20"/>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C66737" w:rsidRPr="00C66737" w14:paraId="4C70EEA0"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40BBBF" w14:textId="77777777" w:rsidR="00C66737" w:rsidRPr="00C66737" w:rsidRDefault="00C66737" w:rsidP="00C66737">
            <w:pPr>
              <w:rPr>
                <w:rFonts w:ascii="GHEA Grapalat" w:hAnsi="GHEA Grapalat" w:cs="Sylfaen"/>
                <w:b/>
                <w:bCs/>
                <w:sz w:val="20"/>
                <w:szCs w:val="20"/>
                <w:lang w:val="hy-AM" w:eastAsia="en-US" w:bidi="ar-SA"/>
              </w:rPr>
            </w:pPr>
            <w:r w:rsidRPr="00C66737">
              <w:rPr>
                <w:rFonts w:ascii="GHEA Grapalat" w:hAnsi="GHEA Grapalat" w:cs="Sylfaen"/>
                <w:sz w:val="20"/>
                <w:szCs w:val="20"/>
                <w:lang w:val="en-US" w:eastAsia="en-US" w:bidi="ar-SA"/>
              </w:rPr>
              <w:t>1. ОПЛАТА</w:t>
            </w:r>
            <w:r w:rsidRPr="00C66737">
              <w:rPr>
                <w:rFonts w:ascii="GHEA Grapalat" w:hAnsi="GHEA Grapalat" w:cs="Arial"/>
                <w:b/>
                <w:bCs/>
                <w:sz w:val="20"/>
                <w:szCs w:val="20"/>
                <w:lang w:val="en-US" w:eastAsia="en-US" w:bidi="ar-SA"/>
              </w:rPr>
              <w:t xml:space="preserve"> </w:t>
            </w:r>
            <w:r w:rsidRPr="00C66737">
              <w:rPr>
                <w:rFonts w:ascii="GHEA Grapalat" w:hAnsi="GHEA Grapalat" w:cs="Sylfaen"/>
                <w:b/>
                <w:bCs/>
                <w:sz w:val="20"/>
                <w:szCs w:val="20"/>
                <w:lang w:val="en-US" w:eastAsia="en-US" w:bidi="ar-SA"/>
              </w:rPr>
              <w:t>ТРЕБОВАНИЕ*</w:t>
            </w:r>
          </w:p>
          <w:p w14:paraId="216F7890" w14:textId="77777777" w:rsidR="00C66737" w:rsidRPr="00C66737" w:rsidRDefault="00C66737" w:rsidP="00C66737">
            <w:pPr>
              <w:jc w:val="center"/>
              <w:rPr>
                <w:rFonts w:ascii="GHEA Grapalat" w:hAnsi="GHEA Grapalat" w:cs="Arial"/>
                <w:bCs/>
                <w:i/>
                <w:sz w:val="20"/>
                <w:szCs w:val="20"/>
                <w:lang w:val="en-US" w:eastAsia="en-US" w:bidi="ar-SA"/>
              </w:rPr>
            </w:pPr>
          </w:p>
        </w:tc>
      </w:tr>
      <w:tr w:rsidR="00C66737" w:rsidRPr="00C66737" w14:paraId="63D84AD3"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37F4073" w14:textId="77777777" w:rsidR="00C66737" w:rsidRPr="00C66737" w:rsidRDefault="00C66737" w:rsidP="00C66737">
            <w:pPr>
              <w:rPr>
                <w:rFonts w:ascii="GHEA Grapalat" w:hAnsi="GHEA Grapalat" w:cs="Sylfaen"/>
                <w:sz w:val="20"/>
                <w:szCs w:val="20"/>
                <w:lang w:val="hy-AM" w:eastAsia="en-US" w:bidi="ar-SA"/>
              </w:rPr>
            </w:pPr>
            <w:r w:rsidRPr="00C66737">
              <w:rPr>
                <w:rFonts w:ascii="GHEA Grapalat" w:hAnsi="GHEA Grapalat" w:cs="Sylfaen"/>
                <w:sz w:val="20"/>
                <w:szCs w:val="20"/>
                <w:lang w:val="hy-AM" w:eastAsia="en-US" w:bidi="ar-SA"/>
              </w:rPr>
              <w:lastRenderedPageBreak/>
              <w:t>2. Номер:</w:t>
            </w:r>
          </w:p>
        </w:tc>
      </w:tr>
      <w:tr w:rsidR="00C66737" w:rsidRPr="00C66737" w14:paraId="612BDBAC" w14:textId="7777777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BB72B1" w14:textId="77777777" w:rsidR="00C66737" w:rsidRPr="00C66737" w:rsidRDefault="00C66737" w:rsidP="00C66737">
            <w:pPr>
              <w:rPr>
                <w:rFonts w:ascii="GHEA Grapalat" w:hAnsi="GHEA Grapalat" w:cs="Sylfaen"/>
                <w:sz w:val="20"/>
                <w:szCs w:val="20"/>
                <w:lang w:val="en-US" w:eastAsia="en-US" w:bidi="ar-SA"/>
              </w:rPr>
            </w:pPr>
            <w:r w:rsidRPr="00C66737">
              <w:rPr>
                <w:rFonts w:ascii="GHEA Grapalat" w:hAnsi="GHEA Grapalat" w:cs="Sylfaen"/>
                <w:sz w:val="20"/>
                <w:szCs w:val="20"/>
                <w:lang w:val="hy-AM" w:eastAsia="en-US" w:bidi="ar-SA"/>
              </w:rPr>
              <w:t>3. Презентация</w:t>
            </w:r>
            <w:r w:rsidRPr="00C66737">
              <w:rPr>
                <w:rFonts w:ascii="GHEA Grapalat" w:hAnsi="GHEA Grapalat" w:cs="Arial"/>
                <w:sz w:val="20"/>
                <w:szCs w:val="20"/>
                <w:lang w:val="hy-AM" w:eastAsia="en-US" w:bidi="ar-SA"/>
              </w:rPr>
              <w:t xml:space="preserve"> </w:t>
            </w:r>
            <w:r w:rsidRPr="00C66737">
              <w:rPr>
                <w:rFonts w:ascii="GHEA Grapalat" w:hAnsi="GHEA Grapalat" w:cs="Sylfaen"/>
                <w:sz w:val="20"/>
                <w:szCs w:val="20"/>
                <w:lang w:val="en-US" w:eastAsia="en-US" w:bidi="ar-SA"/>
              </w:rPr>
              <w:t>Дата</w:t>
            </w:r>
            <w:r w:rsidRPr="00C66737">
              <w:rPr>
                <w:rFonts w:ascii="GHEA Grapalat" w:hAnsi="GHEA Grapalat" w:cs="Arial"/>
                <w:sz w:val="20"/>
                <w:szCs w:val="20"/>
                <w:lang w:val="en-US" w:eastAsia="en-US" w:bidi="ar-SA"/>
              </w:rPr>
              <w:t>``</w:t>
            </w:r>
            <w:r w:rsidRPr="00C66737">
              <w:rPr>
                <w:rFonts w:ascii="GHEA Grapalat" w:hAnsi="GHEA Grapalat" w:cs="Tahoma"/>
                <w:color w:val="000000"/>
                <w:sz w:val="20"/>
                <w:szCs w:val="20"/>
                <w:lang w:val="en-US" w:eastAsia="en-US" w:bidi="ar-SA"/>
              </w:rPr>
              <w:t>"___"</w:t>
            </w:r>
            <w:r w:rsidRPr="00C66737">
              <w:rPr>
                <w:rFonts w:ascii="GHEA Grapalat" w:hAnsi="GHEA Grapalat" w:cs="Sylfaen"/>
                <w:color w:val="000000"/>
                <w:sz w:val="20"/>
                <w:szCs w:val="20"/>
                <w:lang w:val="en-US" w:eastAsia="en-US" w:bidi="ar-SA"/>
              </w:rPr>
              <w:t>___</w:t>
            </w:r>
            <w:r w:rsidRPr="00C66737">
              <w:rPr>
                <w:rFonts w:ascii="GHEA Grapalat" w:hAnsi="GHEA Grapalat" w:cs="Tahoma"/>
                <w:color w:val="000000"/>
                <w:sz w:val="20"/>
                <w:szCs w:val="20"/>
                <w:lang w:val="en-US" w:eastAsia="en-US" w:bidi="ar-SA"/>
              </w:rPr>
              <w:t>20___</w:t>
            </w:r>
            <w:r w:rsidRPr="00C66737">
              <w:rPr>
                <w:rFonts w:ascii="GHEA Grapalat" w:hAnsi="GHEA Grapalat" w:cs="Sylfaen"/>
                <w:color w:val="000000"/>
                <w:sz w:val="20"/>
                <w:szCs w:val="20"/>
                <w:lang w:val="en-US" w:eastAsia="en-US" w:bidi="ar-SA"/>
              </w:rPr>
              <w:t>год</w:t>
            </w:r>
          </w:p>
        </w:tc>
      </w:tr>
      <w:tr w:rsidR="00C66737" w:rsidRPr="00C66737" w14:paraId="46AE816D" w14:textId="7777777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A973A8F" w14:textId="77777777" w:rsidR="00C66737" w:rsidRPr="00C66737" w:rsidRDefault="00C66737" w:rsidP="00C66737">
            <w:pPr>
              <w:rPr>
                <w:rFonts w:ascii="GHEA Grapalat" w:hAnsi="GHEA Grapalat" w:cs="Arial"/>
                <w:sz w:val="20"/>
                <w:szCs w:val="20"/>
                <w:lang w:eastAsia="en-US" w:bidi="ar-SA"/>
              </w:rPr>
            </w:pPr>
            <w:r w:rsidRPr="00C66737">
              <w:rPr>
                <w:rFonts w:ascii="GHEA Grapalat" w:hAnsi="GHEA Grapalat" w:cs="Sylfaen"/>
                <w:sz w:val="20"/>
                <w:szCs w:val="20"/>
                <w:lang w:val="hy-AM" w:eastAsia="en-US" w:bidi="ar-SA"/>
              </w:rPr>
              <w:t>4. Имя или имя плательщика (Компания:</w:t>
            </w:r>
            <w:r w:rsidRPr="00C66737">
              <w:rPr>
                <w:rFonts w:ascii="GHEA Grapalat" w:hAnsi="GHEA Grapalat" w:cs="Arial"/>
                <w:sz w:val="20"/>
                <w:szCs w:val="20"/>
                <w:lang w:eastAsia="en-US" w:bidi="ar-SA"/>
              </w:rPr>
              <w:t>``</w:t>
            </w:r>
          </w:p>
        </w:tc>
      </w:tr>
      <w:tr w:rsidR="00C66737" w:rsidRPr="00C66737" w14:paraId="5C39FEA3" w14:textId="7777777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FA807A5" w14:textId="77777777" w:rsidR="00C66737" w:rsidRPr="00C66737" w:rsidRDefault="00C66737" w:rsidP="00C66737">
            <w:pPr>
              <w:rPr>
                <w:rFonts w:ascii="GHEA Grapalat" w:hAnsi="GHEA Grapalat" w:cs="Arial"/>
                <w:sz w:val="20"/>
                <w:szCs w:val="20"/>
                <w:lang w:eastAsia="en-US" w:bidi="ar-SA"/>
              </w:rPr>
            </w:pPr>
            <w:r w:rsidRPr="00C66737">
              <w:rPr>
                <w:rFonts w:ascii="GHEA Grapalat" w:hAnsi="GHEA Grapalat" w:cs="Sylfaen"/>
                <w:sz w:val="20"/>
                <w:szCs w:val="20"/>
                <w:lang w:val="hy-AM" w:eastAsia="en-US" w:bidi="ar-SA"/>
              </w:rPr>
              <w:t>5. Финансовая организация, обслуживающая плательщика (</w:t>
            </w:r>
            <w:r w:rsidRPr="00C66737">
              <w:rPr>
                <w:rFonts w:ascii="GHEA Grapalat" w:hAnsi="GHEA Grapalat" w:cs="Arial"/>
                <w:sz w:val="20"/>
                <w:szCs w:val="20"/>
                <w:lang w:val="hy-AM" w:eastAsia="en-US" w:bidi="ar-SA"/>
              </w:rPr>
              <w:t xml:space="preserve"> </w:t>
            </w:r>
            <w:r w:rsidRPr="00C66737">
              <w:rPr>
                <w:rFonts w:ascii="GHEA Grapalat" w:hAnsi="GHEA Grapalat" w:cs="Sylfaen"/>
                <w:sz w:val="20"/>
                <w:szCs w:val="20"/>
                <w:lang w:eastAsia="en-US" w:bidi="ar-SA"/>
              </w:rPr>
              <w:t>Банк)</w:t>
            </w:r>
            <w:r w:rsidRPr="00C66737">
              <w:rPr>
                <w:rFonts w:ascii="GHEA Grapalat" w:hAnsi="GHEA Grapalat" w:cs="Arial"/>
                <w:sz w:val="20"/>
                <w:szCs w:val="20"/>
                <w:lang w:eastAsia="en-US" w:bidi="ar-SA"/>
              </w:rPr>
              <w:t>``</w:t>
            </w:r>
          </w:p>
        </w:tc>
      </w:tr>
      <w:tr w:rsidR="00C66737" w:rsidRPr="00C66737" w14:paraId="3B68ECD0" w14:textId="7777777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EA87CF" w14:textId="77777777" w:rsidR="00C66737" w:rsidRPr="00C66737" w:rsidRDefault="00C66737" w:rsidP="00C66737">
            <w:pPr>
              <w:rPr>
                <w:rFonts w:ascii="GHEA Grapalat" w:hAnsi="GHEA Grapalat" w:cs="Arial"/>
                <w:sz w:val="20"/>
                <w:szCs w:val="20"/>
                <w:lang w:val="en-US" w:eastAsia="en-US" w:bidi="ar-SA"/>
              </w:rPr>
            </w:pPr>
            <w:r w:rsidRPr="00C66737">
              <w:rPr>
                <w:rFonts w:ascii="GHEA Grapalat" w:hAnsi="GHEA Grapalat" w:cs="Sylfaen"/>
                <w:sz w:val="20"/>
                <w:szCs w:val="20"/>
                <w:lang w:val="hy-AM" w:eastAsia="en-US" w:bidi="ar-SA"/>
              </w:rPr>
              <w:t>6. Счет плательщика</w:t>
            </w:r>
            <w:r w:rsidRPr="00C66737">
              <w:rPr>
                <w:rFonts w:ascii="GHEA Grapalat" w:hAnsi="GHEA Grapalat" w:cs="Arial"/>
                <w:sz w:val="20"/>
                <w:szCs w:val="20"/>
                <w:lang w:val="hy-AM" w:eastAsia="en-US" w:bidi="ar-SA"/>
              </w:rPr>
              <w:t xml:space="preserve"> </w:t>
            </w:r>
            <w:r w:rsidRPr="00C66737">
              <w:rPr>
                <w:rFonts w:ascii="GHEA Grapalat" w:hAnsi="GHEA Grapalat" w:cs="Sylfaen"/>
                <w:sz w:val="20"/>
                <w:szCs w:val="20"/>
                <w:lang w:val="en-US" w:eastAsia="en-US" w:bidi="ar-SA"/>
              </w:rPr>
              <w:t>число</w:t>
            </w:r>
            <w:r w:rsidRPr="00C66737">
              <w:rPr>
                <w:rFonts w:ascii="GHEA Grapalat" w:hAnsi="GHEA Grapalat" w:cs="Arial"/>
                <w:sz w:val="20"/>
                <w:szCs w:val="20"/>
                <w:lang w:val="en-US" w:eastAsia="en-US" w:bidi="ar-SA"/>
              </w:rPr>
              <w:t>``</w:t>
            </w:r>
          </w:p>
        </w:tc>
      </w:tr>
      <w:tr w:rsidR="00C66737" w:rsidRPr="00C66737" w14:paraId="2FA0FEAE"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351AE85" w14:textId="77777777" w:rsidR="00C66737" w:rsidRPr="00C66737" w:rsidRDefault="00C66737" w:rsidP="00C66737">
            <w:pPr>
              <w:rPr>
                <w:rFonts w:ascii="GHEA Grapalat" w:hAnsi="GHEA Grapalat" w:cs="Arial"/>
                <w:sz w:val="20"/>
                <w:szCs w:val="20"/>
                <w:lang w:val="en-US" w:eastAsia="en-US" w:bidi="ar-SA"/>
              </w:rPr>
            </w:pPr>
            <w:r w:rsidRPr="00C66737">
              <w:rPr>
                <w:rFonts w:ascii="GHEA Grapalat" w:hAnsi="GHEA Grapalat" w:cs="Sylfaen"/>
                <w:sz w:val="20"/>
                <w:szCs w:val="20"/>
                <w:lang w:val="hy-AM" w:eastAsia="en-US" w:bidi="ar-SA"/>
              </w:rPr>
              <w:t>7. Плательщик</w:t>
            </w:r>
            <w:r w:rsidRPr="00C66737">
              <w:rPr>
                <w:rFonts w:ascii="GHEA Grapalat" w:hAnsi="GHEA Grapalat" w:cs="Arial"/>
                <w:sz w:val="20"/>
                <w:szCs w:val="20"/>
                <w:lang w:val="hy-AM" w:eastAsia="en-US" w:bidi="ar-SA"/>
              </w:rPr>
              <w:t xml:space="preserve"> </w:t>
            </w:r>
            <w:r w:rsidRPr="00C66737">
              <w:rPr>
                <w:rFonts w:ascii="GHEA Grapalat" w:hAnsi="GHEA Grapalat" w:cs="Sylfaen"/>
                <w:sz w:val="20"/>
                <w:szCs w:val="20"/>
                <w:lang w:val="en-US" w:eastAsia="en-US" w:bidi="ar-SA"/>
              </w:rPr>
              <w:t>АВК</w:t>
            </w:r>
            <w:r w:rsidRPr="00C66737">
              <w:rPr>
                <w:rFonts w:ascii="GHEA Grapalat" w:hAnsi="GHEA Grapalat" w:cs="Arial"/>
                <w:sz w:val="20"/>
                <w:szCs w:val="20"/>
                <w:lang w:val="en-US" w:eastAsia="en-US" w:bidi="ar-SA"/>
              </w:rPr>
              <w:t>``</w:t>
            </w:r>
          </w:p>
        </w:tc>
      </w:tr>
      <w:tr w:rsidR="00C66737" w:rsidRPr="00C66737" w14:paraId="02A48785"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E57354C" w14:textId="77777777" w:rsidR="00C66737" w:rsidRPr="00C66737" w:rsidRDefault="00C66737" w:rsidP="00C66737">
            <w:pPr>
              <w:rPr>
                <w:rFonts w:ascii="GHEA Grapalat" w:hAnsi="GHEA Grapalat" w:cs="Arial"/>
                <w:sz w:val="20"/>
                <w:szCs w:val="20"/>
                <w:lang w:val="en-US" w:eastAsia="en-US" w:bidi="ar-SA"/>
              </w:rPr>
            </w:pPr>
            <w:r w:rsidRPr="00C66737">
              <w:rPr>
                <w:rFonts w:ascii="GHEA Grapalat" w:hAnsi="GHEA Grapalat" w:cs="Sylfaen"/>
                <w:sz w:val="20"/>
                <w:szCs w:val="20"/>
                <w:lang w:val="hy-AM" w:eastAsia="en-US" w:bidi="ar-SA"/>
              </w:rPr>
              <w:t>8. Плательщик</w:t>
            </w:r>
            <w:r w:rsidRPr="00C66737">
              <w:rPr>
                <w:rFonts w:ascii="GHEA Grapalat" w:hAnsi="GHEA Grapalat" w:cs="Arial"/>
                <w:sz w:val="20"/>
                <w:szCs w:val="20"/>
                <w:lang w:val="hy-AM" w:eastAsia="en-US" w:bidi="ar-SA"/>
              </w:rPr>
              <w:t xml:space="preserve"> </w:t>
            </w:r>
            <w:r w:rsidRPr="00C66737">
              <w:rPr>
                <w:rFonts w:ascii="GHEA Grapalat" w:hAnsi="GHEA Grapalat" w:cs="Sylfaen"/>
                <w:sz w:val="20"/>
                <w:szCs w:val="20"/>
                <w:lang w:val="en-US" w:eastAsia="en-US" w:bidi="ar-SA"/>
              </w:rPr>
              <w:t>PSC</w:t>
            </w:r>
            <w:r w:rsidRPr="00C66737">
              <w:rPr>
                <w:rFonts w:ascii="GHEA Grapalat" w:hAnsi="GHEA Grapalat" w:cs="Arial"/>
                <w:sz w:val="20"/>
                <w:szCs w:val="20"/>
                <w:lang w:val="en-US" w:eastAsia="en-US" w:bidi="ar-SA"/>
              </w:rPr>
              <w:t>``</w:t>
            </w:r>
          </w:p>
        </w:tc>
      </w:tr>
      <w:tr w:rsidR="00C66737" w:rsidRPr="00C66737" w14:paraId="106BC8F1"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CEFA3CC" w14:textId="55A15C61" w:rsidR="00C66737" w:rsidRPr="00C66737" w:rsidRDefault="00C66737" w:rsidP="00C66737">
            <w:pPr>
              <w:rPr>
                <w:rFonts w:ascii="GHEA Grapalat" w:hAnsi="GHEA Grapalat" w:cs="Arial"/>
                <w:sz w:val="20"/>
                <w:szCs w:val="20"/>
                <w:lang w:eastAsia="en-US" w:bidi="ar-SA"/>
              </w:rPr>
            </w:pPr>
            <w:r w:rsidRPr="00C66737">
              <w:rPr>
                <w:rFonts w:ascii="Sylfaen" w:hAnsi="Sylfaen" w:cs="Sylfaen"/>
                <w:sz w:val="20"/>
                <w:szCs w:val="20"/>
                <w:lang w:val="hy-AM" w:eastAsia="en-US" w:bidi="ar-SA"/>
              </w:rPr>
              <w:t>9. Имя или имя бенефициара: &lt;&lt;&lt;</w:t>
            </w:r>
            <w:r w:rsidRPr="00AC4237">
              <w:rPr>
                <w:rFonts w:ascii="GHEA Grapalat" w:hAnsi="GHEA Grapalat"/>
                <w:i/>
              </w:rPr>
              <w:t xml:space="preserve"> ГНКО</w:t>
            </w:r>
            <w:r w:rsidRPr="00AC4237">
              <w:rPr>
                <w:rFonts w:ascii="GHEA Grapalat" w:hAnsi="GHEA Grapalat"/>
                <w:i/>
                <w:lang w:val="af-ZA"/>
              </w:rPr>
              <w:t xml:space="preserve"> </w:t>
            </w:r>
            <w:r w:rsidRPr="001F7463">
              <w:rPr>
                <w:rFonts w:ascii="GHEA Grapalat" w:hAnsi="GHEA Grapalat"/>
                <w:i/>
                <w:lang w:val="af-ZA"/>
              </w:rPr>
              <w:t>«</w:t>
            </w:r>
            <w:r w:rsidRPr="001F7463">
              <w:rPr>
                <w:rFonts w:ascii="GHEA Grapalat" w:hAnsi="GHEA Grapalat"/>
                <w:i/>
              </w:rPr>
              <w:t xml:space="preserve"> Цовак</w:t>
            </w:r>
            <w:r w:rsidRPr="001F7463">
              <w:rPr>
                <w:rFonts w:ascii="GHEA Grapalat" w:hAnsi="GHEA Grapalat"/>
                <w:i/>
                <w:lang w:val="af-ZA"/>
              </w:rPr>
              <w:t>ский ЦПМП »</w:t>
            </w:r>
            <w:r w:rsidRPr="001F7463">
              <w:rPr>
                <w:rFonts w:ascii="GHEA Grapalat" w:hAnsi="GHEA Grapalat"/>
                <w:i/>
              </w:rPr>
              <w:t>,</w:t>
            </w:r>
          </w:p>
        </w:tc>
      </w:tr>
      <w:tr w:rsidR="00C66737" w:rsidRPr="00C66737" w14:paraId="6CDAF366"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088B76" w14:textId="77777777" w:rsidR="00C66737" w:rsidRPr="00C66737" w:rsidRDefault="00C66737" w:rsidP="00C66737">
            <w:pPr>
              <w:rPr>
                <w:rFonts w:ascii="GHEA Grapalat" w:hAnsi="GHEA Grapalat" w:cs="Sylfaen"/>
                <w:sz w:val="20"/>
                <w:szCs w:val="20"/>
                <w:lang w:eastAsia="en-US" w:bidi="ar-SA"/>
              </w:rPr>
            </w:pPr>
            <w:r w:rsidRPr="00C66737">
              <w:rPr>
                <w:rFonts w:ascii="Sylfaen" w:hAnsi="Sylfaen" w:cs="Sylfaen"/>
                <w:sz w:val="20"/>
                <w:szCs w:val="20"/>
                <w:lang w:eastAsia="en-US" w:bidi="ar-SA"/>
              </w:rPr>
              <w:t>10. Бенефициар</w:t>
            </w:r>
            <w:r w:rsidRPr="00C66737">
              <w:rPr>
                <w:rFonts w:ascii="Sylfaen" w:hAnsi="Sylfaen" w:cs="Arial"/>
                <w:sz w:val="20"/>
                <w:szCs w:val="20"/>
                <w:lang w:eastAsia="en-US" w:bidi="ar-SA"/>
              </w:rPr>
              <w:t xml:space="preserve"> </w:t>
            </w:r>
            <w:r w:rsidRPr="00C66737">
              <w:rPr>
                <w:rFonts w:ascii="Sylfaen" w:hAnsi="Sylfaen" w:cs="Sylfaen"/>
                <w:sz w:val="20"/>
                <w:szCs w:val="20"/>
                <w:lang w:val="en-US" w:eastAsia="en-US" w:bidi="ar-SA"/>
              </w:rPr>
              <w:t>PSC</w:t>
            </w:r>
            <w:r w:rsidRPr="00C66737">
              <w:rPr>
                <w:rFonts w:ascii="Sylfaen" w:hAnsi="Sylfaen" w:cs="Sylfaen"/>
                <w:sz w:val="20"/>
                <w:szCs w:val="20"/>
                <w:lang w:eastAsia="en-US" w:bidi="ar-SA"/>
              </w:rPr>
              <w:t xml:space="preserve"> (не может быть заполнено)</w:t>
            </w:r>
          </w:p>
        </w:tc>
      </w:tr>
      <w:tr w:rsidR="00C66737" w:rsidRPr="00C66737" w14:paraId="0EFF22B2" w14:textId="7777777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6B87F7A" w14:textId="77777777" w:rsidR="00C66737" w:rsidRPr="00C66737" w:rsidRDefault="00C66737" w:rsidP="00C66737">
            <w:pPr>
              <w:rPr>
                <w:rFonts w:ascii="GHEA Grapalat" w:hAnsi="GHEA Grapalat" w:cs="Arial"/>
                <w:sz w:val="20"/>
                <w:szCs w:val="20"/>
                <w:lang w:val="en-US" w:eastAsia="en-US" w:bidi="ar-SA"/>
              </w:rPr>
            </w:pPr>
            <w:r w:rsidRPr="00C66737">
              <w:rPr>
                <w:rFonts w:ascii="Sylfaen" w:hAnsi="Sylfaen" w:cs="Sylfaen"/>
                <w:sz w:val="20"/>
                <w:szCs w:val="20"/>
                <w:lang w:val="hy-AM" w:eastAsia="en-US" w:bidi="ar-SA"/>
              </w:rPr>
              <w:t>11. Бенефициар</w:t>
            </w:r>
            <w:r w:rsidRPr="00C66737">
              <w:rPr>
                <w:rFonts w:ascii="Sylfaen" w:hAnsi="Sylfaen" w:cs="Arial"/>
                <w:sz w:val="20"/>
                <w:szCs w:val="20"/>
                <w:lang w:val="hy-AM" w:eastAsia="en-US" w:bidi="ar-SA"/>
              </w:rPr>
              <w:t xml:space="preserve"> </w:t>
            </w:r>
            <w:r w:rsidRPr="00C66737">
              <w:rPr>
                <w:rFonts w:ascii="Sylfaen" w:hAnsi="Sylfaen" w:cs="Sylfaen"/>
                <w:sz w:val="20"/>
                <w:szCs w:val="20"/>
                <w:lang w:val="en-US" w:eastAsia="en-US" w:bidi="ar-SA"/>
              </w:rPr>
              <w:t>АВК</w:t>
            </w:r>
            <w:r w:rsidRPr="00C66737">
              <w:rPr>
                <w:rFonts w:ascii="Sylfaen" w:hAnsi="Sylfaen" w:cs="Arial"/>
                <w:sz w:val="20"/>
                <w:szCs w:val="20"/>
                <w:lang w:val="en-US" w:eastAsia="en-US" w:bidi="ar-SA"/>
              </w:rPr>
              <w:t>``</w:t>
            </w:r>
          </w:p>
        </w:tc>
      </w:tr>
      <w:tr w:rsidR="00C66737" w:rsidRPr="00C66737" w14:paraId="5261D95C" w14:textId="7777777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CE2C30E" w14:textId="77777777" w:rsidR="00C66737" w:rsidRPr="00C66737" w:rsidRDefault="00C66737" w:rsidP="00C66737">
            <w:pPr>
              <w:rPr>
                <w:rFonts w:ascii="GHEA Grapalat" w:hAnsi="GHEA Grapalat" w:cs="Arial"/>
                <w:sz w:val="20"/>
                <w:szCs w:val="20"/>
                <w:lang w:eastAsia="en-US" w:bidi="ar-SA"/>
              </w:rPr>
            </w:pPr>
            <w:r w:rsidRPr="00C66737">
              <w:rPr>
                <w:rFonts w:ascii="Sylfaen" w:hAnsi="Sylfaen" w:cs="Sylfaen"/>
                <w:sz w:val="20"/>
                <w:szCs w:val="20"/>
                <w:lang w:eastAsia="en-US" w:bidi="ar-SA"/>
              </w:rPr>
              <w:t>12. Бенефициару</w:t>
            </w:r>
            <w:r w:rsidRPr="00C66737">
              <w:rPr>
                <w:rFonts w:ascii="Sylfaen" w:hAnsi="Sylfaen" w:cs="Arial"/>
                <w:sz w:val="20"/>
                <w:szCs w:val="20"/>
                <w:lang w:eastAsia="en-US" w:bidi="ar-SA"/>
              </w:rPr>
              <w:t xml:space="preserve"> </w:t>
            </w:r>
            <w:r w:rsidRPr="00C66737">
              <w:rPr>
                <w:rFonts w:ascii="Sylfaen" w:hAnsi="Sylfaen" w:cs="Sylfaen"/>
                <w:sz w:val="20"/>
                <w:szCs w:val="20"/>
                <w:lang w:val="hy-AM" w:eastAsia="en-US" w:bidi="ar-SA"/>
              </w:rPr>
              <w:t>обслуживающая финансовая организация (банк)</w:t>
            </w:r>
            <w:r w:rsidRPr="00C66737">
              <w:rPr>
                <w:rFonts w:ascii="Sylfaen" w:hAnsi="Sylfaen" w:cs="Arial"/>
                <w:sz w:val="20"/>
                <w:szCs w:val="20"/>
                <w:lang w:eastAsia="en-US" w:bidi="ar-SA"/>
              </w:rPr>
              <w:t>``</w:t>
            </w:r>
            <w:r w:rsidRPr="00C66737">
              <w:rPr>
                <w:rFonts w:ascii="Sylfaen" w:hAnsi="Sylfaen"/>
                <w:sz w:val="20"/>
                <w:szCs w:val="20"/>
                <w:lang w:val="hy-AM" w:eastAsia="en-US" w:bidi="ar-SA"/>
              </w:rPr>
              <w:t xml:space="preserve"> </w:t>
            </w:r>
          </w:p>
        </w:tc>
      </w:tr>
      <w:tr w:rsidR="00C66737" w:rsidRPr="00C66737" w14:paraId="3C2F264E" w14:textId="7777777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EDC8035" w14:textId="77777777" w:rsidR="00C66737" w:rsidRPr="00C66737" w:rsidRDefault="00C66737" w:rsidP="00C66737">
            <w:pPr>
              <w:rPr>
                <w:rFonts w:ascii="GHEA Grapalat" w:hAnsi="GHEA Grapalat" w:cs="Arial"/>
                <w:sz w:val="20"/>
                <w:szCs w:val="20"/>
                <w:lang w:eastAsia="en-US" w:bidi="ar-SA"/>
              </w:rPr>
            </w:pPr>
            <w:r w:rsidRPr="00C66737">
              <w:rPr>
                <w:rFonts w:ascii="Sylfaen" w:hAnsi="Sylfaen" w:cs="Sylfaen"/>
                <w:sz w:val="20"/>
                <w:szCs w:val="20"/>
                <w:lang w:eastAsia="en-US" w:bidi="ar-SA"/>
              </w:rPr>
              <w:t>13. Бенефициар</w:t>
            </w:r>
            <w:r w:rsidRPr="00C66737">
              <w:rPr>
                <w:rFonts w:ascii="Sylfaen" w:hAnsi="Sylfaen" w:cs="Arial"/>
                <w:sz w:val="20"/>
                <w:szCs w:val="20"/>
                <w:lang w:eastAsia="en-US" w:bidi="ar-SA"/>
              </w:rPr>
              <w:t xml:space="preserve"> </w:t>
            </w:r>
            <w:r w:rsidRPr="00C66737">
              <w:rPr>
                <w:rFonts w:ascii="Sylfaen" w:hAnsi="Sylfaen" w:cs="Sylfaen"/>
                <w:sz w:val="20"/>
                <w:szCs w:val="20"/>
                <w:lang w:eastAsia="en-US" w:bidi="ar-SA"/>
              </w:rPr>
              <w:t>учетная запись</w:t>
            </w:r>
            <w:r w:rsidRPr="00C66737">
              <w:rPr>
                <w:rFonts w:ascii="Sylfaen" w:hAnsi="Sylfaen" w:cs="Arial"/>
                <w:sz w:val="20"/>
                <w:szCs w:val="20"/>
                <w:lang w:eastAsia="en-US" w:bidi="ar-SA"/>
              </w:rPr>
              <w:t xml:space="preserve"> </w:t>
            </w:r>
            <w:r w:rsidRPr="00C66737">
              <w:rPr>
                <w:rFonts w:ascii="Sylfaen" w:hAnsi="Sylfaen" w:cs="Sylfaen"/>
                <w:sz w:val="20"/>
                <w:szCs w:val="20"/>
                <w:lang w:eastAsia="en-US" w:bidi="ar-SA"/>
              </w:rPr>
              <w:t>число</w:t>
            </w:r>
            <w:r w:rsidRPr="00C66737">
              <w:rPr>
                <w:rFonts w:ascii="Sylfaen" w:hAnsi="Sylfaen" w:cs="Arial"/>
                <w:sz w:val="20"/>
                <w:szCs w:val="20"/>
                <w:lang w:eastAsia="en-US" w:bidi="ar-SA"/>
              </w:rPr>
              <w:t>(</w:t>
            </w:r>
            <w:r w:rsidRPr="00C66737">
              <w:rPr>
                <w:rFonts w:ascii="Sylfaen" w:hAnsi="Sylfaen" w:cs="Sylfaen"/>
                <w:sz w:val="20"/>
                <w:szCs w:val="20"/>
                <w:lang w:eastAsia="en-US" w:bidi="ar-SA"/>
              </w:rPr>
              <w:t>РС</w:t>
            </w:r>
            <w:r w:rsidRPr="00C66737">
              <w:rPr>
                <w:rFonts w:ascii="Sylfaen" w:hAnsi="Sylfaen" w:cs="Arial"/>
                <w:sz w:val="20"/>
                <w:szCs w:val="20"/>
                <w:lang w:eastAsia="en-US" w:bidi="ar-SA"/>
              </w:rPr>
              <w:t>.Н)</w:t>
            </w:r>
          </w:p>
        </w:tc>
      </w:tr>
      <w:tr w:rsidR="00C66737" w:rsidRPr="00C66737" w14:paraId="7F422266"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7DD48E3" w14:textId="77777777" w:rsidR="00C66737" w:rsidRPr="00C66737" w:rsidRDefault="00C66737" w:rsidP="00C66737">
            <w:pPr>
              <w:rPr>
                <w:rFonts w:ascii="GHEA Grapalat" w:hAnsi="GHEA Grapalat" w:cs="Arial"/>
                <w:sz w:val="20"/>
                <w:szCs w:val="20"/>
                <w:lang w:eastAsia="en-US" w:bidi="ar-SA"/>
              </w:rPr>
            </w:pPr>
            <w:r w:rsidRPr="00C66737">
              <w:rPr>
                <w:rFonts w:ascii="GHEA Grapalat" w:hAnsi="GHEA Grapalat" w:cs="Sylfaen"/>
                <w:sz w:val="20"/>
                <w:szCs w:val="20"/>
                <w:lang w:eastAsia="en-US" w:bidi="ar-SA"/>
              </w:rPr>
              <w:t>14. Сумма</w:t>
            </w:r>
            <w:r w:rsidRPr="00C66737">
              <w:rPr>
                <w:rFonts w:ascii="GHEA Grapalat" w:hAnsi="GHEA Grapalat" w:cs="Arial"/>
                <w:sz w:val="20"/>
                <w:szCs w:val="20"/>
                <w:lang w:eastAsia="en-US" w:bidi="ar-SA"/>
              </w:rPr>
              <w:t>(</w:t>
            </w:r>
            <w:r w:rsidRPr="00C66737">
              <w:rPr>
                <w:rFonts w:ascii="GHEA Grapalat" w:hAnsi="GHEA Grapalat" w:cs="Sylfaen"/>
                <w:sz w:val="20"/>
                <w:szCs w:val="20"/>
                <w:lang w:eastAsia="en-US" w:bidi="ar-SA"/>
              </w:rPr>
              <w:t>в цифрах</w:t>
            </w:r>
            <w:r w:rsidRPr="00C66737">
              <w:rPr>
                <w:rFonts w:ascii="GHEA Grapalat" w:hAnsi="GHEA Grapalat" w:cs="Arial"/>
                <w:sz w:val="20"/>
                <w:szCs w:val="20"/>
                <w:lang w:eastAsia="en-US" w:bidi="ar-SA"/>
              </w:rPr>
              <w:t xml:space="preserve"> </w:t>
            </w:r>
            <w:r w:rsidRPr="00C66737">
              <w:rPr>
                <w:rFonts w:ascii="GHEA Grapalat" w:hAnsi="GHEA Grapalat" w:cs="Sylfaen"/>
                <w:sz w:val="20"/>
                <w:szCs w:val="20"/>
                <w:lang w:eastAsia="en-US" w:bidi="ar-SA"/>
              </w:rPr>
              <w:t>и:</w:t>
            </w:r>
            <w:r w:rsidRPr="00C66737">
              <w:rPr>
                <w:rFonts w:ascii="GHEA Grapalat" w:hAnsi="GHEA Grapalat" w:cs="Arial"/>
                <w:sz w:val="20"/>
                <w:szCs w:val="20"/>
                <w:lang w:eastAsia="en-US" w:bidi="ar-SA"/>
              </w:rPr>
              <w:t xml:space="preserve"> </w:t>
            </w:r>
            <w:r w:rsidRPr="00C66737">
              <w:rPr>
                <w:rFonts w:ascii="GHEA Grapalat" w:hAnsi="GHEA Grapalat" w:cs="Sylfaen"/>
                <w:sz w:val="20"/>
                <w:szCs w:val="20"/>
                <w:lang w:eastAsia="en-US" w:bidi="ar-SA"/>
              </w:rPr>
              <w:t>прописью)</w:t>
            </w:r>
            <w:r w:rsidRPr="00C66737">
              <w:rPr>
                <w:rFonts w:ascii="GHEA Grapalat" w:hAnsi="GHEA Grapalat" w:cs="Arial"/>
                <w:sz w:val="20"/>
                <w:szCs w:val="20"/>
                <w:lang w:eastAsia="en-US" w:bidi="ar-SA"/>
              </w:rPr>
              <w:t>``</w:t>
            </w:r>
          </w:p>
        </w:tc>
      </w:tr>
      <w:tr w:rsidR="00C66737" w:rsidRPr="00C66737" w14:paraId="42AFF2EE"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72E9FAA" w14:textId="77777777" w:rsidR="00C66737" w:rsidRPr="00C66737" w:rsidRDefault="00C66737" w:rsidP="00C66737">
            <w:pPr>
              <w:rPr>
                <w:rFonts w:ascii="GHEA Grapalat" w:hAnsi="GHEA Grapalat" w:cs="Sylfaen"/>
                <w:sz w:val="20"/>
                <w:szCs w:val="20"/>
                <w:lang w:eastAsia="en-US" w:bidi="ar-SA"/>
              </w:rPr>
            </w:pPr>
            <w:r w:rsidRPr="00C66737">
              <w:rPr>
                <w:rFonts w:ascii="GHEA Grapalat" w:hAnsi="GHEA Grapalat" w:cs="Sylfaen"/>
                <w:sz w:val="20"/>
                <w:szCs w:val="20"/>
                <w:lang w:eastAsia="en-US" w:bidi="ar-SA"/>
              </w:rPr>
              <w:t>15. Принятая сумма: (цифрами</w:t>
            </w:r>
            <w:r w:rsidRPr="00C66737">
              <w:rPr>
                <w:rFonts w:ascii="GHEA Grapalat" w:hAnsi="GHEA Grapalat" w:cs="Arial"/>
                <w:sz w:val="20"/>
                <w:szCs w:val="20"/>
                <w:lang w:eastAsia="en-US" w:bidi="ar-SA"/>
              </w:rPr>
              <w:t xml:space="preserve"> </w:t>
            </w:r>
            <w:r w:rsidRPr="00C66737">
              <w:rPr>
                <w:rFonts w:ascii="GHEA Grapalat" w:hAnsi="GHEA Grapalat" w:cs="Sylfaen"/>
                <w:sz w:val="20"/>
                <w:szCs w:val="20"/>
                <w:lang w:eastAsia="en-US" w:bidi="ar-SA"/>
              </w:rPr>
              <w:t>и:</w:t>
            </w:r>
            <w:r w:rsidRPr="00C66737">
              <w:rPr>
                <w:rFonts w:ascii="GHEA Grapalat" w:hAnsi="GHEA Grapalat" w:cs="Arial"/>
                <w:sz w:val="20"/>
                <w:szCs w:val="20"/>
                <w:lang w:eastAsia="en-US" w:bidi="ar-SA"/>
              </w:rPr>
              <w:t xml:space="preserve"> </w:t>
            </w:r>
            <w:r w:rsidRPr="00C66737">
              <w:rPr>
                <w:rFonts w:ascii="GHEA Grapalat" w:hAnsi="GHEA Grapalat" w:cs="Sylfaen"/>
                <w:sz w:val="20"/>
                <w:szCs w:val="20"/>
                <w:lang w:eastAsia="en-US" w:bidi="ar-SA"/>
              </w:rPr>
              <w:t>прописью) (предназначен для частичного принятия указанной суммы, которая не применяется)</w:t>
            </w:r>
          </w:p>
        </w:tc>
      </w:tr>
      <w:tr w:rsidR="00C66737" w:rsidRPr="00C66737" w14:paraId="00FF5C0D"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3077ACF" w14:textId="77777777" w:rsidR="00C66737" w:rsidRPr="00C66737" w:rsidRDefault="00C66737" w:rsidP="00C66737">
            <w:pPr>
              <w:rPr>
                <w:rFonts w:ascii="GHEA Grapalat" w:hAnsi="GHEA Grapalat" w:cs="Arial"/>
                <w:sz w:val="20"/>
                <w:szCs w:val="20"/>
                <w:lang w:eastAsia="en-US" w:bidi="ar-SA"/>
              </w:rPr>
            </w:pPr>
            <w:r w:rsidRPr="00C66737">
              <w:rPr>
                <w:rFonts w:ascii="GHEA Grapalat" w:hAnsi="GHEA Grapalat" w:cs="Sylfaen"/>
                <w:sz w:val="20"/>
                <w:szCs w:val="20"/>
                <w:lang w:eastAsia="en-US" w:bidi="ar-SA"/>
              </w:rPr>
              <w:t>16. Валюта</w:t>
            </w:r>
            <w:r w:rsidRPr="00C66737">
              <w:rPr>
                <w:rFonts w:ascii="GHEA Grapalat" w:hAnsi="GHEA Grapalat" w:cs="Arial"/>
                <w:sz w:val="20"/>
                <w:szCs w:val="20"/>
                <w:lang w:eastAsia="en-US" w:bidi="ar-SA"/>
              </w:rPr>
              <w:t>(</w:t>
            </w:r>
            <w:r w:rsidRPr="00C66737">
              <w:rPr>
                <w:rFonts w:ascii="GHEA Grapalat" w:hAnsi="GHEA Grapalat" w:cs="Sylfaen"/>
                <w:sz w:val="20"/>
                <w:szCs w:val="20"/>
                <w:lang w:eastAsia="en-US" w:bidi="ar-SA"/>
              </w:rPr>
              <w:t>прописью</w:t>
            </w:r>
            <w:r w:rsidRPr="00C66737">
              <w:rPr>
                <w:rFonts w:ascii="GHEA Grapalat" w:hAnsi="GHEA Grapalat" w:cs="Arial"/>
                <w:sz w:val="20"/>
                <w:szCs w:val="20"/>
                <w:lang w:eastAsia="en-US" w:bidi="ar-SA"/>
              </w:rPr>
              <w:t xml:space="preserve"> </w:t>
            </w:r>
            <w:r w:rsidRPr="00C66737">
              <w:rPr>
                <w:rFonts w:ascii="GHEA Grapalat" w:hAnsi="GHEA Grapalat" w:cs="Sylfaen"/>
                <w:sz w:val="20"/>
                <w:szCs w:val="20"/>
                <w:lang w:eastAsia="en-US" w:bidi="ar-SA"/>
              </w:rPr>
              <w:t>и:</w:t>
            </w:r>
            <w:r w:rsidRPr="00C66737">
              <w:rPr>
                <w:rFonts w:ascii="GHEA Grapalat" w:hAnsi="GHEA Grapalat" w:cs="Arial"/>
                <w:sz w:val="20"/>
                <w:szCs w:val="20"/>
                <w:lang w:eastAsia="en-US" w:bidi="ar-SA"/>
              </w:rPr>
              <w:t xml:space="preserve"> </w:t>
            </w:r>
            <w:r w:rsidRPr="00C66737">
              <w:rPr>
                <w:rFonts w:ascii="GHEA Grapalat" w:hAnsi="GHEA Grapalat" w:cs="Sylfaen"/>
                <w:sz w:val="20"/>
                <w:szCs w:val="20"/>
                <w:lang w:eastAsia="en-US" w:bidi="ar-SA"/>
              </w:rPr>
              <w:t>с кодом</w:t>
            </w:r>
            <w:r w:rsidRPr="00C66737">
              <w:rPr>
                <w:rFonts w:ascii="GHEA Grapalat" w:hAnsi="GHEA Grapalat" w:cs="Arial"/>
                <w:sz w:val="20"/>
                <w:szCs w:val="20"/>
                <w:lang w:eastAsia="en-US" w:bidi="ar-SA"/>
              </w:rPr>
              <w:t>)`</w:t>
            </w:r>
          </w:p>
        </w:tc>
      </w:tr>
      <w:tr w:rsidR="00C66737" w:rsidRPr="00C66737" w14:paraId="0FC0BCD7"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7B1425" w14:textId="77777777" w:rsidR="00C66737" w:rsidRPr="00C66737" w:rsidRDefault="00C66737" w:rsidP="00C66737">
            <w:pPr>
              <w:rPr>
                <w:rFonts w:ascii="GHEA Grapalat" w:hAnsi="GHEA Grapalat" w:cs="Arial"/>
                <w:sz w:val="20"/>
                <w:szCs w:val="20"/>
                <w:lang w:val="hy-AM" w:eastAsia="en-US" w:bidi="ar-SA"/>
              </w:rPr>
            </w:pPr>
            <w:r w:rsidRPr="00C66737">
              <w:rPr>
                <w:rFonts w:ascii="GHEA Grapalat" w:hAnsi="GHEA Grapalat" w:cs="Sylfaen"/>
                <w:sz w:val="20"/>
                <w:szCs w:val="20"/>
                <w:lang w:eastAsia="en-US" w:bidi="ar-SA"/>
              </w:rPr>
              <w:t>17. Транзакция</w:t>
            </w:r>
            <w:r w:rsidRPr="00C66737">
              <w:rPr>
                <w:rFonts w:ascii="GHEA Grapalat" w:hAnsi="GHEA Grapalat" w:cs="Arial"/>
                <w:sz w:val="20"/>
                <w:szCs w:val="20"/>
                <w:lang w:eastAsia="en-US" w:bidi="ar-SA"/>
              </w:rPr>
              <w:t>(</w:t>
            </w:r>
            <w:r w:rsidRPr="00C66737">
              <w:rPr>
                <w:rFonts w:ascii="GHEA Grapalat" w:hAnsi="GHEA Grapalat" w:cs="Sylfaen"/>
                <w:sz w:val="20"/>
                <w:szCs w:val="20"/>
                <w:lang w:eastAsia="en-US" w:bidi="ar-SA"/>
              </w:rPr>
              <w:t>оплата</w:t>
            </w:r>
            <w:r w:rsidRPr="00C66737">
              <w:rPr>
                <w:rFonts w:ascii="GHEA Grapalat" w:hAnsi="GHEA Grapalat" w:cs="Arial"/>
                <w:sz w:val="20"/>
                <w:szCs w:val="20"/>
                <w:lang w:eastAsia="en-US" w:bidi="ar-SA"/>
              </w:rPr>
              <w:t>)</w:t>
            </w:r>
            <w:r w:rsidRPr="00C66737">
              <w:rPr>
                <w:rFonts w:ascii="GHEA Grapalat" w:hAnsi="GHEA Grapalat" w:cs="Sylfaen"/>
                <w:sz w:val="20"/>
                <w:szCs w:val="20"/>
                <w:lang w:eastAsia="en-US" w:bidi="ar-SA"/>
              </w:rPr>
              <w:t>цель</w:t>
            </w:r>
            <w:r w:rsidRPr="00C66737">
              <w:rPr>
                <w:rFonts w:ascii="GHEA Grapalat" w:hAnsi="GHEA Grapalat" w:cs="Arial"/>
                <w:sz w:val="20"/>
                <w:szCs w:val="20"/>
                <w:lang w:eastAsia="en-US" w:bidi="ar-SA"/>
              </w:rPr>
              <w:t>``</w:t>
            </w:r>
            <w:r w:rsidRPr="00C66737">
              <w:rPr>
                <w:rFonts w:ascii="GHEA Grapalat" w:hAnsi="GHEA Grapalat" w:cs="Sylfaen"/>
                <w:bCs/>
                <w:i/>
                <w:sz w:val="20"/>
                <w:szCs w:val="20"/>
                <w:lang w:eastAsia="en-US" w:bidi="ar-SA"/>
              </w:rPr>
              <w:t>(для обеспечения исполнения контракта)</w:t>
            </w:r>
          </w:p>
        </w:tc>
      </w:tr>
      <w:tr w:rsidR="00C66737" w:rsidRPr="00C66737" w14:paraId="546BD846" w14:textId="7777777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70194A89" w14:textId="2A61DB84" w:rsidR="00C66737" w:rsidRPr="00C66737" w:rsidRDefault="00C66737" w:rsidP="00C66737">
            <w:pPr>
              <w:rPr>
                <w:rFonts w:ascii="GHEA Grapalat" w:hAnsi="GHEA Grapalat" w:cs="Arial"/>
                <w:sz w:val="20"/>
                <w:szCs w:val="20"/>
                <w:lang w:val="hy-AM" w:eastAsia="en-US" w:bidi="ar-SA"/>
              </w:rPr>
            </w:pPr>
            <w:r w:rsidRPr="00C66737">
              <w:rPr>
                <w:rFonts w:ascii="GHEA Grapalat" w:hAnsi="GHEA Grapalat" w:cs="Sylfaen"/>
                <w:sz w:val="20"/>
                <w:szCs w:val="20"/>
                <w:lang w:eastAsia="en-US" w:bidi="ar-SA"/>
              </w:rPr>
              <w:t>18. Основания для осуществления платежа: (Документы</w:t>
            </w:r>
            <w:r w:rsidRPr="00C66737">
              <w:rPr>
                <w:rFonts w:ascii="GHEA Grapalat" w:hAnsi="GHEA Grapalat" w:cs="Arial"/>
                <w:sz w:val="20"/>
                <w:szCs w:val="20"/>
                <w:lang w:val="hy-AM" w:eastAsia="en-US" w:bidi="ar-SA"/>
              </w:rPr>
              <w:t>право собственности, включая соглашение о возмещении убытков;</w:t>
            </w:r>
            <w:r w:rsidRPr="00C66737">
              <w:rPr>
                <w:rFonts w:ascii="GHEA Grapalat" w:hAnsi="GHEA Grapalat" w:cs="Sylfaen"/>
                <w:sz w:val="20"/>
                <w:szCs w:val="20"/>
                <w:lang w:val="hy-AM" w:eastAsia="en-US" w:bidi="ar-SA"/>
              </w:rPr>
              <w:t>их</w:t>
            </w:r>
            <w:r w:rsidRPr="00C66737">
              <w:rPr>
                <w:rFonts w:ascii="GHEA Grapalat" w:hAnsi="GHEA Grapalat" w:cs="Arial"/>
                <w:sz w:val="20"/>
                <w:szCs w:val="20"/>
                <w:lang w:val="hy-AM" w:eastAsia="en-US" w:bidi="ar-SA"/>
              </w:rPr>
              <w:t xml:space="preserve"> </w:t>
            </w:r>
            <w:r w:rsidRPr="00C66737">
              <w:rPr>
                <w:rFonts w:ascii="GHEA Grapalat" w:hAnsi="GHEA Grapalat" w:cs="Sylfaen"/>
                <w:sz w:val="20"/>
                <w:szCs w:val="20"/>
                <w:lang w:val="hy-AM" w:eastAsia="en-US" w:bidi="ar-SA"/>
              </w:rPr>
              <w:t>числа</w:t>
            </w:r>
            <w:r w:rsidRPr="00C66737">
              <w:rPr>
                <w:rFonts w:ascii="GHEA Grapalat" w:hAnsi="GHEA Grapalat" w:cs="Arial"/>
                <w:sz w:val="20"/>
                <w:szCs w:val="20"/>
                <w:lang w:val="hy-AM" w:eastAsia="en-US" w:bidi="ar-SA"/>
              </w:rPr>
              <w:t>,</w:t>
            </w:r>
            <w:r w:rsidRPr="00C66737">
              <w:rPr>
                <w:rFonts w:ascii="GHEA Grapalat" w:hAnsi="GHEA Grapalat" w:cs="Sylfaen"/>
                <w:sz w:val="20"/>
                <w:szCs w:val="20"/>
                <w:lang w:val="hy-AM" w:eastAsia="en-US" w:bidi="ar-SA"/>
              </w:rPr>
              <w:t>контракта</w:t>
            </w:r>
            <w:r w:rsidRPr="00C66737">
              <w:rPr>
                <w:rFonts w:ascii="GHEA Grapalat" w:hAnsi="GHEA Grapalat" w:cs="Arial"/>
                <w:sz w:val="20"/>
                <w:szCs w:val="20"/>
                <w:lang w:val="hy-AM" w:eastAsia="en-US" w:bidi="ar-SA"/>
              </w:rPr>
              <w:t xml:space="preserve"> </w:t>
            </w:r>
            <w:r w:rsidRPr="00C66737">
              <w:rPr>
                <w:rFonts w:ascii="GHEA Grapalat" w:hAnsi="GHEA Grapalat" w:cs="Sylfaen"/>
                <w:sz w:val="20"/>
                <w:szCs w:val="20"/>
                <w:lang w:eastAsia="en-US" w:bidi="ar-SA"/>
              </w:rPr>
              <w:t>код</w:t>
            </w:r>
            <w:r w:rsidRPr="00C66737">
              <w:rPr>
                <w:rFonts w:ascii="GHEA Grapalat" w:hAnsi="GHEA Grapalat" w:cs="Arial"/>
                <w:sz w:val="20"/>
                <w:szCs w:val="20"/>
                <w:lang w:val="hy-AM" w:eastAsia="en-US" w:bidi="ar-SA"/>
              </w:rPr>
              <w:t>на базе которого производится заряд) "</w:t>
            </w:r>
          </w:p>
          <w:p w14:paraId="154D6016" w14:textId="77777777" w:rsidR="00C66737" w:rsidRPr="00C66737" w:rsidRDefault="00C66737" w:rsidP="00C66737">
            <w:pPr>
              <w:rPr>
                <w:rFonts w:ascii="GHEA Grapalat" w:hAnsi="GHEA Grapalat" w:cs="Arial"/>
                <w:sz w:val="20"/>
                <w:szCs w:val="20"/>
                <w:lang w:eastAsia="en-US" w:bidi="ar-SA"/>
              </w:rPr>
            </w:pPr>
          </w:p>
        </w:tc>
      </w:tr>
      <w:tr w:rsidR="00C66737" w:rsidRPr="00C66737" w14:paraId="7AA2E496" w14:textId="77777777">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4854DCAE" w14:textId="77777777" w:rsidR="00C66737" w:rsidRPr="00C66737" w:rsidRDefault="00C66737" w:rsidP="00C66737">
            <w:pPr>
              <w:rPr>
                <w:rFonts w:ascii="GHEA Grapalat" w:hAnsi="GHEA Grapalat" w:cs="Arial"/>
                <w:sz w:val="20"/>
                <w:szCs w:val="20"/>
                <w:lang w:val="hy-AM" w:eastAsia="en-US" w:bidi="ar-SA"/>
              </w:rPr>
            </w:pPr>
          </w:p>
        </w:tc>
      </w:tr>
      <w:tr w:rsidR="00C66737" w:rsidRPr="00C66737" w14:paraId="728CE014" w14:textId="7777777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28457A" w14:textId="77777777" w:rsidR="00C66737" w:rsidRPr="00C66737" w:rsidRDefault="00C66737" w:rsidP="00C66737">
            <w:pPr>
              <w:rPr>
                <w:rFonts w:ascii="GHEA Grapalat" w:hAnsi="GHEA Grapalat" w:cs="Sylfaen"/>
                <w:sz w:val="20"/>
                <w:szCs w:val="20"/>
                <w:lang w:val="hy-AM" w:eastAsia="en-US" w:bidi="ar-SA"/>
              </w:rPr>
            </w:pPr>
            <w:r w:rsidRPr="00C66737">
              <w:rPr>
                <w:rFonts w:ascii="GHEA Grapalat" w:hAnsi="GHEA Grapalat" w:cs="Sylfaen"/>
                <w:sz w:val="20"/>
                <w:szCs w:val="20"/>
                <w:lang w:val="hy-AM" w:eastAsia="en-US" w:bidi="ar-SA"/>
              </w:rPr>
              <w:t>19. Условия оплаты: &lt;принят платеж&gt;</w:t>
            </w:r>
          </w:p>
          <w:p w14:paraId="61FE443E" w14:textId="77777777" w:rsidR="00C66737" w:rsidRPr="00C66737" w:rsidRDefault="00C66737" w:rsidP="00C66737">
            <w:pPr>
              <w:rPr>
                <w:rFonts w:ascii="GHEA Grapalat" w:hAnsi="GHEA Grapalat" w:cs="Sylfaen"/>
                <w:sz w:val="20"/>
                <w:szCs w:val="20"/>
                <w:lang w:eastAsia="en-US" w:bidi="ar-SA"/>
              </w:rPr>
            </w:pPr>
          </w:p>
        </w:tc>
      </w:tr>
      <w:tr w:rsidR="00C66737" w:rsidRPr="00C66737" w14:paraId="2054422D" w14:textId="7777777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7D4C23" w14:textId="77777777" w:rsidR="00C66737" w:rsidRPr="00C66737" w:rsidRDefault="00C66737" w:rsidP="00C66737">
            <w:pPr>
              <w:rPr>
                <w:rFonts w:ascii="GHEA Grapalat" w:hAnsi="GHEA Grapalat" w:cs="Sylfaen"/>
                <w:sz w:val="20"/>
                <w:szCs w:val="20"/>
                <w:lang w:val="en-US" w:eastAsia="en-US" w:bidi="ar-SA"/>
              </w:rPr>
            </w:pPr>
            <w:r w:rsidRPr="00C66737">
              <w:rPr>
                <w:rFonts w:ascii="GHEA Grapalat" w:hAnsi="GHEA Grapalat" w:cs="Sylfaen"/>
                <w:sz w:val="20"/>
                <w:szCs w:val="20"/>
                <w:lang w:val="hy-AM" w:eastAsia="en-US" w:bidi="ar-SA"/>
              </w:rPr>
              <w:t>20. Количество прилагаемых страниц:</w:t>
            </w:r>
            <w:r w:rsidRPr="00C66737">
              <w:rPr>
                <w:rFonts w:ascii="GHEA Grapalat" w:hAnsi="GHEA Grapalat" w:cs="Arial"/>
                <w:sz w:val="20"/>
                <w:szCs w:val="20"/>
                <w:lang w:val="en-US" w:eastAsia="en-US" w:bidi="ar-SA"/>
              </w:rPr>
              <w:t>---</w:t>
            </w:r>
            <w:r w:rsidRPr="00C66737">
              <w:rPr>
                <w:rFonts w:ascii="GHEA Grapalat" w:hAnsi="GHEA Grapalat" w:cs="Sylfaen"/>
                <w:sz w:val="20"/>
                <w:szCs w:val="20"/>
                <w:lang w:val="en-US" w:eastAsia="en-US" w:bidi="ar-SA"/>
              </w:rPr>
              <w:t>страница:</w:t>
            </w:r>
          </w:p>
          <w:p w14:paraId="5EDEB1B4" w14:textId="77777777" w:rsidR="00C66737" w:rsidRPr="00C66737" w:rsidRDefault="00C66737" w:rsidP="00C66737">
            <w:pPr>
              <w:rPr>
                <w:rFonts w:ascii="GHEA Grapalat" w:hAnsi="GHEA Grapalat" w:cs="Sylfaen"/>
                <w:sz w:val="20"/>
                <w:szCs w:val="20"/>
                <w:lang w:val="hy-AM" w:eastAsia="en-US" w:bidi="ar-SA"/>
              </w:rPr>
            </w:pPr>
          </w:p>
        </w:tc>
      </w:tr>
      <w:tr w:rsidR="00C66737" w:rsidRPr="00C66737" w14:paraId="1FFB7483" w14:textId="77777777">
        <w:trPr>
          <w:trHeight w:val="2194"/>
        </w:trPr>
        <w:tc>
          <w:tcPr>
            <w:tcW w:w="5616" w:type="dxa"/>
            <w:tcBorders>
              <w:top w:val="nil"/>
              <w:left w:val="single" w:sz="4" w:space="0" w:color="auto"/>
              <w:bottom w:val="single" w:sz="4" w:space="0" w:color="auto"/>
              <w:right w:val="single" w:sz="4" w:space="0" w:color="auto"/>
            </w:tcBorders>
            <w:noWrap/>
            <w:vAlign w:val="bottom"/>
          </w:tcPr>
          <w:p w14:paraId="5B7B6E85" w14:textId="77777777" w:rsidR="00C66737" w:rsidRPr="00C66737" w:rsidRDefault="00C66737" w:rsidP="00C66737">
            <w:pPr>
              <w:rPr>
                <w:rFonts w:ascii="GHEA Grapalat" w:hAnsi="GHEA Grapalat" w:cs="Sylfaen"/>
                <w:sz w:val="20"/>
                <w:szCs w:val="20"/>
                <w:lang w:eastAsia="en-US" w:bidi="ar-SA"/>
              </w:rPr>
            </w:pPr>
            <w:r w:rsidRPr="00C66737">
              <w:rPr>
                <w:rFonts w:ascii="GHEA Grapalat" w:hAnsi="GHEA Grapalat" w:cs="Arial"/>
                <w:sz w:val="20"/>
                <w:szCs w:val="20"/>
                <w:lang w:val="hy-AM" w:eastAsia="en-US" w:bidi="ar-SA"/>
              </w:rPr>
              <w:t>22.</w:t>
            </w:r>
            <w:r w:rsidRPr="00C66737">
              <w:rPr>
                <w:rFonts w:ascii="GHEA Grapalat" w:hAnsi="GHEA Grapalat" w:cs="Sylfaen"/>
                <w:sz w:val="20"/>
                <w:szCs w:val="20"/>
                <w:lang w:eastAsia="en-US" w:bidi="ar-SA"/>
              </w:rPr>
              <w:t>а. Подписи получателя</w:t>
            </w:r>
          </w:p>
          <w:p w14:paraId="294BCAAC" w14:textId="77777777" w:rsidR="00C66737" w:rsidRPr="00C66737" w:rsidRDefault="00C66737" w:rsidP="00C66737">
            <w:pPr>
              <w:rPr>
                <w:rFonts w:ascii="GHEA Grapalat" w:hAnsi="GHEA Grapalat" w:cs="Sylfaen"/>
                <w:sz w:val="20"/>
                <w:szCs w:val="20"/>
                <w:lang w:eastAsia="en-US" w:bidi="ar-SA"/>
              </w:rPr>
            </w:pPr>
          </w:p>
          <w:p w14:paraId="5BAAE09B" w14:textId="77777777" w:rsidR="00C66737" w:rsidRPr="00C66737" w:rsidRDefault="00C66737" w:rsidP="00C66737">
            <w:pPr>
              <w:jc w:val="right"/>
              <w:rPr>
                <w:rFonts w:ascii="GHEA Grapalat" w:hAnsi="GHEA Grapalat" w:cs="Tahoma"/>
                <w:color w:val="000000"/>
                <w:sz w:val="20"/>
                <w:szCs w:val="20"/>
                <w:lang w:eastAsia="en-US" w:bidi="ar-SA"/>
              </w:rPr>
            </w:pPr>
            <w:r w:rsidRPr="00C66737">
              <w:rPr>
                <w:rFonts w:ascii="GHEA Grapalat" w:hAnsi="GHEA Grapalat" w:cs="Tahoma"/>
                <w:color w:val="000000"/>
                <w:sz w:val="20"/>
                <w:szCs w:val="20"/>
                <w:lang w:eastAsia="en-US" w:bidi="ar-SA"/>
              </w:rPr>
              <w:t>/____________________/</w:t>
            </w:r>
          </w:p>
          <w:p w14:paraId="45777605" w14:textId="77777777" w:rsidR="00C66737" w:rsidRPr="00C66737" w:rsidRDefault="00C66737" w:rsidP="00C66737">
            <w:pPr>
              <w:rPr>
                <w:rFonts w:ascii="GHEA Grapalat" w:hAnsi="GHEA Grapalat" w:cs="Tahoma"/>
                <w:color w:val="000000"/>
                <w:sz w:val="20"/>
                <w:szCs w:val="20"/>
                <w:lang w:eastAsia="en-US" w:bidi="ar-SA"/>
              </w:rPr>
            </w:pPr>
          </w:p>
          <w:p w14:paraId="12F7843F" w14:textId="77777777" w:rsidR="00C66737" w:rsidRPr="00C66737" w:rsidRDefault="00C66737" w:rsidP="00C66737">
            <w:pPr>
              <w:rPr>
                <w:rFonts w:ascii="GHEA Grapalat" w:hAnsi="GHEA Grapalat" w:cs="Sylfaen"/>
                <w:sz w:val="20"/>
                <w:szCs w:val="20"/>
                <w:lang w:eastAsia="en-US" w:bidi="ar-SA"/>
              </w:rPr>
            </w:pPr>
          </w:p>
          <w:p w14:paraId="3C9923FA" w14:textId="77777777" w:rsidR="00C66737" w:rsidRPr="00C66737" w:rsidRDefault="00C66737" w:rsidP="00C66737">
            <w:pPr>
              <w:jc w:val="right"/>
              <w:rPr>
                <w:rFonts w:ascii="GHEA Grapalat" w:hAnsi="GHEA Grapalat" w:cs="Sylfaen"/>
                <w:sz w:val="20"/>
                <w:szCs w:val="20"/>
                <w:lang w:eastAsia="en-US" w:bidi="ar-SA"/>
              </w:rPr>
            </w:pPr>
            <w:r w:rsidRPr="00C66737">
              <w:rPr>
                <w:rFonts w:ascii="GHEA Grapalat" w:hAnsi="GHEA Grapalat" w:cs="Tahoma"/>
                <w:color w:val="000000"/>
                <w:sz w:val="20"/>
                <w:szCs w:val="20"/>
                <w:lang w:eastAsia="en-US" w:bidi="ar-SA"/>
              </w:rPr>
              <w:t>/____________________/</w:t>
            </w:r>
          </w:p>
          <w:p w14:paraId="5A060569" w14:textId="77777777" w:rsidR="00C66737" w:rsidRPr="00C66737" w:rsidRDefault="00C66737" w:rsidP="00C66737">
            <w:pPr>
              <w:rPr>
                <w:rFonts w:ascii="GHEA Grapalat" w:hAnsi="GHEA Grapalat" w:cs="Sylfaen"/>
                <w:sz w:val="20"/>
                <w:szCs w:val="20"/>
                <w:lang w:eastAsia="en-US" w:bidi="ar-SA"/>
              </w:rPr>
            </w:pPr>
          </w:p>
          <w:p w14:paraId="340A73F2" w14:textId="77777777" w:rsidR="00C66737" w:rsidRPr="00C66737" w:rsidRDefault="00C66737" w:rsidP="00C66737">
            <w:pPr>
              <w:rPr>
                <w:rFonts w:ascii="GHEA Grapalat" w:hAnsi="GHEA Grapalat" w:cs="Sylfaen"/>
                <w:sz w:val="20"/>
                <w:szCs w:val="20"/>
                <w:lang w:eastAsia="en-US" w:bidi="ar-SA"/>
              </w:rPr>
            </w:pPr>
            <w:r w:rsidRPr="00C66737">
              <w:rPr>
                <w:rFonts w:ascii="GHEA Grapalat" w:hAnsi="GHEA Grapalat" w:cs="Sylfaen"/>
                <w:sz w:val="20"/>
                <w:szCs w:val="20"/>
                <w:lang w:val="hy-AM" w:eastAsia="en-US" w:bidi="ar-SA"/>
              </w:rPr>
              <w:t>22.б.</w:t>
            </w:r>
          </w:p>
          <w:p w14:paraId="100EECD9" w14:textId="77777777" w:rsidR="00C66737" w:rsidRPr="00C66737" w:rsidRDefault="00C66737" w:rsidP="00C66737">
            <w:pPr>
              <w:rPr>
                <w:rFonts w:ascii="GHEA Grapalat" w:hAnsi="GHEA Grapalat" w:cs="Sylfaen"/>
                <w:sz w:val="20"/>
                <w:szCs w:val="20"/>
                <w:lang w:eastAsia="en-US" w:bidi="ar-SA"/>
              </w:rPr>
            </w:pPr>
            <w:r w:rsidRPr="00C66737">
              <w:rPr>
                <w:rFonts w:ascii="GHEA Grapalat" w:hAnsi="GHEA Grapalat" w:cs="Sylfaen"/>
                <w:sz w:val="20"/>
                <w:szCs w:val="20"/>
                <w:lang w:eastAsia="en-US" w:bidi="ar-SA"/>
              </w:rPr>
              <w:t>К.Т.</w:t>
            </w:r>
          </w:p>
          <w:p w14:paraId="27A103D2" w14:textId="77777777" w:rsidR="00C66737" w:rsidRPr="00C66737" w:rsidRDefault="00C66737" w:rsidP="00C66737">
            <w:pPr>
              <w:rPr>
                <w:rFonts w:ascii="GHEA Grapalat" w:hAnsi="GHEA Grapalat" w:cs="Sylfaen"/>
                <w:sz w:val="20"/>
                <w:szCs w:val="20"/>
                <w:lang w:eastAsia="en-US" w:bidi="ar-SA"/>
              </w:rPr>
            </w:pPr>
          </w:p>
        </w:tc>
        <w:tc>
          <w:tcPr>
            <w:tcW w:w="5364" w:type="dxa"/>
            <w:tcBorders>
              <w:top w:val="nil"/>
              <w:left w:val="nil"/>
              <w:bottom w:val="single" w:sz="4" w:space="0" w:color="auto"/>
              <w:right w:val="single" w:sz="4" w:space="0" w:color="auto"/>
            </w:tcBorders>
            <w:noWrap/>
            <w:vAlign w:val="bottom"/>
          </w:tcPr>
          <w:p w14:paraId="671C5199" w14:textId="77777777" w:rsidR="00C66737" w:rsidRPr="00C66737" w:rsidRDefault="00C66737" w:rsidP="00C66737">
            <w:pPr>
              <w:rPr>
                <w:rFonts w:ascii="GHEA Grapalat" w:hAnsi="GHEA Grapalat" w:cs="Sylfaen"/>
                <w:sz w:val="20"/>
                <w:szCs w:val="20"/>
                <w:lang w:eastAsia="en-US" w:bidi="ar-SA"/>
              </w:rPr>
            </w:pPr>
            <w:r w:rsidRPr="00C66737">
              <w:rPr>
                <w:rFonts w:ascii="GHEA Grapalat" w:hAnsi="GHEA Grapalat" w:cs="Arial"/>
                <w:sz w:val="20"/>
                <w:szCs w:val="20"/>
                <w:lang w:val="hy-AM" w:eastAsia="en-US" w:bidi="ar-SA"/>
              </w:rPr>
              <w:t>21.</w:t>
            </w:r>
            <w:r w:rsidRPr="00C66737">
              <w:rPr>
                <w:rFonts w:ascii="GHEA Grapalat" w:hAnsi="GHEA Grapalat" w:cs="Sylfaen"/>
                <w:sz w:val="20"/>
                <w:szCs w:val="20"/>
                <w:lang w:eastAsia="en-US" w:bidi="ar-SA"/>
              </w:rPr>
              <w:t>а.Подписи плательщика:</w:t>
            </w:r>
          </w:p>
          <w:p w14:paraId="44735145" w14:textId="77777777" w:rsidR="00C66737" w:rsidRPr="00C66737" w:rsidRDefault="00C66737" w:rsidP="00C66737">
            <w:pPr>
              <w:jc w:val="right"/>
              <w:rPr>
                <w:rFonts w:ascii="GHEA Grapalat" w:hAnsi="GHEA Grapalat" w:cs="Sylfaen"/>
                <w:sz w:val="20"/>
                <w:szCs w:val="20"/>
                <w:lang w:eastAsia="en-US" w:bidi="ar-SA"/>
              </w:rPr>
            </w:pPr>
          </w:p>
          <w:p w14:paraId="1701931E" w14:textId="77777777" w:rsidR="00C66737" w:rsidRPr="00C66737" w:rsidRDefault="00C66737" w:rsidP="00C66737">
            <w:pPr>
              <w:rPr>
                <w:rFonts w:ascii="GHEA Grapalat" w:hAnsi="GHEA Grapalat" w:cs="Sylfaen"/>
                <w:sz w:val="20"/>
                <w:szCs w:val="20"/>
                <w:lang w:eastAsia="en-US" w:bidi="ar-SA"/>
              </w:rPr>
            </w:pPr>
            <w:r w:rsidRPr="00C66737">
              <w:rPr>
                <w:rFonts w:ascii="GHEA Grapalat" w:hAnsi="GHEA Grapalat" w:cs="Tahoma"/>
                <w:color w:val="000000"/>
                <w:sz w:val="20"/>
                <w:szCs w:val="20"/>
                <w:lang w:eastAsia="en-US" w:bidi="ar-SA"/>
              </w:rPr>
              <w:t>/____________________/</w:t>
            </w:r>
          </w:p>
          <w:p w14:paraId="3275B194" w14:textId="77777777" w:rsidR="00C66737" w:rsidRPr="00C66737" w:rsidRDefault="00C66737" w:rsidP="00C66737">
            <w:pPr>
              <w:jc w:val="right"/>
              <w:rPr>
                <w:rFonts w:ascii="GHEA Grapalat" w:hAnsi="GHEA Grapalat" w:cs="Tahoma"/>
                <w:color w:val="000000"/>
                <w:sz w:val="20"/>
                <w:szCs w:val="20"/>
                <w:lang w:eastAsia="en-US" w:bidi="ar-SA"/>
              </w:rPr>
            </w:pPr>
          </w:p>
          <w:p w14:paraId="682A3FC6" w14:textId="77777777" w:rsidR="00C66737" w:rsidRPr="00C66737" w:rsidRDefault="00C66737" w:rsidP="00C66737">
            <w:pPr>
              <w:jc w:val="right"/>
              <w:rPr>
                <w:rFonts w:ascii="GHEA Grapalat" w:hAnsi="GHEA Grapalat" w:cs="Tahoma"/>
                <w:color w:val="000000"/>
                <w:sz w:val="20"/>
                <w:szCs w:val="20"/>
                <w:lang w:eastAsia="en-US" w:bidi="ar-SA"/>
              </w:rPr>
            </w:pPr>
          </w:p>
          <w:p w14:paraId="37DD73EF" w14:textId="77777777" w:rsidR="00C66737" w:rsidRPr="00C66737" w:rsidRDefault="00C66737" w:rsidP="00C66737">
            <w:pPr>
              <w:jc w:val="right"/>
              <w:rPr>
                <w:rFonts w:ascii="GHEA Grapalat" w:hAnsi="GHEA Grapalat" w:cs="Sylfaen"/>
                <w:sz w:val="20"/>
                <w:szCs w:val="20"/>
                <w:lang w:eastAsia="en-US" w:bidi="ar-SA"/>
              </w:rPr>
            </w:pPr>
            <w:r w:rsidRPr="00C66737">
              <w:rPr>
                <w:rFonts w:ascii="GHEA Grapalat" w:hAnsi="GHEA Grapalat" w:cs="Tahoma"/>
                <w:color w:val="000000"/>
                <w:sz w:val="20"/>
                <w:szCs w:val="20"/>
                <w:lang w:eastAsia="en-US" w:bidi="ar-SA"/>
              </w:rPr>
              <w:t>/____________________/</w:t>
            </w:r>
          </w:p>
          <w:p w14:paraId="45B56BF8" w14:textId="77777777" w:rsidR="00C66737" w:rsidRPr="00C66737" w:rsidRDefault="00C66737" w:rsidP="00C66737">
            <w:pPr>
              <w:jc w:val="right"/>
              <w:rPr>
                <w:rFonts w:ascii="GHEA Grapalat" w:hAnsi="GHEA Grapalat" w:cs="Sylfaen"/>
                <w:sz w:val="20"/>
                <w:szCs w:val="20"/>
                <w:lang w:eastAsia="en-US" w:bidi="ar-SA"/>
              </w:rPr>
            </w:pPr>
          </w:p>
          <w:p w14:paraId="5BFBE242" w14:textId="77777777" w:rsidR="00C66737" w:rsidRPr="00C66737" w:rsidRDefault="00C66737" w:rsidP="00C66737">
            <w:pPr>
              <w:jc w:val="right"/>
              <w:rPr>
                <w:rFonts w:ascii="GHEA Grapalat" w:hAnsi="GHEA Grapalat" w:cs="Sylfaen"/>
                <w:sz w:val="20"/>
                <w:szCs w:val="20"/>
                <w:lang w:eastAsia="en-US" w:bidi="ar-SA"/>
              </w:rPr>
            </w:pPr>
            <w:r w:rsidRPr="00C66737">
              <w:rPr>
                <w:rFonts w:ascii="GHEA Grapalat" w:hAnsi="GHEA Grapalat" w:cs="Sylfaen"/>
                <w:sz w:val="20"/>
                <w:szCs w:val="20"/>
                <w:lang w:val="hy-AM" w:eastAsia="en-US" w:bidi="ar-SA"/>
              </w:rPr>
              <w:t>21.б. К.Т.</w:t>
            </w:r>
          </w:p>
          <w:p w14:paraId="6923DDA8" w14:textId="77777777" w:rsidR="00C66737" w:rsidRPr="00C66737" w:rsidRDefault="00C66737" w:rsidP="00C66737">
            <w:pPr>
              <w:jc w:val="right"/>
              <w:rPr>
                <w:rFonts w:ascii="GHEA Grapalat" w:hAnsi="GHEA Grapalat" w:cs="Sylfaen"/>
                <w:sz w:val="20"/>
                <w:szCs w:val="20"/>
                <w:lang w:eastAsia="en-US" w:bidi="ar-SA"/>
              </w:rPr>
            </w:pPr>
          </w:p>
        </w:tc>
      </w:tr>
      <w:tr w:rsidR="00C66737" w:rsidRPr="00C66737" w14:paraId="45D1F3AB" w14:textId="77777777">
        <w:trPr>
          <w:trHeight w:val="2058"/>
        </w:trPr>
        <w:tc>
          <w:tcPr>
            <w:tcW w:w="5616" w:type="dxa"/>
            <w:tcBorders>
              <w:top w:val="single" w:sz="4" w:space="0" w:color="auto"/>
              <w:left w:val="single" w:sz="4" w:space="0" w:color="auto"/>
              <w:bottom w:val="nil"/>
              <w:right w:val="single" w:sz="4" w:space="0" w:color="auto"/>
            </w:tcBorders>
            <w:noWrap/>
            <w:vAlign w:val="bottom"/>
          </w:tcPr>
          <w:p w14:paraId="0CB19072" w14:textId="77777777" w:rsidR="00C66737" w:rsidRPr="00C66737" w:rsidRDefault="00C66737" w:rsidP="00C66737">
            <w:pPr>
              <w:rPr>
                <w:rFonts w:ascii="GHEA Grapalat" w:hAnsi="GHEA Grapalat" w:cs="Tahoma"/>
                <w:color w:val="000000"/>
                <w:sz w:val="20"/>
                <w:szCs w:val="20"/>
                <w:lang w:eastAsia="en-US" w:bidi="ar-SA"/>
              </w:rPr>
            </w:pPr>
            <w:r w:rsidRPr="00C66737">
              <w:rPr>
                <w:rFonts w:ascii="GHEA Grapalat" w:hAnsi="GHEA Grapalat" w:cs="Tahoma"/>
                <w:color w:val="000000"/>
                <w:sz w:val="20"/>
                <w:szCs w:val="20"/>
                <w:lang w:eastAsia="en-US" w:bidi="ar-SA"/>
              </w:rPr>
              <w:t>24.а. Бенефициарное финансовое учреждение</w:t>
            </w:r>
          </w:p>
          <w:p w14:paraId="12FF2A80" w14:textId="77777777" w:rsidR="00C66737" w:rsidRPr="00C66737" w:rsidRDefault="00C66737" w:rsidP="00C66737">
            <w:pPr>
              <w:rPr>
                <w:rFonts w:ascii="GHEA Grapalat" w:hAnsi="GHEA Grapalat" w:cs="Tahoma"/>
                <w:color w:val="000000"/>
                <w:sz w:val="20"/>
                <w:szCs w:val="20"/>
                <w:lang w:val="hy-AM" w:eastAsia="en-US" w:bidi="ar-SA"/>
              </w:rPr>
            </w:pPr>
            <w:r w:rsidRPr="00C66737">
              <w:rPr>
                <w:rFonts w:ascii="GHEA Grapalat" w:hAnsi="GHEA Grapalat" w:cs="Tahoma"/>
                <w:color w:val="000000"/>
                <w:sz w:val="20"/>
                <w:szCs w:val="20"/>
                <w:lang w:eastAsia="en-US" w:bidi="ar-SA"/>
              </w:rPr>
              <w:t xml:space="preserve"> </w:t>
            </w:r>
          </w:p>
          <w:p w14:paraId="620E361B" w14:textId="77777777" w:rsidR="00C66737" w:rsidRPr="00C66737" w:rsidRDefault="00C66737" w:rsidP="00C66737">
            <w:pPr>
              <w:rPr>
                <w:rFonts w:ascii="GHEA Grapalat" w:hAnsi="GHEA Grapalat" w:cs="Tahoma"/>
                <w:color w:val="000000"/>
                <w:sz w:val="20"/>
                <w:szCs w:val="20"/>
                <w:lang w:eastAsia="en-US" w:bidi="ar-SA"/>
              </w:rPr>
            </w:pPr>
            <w:r w:rsidRPr="00C66737">
              <w:rPr>
                <w:rFonts w:ascii="GHEA Grapalat" w:hAnsi="GHEA Grapalat" w:cs="Tahoma"/>
                <w:color w:val="000000"/>
                <w:sz w:val="20"/>
                <w:szCs w:val="20"/>
                <w:lang w:val="hy-AM" w:eastAsia="en-US" w:bidi="ar-SA"/>
              </w:rPr>
              <w:t>/____________________/</w:t>
            </w:r>
          </w:p>
          <w:p w14:paraId="563EA032" w14:textId="77777777" w:rsidR="00C66737" w:rsidRPr="00C66737" w:rsidRDefault="00C66737" w:rsidP="00C66737">
            <w:pPr>
              <w:rPr>
                <w:rFonts w:ascii="GHEA Grapalat" w:hAnsi="GHEA Grapalat" w:cs="Sylfaen"/>
                <w:sz w:val="20"/>
                <w:szCs w:val="20"/>
                <w:lang w:eastAsia="en-US" w:bidi="ar-SA"/>
              </w:rPr>
            </w:pPr>
            <w:r w:rsidRPr="00C66737">
              <w:rPr>
                <w:rFonts w:ascii="GHEA Grapalat" w:hAnsi="GHEA Grapalat" w:cs="Sylfaen"/>
                <w:sz w:val="20"/>
                <w:szCs w:val="20"/>
                <w:lang w:eastAsia="en-US" w:bidi="ar-SA"/>
              </w:rPr>
              <w:t xml:space="preserve"> </w:t>
            </w:r>
          </w:p>
          <w:p w14:paraId="3B9477B4" w14:textId="77777777" w:rsidR="00C66737" w:rsidRPr="00C66737" w:rsidRDefault="00C66737" w:rsidP="00C66737">
            <w:pPr>
              <w:rPr>
                <w:rFonts w:ascii="GHEA Grapalat" w:hAnsi="GHEA Grapalat" w:cs="Sylfaen"/>
                <w:sz w:val="20"/>
                <w:szCs w:val="20"/>
                <w:lang w:eastAsia="en-US" w:bidi="ar-SA"/>
              </w:rPr>
            </w:pPr>
            <w:r w:rsidRPr="00C66737">
              <w:rPr>
                <w:rFonts w:ascii="GHEA Grapalat" w:hAnsi="GHEA Grapalat" w:cs="Sylfaen"/>
                <w:sz w:val="20"/>
                <w:szCs w:val="20"/>
                <w:lang w:eastAsia="en-US" w:bidi="ar-SA"/>
              </w:rPr>
              <w:t>/подпись/</w:t>
            </w:r>
          </w:p>
          <w:p w14:paraId="49C1108D" w14:textId="77777777" w:rsidR="00C66737" w:rsidRPr="00C66737" w:rsidRDefault="00C66737" w:rsidP="00C66737">
            <w:pPr>
              <w:rPr>
                <w:rFonts w:ascii="GHEA Grapalat" w:hAnsi="GHEA Grapalat" w:cs="Tahoma"/>
                <w:color w:val="000000"/>
                <w:sz w:val="20"/>
                <w:szCs w:val="20"/>
                <w:lang w:eastAsia="en-US" w:bidi="ar-SA"/>
              </w:rPr>
            </w:pPr>
          </w:p>
          <w:p w14:paraId="0EA4DB1A" w14:textId="77777777" w:rsidR="00C66737" w:rsidRPr="00C66737" w:rsidRDefault="00C66737" w:rsidP="00C66737">
            <w:pPr>
              <w:rPr>
                <w:rFonts w:ascii="GHEA Grapalat" w:hAnsi="GHEA Grapalat" w:cs="Arial"/>
                <w:sz w:val="20"/>
                <w:szCs w:val="20"/>
                <w:lang w:eastAsia="en-US" w:bidi="ar-SA"/>
              </w:rPr>
            </w:pPr>
          </w:p>
        </w:tc>
        <w:tc>
          <w:tcPr>
            <w:tcW w:w="5364" w:type="dxa"/>
            <w:tcBorders>
              <w:top w:val="single" w:sz="4" w:space="0" w:color="auto"/>
              <w:left w:val="nil"/>
              <w:bottom w:val="nil"/>
              <w:right w:val="single" w:sz="4" w:space="0" w:color="auto"/>
            </w:tcBorders>
            <w:noWrap/>
            <w:vAlign w:val="bottom"/>
          </w:tcPr>
          <w:p w14:paraId="65761ACF" w14:textId="77777777" w:rsidR="00C66737" w:rsidRPr="00C66737" w:rsidRDefault="00C66737" w:rsidP="00C66737">
            <w:pPr>
              <w:rPr>
                <w:rFonts w:ascii="GHEA Grapalat" w:hAnsi="GHEA Grapalat" w:cs="Tahoma"/>
                <w:color w:val="000000"/>
                <w:sz w:val="20"/>
                <w:szCs w:val="20"/>
                <w:lang w:eastAsia="en-US" w:bidi="ar-SA"/>
              </w:rPr>
            </w:pPr>
            <w:r w:rsidRPr="00C66737">
              <w:rPr>
                <w:rFonts w:ascii="GHEA Grapalat" w:hAnsi="GHEA Grapalat" w:cs="Tahoma"/>
                <w:color w:val="000000"/>
                <w:sz w:val="20"/>
                <w:szCs w:val="20"/>
                <w:lang w:eastAsia="en-US" w:bidi="ar-SA"/>
              </w:rPr>
              <w:t>23.а. Финансовая организация, обслуживающая плательщика</w:t>
            </w:r>
          </w:p>
          <w:p w14:paraId="7EEF5109" w14:textId="77777777" w:rsidR="00C66737" w:rsidRPr="00C66737" w:rsidRDefault="00C66737" w:rsidP="00C66737">
            <w:pPr>
              <w:jc w:val="right"/>
              <w:rPr>
                <w:rFonts w:ascii="GHEA Grapalat" w:hAnsi="GHEA Grapalat" w:cs="Tahoma"/>
                <w:color w:val="000000"/>
                <w:sz w:val="20"/>
                <w:szCs w:val="20"/>
                <w:lang w:eastAsia="en-US" w:bidi="ar-SA"/>
              </w:rPr>
            </w:pPr>
          </w:p>
          <w:p w14:paraId="3E04BE4E" w14:textId="77777777" w:rsidR="00C66737" w:rsidRPr="00C66737" w:rsidRDefault="00C66737" w:rsidP="00C66737">
            <w:pPr>
              <w:jc w:val="right"/>
              <w:rPr>
                <w:rFonts w:ascii="GHEA Grapalat" w:hAnsi="GHEA Grapalat" w:cs="Tahoma"/>
                <w:color w:val="000000"/>
                <w:sz w:val="20"/>
                <w:szCs w:val="20"/>
                <w:lang w:eastAsia="en-US" w:bidi="ar-SA"/>
              </w:rPr>
            </w:pPr>
          </w:p>
          <w:p w14:paraId="57058FE0" w14:textId="77777777" w:rsidR="00C66737" w:rsidRPr="00C66737" w:rsidRDefault="00C66737" w:rsidP="00C66737">
            <w:pPr>
              <w:jc w:val="right"/>
              <w:rPr>
                <w:rFonts w:ascii="GHEA Grapalat" w:hAnsi="GHEA Grapalat" w:cs="Tahoma"/>
                <w:color w:val="000000"/>
                <w:sz w:val="20"/>
                <w:szCs w:val="20"/>
                <w:lang w:eastAsia="en-US" w:bidi="ar-SA"/>
              </w:rPr>
            </w:pPr>
            <w:r w:rsidRPr="00C66737">
              <w:rPr>
                <w:rFonts w:ascii="GHEA Grapalat" w:hAnsi="GHEA Grapalat" w:cs="Tahoma"/>
                <w:color w:val="000000"/>
                <w:sz w:val="20"/>
                <w:szCs w:val="20"/>
                <w:lang w:eastAsia="en-US" w:bidi="ar-SA"/>
              </w:rPr>
              <w:t>/____________________/</w:t>
            </w:r>
          </w:p>
          <w:p w14:paraId="0B6D608A" w14:textId="77777777" w:rsidR="00C66737" w:rsidRPr="00C66737" w:rsidRDefault="00C66737" w:rsidP="00C66737">
            <w:pPr>
              <w:jc w:val="center"/>
              <w:rPr>
                <w:rFonts w:ascii="GHEA Grapalat" w:hAnsi="GHEA Grapalat" w:cs="Sylfaen"/>
                <w:sz w:val="20"/>
                <w:szCs w:val="20"/>
                <w:lang w:val="en-US" w:eastAsia="en-US" w:bidi="ar-SA"/>
              </w:rPr>
            </w:pPr>
            <w:r w:rsidRPr="00C66737">
              <w:rPr>
                <w:rFonts w:ascii="GHEA Grapalat" w:hAnsi="GHEA Grapalat" w:cs="Tahoma"/>
                <w:color w:val="000000"/>
                <w:sz w:val="20"/>
                <w:szCs w:val="20"/>
                <w:lang w:eastAsia="en-US" w:bidi="ar-SA"/>
              </w:rPr>
              <w:t xml:space="preserve"> </w:t>
            </w:r>
            <w:r w:rsidRPr="00C66737">
              <w:rPr>
                <w:rFonts w:ascii="GHEA Grapalat" w:hAnsi="GHEA Grapalat" w:cs="Sylfaen"/>
                <w:sz w:val="20"/>
                <w:szCs w:val="20"/>
                <w:lang w:val="en-US" w:eastAsia="en-US" w:bidi="ar-SA"/>
              </w:rPr>
              <w:t>/подпись/</w:t>
            </w:r>
          </w:p>
          <w:p w14:paraId="7E1D51A4" w14:textId="77777777" w:rsidR="00C66737" w:rsidRPr="00C66737" w:rsidRDefault="00C66737" w:rsidP="00C66737">
            <w:pPr>
              <w:jc w:val="right"/>
              <w:rPr>
                <w:rFonts w:ascii="GHEA Grapalat" w:hAnsi="GHEA Grapalat" w:cs="Arial"/>
                <w:sz w:val="20"/>
                <w:szCs w:val="20"/>
                <w:lang w:val="hy-AM" w:eastAsia="en-US" w:bidi="ar-SA"/>
              </w:rPr>
            </w:pPr>
          </w:p>
        </w:tc>
      </w:tr>
      <w:tr w:rsidR="00C66737" w:rsidRPr="00C66737" w14:paraId="180AE31A" w14:textId="77777777">
        <w:trPr>
          <w:trHeight w:val="2194"/>
        </w:trPr>
        <w:tc>
          <w:tcPr>
            <w:tcW w:w="5616" w:type="dxa"/>
            <w:tcBorders>
              <w:top w:val="nil"/>
              <w:left w:val="single" w:sz="4" w:space="0" w:color="auto"/>
              <w:bottom w:val="single" w:sz="4" w:space="0" w:color="auto"/>
              <w:right w:val="single" w:sz="4" w:space="0" w:color="auto"/>
            </w:tcBorders>
            <w:noWrap/>
            <w:vAlign w:val="bottom"/>
          </w:tcPr>
          <w:p w14:paraId="227DC0F6" w14:textId="77777777" w:rsidR="00C66737" w:rsidRPr="00C66737" w:rsidRDefault="00C66737" w:rsidP="00C66737">
            <w:pPr>
              <w:rPr>
                <w:rFonts w:ascii="GHEA Grapalat" w:hAnsi="GHEA Grapalat" w:cs="Sylfaen"/>
                <w:sz w:val="20"/>
                <w:szCs w:val="20"/>
                <w:lang w:val="en-US" w:eastAsia="en-US" w:bidi="ar-SA"/>
              </w:rPr>
            </w:pPr>
            <w:r w:rsidRPr="00C66737">
              <w:rPr>
                <w:rFonts w:ascii="GHEA Grapalat" w:hAnsi="GHEA Grapalat" w:cs="Sylfaen"/>
                <w:sz w:val="20"/>
                <w:szCs w:val="20"/>
                <w:lang w:val="en-US" w:eastAsia="en-US" w:bidi="ar-SA"/>
              </w:rPr>
              <w:lastRenderedPageBreak/>
              <w:t>24. б. К.Т.</w:t>
            </w:r>
          </w:p>
          <w:p w14:paraId="4D606F0A" w14:textId="77777777" w:rsidR="00C66737" w:rsidRPr="00C66737" w:rsidRDefault="00C66737" w:rsidP="00C66737">
            <w:pPr>
              <w:rPr>
                <w:rFonts w:ascii="GHEA Grapalat" w:hAnsi="GHEA Grapalat" w:cs="Sylfaen"/>
                <w:sz w:val="20"/>
                <w:szCs w:val="20"/>
                <w:lang w:val="en-US" w:eastAsia="en-US" w:bidi="ar-SA"/>
              </w:rPr>
            </w:pPr>
          </w:p>
          <w:p w14:paraId="0790AC07" w14:textId="77777777" w:rsidR="00C66737" w:rsidRPr="00C66737" w:rsidRDefault="00C66737" w:rsidP="00C66737">
            <w:pPr>
              <w:rPr>
                <w:rFonts w:ascii="GHEA Grapalat" w:hAnsi="GHEA Grapalat" w:cs="Sylfaen"/>
                <w:sz w:val="20"/>
                <w:szCs w:val="20"/>
                <w:lang w:val="en-US" w:eastAsia="en-US" w:bidi="ar-SA"/>
              </w:rPr>
            </w:pPr>
          </w:p>
          <w:p w14:paraId="54243067" w14:textId="77777777" w:rsidR="00C66737" w:rsidRPr="00C66737" w:rsidRDefault="00C66737" w:rsidP="00C66737">
            <w:pPr>
              <w:rPr>
                <w:rFonts w:ascii="GHEA Grapalat" w:hAnsi="GHEA Grapalat" w:cs="Sylfaen"/>
                <w:sz w:val="20"/>
                <w:szCs w:val="20"/>
                <w:lang w:val="en-US" w:eastAsia="en-US" w:bidi="ar-SA"/>
              </w:rPr>
            </w:pPr>
            <w:r w:rsidRPr="00C66737">
              <w:rPr>
                <w:rFonts w:ascii="GHEA Grapalat" w:hAnsi="GHEA Grapalat" w:cs="Tahoma"/>
                <w:color w:val="000000"/>
                <w:sz w:val="20"/>
                <w:szCs w:val="20"/>
                <w:lang w:val="en-US" w:eastAsia="en-US" w:bidi="ar-SA"/>
              </w:rPr>
              <w:t xml:space="preserve"> </w:t>
            </w:r>
            <w:r w:rsidRPr="00C66737">
              <w:rPr>
                <w:rFonts w:ascii="GHEA Grapalat" w:hAnsi="GHEA Grapalat" w:cs="Sylfaen"/>
                <w:sz w:val="20"/>
                <w:szCs w:val="20"/>
                <w:lang w:val="en-US" w:eastAsia="en-US" w:bidi="ar-SA"/>
              </w:rPr>
              <w:t>24. в</w:t>
            </w:r>
            <w:r w:rsidRPr="00C66737">
              <w:rPr>
                <w:rFonts w:ascii="GHEA Grapalat" w:hAnsi="GHEA Grapalat" w:cs="Tahoma"/>
                <w:color w:val="000000"/>
                <w:sz w:val="20"/>
                <w:szCs w:val="20"/>
                <w:lang w:val="en-US" w:eastAsia="en-US" w:bidi="ar-SA"/>
              </w:rPr>
              <w:t>"___"</w:t>
            </w:r>
            <w:r w:rsidRPr="00C66737">
              <w:rPr>
                <w:rFonts w:ascii="GHEA Grapalat" w:hAnsi="GHEA Grapalat" w:cs="Sylfaen"/>
                <w:color w:val="000000"/>
                <w:sz w:val="20"/>
                <w:szCs w:val="20"/>
                <w:lang w:val="en-US" w:eastAsia="en-US" w:bidi="ar-SA"/>
              </w:rPr>
              <w:t>___</w:t>
            </w:r>
            <w:r w:rsidRPr="00C66737">
              <w:rPr>
                <w:rFonts w:ascii="GHEA Grapalat" w:hAnsi="GHEA Grapalat" w:cs="Tahoma"/>
                <w:color w:val="000000"/>
                <w:sz w:val="20"/>
                <w:szCs w:val="20"/>
                <w:lang w:val="en-US" w:eastAsia="en-US" w:bidi="ar-SA"/>
              </w:rPr>
              <w:t>20___</w:t>
            </w:r>
            <w:r w:rsidRPr="00C66737">
              <w:rPr>
                <w:rFonts w:ascii="GHEA Grapalat" w:hAnsi="GHEA Grapalat" w:cs="Sylfaen"/>
                <w:color w:val="000000"/>
                <w:sz w:val="20"/>
                <w:szCs w:val="20"/>
                <w:lang w:val="en-US" w:eastAsia="en-US" w:bidi="ar-SA"/>
              </w:rPr>
              <w:t>год</w:t>
            </w:r>
            <w:r w:rsidRPr="00C66737">
              <w:rPr>
                <w:rFonts w:ascii="GHEA Grapalat" w:hAnsi="GHEA Grapalat" w:cs="Sylfaen"/>
                <w:sz w:val="20"/>
                <w:szCs w:val="20"/>
                <w:lang w:val="en-US" w:eastAsia="en-US" w:bidi="ar-SA"/>
              </w:rPr>
              <w:t xml:space="preserve"> </w:t>
            </w:r>
          </w:p>
          <w:p w14:paraId="0B61D18A" w14:textId="77777777" w:rsidR="00C66737" w:rsidRPr="00C66737" w:rsidRDefault="00C66737" w:rsidP="00C66737">
            <w:pPr>
              <w:rPr>
                <w:rFonts w:ascii="GHEA Grapalat" w:hAnsi="GHEA Grapalat" w:cs="Sylfaen"/>
                <w:sz w:val="20"/>
                <w:szCs w:val="20"/>
                <w:lang w:val="en-US" w:eastAsia="en-US" w:bidi="ar-SA"/>
              </w:rPr>
            </w:pPr>
          </w:p>
          <w:p w14:paraId="42B040BF" w14:textId="77777777" w:rsidR="00C66737" w:rsidRPr="00C66737" w:rsidRDefault="00C66737" w:rsidP="00C66737">
            <w:pPr>
              <w:rPr>
                <w:rFonts w:ascii="GHEA Grapalat" w:hAnsi="GHEA Grapalat" w:cs="Sylfaen"/>
                <w:sz w:val="20"/>
                <w:szCs w:val="20"/>
                <w:lang w:val="en-US" w:eastAsia="en-US" w:bidi="ar-SA"/>
              </w:rPr>
            </w:pPr>
            <w:r w:rsidRPr="00C66737">
              <w:rPr>
                <w:rFonts w:ascii="GHEA Grapalat" w:hAnsi="GHEA Grapalat" w:cs="Sylfaen"/>
                <w:sz w:val="20"/>
                <w:szCs w:val="20"/>
                <w:lang w:val="en-US" w:eastAsia="en-US" w:bidi="ar-SA"/>
              </w:rPr>
              <w:t xml:space="preserve"> </w:t>
            </w:r>
          </w:p>
          <w:p w14:paraId="7EB0C044" w14:textId="77777777" w:rsidR="00C66737" w:rsidRPr="00C66737" w:rsidRDefault="00C66737" w:rsidP="00C66737">
            <w:pPr>
              <w:rPr>
                <w:rFonts w:ascii="GHEA Grapalat" w:hAnsi="GHEA Grapalat" w:cs="Arial"/>
                <w:sz w:val="20"/>
                <w:szCs w:val="20"/>
                <w:lang w:val="en-US" w:eastAsia="en-US" w:bidi="ar-SA"/>
              </w:rPr>
            </w:pPr>
          </w:p>
        </w:tc>
        <w:tc>
          <w:tcPr>
            <w:tcW w:w="5364" w:type="dxa"/>
            <w:tcBorders>
              <w:top w:val="nil"/>
              <w:left w:val="nil"/>
              <w:bottom w:val="single" w:sz="4" w:space="0" w:color="auto"/>
              <w:right w:val="single" w:sz="4" w:space="0" w:color="auto"/>
            </w:tcBorders>
            <w:noWrap/>
            <w:vAlign w:val="bottom"/>
          </w:tcPr>
          <w:p w14:paraId="5DCCEB96" w14:textId="77777777" w:rsidR="00C66737" w:rsidRPr="00C66737" w:rsidRDefault="00C66737" w:rsidP="00C66737">
            <w:pPr>
              <w:rPr>
                <w:rFonts w:ascii="GHEA Grapalat" w:hAnsi="GHEA Grapalat" w:cs="Sylfaen"/>
                <w:sz w:val="20"/>
                <w:szCs w:val="20"/>
                <w:lang w:eastAsia="en-US" w:bidi="ar-SA"/>
              </w:rPr>
            </w:pPr>
            <w:r w:rsidRPr="00C66737">
              <w:rPr>
                <w:rFonts w:ascii="GHEA Grapalat" w:hAnsi="GHEA Grapalat" w:cs="Sylfaen"/>
                <w:sz w:val="20"/>
                <w:szCs w:val="20"/>
                <w:lang w:eastAsia="en-US" w:bidi="ar-SA"/>
              </w:rPr>
              <w:t>23.б. К.Т.</w:t>
            </w:r>
          </w:p>
          <w:p w14:paraId="1976AF23" w14:textId="77777777" w:rsidR="00C66737" w:rsidRPr="00C66737" w:rsidRDefault="00C66737" w:rsidP="00C66737">
            <w:pPr>
              <w:rPr>
                <w:rFonts w:ascii="GHEA Grapalat" w:hAnsi="GHEA Grapalat" w:cs="Sylfaen"/>
                <w:sz w:val="20"/>
                <w:szCs w:val="20"/>
                <w:lang w:eastAsia="en-US" w:bidi="ar-SA"/>
              </w:rPr>
            </w:pPr>
          </w:p>
          <w:p w14:paraId="79299CCA" w14:textId="77777777" w:rsidR="00C66737" w:rsidRPr="00C66737" w:rsidRDefault="00C66737" w:rsidP="00C66737">
            <w:pPr>
              <w:rPr>
                <w:rFonts w:ascii="GHEA Grapalat" w:hAnsi="GHEA Grapalat" w:cs="Sylfaen"/>
                <w:sz w:val="20"/>
                <w:szCs w:val="20"/>
                <w:lang w:eastAsia="en-US" w:bidi="ar-SA"/>
              </w:rPr>
            </w:pPr>
            <w:r w:rsidRPr="00C66737">
              <w:rPr>
                <w:rFonts w:ascii="GHEA Grapalat" w:hAnsi="GHEA Grapalat" w:cs="Sylfaen"/>
                <w:sz w:val="20"/>
                <w:szCs w:val="20"/>
                <w:lang w:eastAsia="en-US" w:bidi="ar-SA"/>
              </w:rPr>
              <w:t xml:space="preserve"> </w:t>
            </w:r>
          </w:p>
          <w:p w14:paraId="4C70F1BC" w14:textId="77777777" w:rsidR="00C66737" w:rsidRPr="00C66737" w:rsidRDefault="00C66737" w:rsidP="00C66737">
            <w:pPr>
              <w:rPr>
                <w:rFonts w:ascii="GHEA Grapalat" w:hAnsi="GHEA Grapalat" w:cs="Sylfaen"/>
                <w:color w:val="000000"/>
                <w:sz w:val="20"/>
                <w:szCs w:val="20"/>
                <w:lang w:eastAsia="en-US" w:bidi="ar-SA"/>
              </w:rPr>
            </w:pPr>
            <w:r w:rsidRPr="00C66737">
              <w:rPr>
                <w:rFonts w:ascii="GHEA Grapalat" w:hAnsi="GHEA Grapalat" w:cs="Sylfaen"/>
                <w:sz w:val="20"/>
                <w:szCs w:val="20"/>
                <w:lang w:eastAsia="en-US" w:bidi="ar-SA"/>
              </w:rPr>
              <w:t>23. в. Дата исполнения:</w:t>
            </w:r>
            <w:r w:rsidRPr="00C66737">
              <w:rPr>
                <w:rFonts w:ascii="GHEA Grapalat" w:hAnsi="GHEA Grapalat" w:cs="Tahoma"/>
                <w:color w:val="000000"/>
                <w:sz w:val="20"/>
                <w:szCs w:val="20"/>
                <w:lang w:eastAsia="en-US" w:bidi="ar-SA"/>
              </w:rPr>
              <w:t>"___"</w:t>
            </w:r>
            <w:r w:rsidRPr="00C66737">
              <w:rPr>
                <w:rFonts w:ascii="GHEA Grapalat" w:hAnsi="GHEA Grapalat" w:cs="Sylfaen"/>
                <w:color w:val="000000"/>
                <w:sz w:val="20"/>
                <w:szCs w:val="20"/>
                <w:lang w:eastAsia="en-US" w:bidi="ar-SA"/>
              </w:rPr>
              <w:t>___</w:t>
            </w:r>
            <w:r w:rsidRPr="00C66737">
              <w:rPr>
                <w:rFonts w:ascii="GHEA Grapalat" w:hAnsi="GHEA Grapalat" w:cs="Tahoma"/>
                <w:color w:val="000000"/>
                <w:sz w:val="20"/>
                <w:szCs w:val="20"/>
                <w:lang w:eastAsia="en-US" w:bidi="ar-SA"/>
              </w:rPr>
              <w:t>20___</w:t>
            </w:r>
            <w:r w:rsidRPr="00C66737">
              <w:rPr>
                <w:rFonts w:ascii="GHEA Grapalat" w:hAnsi="GHEA Grapalat" w:cs="Sylfaen"/>
                <w:color w:val="000000"/>
                <w:sz w:val="20"/>
                <w:szCs w:val="20"/>
                <w:lang w:eastAsia="en-US" w:bidi="ar-SA"/>
              </w:rPr>
              <w:t>год</w:t>
            </w:r>
          </w:p>
          <w:p w14:paraId="23F698FB" w14:textId="77777777" w:rsidR="00C66737" w:rsidRPr="00C66737" w:rsidRDefault="00C66737" w:rsidP="00C66737">
            <w:pPr>
              <w:rPr>
                <w:rFonts w:ascii="GHEA Grapalat" w:hAnsi="GHEA Grapalat" w:cs="Sylfaen"/>
                <w:color w:val="000000"/>
                <w:sz w:val="20"/>
                <w:szCs w:val="20"/>
                <w:lang w:eastAsia="en-US" w:bidi="ar-SA"/>
              </w:rPr>
            </w:pPr>
          </w:p>
          <w:p w14:paraId="4657AD4D" w14:textId="77777777" w:rsidR="00C66737" w:rsidRPr="00C66737" w:rsidRDefault="00C66737" w:rsidP="00C66737">
            <w:pPr>
              <w:rPr>
                <w:rFonts w:ascii="GHEA Grapalat" w:hAnsi="GHEA Grapalat" w:cs="Sylfaen"/>
                <w:sz w:val="20"/>
                <w:szCs w:val="20"/>
                <w:lang w:eastAsia="en-US" w:bidi="ar-SA"/>
              </w:rPr>
            </w:pPr>
          </w:p>
          <w:p w14:paraId="2CA02DD4" w14:textId="77777777" w:rsidR="00C66737" w:rsidRPr="00C66737" w:rsidRDefault="00C66737" w:rsidP="00C66737">
            <w:pPr>
              <w:jc w:val="right"/>
              <w:rPr>
                <w:rFonts w:ascii="GHEA Grapalat" w:hAnsi="GHEA Grapalat" w:cs="Arial"/>
                <w:sz w:val="20"/>
                <w:szCs w:val="20"/>
                <w:lang w:eastAsia="en-US" w:bidi="ar-SA"/>
              </w:rPr>
            </w:pPr>
          </w:p>
        </w:tc>
      </w:tr>
    </w:tbl>
    <w:p w14:paraId="74B7220D" w14:textId="77777777" w:rsidR="00C66737" w:rsidRPr="00C66737" w:rsidRDefault="00C66737" w:rsidP="00C6673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eastAsia="en-US" w:bidi="ar-SA"/>
        </w:rPr>
      </w:pPr>
    </w:p>
    <w:p w14:paraId="30A2431C" w14:textId="77777777" w:rsidR="00C66737" w:rsidRPr="00C66737" w:rsidRDefault="00C66737" w:rsidP="00C6673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eastAsia="en-US" w:bidi="ar-SA"/>
        </w:rPr>
      </w:pPr>
    </w:p>
    <w:p w14:paraId="5BF562B6" w14:textId="77777777" w:rsidR="00C66737" w:rsidRPr="00C66737" w:rsidRDefault="00C66737" w:rsidP="00C6673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eastAsia="en-US" w:bidi="ar-SA"/>
        </w:rPr>
      </w:pPr>
    </w:p>
    <w:p w14:paraId="6FD8BC47" w14:textId="77777777" w:rsidR="00C66737" w:rsidRPr="00C66737" w:rsidRDefault="00C66737" w:rsidP="00C6673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eastAsia="en-US" w:bidi="ar-SA"/>
        </w:rPr>
      </w:pPr>
    </w:p>
    <w:p w14:paraId="68BBD9AA" w14:textId="77777777" w:rsidR="00C66737" w:rsidRPr="00C66737" w:rsidRDefault="00C66737" w:rsidP="00C6673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eastAsia="en-US" w:bidi="ar-SA"/>
        </w:rPr>
      </w:pPr>
    </w:p>
    <w:p w14:paraId="099A41ED" w14:textId="77777777" w:rsidR="00C66737" w:rsidRPr="00C66737" w:rsidRDefault="00C66737" w:rsidP="00C6673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eastAsia="en-US" w:bidi="ar-SA"/>
        </w:rPr>
      </w:pPr>
      <w:r w:rsidRPr="00C66737">
        <w:rPr>
          <w:rFonts w:ascii="GHEA Grapalat" w:hAnsi="GHEA Grapalat"/>
          <w:i/>
          <w:sz w:val="16"/>
          <w:lang w:val="hy-AM" w:eastAsia="en-US" w:bidi="ar-SA"/>
        </w:rPr>
        <w:t>* Письмо-запрос на оплату заполняется в соответствии с «Обязательными условиями и порядком заполнения письма-запроса на оплату», определенными в настоящем приглашении.</w:t>
      </w:r>
    </w:p>
    <w:p w14:paraId="56A368B1" w14:textId="3DE7CADB" w:rsidR="00D1795A" w:rsidRDefault="00C66737" w:rsidP="00C66737">
      <w:pPr>
        <w:widowControl w:val="0"/>
        <w:spacing w:after="160"/>
        <w:ind w:left="567" w:right="565"/>
        <w:jc w:val="center"/>
        <w:rPr>
          <w:rFonts w:ascii="Sylfaen" w:hAnsi="Sylfaen"/>
          <w:b/>
          <w:sz w:val="20"/>
          <w:szCs w:val="20"/>
        </w:rPr>
      </w:pPr>
      <w:r w:rsidRPr="00C66737">
        <w:rPr>
          <w:rFonts w:ascii="GHEA Grapalat" w:hAnsi="GHEA Grapalat"/>
          <w:b/>
          <w:lang w:val="hy-AM" w:eastAsia="en-US" w:bidi="ar-SA"/>
        </w:rPr>
        <w:br w:type="page"/>
      </w:r>
    </w:p>
    <w:p w14:paraId="14A32882" w14:textId="5255CA55" w:rsidR="00D1795A" w:rsidRDefault="00D1795A" w:rsidP="00B46D58">
      <w:pPr>
        <w:widowControl w:val="0"/>
        <w:spacing w:after="160"/>
        <w:ind w:left="567" w:right="565"/>
        <w:jc w:val="center"/>
        <w:rPr>
          <w:rFonts w:ascii="Sylfaen" w:hAnsi="Sylfaen"/>
          <w:b/>
          <w:sz w:val="20"/>
          <w:szCs w:val="20"/>
        </w:rPr>
      </w:pPr>
    </w:p>
    <w:p w14:paraId="4040072E" w14:textId="7360438E" w:rsidR="00D1795A" w:rsidRDefault="00D1795A" w:rsidP="00B46D58">
      <w:pPr>
        <w:widowControl w:val="0"/>
        <w:spacing w:after="160"/>
        <w:ind w:left="567" w:right="565"/>
        <w:jc w:val="center"/>
        <w:rPr>
          <w:rFonts w:ascii="Sylfaen" w:hAnsi="Sylfaen"/>
          <w:b/>
          <w:sz w:val="20"/>
          <w:szCs w:val="20"/>
        </w:rPr>
      </w:pPr>
    </w:p>
    <w:p w14:paraId="4F0C823D" w14:textId="2DED4E7B" w:rsidR="00D1795A" w:rsidRDefault="00D1795A" w:rsidP="00B46D58">
      <w:pPr>
        <w:widowControl w:val="0"/>
        <w:spacing w:after="160"/>
        <w:ind w:left="567" w:right="565"/>
        <w:jc w:val="center"/>
        <w:rPr>
          <w:rFonts w:ascii="Sylfaen" w:hAnsi="Sylfaen"/>
          <w:b/>
          <w:sz w:val="20"/>
          <w:szCs w:val="20"/>
        </w:rPr>
      </w:pPr>
    </w:p>
    <w:p w14:paraId="444E5FEA" w14:textId="77777777" w:rsidR="00BE2572" w:rsidRPr="00973E36" w:rsidRDefault="00BE2572" w:rsidP="00BE2572">
      <w:pPr>
        <w:widowControl w:val="0"/>
        <w:spacing w:after="160"/>
        <w:ind w:left="567" w:right="565"/>
        <w:jc w:val="center"/>
        <w:rPr>
          <w:rFonts w:ascii="Sylfaen" w:hAnsi="Sylfaen"/>
          <w:b/>
          <w:sz w:val="20"/>
          <w:szCs w:val="20"/>
        </w:rPr>
      </w:pPr>
      <w:r w:rsidRPr="00973E36">
        <w:rPr>
          <w:rFonts w:ascii="Sylfaen" w:hAnsi="Sylfaen"/>
          <w:b/>
          <w:sz w:val="20"/>
          <w:szCs w:val="20"/>
        </w:rPr>
        <w:t xml:space="preserve">Обязательные реквизиты платежного требования </w:t>
      </w:r>
      <w:r w:rsidRPr="00973E36">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973E36" w14:paraId="63E8E5FA" w14:textId="77777777" w:rsidTr="00D1302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27D6F"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7952D49A" w14:textId="77777777"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9B30A82" w14:textId="77777777"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Наличие указанного поля/</w:t>
            </w:r>
          </w:p>
          <w:p w14:paraId="64A71316" w14:textId="77777777"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894288D" w14:textId="77777777"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 xml:space="preserve">Требование о заполнении реквизита </w:t>
            </w:r>
          </w:p>
          <w:p w14:paraId="66E4A933" w14:textId="77777777"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D3BECA8" w14:textId="77777777"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Сторона,</w:t>
            </w:r>
          </w:p>
          <w:p w14:paraId="2EF2CEC9" w14:textId="77777777"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 xml:space="preserve">заполняющая реквизит </w:t>
            </w:r>
          </w:p>
          <w:p w14:paraId="33F3C246" w14:textId="77777777"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бенефициар или плательщик</w:t>
            </w:r>
          </w:p>
          <w:p w14:paraId="2970B552" w14:textId="77777777"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(в связи с процессом закупки)</w:t>
            </w:r>
          </w:p>
        </w:tc>
      </w:tr>
      <w:tr w:rsidR="00B138F3" w:rsidRPr="00973E36" w14:paraId="65C0BEB1" w14:textId="77777777" w:rsidTr="00D1302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B83D4" w14:textId="77777777"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28D5E51" w14:textId="77777777"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4681E77" w14:textId="77777777"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965C1A7" w14:textId="77777777"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FC2F86A" w14:textId="77777777" w:rsidR="00BE2572" w:rsidRPr="00973E36" w:rsidRDefault="00BE2572" w:rsidP="00D13026">
            <w:pPr>
              <w:widowControl w:val="0"/>
              <w:spacing w:after="120"/>
              <w:jc w:val="center"/>
              <w:rPr>
                <w:rFonts w:ascii="Sylfaen" w:hAnsi="Sylfaen"/>
                <w:b/>
                <w:sz w:val="20"/>
                <w:szCs w:val="20"/>
              </w:rPr>
            </w:pPr>
            <w:r w:rsidRPr="00973E36">
              <w:rPr>
                <w:rFonts w:ascii="Sylfaen" w:hAnsi="Sylfaen"/>
                <w:b/>
                <w:sz w:val="20"/>
                <w:szCs w:val="20"/>
              </w:rPr>
              <w:t>5</w:t>
            </w:r>
          </w:p>
        </w:tc>
      </w:tr>
      <w:tr w:rsidR="00B138F3" w:rsidRPr="00973E36" w14:paraId="1405E80B"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07161"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4EA715A"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10B5EBC"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3E58B8"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EDE5F96"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на документе заранее заполнено "Платежное требование"</w:t>
            </w:r>
          </w:p>
        </w:tc>
      </w:tr>
      <w:tr w:rsidR="00B138F3" w:rsidRPr="00973E36" w14:paraId="319681FE"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A3ACB6"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3F259D3B" w14:textId="77777777" w:rsidR="00BE2572" w:rsidRPr="00973E36" w:rsidRDefault="00BE2572" w:rsidP="00D13026">
            <w:pPr>
              <w:widowControl w:val="0"/>
              <w:spacing w:after="120"/>
              <w:jc w:val="both"/>
              <w:rPr>
                <w:rFonts w:ascii="Sylfaen" w:hAnsi="Sylfaen"/>
                <w:sz w:val="20"/>
                <w:szCs w:val="20"/>
              </w:rPr>
            </w:pPr>
            <w:r w:rsidRPr="00973E36">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10DB57B"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F7E961"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C102D5"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бенефициаром при представлении платежного требования в банк плательщика</w:t>
            </w:r>
          </w:p>
        </w:tc>
      </w:tr>
      <w:tr w:rsidR="00B138F3" w:rsidRPr="00973E36" w14:paraId="571091E4"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5B43A"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53E015CC" w14:textId="77777777" w:rsidR="00BE2572" w:rsidRPr="00973E36" w:rsidRDefault="00BE2572" w:rsidP="00D13026">
            <w:pPr>
              <w:widowControl w:val="0"/>
              <w:spacing w:after="120"/>
              <w:jc w:val="both"/>
              <w:rPr>
                <w:rFonts w:ascii="Sylfaen" w:hAnsi="Sylfaen"/>
                <w:sz w:val="20"/>
                <w:szCs w:val="20"/>
              </w:rPr>
            </w:pPr>
            <w:r w:rsidRPr="00973E36">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6B10F58"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693CF"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4E815B2B" w14:textId="77777777" w:rsidR="00BE2572" w:rsidRPr="00973E36" w:rsidRDefault="00BE2572" w:rsidP="00D13026">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3935AD5"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973E36" w14:paraId="08E0B5B4"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9C2FA"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3E79C0EB" w14:textId="77777777" w:rsidR="00BE2572" w:rsidRPr="00973E36" w:rsidRDefault="00BE2572" w:rsidP="00D13026">
            <w:pPr>
              <w:widowControl w:val="0"/>
              <w:spacing w:after="120"/>
              <w:jc w:val="both"/>
              <w:rPr>
                <w:rFonts w:ascii="Sylfaen" w:hAnsi="Sylfaen"/>
                <w:sz w:val="20"/>
                <w:szCs w:val="20"/>
              </w:rPr>
            </w:pPr>
            <w:r w:rsidRPr="00973E36">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FEAD7E1"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68AAC7"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7D6C7E8A"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3F63B3"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14:paraId="06880DB1"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A76E8B"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45488E28"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B826F33"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F0A2C3"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BA0E543"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14:paraId="04838FDF"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81E451"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0E20C6EE"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A7C4139"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DEFA5B"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243735F3"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номер банковского </w:t>
            </w:r>
            <w:r w:rsidRPr="00973E36">
              <w:rPr>
                <w:rFonts w:ascii="Sylfaen" w:hAnsi="Sylfaen"/>
                <w:sz w:val="20"/>
                <w:szCs w:val="20"/>
              </w:rPr>
              <w:lastRenderedPageBreak/>
              <w:t xml:space="preserve">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51D6A4A"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заполняется плательщиком</w:t>
            </w:r>
          </w:p>
        </w:tc>
      </w:tr>
      <w:tr w:rsidR="00B138F3" w:rsidRPr="00973E36" w14:paraId="557170AB"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332292"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32C21C99"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BCFE017"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D4A946"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096EB0E2"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6848865"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14:paraId="61439242"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FC3233"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151EC5D1"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8979CFE"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6EB3B5"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70F1151F"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BC43574"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14:paraId="2645280D"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4ED633"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037C55C5"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F32821"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57515B"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5AD8E1F4"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D613BEF"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14:paraId="2B486FAA"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1E4799"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12ADA05C"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9EDB2DA"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F32F56"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726BBD6C"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A4EC781"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 заполняется)</w:t>
            </w:r>
          </w:p>
        </w:tc>
      </w:tr>
      <w:tr w:rsidR="00B138F3" w:rsidRPr="00973E36" w14:paraId="2ED4D1E2"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F09165"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6C0691DA"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31640F2"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C65B5C"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2FAB8AED"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2FD69E8"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14:paraId="673624C6"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849475"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3A401FAD"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наименование финансовой организации (филиала), обслуживающей </w:t>
            </w:r>
            <w:r w:rsidRPr="00973E36">
              <w:rPr>
                <w:rFonts w:ascii="Sylfaen" w:hAnsi="Sylfaen"/>
                <w:sz w:val="20"/>
                <w:szCs w:val="20"/>
              </w:rPr>
              <w:lastRenderedPageBreak/>
              <w:t xml:space="preserve">бенефициара </w:t>
            </w:r>
          </w:p>
        </w:tc>
        <w:tc>
          <w:tcPr>
            <w:tcW w:w="2050" w:type="dxa"/>
            <w:tcBorders>
              <w:top w:val="single" w:sz="4" w:space="0" w:color="auto"/>
              <w:left w:val="single" w:sz="4" w:space="0" w:color="auto"/>
              <w:bottom w:val="single" w:sz="4" w:space="0" w:color="auto"/>
              <w:right w:val="single" w:sz="4" w:space="0" w:color="auto"/>
            </w:tcBorders>
          </w:tcPr>
          <w:p w14:paraId="490BFB26"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BAECFB2"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62D946"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14:paraId="666B8DC1"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2DB1AC"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2B05E2FC"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BE1ACAC"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AA1522"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06F97A3E"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BD35B8A"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14:paraId="4152514A"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A1009"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33B60AD4"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9CA2D85"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1449A"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3EF17008"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F63C390"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плательщиком </w:t>
            </w:r>
          </w:p>
        </w:tc>
      </w:tr>
      <w:tr w:rsidR="00B138F3" w:rsidRPr="00973E36" w14:paraId="2041BB3B"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0565E4"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0022A5C9"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C3ECE36"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9BE52"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79870356"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B97F93F"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 заполняется и не применяется)</w:t>
            </w:r>
          </w:p>
        </w:tc>
      </w:tr>
      <w:tr w:rsidR="00B138F3" w:rsidRPr="00973E36" w14:paraId="38CAD825"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B89C01"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0945967A"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DAA7E11"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B33169"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57B5DD1"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плательщиком</w:t>
            </w:r>
          </w:p>
        </w:tc>
      </w:tr>
      <w:tr w:rsidR="00B138F3" w:rsidRPr="00973E36" w14:paraId="4F618B63"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2C647"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290D6C88"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30975FA"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FF9FC2"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5A0A834"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заранее заполняется бенефициаром — по приглашению</w:t>
            </w:r>
          </w:p>
        </w:tc>
      </w:tr>
      <w:tr w:rsidR="00B138F3" w:rsidRPr="00973E36" w14:paraId="578176F7"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2D2D27"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1C2A295B"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8814906"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DB312A"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1DF9E4C3"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6C9D1C7"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бенефициаром</w:t>
            </w:r>
          </w:p>
        </w:tc>
      </w:tr>
      <w:tr w:rsidR="00B138F3" w:rsidRPr="00973E36" w14:paraId="45196EFF"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BDBA00" w14:textId="77777777" w:rsidR="00BE2572" w:rsidRPr="00973E36" w:rsidDel="0010680B" w:rsidRDefault="00BE2572" w:rsidP="00D13026">
            <w:pPr>
              <w:widowControl w:val="0"/>
              <w:spacing w:after="120"/>
              <w:jc w:val="center"/>
              <w:rPr>
                <w:rFonts w:ascii="Sylfaen" w:hAnsi="Sylfaen"/>
                <w:sz w:val="20"/>
                <w:szCs w:val="20"/>
              </w:rPr>
            </w:pPr>
            <w:r w:rsidRPr="00973E36">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3595446D"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A6EECCE"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7F6131" w14:textId="77777777" w:rsidR="00BE2572" w:rsidRPr="00973E36" w:rsidRDefault="00BE2572" w:rsidP="00D13026">
            <w:pPr>
              <w:widowControl w:val="0"/>
              <w:spacing w:after="120"/>
              <w:jc w:val="center"/>
              <w:rPr>
                <w:rFonts w:ascii="Sylfaen" w:hAnsi="Sylfaen" w:cs="Sylfaen"/>
                <w:sz w:val="20"/>
                <w:szCs w:val="20"/>
              </w:rPr>
            </w:pPr>
            <w:r w:rsidRPr="00973E36">
              <w:rPr>
                <w:rFonts w:ascii="Sylfaen" w:hAnsi="Sylfaen"/>
                <w:sz w:val="20"/>
                <w:szCs w:val="20"/>
              </w:rPr>
              <w:t xml:space="preserve">обязательно </w:t>
            </w:r>
          </w:p>
          <w:p w14:paraId="4DC08425" w14:textId="77777777" w:rsidR="00BE2572" w:rsidRPr="00973E36" w:rsidRDefault="00BE2572" w:rsidP="00D13026">
            <w:pPr>
              <w:widowControl w:val="0"/>
              <w:spacing w:after="120"/>
              <w:jc w:val="center"/>
              <w:rPr>
                <w:rFonts w:ascii="Sylfaen" w:hAnsi="Sylfaen" w:cs="Sylfaen"/>
                <w:sz w:val="20"/>
                <w:szCs w:val="20"/>
              </w:rPr>
            </w:pPr>
            <w:r w:rsidRPr="00973E36">
              <w:rPr>
                <w:rFonts w:ascii="Sylfaen" w:hAnsi="Sylfaen"/>
                <w:sz w:val="20"/>
                <w:szCs w:val="20"/>
              </w:rPr>
              <w:t xml:space="preserve">заполняются слова "акцептованный платеж", </w:t>
            </w:r>
          </w:p>
          <w:p w14:paraId="6D9A5622"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что означает, что подписав </w:t>
            </w:r>
            <w:r w:rsidRPr="00973E36">
              <w:rPr>
                <w:rFonts w:ascii="Sylfaen" w:hAnsi="Sylfaen"/>
                <w:sz w:val="20"/>
                <w:szCs w:val="20"/>
              </w:rPr>
              <w:lastRenderedPageBreak/>
              <w:t xml:space="preserve">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4E73642"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 xml:space="preserve">заранее заполняется бенефициаром </w:t>
            </w:r>
          </w:p>
        </w:tc>
      </w:tr>
      <w:tr w:rsidR="00B138F3" w:rsidRPr="00973E36" w14:paraId="286AEA05"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4117D"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2BDFD4FC"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4FA82AA"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399A9"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42DAC36F"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5D884766"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027F83C"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бенефициаром</w:t>
            </w:r>
          </w:p>
        </w:tc>
      </w:tr>
      <w:tr w:rsidR="00B138F3" w:rsidRPr="00973E36" w14:paraId="7CF0AF18"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A07B96"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2FB2050E"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B78C293"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CD6F19"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5E2BE8EC"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5939394"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подписывается плательщиком или </w:t>
            </w:r>
          </w:p>
          <w:p w14:paraId="1991798C"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проставляется электронная подпись плательщика</w:t>
            </w:r>
          </w:p>
        </w:tc>
      </w:tr>
      <w:tr w:rsidR="00B138F3" w:rsidRPr="00973E36" w14:paraId="0B48109A"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7A379C"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43B43A4E"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42DABFB"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2BC0BC"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обязательно: </w:t>
            </w:r>
          </w:p>
          <w:p w14:paraId="048DAC37"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при наличии печати, когда плательщик представляет Требование в бумажной форме</w:t>
            </w:r>
          </w:p>
          <w:p w14:paraId="4A146B22" w14:textId="77777777" w:rsidR="00BE2572" w:rsidRPr="00973E36" w:rsidRDefault="00BE2572" w:rsidP="00D13026">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C5ED730"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скрепляется печатью плательщика </w:t>
            </w:r>
          </w:p>
          <w:p w14:paraId="2D720C21"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при представлении в бумажной форме</w:t>
            </w:r>
          </w:p>
        </w:tc>
      </w:tr>
      <w:tr w:rsidR="00B138F3" w:rsidRPr="00973E36" w14:paraId="042A77A3"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B1A9C7"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48CB1C39"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30683E2"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FE5264"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обязательно: </w:t>
            </w:r>
          </w:p>
          <w:p w14:paraId="06AB7F47"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C3E7C10"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подписывается бенефициаром</w:t>
            </w:r>
          </w:p>
        </w:tc>
      </w:tr>
      <w:tr w:rsidR="00B138F3" w:rsidRPr="00973E36" w14:paraId="46770B70"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3C6B93"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64F7CB8E"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148E8D2"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1878C9"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обязательно: </w:t>
            </w:r>
          </w:p>
          <w:p w14:paraId="06DE8F37"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328DC71"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скрепляется печатью бенефициара </w:t>
            </w:r>
          </w:p>
          <w:p w14:paraId="719D9C03"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при представлении в банк в бумажной форме</w:t>
            </w:r>
          </w:p>
        </w:tc>
      </w:tr>
      <w:tr w:rsidR="00B138F3" w:rsidRPr="00973E36" w14:paraId="4FCD6365"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E9456"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48DA07A"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8523E1E"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25B78D"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7FFF6DF7"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2AA375" w14:textId="77777777" w:rsidR="00BE2572" w:rsidRPr="00973E36" w:rsidRDefault="00BE2572" w:rsidP="00D13026">
            <w:pPr>
              <w:widowControl w:val="0"/>
              <w:spacing w:after="120"/>
              <w:jc w:val="center"/>
              <w:rPr>
                <w:rFonts w:ascii="Sylfaen" w:hAnsi="Sylfaen"/>
                <w:sz w:val="20"/>
                <w:szCs w:val="20"/>
              </w:rPr>
            </w:pPr>
          </w:p>
        </w:tc>
      </w:tr>
      <w:tr w:rsidR="00B138F3" w:rsidRPr="00973E36" w14:paraId="000F50BC"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6AF3C2"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431619B1"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1E46854"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32DDD"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2D835ED6"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3DA12C8" w14:textId="77777777" w:rsidR="00BE2572" w:rsidRPr="00973E36" w:rsidRDefault="00BE2572" w:rsidP="00D13026">
            <w:pPr>
              <w:widowControl w:val="0"/>
              <w:spacing w:after="120"/>
              <w:jc w:val="center"/>
              <w:rPr>
                <w:rFonts w:ascii="Sylfaen" w:hAnsi="Sylfaen"/>
                <w:sz w:val="20"/>
                <w:szCs w:val="20"/>
              </w:rPr>
            </w:pPr>
          </w:p>
        </w:tc>
      </w:tr>
      <w:tr w:rsidR="00B138F3" w:rsidRPr="00973E36" w14:paraId="5EB3133B"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98FA1C"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15BFFEC2"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19D1FE3"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DCFEEA"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p w14:paraId="502C1A5E"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FC78CC" w14:textId="77777777" w:rsidR="00BE2572" w:rsidRPr="00973E36" w:rsidRDefault="00BE2572" w:rsidP="00D13026">
            <w:pPr>
              <w:widowControl w:val="0"/>
              <w:spacing w:after="120"/>
              <w:jc w:val="center"/>
              <w:rPr>
                <w:rFonts w:ascii="Sylfaen" w:hAnsi="Sylfaen"/>
                <w:sz w:val="20"/>
                <w:szCs w:val="20"/>
              </w:rPr>
            </w:pPr>
          </w:p>
        </w:tc>
      </w:tr>
      <w:tr w:rsidR="00B138F3" w:rsidRPr="00973E36" w14:paraId="11DB0966"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F5B892"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6BB66F5C"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0DB10B6"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1CEC5B"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13A461E3"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44BFAA3" w14:textId="77777777" w:rsidR="00BE2572" w:rsidRPr="00973E36" w:rsidRDefault="00BE2572" w:rsidP="00D13026">
            <w:pPr>
              <w:widowControl w:val="0"/>
              <w:spacing w:after="120"/>
              <w:jc w:val="center"/>
              <w:rPr>
                <w:rFonts w:ascii="Sylfaen" w:hAnsi="Sylfaen"/>
                <w:sz w:val="20"/>
                <w:szCs w:val="20"/>
              </w:rPr>
            </w:pPr>
          </w:p>
        </w:tc>
      </w:tr>
      <w:tr w:rsidR="00B138F3" w:rsidRPr="00973E36" w14:paraId="47653468"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043ACA"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0C501BB9"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8442E7E"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B89101"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459FCFAB"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EEBA13" w14:textId="77777777" w:rsidR="00BE2572" w:rsidRPr="00973E36" w:rsidRDefault="00BE2572" w:rsidP="00D13026">
            <w:pPr>
              <w:widowControl w:val="0"/>
              <w:spacing w:after="120"/>
              <w:jc w:val="center"/>
              <w:rPr>
                <w:rFonts w:ascii="Sylfaen" w:hAnsi="Sylfaen"/>
                <w:sz w:val="20"/>
                <w:szCs w:val="20"/>
              </w:rPr>
            </w:pPr>
          </w:p>
        </w:tc>
      </w:tr>
      <w:tr w:rsidR="00FF3DE9" w:rsidRPr="00973E36" w14:paraId="571C31C1" w14:textId="77777777" w:rsidTr="00D130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985AE4"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3FE39FE4"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обслуживающей бенефициара финансовой организацией в </w:t>
            </w:r>
            <w:r w:rsidRPr="00973E36">
              <w:rPr>
                <w:rFonts w:ascii="Sylfaen" w:hAnsi="Sylfaen"/>
                <w:sz w:val="20"/>
                <w:szCs w:val="20"/>
              </w:rPr>
              <w:lastRenderedPageBreak/>
              <w:t>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A79B71C"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A727960"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необязательно</w:t>
            </w:r>
          </w:p>
          <w:p w14:paraId="24A7274D" w14:textId="77777777" w:rsidR="00BE2572" w:rsidRPr="00973E36" w:rsidRDefault="00BE2572" w:rsidP="00D13026">
            <w:pPr>
              <w:widowControl w:val="0"/>
              <w:spacing w:after="120"/>
              <w:jc w:val="center"/>
              <w:rPr>
                <w:rFonts w:ascii="Sylfaen" w:hAnsi="Sylfaen"/>
                <w:sz w:val="20"/>
                <w:szCs w:val="20"/>
              </w:rPr>
            </w:pPr>
            <w:r w:rsidRPr="00973E36">
              <w:rPr>
                <w:rFonts w:ascii="Sylfaen" w:hAnsi="Sylfaen"/>
                <w:sz w:val="20"/>
                <w:szCs w:val="20"/>
              </w:rPr>
              <w:t xml:space="preserve">заполняется при представлении Платежного требования последней [в обслуживающую бенефициара </w:t>
            </w:r>
            <w:r w:rsidRPr="00973E36">
              <w:rPr>
                <w:rFonts w:ascii="Sylfaen" w:hAnsi="Sylfaen"/>
                <w:sz w:val="20"/>
                <w:szCs w:val="20"/>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B9B7D21" w14:textId="77777777" w:rsidR="00BE2572" w:rsidRPr="00973E36" w:rsidRDefault="00BE2572" w:rsidP="00D13026">
            <w:pPr>
              <w:widowControl w:val="0"/>
              <w:spacing w:after="120"/>
              <w:jc w:val="center"/>
              <w:rPr>
                <w:rFonts w:ascii="Sylfaen" w:hAnsi="Sylfaen"/>
                <w:sz w:val="20"/>
                <w:szCs w:val="20"/>
              </w:rPr>
            </w:pPr>
          </w:p>
        </w:tc>
      </w:tr>
    </w:tbl>
    <w:p w14:paraId="6FAD9FFD" w14:textId="77777777" w:rsidR="00BE2572" w:rsidRPr="00973E36" w:rsidRDefault="00BE2572" w:rsidP="00BE2572">
      <w:pPr>
        <w:widowControl w:val="0"/>
        <w:spacing w:after="160"/>
        <w:ind w:left="567" w:right="565"/>
        <w:jc w:val="center"/>
        <w:rPr>
          <w:rFonts w:ascii="Sylfaen" w:hAnsi="Sylfaen"/>
          <w:b/>
          <w:sz w:val="20"/>
          <w:szCs w:val="20"/>
        </w:rPr>
      </w:pPr>
    </w:p>
    <w:p w14:paraId="72DF95CF" w14:textId="77777777" w:rsidR="00BE2572" w:rsidRPr="00973E36" w:rsidRDefault="00BE2572" w:rsidP="00BE2572">
      <w:pPr>
        <w:widowControl w:val="0"/>
        <w:spacing w:after="160"/>
        <w:ind w:left="567" w:right="565"/>
        <w:jc w:val="center"/>
        <w:rPr>
          <w:rFonts w:ascii="Sylfaen" w:hAnsi="Sylfaen"/>
          <w:b/>
          <w:sz w:val="20"/>
          <w:szCs w:val="20"/>
        </w:rPr>
      </w:pPr>
    </w:p>
    <w:p w14:paraId="06830B6E" w14:textId="77777777" w:rsidR="00BE2572" w:rsidRPr="006E07D4" w:rsidRDefault="00BE2572" w:rsidP="00BE2572">
      <w:pPr>
        <w:widowControl w:val="0"/>
        <w:spacing w:after="160"/>
        <w:ind w:left="567" w:right="565"/>
        <w:jc w:val="center"/>
        <w:rPr>
          <w:rFonts w:ascii="Sylfaen" w:hAnsi="Sylfaen"/>
          <w:b/>
          <w:sz w:val="20"/>
          <w:szCs w:val="20"/>
        </w:rPr>
      </w:pPr>
    </w:p>
    <w:p w14:paraId="6C5A3DB8" w14:textId="77777777" w:rsidR="00613026" w:rsidRPr="006E07D4" w:rsidRDefault="00613026" w:rsidP="00BE2572">
      <w:pPr>
        <w:widowControl w:val="0"/>
        <w:spacing w:after="160"/>
        <w:ind w:left="567" w:right="565"/>
        <w:jc w:val="center"/>
        <w:rPr>
          <w:rFonts w:ascii="Sylfaen" w:hAnsi="Sylfaen"/>
          <w:b/>
          <w:sz w:val="20"/>
          <w:szCs w:val="20"/>
        </w:rPr>
      </w:pPr>
    </w:p>
    <w:p w14:paraId="5CFEB5FA" w14:textId="77777777" w:rsidR="00613026" w:rsidRPr="006E07D4" w:rsidRDefault="00613026" w:rsidP="00BE2572">
      <w:pPr>
        <w:widowControl w:val="0"/>
        <w:spacing w:after="160"/>
        <w:ind w:left="567" w:right="565"/>
        <w:jc w:val="center"/>
        <w:rPr>
          <w:rFonts w:ascii="Sylfaen" w:hAnsi="Sylfaen"/>
          <w:b/>
          <w:sz w:val="20"/>
          <w:szCs w:val="20"/>
        </w:rPr>
      </w:pPr>
    </w:p>
    <w:p w14:paraId="329814A8" w14:textId="77777777" w:rsidR="00613026" w:rsidRPr="006E07D4" w:rsidRDefault="00613026" w:rsidP="00BE2572">
      <w:pPr>
        <w:widowControl w:val="0"/>
        <w:spacing w:after="160"/>
        <w:ind w:left="567" w:right="565"/>
        <w:jc w:val="center"/>
        <w:rPr>
          <w:rFonts w:ascii="Sylfaen" w:hAnsi="Sylfaen"/>
          <w:b/>
          <w:sz w:val="20"/>
          <w:szCs w:val="20"/>
        </w:rPr>
      </w:pPr>
    </w:p>
    <w:p w14:paraId="0F5D4CE6" w14:textId="77777777" w:rsidR="00613026" w:rsidRPr="006E07D4" w:rsidRDefault="00613026" w:rsidP="00BE2572">
      <w:pPr>
        <w:widowControl w:val="0"/>
        <w:spacing w:after="160"/>
        <w:ind w:left="567" w:right="565"/>
        <w:jc w:val="center"/>
        <w:rPr>
          <w:rFonts w:ascii="Sylfaen" w:hAnsi="Sylfaen"/>
          <w:b/>
          <w:sz w:val="20"/>
          <w:szCs w:val="20"/>
        </w:rPr>
      </w:pPr>
    </w:p>
    <w:p w14:paraId="095BBB32" w14:textId="77777777" w:rsidR="00613026" w:rsidRPr="006E07D4" w:rsidRDefault="00613026" w:rsidP="00BE2572">
      <w:pPr>
        <w:widowControl w:val="0"/>
        <w:spacing w:after="160"/>
        <w:ind w:left="567" w:right="565"/>
        <w:jc w:val="center"/>
        <w:rPr>
          <w:rFonts w:ascii="Sylfaen" w:hAnsi="Sylfaen"/>
          <w:b/>
          <w:sz w:val="20"/>
          <w:szCs w:val="20"/>
        </w:rPr>
      </w:pPr>
    </w:p>
    <w:p w14:paraId="1F292404" w14:textId="77777777" w:rsidR="00613026" w:rsidRPr="006E07D4" w:rsidRDefault="00613026" w:rsidP="00BE2572">
      <w:pPr>
        <w:widowControl w:val="0"/>
        <w:spacing w:after="160"/>
        <w:ind w:left="567" w:right="565"/>
        <w:jc w:val="center"/>
        <w:rPr>
          <w:rFonts w:ascii="Sylfaen" w:hAnsi="Sylfaen"/>
          <w:b/>
          <w:sz w:val="20"/>
          <w:szCs w:val="20"/>
        </w:rPr>
      </w:pPr>
    </w:p>
    <w:p w14:paraId="08575F6F" w14:textId="77777777" w:rsidR="00613026" w:rsidRPr="006E07D4" w:rsidRDefault="00613026" w:rsidP="00BE2572">
      <w:pPr>
        <w:widowControl w:val="0"/>
        <w:spacing w:after="160"/>
        <w:ind w:left="567" w:right="565"/>
        <w:jc w:val="center"/>
        <w:rPr>
          <w:rFonts w:ascii="Sylfaen" w:hAnsi="Sylfaen"/>
          <w:b/>
          <w:sz w:val="20"/>
          <w:szCs w:val="20"/>
        </w:rPr>
      </w:pPr>
    </w:p>
    <w:p w14:paraId="1AF4DEB9" w14:textId="77777777" w:rsidR="00613026" w:rsidRPr="006E07D4" w:rsidRDefault="00613026" w:rsidP="00BE2572">
      <w:pPr>
        <w:widowControl w:val="0"/>
        <w:spacing w:after="160"/>
        <w:ind w:left="567" w:right="565"/>
        <w:jc w:val="center"/>
        <w:rPr>
          <w:rFonts w:ascii="Sylfaen" w:hAnsi="Sylfaen"/>
          <w:b/>
          <w:sz w:val="20"/>
          <w:szCs w:val="20"/>
        </w:rPr>
      </w:pPr>
    </w:p>
    <w:p w14:paraId="3F1117EE" w14:textId="77777777" w:rsidR="00613026" w:rsidRPr="006E07D4" w:rsidRDefault="00613026" w:rsidP="00BE2572">
      <w:pPr>
        <w:widowControl w:val="0"/>
        <w:spacing w:after="160"/>
        <w:ind w:left="567" w:right="565"/>
        <w:jc w:val="center"/>
        <w:rPr>
          <w:rFonts w:ascii="Sylfaen" w:hAnsi="Sylfaen"/>
          <w:b/>
          <w:sz w:val="20"/>
          <w:szCs w:val="20"/>
        </w:rPr>
      </w:pPr>
    </w:p>
    <w:p w14:paraId="0DCFCC32" w14:textId="77777777" w:rsidR="00613026" w:rsidRPr="006E07D4" w:rsidRDefault="00613026" w:rsidP="00BE2572">
      <w:pPr>
        <w:widowControl w:val="0"/>
        <w:spacing w:after="160"/>
        <w:ind w:left="567" w:right="565"/>
        <w:jc w:val="center"/>
        <w:rPr>
          <w:rFonts w:ascii="Sylfaen" w:hAnsi="Sylfaen"/>
          <w:b/>
          <w:sz w:val="20"/>
          <w:szCs w:val="20"/>
        </w:rPr>
      </w:pPr>
    </w:p>
    <w:p w14:paraId="77D95F9F" w14:textId="77777777" w:rsidR="00613026" w:rsidRPr="006E07D4" w:rsidRDefault="00613026" w:rsidP="00BE2572">
      <w:pPr>
        <w:widowControl w:val="0"/>
        <w:spacing w:after="160"/>
        <w:ind w:left="567" w:right="565"/>
        <w:jc w:val="center"/>
        <w:rPr>
          <w:rFonts w:ascii="Sylfaen" w:hAnsi="Sylfaen"/>
          <w:b/>
          <w:sz w:val="20"/>
          <w:szCs w:val="20"/>
        </w:rPr>
      </w:pPr>
    </w:p>
    <w:p w14:paraId="69363F36" w14:textId="77777777" w:rsidR="00613026" w:rsidRPr="006E07D4" w:rsidRDefault="00613026" w:rsidP="00BE2572">
      <w:pPr>
        <w:widowControl w:val="0"/>
        <w:spacing w:after="160"/>
        <w:ind w:left="567" w:right="565"/>
        <w:jc w:val="center"/>
        <w:rPr>
          <w:rFonts w:ascii="Sylfaen" w:hAnsi="Sylfaen"/>
          <w:b/>
          <w:sz w:val="20"/>
          <w:szCs w:val="20"/>
        </w:rPr>
      </w:pPr>
    </w:p>
    <w:p w14:paraId="6123DC8C" w14:textId="77777777" w:rsidR="00613026" w:rsidRPr="006E07D4" w:rsidRDefault="00613026" w:rsidP="00BE2572">
      <w:pPr>
        <w:widowControl w:val="0"/>
        <w:spacing w:after="160"/>
        <w:ind w:left="567" w:right="565"/>
        <w:jc w:val="center"/>
        <w:rPr>
          <w:rFonts w:ascii="Sylfaen" w:hAnsi="Sylfaen"/>
          <w:b/>
          <w:sz w:val="20"/>
          <w:szCs w:val="20"/>
        </w:rPr>
      </w:pPr>
    </w:p>
    <w:p w14:paraId="37D0D036" w14:textId="77777777" w:rsidR="00613026" w:rsidRPr="006E07D4" w:rsidRDefault="00613026" w:rsidP="00BE2572">
      <w:pPr>
        <w:widowControl w:val="0"/>
        <w:spacing w:after="160"/>
        <w:ind w:left="567" w:right="565"/>
        <w:jc w:val="center"/>
        <w:rPr>
          <w:rFonts w:ascii="Sylfaen" w:hAnsi="Sylfaen"/>
          <w:b/>
          <w:sz w:val="20"/>
          <w:szCs w:val="20"/>
        </w:rPr>
      </w:pPr>
    </w:p>
    <w:p w14:paraId="60D069ED" w14:textId="77777777" w:rsidR="00613026" w:rsidRPr="006E07D4" w:rsidRDefault="00613026" w:rsidP="00BE2572">
      <w:pPr>
        <w:widowControl w:val="0"/>
        <w:spacing w:after="160"/>
        <w:ind w:left="567" w:right="565"/>
        <w:jc w:val="center"/>
        <w:rPr>
          <w:rFonts w:ascii="Sylfaen" w:hAnsi="Sylfaen"/>
          <w:b/>
          <w:sz w:val="20"/>
          <w:szCs w:val="20"/>
        </w:rPr>
      </w:pPr>
    </w:p>
    <w:p w14:paraId="367C9FC9" w14:textId="77777777" w:rsidR="00613026" w:rsidRPr="006E07D4" w:rsidRDefault="00613026" w:rsidP="00BE2572">
      <w:pPr>
        <w:widowControl w:val="0"/>
        <w:spacing w:after="160"/>
        <w:ind w:left="567" w:right="565"/>
        <w:jc w:val="center"/>
        <w:rPr>
          <w:rFonts w:ascii="Sylfaen" w:hAnsi="Sylfaen"/>
          <w:b/>
          <w:sz w:val="20"/>
          <w:szCs w:val="20"/>
        </w:rPr>
      </w:pPr>
    </w:p>
    <w:p w14:paraId="660AB111" w14:textId="77777777" w:rsidR="00613026" w:rsidRPr="006E07D4" w:rsidRDefault="00613026" w:rsidP="00BE2572">
      <w:pPr>
        <w:widowControl w:val="0"/>
        <w:spacing w:after="160"/>
        <w:ind w:left="567" w:right="565"/>
        <w:jc w:val="center"/>
        <w:rPr>
          <w:rFonts w:ascii="Sylfaen" w:hAnsi="Sylfaen"/>
          <w:b/>
          <w:sz w:val="20"/>
          <w:szCs w:val="20"/>
        </w:rPr>
      </w:pPr>
    </w:p>
    <w:p w14:paraId="4337CB37" w14:textId="77777777" w:rsidR="00613026" w:rsidRPr="006E07D4" w:rsidRDefault="00613026" w:rsidP="00BE2572">
      <w:pPr>
        <w:widowControl w:val="0"/>
        <w:spacing w:after="160"/>
        <w:ind w:left="567" w:right="565"/>
        <w:jc w:val="center"/>
        <w:rPr>
          <w:rFonts w:ascii="Sylfaen" w:hAnsi="Sylfaen"/>
          <w:b/>
          <w:sz w:val="20"/>
          <w:szCs w:val="20"/>
        </w:rPr>
      </w:pPr>
    </w:p>
    <w:p w14:paraId="4E7BE85A" w14:textId="77777777" w:rsidR="00613026" w:rsidRPr="006E07D4" w:rsidRDefault="00613026" w:rsidP="00BE2572">
      <w:pPr>
        <w:widowControl w:val="0"/>
        <w:spacing w:after="160"/>
        <w:ind w:left="567" w:right="565"/>
        <w:jc w:val="center"/>
        <w:rPr>
          <w:rFonts w:ascii="Sylfaen" w:hAnsi="Sylfaen"/>
          <w:b/>
          <w:sz w:val="20"/>
          <w:szCs w:val="20"/>
        </w:rPr>
      </w:pPr>
    </w:p>
    <w:p w14:paraId="028DA9B4" w14:textId="77777777" w:rsidR="00613026" w:rsidRPr="006E07D4" w:rsidRDefault="00613026" w:rsidP="00BE2572">
      <w:pPr>
        <w:widowControl w:val="0"/>
        <w:spacing w:after="160"/>
        <w:ind w:left="567" w:right="565"/>
        <w:jc w:val="center"/>
        <w:rPr>
          <w:rFonts w:ascii="Sylfaen" w:hAnsi="Sylfaen"/>
          <w:b/>
          <w:sz w:val="20"/>
          <w:szCs w:val="20"/>
        </w:rPr>
      </w:pPr>
    </w:p>
    <w:p w14:paraId="0FB40C2D" w14:textId="77777777" w:rsidR="00613026" w:rsidRPr="006E07D4" w:rsidRDefault="00613026" w:rsidP="00BE2572">
      <w:pPr>
        <w:widowControl w:val="0"/>
        <w:spacing w:after="160"/>
        <w:ind w:left="567" w:right="565"/>
        <w:jc w:val="center"/>
        <w:rPr>
          <w:rFonts w:ascii="Sylfaen" w:hAnsi="Sylfaen"/>
          <w:b/>
          <w:sz w:val="20"/>
          <w:szCs w:val="20"/>
        </w:rPr>
      </w:pPr>
    </w:p>
    <w:p w14:paraId="0943CD28" w14:textId="77777777" w:rsidR="00613026" w:rsidRPr="006E07D4" w:rsidRDefault="00613026" w:rsidP="00BE2572">
      <w:pPr>
        <w:widowControl w:val="0"/>
        <w:spacing w:after="160"/>
        <w:ind w:left="567" w:right="565"/>
        <w:jc w:val="center"/>
        <w:rPr>
          <w:rFonts w:ascii="Sylfaen" w:hAnsi="Sylfaen"/>
          <w:b/>
          <w:sz w:val="20"/>
          <w:szCs w:val="20"/>
        </w:rPr>
      </w:pPr>
    </w:p>
    <w:p w14:paraId="0922217F" w14:textId="77777777" w:rsidR="00BE2572" w:rsidRPr="00973E36" w:rsidRDefault="00BE2572" w:rsidP="00BE2572">
      <w:pPr>
        <w:widowControl w:val="0"/>
        <w:spacing w:after="160"/>
        <w:ind w:left="567" w:right="565"/>
        <w:jc w:val="center"/>
        <w:rPr>
          <w:rFonts w:ascii="Sylfaen" w:hAnsi="Sylfaen"/>
          <w:b/>
          <w:sz w:val="20"/>
          <w:szCs w:val="20"/>
        </w:rPr>
      </w:pPr>
    </w:p>
    <w:p w14:paraId="7D6BADD2" w14:textId="77777777" w:rsidR="001005B0" w:rsidRPr="00973E36" w:rsidRDefault="001005B0" w:rsidP="00641FDD">
      <w:pPr>
        <w:widowControl w:val="0"/>
        <w:spacing w:after="160"/>
        <w:jc w:val="both"/>
        <w:rPr>
          <w:rFonts w:ascii="Sylfaen" w:hAnsi="Sylfaen"/>
          <w:sz w:val="20"/>
          <w:szCs w:val="20"/>
        </w:rPr>
      </w:pPr>
    </w:p>
    <w:p w14:paraId="26F84355" w14:textId="77777777" w:rsidR="00071D1C" w:rsidRPr="00973E36" w:rsidRDefault="00B2572B" w:rsidP="00333266">
      <w:pPr>
        <w:pStyle w:val="31"/>
        <w:widowControl w:val="0"/>
        <w:spacing w:after="160" w:line="240" w:lineRule="auto"/>
        <w:jc w:val="right"/>
        <w:rPr>
          <w:rFonts w:ascii="Sylfaen" w:hAnsi="Sylfaen" w:cs="Sylfaen"/>
          <w:b/>
        </w:rPr>
      </w:pPr>
      <w:r w:rsidRPr="00973E36">
        <w:rPr>
          <w:rFonts w:ascii="Sylfaen" w:hAnsi="Sylfaen"/>
          <w:b/>
        </w:rPr>
        <w:t xml:space="preserve">Приложение № </w:t>
      </w:r>
      <w:r w:rsidR="004A51CE" w:rsidRPr="00973E36">
        <w:rPr>
          <w:rFonts w:ascii="Sylfaen" w:hAnsi="Sylfaen"/>
          <w:b/>
        </w:rPr>
        <w:t>6</w:t>
      </w:r>
    </w:p>
    <w:p w14:paraId="1D3BD90A" w14:textId="5A0B624E" w:rsidR="00234A3E" w:rsidRPr="00234A3E" w:rsidRDefault="00071D1C" w:rsidP="00234A3E">
      <w:pPr>
        <w:jc w:val="right"/>
        <w:rPr>
          <w:rFonts w:ascii="Sylfaen" w:hAnsi="Sylfaen"/>
          <w:sz w:val="20"/>
          <w:szCs w:val="20"/>
        </w:rPr>
      </w:pPr>
      <w:r w:rsidRPr="00973E36">
        <w:rPr>
          <w:rFonts w:ascii="Sylfaen" w:hAnsi="Sylfaen"/>
          <w:b/>
          <w:sz w:val="20"/>
          <w:szCs w:val="20"/>
        </w:rPr>
        <w:t>к Приглашению на электронный аукцион</w:t>
      </w:r>
      <w:r w:rsidR="008D352C" w:rsidRPr="00973E36">
        <w:rPr>
          <w:rFonts w:ascii="Sylfaen" w:hAnsi="Sylfaen" w:cs="Sylfaen"/>
          <w:b/>
          <w:sz w:val="20"/>
          <w:szCs w:val="20"/>
        </w:rPr>
        <w:br/>
      </w:r>
      <w:r w:rsidRPr="00973E36">
        <w:rPr>
          <w:rFonts w:ascii="Sylfaen" w:hAnsi="Sylfaen"/>
          <w:b/>
          <w:sz w:val="20"/>
          <w:szCs w:val="20"/>
        </w:rPr>
        <w:t xml:space="preserve">под кодом </w:t>
      </w:r>
      <w:r w:rsidR="00A11843" w:rsidRPr="00A11843">
        <w:rPr>
          <w:rFonts w:ascii="Sylfaen" w:hAnsi="Sylfaen"/>
          <w:b/>
          <w:sz w:val="20"/>
          <w:szCs w:val="20"/>
        </w:rPr>
        <w:t xml:space="preserve">   </w:t>
      </w:r>
      <w:r w:rsidR="00DB6286">
        <w:rPr>
          <w:rFonts w:ascii="Sylfaen" w:hAnsi="Sylfaen"/>
          <w:sz w:val="20"/>
          <w:szCs w:val="20"/>
        </w:rPr>
        <w:t>-</w:t>
      </w:r>
      <w:r w:rsidR="002D0E7F" w:rsidRPr="002D0E7F">
        <w:rPr>
          <w:rFonts w:ascii="Sylfaen" w:hAnsi="Sylfaen"/>
          <w:sz w:val="20"/>
          <w:szCs w:val="20"/>
        </w:rPr>
        <w:t xml:space="preserve"> </w:t>
      </w:r>
      <w:r w:rsidR="00234A3E" w:rsidRPr="00234A3E">
        <w:rPr>
          <w:rFonts w:ascii="Sylfaen" w:hAnsi="Sylfaen"/>
          <w:sz w:val="20"/>
          <w:szCs w:val="20"/>
        </w:rPr>
        <w:t>ЦЦПМП</w:t>
      </w:r>
      <w:r w:rsidR="00234A3E" w:rsidRPr="00234A3E">
        <w:rPr>
          <w:rFonts w:ascii="Sylfaen" w:hAnsi="Sylfaen"/>
          <w:i/>
          <w:sz w:val="20"/>
          <w:szCs w:val="20"/>
          <w:lang w:val="af-ZA"/>
        </w:rPr>
        <w:t xml:space="preserve"> </w:t>
      </w:r>
      <w:r w:rsidR="00234A3E" w:rsidRPr="00234A3E">
        <w:rPr>
          <w:rFonts w:ascii="Sylfaen" w:hAnsi="Sylfaen"/>
          <w:sz w:val="20"/>
          <w:szCs w:val="20"/>
        </w:rPr>
        <w:t>-</w:t>
      </w:r>
      <w:r w:rsidR="00234A3E" w:rsidRPr="00234A3E">
        <w:rPr>
          <w:rFonts w:ascii="Sylfaen" w:hAnsi="Sylfaen"/>
          <w:sz w:val="20"/>
          <w:szCs w:val="20"/>
          <w:lang w:val="en-US"/>
        </w:rPr>
        <w:t>GHAPDZB</w:t>
      </w:r>
      <w:r w:rsidR="00234A3E" w:rsidRPr="00234A3E">
        <w:rPr>
          <w:rFonts w:ascii="Sylfaen" w:hAnsi="Sylfaen"/>
          <w:sz w:val="20"/>
          <w:szCs w:val="20"/>
        </w:rPr>
        <w:t xml:space="preserve"> -</w:t>
      </w:r>
      <w:r w:rsidR="00803067" w:rsidRPr="00803067">
        <w:rPr>
          <w:rFonts w:ascii="Sylfaen" w:hAnsi="Sylfaen"/>
          <w:sz w:val="20"/>
          <w:szCs w:val="20"/>
        </w:rPr>
        <w:t>24/01</w:t>
      </w:r>
    </w:p>
    <w:p w14:paraId="1C022136" w14:textId="77777777" w:rsidR="008D352C" w:rsidRPr="006E07D4" w:rsidRDefault="008D352C" w:rsidP="00B46D58">
      <w:pPr>
        <w:widowControl w:val="0"/>
        <w:spacing w:after="160"/>
        <w:ind w:left="-142" w:firstLine="142"/>
        <w:jc w:val="center"/>
        <w:rPr>
          <w:rFonts w:ascii="Sylfaen" w:hAnsi="Sylfaen"/>
          <w:i/>
          <w:sz w:val="20"/>
          <w:szCs w:val="20"/>
        </w:rPr>
      </w:pPr>
    </w:p>
    <w:p w14:paraId="18C0E086" w14:textId="77777777" w:rsidR="00071D1C" w:rsidRPr="00973E36" w:rsidRDefault="00071D1C" w:rsidP="00B46D58">
      <w:pPr>
        <w:widowControl w:val="0"/>
        <w:spacing w:after="160"/>
        <w:ind w:left="-142" w:firstLine="142"/>
        <w:jc w:val="center"/>
        <w:rPr>
          <w:rFonts w:ascii="Sylfaen" w:hAnsi="Sylfaen"/>
          <w:b/>
          <w:sz w:val="20"/>
          <w:szCs w:val="20"/>
        </w:rPr>
      </w:pPr>
      <w:r w:rsidRPr="00973E36">
        <w:rPr>
          <w:rFonts w:ascii="Sylfaen" w:hAnsi="Sylfaen"/>
          <w:b/>
          <w:sz w:val="20"/>
          <w:szCs w:val="20"/>
        </w:rPr>
        <w:t xml:space="preserve">ДОГОВОР </w:t>
      </w:r>
    </w:p>
    <w:p w14:paraId="3A72283B" w14:textId="77777777" w:rsidR="00071D1C" w:rsidRPr="00973E36" w:rsidRDefault="00071D1C" w:rsidP="00B46D58">
      <w:pPr>
        <w:widowControl w:val="0"/>
        <w:spacing w:after="160"/>
        <w:ind w:left="-142" w:firstLine="142"/>
        <w:jc w:val="center"/>
        <w:rPr>
          <w:rFonts w:ascii="Sylfaen" w:hAnsi="Sylfaen" w:cs="Times Armenian"/>
          <w:b/>
          <w:sz w:val="20"/>
          <w:szCs w:val="20"/>
        </w:rPr>
      </w:pPr>
      <w:r w:rsidRPr="00973E36">
        <w:rPr>
          <w:rFonts w:ascii="Sylfaen" w:hAnsi="Sylfaen"/>
          <w:b/>
          <w:sz w:val="20"/>
          <w:szCs w:val="20"/>
        </w:rPr>
        <w:t>ПОСТАВК</w:t>
      </w:r>
      <w:r w:rsidR="00F15CED" w:rsidRPr="00973E36">
        <w:rPr>
          <w:rFonts w:ascii="Sylfaen" w:hAnsi="Sylfaen"/>
          <w:b/>
          <w:sz w:val="20"/>
          <w:szCs w:val="20"/>
        </w:rPr>
        <w:t xml:space="preserve">И ТОВАРА </w:t>
      </w:r>
    </w:p>
    <w:p w14:paraId="487E3813" w14:textId="35935062" w:rsidR="00234A3E" w:rsidRPr="00234A3E" w:rsidRDefault="00071D1C" w:rsidP="00234A3E">
      <w:pPr>
        <w:jc w:val="center"/>
        <w:rPr>
          <w:rFonts w:ascii="Sylfaen" w:hAnsi="Sylfaen"/>
          <w:sz w:val="20"/>
          <w:szCs w:val="20"/>
        </w:rPr>
      </w:pPr>
      <w:r w:rsidRPr="00973E36">
        <w:rPr>
          <w:rFonts w:ascii="Sylfaen" w:hAnsi="Sylfaen"/>
          <w:b/>
          <w:sz w:val="20"/>
          <w:szCs w:val="20"/>
        </w:rPr>
        <w:t xml:space="preserve">№ </w:t>
      </w:r>
      <w:r w:rsidR="00A11843" w:rsidRPr="00B1792E">
        <w:rPr>
          <w:rFonts w:ascii="Sylfaen" w:hAnsi="Sylfaen"/>
          <w:b/>
          <w:sz w:val="20"/>
          <w:szCs w:val="20"/>
        </w:rPr>
        <w:t xml:space="preserve">  </w:t>
      </w:r>
      <w:r w:rsidR="00DB6286">
        <w:rPr>
          <w:rFonts w:ascii="Sylfaen" w:hAnsi="Sylfaen"/>
          <w:sz w:val="20"/>
          <w:szCs w:val="20"/>
        </w:rPr>
        <w:t>-</w:t>
      </w:r>
      <w:r w:rsidR="002D0E7F" w:rsidRPr="002D0E7F">
        <w:rPr>
          <w:rFonts w:ascii="Sylfaen" w:hAnsi="Sylfaen"/>
          <w:sz w:val="20"/>
          <w:szCs w:val="20"/>
        </w:rPr>
        <w:t xml:space="preserve"> </w:t>
      </w:r>
      <w:r w:rsidR="00234A3E" w:rsidRPr="00234A3E">
        <w:rPr>
          <w:rFonts w:ascii="Sylfaen" w:hAnsi="Sylfaen"/>
          <w:sz w:val="20"/>
          <w:szCs w:val="20"/>
        </w:rPr>
        <w:t>ЦЦПМП</w:t>
      </w:r>
      <w:r w:rsidR="00234A3E" w:rsidRPr="00234A3E">
        <w:rPr>
          <w:rFonts w:ascii="Sylfaen" w:hAnsi="Sylfaen"/>
          <w:i/>
          <w:sz w:val="20"/>
          <w:szCs w:val="20"/>
          <w:lang w:val="af-ZA"/>
        </w:rPr>
        <w:t xml:space="preserve"> </w:t>
      </w:r>
      <w:r w:rsidR="00234A3E" w:rsidRPr="00234A3E">
        <w:rPr>
          <w:rFonts w:ascii="Sylfaen" w:hAnsi="Sylfaen"/>
          <w:sz w:val="20"/>
          <w:szCs w:val="20"/>
        </w:rPr>
        <w:t>-</w:t>
      </w:r>
      <w:r w:rsidR="00234A3E" w:rsidRPr="00234A3E">
        <w:rPr>
          <w:rFonts w:ascii="Sylfaen" w:hAnsi="Sylfaen"/>
          <w:sz w:val="20"/>
          <w:szCs w:val="20"/>
          <w:lang w:val="en-US"/>
        </w:rPr>
        <w:t>GHAPDZB</w:t>
      </w:r>
      <w:r w:rsidR="00234A3E" w:rsidRPr="00234A3E">
        <w:rPr>
          <w:rFonts w:ascii="Sylfaen" w:hAnsi="Sylfaen"/>
          <w:sz w:val="20"/>
          <w:szCs w:val="20"/>
        </w:rPr>
        <w:t xml:space="preserve"> </w:t>
      </w:r>
      <w:r w:rsidR="00803067" w:rsidRPr="00803067">
        <w:rPr>
          <w:rFonts w:ascii="Sylfaen" w:hAnsi="Sylfaen"/>
          <w:sz w:val="20"/>
          <w:szCs w:val="20"/>
        </w:rPr>
        <w:t>24/01</w:t>
      </w:r>
    </w:p>
    <w:p w14:paraId="2D3A062C" w14:textId="77777777" w:rsidR="00DB6286" w:rsidRPr="00B1792E" w:rsidRDefault="00DB6286" w:rsidP="00DB6286">
      <w:pPr>
        <w:jc w:val="center"/>
        <w:rPr>
          <w:rFonts w:ascii="Sylfaen" w:hAnsi="Sylfaen"/>
          <w:sz w:val="20"/>
          <w:szCs w:val="20"/>
        </w:rPr>
      </w:pPr>
    </w:p>
    <w:p w14:paraId="260B9496" w14:textId="77777777" w:rsidR="00071D1C" w:rsidRPr="00973E36" w:rsidRDefault="00071D1C" w:rsidP="00333266">
      <w:pPr>
        <w:widowControl w:val="0"/>
        <w:spacing w:after="160"/>
        <w:ind w:left="-142" w:firstLine="142"/>
        <w:jc w:val="center"/>
        <w:rPr>
          <w:rFonts w:ascii="Sylfaen" w:hAnsi="Sylfaen" w:cs="Sylfaen"/>
          <w:sz w:val="20"/>
          <w:szCs w:val="20"/>
        </w:rPr>
      </w:pPr>
    </w:p>
    <w:tbl>
      <w:tblPr>
        <w:tblW w:w="0" w:type="auto"/>
        <w:tblLook w:val="04A0" w:firstRow="1" w:lastRow="0" w:firstColumn="1" w:lastColumn="0" w:noHBand="0" w:noVBand="1"/>
      </w:tblPr>
      <w:tblGrid>
        <w:gridCol w:w="4643"/>
        <w:gridCol w:w="4643"/>
      </w:tblGrid>
      <w:tr w:rsidR="00F15CED" w:rsidRPr="00973E36" w14:paraId="5976344E" w14:textId="77777777" w:rsidTr="00F15CED">
        <w:tc>
          <w:tcPr>
            <w:tcW w:w="4643" w:type="dxa"/>
          </w:tcPr>
          <w:p w14:paraId="255006BA" w14:textId="77777777" w:rsidR="00F15CED" w:rsidRPr="00973E36" w:rsidRDefault="00F83E0A" w:rsidP="00B46D58">
            <w:pPr>
              <w:widowControl w:val="0"/>
              <w:spacing w:after="160"/>
              <w:rPr>
                <w:rFonts w:ascii="Sylfaen" w:hAnsi="Sylfaen" w:cs="Sylfaen"/>
                <w:sz w:val="20"/>
                <w:szCs w:val="20"/>
                <w:lang w:val="en-US"/>
              </w:rPr>
            </w:pPr>
            <w:r w:rsidRPr="00973E36">
              <w:rPr>
                <w:rFonts w:ascii="Sylfaen" w:hAnsi="Sylfaen"/>
                <w:sz w:val="20"/>
                <w:szCs w:val="20"/>
              </w:rPr>
              <w:tab/>
            </w:r>
            <w:r w:rsidR="00333266" w:rsidRPr="00973E36">
              <w:rPr>
                <w:rFonts w:ascii="Sylfaen" w:hAnsi="Sylfaen"/>
                <w:sz w:val="20"/>
                <w:szCs w:val="20"/>
              </w:rPr>
              <w:t>Г</w:t>
            </w:r>
            <w:r w:rsidR="00333266" w:rsidRPr="00973E36">
              <w:rPr>
                <w:rFonts w:ascii="Sylfaen" w:hAnsi="Sylfaen"/>
                <w:sz w:val="20"/>
                <w:szCs w:val="20"/>
                <w:lang w:val="en-US"/>
              </w:rPr>
              <w:t>. Ереван</w:t>
            </w:r>
          </w:p>
        </w:tc>
        <w:tc>
          <w:tcPr>
            <w:tcW w:w="4643" w:type="dxa"/>
          </w:tcPr>
          <w:p w14:paraId="0A1EC4F2" w14:textId="77777777" w:rsidR="00F15CED" w:rsidRPr="00973E36" w:rsidRDefault="00F15CED" w:rsidP="00B46D58">
            <w:pPr>
              <w:widowControl w:val="0"/>
              <w:spacing w:after="160"/>
              <w:jc w:val="right"/>
              <w:rPr>
                <w:rFonts w:ascii="Sylfaen" w:hAnsi="Sylfaen" w:cs="Sylfaen"/>
                <w:sz w:val="20"/>
                <w:szCs w:val="20"/>
                <w:lang w:val="en-US"/>
              </w:rPr>
            </w:pPr>
            <w:r w:rsidRPr="00973E36">
              <w:rPr>
                <w:rFonts w:ascii="Sylfaen" w:hAnsi="Sylfaen"/>
                <w:sz w:val="20"/>
                <w:szCs w:val="20"/>
              </w:rPr>
              <w:t>"</w:t>
            </w:r>
            <w:r w:rsidR="00F83E0A" w:rsidRPr="00973E36">
              <w:rPr>
                <w:rFonts w:ascii="Sylfaen" w:hAnsi="Sylfaen"/>
                <w:sz w:val="20"/>
                <w:szCs w:val="20"/>
                <w:lang w:val="en-US"/>
              </w:rPr>
              <w:tab/>
            </w:r>
            <w:r w:rsidRPr="00973E36">
              <w:rPr>
                <w:rFonts w:ascii="Sylfaen" w:hAnsi="Sylfaen"/>
                <w:sz w:val="20"/>
                <w:szCs w:val="20"/>
              </w:rPr>
              <w:t xml:space="preserve">" </w:t>
            </w:r>
            <w:r w:rsidR="00F83E0A" w:rsidRPr="00973E36">
              <w:rPr>
                <w:rFonts w:ascii="Sylfaen" w:hAnsi="Sylfaen"/>
                <w:sz w:val="20"/>
                <w:szCs w:val="20"/>
                <w:lang w:val="en-US"/>
              </w:rPr>
              <w:tab/>
            </w:r>
            <w:r w:rsidRPr="00973E36">
              <w:rPr>
                <w:rFonts w:ascii="Sylfaen" w:hAnsi="Sylfaen"/>
                <w:sz w:val="20"/>
                <w:szCs w:val="20"/>
                <w:lang w:val="en-US"/>
              </w:rPr>
              <w:t xml:space="preserve"> </w:t>
            </w:r>
            <w:r w:rsidRPr="00973E36">
              <w:rPr>
                <w:rFonts w:ascii="Sylfaen" w:hAnsi="Sylfaen"/>
                <w:sz w:val="20"/>
                <w:szCs w:val="20"/>
              </w:rPr>
              <w:t>20</w:t>
            </w:r>
            <w:r w:rsidR="00F83E0A" w:rsidRPr="00973E36">
              <w:rPr>
                <w:rFonts w:ascii="Sylfaen" w:hAnsi="Sylfaen"/>
                <w:sz w:val="20"/>
                <w:szCs w:val="20"/>
                <w:lang w:val="en-US"/>
              </w:rPr>
              <w:tab/>
            </w:r>
            <w:r w:rsidRPr="00973E36">
              <w:rPr>
                <w:rFonts w:ascii="Sylfaen" w:hAnsi="Sylfaen"/>
                <w:sz w:val="20"/>
                <w:szCs w:val="20"/>
              </w:rPr>
              <w:t>г.</w:t>
            </w:r>
          </w:p>
        </w:tc>
      </w:tr>
    </w:tbl>
    <w:p w14:paraId="26C17D9D" w14:textId="77777777" w:rsidR="00071D1C" w:rsidRPr="00973E36" w:rsidRDefault="00071D1C" w:rsidP="00B46D58">
      <w:pPr>
        <w:widowControl w:val="0"/>
        <w:tabs>
          <w:tab w:val="left" w:pos="720"/>
          <w:tab w:val="left" w:pos="1440"/>
          <w:tab w:val="left" w:pos="8865"/>
        </w:tabs>
        <w:spacing w:after="160"/>
        <w:jc w:val="center"/>
        <w:rPr>
          <w:rFonts w:ascii="Sylfaen" w:hAnsi="Sylfaen" w:cs="Sylfaen"/>
          <w:sz w:val="20"/>
          <w:szCs w:val="20"/>
        </w:rPr>
      </w:pPr>
    </w:p>
    <w:p w14:paraId="67FCAB60" w14:textId="77777777" w:rsidR="00071D1C" w:rsidRPr="00613026" w:rsidRDefault="00AC4237" w:rsidP="00613026">
      <w:pPr>
        <w:widowControl w:val="0"/>
        <w:spacing w:after="160"/>
        <w:jc w:val="both"/>
        <w:rPr>
          <w:rFonts w:ascii="Sylfaen" w:hAnsi="Sylfaen"/>
          <w:sz w:val="20"/>
          <w:szCs w:val="20"/>
        </w:rPr>
      </w:pPr>
      <w:r w:rsidRPr="00AC4237">
        <w:rPr>
          <w:rFonts w:ascii="GHEA Grapalat" w:hAnsi="GHEA Grapalat"/>
          <w:i/>
        </w:rPr>
        <w:t>ГНКО</w:t>
      </w:r>
      <w:r w:rsidRPr="00AC4237">
        <w:rPr>
          <w:rFonts w:ascii="GHEA Grapalat" w:hAnsi="GHEA Grapalat"/>
          <w:i/>
          <w:lang w:val="af-ZA"/>
        </w:rPr>
        <w:t xml:space="preserve"> </w:t>
      </w:r>
      <w:r w:rsidR="001F7463" w:rsidRPr="001F7463">
        <w:rPr>
          <w:rFonts w:ascii="GHEA Grapalat" w:hAnsi="GHEA Grapalat"/>
          <w:i/>
          <w:lang w:val="af-ZA"/>
        </w:rPr>
        <w:t>«</w:t>
      </w:r>
      <w:r w:rsidR="001F7463" w:rsidRPr="001F7463">
        <w:rPr>
          <w:rFonts w:ascii="GHEA Grapalat" w:hAnsi="GHEA Grapalat"/>
          <w:i/>
        </w:rPr>
        <w:t xml:space="preserve"> Цовак</w:t>
      </w:r>
      <w:r w:rsidR="001F7463" w:rsidRPr="001F7463">
        <w:rPr>
          <w:rFonts w:ascii="GHEA Grapalat" w:hAnsi="GHEA Grapalat"/>
          <w:i/>
          <w:lang w:val="af-ZA"/>
        </w:rPr>
        <w:t>ский ЦПМП »</w:t>
      </w:r>
      <w:r w:rsidR="001F7463" w:rsidRPr="001F7463">
        <w:rPr>
          <w:rFonts w:ascii="GHEA Grapalat" w:hAnsi="GHEA Grapalat"/>
          <w:i/>
        </w:rPr>
        <w:t xml:space="preserve">, </w:t>
      </w:r>
      <w:r w:rsidR="00333266" w:rsidRPr="00973E36">
        <w:rPr>
          <w:rFonts w:ascii="Sylfaen" w:hAnsi="Sylfaen"/>
          <w:sz w:val="20"/>
          <w:szCs w:val="20"/>
        </w:rPr>
        <w:t xml:space="preserve">в лице </w:t>
      </w:r>
      <w:r w:rsidRPr="00AC4237">
        <w:rPr>
          <w:rFonts w:ascii="Sylfaen" w:hAnsi="Sylfaen"/>
          <w:sz w:val="20"/>
          <w:szCs w:val="20"/>
        </w:rPr>
        <w:t>А. Казаряна</w:t>
      </w:r>
      <w:r w:rsidR="006B3AE3" w:rsidRPr="00973E36">
        <w:rPr>
          <w:rFonts w:ascii="Sylfaen" w:hAnsi="Sylfaen"/>
          <w:sz w:val="20"/>
          <w:szCs w:val="20"/>
        </w:rPr>
        <w:t xml:space="preserve">, действующего на основании устава </w:t>
      </w:r>
      <w:r w:rsidR="00333266" w:rsidRPr="00973E36">
        <w:rPr>
          <w:rFonts w:ascii="Sylfaen" w:hAnsi="Sylfaen"/>
          <w:sz w:val="20"/>
          <w:szCs w:val="20"/>
        </w:rPr>
        <w:t>компании</w:t>
      </w:r>
      <w:r w:rsidR="006B3AE3" w:rsidRPr="00973E36">
        <w:rPr>
          <w:rFonts w:ascii="Sylfaen" w:hAnsi="Sylfaen"/>
          <w:sz w:val="20"/>
          <w:szCs w:val="20"/>
        </w:rPr>
        <w:t>, далее — "Покупатель", с одной стороны, и</w:t>
      </w:r>
      <w:r w:rsidR="00D5443D" w:rsidRPr="00973E36">
        <w:rPr>
          <w:rFonts w:ascii="Sylfaen" w:hAnsi="Sylfaen"/>
          <w:sz w:val="20"/>
          <w:szCs w:val="20"/>
        </w:rPr>
        <w:t xml:space="preserve"> </w:t>
      </w:r>
      <w:r w:rsidR="006B3AE3" w:rsidRPr="00973E36">
        <w:rPr>
          <w:rFonts w:ascii="Sylfaen" w:hAnsi="Sylfaen"/>
          <w:sz w:val="20"/>
          <w:szCs w:val="20"/>
        </w:rPr>
        <w:t>__________________, в лице директора</w:t>
      </w:r>
      <w:r w:rsidR="00D5443D" w:rsidRPr="00973E36">
        <w:rPr>
          <w:rFonts w:ascii="Sylfaen" w:hAnsi="Sylfaen"/>
          <w:sz w:val="20"/>
          <w:szCs w:val="20"/>
        </w:rPr>
        <w:t xml:space="preserve"> </w:t>
      </w:r>
      <w:r w:rsidR="006B3AE3" w:rsidRPr="00973E36">
        <w:rPr>
          <w:rFonts w:ascii="Sylfaen" w:hAnsi="Sylfaen"/>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63477CAE" w14:textId="77777777" w:rsidR="00071D1C" w:rsidRPr="00973E36" w:rsidRDefault="00071D1C" w:rsidP="00B46D58">
      <w:pPr>
        <w:widowControl w:val="0"/>
        <w:spacing w:after="160"/>
        <w:jc w:val="center"/>
        <w:rPr>
          <w:rFonts w:ascii="Sylfaen" w:hAnsi="Sylfaen" w:cs="Times Armenian"/>
          <w:b/>
          <w:sz w:val="20"/>
          <w:szCs w:val="20"/>
        </w:rPr>
      </w:pPr>
      <w:r w:rsidRPr="00973E36">
        <w:rPr>
          <w:rFonts w:ascii="Sylfaen" w:hAnsi="Sylfaen"/>
          <w:b/>
          <w:sz w:val="20"/>
          <w:szCs w:val="20"/>
        </w:rPr>
        <w:t>1. ПРЕДМЕТ ДОГОВОРА</w:t>
      </w:r>
    </w:p>
    <w:p w14:paraId="48871440" w14:textId="77777777" w:rsidR="00071D1C" w:rsidRPr="00613026" w:rsidRDefault="00071D1C" w:rsidP="00613026">
      <w:pPr>
        <w:widowControl w:val="0"/>
        <w:tabs>
          <w:tab w:val="left" w:pos="1134"/>
        </w:tabs>
        <w:spacing w:after="160"/>
        <w:ind w:firstLine="567"/>
        <w:jc w:val="both"/>
        <w:rPr>
          <w:rFonts w:ascii="Sylfaen" w:hAnsi="Sylfaen" w:cs="Times Armenian"/>
          <w:sz w:val="20"/>
          <w:szCs w:val="20"/>
        </w:rPr>
      </w:pPr>
      <w:r w:rsidRPr="00973E36">
        <w:rPr>
          <w:rFonts w:ascii="Sylfaen" w:hAnsi="Sylfaen"/>
          <w:sz w:val="20"/>
          <w:szCs w:val="20"/>
        </w:rPr>
        <w:t>1.1.</w:t>
      </w:r>
      <w:r w:rsidR="00F15CED" w:rsidRPr="00973E36">
        <w:rPr>
          <w:rFonts w:ascii="Sylfaen" w:hAnsi="Sylfaen"/>
          <w:sz w:val="20"/>
          <w:szCs w:val="20"/>
        </w:rPr>
        <w:tab/>
      </w:r>
      <w:r w:rsidRPr="00973E36">
        <w:rPr>
          <w:rFonts w:ascii="Sylfaen" w:hAnsi="Sylfaen"/>
          <w:spacing w:val="6"/>
          <w:sz w:val="20"/>
          <w:szCs w:val="20"/>
        </w:rPr>
        <w:t>Продавец обязуется в установленном настоящим Договором (далее</w:t>
      </w:r>
      <w:r w:rsidR="00F15CED" w:rsidRPr="00973E36">
        <w:rPr>
          <w:rFonts w:ascii="Sylfaen" w:hAnsi="Sylfaen" w:cs="Courier New"/>
          <w:spacing w:val="6"/>
          <w:sz w:val="20"/>
          <w:szCs w:val="20"/>
          <w:lang w:val="en-US"/>
        </w:rPr>
        <w:t> </w:t>
      </w:r>
      <w:r w:rsidRPr="00973E36">
        <w:rPr>
          <w:rFonts w:ascii="Sylfaen" w:hAnsi="Sylfaen"/>
          <w:spacing w:val="6"/>
          <w:sz w:val="20"/>
          <w:szCs w:val="20"/>
        </w:rPr>
        <w:t xml:space="preserve">— договор) </w:t>
      </w:r>
      <w:r w:rsidRPr="00973E36">
        <w:rPr>
          <w:rFonts w:ascii="Sylfaen" w:hAnsi="Sylfaen"/>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0120AA74" w14:textId="77777777" w:rsidR="00071D1C" w:rsidRPr="00973E36" w:rsidRDefault="00071D1C" w:rsidP="00B46D58">
      <w:pPr>
        <w:widowControl w:val="0"/>
        <w:spacing w:after="160"/>
        <w:jc w:val="center"/>
        <w:rPr>
          <w:rFonts w:ascii="Sylfaen" w:hAnsi="Sylfaen"/>
          <w:b/>
          <w:sz w:val="20"/>
          <w:szCs w:val="20"/>
        </w:rPr>
      </w:pPr>
      <w:r w:rsidRPr="00973E36">
        <w:rPr>
          <w:rFonts w:ascii="Sylfaen" w:hAnsi="Sylfaen"/>
          <w:b/>
          <w:sz w:val="20"/>
          <w:szCs w:val="20"/>
        </w:rPr>
        <w:t>2.ПРАВА И ОБЯЗАННОСТИ СТОРОН</w:t>
      </w:r>
    </w:p>
    <w:p w14:paraId="5D37D764" w14:textId="77777777" w:rsidR="00071D1C" w:rsidRPr="00973E36" w:rsidRDefault="00071D1C" w:rsidP="00B46D58">
      <w:pPr>
        <w:widowControl w:val="0"/>
        <w:tabs>
          <w:tab w:val="left" w:pos="1134"/>
        </w:tabs>
        <w:spacing w:after="160"/>
        <w:ind w:firstLine="567"/>
        <w:jc w:val="both"/>
        <w:rPr>
          <w:rFonts w:ascii="Sylfaen" w:hAnsi="Sylfaen"/>
          <w:b/>
          <w:sz w:val="20"/>
          <w:szCs w:val="20"/>
        </w:rPr>
      </w:pPr>
      <w:r w:rsidRPr="00973E36">
        <w:rPr>
          <w:rFonts w:ascii="Sylfaen" w:hAnsi="Sylfaen"/>
          <w:b/>
          <w:sz w:val="20"/>
          <w:szCs w:val="20"/>
        </w:rPr>
        <w:t>2.</w:t>
      </w:r>
      <w:r w:rsidR="009D71F8" w:rsidRPr="00973E36">
        <w:rPr>
          <w:rFonts w:ascii="Sylfaen" w:hAnsi="Sylfaen"/>
          <w:b/>
          <w:sz w:val="20"/>
          <w:szCs w:val="20"/>
        </w:rPr>
        <w:t>1.</w:t>
      </w:r>
      <w:r w:rsidR="009D71F8" w:rsidRPr="00973E36">
        <w:rPr>
          <w:rFonts w:ascii="Sylfaen" w:hAnsi="Sylfaen"/>
          <w:b/>
          <w:sz w:val="20"/>
          <w:szCs w:val="20"/>
        </w:rPr>
        <w:tab/>
      </w:r>
      <w:r w:rsidRPr="00973E36">
        <w:rPr>
          <w:rFonts w:ascii="Sylfaen" w:hAnsi="Sylfaen"/>
          <w:b/>
          <w:sz w:val="20"/>
          <w:szCs w:val="20"/>
        </w:rPr>
        <w:t>Покупатель имеет право:</w:t>
      </w:r>
    </w:p>
    <w:p w14:paraId="424EFA76"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Отказываться от товара в случае непоставки товара Продавцом в</w:t>
      </w:r>
      <w:r w:rsidR="005250C2" w:rsidRPr="00973E36">
        <w:rPr>
          <w:rFonts w:ascii="Sylfaen" w:hAnsi="Sylfaen" w:cs="Courier New"/>
          <w:sz w:val="20"/>
          <w:szCs w:val="20"/>
          <w:lang w:val="en-US"/>
        </w:rPr>
        <w:t> </w:t>
      </w:r>
      <w:r w:rsidRPr="00973E36">
        <w:rPr>
          <w:rFonts w:ascii="Sylfaen" w:hAnsi="Sylfaen"/>
          <w:sz w:val="20"/>
          <w:szCs w:val="20"/>
        </w:rPr>
        <w:t xml:space="preserve">установленный договором срок, если сроки поставки были нарушены более чем на </w:t>
      </w:r>
      <w:r w:rsidR="00333266" w:rsidRPr="00973E36">
        <w:rPr>
          <w:rFonts w:ascii="Sylfaen" w:hAnsi="Sylfaen"/>
          <w:sz w:val="20"/>
          <w:szCs w:val="20"/>
        </w:rPr>
        <w:t>10</w:t>
      </w:r>
      <w:r w:rsidRPr="00973E36">
        <w:rPr>
          <w:rFonts w:ascii="Sylfaen" w:hAnsi="Sylfaen"/>
          <w:sz w:val="20"/>
          <w:szCs w:val="20"/>
        </w:rPr>
        <w:t xml:space="preserve"> дней.</w:t>
      </w:r>
    </w:p>
    <w:p w14:paraId="6AEB4BB8"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5FC4BD4A"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а)</w:t>
      </w:r>
      <w:r w:rsidR="005250C2" w:rsidRPr="00973E36">
        <w:rPr>
          <w:rFonts w:ascii="Sylfaen" w:hAnsi="Sylfaen"/>
          <w:sz w:val="20"/>
          <w:szCs w:val="20"/>
        </w:rPr>
        <w:tab/>
      </w:r>
      <w:r w:rsidRPr="00973E36">
        <w:rPr>
          <w:rFonts w:ascii="Sylfaen" w:hAnsi="Sylfaen"/>
          <w:sz w:val="20"/>
          <w:szCs w:val="20"/>
        </w:rPr>
        <w:t>требовать возмещения расходов, произведенных им по причине ненадлежащего качества товара;</w:t>
      </w:r>
    </w:p>
    <w:p w14:paraId="199EAC02"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б)</w:t>
      </w:r>
      <w:r w:rsidR="005250C2" w:rsidRPr="00973E36">
        <w:rPr>
          <w:rFonts w:ascii="Sylfaen" w:hAnsi="Sylfaen"/>
          <w:sz w:val="20"/>
          <w:szCs w:val="20"/>
        </w:rPr>
        <w:tab/>
      </w:r>
      <w:r w:rsidRPr="00973E36">
        <w:rPr>
          <w:rFonts w:ascii="Sylfaen" w:hAnsi="Sylfaen"/>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77398052"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в)</w:t>
      </w:r>
      <w:r w:rsidR="005250C2" w:rsidRPr="00973E36">
        <w:rPr>
          <w:rFonts w:ascii="Sylfaen" w:hAnsi="Sylfaen"/>
          <w:sz w:val="20"/>
          <w:szCs w:val="20"/>
        </w:rPr>
        <w:tab/>
      </w:r>
      <w:r w:rsidRPr="00973E36">
        <w:rPr>
          <w:rFonts w:ascii="Sylfaen" w:hAnsi="Sylfaen"/>
          <w:sz w:val="20"/>
          <w:szCs w:val="20"/>
        </w:rPr>
        <w:t>отказываться от исполнения договора и требовать возврата уплаченной за товар суммы.</w:t>
      </w:r>
    </w:p>
    <w:p w14:paraId="73FCC172"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 xml:space="preserve">Если передан товар в количестве меньше оговоренного в договоре, то: </w:t>
      </w:r>
    </w:p>
    <w:p w14:paraId="429635C3"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а)</w:t>
      </w:r>
      <w:r w:rsidR="005250C2" w:rsidRPr="00973E36">
        <w:rPr>
          <w:rFonts w:ascii="Sylfaen" w:hAnsi="Sylfaen"/>
          <w:sz w:val="20"/>
          <w:szCs w:val="20"/>
        </w:rPr>
        <w:tab/>
      </w:r>
      <w:r w:rsidRPr="00973E36">
        <w:rPr>
          <w:rFonts w:ascii="Sylfaen" w:hAnsi="Sylfaen"/>
          <w:sz w:val="20"/>
          <w:szCs w:val="20"/>
        </w:rPr>
        <w:t>требовать восполнения недопереданного количества</w:t>
      </w:r>
      <w:r w:rsidR="00AA7117" w:rsidRPr="00973E36">
        <w:rPr>
          <w:rFonts w:ascii="Sylfaen" w:hAnsi="Sylfaen"/>
          <w:sz w:val="20"/>
          <w:szCs w:val="20"/>
        </w:rPr>
        <w:t xml:space="preserve"> </w:t>
      </w:r>
      <w:r w:rsidRPr="00973E36">
        <w:rPr>
          <w:rFonts w:ascii="Sylfaen" w:hAnsi="Sylfaen"/>
          <w:sz w:val="20"/>
          <w:szCs w:val="20"/>
        </w:rPr>
        <w:t>товара;</w:t>
      </w:r>
    </w:p>
    <w:p w14:paraId="179963B7"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б)</w:t>
      </w:r>
      <w:r w:rsidR="005250C2" w:rsidRPr="00973E36">
        <w:rPr>
          <w:rFonts w:ascii="Sylfaen" w:hAnsi="Sylfaen"/>
          <w:sz w:val="20"/>
          <w:szCs w:val="20"/>
        </w:rPr>
        <w:tab/>
      </w:r>
      <w:r w:rsidRPr="00973E36">
        <w:rPr>
          <w:rFonts w:ascii="Sylfaen" w:hAnsi="Sylfaen"/>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933034"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2.1.4</w:t>
      </w:r>
      <w:r w:rsidR="005250C2" w:rsidRPr="00973E36">
        <w:rPr>
          <w:rFonts w:ascii="Sylfaen" w:hAnsi="Sylfaen"/>
          <w:sz w:val="20"/>
          <w:szCs w:val="20"/>
        </w:rPr>
        <w:t>.</w:t>
      </w:r>
      <w:r w:rsidR="005250C2" w:rsidRPr="00973E36">
        <w:rPr>
          <w:rFonts w:ascii="Sylfaen" w:hAnsi="Sylfaen"/>
          <w:sz w:val="20"/>
          <w:szCs w:val="20"/>
        </w:rPr>
        <w:tab/>
      </w:r>
      <w:r w:rsidRPr="00973E36">
        <w:rPr>
          <w:rFonts w:ascii="Sylfaen" w:hAnsi="Sylfaen"/>
          <w:sz w:val="20"/>
          <w:szCs w:val="20"/>
        </w:rPr>
        <w:t>Если передан товар с нарушением условия его вида, по своему усмотрению:</w:t>
      </w:r>
    </w:p>
    <w:p w14:paraId="13AD3B19"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lastRenderedPageBreak/>
        <w:t>а)</w:t>
      </w:r>
      <w:r w:rsidR="005250C2" w:rsidRPr="00973E36">
        <w:rPr>
          <w:rFonts w:ascii="Sylfaen" w:hAnsi="Sylfaen"/>
          <w:sz w:val="20"/>
          <w:szCs w:val="20"/>
        </w:rPr>
        <w:tab/>
      </w:r>
      <w:r w:rsidRPr="00973E36">
        <w:rPr>
          <w:rFonts w:ascii="Sylfaen" w:hAnsi="Sylfaen"/>
          <w:sz w:val="20"/>
          <w:szCs w:val="20"/>
        </w:rPr>
        <w:t>принимать товар, соответствующий условию относительно его вида, и отказываться от остальных товаров;</w:t>
      </w:r>
    </w:p>
    <w:p w14:paraId="77C0D976"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б)</w:t>
      </w:r>
      <w:r w:rsidR="005250C2" w:rsidRPr="00973E36">
        <w:rPr>
          <w:rFonts w:ascii="Sylfaen" w:hAnsi="Sylfaen"/>
          <w:sz w:val="20"/>
          <w:szCs w:val="20"/>
        </w:rPr>
        <w:tab/>
      </w:r>
      <w:r w:rsidRPr="00973E36">
        <w:rPr>
          <w:rFonts w:ascii="Sylfaen" w:hAnsi="Sylfaen"/>
          <w:sz w:val="20"/>
          <w:szCs w:val="20"/>
        </w:rPr>
        <w:t xml:space="preserve">отказываться от всех переданных товаров и требовать уплаты пени, предусмотренной пунктом 6.2 договора; </w:t>
      </w:r>
    </w:p>
    <w:p w14:paraId="3C638A97"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в)</w:t>
      </w:r>
      <w:r w:rsidR="005250C2" w:rsidRPr="00973E36">
        <w:rPr>
          <w:rFonts w:ascii="Sylfaen" w:hAnsi="Sylfaen"/>
          <w:sz w:val="20"/>
          <w:szCs w:val="20"/>
        </w:rPr>
        <w:tab/>
      </w:r>
      <w:r w:rsidRPr="00973E36">
        <w:rPr>
          <w:rFonts w:ascii="Sylfaen" w:hAnsi="Sylfaen"/>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973E36">
        <w:rPr>
          <w:rFonts w:ascii="Sylfaen" w:hAnsi="Sylfaen" w:cs="Courier New"/>
          <w:sz w:val="20"/>
          <w:szCs w:val="20"/>
          <w:lang w:val="en-US"/>
        </w:rPr>
        <w:t> </w:t>
      </w:r>
      <w:r w:rsidRPr="00973E36">
        <w:rPr>
          <w:rFonts w:ascii="Sylfaen" w:hAnsi="Sylfaen"/>
          <w:sz w:val="20"/>
          <w:szCs w:val="20"/>
        </w:rPr>
        <w:t>виду.</w:t>
      </w:r>
    </w:p>
    <w:p w14:paraId="51C88D1C" w14:textId="77777777" w:rsidR="009E45F3"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3A734A" w:rsidRPr="00973E36">
        <w:rPr>
          <w:rFonts w:ascii="Sylfaen" w:hAnsi="Sylfaen"/>
          <w:sz w:val="20"/>
          <w:szCs w:val="20"/>
        </w:rPr>
        <w:t>5.</w:t>
      </w:r>
      <w:r w:rsidR="003A734A" w:rsidRPr="00973E36">
        <w:rPr>
          <w:rFonts w:ascii="Sylfaen" w:hAnsi="Sylfaen"/>
          <w:sz w:val="20"/>
          <w:szCs w:val="20"/>
        </w:rPr>
        <w:tab/>
      </w:r>
      <w:r w:rsidRPr="00973E36">
        <w:rPr>
          <w:rFonts w:ascii="Sylfaen" w:hAnsi="Sylfaen"/>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5DA453D"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AC30D5" w:rsidRPr="00973E36">
        <w:rPr>
          <w:rFonts w:ascii="Sylfaen" w:hAnsi="Sylfaen"/>
          <w:sz w:val="20"/>
          <w:szCs w:val="20"/>
        </w:rPr>
        <w:t>6.</w:t>
      </w:r>
      <w:r w:rsidR="00AC30D5" w:rsidRPr="00973E36">
        <w:rPr>
          <w:rFonts w:ascii="Sylfaen" w:hAnsi="Sylfaen"/>
          <w:sz w:val="20"/>
          <w:szCs w:val="20"/>
        </w:rPr>
        <w:tab/>
      </w:r>
      <w:r w:rsidRPr="00973E36">
        <w:rPr>
          <w:rFonts w:ascii="Sylfaen" w:hAnsi="Sylfaen"/>
          <w:sz w:val="20"/>
          <w:szCs w:val="20"/>
        </w:rPr>
        <w:t>Требовать у Продавца возмещения убытков, если Покупатель в</w:t>
      </w:r>
      <w:r w:rsidR="005250C2" w:rsidRPr="00973E36">
        <w:rPr>
          <w:rFonts w:ascii="Sylfaen" w:hAnsi="Sylfaen" w:cs="Courier New"/>
          <w:sz w:val="20"/>
          <w:szCs w:val="20"/>
          <w:lang w:val="en-US"/>
        </w:rPr>
        <w:t> </w:t>
      </w:r>
      <w:r w:rsidRPr="00973E36">
        <w:rPr>
          <w:rFonts w:ascii="Sylfaen" w:hAnsi="Sylfaen"/>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19EF55F"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AC30D5" w:rsidRPr="00973E36">
        <w:rPr>
          <w:rFonts w:ascii="Sylfaen" w:hAnsi="Sylfaen"/>
          <w:sz w:val="20"/>
          <w:szCs w:val="20"/>
        </w:rPr>
        <w:t>7.</w:t>
      </w:r>
      <w:r w:rsidR="00AC30D5" w:rsidRPr="00973E36">
        <w:rPr>
          <w:rFonts w:ascii="Sylfaen" w:hAnsi="Sylfaen"/>
          <w:sz w:val="20"/>
          <w:szCs w:val="20"/>
        </w:rPr>
        <w:tab/>
      </w:r>
      <w:r w:rsidRPr="00973E36">
        <w:rPr>
          <w:rFonts w:ascii="Sylfaen" w:hAnsi="Sylfaen"/>
          <w:sz w:val="20"/>
          <w:szCs w:val="20"/>
        </w:rPr>
        <w:t>В одностороннем порядке расторгать договор (полностью или частично), если Продавец существенным образом нарушил договор;</w:t>
      </w:r>
    </w:p>
    <w:p w14:paraId="7A3830E6"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2.1.7.</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Нарушение договора Продавцом считается существенным, если:</w:t>
      </w:r>
    </w:p>
    <w:p w14:paraId="58B8DD44"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а)</w:t>
      </w:r>
      <w:r w:rsidR="005250C2" w:rsidRPr="00973E36">
        <w:rPr>
          <w:rFonts w:ascii="Sylfaen" w:hAnsi="Sylfaen"/>
          <w:sz w:val="20"/>
          <w:szCs w:val="20"/>
        </w:rPr>
        <w:tab/>
      </w:r>
      <w:r w:rsidRPr="00973E36">
        <w:rPr>
          <w:rFonts w:ascii="Sylfaen" w:hAnsi="Sylfaen"/>
          <w:sz w:val="20"/>
          <w:szCs w:val="20"/>
        </w:rPr>
        <w:t>был поставлен товар ненадлежащего качества, который не может быть заменен в приемлемый для Покупателя срок;</w:t>
      </w:r>
    </w:p>
    <w:p w14:paraId="470D6154"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б)</w:t>
      </w:r>
      <w:r w:rsidR="005250C2" w:rsidRPr="00973E36">
        <w:rPr>
          <w:rFonts w:ascii="Sylfaen" w:hAnsi="Sylfaen"/>
          <w:sz w:val="20"/>
          <w:szCs w:val="20"/>
        </w:rPr>
        <w:tab/>
      </w:r>
      <w:r w:rsidRPr="00973E36">
        <w:rPr>
          <w:rFonts w:ascii="Sylfaen" w:hAnsi="Sylfaen"/>
          <w:sz w:val="20"/>
          <w:szCs w:val="20"/>
        </w:rPr>
        <w:t>сроки поставк</w:t>
      </w:r>
      <w:r w:rsidR="006A1566" w:rsidRPr="00973E36">
        <w:rPr>
          <w:rFonts w:ascii="Sylfaen" w:hAnsi="Sylfaen"/>
          <w:sz w:val="20"/>
          <w:szCs w:val="20"/>
        </w:rPr>
        <w:t>и товара нарушены более чем на 10</w:t>
      </w:r>
      <w:r w:rsidRPr="00973E36">
        <w:rPr>
          <w:rFonts w:ascii="Sylfaen" w:hAnsi="Sylfaen"/>
          <w:sz w:val="20"/>
          <w:szCs w:val="20"/>
        </w:rPr>
        <w:t>дней;</w:t>
      </w:r>
    </w:p>
    <w:p w14:paraId="675BB55F"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6E15CD" w:rsidRPr="00973E36">
        <w:rPr>
          <w:rFonts w:ascii="Sylfaen" w:hAnsi="Sylfaen"/>
          <w:sz w:val="20"/>
          <w:szCs w:val="20"/>
        </w:rPr>
        <w:t>8.</w:t>
      </w:r>
      <w:r w:rsidR="006E15CD" w:rsidRPr="00973E36">
        <w:rPr>
          <w:rFonts w:ascii="Sylfaen" w:hAnsi="Sylfaen"/>
          <w:sz w:val="20"/>
          <w:szCs w:val="20"/>
        </w:rPr>
        <w:tab/>
      </w:r>
      <w:r w:rsidRPr="00973E36">
        <w:rPr>
          <w:rFonts w:ascii="Sylfaen" w:hAnsi="Sylfaen"/>
          <w:sz w:val="20"/>
          <w:szCs w:val="20"/>
        </w:rPr>
        <w:t>Осматривать товар и незамедлительно уведомлять Продавца о</w:t>
      </w:r>
      <w:r w:rsidR="005250C2" w:rsidRPr="00973E36">
        <w:rPr>
          <w:rFonts w:ascii="Sylfaen" w:hAnsi="Sylfaen" w:cs="Courier New"/>
          <w:sz w:val="20"/>
          <w:szCs w:val="20"/>
          <w:lang w:val="en-US"/>
        </w:rPr>
        <w:t> </w:t>
      </w:r>
      <w:r w:rsidRPr="00973E36">
        <w:rPr>
          <w:rFonts w:ascii="Sylfaen" w:hAnsi="Sylfaen"/>
          <w:sz w:val="20"/>
          <w:szCs w:val="20"/>
        </w:rPr>
        <w:t>выявленных дефектах.</w:t>
      </w:r>
    </w:p>
    <w:p w14:paraId="4449DFE5" w14:textId="77777777" w:rsidR="00071D1C" w:rsidRPr="00973E36" w:rsidRDefault="00071D1C" w:rsidP="00B46D58">
      <w:pPr>
        <w:widowControl w:val="0"/>
        <w:tabs>
          <w:tab w:val="left" w:pos="1134"/>
        </w:tabs>
        <w:spacing w:after="160"/>
        <w:ind w:firstLine="567"/>
        <w:jc w:val="both"/>
        <w:rPr>
          <w:rFonts w:ascii="Sylfaen" w:hAnsi="Sylfaen"/>
          <w:b/>
          <w:sz w:val="20"/>
          <w:szCs w:val="20"/>
        </w:rPr>
      </w:pPr>
      <w:r w:rsidRPr="00973E36">
        <w:rPr>
          <w:rFonts w:ascii="Sylfaen" w:hAnsi="Sylfaen"/>
          <w:b/>
          <w:sz w:val="20"/>
          <w:szCs w:val="20"/>
        </w:rPr>
        <w:t>2.</w:t>
      </w:r>
      <w:r w:rsidR="009D71F8" w:rsidRPr="00973E36">
        <w:rPr>
          <w:rFonts w:ascii="Sylfaen" w:hAnsi="Sylfaen"/>
          <w:b/>
          <w:sz w:val="20"/>
          <w:szCs w:val="20"/>
        </w:rPr>
        <w:t>2.</w:t>
      </w:r>
      <w:r w:rsidR="009D71F8" w:rsidRPr="00973E36">
        <w:rPr>
          <w:rFonts w:ascii="Sylfaen" w:hAnsi="Sylfaen"/>
          <w:b/>
          <w:sz w:val="20"/>
          <w:szCs w:val="20"/>
        </w:rPr>
        <w:tab/>
      </w:r>
      <w:r w:rsidRPr="00973E36">
        <w:rPr>
          <w:rFonts w:ascii="Sylfaen" w:hAnsi="Sylfaen"/>
          <w:b/>
          <w:sz w:val="20"/>
          <w:szCs w:val="20"/>
        </w:rPr>
        <w:t>Покупатель обязан:</w:t>
      </w:r>
    </w:p>
    <w:p w14:paraId="611F1A9F"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2.2.</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Выполнять все необходимые действия, обеспечивающие прием товара, поставленного в соответствии с договором.</w:t>
      </w:r>
    </w:p>
    <w:p w14:paraId="014D3C14"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2.2.</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B06777A"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2.2.</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12223D3F"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2.2.</w:t>
      </w:r>
      <w:r w:rsidR="00552934" w:rsidRPr="00973E36">
        <w:rPr>
          <w:rFonts w:ascii="Sylfaen" w:hAnsi="Sylfaen"/>
          <w:sz w:val="20"/>
          <w:szCs w:val="20"/>
        </w:rPr>
        <w:t>4.</w:t>
      </w:r>
      <w:r w:rsidR="00552934" w:rsidRPr="00973E36">
        <w:rPr>
          <w:rFonts w:ascii="Sylfaen" w:hAnsi="Sylfaen"/>
          <w:sz w:val="20"/>
          <w:szCs w:val="20"/>
        </w:rPr>
        <w:tab/>
      </w:r>
      <w:r w:rsidRPr="00973E36">
        <w:rPr>
          <w:rFonts w:ascii="Sylfaen" w:hAnsi="Sylfaen"/>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6944229" w14:textId="77777777" w:rsidR="00C45B20"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2.2.</w:t>
      </w:r>
      <w:r w:rsidR="003A734A" w:rsidRPr="00973E36">
        <w:rPr>
          <w:rFonts w:ascii="Sylfaen" w:hAnsi="Sylfaen"/>
          <w:sz w:val="20"/>
          <w:szCs w:val="20"/>
        </w:rPr>
        <w:t>5.</w:t>
      </w:r>
      <w:r w:rsidR="003A734A" w:rsidRPr="00973E36">
        <w:rPr>
          <w:rFonts w:ascii="Sylfaen" w:hAnsi="Sylfaen"/>
          <w:sz w:val="20"/>
          <w:szCs w:val="20"/>
        </w:rPr>
        <w:tab/>
      </w:r>
      <w:r w:rsidRPr="00973E36">
        <w:rPr>
          <w:rFonts w:ascii="Sylfaen" w:hAnsi="Sylfaen"/>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40BAFDCB" w14:textId="77777777" w:rsidR="00071D1C" w:rsidRPr="00973E36" w:rsidRDefault="00071D1C" w:rsidP="00B46D58">
      <w:pPr>
        <w:widowControl w:val="0"/>
        <w:tabs>
          <w:tab w:val="left" w:pos="1276"/>
        </w:tabs>
        <w:spacing w:after="160"/>
        <w:ind w:firstLine="567"/>
        <w:jc w:val="both"/>
        <w:rPr>
          <w:rFonts w:ascii="Sylfaen" w:hAnsi="Sylfaen"/>
          <w:b/>
          <w:sz w:val="20"/>
          <w:szCs w:val="20"/>
        </w:rPr>
      </w:pPr>
      <w:r w:rsidRPr="00973E36">
        <w:rPr>
          <w:rFonts w:ascii="Sylfaen" w:hAnsi="Sylfaen"/>
          <w:b/>
          <w:sz w:val="20"/>
          <w:szCs w:val="20"/>
        </w:rPr>
        <w:t>2.</w:t>
      </w:r>
      <w:r w:rsidR="005B2A24" w:rsidRPr="00973E36">
        <w:rPr>
          <w:rFonts w:ascii="Sylfaen" w:hAnsi="Sylfaen"/>
          <w:b/>
          <w:sz w:val="20"/>
          <w:szCs w:val="20"/>
        </w:rPr>
        <w:t>3.</w:t>
      </w:r>
      <w:r w:rsidR="005B2A24" w:rsidRPr="00973E36">
        <w:rPr>
          <w:rFonts w:ascii="Sylfaen" w:hAnsi="Sylfaen"/>
          <w:b/>
          <w:sz w:val="20"/>
          <w:szCs w:val="20"/>
        </w:rPr>
        <w:tab/>
      </w:r>
      <w:r w:rsidRPr="00973E36">
        <w:rPr>
          <w:rFonts w:ascii="Sylfaen" w:hAnsi="Sylfaen"/>
          <w:b/>
          <w:sz w:val="20"/>
          <w:szCs w:val="20"/>
        </w:rPr>
        <w:t>Продавец имеет право:</w:t>
      </w:r>
    </w:p>
    <w:p w14:paraId="60A71D46"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2.3.</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061B000B"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2.3.</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4DD51E7"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2.3.</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В одностороннем порядке расторгать договор (полностью или частично), если Покупатель существенным образом нарушил договор.</w:t>
      </w:r>
    </w:p>
    <w:p w14:paraId="499BF5B1" w14:textId="77777777" w:rsidR="00071D1C" w:rsidRPr="00973E36" w:rsidRDefault="00071D1C" w:rsidP="00B46D58">
      <w:pPr>
        <w:widowControl w:val="0"/>
        <w:tabs>
          <w:tab w:val="left" w:pos="1560"/>
        </w:tabs>
        <w:spacing w:after="160"/>
        <w:ind w:firstLine="567"/>
        <w:jc w:val="both"/>
        <w:rPr>
          <w:rFonts w:ascii="Sylfaen" w:hAnsi="Sylfaen"/>
          <w:sz w:val="20"/>
          <w:szCs w:val="20"/>
        </w:rPr>
      </w:pPr>
      <w:r w:rsidRPr="00973E36">
        <w:rPr>
          <w:rFonts w:ascii="Sylfaen" w:hAnsi="Sylfaen"/>
          <w:sz w:val="20"/>
          <w:szCs w:val="20"/>
        </w:rPr>
        <w:lastRenderedPageBreak/>
        <w:t>2.3.3.</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Нарушение договора Покупателем считается существенным, если сроки оплаты товара нарушены неоднократно.</w:t>
      </w:r>
    </w:p>
    <w:p w14:paraId="7F2D5AEB"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2.3.</w:t>
      </w:r>
      <w:r w:rsidR="00552934" w:rsidRPr="00973E36">
        <w:rPr>
          <w:rFonts w:ascii="Sylfaen" w:hAnsi="Sylfaen"/>
          <w:sz w:val="20"/>
          <w:szCs w:val="20"/>
        </w:rPr>
        <w:t>4.</w:t>
      </w:r>
      <w:r w:rsidR="00552934" w:rsidRPr="00973E36">
        <w:rPr>
          <w:rFonts w:ascii="Sylfaen" w:hAnsi="Sylfaen"/>
          <w:sz w:val="20"/>
          <w:szCs w:val="20"/>
        </w:rPr>
        <w:tab/>
      </w:r>
      <w:r w:rsidRPr="00973E36">
        <w:rPr>
          <w:rFonts w:ascii="Sylfaen" w:hAnsi="Sylfaen"/>
          <w:sz w:val="20"/>
          <w:szCs w:val="20"/>
        </w:rPr>
        <w:t>Досрочно поставля</w:t>
      </w:r>
      <w:r w:rsidR="00C45B20" w:rsidRPr="00973E36">
        <w:rPr>
          <w:rFonts w:ascii="Sylfaen" w:hAnsi="Sylfaen"/>
          <w:sz w:val="20"/>
          <w:szCs w:val="20"/>
        </w:rPr>
        <w:t>ть товар с согласия Покупателя.</w:t>
      </w:r>
    </w:p>
    <w:p w14:paraId="0A05DE7D" w14:textId="77777777" w:rsidR="00071D1C" w:rsidRPr="00973E36" w:rsidRDefault="00071D1C" w:rsidP="00B46D58">
      <w:pPr>
        <w:widowControl w:val="0"/>
        <w:tabs>
          <w:tab w:val="left" w:pos="1134"/>
        </w:tabs>
        <w:spacing w:after="160"/>
        <w:ind w:firstLine="567"/>
        <w:jc w:val="both"/>
        <w:rPr>
          <w:rFonts w:ascii="Sylfaen" w:hAnsi="Sylfaen"/>
          <w:b/>
          <w:sz w:val="20"/>
          <w:szCs w:val="20"/>
        </w:rPr>
      </w:pPr>
      <w:r w:rsidRPr="00973E36">
        <w:rPr>
          <w:rFonts w:ascii="Sylfaen" w:hAnsi="Sylfaen"/>
          <w:b/>
          <w:sz w:val="20"/>
          <w:szCs w:val="20"/>
        </w:rPr>
        <w:t>2.</w:t>
      </w:r>
      <w:r w:rsidR="00552934" w:rsidRPr="00973E36">
        <w:rPr>
          <w:rFonts w:ascii="Sylfaen" w:hAnsi="Sylfaen"/>
          <w:b/>
          <w:sz w:val="20"/>
          <w:szCs w:val="20"/>
        </w:rPr>
        <w:t>4.</w:t>
      </w:r>
      <w:r w:rsidR="00552934" w:rsidRPr="00973E36">
        <w:rPr>
          <w:rFonts w:ascii="Sylfaen" w:hAnsi="Sylfaen"/>
          <w:b/>
          <w:sz w:val="20"/>
          <w:szCs w:val="20"/>
        </w:rPr>
        <w:tab/>
      </w:r>
      <w:r w:rsidRPr="00973E36">
        <w:rPr>
          <w:rFonts w:ascii="Sylfaen" w:hAnsi="Sylfaen"/>
          <w:b/>
          <w:sz w:val="20"/>
          <w:szCs w:val="20"/>
        </w:rPr>
        <w:t>Продавец обязан:</w:t>
      </w:r>
    </w:p>
    <w:p w14:paraId="1E35114B"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Передавать товар Покупателю в порядке, объемах, сроки и по адресу, предусмотренные договором.</w:t>
      </w:r>
    </w:p>
    <w:p w14:paraId="74E52057"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Обеспечивать поставку товара в соответствии с подпунктом б) пункта 2.1.2 и (или) пунктом 2.1.5 договора в ус</w:t>
      </w:r>
      <w:r w:rsidR="00C45B20" w:rsidRPr="00973E36">
        <w:rPr>
          <w:rFonts w:ascii="Sylfaen" w:hAnsi="Sylfaen"/>
          <w:sz w:val="20"/>
          <w:szCs w:val="20"/>
        </w:rPr>
        <w:t>тановленные Покупателем сроки.</w:t>
      </w:r>
    </w:p>
    <w:p w14:paraId="1516AF5B"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Передавать Покупателю товар, свободный от прав третьих лиц.</w:t>
      </w:r>
    </w:p>
    <w:p w14:paraId="2251F261"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3A734A" w:rsidRPr="00973E36">
        <w:rPr>
          <w:rFonts w:ascii="Sylfaen" w:hAnsi="Sylfaen"/>
          <w:sz w:val="20"/>
          <w:szCs w:val="20"/>
        </w:rPr>
        <w:t>5.</w:t>
      </w:r>
      <w:r w:rsidR="003A734A" w:rsidRPr="00973E36">
        <w:rPr>
          <w:rFonts w:ascii="Sylfaen" w:hAnsi="Sylfaen"/>
          <w:sz w:val="20"/>
          <w:szCs w:val="20"/>
        </w:rPr>
        <w:tab/>
      </w:r>
      <w:r w:rsidRPr="00973E36">
        <w:rPr>
          <w:rFonts w:ascii="Sylfaen" w:hAnsi="Sylfaen"/>
          <w:sz w:val="20"/>
          <w:szCs w:val="20"/>
        </w:rPr>
        <w:t>Передавать Покупателю товар предусмотренного</w:t>
      </w:r>
      <w:r w:rsidR="00AA7117" w:rsidRPr="00973E36">
        <w:rPr>
          <w:rFonts w:ascii="Sylfaen" w:hAnsi="Sylfaen"/>
          <w:sz w:val="20"/>
          <w:szCs w:val="20"/>
        </w:rPr>
        <w:t xml:space="preserve"> </w:t>
      </w:r>
      <w:r w:rsidRPr="00973E36">
        <w:rPr>
          <w:rFonts w:ascii="Sylfaen" w:hAnsi="Sylfaen"/>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CCC2F2E"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AC30D5" w:rsidRPr="00973E36">
        <w:rPr>
          <w:rFonts w:ascii="Sylfaen" w:hAnsi="Sylfaen"/>
          <w:sz w:val="20"/>
          <w:szCs w:val="20"/>
        </w:rPr>
        <w:t>6.</w:t>
      </w:r>
      <w:r w:rsidR="00AC30D5" w:rsidRPr="00973E36">
        <w:rPr>
          <w:rFonts w:ascii="Sylfaen" w:hAnsi="Sylfaen"/>
          <w:sz w:val="20"/>
          <w:szCs w:val="20"/>
        </w:rPr>
        <w:tab/>
      </w:r>
      <w:r w:rsidRPr="00973E36">
        <w:rPr>
          <w:rFonts w:ascii="Sylfaen" w:hAnsi="Sylfaen"/>
          <w:sz w:val="20"/>
          <w:szCs w:val="20"/>
        </w:rPr>
        <w:t>В случае допущения недопоставки, в установленном договором порядке восполнять недопоставку.</w:t>
      </w:r>
    </w:p>
    <w:p w14:paraId="003ADD8B"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AC30D5" w:rsidRPr="00973E36">
        <w:rPr>
          <w:rFonts w:ascii="Sylfaen" w:hAnsi="Sylfaen"/>
          <w:sz w:val="20"/>
          <w:szCs w:val="20"/>
        </w:rPr>
        <w:t>7.</w:t>
      </w:r>
      <w:r w:rsidR="00AC30D5" w:rsidRPr="00973E36">
        <w:rPr>
          <w:rFonts w:ascii="Sylfaen" w:hAnsi="Sylfaen"/>
          <w:sz w:val="20"/>
          <w:szCs w:val="20"/>
        </w:rPr>
        <w:tab/>
      </w:r>
      <w:r w:rsidRPr="00973E36">
        <w:rPr>
          <w:rFonts w:ascii="Sylfaen" w:hAnsi="Sylfaen"/>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6D51CB33"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6E15CD" w:rsidRPr="00973E36">
        <w:rPr>
          <w:rFonts w:ascii="Sylfaen" w:hAnsi="Sylfaen"/>
          <w:sz w:val="20"/>
          <w:szCs w:val="20"/>
        </w:rPr>
        <w:t>8.</w:t>
      </w:r>
      <w:r w:rsidR="006E15CD" w:rsidRPr="00973E36">
        <w:rPr>
          <w:rFonts w:ascii="Sylfaen" w:hAnsi="Sylfaen"/>
          <w:sz w:val="20"/>
          <w:szCs w:val="20"/>
        </w:rPr>
        <w:tab/>
      </w:r>
      <w:r w:rsidRPr="00973E36">
        <w:rPr>
          <w:rFonts w:ascii="Sylfaen" w:hAnsi="Sylfaen"/>
          <w:sz w:val="20"/>
          <w:szCs w:val="20"/>
        </w:rPr>
        <w:t>В предусмотренных договором случаях уплачивать предусмотренные пунктами 6.2 и 6.3 договора пеню и штраф.</w:t>
      </w:r>
    </w:p>
    <w:p w14:paraId="75ED5C16"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6E15CD" w:rsidRPr="00973E36">
        <w:rPr>
          <w:rFonts w:ascii="Sylfaen" w:hAnsi="Sylfaen"/>
          <w:sz w:val="20"/>
          <w:szCs w:val="20"/>
        </w:rPr>
        <w:t>9.</w:t>
      </w:r>
      <w:r w:rsidR="006E15CD" w:rsidRPr="00973E36">
        <w:rPr>
          <w:rFonts w:ascii="Sylfaen" w:hAnsi="Sylfaen"/>
          <w:sz w:val="20"/>
          <w:szCs w:val="20"/>
        </w:rPr>
        <w:tab/>
      </w:r>
      <w:r w:rsidRPr="00973E36">
        <w:rPr>
          <w:rFonts w:ascii="Sylfaen" w:hAnsi="Sylfaen"/>
          <w:sz w:val="20"/>
          <w:szCs w:val="20"/>
        </w:rPr>
        <w:t>Передавать Покупателю принадлежности товара и соответствующие документы.</w:t>
      </w:r>
    </w:p>
    <w:p w14:paraId="2DF2AA42"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2.4.1</w:t>
      </w:r>
      <w:r w:rsidR="006E15CD" w:rsidRPr="00973E36">
        <w:rPr>
          <w:rFonts w:ascii="Sylfaen" w:hAnsi="Sylfaen"/>
          <w:sz w:val="20"/>
          <w:szCs w:val="20"/>
        </w:rPr>
        <w:t>0.</w:t>
      </w:r>
      <w:r w:rsidR="006E15CD" w:rsidRPr="00973E36">
        <w:rPr>
          <w:rFonts w:ascii="Sylfaen" w:hAnsi="Sylfaen"/>
          <w:sz w:val="20"/>
          <w:szCs w:val="20"/>
        </w:rPr>
        <w:tab/>
      </w:r>
      <w:r w:rsidRPr="00973E36">
        <w:rPr>
          <w:rFonts w:ascii="Sylfaen" w:hAnsi="Sylfaen"/>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17A7FF7" w14:textId="77777777" w:rsidR="00C45B20" w:rsidRPr="00973E36" w:rsidRDefault="00071D1C" w:rsidP="00011CB9">
      <w:pPr>
        <w:widowControl w:val="0"/>
        <w:tabs>
          <w:tab w:val="left" w:pos="1418"/>
        </w:tabs>
        <w:spacing w:after="160"/>
        <w:ind w:firstLine="567"/>
        <w:jc w:val="both"/>
        <w:rPr>
          <w:rFonts w:ascii="Sylfaen" w:hAnsi="Sylfaen"/>
          <w:sz w:val="20"/>
          <w:szCs w:val="20"/>
        </w:rPr>
      </w:pPr>
      <w:r w:rsidRPr="00973E36">
        <w:rPr>
          <w:rFonts w:ascii="Sylfaen" w:hAnsi="Sylfaen"/>
          <w:sz w:val="20"/>
          <w:szCs w:val="20"/>
        </w:rPr>
        <w:t>2.4.1</w:t>
      </w:r>
      <w:r w:rsidR="009D71F8" w:rsidRPr="00973E36">
        <w:rPr>
          <w:rFonts w:ascii="Sylfaen" w:hAnsi="Sylfaen"/>
          <w:sz w:val="20"/>
          <w:szCs w:val="20"/>
        </w:rPr>
        <w:t>1.</w:t>
      </w:r>
      <w:r w:rsidR="009D71F8" w:rsidRPr="00973E36">
        <w:rPr>
          <w:rFonts w:ascii="Sylfaen" w:hAnsi="Sylfaen"/>
          <w:sz w:val="20"/>
          <w:szCs w:val="20"/>
        </w:rPr>
        <w:tab/>
      </w:r>
      <w:r w:rsidR="00011CB9" w:rsidRPr="00973E36">
        <w:rPr>
          <w:rFonts w:ascii="Sylfaen" w:hAnsi="Sylfaen"/>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38C0656" w14:textId="77777777" w:rsidR="00071D1C" w:rsidRPr="00973E36" w:rsidRDefault="00071D1C" w:rsidP="00B46D58">
      <w:pPr>
        <w:widowControl w:val="0"/>
        <w:spacing w:after="160"/>
        <w:jc w:val="center"/>
        <w:rPr>
          <w:rFonts w:ascii="Sylfaen" w:hAnsi="Sylfaen"/>
          <w:b/>
          <w:sz w:val="20"/>
          <w:szCs w:val="20"/>
        </w:rPr>
      </w:pPr>
      <w:r w:rsidRPr="00973E36">
        <w:rPr>
          <w:rFonts w:ascii="Sylfaen" w:hAnsi="Sylfaen"/>
          <w:b/>
          <w:sz w:val="20"/>
          <w:szCs w:val="20"/>
        </w:rPr>
        <w:t>3. ЦЕНА ДОГОВОРА И ПОРЯДОК ОПЛАТЫ</w:t>
      </w:r>
    </w:p>
    <w:p w14:paraId="0DDC08C2"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Цена договора составляет ________</w:t>
      </w:r>
      <w:r w:rsidR="00C45B20" w:rsidRPr="00973E36">
        <w:rPr>
          <w:rFonts w:ascii="Sylfaen" w:hAnsi="Sylfaen"/>
          <w:sz w:val="20"/>
          <w:szCs w:val="20"/>
        </w:rPr>
        <w:t>_____</w:t>
      </w:r>
      <w:r w:rsidRPr="00973E36">
        <w:rPr>
          <w:rFonts w:ascii="Sylfaen" w:hAnsi="Sylfaen"/>
          <w:sz w:val="20"/>
          <w:szCs w:val="20"/>
        </w:rPr>
        <w:t>________ драмов Республики Армения, включая НДС</w:t>
      </w:r>
      <w:r w:rsidR="00D043FA" w:rsidRPr="00973E36">
        <w:rPr>
          <w:rStyle w:val="af6"/>
          <w:rFonts w:ascii="Sylfaen" w:hAnsi="Sylfaen"/>
          <w:sz w:val="20"/>
          <w:szCs w:val="20"/>
        </w:rPr>
        <w:footnoteReference w:customMarkFollows="1" w:id="9"/>
        <w:t>17</w:t>
      </w:r>
      <w:r w:rsidRPr="00973E36">
        <w:rPr>
          <w:rFonts w:ascii="Sylfaen" w:hAnsi="Sylfaen"/>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4D48A316" w14:textId="77777777" w:rsidR="00071D1C" w:rsidRPr="00973E36" w:rsidRDefault="00071D1C" w:rsidP="00B46D58">
      <w:pPr>
        <w:widowControl w:val="0"/>
        <w:spacing w:after="160"/>
        <w:ind w:firstLine="567"/>
        <w:jc w:val="both"/>
        <w:rPr>
          <w:rFonts w:ascii="Sylfaen" w:hAnsi="Sylfaen" w:cs="Sylfaen"/>
          <w:sz w:val="20"/>
          <w:szCs w:val="20"/>
        </w:rPr>
      </w:pPr>
      <w:r w:rsidRPr="00973E36">
        <w:rPr>
          <w:rFonts w:ascii="Sylfaen" w:hAnsi="Sylfaen"/>
          <w:sz w:val="20"/>
          <w:szCs w:val="20"/>
        </w:rPr>
        <w:t>Цена поставки товара стабильна, и Продавец не вправе требовать увеличения, а Покупатель — снижения этой цены.</w:t>
      </w:r>
    </w:p>
    <w:p w14:paraId="76A56E10" w14:textId="77777777" w:rsidR="00071D1C" w:rsidRPr="00613026" w:rsidRDefault="00071D1C" w:rsidP="00613026">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973E36">
        <w:rPr>
          <w:rFonts w:ascii="Sylfaen" w:hAnsi="Sylfaen" w:cs="Courier New"/>
          <w:sz w:val="20"/>
          <w:szCs w:val="20"/>
          <w:lang w:val="en-US"/>
        </w:rPr>
        <w:t> </w:t>
      </w:r>
      <w:r w:rsidRPr="00973E36">
        <w:rPr>
          <w:rFonts w:ascii="Sylfaen" w:hAnsi="Sylfaen"/>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973E36">
        <w:rPr>
          <w:rFonts w:ascii="Sylfaen" w:hAnsi="Sylfaen" w:cs="Courier New"/>
          <w:sz w:val="20"/>
          <w:szCs w:val="20"/>
          <w:lang w:val="en-US"/>
        </w:rPr>
        <w:t> </w:t>
      </w:r>
      <w:r w:rsidRPr="00973E36">
        <w:rPr>
          <w:rFonts w:ascii="Sylfaen" w:hAnsi="Sylfaen"/>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973E36">
        <w:rPr>
          <w:rFonts w:ascii="Sylfaen" w:hAnsi="Sylfaen" w:cs="Courier New"/>
          <w:sz w:val="20"/>
          <w:szCs w:val="20"/>
          <w:lang w:val="en-US"/>
        </w:rPr>
        <w:t> </w:t>
      </w:r>
      <w:r w:rsidRPr="00973E36">
        <w:rPr>
          <w:rFonts w:ascii="Sylfaen" w:hAnsi="Sylfaen"/>
          <w:sz w:val="20"/>
          <w:szCs w:val="20"/>
        </w:rPr>
        <w:t xml:space="preserve">не позднее чем до </w:t>
      </w:r>
      <w:r w:rsidR="000A5316" w:rsidRPr="00973E36">
        <w:rPr>
          <w:rFonts w:ascii="Sylfaen" w:hAnsi="Sylfaen"/>
          <w:sz w:val="20"/>
          <w:szCs w:val="20"/>
        </w:rPr>
        <w:t>3</w:t>
      </w:r>
      <w:r w:rsidRPr="00973E36">
        <w:rPr>
          <w:rFonts w:ascii="Sylfaen" w:hAnsi="Sylfaen"/>
          <w:sz w:val="20"/>
          <w:szCs w:val="20"/>
        </w:rPr>
        <w:t xml:space="preserve">0 декабря данного года. </w:t>
      </w:r>
    </w:p>
    <w:p w14:paraId="437C4B4E" w14:textId="77777777" w:rsidR="00071D1C" w:rsidRPr="00973E36" w:rsidRDefault="00071D1C" w:rsidP="00B46D58">
      <w:pPr>
        <w:widowControl w:val="0"/>
        <w:spacing w:after="160"/>
        <w:jc w:val="center"/>
        <w:rPr>
          <w:rFonts w:ascii="Sylfaen" w:hAnsi="Sylfaen"/>
          <w:b/>
          <w:sz w:val="20"/>
          <w:szCs w:val="20"/>
        </w:rPr>
      </w:pPr>
      <w:r w:rsidRPr="00973E36">
        <w:rPr>
          <w:rFonts w:ascii="Sylfaen" w:hAnsi="Sylfaen"/>
          <w:b/>
          <w:sz w:val="20"/>
          <w:szCs w:val="20"/>
        </w:rPr>
        <w:lastRenderedPageBreak/>
        <w:t>4. КАЧЕСТВО И ГАРАНТИЯ ТОВАРА</w:t>
      </w:r>
    </w:p>
    <w:p w14:paraId="1261D3F8"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4.</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Продавец гарантирует соответствие качества поставленного товара требованиям государственного стандарта.</w:t>
      </w:r>
    </w:p>
    <w:p w14:paraId="4E0D8265" w14:textId="77777777" w:rsidR="009E45F3" w:rsidRPr="00973E36" w:rsidRDefault="009E45F3" w:rsidP="00B46D58">
      <w:pPr>
        <w:widowControl w:val="0"/>
        <w:spacing w:after="160"/>
        <w:jc w:val="center"/>
        <w:rPr>
          <w:rFonts w:ascii="Sylfaen" w:hAnsi="Sylfaen"/>
          <w:b/>
          <w:sz w:val="20"/>
          <w:szCs w:val="20"/>
        </w:rPr>
      </w:pPr>
      <w:r w:rsidRPr="00973E36">
        <w:rPr>
          <w:rFonts w:ascii="Sylfaen" w:hAnsi="Sylfaen"/>
          <w:b/>
          <w:sz w:val="20"/>
          <w:szCs w:val="20"/>
        </w:rPr>
        <w:t>5. ПЕРЕДАЧА И ПРИЕМ ТОВАРА</w:t>
      </w:r>
    </w:p>
    <w:p w14:paraId="77504A75" w14:textId="77777777" w:rsidR="009E45F3" w:rsidRPr="00973E36" w:rsidRDefault="009E45F3"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5.</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973E36">
        <w:rPr>
          <w:rFonts w:ascii="Sylfaen" w:hAnsi="Sylfaen"/>
          <w:sz w:val="20"/>
          <w:szCs w:val="20"/>
        </w:rPr>
        <w:t>ием даты составления документа.</w:t>
      </w:r>
    </w:p>
    <w:p w14:paraId="5E456EAD" w14:textId="77777777" w:rsidR="00CE1E11" w:rsidRPr="00973E36" w:rsidRDefault="00CE1E11" w:rsidP="00CE1E11">
      <w:pPr>
        <w:widowControl w:val="0"/>
        <w:spacing w:after="160"/>
        <w:ind w:firstLine="567"/>
        <w:jc w:val="both"/>
        <w:rPr>
          <w:rFonts w:ascii="Sylfaen" w:hAnsi="Sylfaen" w:cs="Sylfaen"/>
          <w:sz w:val="20"/>
          <w:szCs w:val="20"/>
        </w:rPr>
      </w:pPr>
      <w:r w:rsidRPr="00973E36">
        <w:rPr>
          <w:rFonts w:ascii="Sylfaen" w:hAnsi="Sylfaen"/>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28B3CC93" w14:textId="77777777" w:rsidR="001E4776" w:rsidRPr="00973E36" w:rsidRDefault="001E4776" w:rsidP="00CE1E11">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5.2.</w:t>
      </w:r>
      <w:r w:rsidRPr="00973E36">
        <w:rPr>
          <w:rFonts w:ascii="Sylfaen" w:hAnsi="Sylfaen"/>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BE232" w14:textId="77777777" w:rsidR="001E4776" w:rsidRPr="00973E36" w:rsidRDefault="001E4776" w:rsidP="00AA642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а)</w:t>
      </w:r>
      <w:r w:rsidRPr="00973E36">
        <w:rPr>
          <w:rFonts w:ascii="Sylfaen" w:hAnsi="Sylfaen"/>
          <w:sz w:val="20"/>
          <w:szCs w:val="20"/>
        </w:rPr>
        <w:tab/>
        <w:t>для урегулирования вопроса предпринимает меры, предусмотренные договором для подобной ситуации;</w:t>
      </w:r>
    </w:p>
    <w:p w14:paraId="06E153E3" w14:textId="77777777" w:rsidR="001E4776" w:rsidRPr="00973E36" w:rsidRDefault="001E4776" w:rsidP="00AA642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б)</w:t>
      </w:r>
      <w:r w:rsidRPr="00973E36">
        <w:rPr>
          <w:rFonts w:ascii="Sylfaen" w:hAnsi="Sylfaen"/>
          <w:sz w:val="20"/>
          <w:szCs w:val="20"/>
        </w:rPr>
        <w:tab/>
        <w:t>в отношении Продавца применяет меры ответственности, предусмотренные договором.</w:t>
      </w:r>
    </w:p>
    <w:p w14:paraId="0D5BD607" w14:textId="77777777" w:rsidR="00371CF8" w:rsidRPr="00973E36" w:rsidRDefault="00CB1211" w:rsidP="00371CF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5</w:t>
      </w:r>
      <w:r w:rsidR="009123CA" w:rsidRPr="00973E36">
        <w:rPr>
          <w:rFonts w:ascii="Sylfaen" w:hAnsi="Sylfaen"/>
          <w:sz w:val="20"/>
          <w:szCs w:val="20"/>
        </w:rPr>
        <w:t>.</w:t>
      </w:r>
      <w:r w:rsidR="005B2A24" w:rsidRPr="00973E36">
        <w:rPr>
          <w:rFonts w:ascii="Sylfaen" w:hAnsi="Sylfaen"/>
          <w:sz w:val="20"/>
          <w:szCs w:val="20"/>
        </w:rPr>
        <w:t>3.</w:t>
      </w:r>
      <w:r w:rsidR="005B2A24" w:rsidRPr="00973E36">
        <w:rPr>
          <w:rFonts w:ascii="Sylfaen" w:hAnsi="Sylfaen"/>
          <w:sz w:val="20"/>
          <w:szCs w:val="20"/>
        </w:rPr>
        <w:tab/>
      </w:r>
      <w:r w:rsidR="00371CF8" w:rsidRPr="00973E36">
        <w:rPr>
          <w:rFonts w:ascii="Sylfaen" w:hAnsi="Sylfaen"/>
          <w:sz w:val="20"/>
          <w:szCs w:val="20"/>
        </w:rPr>
        <w:t xml:space="preserve">Покупатель в течение </w:t>
      </w:r>
      <w:r w:rsidR="00FE72FC" w:rsidRPr="00973E36">
        <w:rPr>
          <w:rFonts w:ascii="Sylfaen" w:hAnsi="Sylfaen"/>
          <w:sz w:val="20"/>
          <w:szCs w:val="20"/>
        </w:rPr>
        <w:t>5</w:t>
      </w:r>
      <w:r w:rsidR="00371CF8" w:rsidRPr="00973E36">
        <w:rPr>
          <w:rFonts w:ascii="Sylfaen" w:hAnsi="Sylfaen"/>
          <w:sz w:val="20"/>
          <w:szCs w:val="20"/>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72E849D" w14:textId="77777777" w:rsidR="00371CF8" w:rsidRPr="00973E36" w:rsidRDefault="00371CF8" w:rsidP="00371CF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5.4.</w:t>
      </w:r>
      <w:r w:rsidRPr="00973E36">
        <w:rPr>
          <w:rFonts w:ascii="Sylfaen" w:hAnsi="Sylfaen"/>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6EA24C1B" w14:textId="77777777" w:rsidR="00BE5F44" w:rsidRPr="00973E36" w:rsidRDefault="00BE5F44" w:rsidP="00B46D58">
      <w:pPr>
        <w:widowControl w:val="0"/>
        <w:tabs>
          <w:tab w:val="left" w:pos="1134"/>
        </w:tabs>
        <w:spacing w:after="160"/>
        <w:ind w:firstLine="567"/>
        <w:jc w:val="both"/>
        <w:rPr>
          <w:rFonts w:ascii="Sylfaen" w:hAnsi="Sylfaen"/>
          <w:sz w:val="20"/>
          <w:szCs w:val="20"/>
        </w:rPr>
      </w:pPr>
    </w:p>
    <w:p w14:paraId="634E962D" w14:textId="77777777" w:rsidR="009123CA" w:rsidRPr="00973E36" w:rsidRDefault="009123CA" w:rsidP="00B46D58">
      <w:pPr>
        <w:widowControl w:val="0"/>
        <w:spacing w:after="160"/>
        <w:jc w:val="center"/>
        <w:rPr>
          <w:rFonts w:ascii="Sylfaen" w:hAnsi="Sylfaen"/>
          <w:b/>
          <w:sz w:val="20"/>
          <w:szCs w:val="20"/>
        </w:rPr>
      </w:pPr>
      <w:r w:rsidRPr="00973E36">
        <w:rPr>
          <w:rFonts w:ascii="Sylfaen" w:hAnsi="Sylfaen"/>
          <w:b/>
          <w:sz w:val="20"/>
          <w:szCs w:val="20"/>
        </w:rPr>
        <w:t>6. ОТВЕТСТВЕННОСТЬ СТОРОН</w:t>
      </w:r>
    </w:p>
    <w:p w14:paraId="58E42B9D" w14:textId="77777777" w:rsidR="009123CA" w:rsidRPr="00973E36" w:rsidRDefault="009123CA"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Продавец несет ответственность за качество переданного товара и соблюдение предусмотренных договором сроков поставки.</w:t>
      </w:r>
    </w:p>
    <w:p w14:paraId="446A1C1F" w14:textId="77777777" w:rsidR="009123CA" w:rsidRPr="00973E36" w:rsidRDefault="009123CA"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В случае нарушения Продавцом предусмотренных договором сроков поставки товара с Продавца за каждый просроченный</w:t>
      </w:r>
      <w:r w:rsidR="00E91A69" w:rsidRPr="00973E36">
        <w:rPr>
          <w:rFonts w:ascii="Sylfaen" w:hAnsi="Sylfaen"/>
          <w:sz w:val="20"/>
          <w:szCs w:val="20"/>
        </w:rPr>
        <w:t xml:space="preserve"> рабочий</w:t>
      </w:r>
      <w:r w:rsidRPr="00973E36">
        <w:rPr>
          <w:rFonts w:ascii="Sylfaen" w:hAnsi="Sylfaen"/>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35C5B54B" w14:textId="77777777" w:rsidR="009123CA" w:rsidRPr="00973E36" w:rsidRDefault="009123CA"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В каждом случае поставки товара, не соответствующего указанной в</w:t>
      </w:r>
      <w:r w:rsidR="00D52566" w:rsidRPr="00973E36">
        <w:rPr>
          <w:rFonts w:ascii="Sylfaen" w:hAnsi="Sylfaen" w:cs="Courier New"/>
          <w:sz w:val="20"/>
          <w:szCs w:val="20"/>
          <w:lang w:val="en-US"/>
        </w:rPr>
        <w:t> </w:t>
      </w:r>
      <w:r w:rsidRPr="00973E36">
        <w:rPr>
          <w:rFonts w:ascii="Sylfaen" w:hAnsi="Sylfaen"/>
          <w:sz w:val="20"/>
          <w:szCs w:val="20"/>
        </w:rPr>
        <w:t>пункте 1.</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973E36">
        <w:rPr>
          <w:rStyle w:val="af6"/>
          <w:rFonts w:ascii="Sylfaen" w:hAnsi="Sylfaen"/>
          <w:sz w:val="20"/>
          <w:szCs w:val="20"/>
        </w:rPr>
        <w:footnoteReference w:customMarkFollows="1" w:id="10"/>
        <w:t>20</w:t>
      </w:r>
      <w:r w:rsidRPr="00973E36">
        <w:rPr>
          <w:rFonts w:ascii="Sylfaen" w:hAnsi="Sylfaen"/>
          <w:sz w:val="20"/>
          <w:szCs w:val="20"/>
        </w:rPr>
        <w:t>.</w:t>
      </w:r>
      <w:r w:rsidR="00DF0BD2" w:rsidRPr="00973E36">
        <w:rPr>
          <w:rFonts w:ascii="Sylfaen" w:hAnsi="Sylfaen"/>
          <w:sz w:val="20"/>
          <w:szCs w:val="20"/>
        </w:rPr>
        <w:t xml:space="preserve"> При этом</w:t>
      </w:r>
      <w:r w:rsidR="00DF0BD2" w:rsidRPr="00973E36">
        <w:rPr>
          <w:rFonts w:ascii="Sylfaen" w:hAnsi="Sylfaen"/>
          <w:sz w:val="20"/>
          <w:szCs w:val="20"/>
          <w:lang w:val="hy-AM"/>
        </w:rPr>
        <w:t>,</w:t>
      </w:r>
      <w:r w:rsidR="00DF0BD2" w:rsidRPr="00973E36">
        <w:rPr>
          <w:rFonts w:ascii="Sylfaen" w:hAnsi="Sylfaen"/>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CC8C487" w14:textId="77777777" w:rsidR="0094684E" w:rsidRPr="00973E36" w:rsidRDefault="0094684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lastRenderedPageBreak/>
        <w:t>6.</w:t>
      </w:r>
      <w:r w:rsidR="00552934" w:rsidRPr="00973E36">
        <w:rPr>
          <w:rFonts w:ascii="Sylfaen" w:hAnsi="Sylfaen"/>
          <w:sz w:val="20"/>
          <w:szCs w:val="20"/>
        </w:rPr>
        <w:t>4.</w:t>
      </w:r>
      <w:r w:rsidR="00552934" w:rsidRPr="00973E36">
        <w:rPr>
          <w:rFonts w:ascii="Sylfaen" w:hAnsi="Sylfaen"/>
          <w:sz w:val="20"/>
          <w:szCs w:val="20"/>
        </w:rPr>
        <w:tab/>
      </w:r>
      <w:r w:rsidRPr="00973E36">
        <w:rPr>
          <w:rFonts w:ascii="Sylfaen" w:hAnsi="Sylfaen"/>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3D28576B" w14:textId="77777777" w:rsidR="0094684E" w:rsidRPr="00973E36" w:rsidRDefault="0094684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3A734A" w:rsidRPr="00973E36">
        <w:rPr>
          <w:rFonts w:ascii="Sylfaen" w:hAnsi="Sylfaen"/>
          <w:sz w:val="20"/>
          <w:szCs w:val="20"/>
        </w:rPr>
        <w:t>5.</w:t>
      </w:r>
      <w:r w:rsidR="003A734A" w:rsidRPr="00973E36">
        <w:rPr>
          <w:rFonts w:ascii="Sylfaen" w:hAnsi="Sylfaen"/>
          <w:sz w:val="20"/>
          <w:szCs w:val="20"/>
        </w:rPr>
        <w:tab/>
      </w:r>
      <w:r w:rsidRPr="00973E36">
        <w:rPr>
          <w:rFonts w:ascii="Sylfaen" w:hAnsi="Sylfaen"/>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973E36">
        <w:rPr>
          <w:rFonts w:ascii="Sylfaen" w:hAnsi="Sylfaen"/>
          <w:sz w:val="20"/>
          <w:szCs w:val="20"/>
        </w:rPr>
        <w:t xml:space="preserve">рабочий </w:t>
      </w:r>
      <w:r w:rsidRPr="00973E36">
        <w:rPr>
          <w:rFonts w:ascii="Sylfaen" w:hAnsi="Sylfaen"/>
          <w:sz w:val="20"/>
          <w:szCs w:val="20"/>
        </w:rPr>
        <w:t>день исчисляется пеня в размере 0,05 (ноль целых пять сотых) процента от подлежащей уплате, но не уплаченной суммы.</w:t>
      </w:r>
    </w:p>
    <w:p w14:paraId="4FAE7EC2" w14:textId="77777777" w:rsidR="0094684E" w:rsidRPr="00973E36" w:rsidRDefault="0094684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AC30D5" w:rsidRPr="00973E36">
        <w:rPr>
          <w:rFonts w:ascii="Sylfaen" w:hAnsi="Sylfaen"/>
          <w:sz w:val="20"/>
          <w:szCs w:val="20"/>
        </w:rPr>
        <w:t>6.</w:t>
      </w:r>
      <w:r w:rsidR="00AC30D5" w:rsidRPr="00973E36">
        <w:rPr>
          <w:rFonts w:ascii="Sylfaen" w:hAnsi="Sylfaen"/>
          <w:sz w:val="20"/>
          <w:szCs w:val="20"/>
        </w:rPr>
        <w:tab/>
      </w:r>
      <w:r w:rsidRPr="00973E36">
        <w:rPr>
          <w:rFonts w:ascii="Sylfaen" w:hAnsi="Sylfaen"/>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441BEFA" w14:textId="77777777" w:rsidR="0094684E" w:rsidRPr="00973E36" w:rsidRDefault="00BE5525"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94684E" w:rsidRPr="00973E36">
        <w:rPr>
          <w:rFonts w:ascii="Sylfaen" w:hAnsi="Sylfaen"/>
          <w:sz w:val="20"/>
          <w:szCs w:val="20"/>
        </w:rPr>
        <w:t>.</w:t>
      </w:r>
      <w:r w:rsidR="00AC30D5" w:rsidRPr="00973E36">
        <w:rPr>
          <w:rFonts w:ascii="Sylfaen" w:hAnsi="Sylfaen"/>
          <w:sz w:val="20"/>
          <w:szCs w:val="20"/>
        </w:rPr>
        <w:t>7.</w:t>
      </w:r>
      <w:r w:rsidR="00AC30D5" w:rsidRPr="00973E36">
        <w:rPr>
          <w:rFonts w:ascii="Sylfaen" w:hAnsi="Sylfaen"/>
          <w:sz w:val="20"/>
          <w:szCs w:val="20"/>
        </w:rPr>
        <w:tab/>
      </w:r>
      <w:r w:rsidR="0094684E" w:rsidRPr="00973E36">
        <w:rPr>
          <w:rFonts w:ascii="Sylfaen" w:hAnsi="Sylfaen"/>
          <w:sz w:val="20"/>
          <w:szCs w:val="20"/>
        </w:rPr>
        <w:t>Уплата пеней и (или) штрафов не освобождает стороны от полного исполнения своих договорных обязательств.</w:t>
      </w:r>
    </w:p>
    <w:p w14:paraId="1948693F" w14:textId="77777777" w:rsidR="00D52566" w:rsidRPr="00973E36" w:rsidRDefault="00D52566" w:rsidP="00B46D58">
      <w:pPr>
        <w:rPr>
          <w:rFonts w:ascii="Sylfaen" w:hAnsi="Sylfaen"/>
          <w:sz w:val="20"/>
          <w:szCs w:val="20"/>
          <w:lang w:val="hy-AM"/>
        </w:rPr>
      </w:pPr>
    </w:p>
    <w:p w14:paraId="09FA4312" w14:textId="77777777" w:rsidR="009F337A" w:rsidRPr="00973E36" w:rsidRDefault="009F337A" w:rsidP="00B46D58">
      <w:pPr>
        <w:widowControl w:val="0"/>
        <w:spacing w:after="160"/>
        <w:jc w:val="center"/>
        <w:rPr>
          <w:rFonts w:ascii="Sylfaen" w:hAnsi="Sylfaen"/>
          <w:b/>
          <w:sz w:val="20"/>
          <w:szCs w:val="20"/>
        </w:rPr>
      </w:pPr>
      <w:r w:rsidRPr="00973E36">
        <w:rPr>
          <w:rFonts w:ascii="Sylfaen" w:hAnsi="Sylfaen"/>
          <w:b/>
          <w:sz w:val="20"/>
          <w:szCs w:val="20"/>
        </w:rPr>
        <w:t>7. ДЕЙСТВИЕ НЕПРЕОДОЛИМОЙ СИЛЫ (ФОРС-МАЖОР)</w:t>
      </w:r>
    </w:p>
    <w:p w14:paraId="60EBD152" w14:textId="77777777" w:rsidR="009F337A" w:rsidRPr="00973E36" w:rsidRDefault="009F337A" w:rsidP="00B46D58">
      <w:pPr>
        <w:widowControl w:val="0"/>
        <w:spacing w:after="160"/>
        <w:ind w:firstLine="567"/>
        <w:jc w:val="both"/>
        <w:rPr>
          <w:rFonts w:ascii="Sylfaen" w:hAnsi="Sylfaen"/>
          <w:sz w:val="20"/>
          <w:szCs w:val="20"/>
        </w:rPr>
      </w:pPr>
      <w:r w:rsidRPr="00973E36">
        <w:rPr>
          <w:rFonts w:ascii="Sylfaen" w:hAnsi="Sylfaen"/>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1CA1114" w14:textId="77777777" w:rsidR="0094684E" w:rsidRPr="00973E36" w:rsidRDefault="0094684E" w:rsidP="00B46D58">
      <w:pPr>
        <w:widowControl w:val="0"/>
        <w:spacing w:after="160"/>
        <w:jc w:val="center"/>
        <w:rPr>
          <w:rFonts w:ascii="Sylfaen" w:hAnsi="Sylfaen"/>
          <w:sz w:val="20"/>
          <w:szCs w:val="20"/>
          <w:lang w:val="hy-AM"/>
        </w:rPr>
      </w:pPr>
    </w:p>
    <w:p w14:paraId="4FFE0162" w14:textId="77777777" w:rsidR="00071D1C" w:rsidRPr="00973E36" w:rsidRDefault="00071D1C" w:rsidP="00B46D58">
      <w:pPr>
        <w:widowControl w:val="0"/>
        <w:spacing w:after="160"/>
        <w:jc w:val="center"/>
        <w:rPr>
          <w:rFonts w:ascii="Sylfaen" w:hAnsi="Sylfaen"/>
          <w:b/>
          <w:sz w:val="20"/>
          <w:szCs w:val="20"/>
        </w:rPr>
      </w:pPr>
      <w:r w:rsidRPr="00973E36">
        <w:rPr>
          <w:rFonts w:ascii="Sylfaen" w:hAnsi="Sylfaen"/>
          <w:b/>
          <w:sz w:val="20"/>
          <w:szCs w:val="20"/>
        </w:rPr>
        <w:t>8. ИНЫЕ УСЛОВИЯ</w:t>
      </w:r>
    </w:p>
    <w:p w14:paraId="5E87F3A0" w14:textId="77777777" w:rsidR="00071D1C" w:rsidRPr="00973E36" w:rsidRDefault="00071D1C" w:rsidP="00641FDD">
      <w:pPr>
        <w:widowControl w:val="0"/>
        <w:tabs>
          <w:tab w:val="left" w:pos="1134"/>
        </w:tabs>
        <w:spacing w:after="160"/>
        <w:ind w:firstLine="567"/>
        <w:jc w:val="both"/>
        <w:rPr>
          <w:rFonts w:ascii="Sylfaen" w:hAnsi="Sylfaen" w:cs="Times Armenian"/>
          <w:sz w:val="20"/>
          <w:szCs w:val="20"/>
        </w:rPr>
      </w:pPr>
      <w:r w:rsidRPr="00973E36">
        <w:rPr>
          <w:rFonts w:ascii="Sylfaen" w:hAnsi="Sylfaen"/>
          <w:sz w:val="20"/>
          <w:szCs w:val="20"/>
        </w:rPr>
        <w:t>8.</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09A37F7" w14:textId="77777777" w:rsidR="00071D1C" w:rsidRPr="00973E36" w:rsidRDefault="00071D1C"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8.</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973E36">
        <w:rPr>
          <w:rFonts w:ascii="Sylfaen" w:hAnsi="Sylfaen" w:cs="Courier New"/>
          <w:sz w:val="20"/>
          <w:szCs w:val="20"/>
          <w:lang w:val="en-US"/>
        </w:rPr>
        <w:t> </w:t>
      </w:r>
      <w:r w:rsidRPr="00973E36">
        <w:rPr>
          <w:rFonts w:ascii="Sylfaen" w:hAnsi="Sylfaen"/>
          <w:sz w:val="20"/>
          <w:szCs w:val="20"/>
        </w:rPr>
        <w:t>тре</w:t>
      </w:r>
      <w:r w:rsidR="00D52566" w:rsidRPr="00973E36">
        <w:rPr>
          <w:rFonts w:ascii="Sylfaen" w:hAnsi="Sylfaen"/>
          <w:sz w:val="20"/>
          <w:szCs w:val="20"/>
        </w:rPr>
        <w:t>бования, вытекающее из договора</w:t>
      </w:r>
      <w:r w:rsidRPr="00973E36">
        <w:rPr>
          <w:rFonts w:ascii="Sylfaen" w:hAnsi="Sylfaen"/>
          <w:sz w:val="20"/>
          <w:szCs w:val="20"/>
        </w:rPr>
        <w:t xml:space="preserve">, не может быть передано другому лицу без письменного согласия стороны должника. </w:t>
      </w:r>
    </w:p>
    <w:p w14:paraId="5761B55A" w14:textId="77777777" w:rsidR="00071D1C" w:rsidRPr="00973E36" w:rsidRDefault="00071D1C"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8.</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973E36">
        <w:rPr>
          <w:rFonts w:ascii="Sylfaen" w:hAnsi="Sylfaen"/>
          <w:sz w:val="20"/>
          <w:szCs w:val="20"/>
          <w:lang w:val="hy-AM"/>
        </w:rPr>
        <w:t xml:space="preserve"> расторгает договор</w:t>
      </w:r>
      <w:r w:rsidRPr="00973E36">
        <w:rPr>
          <w:rFonts w:ascii="Sylfaen" w:hAnsi="Sylfaen"/>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5A77277E" w14:textId="77777777" w:rsidR="00071D1C" w:rsidRPr="00973E36" w:rsidRDefault="00071D1C"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8.</w:t>
      </w:r>
      <w:r w:rsidR="00552934" w:rsidRPr="00973E36">
        <w:rPr>
          <w:rFonts w:ascii="Sylfaen" w:hAnsi="Sylfaen"/>
          <w:sz w:val="20"/>
          <w:szCs w:val="20"/>
        </w:rPr>
        <w:t>4.</w:t>
      </w:r>
      <w:r w:rsidR="00552934" w:rsidRPr="00973E36">
        <w:rPr>
          <w:rFonts w:ascii="Sylfaen" w:hAnsi="Sylfaen"/>
          <w:sz w:val="20"/>
          <w:szCs w:val="20"/>
        </w:rPr>
        <w:tab/>
      </w:r>
      <w:r w:rsidRPr="00973E36">
        <w:rPr>
          <w:rFonts w:ascii="Sylfaen" w:hAnsi="Sylfaen"/>
          <w:sz w:val="20"/>
          <w:szCs w:val="20"/>
        </w:rPr>
        <w:t>Споры в связи с договором подлежат рассмотрению в судах Республики Армения.</w:t>
      </w:r>
    </w:p>
    <w:p w14:paraId="2832F8E6" w14:textId="77777777" w:rsidR="00071D1C" w:rsidRPr="00973E36" w:rsidRDefault="00071D1C"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8.5</w:t>
      </w:r>
      <w:r w:rsidRPr="00973E36">
        <w:rPr>
          <w:rFonts w:ascii="Sylfaen" w:hAnsi="Sylfaen"/>
          <w:sz w:val="20"/>
          <w:szCs w:val="20"/>
        </w:rPr>
        <w:tab/>
        <w:t xml:space="preserve">Изменения и дополнения могут быть внесены в договор исключительно с взаимного согласия сторон </w:t>
      </w:r>
      <w:r w:rsidR="009F10E4" w:rsidRPr="00973E36">
        <w:rPr>
          <w:rFonts w:ascii="Sylfaen" w:hAnsi="Sylfaen"/>
          <w:sz w:val="20"/>
          <w:szCs w:val="20"/>
        </w:rPr>
        <w:t>—</w:t>
      </w:r>
      <w:r w:rsidRPr="00973E36">
        <w:rPr>
          <w:rFonts w:ascii="Sylfaen" w:hAnsi="Sylfaen"/>
          <w:sz w:val="20"/>
          <w:szCs w:val="20"/>
        </w:rPr>
        <w:t xml:space="preserve"> посредством заключения соглашения, которое будет являться неотъемлемой частью договора. </w:t>
      </w:r>
    </w:p>
    <w:p w14:paraId="46834727" w14:textId="77777777" w:rsidR="00071D1C" w:rsidRPr="00973E36" w:rsidRDefault="00071D1C" w:rsidP="00B46D58">
      <w:pPr>
        <w:widowControl w:val="0"/>
        <w:tabs>
          <w:tab w:val="left" w:pos="1134"/>
        </w:tabs>
        <w:spacing w:after="160"/>
        <w:ind w:firstLine="567"/>
        <w:jc w:val="both"/>
        <w:rPr>
          <w:rFonts w:ascii="Sylfaen" w:hAnsi="Sylfaen" w:cs="Sylfaen"/>
          <w:spacing w:val="-6"/>
          <w:sz w:val="20"/>
          <w:szCs w:val="20"/>
        </w:rPr>
      </w:pPr>
      <w:r w:rsidRPr="00973E36">
        <w:rPr>
          <w:rFonts w:ascii="Sylfaen" w:hAnsi="Sylfaen"/>
          <w:spacing w:val="-6"/>
          <w:sz w:val="20"/>
          <w:szCs w:val="20"/>
        </w:rPr>
        <w:t xml:space="preserve">Запрещается внесение в договор, а если цена договора факторная, то также в соглашение к данному </w:t>
      </w:r>
      <w:r w:rsidRPr="00973E36">
        <w:rPr>
          <w:rFonts w:ascii="Sylfaen" w:hAnsi="Sylfaen"/>
          <w:spacing w:val="-6"/>
          <w:sz w:val="20"/>
          <w:szCs w:val="20"/>
        </w:rPr>
        <w:lastRenderedPageBreak/>
        <w:t>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354D7477" w14:textId="77777777" w:rsidR="00071D1C" w:rsidRPr="00973E36" w:rsidRDefault="00071D1C" w:rsidP="00B46D58">
      <w:pPr>
        <w:widowControl w:val="0"/>
        <w:spacing w:after="160"/>
        <w:ind w:firstLine="567"/>
        <w:jc w:val="both"/>
        <w:rPr>
          <w:rFonts w:ascii="Sylfaen" w:hAnsi="Sylfaen"/>
          <w:sz w:val="20"/>
          <w:szCs w:val="20"/>
        </w:rPr>
      </w:pPr>
      <w:r w:rsidRPr="00973E36">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779D623"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AC30D5" w:rsidRPr="00973E36">
        <w:rPr>
          <w:rFonts w:ascii="Sylfaen" w:hAnsi="Sylfaen"/>
          <w:sz w:val="20"/>
          <w:szCs w:val="20"/>
        </w:rPr>
        <w:t>6.</w:t>
      </w:r>
      <w:r w:rsidR="00AC30D5" w:rsidRPr="00973E36">
        <w:rPr>
          <w:rFonts w:ascii="Sylfaen" w:hAnsi="Sylfaen"/>
          <w:sz w:val="20"/>
          <w:szCs w:val="20"/>
        </w:rPr>
        <w:tab/>
      </w:r>
      <w:r w:rsidRPr="00973E36">
        <w:rPr>
          <w:rFonts w:ascii="Sylfaen" w:hAnsi="Sylfaen"/>
          <w:sz w:val="20"/>
          <w:szCs w:val="20"/>
        </w:rPr>
        <w:t>Если договор осуществляется посредством заключения агентского договора:</w:t>
      </w:r>
    </w:p>
    <w:p w14:paraId="181905E9"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1)</w:t>
      </w:r>
      <w:r w:rsidR="00E95CE6" w:rsidRPr="00973E36">
        <w:rPr>
          <w:rFonts w:ascii="Sylfaen" w:hAnsi="Sylfaen"/>
          <w:sz w:val="20"/>
          <w:szCs w:val="20"/>
        </w:rPr>
        <w:tab/>
      </w:r>
      <w:r w:rsidRPr="00973E36">
        <w:rPr>
          <w:rFonts w:ascii="Sylfaen" w:hAnsi="Sylfaen"/>
          <w:sz w:val="20"/>
          <w:szCs w:val="20"/>
        </w:rPr>
        <w:t>Продавец несет ответственность за неисполнение или ненадлежащее исполнение обязательств агента;</w:t>
      </w:r>
    </w:p>
    <w:p w14:paraId="1304859A"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w:t>
      </w:r>
      <w:r w:rsidR="00E95CE6" w:rsidRPr="00973E36">
        <w:rPr>
          <w:rFonts w:ascii="Sylfaen" w:hAnsi="Sylfaen"/>
          <w:sz w:val="20"/>
          <w:szCs w:val="20"/>
        </w:rPr>
        <w:tab/>
      </w:r>
      <w:r w:rsidRPr="00973E36">
        <w:rPr>
          <w:rFonts w:ascii="Sylfaen" w:hAnsi="Sylfaen"/>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973E36">
        <w:rPr>
          <w:rStyle w:val="af6"/>
          <w:rFonts w:ascii="Sylfaen" w:hAnsi="Sylfaen"/>
          <w:sz w:val="20"/>
          <w:szCs w:val="20"/>
        </w:rPr>
        <w:footnoteReference w:customMarkFollows="1" w:id="11"/>
        <w:t>22</w:t>
      </w:r>
      <w:r w:rsidRPr="00973E36">
        <w:rPr>
          <w:rFonts w:ascii="Sylfaen" w:hAnsi="Sylfaen"/>
          <w:sz w:val="20"/>
          <w:szCs w:val="20"/>
        </w:rPr>
        <w:t>.</w:t>
      </w:r>
    </w:p>
    <w:p w14:paraId="2F862323"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AC30D5" w:rsidRPr="00973E36">
        <w:rPr>
          <w:rFonts w:ascii="Sylfaen" w:hAnsi="Sylfaen"/>
          <w:sz w:val="20"/>
          <w:szCs w:val="20"/>
        </w:rPr>
        <w:t>7.</w:t>
      </w:r>
      <w:r w:rsidR="00AC30D5" w:rsidRPr="00973E36">
        <w:rPr>
          <w:rFonts w:ascii="Sylfaen" w:hAnsi="Sylfaen"/>
          <w:sz w:val="20"/>
          <w:szCs w:val="20"/>
        </w:rPr>
        <w:tab/>
      </w:r>
      <w:r w:rsidRPr="00973E36">
        <w:rPr>
          <w:rFonts w:ascii="Sylfaen" w:hAnsi="Sylfaen"/>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973E36">
        <w:rPr>
          <w:rStyle w:val="af6"/>
          <w:rFonts w:ascii="Sylfaen" w:hAnsi="Sylfaen"/>
          <w:sz w:val="20"/>
          <w:szCs w:val="20"/>
        </w:rPr>
        <w:footnoteReference w:customMarkFollows="1" w:id="12"/>
        <w:t>23</w:t>
      </w:r>
      <w:r w:rsidRPr="00973E36">
        <w:rPr>
          <w:rFonts w:ascii="Sylfaen" w:hAnsi="Sylfaen"/>
          <w:sz w:val="20"/>
          <w:szCs w:val="20"/>
        </w:rPr>
        <w:t>.</w:t>
      </w:r>
    </w:p>
    <w:p w14:paraId="47FEC66A"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6E15CD" w:rsidRPr="00973E36">
        <w:rPr>
          <w:rFonts w:ascii="Sylfaen" w:hAnsi="Sylfaen"/>
          <w:sz w:val="20"/>
          <w:szCs w:val="20"/>
        </w:rPr>
        <w:t>8.</w:t>
      </w:r>
      <w:r w:rsidR="006E15CD" w:rsidRPr="00973E36">
        <w:rPr>
          <w:rFonts w:ascii="Sylfaen" w:hAnsi="Sylfaen"/>
          <w:sz w:val="20"/>
          <w:szCs w:val="20"/>
        </w:rPr>
        <w:tab/>
      </w:r>
      <w:r w:rsidRPr="00973E36">
        <w:rPr>
          <w:rFonts w:ascii="Sylfaen" w:hAnsi="Sylfaen"/>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973E36">
        <w:rPr>
          <w:rFonts w:ascii="Sylfaen" w:hAnsi="Sylfaen"/>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973E36">
        <w:rPr>
          <w:rFonts w:ascii="Sylfaen" w:hAnsi="Sylfaen"/>
          <w:sz w:val="20"/>
          <w:szCs w:val="20"/>
          <w:lang w:val="hy-AM"/>
        </w:rPr>
        <w:t xml:space="preserve">. </w:t>
      </w:r>
      <w:r w:rsidRPr="00973E36">
        <w:rPr>
          <w:rFonts w:ascii="Sylfaen" w:hAnsi="Sylfaen"/>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140E9C0A" w14:textId="77777777"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6E15CD" w:rsidRPr="00973E36">
        <w:rPr>
          <w:rFonts w:ascii="Sylfaen" w:hAnsi="Sylfaen"/>
          <w:sz w:val="20"/>
          <w:szCs w:val="20"/>
        </w:rPr>
        <w:t>9.</w:t>
      </w:r>
      <w:r w:rsidR="006E15CD" w:rsidRPr="00973E36">
        <w:rPr>
          <w:rFonts w:ascii="Sylfaen" w:hAnsi="Sylfaen"/>
          <w:sz w:val="20"/>
          <w:szCs w:val="20"/>
        </w:rPr>
        <w:tab/>
      </w:r>
      <w:r w:rsidRPr="00973E36">
        <w:rPr>
          <w:rFonts w:ascii="Sylfaen" w:hAnsi="Sylfaen"/>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973E36">
        <w:rPr>
          <w:rFonts w:ascii="Sylfaen" w:hAnsi="Sylfaen"/>
          <w:sz w:val="20"/>
          <w:szCs w:val="20"/>
        </w:rPr>
        <w:t>—</w:t>
      </w:r>
      <w:r w:rsidRPr="00973E36">
        <w:rPr>
          <w:rFonts w:ascii="Sylfaen" w:hAnsi="Sylfaen"/>
          <w:sz w:val="20"/>
          <w:szCs w:val="20"/>
        </w:rPr>
        <w:t xml:space="preserve"> это выгода или убытки, понесенные данной стороной.</w:t>
      </w:r>
      <w:r w:rsidR="003A39AC" w:rsidRPr="00973E36" w:rsidDel="003A39AC">
        <w:rPr>
          <w:rFonts w:ascii="Sylfaen" w:hAnsi="Sylfaen"/>
          <w:sz w:val="20"/>
          <w:szCs w:val="20"/>
        </w:rPr>
        <w:t xml:space="preserve"> </w:t>
      </w:r>
      <w:r w:rsidRPr="00973E36">
        <w:rPr>
          <w:rFonts w:ascii="Sylfaen" w:hAnsi="Sylfaen"/>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F84E2B5"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8.1</w:t>
      </w:r>
      <w:r w:rsidR="00E3606B" w:rsidRPr="00973E36">
        <w:rPr>
          <w:rFonts w:ascii="Sylfaen" w:hAnsi="Sylfaen"/>
          <w:sz w:val="20"/>
          <w:szCs w:val="20"/>
        </w:rPr>
        <w:t>0.</w:t>
      </w:r>
      <w:r w:rsidR="00E3606B" w:rsidRPr="00973E36">
        <w:rPr>
          <w:rFonts w:ascii="Sylfaen" w:hAnsi="Sylfaen"/>
          <w:sz w:val="20"/>
          <w:szCs w:val="20"/>
        </w:rPr>
        <w:tab/>
      </w:r>
      <w:r w:rsidRPr="00973E36">
        <w:rPr>
          <w:rFonts w:ascii="Sylfaen" w:hAnsi="Sylfaen"/>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973E36">
        <w:rPr>
          <w:rFonts w:ascii="Sylfaen" w:hAnsi="Sylfaen" w:cs="Courier New"/>
          <w:sz w:val="20"/>
          <w:szCs w:val="20"/>
          <w:lang w:val="en-US"/>
        </w:rPr>
        <w:t> </w:t>
      </w:r>
      <w:r w:rsidRPr="00973E36">
        <w:rPr>
          <w:rFonts w:ascii="Sylfaen" w:hAnsi="Sylfaen"/>
          <w:sz w:val="20"/>
          <w:szCs w:val="20"/>
        </w:rPr>
        <w:t xml:space="preserve">Армения. </w:t>
      </w:r>
    </w:p>
    <w:p w14:paraId="77FA00A2" w14:textId="77777777" w:rsidR="00071D1C" w:rsidRPr="00973E36" w:rsidRDefault="00071D1C" w:rsidP="00B46D58">
      <w:pPr>
        <w:widowControl w:val="0"/>
        <w:tabs>
          <w:tab w:val="left" w:pos="1276"/>
        </w:tabs>
        <w:spacing w:after="160"/>
        <w:ind w:firstLine="567"/>
        <w:jc w:val="both"/>
        <w:rPr>
          <w:rFonts w:ascii="Sylfaen" w:hAnsi="Sylfaen"/>
          <w:spacing w:val="-6"/>
          <w:sz w:val="20"/>
          <w:szCs w:val="20"/>
        </w:rPr>
      </w:pPr>
      <w:r w:rsidRPr="00973E36">
        <w:rPr>
          <w:rFonts w:ascii="Sylfaen" w:hAnsi="Sylfaen"/>
          <w:sz w:val="20"/>
          <w:szCs w:val="20"/>
        </w:rPr>
        <w:t>8.1</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973E36">
        <w:rPr>
          <w:rFonts w:ascii="Sylfaen" w:hAnsi="Sylfaen" w:cs="Courier New"/>
          <w:spacing w:val="-6"/>
          <w:sz w:val="20"/>
          <w:szCs w:val="20"/>
          <w:lang w:val="en-US"/>
        </w:rPr>
        <w:t> </w:t>
      </w:r>
      <w:r w:rsidRPr="00973E36">
        <w:rPr>
          <w:rFonts w:ascii="Sylfaen" w:hAnsi="Sylfaen"/>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973E36">
        <w:rPr>
          <w:rFonts w:ascii="Sylfaen" w:hAnsi="Sylfaen" w:cs="Courier New"/>
          <w:spacing w:val="-6"/>
          <w:sz w:val="20"/>
          <w:szCs w:val="20"/>
          <w:lang w:val="en-US"/>
        </w:rPr>
        <w:t> </w:t>
      </w:r>
      <w:r w:rsidRPr="00973E36">
        <w:rPr>
          <w:rFonts w:ascii="Sylfaen" w:hAnsi="Sylfaen"/>
          <w:spacing w:val="-6"/>
          <w:sz w:val="20"/>
          <w:szCs w:val="20"/>
        </w:rPr>
        <w:t>следующего за опубликованием уведомления дня, установленного настоящим пунктом.</w:t>
      </w:r>
      <w:r w:rsidR="00DD41E4" w:rsidRPr="00973E36">
        <w:rPr>
          <w:rFonts w:ascii="Sylfaen" w:hAnsi="Sylfaen"/>
          <w:sz w:val="20"/>
          <w:szCs w:val="20"/>
        </w:rPr>
        <w:t xml:space="preserve"> </w:t>
      </w:r>
      <w:r w:rsidR="00DD41E4" w:rsidRPr="00973E36">
        <w:rPr>
          <w:rFonts w:ascii="Sylfaen" w:hAnsi="Sylfaen"/>
          <w:spacing w:val="-6"/>
          <w:sz w:val="20"/>
          <w:szCs w:val="20"/>
        </w:rPr>
        <w:t xml:space="preserve">В день публикации в бюллетене уведомления о полном или частичном одностороннем расторжении договора </w:t>
      </w:r>
      <w:r w:rsidR="00DD41E4" w:rsidRPr="00973E36">
        <w:rPr>
          <w:rFonts w:ascii="Sylfaen" w:hAnsi="Sylfaen"/>
          <w:spacing w:val="-6"/>
          <w:sz w:val="20"/>
          <w:szCs w:val="20"/>
        </w:rPr>
        <w:lastRenderedPageBreak/>
        <w:t xml:space="preserve">Покупатель </w:t>
      </w:r>
      <w:r w:rsidR="00D43420" w:rsidRPr="00973E36">
        <w:rPr>
          <w:rFonts w:ascii="Sylfaen" w:hAnsi="Sylfaen"/>
          <w:spacing w:val="-6"/>
          <w:sz w:val="20"/>
          <w:szCs w:val="20"/>
        </w:rPr>
        <w:t xml:space="preserve">высылает </w:t>
      </w:r>
      <w:r w:rsidR="00DD41E4" w:rsidRPr="00973E36">
        <w:rPr>
          <w:rFonts w:ascii="Sylfaen" w:hAnsi="Sylfaen"/>
          <w:spacing w:val="-6"/>
          <w:sz w:val="20"/>
          <w:szCs w:val="20"/>
        </w:rPr>
        <w:t>его также на электронную почту Продавца.</w:t>
      </w:r>
    </w:p>
    <w:p w14:paraId="4CF7409C" w14:textId="77777777" w:rsidR="00071D1C" w:rsidRPr="00973E36" w:rsidRDefault="00071D1C" w:rsidP="00B46D58">
      <w:pPr>
        <w:widowControl w:val="0"/>
        <w:tabs>
          <w:tab w:val="left" w:pos="1276"/>
        </w:tabs>
        <w:spacing w:after="160"/>
        <w:ind w:firstLine="567"/>
        <w:jc w:val="both"/>
        <w:rPr>
          <w:rFonts w:ascii="Sylfaen" w:hAnsi="Sylfaen"/>
          <w:spacing w:val="-6"/>
          <w:sz w:val="20"/>
          <w:szCs w:val="20"/>
        </w:rPr>
      </w:pPr>
      <w:r w:rsidRPr="00973E36">
        <w:rPr>
          <w:rFonts w:ascii="Sylfaen" w:hAnsi="Sylfaen"/>
          <w:sz w:val="20"/>
          <w:szCs w:val="20"/>
        </w:rPr>
        <w:t>8.1</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14:paraId="447680F4"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8.1</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Договор составлен на ____</w:t>
      </w:r>
      <w:r w:rsidR="00E95CE6" w:rsidRPr="00973E36">
        <w:rPr>
          <w:rFonts w:ascii="Sylfaen" w:hAnsi="Sylfaen"/>
          <w:sz w:val="20"/>
          <w:szCs w:val="20"/>
        </w:rPr>
        <w:t>_______</w:t>
      </w:r>
      <w:r w:rsidRPr="00973E36">
        <w:rPr>
          <w:rFonts w:ascii="Sylfaen" w:hAnsi="Sylfaen"/>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973E36">
        <w:rPr>
          <w:rFonts w:ascii="Sylfaen" w:hAnsi="Sylfaen"/>
          <w:sz w:val="20"/>
          <w:szCs w:val="20"/>
        </w:rPr>
        <w:t>1.</w:t>
      </w:r>
      <w:r w:rsidR="00E95CE6" w:rsidRPr="00973E36">
        <w:rPr>
          <w:rFonts w:ascii="Sylfaen" w:hAnsi="Sylfaen"/>
          <w:sz w:val="20"/>
          <w:szCs w:val="20"/>
        </w:rPr>
        <w:t xml:space="preserve"> </w:t>
      </w:r>
      <w:r w:rsidRPr="00973E36">
        <w:rPr>
          <w:rFonts w:ascii="Sylfaen" w:hAnsi="Sylfaen"/>
          <w:sz w:val="20"/>
          <w:szCs w:val="20"/>
        </w:rPr>
        <w:t>к</w:t>
      </w:r>
      <w:r w:rsidR="00E95CE6" w:rsidRPr="00973E36">
        <w:rPr>
          <w:rFonts w:ascii="Sylfaen" w:hAnsi="Sylfaen" w:cs="Courier New"/>
          <w:sz w:val="20"/>
          <w:szCs w:val="20"/>
          <w:lang w:val="en-US"/>
        </w:rPr>
        <w:t> </w:t>
      </w:r>
      <w:r w:rsidRPr="00973E36">
        <w:rPr>
          <w:rFonts w:ascii="Sylfaen" w:hAnsi="Sylfaen"/>
          <w:sz w:val="20"/>
          <w:szCs w:val="20"/>
        </w:rPr>
        <w:t>договору считаются неотъемлемой частью договора.</w:t>
      </w:r>
    </w:p>
    <w:p w14:paraId="113DFA25" w14:textId="77777777"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8.1</w:t>
      </w:r>
      <w:r w:rsidR="00552934" w:rsidRPr="00973E36">
        <w:rPr>
          <w:rFonts w:ascii="Sylfaen" w:hAnsi="Sylfaen"/>
          <w:sz w:val="20"/>
          <w:szCs w:val="20"/>
        </w:rPr>
        <w:t>4.</w:t>
      </w:r>
      <w:r w:rsidR="00552934" w:rsidRPr="00973E36">
        <w:rPr>
          <w:rFonts w:ascii="Sylfaen" w:hAnsi="Sylfaen"/>
          <w:sz w:val="20"/>
          <w:szCs w:val="20"/>
        </w:rPr>
        <w:tab/>
      </w:r>
      <w:r w:rsidRPr="00973E36">
        <w:rPr>
          <w:rFonts w:ascii="Sylfaen" w:hAnsi="Sylfaen"/>
          <w:sz w:val="20"/>
          <w:szCs w:val="20"/>
        </w:rPr>
        <w:t>К отношениям, связанным с договором, применяется право Республики Армения.</w:t>
      </w:r>
    </w:p>
    <w:p w14:paraId="11B20754" w14:textId="2F1F1F29"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8.1</w:t>
      </w:r>
      <w:r w:rsidR="003A734A" w:rsidRPr="00973E36">
        <w:rPr>
          <w:rFonts w:ascii="Sylfaen" w:hAnsi="Sylfaen"/>
          <w:sz w:val="20"/>
          <w:szCs w:val="20"/>
        </w:rPr>
        <w:t>5.</w:t>
      </w:r>
      <w:r w:rsidR="003A734A" w:rsidRPr="00973E36">
        <w:rPr>
          <w:rFonts w:ascii="Sylfaen" w:hAnsi="Sylfaen"/>
          <w:sz w:val="20"/>
          <w:szCs w:val="20"/>
        </w:rPr>
        <w:tab/>
      </w:r>
      <w:r w:rsidRPr="00973E36">
        <w:rPr>
          <w:rFonts w:ascii="Sylfaen" w:hAnsi="Sylfaen"/>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973E36">
        <w:rPr>
          <w:rFonts w:ascii="Sylfaen" w:hAnsi="Sylfaen"/>
          <w:sz w:val="20"/>
          <w:szCs w:val="20"/>
        </w:rPr>
        <w:t xml:space="preserve">представленные </w:t>
      </w:r>
      <w:r w:rsidRPr="00973E36">
        <w:rPr>
          <w:rFonts w:ascii="Sylfaen" w:hAnsi="Sylfaen"/>
          <w:sz w:val="20"/>
          <w:szCs w:val="20"/>
        </w:rPr>
        <w:t xml:space="preserve">Продавцом в виде неустойки </w:t>
      </w:r>
      <w:r w:rsidR="009673B8" w:rsidRPr="00973E36">
        <w:rPr>
          <w:rFonts w:ascii="Sylfaen" w:hAnsi="Sylfaen"/>
          <w:sz w:val="20"/>
          <w:szCs w:val="20"/>
        </w:rPr>
        <w:t xml:space="preserve">обеспечения квалификации и </w:t>
      </w:r>
      <w:r w:rsidRPr="00973E36">
        <w:rPr>
          <w:rFonts w:ascii="Sylfaen" w:hAnsi="Sylfaen"/>
          <w:sz w:val="20"/>
          <w:szCs w:val="20"/>
        </w:rPr>
        <w:t>договора в размере предусмот</w:t>
      </w:r>
      <w:r w:rsidR="008707D8" w:rsidRPr="00973E36">
        <w:rPr>
          <w:rFonts w:ascii="Sylfaen" w:hAnsi="Sylfaen"/>
          <w:sz w:val="20"/>
          <w:szCs w:val="20"/>
        </w:rPr>
        <w:t>ренных финансовых средств заменяю</w:t>
      </w:r>
      <w:r w:rsidRPr="00973E36">
        <w:rPr>
          <w:rFonts w:ascii="Sylfaen" w:hAnsi="Sylfaen"/>
          <w:sz w:val="20"/>
          <w:szCs w:val="20"/>
        </w:rPr>
        <w:t xml:space="preserve">тся банковской гарантией или наличными деньгами, с учетом требований абзаца "б" подпункта </w:t>
      </w:r>
      <w:r w:rsidR="000B33B2" w:rsidRPr="00973E36">
        <w:rPr>
          <w:rFonts w:ascii="Sylfaen" w:hAnsi="Sylfaen"/>
          <w:sz w:val="20"/>
          <w:szCs w:val="20"/>
        </w:rPr>
        <w:t xml:space="preserve">17 </w:t>
      </w:r>
      <w:r w:rsidRPr="00973E36">
        <w:rPr>
          <w:rFonts w:ascii="Sylfaen" w:hAnsi="Sylfaen"/>
          <w:sz w:val="20"/>
          <w:szCs w:val="20"/>
        </w:rPr>
        <w:t xml:space="preserve">пункта 32 Приложения № </w:t>
      </w:r>
      <w:r w:rsidR="006E50E4" w:rsidRPr="00973E36">
        <w:rPr>
          <w:rFonts w:ascii="Sylfaen" w:hAnsi="Sylfaen"/>
          <w:sz w:val="20"/>
          <w:szCs w:val="20"/>
        </w:rPr>
        <w:t>1</w:t>
      </w:r>
      <w:r w:rsidR="006E50E4" w:rsidRPr="00973E36">
        <w:rPr>
          <w:rFonts w:ascii="Sylfaen" w:hAnsi="Sylfaen"/>
          <w:sz w:val="20"/>
          <w:szCs w:val="20"/>
          <w:lang w:val="hy-AM"/>
        </w:rPr>
        <w:t xml:space="preserve"> </w:t>
      </w:r>
      <w:r w:rsidRPr="00973E36">
        <w:rPr>
          <w:rFonts w:ascii="Sylfaen" w:hAnsi="Sylfaen"/>
          <w:sz w:val="20"/>
          <w:szCs w:val="20"/>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3E36">
        <w:rPr>
          <w:rFonts w:ascii="Sylfaen" w:hAnsi="Sylfaen"/>
          <w:sz w:val="20"/>
          <w:szCs w:val="20"/>
        </w:rPr>
        <w:t>обеспечени</w:t>
      </w:r>
      <w:r w:rsidR="00F00C39" w:rsidRPr="00973E36">
        <w:rPr>
          <w:rFonts w:ascii="Sylfaen" w:hAnsi="Sylfaen"/>
          <w:sz w:val="20"/>
          <w:szCs w:val="20"/>
        </w:rPr>
        <w:t>е</w:t>
      </w:r>
      <w:r w:rsidR="00CD7A4F" w:rsidRPr="00973E36">
        <w:rPr>
          <w:rFonts w:ascii="Sylfaen" w:hAnsi="Sylfaen"/>
          <w:sz w:val="20"/>
          <w:szCs w:val="20"/>
        </w:rPr>
        <w:t xml:space="preserve"> квалификации и </w:t>
      </w:r>
      <w:r w:rsidRPr="00973E36">
        <w:rPr>
          <w:rFonts w:ascii="Sylfaen" w:hAnsi="Sylfaen"/>
          <w:sz w:val="20"/>
          <w:szCs w:val="20"/>
        </w:rPr>
        <w:t xml:space="preserve">договора </w:t>
      </w:r>
      <w:r w:rsidR="00CD7A4F" w:rsidRPr="00973E36">
        <w:rPr>
          <w:rFonts w:ascii="Sylfaen" w:hAnsi="Sylfaen"/>
          <w:sz w:val="20"/>
          <w:szCs w:val="20"/>
        </w:rPr>
        <w:t xml:space="preserve">представленных </w:t>
      </w:r>
      <w:r w:rsidRPr="00973E36">
        <w:rPr>
          <w:rFonts w:ascii="Sylfaen" w:hAnsi="Sylfaen"/>
          <w:sz w:val="20"/>
          <w:szCs w:val="20"/>
        </w:rPr>
        <w:t>в виде неустойки, также представля</w:t>
      </w:r>
      <w:bookmarkStart w:id="14" w:name="_Hlk125712647"/>
      <w:r w:rsidRPr="00973E36">
        <w:rPr>
          <w:rFonts w:ascii="Sylfaen" w:hAnsi="Sylfaen"/>
          <w:sz w:val="20"/>
          <w:szCs w:val="20"/>
        </w:rPr>
        <w:t>е</w:t>
      </w:r>
      <w:bookmarkEnd w:id="14"/>
      <w:r w:rsidRPr="00973E36">
        <w:rPr>
          <w:rFonts w:ascii="Sylfaen" w:hAnsi="Sylfaen"/>
          <w:sz w:val="20"/>
          <w:szCs w:val="20"/>
        </w:rPr>
        <w:t xml:space="preserve">т Покупателю </w:t>
      </w:r>
      <w:r w:rsidR="00CD7A4F" w:rsidRPr="00973E36">
        <w:rPr>
          <w:rFonts w:ascii="Sylfaen" w:hAnsi="Sylfaen"/>
          <w:sz w:val="20"/>
          <w:szCs w:val="20"/>
        </w:rPr>
        <w:t xml:space="preserve">новые обеспечения </w:t>
      </w:r>
      <w:r w:rsidRPr="00973E36">
        <w:rPr>
          <w:rFonts w:ascii="Sylfaen" w:hAnsi="Sylfaen"/>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3E36">
        <w:rPr>
          <w:rStyle w:val="af6"/>
          <w:rFonts w:ascii="Sylfaen" w:hAnsi="Sylfaen"/>
          <w:sz w:val="20"/>
          <w:szCs w:val="20"/>
        </w:rPr>
        <w:footnoteReference w:customMarkFollows="1" w:id="13"/>
        <w:t>24</w:t>
      </w:r>
    </w:p>
    <w:p w14:paraId="75CFE998" w14:textId="77777777" w:rsidR="00071D1C" w:rsidRPr="006C2045" w:rsidRDefault="006C2045" w:rsidP="00B46D58">
      <w:pPr>
        <w:widowControl w:val="0"/>
        <w:spacing w:after="160"/>
        <w:jc w:val="center"/>
        <w:rPr>
          <w:rFonts w:ascii="Sylfaen" w:hAnsi="Sylfaen"/>
          <w:b/>
        </w:rPr>
      </w:pPr>
      <w:r w:rsidRPr="006C2045">
        <w:rPr>
          <w:rFonts w:ascii="Sylfaen" w:hAnsi="Sylfaen"/>
          <w:b/>
        </w:rPr>
        <w:t>9</w:t>
      </w:r>
      <w:r w:rsidR="00071D1C" w:rsidRPr="006C2045">
        <w:rPr>
          <w:rFonts w:ascii="Sylfaen" w:hAnsi="Sylfaen"/>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973E36" w14:paraId="53CC8946" w14:textId="77777777" w:rsidTr="0016519F">
        <w:tc>
          <w:tcPr>
            <w:tcW w:w="4536" w:type="dxa"/>
          </w:tcPr>
          <w:p w14:paraId="44416261" w14:textId="77777777" w:rsidR="00071D1C" w:rsidRPr="00973E36" w:rsidRDefault="00071D1C" w:rsidP="00B46D58">
            <w:pPr>
              <w:widowControl w:val="0"/>
              <w:spacing w:after="160"/>
              <w:jc w:val="center"/>
              <w:rPr>
                <w:rFonts w:ascii="Sylfaen" w:hAnsi="Sylfaen" w:cs="Sylfaen"/>
                <w:b/>
                <w:bCs/>
                <w:sz w:val="20"/>
                <w:szCs w:val="20"/>
              </w:rPr>
            </w:pPr>
            <w:r w:rsidRPr="00973E36">
              <w:rPr>
                <w:rFonts w:ascii="Sylfaen" w:hAnsi="Sylfaen"/>
                <w:b/>
                <w:sz w:val="20"/>
                <w:szCs w:val="20"/>
              </w:rPr>
              <w:t>ПОКУПАТЕЛЬ</w:t>
            </w:r>
          </w:p>
          <w:p w14:paraId="1B680E50" w14:textId="77777777" w:rsidR="006A18D4" w:rsidRPr="00070BC0" w:rsidRDefault="006A18D4" w:rsidP="00FE72FC">
            <w:pPr>
              <w:widowControl w:val="0"/>
              <w:spacing w:line="240" w:lineRule="exact"/>
              <w:jc w:val="center"/>
              <w:rPr>
                <w:rFonts w:ascii="Sylfaen" w:hAnsi="Sylfaen" w:cs="Arial Unicode"/>
                <w:sz w:val="20"/>
                <w:szCs w:val="20"/>
              </w:rPr>
            </w:pPr>
          </w:p>
          <w:p w14:paraId="01F9DC32" w14:textId="77777777" w:rsidR="00070BC0" w:rsidRPr="00613026" w:rsidRDefault="00DA6AEB" w:rsidP="00070BC0">
            <w:pPr>
              <w:widowControl w:val="0"/>
              <w:spacing w:line="240" w:lineRule="exact"/>
              <w:jc w:val="center"/>
              <w:rPr>
                <w:rFonts w:ascii="Sylfaen" w:hAnsi="Sylfaen" w:cs="Arial Unicode"/>
                <w:sz w:val="20"/>
                <w:szCs w:val="20"/>
                <w:u w:val="single"/>
              </w:rPr>
            </w:pPr>
            <w:r w:rsidRPr="00613026">
              <w:rPr>
                <w:rFonts w:ascii="Sylfaen" w:hAnsi="Sylfaen"/>
                <w:i/>
                <w:u w:val="single"/>
              </w:rPr>
              <w:t>ГНКО</w:t>
            </w:r>
            <w:r w:rsidRPr="00613026">
              <w:rPr>
                <w:rFonts w:ascii="Sylfaen" w:hAnsi="Sylfaen"/>
                <w:i/>
                <w:u w:val="single"/>
                <w:lang w:val="af-ZA"/>
              </w:rPr>
              <w:t xml:space="preserve"> «</w:t>
            </w:r>
            <w:r w:rsidRPr="00613026">
              <w:rPr>
                <w:rFonts w:ascii="Sylfaen" w:hAnsi="Sylfaen"/>
                <w:i/>
                <w:u w:val="single"/>
              </w:rPr>
              <w:t xml:space="preserve"> Цовак</w:t>
            </w:r>
            <w:r w:rsidRPr="00613026">
              <w:rPr>
                <w:rFonts w:ascii="Sylfaen" w:hAnsi="Sylfaen"/>
                <w:i/>
                <w:u w:val="single"/>
                <w:lang w:val="af-ZA"/>
              </w:rPr>
              <w:t>ский ЦПМП</w:t>
            </w:r>
            <w:r w:rsidRPr="005667C8">
              <w:rPr>
                <w:rFonts w:ascii="Sylfaen" w:hAnsi="Sylfaen"/>
                <w:i/>
                <w:lang w:val="af-ZA"/>
              </w:rPr>
              <w:t xml:space="preserve"> »</w:t>
            </w:r>
            <w:r w:rsidRPr="005667C8">
              <w:rPr>
                <w:rFonts w:ascii="Sylfaen" w:hAnsi="Sylfaen"/>
                <w:i/>
              </w:rPr>
              <w:t xml:space="preserve">, </w:t>
            </w:r>
            <w:r w:rsidRPr="00DA6AEB">
              <w:rPr>
                <w:rFonts w:ascii="Sylfaen" w:hAnsi="Sylfaen"/>
                <w:i/>
              </w:rPr>
              <w:t xml:space="preserve"> </w:t>
            </w:r>
            <w:r w:rsidR="00070BC0" w:rsidRPr="00613026">
              <w:rPr>
                <w:rFonts w:ascii="Sylfaen" w:hAnsi="Sylfaen" w:cs="Arial Unicode"/>
                <w:sz w:val="20"/>
                <w:szCs w:val="20"/>
                <w:u w:val="single"/>
              </w:rPr>
              <w:t xml:space="preserve">Центральное казначейство </w:t>
            </w:r>
            <w:r w:rsidRPr="00613026">
              <w:rPr>
                <w:rFonts w:ascii="Sylfaen" w:hAnsi="Sylfaen" w:cs="Arial Unicode"/>
                <w:sz w:val="20"/>
                <w:szCs w:val="20"/>
                <w:u w:val="single"/>
              </w:rPr>
              <w:t xml:space="preserve">                  </w:t>
            </w:r>
            <w:r w:rsidR="00070BC0" w:rsidRPr="00613026">
              <w:rPr>
                <w:rFonts w:ascii="Sylfaen" w:hAnsi="Sylfaen" w:cs="Arial Unicode"/>
                <w:sz w:val="20"/>
                <w:szCs w:val="20"/>
                <w:u w:val="single"/>
              </w:rPr>
              <w:t>Республики Армения</w:t>
            </w:r>
          </w:p>
          <w:p w14:paraId="6981286D" w14:textId="77777777" w:rsidR="00070BC0" w:rsidRPr="00613026" w:rsidRDefault="00070BC0" w:rsidP="00070BC0">
            <w:pPr>
              <w:widowControl w:val="0"/>
              <w:spacing w:line="240" w:lineRule="exact"/>
              <w:jc w:val="center"/>
              <w:rPr>
                <w:rFonts w:ascii="Sylfaen" w:hAnsi="Sylfaen" w:cs="Arial Unicode"/>
                <w:sz w:val="20"/>
                <w:szCs w:val="20"/>
                <w:u w:val="single"/>
              </w:rPr>
            </w:pPr>
            <w:r w:rsidRPr="00613026">
              <w:rPr>
                <w:rFonts w:ascii="Sylfaen" w:hAnsi="Sylfaen" w:cs="Arial Unicode"/>
                <w:sz w:val="20"/>
                <w:szCs w:val="20"/>
                <w:u w:val="single"/>
              </w:rPr>
              <w:t>ID 900158000399:</w:t>
            </w:r>
          </w:p>
          <w:p w14:paraId="1AF8DBA2" w14:textId="77777777" w:rsidR="00070BC0" w:rsidRPr="00613026" w:rsidRDefault="00070BC0" w:rsidP="00070BC0">
            <w:pPr>
              <w:widowControl w:val="0"/>
              <w:spacing w:line="240" w:lineRule="exact"/>
              <w:jc w:val="center"/>
              <w:rPr>
                <w:rFonts w:ascii="Sylfaen" w:hAnsi="Sylfaen" w:cs="Arial Unicode"/>
                <w:sz w:val="20"/>
                <w:szCs w:val="20"/>
                <w:u w:val="single"/>
              </w:rPr>
            </w:pPr>
            <w:r w:rsidRPr="00613026">
              <w:rPr>
                <w:rFonts w:ascii="Sylfaen" w:hAnsi="Sylfaen" w:cs="Arial Unicode"/>
                <w:sz w:val="20"/>
                <w:szCs w:val="20"/>
                <w:u w:val="single"/>
              </w:rPr>
              <w:t>ИНН 08210794:</w:t>
            </w:r>
          </w:p>
          <w:p w14:paraId="580E8DE6" w14:textId="77777777" w:rsidR="006A18D4" w:rsidRPr="006E07D4" w:rsidRDefault="006A18D4" w:rsidP="00FE72FC">
            <w:pPr>
              <w:widowControl w:val="0"/>
              <w:spacing w:line="240" w:lineRule="exact"/>
              <w:jc w:val="center"/>
              <w:rPr>
                <w:rFonts w:ascii="Sylfaen" w:hAnsi="Sylfaen" w:cs="Arial Unicode"/>
                <w:sz w:val="20"/>
                <w:szCs w:val="20"/>
              </w:rPr>
            </w:pPr>
          </w:p>
          <w:p w14:paraId="4166854C" w14:textId="77777777" w:rsidR="006A18D4" w:rsidRPr="006E07D4" w:rsidRDefault="006A18D4" w:rsidP="00FE72FC">
            <w:pPr>
              <w:widowControl w:val="0"/>
              <w:spacing w:line="240" w:lineRule="exact"/>
              <w:jc w:val="center"/>
              <w:rPr>
                <w:rFonts w:ascii="Sylfaen" w:hAnsi="Sylfaen" w:cs="Arial Unicode"/>
                <w:sz w:val="20"/>
                <w:szCs w:val="20"/>
              </w:rPr>
            </w:pPr>
          </w:p>
          <w:p w14:paraId="15149F29" w14:textId="77777777" w:rsidR="006A18D4" w:rsidRPr="006E07D4" w:rsidRDefault="006A18D4" w:rsidP="00FE72FC">
            <w:pPr>
              <w:widowControl w:val="0"/>
              <w:spacing w:line="240" w:lineRule="exact"/>
              <w:jc w:val="center"/>
              <w:rPr>
                <w:rFonts w:ascii="Sylfaen" w:hAnsi="Sylfaen" w:cs="Arial Unicode"/>
                <w:sz w:val="20"/>
                <w:szCs w:val="20"/>
              </w:rPr>
            </w:pPr>
          </w:p>
          <w:p w14:paraId="532AA69C" w14:textId="77777777" w:rsidR="00FE72FC" w:rsidRPr="00973E36" w:rsidRDefault="00FE72FC" w:rsidP="00FE72FC">
            <w:pPr>
              <w:widowControl w:val="0"/>
              <w:spacing w:line="240" w:lineRule="exact"/>
              <w:jc w:val="center"/>
              <w:rPr>
                <w:rFonts w:ascii="Sylfaen" w:hAnsi="Sylfaen" w:cs="Arial Unicode"/>
                <w:sz w:val="20"/>
                <w:szCs w:val="20"/>
              </w:rPr>
            </w:pPr>
            <w:r w:rsidRPr="00973E36">
              <w:rPr>
                <w:rFonts w:ascii="Sylfaen" w:hAnsi="Sylfaen" w:cs="Arial Unicode"/>
                <w:sz w:val="20"/>
                <w:szCs w:val="20"/>
              </w:rPr>
              <w:t>_______________________</w:t>
            </w:r>
          </w:p>
          <w:p w14:paraId="264689C9" w14:textId="77777777" w:rsidR="00FE72FC" w:rsidRPr="00973E36" w:rsidRDefault="00FE72FC" w:rsidP="00FE72FC">
            <w:pPr>
              <w:widowControl w:val="0"/>
              <w:spacing w:after="160" w:line="240" w:lineRule="exact"/>
              <w:jc w:val="center"/>
              <w:rPr>
                <w:rFonts w:ascii="Sylfaen" w:hAnsi="Sylfaen" w:cs="Arial Unicode"/>
                <w:sz w:val="20"/>
                <w:szCs w:val="20"/>
              </w:rPr>
            </w:pPr>
            <w:r w:rsidRPr="00973E36">
              <w:rPr>
                <w:rFonts w:ascii="Sylfaen" w:hAnsi="Sylfaen" w:cs="Arial Unicode"/>
                <w:sz w:val="20"/>
                <w:szCs w:val="20"/>
              </w:rPr>
              <w:t>/подпись/</w:t>
            </w:r>
          </w:p>
          <w:p w14:paraId="7B20B90F" w14:textId="77777777" w:rsidR="00071D1C" w:rsidRPr="00973E36" w:rsidRDefault="00FE72FC" w:rsidP="00FE72FC">
            <w:pPr>
              <w:widowControl w:val="0"/>
              <w:spacing w:after="160"/>
              <w:jc w:val="center"/>
              <w:rPr>
                <w:rFonts w:ascii="Sylfaen" w:hAnsi="Sylfaen"/>
                <w:sz w:val="20"/>
                <w:szCs w:val="20"/>
              </w:rPr>
            </w:pPr>
            <w:r w:rsidRPr="00973E36">
              <w:rPr>
                <w:rFonts w:ascii="Sylfaen" w:hAnsi="Sylfaen" w:cs="Arial Unicode"/>
                <w:sz w:val="20"/>
                <w:szCs w:val="20"/>
              </w:rPr>
              <w:t>М. П.</w:t>
            </w:r>
          </w:p>
        </w:tc>
        <w:tc>
          <w:tcPr>
            <w:tcW w:w="760" w:type="dxa"/>
          </w:tcPr>
          <w:p w14:paraId="31687ADF" w14:textId="77777777" w:rsidR="00071D1C" w:rsidRPr="00973E36" w:rsidRDefault="00071D1C" w:rsidP="00B46D58">
            <w:pPr>
              <w:widowControl w:val="0"/>
              <w:spacing w:after="160"/>
              <w:jc w:val="center"/>
              <w:rPr>
                <w:rFonts w:ascii="Sylfaen" w:hAnsi="Sylfaen"/>
                <w:sz w:val="20"/>
                <w:szCs w:val="20"/>
              </w:rPr>
            </w:pPr>
          </w:p>
        </w:tc>
        <w:tc>
          <w:tcPr>
            <w:tcW w:w="4343" w:type="dxa"/>
          </w:tcPr>
          <w:p w14:paraId="103E91C2" w14:textId="77777777" w:rsidR="00071D1C" w:rsidRPr="00973E36" w:rsidRDefault="00071D1C" w:rsidP="00B46D58">
            <w:pPr>
              <w:widowControl w:val="0"/>
              <w:spacing w:after="160"/>
              <w:jc w:val="center"/>
              <w:rPr>
                <w:rFonts w:ascii="Sylfaen" w:hAnsi="Sylfaen" w:cs="Sylfaen"/>
                <w:b/>
                <w:bCs/>
                <w:sz w:val="20"/>
                <w:szCs w:val="20"/>
              </w:rPr>
            </w:pPr>
            <w:r w:rsidRPr="00973E36">
              <w:rPr>
                <w:rFonts w:ascii="Sylfaen" w:hAnsi="Sylfaen"/>
                <w:b/>
                <w:sz w:val="20"/>
                <w:szCs w:val="20"/>
              </w:rPr>
              <w:t>ПРОДАВЕЦ</w:t>
            </w:r>
          </w:p>
          <w:p w14:paraId="4B6A83A9" w14:textId="77777777" w:rsidR="006A18D4" w:rsidRDefault="00F83E0A" w:rsidP="00B46D58">
            <w:pPr>
              <w:widowControl w:val="0"/>
              <w:jc w:val="center"/>
              <w:rPr>
                <w:rFonts w:ascii="Sylfaen" w:hAnsi="Sylfaen"/>
                <w:sz w:val="20"/>
                <w:szCs w:val="20"/>
                <w:lang w:val="en-US"/>
              </w:rPr>
            </w:pPr>
            <w:r w:rsidRPr="00973E36">
              <w:rPr>
                <w:rFonts w:ascii="Sylfaen" w:hAnsi="Sylfaen"/>
                <w:sz w:val="20"/>
                <w:szCs w:val="20"/>
                <w:lang w:val="en-US"/>
              </w:rPr>
              <w:t>_</w:t>
            </w:r>
          </w:p>
          <w:p w14:paraId="5049CF79" w14:textId="77777777" w:rsidR="006A18D4" w:rsidRDefault="006A18D4" w:rsidP="00B46D58">
            <w:pPr>
              <w:widowControl w:val="0"/>
              <w:jc w:val="center"/>
              <w:rPr>
                <w:rFonts w:ascii="Sylfaen" w:hAnsi="Sylfaen"/>
                <w:sz w:val="20"/>
                <w:szCs w:val="20"/>
                <w:lang w:val="en-US"/>
              </w:rPr>
            </w:pPr>
          </w:p>
          <w:p w14:paraId="3AA93012" w14:textId="77777777" w:rsidR="006A18D4" w:rsidRDefault="006A18D4" w:rsidP="00B46D58">
            <w:pPr>
              <w:widowControl w:val="0"/>
              <w:jc w:val="center"/>
              <w:rPr>
                <w:rFonts w:ascii="Sylfaen" w:hAnsi="Sylfaen"/>
                <w:sz w:val="20"/>
                <w:szCs w:val="20"/>
                <w:lang w:val="en-US"/>
              </w:rPr>
            </w:pPr>
          </w:p>
          <w:p w14:paraId="07A5F796" w14:textId="77777777" w:rsidR="006A18D4" w:rsidRDefault="006A18D4" w:rsidP="00B46D58">
            <w:pPr>
              <w:widowControl w:val="0"/>
              <w:jc w:val="center"/>
              <w:rPr>
                <w:rFonts w:ascii="Sylfaen" w:hAnsi="Sylfaen"/>
                <w:sz w:val="20"/>
                <w:szCs w:val="20"/>
                <w:lang w:val="en-US"/>
              </w:rPr>
            </w:pPr>
          </w:p>
          <w:p w14:paraId="0517EF31" w14:textId="77777777" w:rsidR="00071D1C" w:rsidRPr="00973E36" w:rsidRDefault="00F83E0A" w:rsidP="00B46D58">
            <w:pPr>
              <w:widowControl w:val="0"/>
              <w:jc w:val="center"/>
              <w:rPr>
                <w:rFonts w:ascii="Sylfaen" w:hAnsi="Sylfaen"/>
                <w:sz w:val="20"/>
                <w:szCs w:val="20"/>
                <w:lang w:val="en-US"/>
              </w:rPr>
            </w:pPr>
            <w:r w:rsidRPr="00973E36">
              <w:rPr>
                <w:rFonts w:ascii="Sylfaen" w:hAnsi="Sylfaen"/>
                <w:sz w:val="20"/>
                <w:szCs w:val="20"/>
                <w:lang w:val="en-US"/>
              </w:rPr>
              <w:t>_____________________</w:t>
            </w:r>
          </w:p>
          <w:p w14:paraId="023FD909" w14:textId="77777777" w:rsidR="00071D1C" w:rsidRPr="00973E36" w:rsidRDefault="00071D1C" w:rsidP="00B46D58">
            <w:pPr>
              <w:widowControl w:val="0"/>
              <w:spacing w:after="160"/>
              <w:jc w:val="center"/>
              <w:rPr>
                <w:rFonts w:ascii="Sylfaen" w:hAnsi="Sylfaen"/>
                <w:sz w:val="20"/>
                <w:szCs w:val="20"/>
              </w:rPr>
            </w:pPr>
            <w:r w:rsidRPr="00973E36">
              <w:rPr>
                <w:rFonts w:ascii="Sylfaen" w:hAnsi="Sylfaen"/>
                <w:sz w:val="20"/>
                <w:szCs w:val="20"/>
              </w:rPr>
              <w:t>/подпись/</w:t>
            </w:r>
          </w:p>
          <w:p w14:paraId="6675E484" w14:textId="77777777" w:rsidR="00071D1C" w:rsidRPr="00973E36" w:rsidRDefault="00071D1C" w:rsidP="00B46D58">
            <w:pPr>
              <w:widowControl w:val="0"/>
              <w:spacing w:after="160"/>
              <w:jc w:val="center"/>
              <w:rPr>
                <w:rFonts w:ascii="Sylfaen" w:hAnsi="Sylfaen"/>
                <w:sz w:val="20"/>
                <w:szCs w:val="20"/>
              </w:rPr>
            </w:pPr>
            <w:r w:rsidRPr="00973E36">
              <w:rPr>
                <w:rFonts w:ascii="Sylfaen" w:hAnsi="Sylfaen"/>
                <w:sz w:val="20"/>
                <w:szCs w:val="20"/>
              </w:rPr>
              <w:t>М. П.</w:t>
            </w:r>
          </w:p>
        </w:tc>
      </w:tr>
    </w:tbl>
    <w:p w14:paraId="68BB33CB" w14:textId="77777777" w:rsidR="00382B60" w:rsidRPr="00973E36" w:rsidRDefault="00382B60" w:rsidP="00B46D58">
      <w:pPr>
        <w:widowControl w:val="0"/>
        <w:spacing w:after="160"/>
        <w:ind w:firstLine="567"/>
        <w:jc w:val="both"/>
        <w:rPr>
          <w:rFonts w:ascii="Sylfaen" w:hAnsi="Sylfaen"/>
          <w:i/>
          <w:sz w:val="20"/>
          <w:szCs w:val="20"/>
          <w:lang w:val="hy-AM"/>
        </w:rPr>
      </w:pPr>
    </w:p>
    <w:p w14:paraId="70BEEC21" w14:textId="77777777" w:rsidR="00071D1C" w:rsidRPr="00973E36" w:rsidRDefault="00071D1C" w:rsidP="00B46D58">
      <w:pPr>
        <w:widowControl w:val="0"/>
        <w:spacing w:after="160"/>
        <w:ind w:firstLine="567"/>
        <w:jc w:val="both"/>
        <w:rPr>
          <w:rFonts w:ascii="Sylfaen" w:hAnsi="Sylfaen"/>
          <w:sz w:val="20"/>
          <w:szCs w:val="20"/>
        </w:rPr>
      </w:pPr>
      <w:r w:rsidRPr="00973E36">
        <w:rPr>
          <w:rFonts w:ascii="Sylfaen" w:hAnsi="Sylfaen"/>
          <w:i/>
          <w:sz w:val="20"/>
          <w:szCs w:val="20"/>
        </w:rPr>
        <w:t>В случае необходимости в договор могут быть включены не</w:t>
      </w:r>
      <w:r w:rsidR="001D0249" w:rsidRPr="00973E36">
        <w:rPr>
          <w:rFonts w:ascii="Sylfaen" w:hAnsi="Sylfaen" w:cs="Courier New"/>
          <w:i/>
          <w:sz w:val="20"/>
          <w:szCs w:val="20"/>
          <w:lang w:val="en-US"/>
        </w:rPr>
        <w:t> </w:t>
      </w:r>
      <w:r w:rsidRPr="00973E36">
        <w:rPr>
          <w:rFonts w:ascii="Sylfaen" w:hAnsi="Sylfaen"/>
          <w:i/>
          <w:sz w:val="20"/>
          <w:szCs w:val="20"/>
        </w:rPr>
        <w:t>противоречащие законодательству Республики Армения положения.</w:t>
      </w:r>
    </w:p>
    <w:p w14:paraId="677591B7" w14:textId="77777777" w:rsidR="00071D1C" w:rsidRPr="00973E36" w:rsidRDefault="00071D1C" w:rsidP="00B46D58">
      <w:pPr>
        <w:widowControl w:val="0"/>
        <w:spacing w:after="160"/>
        <w:rPr>
          <w:rFonts w:ascii="Sylfaen" w:hAnsi="Sylfaen"/>
          <w:sz w:val="20"/>
          <w:szCs w:val="20"/>
        </w:rPr>
      </w:pPr>
    </w:p>
    <w:p w14:paraId="246410B2" w14:textId="77777777" w:rsidR="00071D1C" w:rsidRPr="00973E36" w:rsidRDefault="00071D1C" w:rsidP="00B46D58">
      <w:pPr>
        <w:widowControl w:val="0"/>
        <w:spacing w:after="160"/>
        <w:jc w:val="right"/>
        <w:rPr>
          <w:rFonts w:ascii="Sylfaen" w:hAnsi="Sylfaen"/>
          <w:sz w:val="20"/>
          <w:szCs w:val="20"/>
        </w:rPr>
        <w:sectPr w:rsidR="00071D1C" w:rsidRPr="00973E36" w:rsidSect="000811C1">
          <w:footerReference w:type="default" r:id="rId9"/>
          <w:footnotePr>
            <w:pos w:val="beneathText"/>
          </w:footnotePr>
          <w:pgSz w:w="11906" w:h="16838" w:code="9"/>
          <w:pgMar w:top="993" w:right="1418" w:bottom="1418" w:left="1418" w:header="561" w:footer="561" w:gutter="0"/>
          <w:cols w:space="720"/>
          <w:docGrid w:linePitch="326"/>
        </w:sectPr>
      </w:pPr>
    </w:p>
    <w:p w14:paraId="617B4CB3" w14:textId="3F77B3F6" w:rsidR="00E63AD4" w:rsidRPr="00FE56F9" w:rsidRDefault="00E63AD4" w:rsidP="00E63AD4">
      <w:pPr>
        <w:jc w:val="center"/>
        <w:rPr>
          <w:rFonts w:ascii="GHEA Grapalat" w:hAnsi="GHEA Grapalat"/>
          <w:i/>
          <w:sz w:val="18"/>
          <w:lang w:val="hy-AM" w:eastAsia="en-US" w:bidi="ar-SA"/>
        </w:rPr>
      </w:pPr>
      <w:r w:rsidRPr="0017328E">
        <w:rPr>
          <w:rFonts w:ascii="GHEA Grapalat" w:hAnsi="GHEA Grapalat"/>
          <w:i/>
          <w:sz w:val="18"/>
          <w:lang w:eastAsia="en-US" w:bidi="ar-SA"/>
        </w:rPr>
        <w:lastRenderedPageBreak/>
        <w:t xml:space="preserve">                                                                                                                                                                                                                                                                                          </w:t>
      </w:r>
      <w:r w:rsidRPr="00FE56F9">
        <w:rPr>
          <w:rFonts w:ascii="GHEA Grapalat" w:hAnsi="GHEA Grapalat"/>
          <w:i/>
          <w:sz w:val="18"/>
          <w:lang w:val="hy-AM" w:eastAsia="en-US" w:bidi="ar-SA"/>
        </w:rPr>
        <w:t>Приложение N 1</w:t>
      </w:r>
      <w:r w:rsidR="00FE56F9" w:rsidRPr="00FE56F9">
        <w:rPr>
          <w:rFonts w:ascii="GHEA Grapalat" w:hAnsi="GHEA Grapalat"/>
          <w:i/>
          <w:sz w:val="18"/>
          <w:lang w:eastAsia="en-US" w:bidi="ar-SA"/>
        </w:rPr>
        <w:t xml:space="preserve">                                                                                                                                                                 </w:t>
      </w:r>
      <w:r w:rsidRPr="00E63AD4">
        <w:rPr>
          <w:rFonts w:ascii="GHEA Grapalat" w:hAnsi="GHEA Grapalat"/>
          <w:i/>
          <w:sz w:val="18"/>
          <w:lang w:val="hy-AM" w:eastAsia="en-US" w:bidi="ar-SA"/>
        </w:rPr>
        <w:t xml:space="preserve">                                                                                                                                                                                                                                                                  </w:t>
      </w:r>
      <w:r w:rsidRPr="00FE56F9">
        <w:rPr>
          <w:rFonts w:ascii="GHEA Grapalat" w:hAnsi="GHEA Grapalat"/>
          <w:i/>
          <w:sz w:val="18"/>
          <w:lang w:eastAsia="en-US" w:bidi="ar-SA"/>
        </w:rPr>
        <w:t xml:space="preserve">                                            </w:t>
      </w:r>
      <w:r w:rsidRPr="00E63AD4">
        <w:rPr>
          <w:rFonts w:ascii="GHEA Grapalat" w:hAnsi="GHEA Grapalat"/>
          <w:i/>
          <w:sz w:val="18"/>
          <w:lang w:eastAsia="en-US" w:bidi="ar-SA"/>
        </w:rPr>
        <w:t xml:space="preserve">                        </w:t>
      </w:r>
    </w:p>
    <w:p w14:paraId="1708FBB0" w14:textId="523A4CD6" w:rsidR="00E63AD4" w:rsidRPr="00E63AD4" w:rsidRDefault="00E63AD4" w:rsidP="00E63AD4">
      <w:pPr>
        <w:rPr>
          <w:rFonts w:ascii="GHEA Grapalat" w:hAnsi="GHEA Grapalat"/>
          <w:i/>
          <w:sz w:val="18"/>
          <w:lang w:val="hy-AM" w:eastAsia="en-US" w:bidi="ar-SA"/>
        </w:rPr>
      </w:pPr>
    </w:p>
    <w:p w14:paraId="1B3852B3" w14:textId="0D2895FC" w:rsidR="00E63AD4" w:rsidRPr="00FE56F9" w:rsidRDefault="00E63AD4" w:rsidP="00E63AD4">
      <w:pPr>
        <w:jc w:val="center"/>
        <w:rPr>
          <w:rFonts w:ascii="GHEA Grapalat" w:hAnsi="GHEA Grapalat"/>
          <w:i/>
          <w:sz w:val="18"/>
          <w:lang w:val="hy-AM" w:eastAsia="en-US" w:bidi="ar-SA"/>
        </w:rPr>
      </w:pPr>
      <w:r w:rsidRPr="00FE56F9">
        <w:rPr>
          <w:rFonts w:ascii="GHEA Grapalat" w:hAnsi="GHEA Grapalat"/>
          <w:i/>
          <w:sz w:val="18"/>
          <w:lang w:eastAsia="en-US" w:bidi="ar-SA"/>
        </w:rPr>
        <w:t xml:space="preserve">                                                                                                                                                                                                  </w:t>
      </w:r>
      <w:r w:rsidRPr="00E63AD4">
        <w:rPr>
          <w:rFonts w:ascii="GHEA Grapalat" w:hAnsi="GHEA Grapalat"/>
          <w:i/>
          <w:sz w:val="18"/>
          <w:lang w:eastAsia="en-US" w:bidi="ar-SA"/>
        </w:rPr>
        <w:t xml:space="preserve">                                                                                   </w:t>
      </w:r>
      <w:r w:rsidRPr="00FE56F9">
        <w:rPr>
          <w:rFonts w:ascii="GHEA Grapalat" w:hAnsi="GHEA Grapalat"/>
          <w:i/>
          <w:sz w:val="18"/>
          <w:lang w:eastAsia="en-US" w:bidi="ar-SA"/>
        </w:rPr>
        <w:t xml:space="preserve">   </w:t>
      </w:r>
      <w:r w:rsidRPr="00FE56F9">
        <w:rPr>
          <w:rFonts w:ascii="GHEA Grapalat" w:hAnsi="GHEA Grapalat"/>
          <w:i/>
          <w:sz w:val="18"/>
          <w:lang w:val="hy-AM" w:eastAsia="en-US" w:bidi="ar-SA"/>
        </w:rPr>
        <w:t xml:space="preserve">«» 20 </w:t>
      </w:r>
      <w:r w:rsidRPr="00E63AD4">
        <w:rPr>
          <w:rFonts w:ascii="GHEA Grapalat" w:hAnsi="GHEA Grapalat"/>
          <w:i/>
          <w:sz w:val="18"/>
          <w:lang w:eastAsia="en-US" w:bidi="ar-SA"/>
        </w:rPr>
        <w:t>2</w:t>
      </w:r>
      <w:r w:rsidR="00803067" w:rsidRPr="004C6E2E">
        <w:rPr>
          <w:rFonts w:ascii="GHEA Grapalat" w:hAnsi="GHEA Grapalat"/>
          <w:i/>
          <w:sz w:val="18"/>
          <w:lang w:eastAsia="en-US" w:bidi="ar-SA"/>
        </w:rPr>
        <w:t>4</w:t>
      </w:r>
      <w:r w:rsidRPr="00E63AD4">
        <w:rPr>
          <w:rFonts w:ascii="GHEA Grapalat" w:hAnsi="GHEA Grapalat" w:cs="Sylfaen"/>
          <w:i/>
          <w:sz w:val="18"/>
          <w:lang w:eastAsia="en-US" w:bidi="ar-SA"/>
        </w:rPr>
        <w:t>г</w:t>
      </w:r>
      <w:r w:rsidRPr="00FE56F9">
        <w:rPr>
          <w:rFonts w:ascii="GHEA Grapalat" w:hAnsi="GHEA Grapalat"/>
          <w:i/>
          <w:sz w:val="18"/>
          <w:lang w:val="hy-AM" w:eastAsia="en-US" w:bidi="ar-SA"/>
        </w:rPr>
        <w:t>. подписанный</w:t>
      </w:r>
    </w:p>
    <w:p w14:paraId="5AC9512D" w14:textId="74976631" w:rsidR="00E63AD4" w:rsidRPr="00FE56F9" w:rsidRDefault="00E63AD4" w:rsidP="00E63AD4">
      <w:pPr>
        <w:jc w:val="center"/>
        <w:rPr>
          <w:rFonts w:ascii="GHEA Grapalat" w:hAnsi="GHEA Grapalat"/>
          <w:sz w:val="20"/>
          <w:lang w:val="hy-AM" w:eastAsia="en-US" w:bidi="ar-SA"/>
        </w:rPr>
      </w:pPr>
      <w:r w:rsidRPr="00FE56F9">
        <w:rPr>
          <w:rFonts w:ascii="GHEA Grapalat" w:hAnsi="GHEA Grapalat"/>
          <w:i/>
          <w:sz w:val="18"/>
          <w:lang w:val="hy-AM" w:eastAsia="en-US" w:bidi="ar-SA"/>
        </w:rPr>
        <w:t xml:space="preserve">                     </w:t>
      </w:r>
      <w:r w:rsidRPr="00FE56F9">
        <w:rPr>
          <w:rFonts w:ascii="GHEA Grapalat" w:hAnsi="GHEA Grapalat"/>
          <w:i/>
          <w:sz w:val="18"/>
          <w:lang w:eastAsia="en-US" w:bidi="ar-SA"/>
        </w:rPr>
        <w:t xml:space="preserve">                                                                                                                                                                                        </w:t>
      </w:r>
      <w:r w:rsidRPr="00E63AD4">
        <w:rPr>
          <w:rFonts w:ascii="GHEA Grapalat" w:hAnsi="GHEA Grapalat"/>
          <w:i/>
          <w:sz w:val="18"/>
          <w:lang w:eastAsia="en-US" w:bidi="ar-SA"/>
        </w:rPr>
        <w:t xml:space="preserve">                                                                          </w:t>
      </w:r>
      <w:r w:rsidRPr="00FE56F9">
        <w:rPr>
          <w:rFonts w:ascii="GHEA Grapalat" w:hAnsi="GHEA Grapalat"/>
          <w:i/>
          <w:sz w:val="18"/>
          <w:lang w:val="hy-AM" w:eastAsia="en-US" w:bidi="ar-SA"/>
        </w:rPr>
        <w:t xml:space="preserve"> кодовый контракт</w:t>
      </w:r>
    </w:p>
    <w:p w14:paraId="6B2C6F48" w14:textId="5B9A67F7" w:rsidR="00E63AD4" w:rsidRPr="00E63AD4" w:rsidRDefault="00E63AD4" w:rsidP="00E63AD4">
      <w:pPr>
        <w:jc w:val="center"/>
        <w:rPr>
          <w:rFonts w:ascii="GHEA Grapalat" w:hAnsi="GHEA Grapalat"/>
          <w:sz w:val="20"/>
          <w:lang w:val="hy-AM" w:eastAsia="en-US" w:bidi="ar-SA"/>
        </w:rPr>
      </w:pPr>
      <w:r w:rsidRPr="00FE56F9">
        <w:rPr>
          <w:rFonts w:ascii="GHEA Grapalat" w:hAnsi="GHEA Grapalat"/>
          <w:sz w:val="20"/>
          <w:lang w:eastAsia="en-US" w:bidi="ar-SA"/>
        </w:rPr>
        <w:t xml:space="preserve">                                                                            </w:t>
      </w:r>
      <w:r w:rsidRPr="00E63AD4">
        <w:rPr>
          <w:rFonts w:ascii="GHEA Grapalat" w:hAnsi="GHEA Grapalat"/>
          <w:sz w:val="20"/>
          <w:lang w:eastAsia="en-US" w:bidi="ar-SA"/>
        </w:rPr>
        <w:t xml:space="preserve">     </w:t>
      </w:r>
      <w:r w:rsidRPr="0017328E">
        <w:rPr>
          <w:rFonts w:ascii="GHEA Grapalat" w:hAnsi="GHEA Grapalat"/>
          <w:sz w:val="20"/>
          <w:lang w:eastAsia="en-US" w:bidi="ar-SA"/>
        </w:rPr>
        <w:t xml:space="preserve">          </w:t>
      </w:r>
      <w:r w:rsidRPr="00E63AD4">
        <w:rPr>
          <w:rFonts w:ascii="GHEA Grapalat" w:hAnsi="GHEA Grapalat"/>
          <w:sz w:val="20"/>
          <w:lang w:eastAsia="en-US" w:bidi="ar-SA"/>
        </w:rPr>
        <w:t xml:space="preserve">    </w:t>
      </w:r>
      <w:r w:rsidRPr="00FE56F9">
        <w:rPr>
          <w:rFonts w:ascii="GHEA Grapalat" w:hAnsi="GHEA Grapalat"/>
          <w:sz w:val="20"/>
          <w:lang w:eastAsia="en-US" w:bidi="ar-SA"/>
        </w:rPr>
        <w:t xml:space="preserve"> </w:t>
      </w:r>
      <w:r w:rsidRPr="00FE56F9">
        <w:rPr>
          <w:rFonts w:ascii="GHEA Grapalat" w:hAnsi="GHEA Grapalat"/>
          <w:sz w:val="20"/>
          <w:lang w:val="hy-AM" w:eastAsia="en-US" w:bidi="ar-SA"/>
        </w:rPr>
        <w:t>ТЕХНИЧЕСКИЕ ХАРАКТЕРИСТИКИ - ГРАФИК ПОКУПКИ *</w:t>
      </w:r>
      <w:r w:rsidRPr="00FE56F9">
        <w:rPr>
          <w:rFonts w:ascii="GHEA Grapalat" w:hAnsi="GHEA Grapalat"/>
          <w:sz w:val="20"/>
          <w:lang w:val="hy-AM" w:eastAsia="en-US" w:bidi="ar-SA"/>
        </w:rPr>
        <w:tab/>
      </w:r>
      <w:r w:rsidRPr="00FE56F9">
        <w:rPr>
          <w:rFonts w:ascii="GHEA Grapalat" w:hAnsi="GHEA Grapalat"/>
          <w:sz w:val="20"/>
          <w:lang w:val="hy-AM" w:eastAsia="en-US" w:bidi="ar-SA"/>
        </w:rPr>
        <w:tab/>
      </w:r>
      <w:r w:rsidRPr="00FE56F9">
        <w:rPr>
          <w:rFonts w:ascii="GHEA Grapalat" w:hAnsi="GHEA Grapalat"/>
          <w:sz w:val="20"/>
          <w:lang w:val="hy-AM" w:eastAsia="en-US" w:bidi="ar-SA"/>
        </w:rPr>
        <w:tab/>
      </w:r>
      <w:r w:rsidRPr="00FE56F9">
        <w:rPr>
          <w:rFonts w:ascii="GHEA Grapalat" w:hAnsi="GHEA Grapalat"/>
          <w:sz w:val="20"/>
          <w:lang w:val="hy-AM" w:eastAsia="en-US" w:bidi="ar-SA"/>
        </w:rPr>
        <w:tab/>
      </w:r>
      <w:r w:rsidRPr="00FE56F9">
        <w:rPr>
          <w:rFonts w:ascii="GHEA Grapalat" w:hAnsi="GHEA Grapalat"/>
          <w:sz w:val="20"/>
          <w:lang w:val="hy-AM" w:eastAsia="en-US" w:bidi="ar-SA"/>
        </w:rPr>
        <w:tab/>
      </w:r>
      <w:r w:rsidRPr="00E63AD4">
        <w:rPr>
          <w:rFonts w:ascii="GHEA Grapalat" w:hAnsi="GHEA Grapalat"/>
          <w:sz w:val="20"/>
          <w:lang w:val="hy-AM" w:eastAsia="en-US" w:bidi="ar-SA"/>
        </w:rPr>
        <w:tab/>
      </w:r>
      <w:r w:rsidRPr="00E63AD4">
        <w:rPr>
          <w:rFonts w:ascii="GHEA Grapalat" w:hAnsi="GHEA Grapalat"/>
          <w:sz w:val="20"/>
          <w:lang w:val="hy-AM" w:eastAsia="en-US" w:bidi="ar-SA"/>
        </w:rPr>
        <w:tab/>
      </w:r>
      <w:r w:rsidRPr="00E63AD4">
        <w:rPr>
          <w:rFonts w:ascii="GHEA Grapalat" w:hAnsi="GHEA Grapalat"/>
          <w:sz w:val="20"/>
          <w:lang w:val="hy-AM" w:eastAsia="en-US" w:bidi="ar-SA"/>
        </w:rPr>
        <w:tab/>
      </w:r>
      <w:r w:rsidRPr="00E63AD4">
        <w:rPr>
          <w:rFonts w:ascii="GHEA Grapalat" w:hAnsi="GHEA Grapalat"/>
          <w:sz w:val="20"/>
          <w:lang w:val="hy-AM" w:eastAsia="en-US" w:bidi="ar-SA"/>
        </w:rPr>
        <w:tab/>
      </w:r>
      <w:r w:rsidRPr="00E63AD4">
        <w:rPr>
          <w:rFonts w:ascii="GHEA Grapalat" w:hAnsi="GHEA Grapalat"/>
          <w:sz w:val="20"/>
          <w:lang w:val="hy-AM" w:eastAsia="en-US" w:bidi="ar-SA"/>
        </w:rPr>
        <w:tab/>
      </w:r>
      <w:r w:rsidRPr="00E63AD4">
        <w:rPr>
          <w:rFonts w:ascii="GHEA Grapalat" w:hAnsi="GHEA Grapalat"/>
          <w:sz w:val="20"/>
          <w:lang w:val="hy-AM" w:eastAsia="en-US" w:bidi="ar-SA"/>
        </w:rPr>
        <w:tab/>
      </w:r>
      <w:r w:rsidRPr="00E63AD4">
        <w:rPr>
          <w:rFonts w:ascii="GHEA Grapalat" w:hAnsi="GHEA Grapalat"/>
          <w:sz w:val="20"/>
          <w:lang w:val="hy-AM" w:eastAsia="en-US" w:bidi="ar-SA"/>
        </w:rPr>
        <w:tab/>
      </w:r>
      <w:r w:rsidRPr="00E63AD4">
        <w:rPr>
          <w:rFonts w:ascii="GHEA Grapalat" w:hAnsi="GHEA Grapalat"/>
          <w:sz w:val="20"/>
          <w:lang w:val="hy-AM" w:eastAsia="en-US" w:bidi="ar-SA"/>
        </w:rPr>
        <w:tab/>
      </w:r>
      <w:r w:rsidRPr="00E63AD4">
        <w:rPr>
          <w:rFonts w:ascii="GHEA Grapalat" w:hAnsi="GHEA Grapalat"/>
          <w:sz w:val="20"/>
          <w:lang w:val="hy-AM" w:eastAsia="en-US" w:bidi="ar-SA"/>
        </w:rPr>
        <w:tab/>
      </w:r>
      <w:r w:rsidRPr="00E63AD4">
        <w:rPr>
          <w:rFonts w:ascii="GHEA Grapalat" w:hAnsi="GHEA Grapalat"/>
          <w:sz w:val="20"/>
          <w:lang w:val="hy-AM" w:eastAsia="en-US" w:bidi="ar-SA"/>
        </w:rPr>
        <w:tab/>
      </w:r>
      <w:r w:rsidRPr="00E63AD4">
        <w:rPr>
          <w:rFonts w:ascii="GHEA Grapalat" w:hAnsi="GHEA Grapalat"/>
          <w:sz w:val="20"/>
          <w:lang w:val="hy-AM" w:eastAsia="en-US" w:bidi="ar-SA"/>
        </w:rPr>
        <w:tab/>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3688"/>
        <w:gridCol w:w="1134"/>
        <w:gridCol w:w="1275"/>
        <w:gridCol w:w="3686"/>
        <w:gridCol w:w="1276"/>
        <w:gridCol w:w="992"/>
        <w:gridCol w:w="1276"/>
        <w:gridCol w:w="1842"/>
      </w:tblGrid>
      <w:tr w:rsidR="00E63AD4" w:rsidRPr="00E63AD4" w14:paraId="42ADDCC0" w14:textId="77777777" w:rsidTr="008D4EB2">
        <w:trPr>
          <w:trHeight w:val="246"/>
        </w:trPr>
        <w:tc>
          <w:tcPr>
            <w:tcW w:w="566" w:type="dxa"/>
          </w:tcPr>
          <w:p w14:paraId="22B60589" w14:textId="77777777" w:rsidR="00E63AD4" w:rsidRPr="00E63AD4" w:rsidRDefault="00E63AD4" w:rsidP="00E63AD4">
            <w:pPr>
              <w:rPr>
                <w:rFonts w:ascii="GHEA Grapalat" w:hAnsi="GHEA Grapalat"/>
                <w:sz w:val="20"/>
                <w:szCs w:val="20"/>
                <w:lang w:val="hy-AM" w:eastAsia="en-US" w:bidi="ar-SA"/>
              </w:rPr>
            </w:pPr>
          </w:p>
        </w:tc>
        <w:tc>
          <w:tcPr>
            <w:tcW w:w="15169" w:type="dxa"/>
            <w:gridSpan w:val="8"/>
          </w:tcPr>
          <w:p w14:paraId="3BFF0D4B" w14:textId="21DC211C" w:rsidR="00E63AD4" w:rsidRPr="00E63AD4" w:rsidRDefault="00E63AD4" w:rsidP="00E63AD4">
            <w:pPr>
              <w:rPr>
                <w:rFonts w:ascii="GHEA Grapalat" w:hAnsi="GHEA Grapalat" w:cs="Sylfaen"/>
                <w:b/>
                <w:bCs/>
                <w:color w:val="000000"/>
                <w:sz w:val="22"/>
                <w:szCs w:val="22"/>
                <w:lang w:val="en-US" w:bidi="ar-SA"/>
              </w:rPr>
            </w:pPr>
            <w:r w:rsidRPr="00FE56F9">
              <w:rPr>
                <w:rFonts w:ascii="GHEA Grapalat" w:hAnsi="GHEA Grapalat"/>
                <w:sz w:val="20"/>
                <w:szCs w:val="20"/>
                <w:lang w:eastAsia="en-US" w:bidi="ar-SA"/>
              </w:rPr>
              <w:t>Товар</w:t>
            </w:r>
          </w:p>
        </w:tc>
      </w:tr>
      <w:tr w:rsidR="008D4EB2" w:rsidRPr="00E63AD4" w14:paraId="38AAC413" w14:textId="77777777" w:rsidTr="004C6E2E">
        <w:trPr>
          <w:trHeight w:val="267"/>
        </w:trPr>
        <w:tc>
          <w:tcPr>
            <w:tcW w:w="566" w:type="dxa"/>
            <w:vMerge w:val="restart"/>
            <w:tcBorders>
              <w:top w:val="single" w:sz="4" w:space="0" w:color="auto"/>
              <w:left w:val="single" w:sz="4" w:space="0" w:color="auto"/>
              <w:bottom w:val="single" w:sz="4" w:space="0" w:color="auto"/>
              <w:right w:val="single" w:sz="4" w:space="0" w:color="auto"/>
            </w:tcBorders>
          </w:tcPr>
          <w:p w14:paraId="42A6EA7A" w14:textId="77777777" w:rsidR="00E63AD4" w:rsidRPr="00FE56F9" w:rsidRDefault="00E63AD4" w:rsidP="00E63AD4">
            <w:pPr>
              <w:rPr>
                <w:rFonts w:ascii="GHEA Grapalat" w:hAnsi="GHEA Grapalat" w:cs="Sylfaen"/>
                <w:b/>
                <w:bCs/>
                <w:color w:val="000000"/>
                <w:sz w:val="16"/>
                <w:szCs w:val="16"/>
                <w:lang w:val="en-US" w:bidi="ar-SA"/>
              </w:rPr>
            </w:pPr>
          </w:p>
          <w:p w14:paraId="187E3219" w14:textId="77777777" w:rsidR="00E63AD4" w:rsidRPr="00FE56F9" w:rsidRDefault="00E63AD4" w:rsidP="00E63AD4">
            <w:pPr>
              <w:ind w:firstLine="709"/>
              <w:rPr>
                <w:rFonts w:ascii="GHEA Grapalat" w:hAnsi="GHEA Grapalat" w:cs="Sylfaen"/>
                <w:b/>
                <w:bCs/>
                <w:color w:val="000000"/>
                <w:sz w:val="16"/>
                <w:szCs w:val="16"/>
                <w:lang w:bidi="ar-SA"/>
              </w:rPr>
            </w:pPr>
          </w:p>
          <w:p w14:paraId="3C54B283" w14:textId="77777777" w:rsidR="00E63AD4" w:rsidRPr="00FE56F9" w:rsidRDefault="00E63AD4" w:rsidP="00E63AD4">
            <w:pPr>
              <w:rPr>
                <w:rFonts w:ascii="GHEA Grapalat" w:hAnsi="GHEA Grapalat" w:cs="Sylfaen"/>
                <w:sz w:val="16"/>
                <w:szCs w:val="16"/>
                <w:lang w:bidi="ar-SA"/>
              </w:rPr>
            </w:pPr>
          </w:p>
          <w:p w14:paraId="185125BB" w14:textId="77777777" w:rsidR="00E63AD4" w:rsidRPr="00FE56F9" w:rsidRDefault="00E63AD4" w:rsidP="00E63AD4">
            <w:pPr>
              <w:rPr>
                <w:rFonts w:ascii="GHEA Grapalat" w:hAnsi="GHEA Grapalat" w:cs="Sylfaen"/>
                <w:sz w:val="16"/>
                <w:szCs w:val="16"/>
                <w:lang w:bidi="ar-SA"/>
              </w:rPr>
            </w:pPr>
          </w:p>
          <w:p w14:paraId="7C213E1D" w14:textId="77777777" w:rsidR="00E63AD4" w:rsidRPr="00FE56F9" w:rsidRDefault="00E63AD4" w:rsidP="00E63AD4">
            <w:pPr>
              <w:rPr>
                <w:rFonts w:ascii="GHEA Grapalat" w:hAnsi="GHEA Grapalat" w:cs="Sylfaen"/>
                <w:sz w:val="16"/>
                <w:szCs w:val="16"/>
                <w:lang w:bidi="ar-SA"/>
              </w:rPr>
            </w:pPr>
          </w:p>
          <w:p w14:paraId="2258CDCE" w14:textId="77777777" w:rsidR="00E63AD4" w:rsidRPr="00FE56F9" w:rsidRDefault="00E63AD4" w:rsidP="00E63AD4">
            <w:pPr>
              <w:rPr>
                <w:rFonts w:ascii="GHEA Grapalat" w:hAnsi="GHEA Grapalat" w:cs="Sylfaen"/>
                <w:sz w:val="16"/>
                <w:szCs w:val="16"/>
                <w:lang w:bidi="ar-SA"/>
              </w:rPr>
            </w:pPr>
          </w:p>
          <w:p w14:paraId="43DC27A2" w14:textId="77777777" w:rsidR="00E63AD4" w:rsidRPr="00FE56F9" w:rsidRDefault="00E63AD4" w:rsidP="00E63AD4">
            <w:pPr>
              <w:rPr>
                <w:rFonts w:ascii="GHEA Grapalat" w:hAnsi="GHEA Grapalat" w:cs="Sylfaen"/>
                <w:sz w:val="16"/>
                <w:szCs w:val="16"/>
                <w:lang w:bidi="ar-SA"/>
              </w:rPr>
            </w:pPr>
          </w:p>
          <w:p w14:paraId="6FE95CD9" w14:textId="77777777" w:rsidR="00E63AD4" w:rsidRPr="00FE56F9" w:rsidRDefault="00E63AD4" w:rsidP="00E63AD4">
            <w:pPr>
              <w:rPr>
                <w:rFonts w:ascii="GHEA Grapalat" w:hAnsi="GHEA Grapalat" w:cs="Sylfaen"/>
                <w:sz w:val="16"/>
                <w:szCs w:val="16"/>
                <w:lang w:bidi="ar-SA"/>
              </w:rPr>
            </w:pPr>
          </w:p>
          <w:p w14:paraId="669BD95B" w14:textId="77777777" w:rsidR="00E63AD4" w:rsidRPr="00FE56F9" w:rsidRDefault="00E63AD4" w:rsidP="00E63AD4">
            <w:pPr>
              <w:rPr>
                <w:rFonts w:ascii="GHEA Grapalat" w:hAnsi="GHEA Grapalat" w:cs="Sylfaen"/>
                <w:sz w:val="16"/>
                <w:szCs w:val="16"/>
                <w:lang w:bidi="ar-SA"/>
              </w:rPr>
            </w:pPr>
          </w:p>
          <w:p w14:paraId="03EE60E3" w14:textId="77777777" w:rsidR="00E63AD4" w:rsidRPr="00FE56F9" w:rsidRDefault="00E63AD4" w:rsidP="00E63AD4">
            <w:pPr>
              <w:rPr>
                <w:rFonts w:ascii="GHEA Grapalat" w:hAnsi="GHEA Grapalat" w:cs="Sylfaen"/>
                <w:sz w:val="16"/>
                <w:szCs w:val="16"/>
                <w:lang w:bidi="ar-SA"/>
              </w:rPr>
            </w:pPr>
          </w:p>
          <w:p w14:paraId="7DD313AA" w14:textId="6B079C5C" w:rsidR="00E63AD4" w:rsidRPr="00E63AD4" w:rsidRDefault="00E63AD4" w:rsidP="00E63AD4">
            <w:pPr>
              <w:rPr>
                <w:rFonts w:ascii="GHEA Grapalat" w:hAnsi="GHEA Grapalat" w:cs="Sylfaen"/>
                <w:b/>
                <w:bCs/>
                <w:color w:val="000000"/>
                <w:sz w:val="22"/>
                <w:szCs w:val="22"/>
                <w:lang w:bidi="ar-SA"/>
              </w:rPr>
            </w:pPr>
            <w:r w:rsidRPr="00FE56F9">
              <w:rPr>
                <w:rFonts w:ascii="GHEA Grapalat" w:hAnsi="GHEA Grapalat" w:cs="Sylfaen"/>
                <w:sz w:val="16"/>
                <w:szCs w:val="16"/>
                <w:lang w:bidi="ar-SA"/>
              </w:rPr>
              <w:t>N</w:t>
            </w:r>
          </w:p>
        </w:tc>
        <w:tc>
          <w:tcPr>
            <w:tcW w:w="3688" w:type="dxa"/>
            <w:vMerge w:val="restart"/>
            <w:tcBorders>
              <w:top w:val="single" w:sz="4" w:space="0" w:color="auto"/>
              <w:left w:val="single" w:sz="4" w:space="0" w:color="auto"/>
              <w:bottom w:val="single" w:sz="4" w:space="0" w:color="auto"/>
              <w:right w:val="single" w:sz="4" w:space="0" w:color="auto"/>
            </w:tcBorders>
          </w:tcPr>
          <w:p w14:paraId="76012DB8" w14:textId="77777777" w:rsidR="00E63AD4" w:rsidRPr="00FE56F9" w:rsidRDefault="00E63AD4" w:rsidP="00E63AD4">
            <w:pPr>
              <w:rPr>
                <w:rFonts w:ascii="GHEA Grapalat" w:hAnsi="GHEA Grapalat" w:cs="Sylfaen"/>
                <w:b/>
                <w:bCs/>
                <w:color w:val="000000"/>
                <w:sz w:val="22"/>
                <w:szCs w:val="22"/>
                <w:lang w:bidi="ar-SA"/>
              </w:rPr>
            </w:pPr>
          </w:p>
          <w:p w14:paraId="7CE23817" w14:textId="2643D725" w:rsidR="00E63AD4" w:rsidRPr="00E63AD4" w:rsidRDefault="00E63AD4" w:rsidP="00E63AD4">
            <w:pPr>
              <w:rPr>
                <w:rFonts w:ascii="GHEA Grapalat" w:hAnsi="GHEA Grapalat" w:cs="Sylfaen"/>
                <w:b/>
                <w:bCs/>
                <w:color w:val="000000"/>
                <w:sz w:val="22"/>
                <w:szCs w:val="22"/>
                <w:lang w:bidi="ar-SA"/>
              </w:rPr>
            </w:pPr>
            <w:r w:rsidRPr="00FE56F9">
              <w:rPr>
                <w:rFonts w:ascii="GHEA Grapalat" w:hAnsi="GHEA Grapalat" w:cs="Sylfaen"/>
                <w:sz w:val="22"/>
                <w:szCs w:val="22"/>
                <w:lang w:bidi="ar-SA"/>
              </w:rPr>
              <w:t xml:space="preserve">   Название покупаемого товара</w:t>
            </w:r>
          </w:p>
        </w:tc>
        <w:tc>
          <w:tcPr>
            <w:tcW w:w="1134" w:type="dxa"/>
            <w:vMerge w:val="restart"/>
            <w:tcBorders>
              <w:top w:val="single" w:sz="4" w:space="0" w:color="auto"/>
              <w:left w:val="single" w:sz="4" w:space="0" w:color="auto"/>
              <w:bottom w:val="single" w:sz="4" w:space="0" w:color="auto"/>
              <w:right w:val="single" w:sz="4" w:space="0" w:color="auto"/>
            </w:tcBorders>
          </w:tcPr>
          <w:p w14:paraId="0D8ECC6F" w14:textId="30A456CD" w:rsidR="00E63AD4" w:rsidRPr="00E63AD4" w:rsidRDefault="00E63AD4" w:rsidP="00E63AD4">
            <w:pPr>
              <w:rPr>
                <w:rFonts w:ascii="GHEA Grapalat" w:hAnsi="GHEA Grapalat" w:cs="Sylfaen"/>
                <w:b/>
                <w:bCs/>
                <w:color w:val="000000"/>
                <w:sz w:val="22"/>
                <w:szCs w:val="22"/>
                <w:lang w:bidi="ar-SA"/>
              </w:rPr>
            </w:pPr>
            <w:r w:rsidRPr="00FE56F9">
              <w:rPr>
                <w:rFonts w:ascii="GHEA Grapalat" w:hAnsi="GHEA Grapalat"/>
                <w:sz w:val="22"/>
                <w:szCs w:val="22"/>
                <w:lang w:eastAsia="en-US" w:bidi="ar-SA"/>
              </w:rPr>
              <w:t xml:space="preserve">Промежуточный код Кодекса закупок по классификации </w:t>
            </w:r>
            <w:r w:rsidRPr="00FE56F9">
              <w:rPr>
                <w:rFonts w:ascii="GHEA Grapalat" w:hAnsi="GHEA Grapalat"/>
                <w:sz w:val="22"/>
                <w:szCs w:val="22"/>
                <w:lang w:val="en-US" w:eastAsia="en-US" w:bidi="ar-SA"/>
              </w:rPr>
              <w:t>GMA</w:t>
            </w:r>
            <w:r w:rsidRPr="00FE56F9">
              <w:rPr>
                <w:rFonts w:ascii="GHEA Grapalat" w:hAnsi="GHEA Grapalat"/>
                <w:sz w:val="22"/>
                <w:szCs w:val="22"/>
                <w:lang w:eastAsia="en-US" w:bidi="ar-SA"/>
              </w:rPr>
              <w:t xml:space="preserve"> (</w:t>
            </w:r>
            <w:r w:rsidRPr="00FE56F9">
              <w:rPr>
                <w:rFonts w:ascii="GHEA Grapalat" w:hAnsi="GHEA Grapalat"/>
                <w:sz w:val="22"/>
                <w:szCs w:val="22"/>
                <w:lang w:val="en-US" w:eastAsia="en-US" w:bidi="ar-SA"/>
              </w:rPr>
              <w:t>CPV</w:t>
            </w:r>
            <w:r w:rsidRPr="00FE56F9">
              <w:rPr>
                <w:rFonts w:ascii="GHEA Grapalat" w:hAnsi="GHEA Grapalat"/>
                <w:sz w:val="22"/>
                <w:szCs w:val="22"/>
                <w:lang w:eastAsia="en-US" w:bidi="ar-SA"/>
              </w:rPr>
              <w:t>)</w:t>
            </w:r>
          </w:p>
        </w:tc>
        <w:tc>
          <w:tcPr>
            <w:tcW w:w="1275" w:type="dxa"/>
            <w:vMerge w:val="restart"/>
            <w:tcBorders>
              <w:top w:val="single" w:sz="4" w:space="0" w:color="auto"/>
              <w:left w:val="single" w:sz="4" w:space="0" w:color="auto"/>
              <w:bottom w:val="single" w:sz="4" w:space="0" w:color="auto"/>
              <w:right w:val="single" w:sz="4" w:space="0" w:color="auto"/>
            </w:tcBorders>
          </w:tcPr>
          <w:p w14:paraId="3A457E63" w14:textId="4E128F77" w:rsidR="00E63AD4" w:rsidRPr="00E63AD4" w:rsidRDefault="00E63AD4" w:rsidP="00E63AD4">
            <w:pPr>
              <w:rPr>
                <w:rFonts w:ascii="GHEA Grapalat" w:hAnsi="GHEA Grapalat" w:cs="Sylfaen"/>
                <w:b/>
                <w:bCs/>
                <w:color w:val="000000"/>
                <w:sz w:val="22"/>
                <w:szCs w:val="22"/>
                <w:lang w:bidi="ar-SA"/>
              </w:rPr>
            </w:pPr>
            <w:r w:rsidRPr="00FE56F9">
              <w:rPr>
                <w:rFonts w:ascii="GHEA Grapalat" w:hAnsi="GHEA Grapalat" w:cs="Sylfaen"/>
                <w:sz w:val="22"/>
                <w:szCs w:val="22"/>
                <w:lang w:bidi="ar-SA"/>
              </w:rPr>
              <w:t>Единица измерения</w:t>
            </w:r>
          </w:p>
        </w:tc>
        <w:tc>
          <w:tcPr>
            <w:tcW w:w="3686" w:type="dxa"/>
            <w:vMerge w:val="restart"/>
            <w:tcBorders>
              <w:top w:val="single" w:sz="4" w:space="0" w:color="auto"/>
              <w:left w:val="single" w:sz="4" w:space="0" w:color="auto"/>
              <w:bottom w:val="single" w:sz="4" w:space="0" w:color="auto"/>
              <w:right w:val="single" w:sz="4" w:space="0" w:color="auto"/>
            </w:tcBorders>
          </w:tcPr>
          <w:p w14:paraId="170E816C" w14:textId="3670C5E6" w:rsidR="00E63AD4" w:rsidRPr="00E63AD4" w:rsidRDefault="00E63AD4" w:rsidP="00E63AD4">
            <w:pPr>
              <w:rPr>
                <w:rFonts w:ascii="GHEA Grapalat" w:hAnsi="GHEA Grapalat" w:cs="Sylfaen"/>
                <w:b/>
                <w:bCs/>
                <w:color w:val="000000"/>
                <w:sz w:val="22"/>
                <w:szCs w:val="22"/>
                <w:lang w:bidi="ar-SA"/>
              </w:rPr>
            </w:pPr>
            <w:r w:rsidRPr="00FE56F9">
              <w:rPr>
                <w:rFonts w:ascii="GHEA Grapalat" w:hAnsi="GHEA Grapalat" w:cs="Sylfaen"/>
                <w:sz w:val="22"/>
                <w:szCs w:val="22"/>
                <w:lang w:bidi="ar-SA"/>
              </w:rPr>
              <w:t>Техническое описание</w:t>
            </w:r>
          </w:p>
        </w:tc>
        <w:tc>
          <w:tcPr>
            <w:tcW w:w="1276" w:type="dxa"/>
            <w:tcBorders>
              <w:bottom w:val="single" w:sz="4" w:space="0" w:color="auto"/>
              <w:right w:val="single" w:sz="4" w:space="0" w:color="auto"/>
            </w:tcBorders>
          </w:tcPr>
          <w:p w14:paraId="2287BD77" w14:textId="77777777" w:rsidR="00E63AD4" w:rsidRPr="00E63AD4" w:rsidRDefault="00E63AD4" w:rsidP="00E63AD4">
            <w:pPr>
              <w:rPr>
                <w:rFonts w:ascii="GHEA Grapalat" w:hAnsi="GHEA Grapalat" w:cs="Sylfaen"/>
                <w:b/>
                <w:bCs/>
                <w:color w:val="000000"/>
                <w:sz w:val="22"/>
                <w:szCs w:val="22"/>
                <w:lang w:bidi="ar-SA"/>
              </w:rPr>
            </w:pPr>
          </w:p>
          <w:p w14:paraId="4C7C3EAB" w14:textId="77777777" w:rsidR="00E63AD4" w:rsidRPr="00E63AD4" w:rsidRDefault="00E63AD4" w:rsidP="00E63AD4">
            <w:pPr>
              <w:rPr>
                <w:rFonts w:ascii="GHEA Grapalat" w:hAnsi="GHEA Grapalat" w:cs="Sylfaen"/>
                <w:b/>
                <w:bCs/>
                <w:color w:val="000000"/>
                <w:sz w:val="22"/>
                <w:szCs w:val="22"/>
                <w:lang w:bidi="ar-SA"/>
              </w:rPr>
            </w:pPr>
          </w:p>
        </w:tc>
        <w:tc>
          <w:tcPr>
            <w:tcW w:w="4110" w:type="dxa"/>
            <w:gridSpan w:val="3"/>
            <w:tcBorders>
              <w:bottom w:val="single" w:sz="4" w:space="0" w:color="auto"/>
              <w:right w:val="single" w:sz="4" w:space="0" w:color="auto"/>
            </w:tcBorders>
          </w:tcPr>
          <w:p w14:paraId="557D080D" w14:textId="115178EA" w:rsidR="00E63AD4" w:rsidRPr="00E63AD4" w:rsidRDefault="00E63AD4" w:rsidP="00E63AD4">
            <w:pPr>
              <w:rPr>
                <w:rFonts w:ascii="GHEA Grapalat" w:hAnsi="GHEA Grapalat" w:cs="Sylfaen"/>
                <w:b/>
                <w:bCs/>
                <w:color w:val="000000"/>
                <w:sz w:val="22"/>
                <w:szCs w:val="22"/>
                <w:lang w:bidi="ar-SA"/>
              </w:rPr>
            </w:pPr>
            <w:r w:rsidRPr="00FE56F9">
              <w:rPr>
                <w:rFonts w:ascii="GHEA Grapalat" w:hAnsi="GHEA Grapalat"/>
                <w:sz w:val="20"/>
                <w:szCs w:val="20"/>
                <w:lang w:val="en-US" w:eastAsia="en-US" w:bidi="ar-SA"/>
              </w:rPr>
              <w:t>поставлять</w:t>
            </w:r>
          </w:p>
        </w:tc>
      </w:tr>
      <w:tr w:rsidR="008D4EB2" w:rsidRPr="00E63AD4" w14:paraId="010F3493" w14:textId="77777777" w:rsidTr="004C6E2E">
        <w:trPr>
          <w:trHeight w:val="70"/>
        </w:trPr>
        <w:tc>
          <w:tcPr>
            <w:tcW w:w="566" w:type="dxa"/>
            <w:vMerge/>
          </w:tcPr>
          <w:p w14:paraId="0A30CF38" w14:textId="77777777" w:rsidR="00E63AD4" w:rsidRPr="00E63AD4" w:rsidRDefault="00E63AD4" w:rsidP="00E63AD4">
            <w:pPr>
              <w:rPr>
                <w:rFonts w:ascii="GHEA Grapalat" w:hAnsi="GHEA Grapalat" w:cs="Sylfaen"/>
                <w:b/>
                <w:bCs/>
                <w:color w:val="000000"/>
                <w:sz w:val="22"/>
                <w:szCs w:val="22"/>
                <w:lang w:bidi="ar-SA"/>
              </w:rPr>
            </w:pPr>
          </w:p>
        </w:tc>
        <w:tc>
          <w:tcPr>
            <w:tcW w:w="3688" w:type="dxa"/>
            <w:vMerge/>
          </w:tcPr>
          <w:p w14:paraId="0D8A414F" w14:textId="77777777" w:rsidR="00E63AD4" w:rsidRPr="00E63AD4" w:rsidRDefault="00E63AD4" w:rsidP="00E63AD4">
            <w:pPr>
              <w:rPr>
                <w:rFonts w:ascii="GHEA Grapalat" w:hAnsi="GHEA Grapalat" w:cs="Sylfaen"/>
                <w:b/>
                <w:bCs/>
                <w:color w:val="000000"/>
                <w:sz w:val="22"/>
                <w:szCs w:val="22"/>
                <w:lang w:bidi="ar-SA"/>
              </w:rPr>
            </w:pPr>
          </w:p>
        </w:tc>
        <w:tc>
          <w:tcPr>
            <w:tcW w:w="1134" w:type="dxa"/>
            <w:vMerge/>
          </w:tcPr>
          <w:p w14:paraId="0BF81C64" w14:textId="77777777" w:rsidR="00E63AD4" w:rsidRPr="00E63AD4" w:rsidRDefault="00E63AD4" w:rsidP="00E63AD4">
            <w:pPr>
              <w:rPr>
                <w:rFonts w:ascii="GHEA Grapalat" w:hAnsi="GHEA Grapalat"/>
                <w:sz w:val="22"/>
                <w:szCs w:val="22"/>
                <w:lang w:val="en-US" w:eastAsia="en-US" w:bidi="ar-SA"/>
              </w:rPr>
            </w:pPr>
          </w:p>
        </w:tc>
        <w:tc>
          <w:tcPr>
            <w:tcW w:w="1275" w:type="dxa"/>
            <w:vMerge/>
          </w:tcPr>
          <w:p w14:paraId="4865CDA4" w14:textId="77777777" w:rsidR="00E63AD4" w:rsidRPr="00E63AD4" w:rsidRDefault="00E63AD4" w:rsidP="00E63AD4">
            <w:pPr>
              <w:rPr>
                <w:rFonts w:ascii="GHEA Grapalat" w:hAnsi="GHEA Grapalat" w:cs="Sylfaen"/>
                <w:sz w:val="22"/>
                <w:szCs w:val="22"/>
                <w:lang w:bidi="ar-SA"/>
              </w:rPr>
            </w:pPr>
          </w:p>
        </w:tc>
        <w:tc>
          <w:tcPr>
            <w:tcW w:w="3686" w:type="dxa"/>
            <w:vMerge/>
          </w:tcPr>
          <w:p w14:paraId="048EF7F4" w14:textId="77777777" w:rsidR="00E63AD4" w:rsidRPr="00E63AD4" w:rsidRDefault="00E63AD4" w:rsidP="00E63AD4">
            <w:pPr>
              <w:rPr>
                <w:rFonts w:ascii="GHEA Grapalat" w:hAnsi="GHEA Grapalat" w:cs="Sylfaen"/>
                <w:b/>
                <w:bCs/>
                <w:color w:val="000000"/>
                <w:sz w:val="22"/>
                <w:szCs w:val="22"/>
                <w:lang w:bidi="ar-SA"/>
              </w:rPr>
            </w:pPr>
          </w:p>
        </w:tc>
        <w:tc>
          <w:tcPr>
            <w:tcW w:w="1276" w:type="dxa"/>
            <w:vMerge w:val="restart"/>
            <w:tcBorders>
              <w:top w:val="single" w:sz="4" w:space="0" w:color="auto"/>
              <w:left w:val="single" w:sz="4" w:space="0" w:color="auto"/>
              <w:bottom w:val="single" w:sz="4" w:space="0" w:color="auto"/>
              <w:right w:val="single" w:sz="4" w:space="0" w:color="auto"/>
            </w:tcBorders>
          </w:tcPr>
          <w:p w14:paraId="7BCB0A47" w14:textId="1425EE28" w:rsidR="00E63AD4" w:rsidRPr="00E63AD4" w:rsidRDefault="00E63AD4" w:rsidP="00E63AD4">
            <w:pPr>
              <w:rPr>
                <w:rFonts w:ascii="GHEA Grapalat" w:hAnsi="GHEA Grapalat" w:cs="Arial"/>
                <w:sz w:val="22"/>
                <w:szCs w:val="22"/>
                <w:lang w:val="en-US" w:bidi="ar-SA"/>
              </w:rPr>
            </w:pPr>
            <w:r w:rsidRPr="00FE56F9">
              <w:rPr>
                <w:rFonts w:ascii="GHEA Grapalat" w:hAnsi="GHEA Grapalat"/>
                <w:sz w:val="20"/>
                <w:szCs w:val="20"/>
                <w:lang w:val="en-US" w:eastAsia="en-US" w:bidi="ar-SA"/>
              </w:rPr>
              <w:t>Общая численность</w:t>
            </w:r>
          </w:p>
        </w:tc>
        <w:tc>
          <w:tcPr>
            <w:tcW w:w="992" w:type="dxa"/>
            <w:vMerge w:val="restart"/>
            <w:tcBorders>
              <w:top w:val="single" w:sz="4" w:space="0" w:color="auto"/>
              <w:left w:val="single" w:sz="4" w:space="0" w:color="auto"/>
              <w:bottom w:val="single" w:sz="4" w:space="0" w:color="auto"/>
              <w:right w:val="single" w:sz="4" w:space="0" w:color="auto"/>
            </w:tcBorders>
          </w:tcPr>
          <w:p w14:paraId="0E2E41A3" w14:textId="77777777" w:rsidR="00E63AD4" w:rsidRPr="00FE56F9" w:rsidRDefault="00E63AD4" w:rsidP="00E63AD4">
            <w:pPr>
              <w:rPr>
                <w:rFonts w:ascii="GHEA Grapalat" w:hAnsi="GHEA Grapalat" w:cs="Arial"/>
                <w:sz w:val="22"/>
                <w:szCs w:val="22"/>
                <w:lang w:val="en-US" w:bidi="ar-SA"/>
              </w:rPr>
            </w:pPr>
          </w:p>
          <w:p w14:paraId="1F98BA2C" w14:textId="77777777" w:rsidR="00E63AD4" w:rsidRPr="00FE56F9" w:rsidRDefault="00E63AD4" w:rsidP="00E63AD4">
            <w:pPr>
              <w:rPr>
                <w:rFonts w:ascii="GHEA Grapalat" w:hAnsi="GHEA Grapalat" w:cs="Arial"/>
                <w:sz w:val="22"/>
                <w:szCs w:val="22"/>
                <w:lang w:val="en-US" w:bidi="ar-SA"/>
              </w:rPr>
            </w:pPr>
            <w:r w:rsidRPr="00FE56F9">
              <w:rPr>
                <w:rFonts w:ascii="GHEA Grapalat" w:hAnsi="GHEA Grapalat"/>
                <w:sz w:val="20"/>
                <w:szCs w:val="20"/>
                <w:lang w:val="en-US" w:eastAsia="en-US" w:bidi="ar-SA"/>
              </w:rPr>
              <w:t>адрес</w:t>
            </w:r>
          </w:p>
          <w:p w14:paraId="412AE70D" w14:textId="77777777" w:rsidR="00E63AD4" w:rsidRPr="00FE56F9" w:rsidRDefault="00E63AD4" w:rsidP="00E63AD4">
            <w:pPr>
              <w:rPr>
                <w:rFonts w:ascii="GHEA Grapalat" w:hAnsi="GHEA Grapalat" w:cs="Arial"/>
                <w:sz w:val="22"/>
                <w:szCs w:val="22"/>
                <w:lang w:val="en-US" w:bidi="ar-SA"/>
              </w:rPr>
            </w:pPr>
          </w:p>
          <w:p w14:paraId="25EEB8FD" w14:textId="77777777" w:rsidR="00E63AD4" w:rsidRPr="00FE56F9" w:rsidRDefault="00E63AD4" w:rsidP="00E63AD4">
            <w:pPr>
              <w:rPr>
                <w:rFonts w:ascii="GHEA Grapalat" w:hAnsi="GHEA Grapalat" w:cs="Arial"/>
                <w:sz w:val="22"/>
                <w:szCs w:val="22"/>
                <w:lang w:val="en-US" w:bidi="ar-SA"/>
              </w:rPr>
            </w:pPr>
          </w:p>
          <w:p w14:paraId="36D9840B" w14:textId="77777777" w:rsidR="00E63AD4" w:rsidRPr="00E63AD4" w:rsidRDefault="00E63AD4" w:rsidP="00E63AD4">
            <w:pPr>
              <w:rPr>
                <w:rFonts w:ascii="GHEA Grapalat" w:hAnsi="GHEA Grapalat" w:cs="Sylfaen"/>
                <w:b/>
                <w:bCs/>
                <w:color w:val="000000"/>
                <w:sz w:val="22"/>
                <w:szCs w:val="22"/>
                <w:lang w:val="en-US" w:bidi="ar-SA"/>
              </w:rPr>
            </w:pPr>
          </w:p>
        </w:tc>
        <w:tc>
          <w:tcPr>
            <w:tcW w:w="1276" w:type="dxa"/>
            <w:tcBorders>
              <w:top w:val="single" w:sz="4" w:space="0" w:color="auto"/>
              <w:left w:val="single" w:sz="4" w:space="0" w:color="auto"/>
              <w:bottom w:val="nil"/>
              <w:right w:val="single" w:sz="4" w:space="0" w:color="auto"/>
            </w:tcBorders>
          </w:tcPr>
          <w:p w14:paraId="51AB78DB" w14:textId="77777777" w:rsidR="00E63AD4" w:rsidRPr="00E63AD4" w:rsidRDefault="00E63AD4" w:rsidP="00E63AD4">
            <w:pPr>
              <w:rPr>
                <w:rFonts w:ascii="GHEA Grapalat" w:hAnsi="GHEA Grapalat" w:cs="Sylfaen"/>
                <w:b/>
                <w:bCs/>
                <w:color w:val="000000"/>
                <w:sz w:val="22"/>
                <w:szCs w:val="22"/>
                <w:lang w:bidi="ar-SA"/>
              </w:rPr>
            </w:pPr>
          </w:p>
        </w:tc>
        <w:tc>
          <w:tcPr>
            <w:tcW w:w="1842" w:type="dxa"/>
            <w:tcBorders>
              <w:top w:val="single" w:sz="4" w:space="0" w:color="auto"/>
              <w:left w:val="single" w:sz="4" w:space="0" w:color="auto"/>
              <w:bottom w:val="nil"/>
              <w:right w:val="single" w:sz="4" w:space="0" w:color="auto"/>
            </w:tcBorders>
          </w:tcPr>
          <w:p w14:paraId="3A4841C0" w14:textId="77777777" w:rsidR="00E63AD4" w:rsidRPr="00E63AD4" w:rsidRDefault="00E63AD4" w:rsidP="00E63AD4">
            <w:pPr>
              <w:rPr>
                <w:rFonts w:ascii="GHEA Grapalat" w:hAnsi="GHEA Grapalat" w:cs="Sylfaen"/>
                <w:b/>
                <w:bCs/>
                <w:color w:val="000000"/>
                <w:sz w:val="22"/>
                <w:szCs w:val="22"/>
                <w:lang w:bidi="ar-SA"/>
              </w:rPr>
            </w:pPr>
          </w:p>
        </w:tc>
      </w:tr>
      <w:tr w:rsidR="008D4EB2" w:rsidRPr="00E63AD4" w14:paraId="1D201FCF" w14:textId="77777777" w:rsidTr="004C6E2E">
        <w:trPr>
          <w:trHeight w:val="431"/>
        </w:trPr>
        <w:tc>
          <w:tcPr>
            <w:tcW w:w="566" w:type="dxa"/>
            <w:vMerge/>
          </w:tcPr>
          <w:p w14:paraId="3F60AC5E" w14:textId="77777777" w:rsidR="00E63AD4" w:rsidRPr="00E63AD4" w:rsidRDefault="00E63AD4" w:rsidP="00E63AD4">
            <w:pPr>
              <w:rPr>
                <w:rFonts w:ascii="GHEA Grapalat" w:hAnsi="GHEA Grapalat" w:cs="Sylfaen"/>
                <w:b/>
                <w:bCs/>
                <w:color w:val="000000"/>
                <w:sz w:val="22"/>
                <w:szCs w:val="22"/>
                <w:lang w:bidi="ar-SA"/>
              </w:rPr>
            </w:pPr>
          </w:p>
        </w:tc>
        <w:tc>
          <w:tcPr>
            <w:tcW w:w="3688" w:type="dxa"/>
            <w:vMerge/>
          </w:tcPr>
          <w:p w14:paraId="7AC15821" w14:textId="77777777" w:rsidR="00E63AD4" w:rsidRPr="00E63AD4" w:rsidRDefault="00E63AD4" w:rsidP="00E63AD4">
            <w:pPr>
              <w:rPr>
                <w:rFonts w:ascii="GHEA Grapalat" w:hAnsi="GHEA Grapalat" w:cs="Sylfaen"/>
                <w:b/>
                <w:bCs/>
                <w:color w:val="000000"/>
                <w:sz w:val="22"/>
                <w:szCs w:val="22"/>
                <w:lang w:bidi="ar-SA"/>
              </w:rPr>
            </w:pPr>
          </w:p>
        </w:tc>
        <w:tc>
          <w:tcPr>
            <w:tcW w:w="1134" w:type="dxa"/>
            <w:vMerge/>
          </w:tcPr>
          <w:p w14:paraId="665EE851" w14:textId="77777777" w:rsidR="00E63AD4" w:rsidRPr="00E63AD4" w:rsidRDefault="00E63AD4" w:rsidP="00E63AD4">
            <w:pPr>
              <w:rPr>
                <w:rFonts w:ascii="GHEA Grapalat" w:hAnsi="GHEA Grapalat" w:cs="Sylfaen"/>
                <w:b/>
                <w:bCs/>
                <w:color w:val="000000"/>
                <w:sz w:val="22"/>
                <w:szCs w:val="22"/>
                <w:lang w:bidi="ar-SA"/>
              </w:rPr>
            </w:pPr>
          </w:p>
        </w:tc>
        <w:tc>
          <w:tcPr>
            <w:tcW w:w="1275" w:type="dxa"/>
            <w:vMerge/>
          </w:tcPr>
          <w:p w14:paraId="62034EDB" w14:textId="77777777" w:rsidR="00E63AD4" w:rsidRPr="00E63AD4" w:rsidRDefault="00E63AD4" w:rsidP="00E63AD4">
            <w:pPr>
              <w:rPr>
                <w:rFonts w:ascii="GHEA Grapalat" w:hAnsi="GHEA Grapalat" w:cs="Sylfaen"/>
                <w:b/>
                <w:bCs/>
                <w:color w:val="000000"/>
                <w:sz w:val="22"/>
                <w:szCs w:val="22"/>
                <w:lang w:val="en-US" w:bidi="ar-SA"/>
              </w:rPr>
            </w:pPr>
          </w:p>
        </w:tc>
        <w:tc>
          <w:tcPr>
            <w:tcW w:w="3686" w:type="dxa"/>
            <w:vMerge/>
          </w:tcPr>
          <w:p w14:paraId="33F502D3" w14:textId="77777777" w:rsidR="00E63AD4" w:rsidRPr="00E63AD4" w:rsidRDefault="00E63AD4" w:rsidP="00E63AD4">
            <w:pPr>
              <w:rPr>
                <w:rFonts w:ascii="GHEA Grapalat" w:hAnsi="GHEA Grapalat" w:cs="Sylfaen"/>
                <w:b/>
                <w:bCs/>
                <w:color w:val="000000"/>
                <w:sz w:val="22"/>
                <w:szCs w:val="22"/>
                <w:lang w:val="en-US" w:bidi="ar-SA"/>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597A1545" w14:textId="77777777" w:rsidR="00E63AD4" w:rsidRPr="00E63AD4" w:rsidRDefault="00E63AD4" w:rsidP="00E63AD4">
            <w:pPr>
              <w:rPr>
                <w:rFonts w:ascii="GHEA Grapalat" w:hAnsi="GHEA Grapalat" w:cs="Sylfaen"/>
                <w:b/>
                <w:bCs/>
                <w:color w:val="000000"/>
                <w:sz w:val="22"/>
                <w:szCs w:val="22"/>
                <w:lang w:val="en-US" w:bidi="ar-SA"/>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3B8ECFE2" w14:textId="77777777" w:rsidR="00E63AD4" w:rsidRPr="00E63AD4" w:rsidRDefault="00E63AD4" w:rsidP="00E63AD4">
            <w:pPr>
              <w:rPr>
                <w:rFonts w:ascii="GHEA Grapalat" w:hAnsi="GHEA Grapalat" w:cs="Sylfaen"/>
                <w:b/>
                <w:bCs/>
                <w:color w:val="000000"/>
                <w:sz w:val="22"/>
                <w:szCs w:val="22"/>
                <w:lang w:bidi="ar-SA"/>
              </w:rPr>
            </w:pPr>
          </w:p>
        </w:tc>
        <w:tc>
          <w:tcPr>
            <w:tcW w:w="1276" w:type="dxa"/>
            <w:tcBorders>
              <w:top w:val="nil"/>
              <w:left w:val="single" w:sz="4" w:space="0" w:color="auto"/>
              <w:bottom w:val="single" w:sz="4" w:space="0" w:color="auto"/>
              <w:right w:val="single" w:sz="4" w:space="0" w:color="auto"/>
            </w:tcBorders>
          </w:tcPr>
          <w:p w14:paraId="70C9E671" w14:textId="4F71D8DC" w:rsidR="00E63AD4" w:rsidRPr="00E63AD4" w:rsidRDefault="00E63AD4" w:rsidP="00E63AD4">
            <w:pPr>
              <w:rPr>
                <w:rFonts w:ascii="GHEA Grapalat" w:hAnsi="GHEA Grapalat" w:cs="Sylfaen"/>
                <w:b/>
                <w:bCs/>
                <w:color w:val="000000"/>
                <w:sz w:val="22"/>
                <w:szCs w:val="22"/>
                <w:lang w:val="en-US" w:bidi="ar-SA"/>
              </w:rPr>
            </w:pPr>
            <w:r w:rsidRPr="00FE56F9">
              <w:rPr>
                <w:rFonts w:ascii="GHEA Grapalat" w:hAnsi="GHEA Grapalat"/>
                <w:sz w:val="20"/>
                <w:szCs w:val="20"/>
                <w:lang w:val="en-US" w:eastAsia="en-US" w:bidi="ar-SA"/>
              </w:rPr>
              <w:t>Количество тем</w:t>
            </w:r>
          </w:p>
        </w:tc>
        <w:tc>
          <w:tcPr>
            <w:tcW w:w="1842" w:type="dxa"/>
            <w:tcBorders>
              <w:top w:val="nil"/>
              <w:left w:val="single" w:sz="4" w:space="0" w:color="auto"/>
              <w:bottom w:val="single" w:sz="4" w:space="0" w:color="auto"/>
              <w:right w:val="single" w:sz="4" w:space="0" w:color="auto"/>
            </w:tcBorders>
          </w:tcPr>
          <w:p w14:paraId="0C9A78FC" w14:textId="5C031745" w:rsidR="00E63AD4" w:rsidRPr="00E63AD4" w:rsidRDefault="00E63AD4" w:rsidP="00E63AD4">
            <w:pPr>
              <w:rPr>
                <w:rFonts w:ascii="GHEA Grapalat" w:hAnsi="GHEA Grapalat"/>
                <w:sz w:val="20"/>
                <w:szCs w:val="20"/>
                <w:lang w:val="en-US" w:eastAsia="en-US" w:bidi="ar-SA"/>
              </w:rPr>
            </w:pPr>
            <w:r w:rsidRPr="00FE56F9">
              <w:rPr>
                <w:rFonts w:ascii="GHEA Grapalat" w:hAnsi="GHEA Grapalat"/>
                <w:sz w:val="20"/>
                <w:szCs w:val="20"/>
                <w:lang w:val="en-US" w:eastAsia="en-US" w:bidi="ar-SA"/>
              </w:rPr>
              <w:t>срок</w:t>
            </w:r>
          </w:p>
        </w:tc>
      </w:tr>
      <w:tr w:rsidR="00751AFE" w:rsidRPr="00E63AD4" w14:paraId="01F2F151" w14:textId="77777777" w:rsidTr="00CD3E39">
        <w:trPr>
          <w:trHeight w:val="91"/>
        </w:trPr>
        <w:tc>
          <w:tcPr>
            <w:tcW w:w="566" w:type="dxa"/>
          </w:tcPr>
          <w:p w14:paraId="74710DE1" w14:textId="77777777" w:rsidR="00751AFE" w:rsidRPr="00E63AD4" w:rsidRDefault="00751AFE" w:rsidP="00751AFE">
            <w:pPr>
              <w:rPr>
                <w:rFonts w:ascii="Arial LatArm" w:hAnsi="Arial LatArm"/>
                <w:bCs/>
                <w:color w:val="000000"/>
                <w:sz w:val="18"/>
                <w:szCs w:val="18"/>
                <w:lang w:val="en-US" w:eastAsia="en-US" w:bidi="ar-SA"/>
              </w:rPr>
            </w:pPr>
            <w:r w:rsidRPr="00E63AD4">
              <w:rPr>
                <w:rFonts w:ascii="Arial LatArm" w:hAnsi="Arial LatArm"/>
                <w:bCs/>
                <w:color w:val="000000"/>
                <w:sz w:val="18"/>
                <w:szCs w:val="18"/>
                <w:lang w:val="en-US" w:eastAsia="en-US" w:bidi="ar-SA"/>
              </w:rPr>
              <w:t>1</w:t>
            </w:r>
          </w:p>
        </w:tc>
        <w:tc>
          <w:tcPr>
            <w:tcW w:w="3688" w:type="dxa"/>
            <w:tcBorders>
              <w:top w:val="single" w:sz="4" w:space="0" w:color="auto"/>
              <w:left w:val="single" w:sz="4" w:space="0" w:color="auto"/>
              <w:bottom w:val="single" w:sz="4" w:space="0" w:color="auto"/>
              <w:right w:val="single" w:sz="4" w:space="0" w:color="auto"/>
            </w:tcBorders>
          </w:tcPr>
          <w:p w14:paraId="302E6E18" w14:textId="710C7773" w:rsidR="00751AFE" w:rsidRPr="00E63AD4" w:rsidRDefault="00751AFE" w:rsidP="00751AFE">
            <w:pPr>
              <w:rPr>
                <w:rFonts w:ascii="GHEA Grapalat" w:hAnsi="GHEA Grapalat"/>
                <w:sz w:val="18"/>
                <w:szCs w:val="18"/>
                <w:lang w:eastAsia="en-US" w:bidi="ar-SA"/>
              </w:rPr>
            </w:pPr>
            <w:r w:rsidRPr="003B045C">
              <w:t>Анальгин 50% 2мл (метамизол натрия)</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00426437" w14:textId="7E64D0B6" w:rsidR="00751AFE" w:rsidRPr="00E63AD4" w:rsidRDefault="00751AFE" w:rsidP="00751AFE">
            <w:pPr>
              <w:rPr>
                <w:rFonts w:ascii="GHEA Grapalat" w:hAnsi="GHEA Grapalat"/>
                <w:sz w:val="18"/>
                <w:szCs w:val="18"/>
                <w:lang w:val="en-US" w:eastAsia="en-US" w:bidi="ar-SA"/>
              </w:rPr>
            </w:pPr>
            <w:r w:rsidRPr="002E139C">
              <w:rPr>
                <w:rFonts w:ascii="GHEA Grapalat" w:hAnsi="GHEA Grapalat"/>
                <w:color w:val="000000"/>
                <w:sz w:val="18"/>
                <w:szCs w:val="18"/>
              </w:rPr>
              <w:t>33661127</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0E0B4F20" w14:textId="676E8C01" w:rsidR="00751AFE" w:rsidRPr="00E63AD4" w:rsidRDefault="00751AFE" w:rsidP="00751AFE">
            <w:pPr>
              <w:rPr>
                <w:rFonts w:ascii="GHEA Grapalat" w:hAnsi="GHEA Grapalat" w:cs="Sylfaen"/>
                <w:sz w:val="22"/>
                <w:szCs w:val="22"/>
                <w:lang w:val="en-US" w:bidi="ar-SA"/>
              </w:rPr>
            </w:pPr>
            <w:r w:rsidRPr="00A16407">
              <w:rPr>
                <w:rFonts w:ascii="Courier New" w:hAnsi="Courier New" w:cs="Courier New"/>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0614E233"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Качественные габариты приобретаемого товара - флакон или флакон Безопасность - Наличие срока годности на момент доставки.</w:t>
            </w:r>
          </w:p>
          <w:p w14:paraId="5BBBE100" w14:textId="6A367FB6" w:rsidR="00751AFE" w:rsidRPr="00E63AD4" w:rsidRDefault="00751AFE" w:rsidP="00751AFE">
            <w:pPr>
              <w:rPr>
                <w:rFonts w:ascii="GHEA Grapalat" w:hAnsi="GHEA Grapalat"/>
                <w:sz w:val="16"/>
                <w:szCs w:val="16"/>
                <w:lang w:val="en-US" w:eastAsia="en-US" w:bidi="ar-SA"/>
              </w:rPr>
            </w:pPr>
            <w:r w:rsidRPr="006E07D4">
              <w:rPr>
                <w:rFonts w:ascii="GHEA Grapalat" w:hAnsi="GHEA Grapalat"/>
                <w:bCs/>
                <w:sz w:val="16"/>
                <w:szCs w:val="16"/>
                <w:lang w:val="en-US"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1B39843" w14:textId="2A95C8AC"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70</w:t>
            </w:r>
          </w:p>
        </w:tc>
        <w:tc>
          <w:tcPr>
            <w:tcW w:w="992" w:type="dxa"/>
            <w:tcBorders>
              <w:top w:val="single" w:sz="4" w:space="0" w:color="auto"/>
              <w:left w:val="single" w:sz="4" w:space="0" w:color="auto"/>
              <w:bottom w:val="single" w:sz="4" w:space="0" w:color="auto"/>
              <w:right w:val="single" w:sz="4" w:space="0" w:color="auto"/>
            </w:tcBorders>
          </w:tcPr>
          <w:p w14:paraId="71E52551" w14:textId="543FBD0A" w:rsidR="00751AFE" w:rsidRPr="00E63AD4" w:rsidRDefault="00751AFE" w:rsidP="00751AFE">
            <w:pPr>
              <w:rPr>
                <w:rFonts w:ascii="GHEA Grapalat" w:hAnsi="GHEA Grapalat"/>
                <w:lang w:val="en-US" w:eastAsia="en-US" w:bidi="ar-SA"/>
              </w:rPr>
            </w:pPr>
            <w:r w:rsidRPr="006E07D4">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7ED5929A" w14:textId="4A1F569C"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626619A6" w14:textId="1F2A460F" w:rsidR="00751AFE" w:rsidRPr="00E63AD4" w:rsidRDefault="00751AFE" w:rsidP="00751AFE">
            <w:pPr>
              <w:rPr>
                <w:rFonts w:ascii="GHEA Grapalat" w:hAnsi="GHEA Grapalat"/>
                <w:lang w:val="hy-AM"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340553BE" w14:textId="77777777" w:rsidTr="00CD3E39">
        <w:trPr>
          <w:trHeight w:val="91"/>
        </w:trPr>
        <w:tc>
          <w:tcPr>
            <w:tcW w:w="566" w:type="dxa"/>
          </w:tcPr>
          <w:p w14:paraId="60205524" w14:textId="77777777" w:rsidR="00751AFE" w:rsidRPr="00E63AD4" w:rsidRDefault="00751AFE" w:rsidP="00751AFE">
            <w:pPr>
              <w:rPr>
                <w:rFonts w:ascii="GHEA Grapalat" w:hAnsi="GHEA Grapalat"/>
                <w:color w:val="000000"/>
                <w:sz w:val="18"/>
                <w:szCs w:val="18"/>
                <w:lang w:val="en-US" w:eastAsia="en-US" w:bidi="ar-SA"/>
              </w:rPr>
            </w:pPr>
            <w:r w:rsidRPr="00E63AD4">
              <w:rPr>
                <w:rFonts w:ascii="GHEA Grapalat" w:hAnsi="GHEA Grapalat"/>
                <w:color w:val="000000"/>
                <w:sz w:val="18"/>
                <w:szCs w:val="18"/>
                <w:lang w:val="en-US" w:eastAsia="en-US" w:bidi="ar-SA"/>
              </w:rPr>
              <w:t>2</w:t>
            </w:r>
          </w:p>
        </w:tc>
        <w:tc>
          <w:tcPr>
            <w:tcW w:w="3688" w:type="dxa"/>
            <w:tcBorders>
              <w:top w:val="single" w:sz="4" w:space="0" w:color="auto"/>
              <w:left w:val="single" w:sz="4" w:space="0" w:color="auto"/>
              <w:bottom w:val="single" w:sz="4" w:space="0" w:color="auto"/>
              <w:right w:val="single" w:sz="4" w:space="0" w:color="auto"/>
            </w:tcBorders>
          </w:tcPr>
          <w:p w14:paraId="536F2012" w14:textId="2EA32ED1" w:rsidR="00751AFE" w:rsidRPr="00E63AD4" w:rsidRDefault="00751AFE" w:rsidP="00751AFE">
            <w:pPr>
              <w:rPr>
                <w:rFonts w:ascii="GHEA Grapalat" w:hAnsi="GHEA Grapalat"/>
                <w:sz w:val="18"/>
                <w:szCs w:val="18"/>
                <w:lang w:val="en-US" w:eastAsia="en-US" w:bidi="ar-SA"/>
              </w:rPr>
            </w:pPr>
            <w:r w:rsidRPr="003B045C">
              <w:t>Аммиак л/т 10% 30мл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692E22C9" w14:textId="6CBD27BA" w:rsidR="00751AFE" w:rsidRPr="00E63AD4" w:rsidRDefault="00751AFE" w:rsidP="00751AFE">
            <w:pPr>
              <w:rPr>
                <w:rFonts w:ascii="GHEA Grapalat" w:hAnsi="GHEA Grapalat"/>
                <w:sz w:val="18"/>
                <w:szCs w:val="18"/>
                <w:lang w:val="en-US" w:eastAsia="en-US" w:bidi="ar-SA"/>
              </w:rPr>
            </w:pPr>
            <w:r w:rsidRPr="00363D01">
              <w:rPr>
                <w:rFonts w:ascii="GHEA Grapalat" w:hAnsi="GHEA Grapalat"/>
                <w:color w:val="000000"/>
                <w:sz w:val="18"/>
                <w:szCs w:val="18"/>
              </w:rPr>
              <w:t>24411400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9F96777" w14:textId="5F5226AB" w:rsidR="00751AFE" w:rsidRPr="00E63AD4" w:rsidRDefault="00751AFE" w:rsidP="00751AFE">
            <w:pPr>
              <w:rPr>
                <w:rFonts w:ascii="GHEA Grapalat" w:hAnsi="GHEA Grapalat" w:cs="Arial"/>
                <w:sz w:val="22"/>
                <w:szCs w:val="22"/>
                <w:lang w:val="en-US" w:bidi="ar-SA"/>
              </w:rPr>
            </w:pPr>
            <w:r w:rsidRPr="00A16407">
              <w:rPr>
                <w:rFonts w:ascii="Courier New" w:hAnsi="Courier New" w:cs="Courier New"/>
                <w:sz w:val="18"/>
                <w:szCs w:val="18"/>
                <w:lang w:val="hy-AM"/>
              </w:rPr>
              <w:t>бутылка</w:t>
            </w:r>
          </w:p>
        </w:tc>
        <w:tc>
          <w:tcPr>
            <w:tcW w:w="3686" w:type="dxa"/>
            <w:tcBorders>
              <w:top w:val="single" w:sz="4" w:space="0" w:color="auto"/>
              <w:left w:val="single" w:sz="4" w:space="0" w:color="auto"/>
              <w:bottom w:val="single" w:sz="4" w:space="0" w:color="auto"/>
              <w:right w:val="single" w:sz="4" w:space="0" w:color="auto"/>
            </w:tcBorders>
          </w:tcPr>
          <w:p w14:paraId="699BDE6C" w14:textId="77777777" w:rsidR="00751AFE" w:rsidRPr="004C6E2E" w:rsidRDefault="00751AFE" w:rsidP="00751AFE">
            <w:pPr>
              <w:rPr>
                <w:rFonts w:ascii="GHEA Grapalat" w:hAnsi="GHEA Grapalat"/>
                <w:bCs/>
                <w:sz w:val="16"/>
                <w:szCs w:val="16"/>
                <w:lang w:eastAsia="en-US" w:bidi="ar-SA"/>
              </w:rPr>
            </w:pPr>
            <w:r w:rsidRPr="004C6E2E">
              <w:rPr>
                <w:rFonts w:ascii="GHEA Grapalat" w:hAnsi="GHEA Grapalat"/>
                <w:bCs/>
                <w:sz w:val="16"/>
                <w:szCs w:val="16"/>
                <w:lang w:eastAsia="en-US" w:bidi="ar-SA"/>
              </w:rPr>
              <w:t>Качественные габариты приобретаемого товара - флакон или флакон Безопасность - Наличие срока годности на момент доставки.</w:t>
            </w:r>
          </w:p>
          <w:p w14:paraId="3D7ED2DB" w14:textId="1BB0CED8" w:rsidR="00751AFE" w:rsidRPr="00E63AD4" w:rsidRDefault="00751AFE" w:rsidP="00751AFE">
            <w:pPr>
              <w:rPr>
                <w:rFonts w:ascii="GHEA Grapalat" w:hAnsi="GHEA Grapalat" w:cs="Arial"/>
                <w:sz w:val="20"/>
                <w:szCs w:val="20"/>
                <w:lang w:bidi="ar-SA"/>
              </w:rPr>
            </w:pPr>
            <w:r w:rsidRPr="004C6E2E">
              <w:rPr>
                <w:rFonts w:ascii="GHEA Grapalat" w:hAnsi="GHEA Grapalat"/>
                <w:bCs/>
                <w:sz w:val="16"/>
                <w:szCs w:val="16"/>
                <w:lang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56BF9D2" w14:textId="6B52414D"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4</w:t>
            </w:r>
          </w:p>
        </w:tc>
        <w:tc>
          <w:tcPr>
            <w:tcW w:w="992" w:type="dxa"/>
          </w:tcPr>
          <w:p w14:paraId="5A5BB418" w14:textId="0C05E4A8"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0B18EF83" w14:textId="48C6C851"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56A9328E" w14:textId="10606AA7"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7F99F66B" w14:textId="77777777" w:rsidTr="00CD3E39">
        <w:trPr>
          <w:trHeight w:val="91"/>
        </w:trPr>
        <w:tc>
          <w:tcPr>
            <w:tcW w:w="566" w:type="dxa"/>
          </w:tcPr>
          <w:p w14:paraId="4B6A77EA" w14:textId="77777777" w:rsidR="00751AFE" w:rsidRPr="00E63AD4" w:rsidRDefault="00751AFE" w:rsidP="00751AFE">
            <w:pPr>
              <w:rPr>
                <w:rFonts w:ascii="GHEA Grapalat" w:hAnsi="GHEA Grapalat"/>
                <w:color w:val="000000"/>
                <w:sz w:val="18"/>
                <w:szCs w:val="18"/>
                <w:lang w:val="en-US" w:eastAsia="en-US" w:bidi="ar-SA"/>
              </w:rPr>
            </w:pPr>
            <w:r w:rsidRPr="00E63AD4">
              <w:rPr>
                <w:rFonts w:ascii="GHEA Grapalat" w:hAnsi="GHEA Grapalat"/>
                <w:color w:val="000000"/>
                <w:sz w:val="18"/>
                <w:szCs w:val="18"/>
                <w:lang w:val="en-US" w:eastAsia="en-US" w:bidi="ar-SA"/>
              </w:rPr>
              <w:t>3</w:t>
            </w:r>
          </w:p>
        </w:tc>
        <w:tc>
          <w:tcPr>
            <w:tcW w:w="3688" w:type="dxa"/>
            <w:tcBorders>
              <w:top w:val="single" w:sz="4" w:space="0" w:color="auto"/>
              <w:left w:val="single" w:sz="4" w:space="0" w:color="auto"/>
              <w:bottom w:val="single" w:sz="4" w:space="0" w:color="auto"/>
              <w:right w:val="single" w:sz="4" w:space="0" w:color="auto"/>
            </w:tcBorders>
          </w:tcPr>
          <w:p w14:paraId="4E872852" w14:textId="6DBBFB44" w:rsidR="00751AFE" w:rsidRPr="00E63AD4" w:rsidRDefault="00751AFE" w:rsidP="00751AFE">
            <w:pPr>
              <w:rPr>
                <w:rFonts w:ascii="GHEA Grapalat" w:hAnsi="GHEA Grapalat"/>
                <w:color w:val="000000"/>
                <w:sz w:val="18"/>
                <w:szCs w:val="18"/>
                <w:lang w:val="en-US" w:eastAsia="en-US" w:bidi="ar-SA"/>
              </w:rPr>
            </w:pPr>
            <w:r w:rsidRPr="003B045C">
              <w:t>Амоксациллин 250мг/5мл 100мл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3222A33D" w14:textId="4F1B7E4E" w:rsidR="00751AFE" w:rsidRPr="00E63AD4" w:rsidRDefault="00751AFE" w:rsidP="00751AFE">
            <w:pPr>
              <w:rPr>
                <w:rFonts w:ascii="GHEA Grapalat" w:hAnsi="GHEA Grapalat" w:cs="Arial"/>
                <w:sz w:val="18"/>
                <w:szCs w:val="18"/>
                <w:lang w:val="en-US" w:bidi="ar-SA"/>
              </w:rPr>
            </w:pPr>
            <w:r w:rsidRPr="00E06F99">
              <w:rPr>
                <w:rFonts w:ascii="Arial LatArm" w:hAnsi="Arial LatArm"/>
                <w:color w:val="000000"/>
                <w:sz w:val="18"/>
                <w:szCs w:val="18"/>
              </w:rPr>
              <w:t>33651111</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5DD1FA4" w14:textId="4EB9CB52" w:rsidR="00751AFE" w:rsidRPr="00E63AD4" w:rsidRDefault="00751AFE" w:rsidP="00751AFE">
            <w:pPr>
              <w:rPr>
                <w:rFonts w:ascii="GHEA Grapalat" w:hAnsi="GHEA Grapalat" w:cs="Arial"/>
                <w:sz w:val="22"/>
                <w:szCs w:val="22"/>
                <w:lang w:val="en-US" w:bidi="ar-SA"/>
              </w:rPr>
            </w:pPr>
            <w:r w:rsidRPr="00A16407">
              <w:rPr>
                <w:rFonts w:ascii="GHEA Grapalat" w:hAnsi="GHEA Grapalat" w:cs="Sylfaen"/>
                <w:sz w:val="18"/>
                <w:szCs w:val="18"/>
              </w:rPr>
              <w:t>бутылка</w:t>
            </w:r>
          </w:p>
        </w:tc>
        <w:tc>
          <w:tcPr>
            <w:tcW w:w="3686" w:type="dxa"/>
            <w:tcBorders>
              <w:top w:val="single" w:sz="4" w:space="0" w:color="auto"/>
              <w:left w:val="single" w:sz="4" w:space="0" w:color="auto"/>
              <w:bottom w:val="single" w:sz="4" w:space="0" w:color="auto"/>
              <w:right w:val="single" w:sz="4" w:space="0" w:color="auto"/>
            </w:tcBorders>
          </w:tcPr>
          <w:p w14:paraId="6CEECCA2" w14:textId="77777777" w:rsidR="00751AFE" w:rsidRPr="0022193B" w:rsidRDefault="00751AFE" w:rsidP="00751AFE">
            <w:pPr>
              <w:rPr>
                <w:rFonts w:ascii="GHEA Grapalat" w:hAnsi="GHEA Grapalat" w:cs="Arial"/>
                <w:sz w:val="16"/>
                <w:szCs w:val="16"/>
                <w:lang w:bidi="ar-SA"/>
              </w:rPr>
            </w:pPr>
            <w:r w:rsidRPr="0022193B">
              <w:rPr>
                <w:rFonts w:ascii="GHEA Grapalat" w:hAnsi="GHEA Grapalat" w:cs="Arial"/>
                <w:sz w:val="16"/>
                <w:szCs w:val="16"/>
                <w:lang w:bidi="ar-SA"/>
              </w:rPr>
              <w:t>Качественные габариты приобретаемого товара - флакон или флакон Безопасность - Наличие срока годности на момент доставки.</w:t>
            </w:r>
          </w:p>
          <w:p w14:paraId="0776396E" w14:textId="202D6082" w:rsidR="00751AFE" w:rsidRPr="00E63AD4" w:rsidRDefault="00751AFE" w:rsidP="00751AFE">
            <w:pPr>
              <w:rPr>
                <w:rFonts w:ascii="GHEA Grapalat" w:hAnsi="GHEA Grapalat" w:cs="Arial"/>
                <w:sz w:val="20"/>
                <w:szCs w:val="20"/>
                <w:lang w:bidi="ar-SA"/>
              </w:rPr>
            </w:pPr>
            <w:r w:rsidRPr="0022193B">
              <w:rPr>
                <w:rFonts w:ascii="GHEA Grapalat" w:hAnsi="GHEA Grapalat" w:cs="Arial"/>
                <w:sz w:val="16"/>
                <w:szCs w:val="16"/>
                <w:lang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D85D9F2" w14:textId="1476163D"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cs="Sylfaen"/>
                <w:sz w:val="18"/>
                <w:szCs w:val="18"/>
                <w:lang w:val="hy-AM"/>
              </w:rPr>
              <w:t>70</w:t>
            </w:r>
          </w:p>
        </w:tc>
        <w:tc>
          <w:tcPr>
            <w:tcW w:w="992" w:type="dxa"/>
          </w:tcPr>
          <w:p w14:paraId="73070076" w14:textId="7F137A01"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6EA9B01E" w14:textId="32279E01"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7ED65579" w14:textId="2FE839AB"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24A28FA" w14:textId="77777777" w:rsidTr="00CD3E39">
        <w:trPr>
          <w:trHeight w:val="105"/>
        </w:trPr>
        <w:tc>
          <w:tcPr>
            <w:tcW w:w="566" w:type="dxa"/>
            <w:tcBorders>
              <w:bottom w:val="single" w:sz="4" w:space="0" w:color="auto"/>
            </w:tcBorders>
          </w:tcPr>
          <w:p w14:paraId="508F63A0" w14:textId="77777777" w:rsidR="00751AFE" w:rsidRPr="00E63AD4" w:rsidRDefault="00751AFE" w:rsidP="00751AFE">
            <w:pPr>
              <w:rPr>
                <w:rFonts w:ascii="GHEA Grapalat" w:hAnsi="GHEA Grapalat"/>
                <w:color w:val="000000"/>
                <w:sz w:val="18"/>
                <w:szCs w:val="18"/>
                <w:lang w:val="en-US" w:eastAsia="en-US" w:bidi="ar-SA"/>
              </w:rPr>
            </w:pPr>
            <w:r w:rsidRPr="00E63AD4">
              <w:rPr>
                <w:rFonts w:ascii="GHEA Grapalat" w:hAnsi="GHEA Grapalat"/>
                <w:color w:val="000000"/>
                <w:sz w:val="18"/>
                <w:szCs w:val="18"/>
                <w:lang w:val="en-US" w:eastAsia="en-US" w:bidi="ar-SA"/>
              </w:rPr>
              <w:t>4</w:t>
            </w:r>
          </w:p>
        </w:tc>
        <w:tc>
          <w:tcPr>
            <w:tcW w:w="3688" w:type="dxa"/>
            <w:tcBorders>
              <w:top w:val="single" w:sz="4" w:space="0" w:color="auto"/>
              <w:left w:val="single" w:sz="4" w:space="0" w:color="auto"/>
              <w:bottom w:val="single" w:sz="4" w:space="0" w:color="auto"/>
              <w:right w:val="single" w:sz="4" w:space="0" w:color="auto"/>
            </w:tcBorders>
          </w:tcPr>
          <w:p w14:paraId="27EDDB9A" w14:textId="17DFCD69" w:rsidR="00751AFE" w:rsidRPr="00E63AD4" w:rsidRDefault="00751AFE" w:rsidP="00751AFE">
            <w:pPr>
              <w:rPr>
                <w:rFonts w:ascii="GHEA Grapalat" w:hAnsi="GHEA Grapalat"/>
                <w:sz w:val="18"/>
                <w:szCs w:val="18"/>
                <w:lang w:eastAsia="en-US" w:bidi="ar-SA"/>
              </w:rPr>
            </w:pPr>
            <w:r w:rsidRPr="003B045C">
              <w:t>Амброксол сироп 15мг/5мл 100мл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6B0E5AB1" w14:textId="65091AE4" w:rsidR="00751AFE" w:rsidRPr="00E63AD4" w:rsidRDefault="00751AFE" w:rsidP="00751AFE">
            <w:pPr>
              <w:rPr>
                <w:rFonts w:ascii="GHEA Grapalat" w:hAnsi="GHEA Grapalat" w:cs="Arial"/>
                <w:sz w:val="18"/>
                <w:szCs w:val="18"/>
                <w:lang w:val="en-US" w:bidi="ar-SA"/>
              </w:rPr>
            </w:pPr>
            <w:r w:rsidRPr="0064670F">
              <w:rPr>
                <w:rFonts w:ascii="GHEA Grapalat" w:hAnsi="GHEA Grapalat" w:cs="Arial"/>
                <w:sz w:val="18"/>
                <w:szCs w:val="18"/>
              </w:rPr>
              <w:t>33671125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0BA1789" w14:textId="4DA4FD1B" w:rsidR="00751AFE" w:rsidRPr="00E63AD4" w:rsidRDefault="00751AFE" w:rsidP="00751AFE">
            <w:pPr>
              <w:rPr>
                <w:rFonts w:ascii="GHEA Grapalat" w:hAnsi="GHEA Grapalat" w:cs="Arial"/>
                <w:sz w:val="22"/>
                <w:szCs w:val="22"/>
                <w:lang w:val="en-US" w:bidi="ar-SA"/>
              </w:rPr>
            </w:pPr>
            <w:r w:rsidRPr="00A16407">
              <w:rPr>
                <w:rFonts w:ascii="GHEA Grapalat" w:hAnsi="GHEA Grapalat" w:cs="Sylfaen"/>
                <w:sz w:val="18"/>
                <w:szCs w:val="18"/>
              </w:rPr>
              <w:t>бутылка</w:t>
            </w:r>
          </w:p>
        </w:tc>
        <w:tc>
          <w:tcPr>
            <w:tcW w:w="3686" w:type="dxa"/>
            <w:tcBorders>
              <w:top w:val="single" w:sz="4" w:space="0" w:color="auto"/>
              <w:left w:val="single" w:sz="4" w:space="0" w:color="auto"/>
              <w:bottom w:val="single" w:sz="4" w:space="0" w:color="auto"/>
              <w:right w:val="single" w:sz="4" w:space="0" w:color="auto"/>
            </w:tcBorders>
          </w:tcPr>
          <w:p w14:paraId="18ED7F11"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Качественные габариты приобретаемого товара - флакон или флакон Безопасность - Наличие срока годности на момент доставки.</w:t>
            </w:r>
          </w:p>
          <w:p w14:paraId="27FE0724" w14:textId="6A306546" w:rsidR="00751AFE" w:rsidRPr="00E63AD4" w:rsidRDefault="00751AFE" w:rsidP="00751AFE">
            <w:pPr>
              <w:rPr>
                <w:rFonts w:ascii="GHEA Grapalat" w:hAnsi="GHEA Grapalat" w:cs="Arial"/>
                <w:sz w:val="20"/>
                <w:szCs w:val="20"/>
                <w:lang w:val="en-US" w:bidi="ar-SA"/>
              </w:rPr>
            </w:pPr>
            <w:r w:rsidRPr="006E07D4">
              <w:rPr>
                <w:rFonts w:ascii="GHEA Grapalat" w:hAnsi="GHEA Grapalat"/>
                <w:bCs/>
                <w:sz w:val="16"/>
                <w:szCs w:val="16"/>
                <w:lang w:val="en-US" w:eastAsia="en-US" w:bidi="ar-SA"/>
              </w:rPr>
              <w:t xml:space="preserve">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764AECB" w14:textId="5907BEFB"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180</w:t>
            </w:r>
          </w:p>
        </w:tc>
        <w:tc>
          <w:tcPr>
            <w:tcW w:w="992" w:type="dxa"/>
            <w:tcBorders>
              <w:bottom w:val="single" w:sz="4" w:space="0" w:color="auto"/>
            </w:tcBorders>
          </w:tcPr>
          <w:p w14:paraId="4C927CDC" w14:textId="0FC4C62F"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2ACCD8F8" w14:textId="3BAF030F"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0FAC5BCB" w14:textId="430A365E"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E6B47C1" w14:textId="77777777" w:rsidTr="00CD3E39">
        <w:trPr>
          <w:trHeight w:val="105"/>
        </w:trPr>
        <w:tc>
          <w:tcPr>
            <w:tcW w:w="566" w:type="dxa"/>
            <w:tcBorders>
              <w:bottom w:val="single" w:sz="4" w:space="0" w:color="auto"/>
            </w:tcBorders>
          </w:tcPr>
          <w:p w14:paraId="5212DB6E" w14:textId="77777777" w:rsidR="00751AFE" w:rsidRPr="00E63AD4" w:rsidRDefault="00751AFE" w:rsidP="00751AFE">
            <w:pPr>
              <w:rPr>
                <w:rFonts w:ascii="GHEA Grapalat" w:hAnsi="GHEA Grapalat"/>
                <w:color w:val="000000"/>
                <w:sz w:val="18"/>
                <w:szCs w:val="18"/>
                <w:lang w:val="en-US" w:eastAsia="en-US" w:bidi="ar-SA"/>
              </w:rPr>
            </w:pPr>
            <w:r w:rsidRPr="00E63AD4">
              <w:rPr>
                <w:rFonts w:ascii="GHEA Grapalat" w:hAnsi="GHEA Grapalat"/>
                <w:color w:val="000000"/>
                <w:sz w:val="18"/>
                <w:szCs w:val="18"/>
                <w:lang w:val="en-US" w:eastAsia="en-US" w:bidi="ar-SA"/>
              </w:rPr>
              <w:t>5</w:t>
            </w:r>
          </w:p>
        </w:tc>
        <w:tc>
          <w:tcPr>
            <w:tcW w:w="3688" w:type="dxa"/>
            <w:tcBorders>
              <w:top w:val="single" w:sz="4" w:space="0" w:color="auto"/>
              <w:left w:val="single" w:sz="4" w:space="0" w:color="auto"/>
              <w:bottom w:val="single" w:sz="4" w:space="0" w:color="auto"/>
              <w:right w:val="single" w:sz="4" w:space="0" w:color="auto"/>
            </w:tcBorders>
          </w:tcPr>
          <w:p w14:paraId="3878F848" w14:textId="1A42FF15" w:rsidR="00751AFE" w:rsidRPr="00E63AD4" w:rsidRDefault="00751AFE" w:rsidP="00751AFE">
            <w:pPr>
              <w:rPr>
                <w:rFonts w:ascii="GHEA Grapalat" w:hAnsi="GHEA Grapalat"/>
                <w:color w:val="000000"/>
                <w:sz w:val="18"/>
                <w:szCs w:val="18"/>
                <w:lang w:eastAsia="en-US" w:bidi="ar-SA"/>
              </w:rPr>
            </w:pPr>
            <w:r w:rsidRPr="003B045C">
              <w:t>Амброксол 30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13D9BC86" w14:textId="60293BCC" w:rsidR="00751AFE" w:rsidRPr="00E63AD4" w:rsidRDefault="00751AFE" w:rsidP="00751AFE">
            <w:pPr>
              <w:rPr>
                <w:rFonts w:ascii="GHEA Grapalat" w:hAnsi="GHEA Grapalat" w:cs="Sylfaen"/>
                <w:sz w:val="18"/>
                <w:szCs w:val="18"/>
                <w:lang w:val="en-US" w:bidi="ar-SA"/>
              </w:rPr>
            </w:pPr>
            <w:r w:rsidRPr="0064670F">
              <w:rPr>
                <w:rFonts w:ascii="GHEA Grapalat" w:hAnsi="GHEA Grapalat" w:cs="Arial"/>
                <w:sz w:val="18"/>
                <w:szCs w:val="18"/>
              </w:rPr>
              <w:t>33671125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3221668" w14:textId="59B30932" w:rsidR="00751AFE" w:rsidRPr="00E63AD4" w:rsidRDefault="00751AFE" w:rsidP="00751AFE">
            <w:pPr>
              <w:rPr>
                <w:rFonts w:ascii="GHEA Grapalat" w:hAnsi="GHEA Grapalat" w:cs="Arial"/>
                <w:sz w:val="22"/>
                <w:szCs w:val="22"/>
                <w:lang w:val="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5319BF2B" w14:textId="77777777" w:rsidR="00751AFE" w:rsidRPr="004C6E2E" w:rsidRDefault="00751AFE" w:rsidP="00751AFE">
            <w:pPr>
              <w:rPr>
                <w:rFonts w:ascii="GHEA Grapalat" w:hAnsi="GHEA Grapalat"/>
                <w:bCs/>
                <w:sz w:val="16"/>
                <w:szCs w:val="16"/>
                <w:lang w:eastAsia="en-US" w:bidi="ar-SA"/>
              </w:rPr>
            </w:pPr>
            <w:r w:rsidRPr="004C6E2E">
              <w:rPr>
                <w:rFonts w:ascii="GHEA Grapalat" w:hAnsi="GHEA Grapalat"/>
                <w:bCs/>
                <w:sz w:val="16"/>
                <w:szCs w:val="16"/>
                <w:lang w:eastAsia="en-US" w:bidi="ar-SA"/>
              </w:rPr>
              <w:t>Качественные габариты купленного товара - таблетки: Безопасность</w:t>
            </w:r>
          </w:p>
          <w:p w14:paraId="1DC7C11F" w14:textId="77777777" w:rsidR="00751AFE" w:rsidRPr="004C6E2E" w:rsidRDefault="00751AFE" w:rsidP="00751AFE">
            <w:pPr>
              <w:rPr>
                <w:rFonts w:ascii="GHEA Grapalat" w:hAnsi="GHEA Grapalat"/>
                <w:bCs/>
                <w:sz w:val="16"/>
                <w:szCs w:val="16"/>
                <w:lang w:eastAsia="en-US" w:bidi="ar-SA"/>
              </w:rPr>
            </w:pPr>
            <w:r w:rsidRPr="004C6E2E">
              <w:rPr>
                <w:rFonts w:ascii="GHEA Grapalat" w:hAnsi="GHEA Grapalat"/>
                <w:bCs/>
                <w:sz w:val="16"/>
                <w:szCs w:val="16"/>
                <w:lang w:eastAsia="en-US" w:bidi="ar-SA"/>
              </w:rPr>
              <w:t>Наличие срока годности на момент доставки</w:t>
            </w:r>
          </w:p>
          <w:p w14:paraId="13487657" w14:textId="77777777" w:rsidR="00751AFE" w:rsidRPr="004C6E2E" w:rsidRDefault="00751AFE" w:rsidP="00751AFE">
            <w:pPr>
              <w:rPr>
                <w:rFonts w:ascii="GHEA Grapalat" w:hAnsi="GHEA Grapalat"/>
                <w:bCs/>
                <w:sz w:val="16"/>
                <w:szCs w:val="16"/>
                <w:lang w:eastAsia="en-US" w:bidi="ar-SA"/>
              </w:rPr>
            </w:pPr>
            <w:r w:rsidRPr="004C6E2E">
              <w:rPr>
                <w:rFonts w:ascii="GHEA Grapalat" w:hAnsi="GHEA Grapalat"/>
                <w:bCs/>
                <w:sz w:val="16"/>
                <w:szCs w:val="16"/>
                <w:lang w:eastAsia="en-US" w:bidi="ar-SA"/>
              </w:rPr>
              <w:lastRenderedPageBreak/>
              <w:t>Маркировка - наличие товарного знака.</w:t>
            </w:r>
          </w:p>
          <w:p w14:paraId="52905100" w14:textId="5DF0A44C" w:rsidR="00751AFE" w:rsidRPr="004C6E2E" w:rsidRDefault="00751AFE" w:rsidP="00751AFE">
            <w:pPr>
              <w:rPr>
                <w:rFonts w:ascii="GHEA Grapalat" w:hAnsi="GHEA Grapalat" w:cs="Sylfaen"/>
                <w:sz w:val="20"/>
                <w:szCs w:val="20"/>
                <w:lang w:bidi="ar-SA"/>
              </w:rPr>
            </w:pPr>
            <w:r w:rsidRPr="004C6E2E">
              <w:rPr>
                <w:rFonts w:ascii="GHEA Grapalat" w:hAnsi="GHEA Grapalat"/>
                <w:bCs/>
                <w:sz w:val="16"/>
                <w:szCs w:val="16"/>
                <w:lang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580468B" w14:textId="5BC2F134"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lastRenderedPageBreak/>
              <w:t>100</w:t>
            </w:r>
          </w:p>
        </w:tc>
        <w:tc>
          <w:tcPr>
            <w:tcW w:w="992" w:type="dxa"/>
            <w:tcBorders>
              <w:bottom w:val="single" w:sz="4" w:space="0" w:color="auto"/>
            </w:tcBorders>
          </w:tcPr>
          <w:p w14:paraId="251EF84C" w14:textId="3FBC9F94"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30283F1F" w14:textId="191D2739"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130A54FE" w14:textId="6C8B5B3B"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w:t>
            </w:r>
            <w:r w:rsidRPr="009508B8">
              <w:rPr>
                <w:rFonts w:ascii="GHEA Grapalat" w:hAnsi="GHEA Grapalat"/>
                <w:sz w:val="16"/>
                <w:szCs w:val="16"/>
                <w:lang w:eastAsia="en-US" w:bidi="ar-SA"/>
              </w:rPr>
              <w:lastRenderedPageBreak/>
              <w:t>4</w:t>
            </w:r>
          </w:p>
        </w:tc>
      </w:tr>
      <w:tr w:rsidR="00751AFE" w:rsidRPr="00E63AD4" w14:paraId="3A53721A" w14:textId="77777777" w:rsidTr="00CD3E39">
        <w:trPr>
          <w:trHeight w:val="105"/>
        </w:trPr>
        <w:tc>
          <w:tcPr>
            <w:tcW w:w="566" w:type="dxa"/>
            <w:tcBorders>
              <w:bottom w:val="single" w:sz="4" w:space="0" w:color="auto"/>
            </w:tcBorders>
          </w:tcPr>
          <w:p w14:paraId="44AC626C" w14:textId="77777777" w:rsidR="00751AFE" w:rsidRPr="00E63AD4" w:rsidRDefault="00751AFE" w:rsidP="00751AFE">
            <w:pPr>
              <w:rPr>
                <w:rFonts w:ascii="GHEA Grapalat" w:hAnsi="GHEA Grapalat"/>
                <w:color w:val="000000"/>
                <w:sz w:val="18"/>
                <w:szCs w:val="18"/>
                <w:lang w:val="en-US" w:eastAsia="en-US" w:bidi="ar-SA"/>
              </w:rPr>
            </w:pPr>
            <w:r w:rsidRPr="00E63AD4">
              <w:rPr>
                <w:rFonts w:ascii="GHEA Grapalat" w:hAnsi="GHEA Grapalat"/>
                <w:color w:val="000000"/>
                <w:sz w:val="18"/>
                <w:szCs w:val="18"/>
                <w:lang w:val="en-US" w:eastAsia="en-US" w:bidi="ar-SA"/>
              </w:rPr>
              <w:lastRenderedPageBreak/>
              <w:t>6</w:t>
            </w:r>
          </w:p>
        </w:tc>
        <w:tc>
          <w:tcPr>
            <w:tcW w:w="3688" w:type="dxa"/>
            <w:tcBorders>
              <w:top w:val="single" w:sz="4" w:space="0" w:color="auto"/>
              <w:left w:val="single" w:sz="4" w:space="0" w:color="auto"/>
              <w:bottom w:val="single" w:sz="4" w:space="0" w:color="auto"/>
              <w:right w:val="single" w:sz="4" w:space="0" w:color="auto"/>
            </w:tcBorders>
          </w:tcPr>
          <w:p w14:paraId="2448A2A0" w14:textId="2047A516" w:rsidR="00751AFE" w:rsidRPr="00E63AD4" w:rsidRDefault="00751AFE" w:rsidP="00751AFE">
            <w:pPr>
              <w:rPr>
                <w:rFonts w:ascii="GHEA Grapalat" w:hAnsi="GHEA Grapalat"/>
                <w:color w:val="000000"/>
                <w:sz w:val="18"/>
                <w:szCs w:val="18"/>
                <w:lang w:val="hy-AM" w:eastAsia="en-US" w:bidi="ar-SA"/>
              </w:rPr>
            </w:pPr>
            <w:r w:rsidRPr="006E07D4">
              <w:t>Амоксициллин (амоксициллина тригидрат), клавулановая кислота/порошок 125 мг/5 мл + 31,25 мг/5 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1193A25A" w14:textId="173BA0E5" w:rsidR="00751AFE" w:rsidRPr="00E63AD4" w:rsidRDefault="00751AFE" w:rsidP="00751AFE">
            <w:pPr>
              <w:rPr>
                <w:rFonts w:ascii="GHEA Grapalat" w:hAnsi="GHEA Grapalat" w:cs="Arial"/>
                <w:sz w:val="18"/>
                <w:szCs w:val="18"/>
                <w:lang w:val="en-US" w:bidi="ar-SA"/>
              </w:rPr>
            </w:pPr>
            <w:r w:rsidRPr="004A3299">
              <w:rPr>
                <w:rFonts w:ascii="GHEA Grapalat" w:hAnsi="GHEA Grapalat"/>
                <w:color w:val="000000"/>
                <w:sz w:val="18"/>
                <w:szCs w:val="18"/>
              </w:rPr>
              <w:t>33651112</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7C82272" w14:textId="03A4AF7C" w:rsidR="00751AFE" w:rsidRPr="00E63AD4" w:rsidRDefault="00751AFE" w:rsidP="00751AFE">
            <w:pPr>
              <w:rPr>
                <w:rFonts w:ascii="GHEA Grapalat" w:hAnsi="GHEA Grapalat" w:cs="Arial"/>
                <w:sz w:val="22"/>
                <w:szCs w:val="22"/>
                <w:lang w:val="hy-AM" w:bidi="ar-SA"/>
              </w:rPr>
            </w:pPr>
            <w:r w:rsidRPr="00A16407">
              <w:rPr>
                <w:rFonts w:ascii="Courier New" w:hAnsi="Courier New" w:cs="Courier New"/>
                <w:sz w:val="18"/>
                <w:szCs w:val="18"/>
              </w:rPr>
              <w:t>бутылка</w:t>
            </w:r>
          </w:p>
        </w:tc>
        <w:tc>
          <w:tcPr>
            <w:tcW w:w="3686" w:type="dxa"/>
            <w:tcBorders>
              <w:top w:val="single" w:sz="4" w:space="0" w:color="auto"/>
              <w:left w:val="single" w:sz="4" w:space="0" w:color="auto"/>
              <w:bottom w:val="single" w:sz="4" w:space="0" w:color="auto"/>
              <w:right w:val="single" w:sz="4" w:space="0" w:color="auto"/>
            </w:tcBorders>
          </w:tcPr>
          <w:p w14:paraId="5DC0323D"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Качественные габариты приобретаемого товара - флакон или флакон Безопасность - Наличие срока годности на момент доставки.</w:t>
            </w:r>
          </w:p>
          <w:p w14:paraId="05590A00" w14:textId="3154327E" w:rsidR="00751AFE" w:rsidRPr="00E63AD4" w:rsidRDefault="00751AFE" w:rsidP="00751AFE">
            <w:pPr>
              <w:rPr>
                <w:rFonts w:ascii="GHEA Grapalat" w:hAnsi="GHEA Grapalat" w:cs="Arial"/>
                <w:sz w:val="20"/>
                <w:szCs w:val="20"/>
                <w:lang w:val="hy-AM" w:bidi="ar-SA"/>
              </w:rPr>
            </w:pPr>
            <w:r w:rsidRPr="006E07D4">
              <w:rPr>
                <w:rFonts w:ascii="GHEA Grapalat" w:hAnsi="GHEA Grapalat"/>
                <w:bCs/>
                <w:sz w:val="16"/>
                <w:szCs w:val="16"/>
                <w:lang w:val="en-US"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3E15028" w14:textId="48EE4540"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100</w:t>
            </w:r>
          </w:p>
        </w:tc>
        <w:tc>
          <w:tcPr>
            <w:tcW w:w="992" w:type="dxa"/>
            <w:tcBorders>
              <w:bottom w:val="single" w:sz="4" w:space="0" w:color="auto"/>
            </w:tcBorders>
          </w:tcPr>
          <w:p w14:paraId="35CCE42D" w14:textId="16805833"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105A5D6E" w14:textId="5497DD4D"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75BEF895" w14:textId="303BD11A"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4FF372F9" w14:textId="77777777" w:rsidTr="00CD3E39">
        <w:trPr>
          <w:trHeight w:val="105"/>
        </w:trPr>
        <w:tc>
          <w:tcPr>
            <w:tcW w:w="566" w:type="dxa"/>
            <w:tcBorders>
              <w:bottom w:val="single" w:sz="4" w:space="0" w:color="auto"/>
            </w:tcBorders>
          </w:tcPr>
          <w:p w14:paraId="2E4D2098" w14:textId="77777777" w:rsidR="00751AFE" w:rsidRPr="00E63AD4" w:rsidRDefault="00751AFE" w:rsidP="00751AFE">
            <w:pPr>
              <w:rPr>
                <w:rFonts w:ascii="GHEA Grapalat" w:hAnsi="GHEA Grapalat"/>
                <w:sz w:val="18"/>
                <w:szCs w:val="18"/>
                <w:lang w:val="en-US" w:eastAsia="en-US" w:bidi="ar-SA"/>
              </w:rPr>
            </w:pPr>
            <w:r w:rsidRPr="00E63AD4">
              <w:rPr>
                <w:rFonts w:ascii="GHEA Grapalat" w:hAnsi="GHEA Grapalat"/>
                <w:color w:val="000000"/>
                <w:sz w:val="18"/>
                <w:szCs w:val="18"/>
                <w:lang w:val="en-US" w:eastAsia="en-US" w:bidi="ar-SA"/>
              </w:rPr>
              <w:t>7</w:t>
            </w:r>
          </w:p>
        </w:tc>
        <w:tc>
          <w:tcPr>
            <w:tcW w:w="3688" w:type="dxa"/>
            <w:tcBorders>
              <w:top w:val="single" w:sz="4" w:space="0" w:color="auto"/>
              <w:left w:val="single" w:sz="4" w:space="0" w:color="auto"/>
              <w:bottom w:val="single" w:sz="4" w:space="0" w:color="auto"/>
              <w:right w:val="single" w:sz="4" w:space="0" w:color="auto"/>
            </w:tcBorders>
          </w:tcPr>
          <w:p w14:paraId="5FE83631" w14:textId="29C86706" w:rsidR="00751AFE" w:rsidRPr="00E63AD4" w:rsidRDefault="00751AFE" w:rsidP="00751AFE">
            <w:pPr>
              <w:rPr>
                <w:rFonts w:ascii="GHEA Grapalat" w:hAnsi="GHEA Grapalat"/>
                <w:color w:val="000000"/>
                <w:sz w:val="18"/>
                <w:szCs w:val="18"/>
                <w:lang w:eastAsia="en-US" w:bidi="ar-SA"/>
              </w:rPr>
            </w:pPr>
            <w:r w:rsidRPr="006E07D4">
              <w:t>Амоксициллин (амоксициллина тригидрат), клавулановая кислота порошок 250 мг + 62,5 мг/5 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6A73E0DF" w14:textId="057ED4A8" w:rsidR="00751AFE" w:rsidRPr="00E63AD4" w:rsidRDefault="00751AFE" w:rsidP="00751AFE">
            <w:pPr>
              <w:rPr>
                <w:rFonts w:ascii="GHEA Grapalat" w:hAnsi="GHEA Grapalat" w:cs="Arial"/>
                <w:sz w:val="18"/>
                <w:szCs w:val="18"/>
                <w:lang w:val="en-US" w:bidi="ar-SA"/>
              </w:rPr>
            </w:pPr>
            <w:r w:rsidRPr="004A3299">
              <w:rPr>
                <w:rFonts w:ascii="GHEA Grapalat" w:hAnsi="GHEA Grapalat"/>
                <w:color w:val="000000"/>
                <w:sz w:val="18"/>
                <w:szCs w:val="18"/>
              </w:rPr>
              <w:t>33651112</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A86BA80" w14:textId="3AF59E38" w:rsidR="00751AFE" w:rsidRPr="00E63AD4" w:rsidRDefault="00751AFE" w:rsidP="00751AFE">
            <w:pPr>
              <w:rPr>
                <w:rFonts w:ascii="GHEA Grapalat" w:hAnsi="GHEA Grapalat" w:cs="Arial"/>
                <w:sz w:val="22"/>
                <w:szCs w:val="22"/>
                <w:lang w:val="en-US" w:bidi="ar-SA"/>
              </w:rPr>
            </w:pPr>
            <w:r w:rsidRPr="00A16407">
              <w:rPr>
                <w:rFonts w:ascii="GHEA Grapalat" w:hAnsi="GHEA Grapalat" w:cs="Sylfaen"/>
                <w:sz w:val="18"/>
                <w:szCs w:val="18"/>
              </w:rPr>
              <w:t>бутылка</w:t>
            </w:r>
          </w:p>
        </w:tc>
        <w:tc>
          <w:tcPr>
            <w:tcW w:w="3686" w:type="dxa"/>
            <w:tcBorders>
              <w:top w:val="single" w:sz="4" w:space="0" w:color="auto"/>
              <w:left w:val="single" w:sz="4" w:space="0" w:color="auto"/>
              <w:bottom w:val="single" w:sz="4" w:space="0" w:color="auto"/>
              <w:right w:val="single" w:sz="4" w:space="0" w:color="auto"/>
            </w:tcBorders>
          </w:tcPr>
          <w:p w14:paraId="0AC6E6CC"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Качественные габариты приобретаемого товара - флакон или флакон Безопасность - Наличие срока годности на момент доставки.</w:t>
            </w:r>
          </w:p>
          <w:p w14:paraId="2F647884" w14:textId="0B90C667" w:rsidR="00751AFE" w:rsidRPr="00E63AD4" w:rsidRDefault="00751AFE" w:rsidP="00751AFE">
            <w:pPr>
              <w:rPr>
                <w:rFonts w:ascii="GHEA Grapalat" w:hAnsi="GHEA Grapalat" w:cs="Arial"/>
                <w:sz w:val="20"/>
                <w:szCs w:val="20"/>
                <w:lang w:bidi="ar-SA"/>
              </w:rPr>
            </w:pPr>
            <w:r w:rsidRPr="006E07D4">
              <w:rPr>
                <w:rFonts w:ascii="GHEA Grapalat" w:hAnsi="GHEA Grapalat"/>
                <w:bCs/>
                <w:sz w:val="16"/>
                <w:szCs w:val="16"/>
                <w:lang w:val="en-US"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C702E54" w14:textId="7107BB3C"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60</w:t>
            </w:r>
          </w:p>
        </w:tc>
        <w:tc>
          <w:tcPr>
            <w:tcW w:w="992" w:type="dxa"/>
            <w:tcBorders>
              <w:bottom w:val="single" w:sz="4" w:space="0" w:color="auto"/>
            </w:tcBorders>
          </w:tcPr>
          <w:p w14:paraId="36AE2635" w14:textId="0CF8889D"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51FC82FD" w14:textId="1DB4F252"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5F3A058A" w14:textId="6189782F"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2E8DAF3F" w14:textId="77777777" w:rsidTr="00CD3E39">
        <w:trPr>
          <w:trHeight w:val="105"/>
        </w:trPr>
        <w:tc>
          <w:tcPr>
            <w:tcW w:w="566" w:type="dxa"/>
            <w:tcBorders>
              <w:bottom w:val="single" w:sz="4" w:space="0" w:color="auto"/>
            </w:tcBorders>
          </w:tcPr>
          <w:p w14:paraId="498E8D41" w14:textId="77777777" w:rsidR="00751AFE" w:rsidRPr="00E63AD4" w:rsidRDefault="00751AFE" w:rsidP="00751AFE">
            <w:pPr>
              <w:rPr>
                <w:rFonts w:ascii="GHEA Grapalat" w:hAnsi="GHEA Grapalat"/>
                <w:sz w:val="18"/>
                <w:szCs w:val="18"/>
                <w:lang w:val="en-US" w:eastAsia="en-US" w:bidi="ar-SA"/>
              </w:rPr>
            </w:pPr>
            <w:r w:rsidRPr="00E63AD4">
              <w:rPr>
                <w:rFonts w:ascii="GHEA Grapalat" w:hAnsi="GHEA Grapalat"/>
                <w:sz w:val="18"/>
                <w:szCs w:val="18"/>
                <w:lang w:val="en-US" w:eastAsia="en-US" w:bidi="ar-SA"/>
              </w:rPr>
              <w:t>8</w:t>
            </w:r>
          </w:p>
        </w:tc>
        <w:tc>
          <w:tcPr>
            <w:tcW w:w="3688" w:type="dxa"/>
            <w:tcBorders>
              <w:top w:val="single" w:sz="4" w:space="0" w:color="auto"/>
              <w:left w:val="single" w:sz="4" w:space="0" w:color="auto"/>
              <w:bottom w:val="single" w:sz="4" w:space="0" w:color="auto"/>
              <w:right w:val="single" w:sz="4" w:space="0" w:color="auto"/>
            </w:tcBorders>
          </w:tcPr>
          <w:p w14:paraId="7CCDC56F" w14:textId="12275090" w:rsidR="00751AFE" w:rsidRPr="00A16407" w:rsidRDefault="00751AFE" w:rsidP="00751AFE">
            <w:pPr>
              <w:rPr>
                <w:rFonts w:ascii="GHEA Grapalat" w:hAnsi="GHEA Grapalat"/>
                <w:sz w:val="18"/>
                <w:szCs w:val="18"/>
                <w:lang w:eastAsia="en-US" w:bidi="ar-SA"/>
              </w:rPr>
            </w:pPr>
            <w:r w:rsidRPr="006E07D4">
              <w:t xml:space="preserve">Амоксициллин (амоксициллина тригидрат), клавулановая кислота </w:t>
            </w:r>
            <w:r w:rsidRPr="00BA4058">
              <w:t>1</w:t>
            </w:r>
            <w:r w:rsidRPr="006E07D4">
              <w:t>г</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7D1C36D2" w14:textId="4458E3B0" w:rsidR="00751AFE" w:rsidRPr="00E63AD4" w:rsidRDefault="00751AFE" w:rsidP="00751AFE">
            <w:pPr>
              <w:rPr>
                <w:rFonts w:ascii="GHEA Grapalat" w:hAnsi="GHEA Grapalat" w:cs="Arial"/>
                <w:sz w:val="18"/>
                <w:szCs w:val="18"/>
                <w:lang w:val="en-US" w:bidi="ar-SA"/>
              </w:rPr>
            </w:pPr>
            <w:r w:rsidRPr="004A3299">
              <w:rPr>
                <w:rFonts w:ascii="GHEA Grapalat" w:hAnsi="GHEA Grapalat"/>
                <w:sz w:val="18"/>
                <w:szCs w:val="18"/>
              </w:rPr>
              <w:t>33651112</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3E700E1A" w14:textId="30C03438" w:rsidR="00751AFE" w:rsidRPr="00E63AD4" w:rsidRDefault="00751AFE" w:rsidP="00751AFE">
            <w:pPr>
              <w:rPr>
                <w:rFonts w:ascii="GHEA Grapalat" w:hAnsi="GHEA Grapalat"/>
                <w:sz w:val="22"/>
                <w:szCs w:val="22"/>
                <w:lang w:val="en-US"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1D351A03"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Качественные габариты купленного товара - таблетки: Безопасность</w:t>
            </w:r>
          </w:p>
          <w:p w14:paraId="19339BCA"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Наличие срока годности на момент доставки</w:t>
            </w:r>
          </w:p>
          <w:p w14:paraId="6BEC5EC9"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Маркировка - наличие товарного знака.</w:t>
            </w:r>
          </w:p>
          <w:p w14:paraId="1BA7C7EC" w14:textId="65FD2D05" w:rsidR="00751AFE" w:rsidRPr="00E63AD4" w:rsidRDefault="00751AFE" w:rsidP="00751AFE">
            <w:pPr>
              <w:rPr>
                <w:rFonts w:ascii="GHEA Grapalat" w:hAnsi="GHEA Grapalat" w:cs="Arial"/>
                <w:sz w:val="20"/>
                <w:szCs w:val="20"/>
                <w:lang w:bidi="ar-SA"/>
              </w:rPr>
            </w:pPr>
            <w:r w:rsidRPr="006E07D4">
              <w:rPr>
                <w:rFonts w:ascii="GHEA Grapalat" w:hAnsi="GHEA Grapalat"/>
                <w:bCs/>
                <w:sz w:val="16"/>
                <w:szCs w:val="16"/>
                <w:lang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0EAD6F65" w14:textId="2F68E48A"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cs="Arial"/>
                <w:sz w:val="18"/>
                <w:szCs w:val="18"/>
                <w:lang w:val="hy-AM"/>
              </w:rPr>
              <w:t>70</w:t>
            </w:r>
          </w:p>
        </w:tc>
        <w:tc>
          <w:tcPr>
            <w:tcW w:w="992" w:type="dxa"/>
            <w:tcBorders>
              <w:bottom w:val="single" w:sz="4" w:space="0" w:color="auto"/>
            </w:tcBorders>
          </w:tcPr>
          <w:p w14:paraId="2E97342F" w14:textId="7AC6B4E3"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79B9B547" w14:textId="56101B14"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646C6C90" w14:textId="031EBF47"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72A35AC2" w14:textId="77777777" w:rsidTr="00EF171A">
        <w:trPr>
          <w:trHeight w:val="105"/>
        </w:trPr>
        <w:tc>
          <w:tcPr>
            <w:tcW w:w="566" w:type="dxa"/>
            <w:tcBorders>
              <w:bottom w:val="single" w:sz="4" w:space="0" w:color="auto"/>
            </w:tcBorders>
          </w:tcPr>
          <w:p w14:paraId="0C88E30D" w14:textId="77777777" w:rsidR="00751AFE" w:rsidRPr="00E63AD4" w:rsidRDefault="00751AFE" w:rsidP="00751AFE">
            <w:pPr>
              <w:rPr>
                <w:rFonts w:ascii="GHEA Grapalat" w:hAnsi="GHEA Grapalat"/>
                <w:sz w:val="18"/>
                <w:szCs w:val="18"/>
                <w:lang w:val="en-US" w:eastAsia="en-US" w:bidi="ar-SA"/>
              </w:rPr>
            </w:pPr>
            <w:r w:rsidRPr="00E63AD4">
              <w:rPr>
                <w:rFonts w:ascii="GHEA Grapalat" w:hAnsi="GHEA Grapalat"/>
                <w:sz w:val="18"/>
                <w:szCs w:val="18"/>
                <w:lang w:val="en-US" w:eastAsia="en-US" w:bidi="ar-SA"/>
              </w:rPr>
              <w:t>9</w:t>
            </w:r>
          </w:p>
        </w:tc>
        <w:tc>
          <w:tcPr>
            <w:tcW w:w="3688" w:type="dxa"/>
            <w:tcBorders>
              <w:top w:val="single" w:sz="4" w:space="0" w:color="auto"/>
              <w:left w:val="single" w:sz="4" w:space="0" w:color="auto"/>
              <w:bottom w:val="single" w:sz="4" w:space="0" w:color="auto"/>
              <w:right w:val="single" w:sz="4" w:space="0" w:color="auto"/>
            </w:tcBorders>
          </w:tcPr>
          <w:p w14:paraId="7A7B110F" w14:textId="094A6FEB" w:rsidR="00751AFE" w:rsidRPr="001A4E45" w:rsidRDefault="00751AFE" w:rsidP="00751AFE">
            <w:pPr>
              <w:rPr>
                <w:rFonts w:ascii="GHEA Grapalat" w:hAnsi="GHEA Grapalat"/>
                <w:sz w:val="18"/>
                <w:szCs w:val="18"/>
                <w:lang w:eastAsia="en-US" w:bidi="ar-SA"/>
              </w:rPr>
            </w:pPr>
            <w:r w:rsidRPr="006E07D4">
              <w:t xml:space="preserve">Азитромицин д/порошок </w:t>
            </w:r>
            <w:r w:rsidRPr="003B045C">
              <w:t>2</w:t>
            </w:r>
            <w:r w:rsidRPr="006E07D4">
              <w:t>00 мг/5 мл</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5E4A5426" w14:textId="215DCB37" w:rsidR="00751AFE" w:rsidRPr="00E63AD4" w:rsidRDefault="00751AFE" w:rsidP="00751AFE">
            <w:pPr>
              <w:rPr>
                <w:rFonts w:ascii="GHEA Grapalat" w:hAnsi="GHEA Grapalat" w:cs="Arial"/>
                <w:sz w:val="18"/>
                <w:szCs w:val="18"/>
                <w:lang w:val="en-US" w:bidi="ar-SA"/>
              </w:rPr>
            </w:pPr>
            <w:r w:rsidRPr="004A3299">
              <w:rPr>
                <w:rFonts w:ascii="GHEA Grapalat" w:hAnsi="GHEA Grapalat"/>
                <w:color w:val="000000"/>
                <w:sz w:val="18"/>
                <w:szCs w:val="18"/>
              </w:rPr>
              <w:t>33651125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48B1EA1" w14:textId="09FFF166" w:rsidR="00751AFE" w:rsidRPr="00E63AD4" w:rsidRDefault="00751AFE" w:rsidP="00751AFE">
            <w:pPr>
              <w:rPr>
                <w:rFonts w:ascii="GHEA Grapalat" w:hAnsi="GHEA Grapalat" w:cs="Sylfaen"/>
                <w:sz w:val="22"/>
                <w:szCs w:val="22"/>
                <w:lang w:val="en-US" w:bidi="ar-SA"/>
              </w:rPr>
            </w:pPr>
            <w:r w:rsidRPr="002E139C">
              <w:rPr>
                <w:rFonts w:ascii="Courier New" w:hAnsi="Courier New" w:cs="Courier New"/>
                <w:sz w:val="18"/>
                <w:szCs w:val="18"/>
              </w:rPr>
              <w:t> </w:t>
            </w:r>
            <w:r w:rsidRPr="00A16407">
              <w:rPr>
                <w:rFonts w:ascii="GHEA Grapalat" w:hAnsi="GHEA Grapalat" w:cs="Arial"/>
                <w:sz w:val="18"/>
                <w:szCs w:val="18"/>
              </w:rPr>
              <w:t>бутылка</w:t>
            </w:r>
          </w:p>
        </w:tc>
        <w:tc>
          <w:tcPr>
            <w:tcW w:w="3686" w:type="dxa"/>
            <w:tcBorders>
              <w:bottom w:val="single" w:sz="4" w:space="0" w:color="auto"/>
            </w:tcBorders>
            <w:vAlign w:val="bottom"/>
          </w:tcPr>
          <w:p w14:paraId="21EAC199" w14:textId="77777777" w:rsidR="00751AFE" w:rsidRPr="00151D91" w:rsidRDefault="00751AFE" w:rsidP="00751AFE">
            <w:pPr>
              <w:rPr>
                <w:rFonts w:ascii="GHEA Grapalat" w:hAnsi="GHEA Grapalat"/>
                <w:bCs/>
                <w:sz w:val="16"/>
                <w:szCs w:val="16"/>
                <w:lang w:eastAsia="en-US" w:bidi="ar-SA"/>
              </w:rPr>
            </w:pPr>
            <w:r w:rsidRPr="00151D91">
              <w:rPr>
                <w:rFonts w:ascii="GHEA Grapalat" w:hAnsi="GHEA Grapalat"/>
                <w:bCs/>
                <w:sz w:val="16"/>
                <w:szCs w:val="16"/>
                <w:lang w:eastAsia="en-US" w:bidi="ar-SA"/>
              </w:rPr>
              <w:t>Качественные габариты приобретаемого товара - флакон или флакон Безопасность - Наличие срока годности на момент доставки.</w:t>
            </w:r>
          </w:p>
          <w:p w14:paraId="25BB1A61" w14:textId="4611D79C" w:rsidR="00751AFE" w:rsidRPr="00E63AD4" w:rsidRDefault="00751AFE" w:rsidP="00751AFE">
            <w:pPr>
              <w:rPr>
                <w:rFonts w:ascii="GHEA Grapalat" w:hAnsi="GHEA Grapalat"/>
                <w:bCs/>
                <w:sz w:val="16"/>
                <w:szCs w:val="16"/>
                <w:lang w:eastAsia="en-US" w:bidi="ar-SA"/>
              </w:rPr>
            </w:pPr>
            <w:r w:rsidRPr="00151D91">
              <w:rPr>
                <w:rFonts w:ascii="GHEA Grapalat" w:hAnsi="GHEA Grapalat"/>
                <w:bCs/>
                <w:sz w:val="16"/>
                <w:szCs w:val="16"/>
                <w:lang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5EFB935" w14:textId="362D5039"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80</w:t>
            </w:r>
          </w:p>
        </w:tc>
        <w:tc>
          <w:tcPr>
            <w:tcW w:w="992" w:type="dxa"/>
            <w:tcBorders>
              <w:bottom w:val="single" w:sz="4" w:space="0" w:color="auto"/>
            </w:tcBorders>
          </w:tcPr>
          <w:p w14:paraId="28A0E20C" w14:textId="5C9A4458" w:rsidR="00751AFE" w:rsidRPr="00E63AD4" w:rsidRDefault="00751AFE" w:rsidP="00751AFE">
            <w:pPr>
              <w:rPr>
                <w:rFonts w:ascii="GHEA Grapalat" w:hAnsi="GHEA Grapalat" w:cs="Sylfaen"/>
                <w:sz w:val="16"/>
                <w:szCs w:val="16"/>
                <w:lang w:val="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3F0CBE40" w14:textId="6FCB98F4" w:rsidR="00751AFE" w:rsidRPr="00E63AD4" w:rsidRDefault="00751AFE" w:rsidP="00751AFE">
            <w:pPr>
              <w:rPr>
                <w:rFonts w:ascii="GHEA Grapalat" w:hAnsi="GHEA Grapalat"/>
                <w:sz w:val="16"/>
                <w:szCs w:val="16"/>
                <w:lang w:val="hy-AM" w:eastAsia="en-US" w:bidi="ar-SA"/>
              </w:rPr>
            </w:pPr>
            <w:r w:rsidRPr="006E07D4">
              <w:rPr>
                <w:sz w:val="20"/>
                <w:szCs w:val="20"/>
                <w:lang w:eastAsia="en-US" w:bidi="ar-SA"/>
              </w:rPr>
              <w:t>Это будет указано в контракте.</w:t>
            </w:r>
          </w:p>
        </w:tc>
        <w:tc>
          <w:tcPr>
            <w:tcW w:w="1842" w:type="dxa"/>
          </w:tcPr>
          <w:p w14:paraId="66EB798F" w14:textId="0FC84493" w:rsidR="00751AFE" w:rsidRPr="00E63AD4" w:rsidRDefault="00751AFE" w:rsidP="00751AFE">
            <w:pPr>
              <w:rPr>
                <w:rFonts w:ascii="GHEA Grapalat" w:hAnsi="GHEA Grapalat"/>
                <w:sz w:val="16"/>
                <w:szCs w:val="16"/>
                <w:lang w:val="hy-AM"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79A6B359" w14:textId="77777777" w:rsidTr="00CD3E39">
        <w:trPr>
          <w:trHeight w:val="106"/>
        </w:trPr>
        <w:tc>
          <w:tcPr>
            <w:tcW w:w="566" w:type="dxa"/>
            <w:tcBorders>
              <w:bottom w:val="single" w:sz="4" w:space="0" w:color="auto"/>
            </w:tcBorders>
          </w:tcPr>
          <w:p w14:paraId="7FDDAF52" w14:textId="77777777" w:rsidR="00751AFE" w:rsidRPr="00E63AD4" w:rsidRDefault="00751AFE" w:rsidP="00751AFE">
            <w:pPr>
              <w:rPr>
                <w:rFonts w:ascii="GHEA Grapalat" w:hAnsi="GHEA Grapalat" w:cs="Sylfaen"/>
                <w:sz w:val="18"/>
                <w:szCs w:val="18"/>
                <w:lang w:val="en-US" w:eastAsia="en-US" w:bidi="ar-SA"/>
              </w:rPr>
            </w:pPr>
            <w:r w:rsidRPr="00E63AD4">
              <w:rPr>
                <w:rFonts w:ascii="GHEA Grapalat" w:hAnsi="GHEA Grapalat" w:cs="Sylfaen"/>
                <w:sz w:val="18"/>
                <w:szCs w:val="18"/>
                <w:lang w:val="en-US" w:eastAsia="en-US" w:bidi="ar-SA"/>
              </w:rPr>
              <w:t>10</w:t>
            </w:r>
          </w:p>
        </w:tc>
        <w:tc>
          <w:tcPr>
            <w:tcW w:w="3688" w:type="dxa"/>
            <w:tcBorders>
              <w:top w:val="single" w:sz="4" w:space="0" w:color="auto"/>
              <w:left w:val="single" w:sz="4" w:space="0" w:color="auto"/>
              <w:bottom w:val="single" w:sz="4" w:space="0" w:color="auto"/>
              <w:right w:val="single" w:sz="4" w:space="0" w:color="auto"/>
            </w:tcBorders>
          </w:tcPr>
          <w:p w14:paraId="769BDDE3" w14:textId="2A4ACD45" w:rsidR="00751AFE" w:rsidRPr="00A16407" w:rsidRDefault="00751AFE" w:rsidP="00751AFE">
            <w:pPr>
              <w:rPr>
                <w:rFonts w:ascii="GHEA Grapalat" w:hAnsi="GHEA Grapalat"/>
                <w:color w:val="000000"/>
                <w:sz w:val="18"/>
                <w:szCs w:val="18"/>
                <w:lang w:eastAsia="en-US" w:bidi="ar-SA"/>
              </w:rPr>
            </w:pPr>
            <w:r w:rsidRPr="006E07D4">
              <w:t>Азитромицин д/порошок 100 мг/5 мл</w:t>
            </w:r>
            <w:r w:rsidRPr="003B045C">
              <w:t xml:space="preserve"> 20</w:t>
            </w:r>
            <w:r>
              <w:t xml:space="preserve"> </w:t>
            </w:r>
            <w:r w:rsidRPr="003B045C">
              <w:t>мл</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549C4C78" w14:textId="7E15CEA9" w:rsidR="00751AFE" w:rsidRPr="00E63AD4" w:rsidRDefault="00751AFE" w:rsidP="00751AFE">
            <w:pPr>
              <w:rPr>
                <w:rFonts w:ascii="GHEA Grapalat" w:hAnsi="GHEA Grapalat" w:cs="Arial"/>
                <w:sz w:val="18"/>
                <w:szCs w:val="18"/>
                <w:lang w:val="en-US" w:bidi="ar-SA"/>
              </w:rPr>
            </w:pPr>
            <w:r w:rsidRPr="004A3299">
              <w:rPr>
                <w:rFonts w:ascii="GHEA Grapalat" w:hAnsi="GHEA Grapalat"/>
                <w:color w:val="000000"/>
                <w:sz w:val="18"/>
                <w:szCs w:val="18"/>
              </w:rPr>
              <w:t>33651125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0B2E6CF1" w14:textId="19D84A23" w:rsidR="00751AFE" w:rsidRPr="00E63AD4" w:rsidRDefault="00751AFE" w:rsidP="00751AFE">
            <w:pPr>
              <w:rPr>
                <w:rFonts w:ascii="GHEA Grapalat" w:hAnsi="GHEA Grapalat" w:cs="Arial"/>
                <w:sz w:val="22"/>
                <w:szCs w:val="22"/>
                <w:lang w:val="en-US" w:bidi="ar-SA"/>
              </w:rPr>
            </w:pPr>
            <w:r w:rsidRPr="00A16407">
              <w:rPr>
                <w:rFonts w:ascii="GHEA Grapalat" w:hAnsi="GHEA Grapalat" w:cs="Sylfaen"/>
                <w:sz w:val="18"/>
                <w:szCs w:val="18"/>
                <w:lang w:val="hy-AM"/>
              </w:rPr>
              <w:t>бутылка</w:t>
            </w:r>
          </w:p>
        </w:tc>
        <w:tc>
          <w:tcPr>
            <w:tcW w:w="3686" w:type="dxa"/>
            <w:tcBorders>
              <w:top w:val="single" w:sz="4" w:space="0" w:color="auto"/>
              <w:left w:val="single" w:sz="4" w:space="0" w:color="auto"/>
              <w:bottom w:val="single" w:sz="4" w:space="0" w:color="auto"/>
              <w:right w:val="single" w:sz="4" w:space="0" w:color="auto"/>
            </w:tcBorders>
          </w:tcPr>
          <w:p w14:paraId="376DF06C" w14:textId="77777777" w:rsidR="00751AFE" w:rsidRPr="00151D91" w:rsidRDefault="00751AFE" w:rsidP="00751AFE">
            <w:pPr>
              <w:rPr>
                <w:rFonts w:ascii="GHEA Grapalat" w:hAnsi="GHEA Grapalat" w:cs="Sylfaen"/>
                <w:sz w:val="16"/>
                <w:szCs w:val="16"/>
                <w:lang w:bidi="ar-SA"/>
              </w:rPr>
            </w:pPr>
            <w:r w:rsidRPr="00151D91">
              <w:rPr>
                <w:rFonts w:ascii="GHEA Grapalat" w:hAnsi="GHEA Grapalat" w:cs="Sylfaen"/>
                <w:sz w:val="16"/>
                <w:szCs w:val="16"/>
                <w:lang w:bidi="ar-SA"/>
              </w:rPr>
              <w:t>Качественные габариты приобретаемого товара - флакон или флакон Безопасность - Наличие срока годности на момент доставки.</w:t>
            </w:r>
          </w:p>
          <w:p w14:paraId="3090192E" w14:textId="0FAD2C7D" w:rsidR="00751AFE" w:rsidRPr="00E63AD4" w:rsidRDefault="00751AFE" w:rsidP="00751AFE">
            <w:pPr>
              <w:rPr>
                <w:rFonts w:ascii="GHEA Grapalat" w:hAnsi="GHEA Grapalat" w:cs="Sylfaen"/>
                <w:sz w:val="20"/>
                <w:szCs w:val="20"/>
                <w:lang w:bidi="ar-SA"/>
              </w:rPr>
            </w:pPr>
            <w:r w:rsidRPr="00151D91">
              <w:rPr>
                <w:rFonts w:ascii="GHEA Grapalat" w:hAnsi="GHEA Grapalat" w:cs="Sylfaen"/>
                <w:sz w:val="16"/>
                <w:szCs w:val="16"/>
                <w:lang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2322CE62" w14:textId="4DBEC0E2"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50</w:t>
            </w:r>
          </w:p>
        </w:tc>
        <w:tc>
          <w:tcPr>
            <w:tcW w:w="992" w:type="dxa"/>
            <w:tcBorders>
              <w:bottom w:val="single" w:sz="4" w:space="0" w:color="auto"/>
            </w:tcBorders>
          </w:tcPr>
          <w:p w14:paraId="095442D2" w14:textId="28A90496"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00943521" w14:textId="554D3B50"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50C6E75D" w14:textId="176C6FD6"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7622431" w14:textId="77777777" w:rsidTr="00CD3E39">
        <w:trPr>
          <w:trHeight w:val="106"/>
        </w:trPr>
        <w:tc>
          <w:tcPr>
            <w:tcW w:w="566" w:type="dxa"/>
            <w:tcBorders>
              <w:bottom w:val="single" w:sz="4" w:space="0" w:color="auto"/>
            </w:tcBorders>
          </w:tcPr>
          <w:p w14:paraId="0B3B5D77" w14:textId="77777777" w:rsidR="00751AFE" w:rsidRPr="00E63AD4" w:rsidRDefault="00751AFE" w:rsidP="00751AFE">
            <w:pPr>
              <w:rPr>
                <w:rFonts w:ascii="GHEA Grapalat" w:hAnsi="GHEA Grapalat" w:cs="Sylfaen"/>
                <w:sz w:val="18"/>
                <w:szCs w:val="18"/>
                <w:lang w:val="en-US" w:eastAsia="en-US" w:bidi="ar-SA"/>
              </w:rPr>
            </w:pPr>
            <w:r w:rsidRPr="00E63AD4">
              <w:rPr>
                <w:rFonts w:ascii="GHEA Grapalat" w:hAnsi="GHEA Grapalat" w:cs="Sylfaen"/>
                <w:sz w:val="18"/>
                <w:szCs w:val="18"/>
                <w:lang w:val="en-US" w:eastAsia="en-US" w:bidi="ar-SA"/>
              </w:rPr>
              <w:t>11</w:t>
            </w:r>
          </w:p>
        </w:tc>
        <w:tc>
          <w:tcPr>
            <w:tcW w:w="3688" w:type="dxa"/>
            <w:tcBorders>
              <w:top w:val="single" w:sz="4" w:space="0" w:color="auto"/>
              <w:left w:val="single" w:sz="4" w:space="0" w:color="auto"/>
              <w:bottom w:val="single" w:sz="4" w:space="0" w:color="auto"/>
              <w:right w:val="single" w:sz="4" w:space="0" w:color="auto"/>
            </w:tcBorders>
          </w:tcPr>
          <w:p w14:paraId="7F7D42B8" w14:textId="43E7256E" w:rsidR="00751AFE" w:rsidRPr="00E63AD4" w:rsidRDefault="00751AFE" w:rsidP="00751AFE">
            <w:pPr>
              <w:rPr>
                <w:rFonts w:ascii="GHEA Grapalat" w:hAnsi="GHEA Grapalat"/>
                <w:color w:val="000000"/>
                <w:sz w:val="18"/>
                <w:szCs w:val="18"/>
                <w:lang w:val="en-US" w:eastAsia="en-US" w:bidi="ar-SA"/>
              </w:rPr>
            </w:pPr>
            <w:r w:rsidRPr="003B045C">
              <w:t>Контейнер для анализа 100 мл</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0375784C" w14:textId="072E0A89" w:rsidR="00751AFE" w:rsidRPr="00E63AD4" w:rsidRDefault="00751AFE" w:rsidP="00751AFE">
            <w:pPr>
              <w:rPr>
                <w:rFonts w:ascii="GHEA Grapalat" w:hAnsi="GHEA Grapalat"/>
                <w:sz w:val="18"/>
                <w:szCs w:val="18"/>
                <w:lang w:val="en-US" w:eastAsia="en-US" w:bidi="ar-SA"/>
              </w:rPr>
            </w:pPr>
            <w:r w:rsidRPr="009466E0">
              <w:rPr>
                <w:rFonts w:ascii="GHEA Grapalat" w:hAnsi="GHEA Grapalat"/>
                <w:sz w:val="18"/>
                <w:szCs w:val="18"/>
              </w:rPr>
              <w:t>33141410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C949B01" w14:textId="0B243CA7" w:rsidR="00751AFE" w:rsidRPr="00E63AD4" w:rsidRDefault="00751AFE" w:rsidP="00751AFE">
            <w:pPr>
              <w:rPr>
                <w:rFonts w:ascii="GHEA Grapalat" w:hAnsi="GHEA Grapalat"/>
                <w:sz w:val="22"/>
                <w:szCs w:val="22"/>
                <w:lang w:val="en-US" w:eastAsia="en-US" w:bidi="ar-SA"/>
              </w:rPr>
            </w:pPr>
            <w:r w:rsidRPr="00183424">
              <w:rPr>
                <w:rFonts w:ascii="GHEA Grapalat" w:hAnsi="GHEA Grapalat" w:cs="Arial"/>
                <w:sz w:val="18"/>
                <w:szCs w:val="18"/>
                <w:lang w:val="hy-AM"/>
              </w:rPr>
              <w:t>коробка</w:t>
            </w:r>
          </w:p>
        </w:tc>
        <w:tc>
          <w:tcPr>
            <w:tcW w:w="3686" w:type="dxa"/>
            <w:tcBorders>
              <w:top w:val="single" w:sz="4" w:space="0" w:color="auto"/>
              <w:left w:val="single" w:sz="4" w:space="0" w:color="auto"/>
              <w:bottom w:val="single" w:sz="4" w:space="0" w:color="auto"/>
              <w:right w:val="single" w:sz="4" w:space="0" w:color="auto"/>
            </w:tcBorders>
          </w:tcPr>
          <w:p w14:paraId="1129AF2D" w14:textId="504BDE61" w:rsidR="00751AFE" w:rsidRPr="00183424" w:rsidRDefault="00751AFE" w:rsidP="00751AFE">
            <w:pPr>
              <w:rPr>
                <w:rFonts w:ascii="GHEA Grapalat" w:hAnsi="GHEA Grapalat" w:cs="Sylfaen"/>
                <w:sz w:val="16"/>
                <w:szCs w:val="16"/>
                <w:lang w:bidi="ar-SA"/>
              </w:rPr>
            </w:pPr>
            <w:r w:rsidRPr="00183424">
              <w:rPr>
                <w:rFonts w:ascii="GHEA Grapalat" w:hAnsi="GHEA Grapalat" w:cs="Sylfaen"/>
                <w:sz w:val="16"/>
                <w:szCs w:val="16"/>
                <w:lang w:bidi="ar-SA"/>
              </w:rPr>
              <w:t>Качественные габариты приобретаемого товара - коробка Безопасность - Наличие срока годности на момент доставки.</w:t>
            </w:r>
          </w:p>
          <w:p w14:paraId="59886873" w14:textId="0731FC83" w:rsidR="00751AFE" w:rsidRPr="00E63AD4" w:rsidRDefault="00751AFE" w:rsidP="00751AFE">
            <w:pPr>
              <w:rPr>
                <w:rFonts w:ascii="GHEA Grapalat" w:hAnsi="GHEA Grapalat" w:cs="Sylfaen"/>
                <w:sz w:val="20"/>
                <w:szCs w:val="20"/>
                <w:lang w:bidi="ar-SA"/>
              </w:rPr>
            </w:pPr>
            <w:r w:rsidRPr="00183424">
              <w:rPr>
                <w:rFonts w:ascii="GHEA Grapalat" w:hAnsi="GHEA Grapalat" w:cs="Sylfaen"/>
                <w:sz w:val="16"/>
                <w:szCs w:val="16"/>
                <w:lang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bottom"/>
          </w:tcPr>
          <w:p w14:paraId="611BE0C3" w14:textId="08C9CADF"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50</w:t>
            </w:r>
          </w:p>
        </w:tc>
        <w:tc>
          <w:tcPr>
            <w:tcW w:w="992" w:type="dxa"/>
            <w:tcBorders>
              <w:bottom w:val="single" w:sz="4" w:space="0" w:color="auto"/>
            </w:tcBorders>
          </w:tcPr>
          <w:p w14:paraId="058A82A4" w14:textId="6229C36D"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2DC29356" w14:textId="2A69BE7F"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1C9B2834" w14:textId="664D643E"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15532E17" w14:textId="77777777" w:rsidTr="00CD3E39">
        <w:trPr>
          <w:trHeight w:val="106"/>
        </w:trPr>
        <w:tc>
          <w:tcPr>
            <w:tcW w:w="566" w:type="dxa"/>
            <w:tcBorders>
              <w:bottom w:val="single" w:sz="4" w:space="0" w:color="auto"/>
            </w:tcBorders>
          </w:tcPr>
          <w:p w14:paraId="5B132259" w14:textId="77777777" w:rsidR="00751AFE" w:rsidRPr="00E63AD4" w:rsidRDefault="00751AFE" w:rsidP="00751AFE">
            <w:pPr>
              <w:rPr>
                <w:rFonts w:ascii="GHEA Grapalat" w:hAnsi="GHEA Grapalat"/>
                <w:color w:val="000000"/>
                <w:sz w:val="18"/>
                <w:szCs w:val="18"/>
                <w:lang w:val="en-US" w:eastAsia="en-US" w:bidi="ar-SA"/>
              </w:rPr>
            </w:pPr>
            <w:r w:rsidRPr="00E63AD4">
              <w:rPr>
                <w:rFonts w:ascii="GHEA Grapalat" w:hAnsi="GHEA Grapalat"/>
                <w:color w:val="000000"/>
                <w:sz w:val="18"/>
                <w:szCs w:val="18"/>
                <w:lang w:val="en-US" w:eastAsia="en-US" w:bidi="ar-SA"/>
              </w:rPr>
              <w:t>12</w:t>
            </w:r>
          </w:p>
        </w:tc>
        <w:tc>
          <w:tcPr>
            <w:tcW w:w="3688" w:type="dxa"/>
            <w:tcBorders>
              <w:top w:val="single" w:sz="4" w:space="0" w:color="auto"/>
              <w:left w:val="single" w:sz="4" w:space="0" w:color="auto"/>
              <w:bottom w:val="single" w:sz="4" w:space="0" w:color="auto"/>
              <w:right w:val="single" w:sz="4" w:space="0" w:color="auto"/>
            </w:tcBorders>
          </w:tcPr>
          <w:p w14:paraId="0819932B" w14:textId="5F756CB5" w:rsidR="00751AFE" w:rsidRPr="00E63AD4" w:rsidRDefault="00751AFE" w:rsidP="00751AFE">
            <w:pPr>
              <w:rPr>
                <w:rFonts w:ascii="GHEA Grapalat" w:hAnsi="GHEA Grapalat"/>
                <w:color w:val="000000"/>
                <w:sz w:val="18"/>
                <w:szCs w:val="18"/>
                <w:lang w:val="en-US" w:eastAsia="en-US" w:bidi="ar-SA"/>
              </w:rPr>
            </w:pPr>
            <w:r w:rsidRPr="003B045C">
              <w:t>Азитромицин 250 мг</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582F7C23" w14:textId="29D0043B" w:rsidR="00751AFE" w:rsidRPr="00E63AD4" w:rsidRDefault="00751AFE" w:rsidP="00751AFE">
            <w:pPr>
              <w:rPr>
                <w:rFonts w:ascii="GHEA Grapalat" w:hAnsi="GHEA Grapalat"/>
                <w:sz w:val="18"/>
                <w:szCs w:val="18"/>
                <w:lang w:val="en-US" w:eastAsia="en-US" w:bidi="ar-SA"/>
              </w:rPr>
            </w:pPr>
            <w:r w:rsidRPr="004A3299">
              <w:rPr>
                <w:rFonts w:ascii="GHEA Grapalat" w:hAnsi="GHEA Grapalat"/>
                <w:color w:val="000000"/>
                <w:sz w:val="18"/>
                <w:szCs w:val="18"/>
              </w:rPr>
              <w:t>33651125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0BA284D" w14:textId="24A25A67" w:rsidR="00751AFE" w:rsidRPr="00E63AD4" w:rsidRDefault="00751AFE" w:rsidP="00751AFE">
            <w:pPr>
              <w:rPr>
                <w:rFonts w:ascii="GHEA Grapalat" w:hAnsi="GHEA Grapalat"/>
                <w:sz w:val="22"/>
                <w:szCs w:val="22"/>
                <w:lang w:val="en-US" w:eastAsia="en-US" w:bidi="ar-SA"/>
              </w:rPr>
            </w:pPr>
            <w:r w:rsidRPr="00AF44D3">
              <w:rPr>
                <w:rFonts w:ascii="GHEA Grapalat" w:hAnsi="GHEA Grapalat" w:cs="Arial"/>
                <w:sz w:val="18"/>
                <w:szCs w:val="18"/>
              </w:rPr>
              <w:t>/капсула</w:t>
            </w:r>
          </w:p>
        </w:tc>
        <w:tc>
          <w:tcPr>
            <w:tcW w:w="3686" w:type="dxa"/>
            <w:tcBorders>
              <w:top w:val="single" w:sz="4" w:space="0" w:color="auto"/>
              <w:left w:val="single" w:sz="4" w:space="0" w:color="auto"/>
              <w:bottom w:val="single" w:sz="4" w:space="0" w:color="auto"/>
              <w:right w:val="single" w:sz="4" w:space="0" w:color="auto"/>
            </w:tcBorders>
          </w:tcPr>
          <w:p w14:paraId="25F02D11" w14:textId="07C266DE" w:rsidR="00751AFE" w:rsidRPr="004C6E2E" w:rsidRDefault="00751AFE" w:rsidP="00751AFE">
            <w:pPr>
              <w:rPr>
                <w:rFonts w:ascii="GHEA Grapalat" w:hAnsi="GHEA Grapalat"/>
                <w:bCs/>
                <w:sz w:val="16"/>
                <w:szCs w:val="16"/>
                <w:lang w:eastAsia="en-US" w:bidi="ar-SA"/>
              </w:rPr>
            </w:pPr>
            <w:r w:rsidRPr="004C6E2E">
              <w:rPr>
                <w:rFonts w:ascii="GHEA Grapalat" w:hAnsi="GHEA Grapalat"/>
                <w:bCs/>
                <w:sz w:val="16"/>
                <w:szCs w:val="16"/>
                <w:lang w:eastAsia="en-US" w:bidi="ar-SA"/>
              </w:rPr>
              <w:t xml:space="preserve">Качественные габариты купленного товара - </w:t>
            </w:r>
            <w:r w:rsidRPr="00151D91">
              <w:rPr>
                <w:rFonts w:ascii="GHEA Grapalat" w:hAnsi="GHEA Grapalat"/>
                <w:bCs/>
                <w:sz w:val="16"/>
                <w:szCs w:val="16"/>
                <w:lang w:eastAsia="en-US" w:bidi="ar-SA"/>
              </w:rPr>
              <w:t>капсули</w:t>
            </w:r>
            <w:r w:rsidRPr="004C6E2E">
              <w:rPr>
                <w:rFonts w:ascii="GHEA Grapalat" w:hAnsi="GHEA Grapalat"/>
                <w:bCs/>
                <w:sz w:val="16"/>
                <w:szCs w:val="16"/>
                <w:lang w:eastAsia="en-US" w:bidi="ar-SA"/>
              </w:rPr>
              <w:t>: Безопасность</w:t>
            </w:r>
          </w:p>
          <w:p w14:paraId="09FDB0B5" w14:textId="77777777" w:rsidR="00751AFE" w:rsidRPr="004C6E2E" w:rsidRDefault="00751AFE" w:rsidP="00751AFE">
            <w:pPr>
              <w:rPr>
                <w:rFonts w:ascii="GHEA Grapalat" w:hAnsi="GHEA Grapalat"/>
                <w:bCs/>
                <w:sz w:val="16"/>
                <w:szCs w:val="16"/>
                <w:lang w:eastAsia="en-US" w:bidi="ar-SA"/>
              </w:rPr>
            </w:pPr>
            <w:r w:rsidRPr="004C6E2E">
              <w:rPr>
                <w:rFonts w:ascii="GHEA Grapalat" w:hAnsi="GHEA Grapalat"/>
                <w:bCs/>
                <w:sz w:val="16"/>
                <w:szCs w:val="16"/>
                <w:lang w:eastAsia="en-US" w:bidi="ar-SA"/>
              </w:rPr>
              <w:t>Наличие срока годности на момент доставки</w:t>
            </w:r>
          </w:p>
          <w:p w14:paraId="6470C6D3" w14:textId="77777777" w:rsidR="00751AFE" w:rsidRPr="004C6E2E" w:rsidRDefault="00751AFE" w:rsidP="00751AFE">
            <w:pPr>
              <w:rPr>
                <w:rFonts w:ascii="GHEA Grapalat" w:hAnsi="GHEA Grapalat"/>
                <w:bCs/>
                <w:sz w:val="16"/>
                <w:szCs w:val="16"/>
                <w:lang w:eastAsia="en-US" w:bidi="ar-SA"/>
              </w:rPr>
            </w:pPr>
            <w:r w:rsidRPr="004C6E2E">
              <w:rPr>
                <w:rFonts w:ascii="GHEA Grapalat" w:hAnsi="GHEA Grapalat"/>
                <w:bCs/>
                <w:sz w:val="16"/>
                <w:szCs w:val="16"/>
                <w:lang w:eastAsia="en-US" w:bidi="ar-SA"/>
              </w:rPr>
              <w:t>Маркировка - наличие товарного знака.</w:t>
            </w:r>
          </w:p>
          <w:p w14:paraId="412E38F3" w14:textId="558879E6" w:rsidR="00751AFE" w:rsidRPr="00E63AD4" w:rsidRDefault="00751AFE" w:rsidP="00751AFE">
            <w:pPr>
              <w:rPr>
                <w:rFonts w:ascii="GHEA Grapalat" w:hAnsi="GHEA Grapalat" w:cs="Sylfaen"/>
                <w:sz w:val="20"/>
                <w:szCs w:val="20"/>
                <w:lang w:bidi="ar-SA"/>
              </w:rPr>
            </w:pPr>
            <w:r w:rsidRPr="004C6E2E">
              <w:rPr>
                <w:rFonts w:ascii="GHEA Grapalat" w:hAnsi="GHEA Grapalat"/>
                <w:bCs/>
                <w:sz w:val="16"/>
                <w:szCs w:val="16"/>
                <w:lang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254B8FAE" w14:textId="6CEB4A4A" w:rsidR="00751AFE" w:rsidRPr="00E63AD4" w:rsidRDefault="00751AFE" w:rsidP="00751AFE">
            <w:pPr>
              <w:spacing w:after="200" w:line="276" w:lineRule="auto"/>
              <w:jc w:val="both"/>
              <w:rPr>
                <w:rFonts w:ascii="GHEA Grapalat" w:hAnsi="GHEA Grapalat"/>
                <w:sz w:val="18"/>
                <w:szCs w:val="18"/>
                <w:lang w:val="en-US" w:eastAsia="en-US" w:bidi="ar-SA"/>
              </w:rPr>
            </w:pPr>
            <w:r>
              <w:rPr>
                <w:rFonts w:ascii="GHEA Grapalat" w:hAnsi="GHEA Grapalat"/>
                <w:sz w:val="18"/>
                <w:szCs w:val="18"/>
                <w:lang w:val="hy-AM"/>
              </w:rPr>
              <w:t>180</w:t>
            </w:r>
          </w:p>
        </w:tc>
        <w:tc>
          <w:tcPr>
            <w:tcW w:w="992" w:type="dxa"/>
            <w:tcBorders>
              <w:bottom w:val="single" w:sz="4" w:space="0" w:color="auto"/>
            </w:tcBorders>
          </w:tcPr>
          <w:p w14:paraId="5ED3D209" w14:textId="2FF9B6C6"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7F2D9C93" w14:textId="5C2FC747"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13DCB688" w14:textId="4EC1A630"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3EEE3FDD" w14:textId="77777777" w:rsidTr="00CD3E39">
        <w:trPr>
          <w:trHeight w:val="106"/>
        </w:trPr>
        <w:tc>
          <w:tcPr>
            <w:tcW w:w="566" w:type="dxa"/>
            <w:tcBorders>
              <w:bottom w:val="single" w:sz="4" w:space="0" w:color="auto"/>
            </w:tcBorders>
          </w:tcPr>
          <w:p w14:paraId="331BE20D" w14:textId="77777777" w:rsidR="00751AFE" w:rsidRPr="00E63AD4" w:rsidRDefault="00751AFE" w:rsidP="00751AFE">
            <w:pPr>
              <w:rPr>
                <w:rFonts w:ascii="GHEA Grapalat" w:hAnsi="GHEA Grapalat" w:cs="Sylfaen"/>
                <w:color w:val="000000"/>
                <w:sz w:val="18"/>
                <w:szCs w:val="18"/>
                <w:lang w:val="en-US" w:eastAsia="en-US" w:bidi="ar-SA"/>
              </w:rPr>
            </w:pPr>
            <w:r w:rsidRPr="00E63AD4">
              <w:rPr>
                <w:rFonts w:ascii="GHEA Grapalat" w:hAnsi="GHEA Grapalat" w:cs="Sylfaen"/>
                <w:color w:val="000000"/>
                <w:sz w:val="18"/>
                <w:szCs w:val="18"/>
                <w:lang w:val="en-US" w:eastAsia="en-US" w:bidi="ar-SA"/>
              </w:rPr>
              <w:t>13</w:t>
            </w:r>
          </w:p>
        </w:tc>
        <w:tc>
          <w:tcPr>
            <w:tcW w:w="3688" w:type="dxa"/>
            <w:tcBorders>
              <w:top w:val="single" w:sz="4" w:space="0" w:color="auto"/>
              <w:left w:val="single" w:sz="4" w:space="0" w:color="auto"/>
              <w:bottom w:val="single" w:sz="4" w:space="0" w:color="auto"/>
              <w:right w:val="single" w:sz="4" w:space="0" w:color="auto"/>
            </w:tcBorders>
          </w:tcPr>
          <w:p w14:paraId="4FBBE151" w14:textId="1FF1755E" w:rsidR="00751AFE" w:rsidRPr="00E63AD4" w:rsidRDefault="00751AFE" w:rsidP="00751AFE">
            <w:pPr>
              <w:rPr>
                <w:rFonts w:ascii="GHEA Grapalat" w:hAnsi="GHEA Grapalat"/>
                <w:color w:val="000000"/>
                <w:sz w:val="18"/>
                <w:szCs w:val="18"/>
                <w:lang w:val="en-US" w:eastAsia="en-US" w:bidi="ar-SA"/>
              </w:rPr>
            </w:pPr>
            <w:r w:rsidRPr="003B045C">
              <w:t>Аскорбиновая кислота 25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75BFBD09" w14:textId="332FBA1E" w:rsidR="00751AFE" w:rsidRPr="00E63AD4" w:rsidRDefault="00751AFE" w:rsidP="00751AFE">
            <w:pPr>
              <w:rPr>
                <w:rFonts w:ascii="GHEA Grapalat" w:hAnsi="GHEA Grapalat" w:cs="Arial"/>
                <w:sz w:val="18"/>
                <w:szCs w:val="18"/>
                <w:lang w:val="en-US" w:bidi="ar-SA"/>
              </w:rPr>
            </w:pPr>
            <w:r w:rsidRPr="00810733">
              <w:rPr>
                <w:rFonts w:ascii="GHEA Grapalat" w:hAnsi="GHEA Grapalat"/>
                <w:color w:val="000000"/>
                <w:sz w:val="18"/>
                <w:szCs w:val="18"/>
              </w:rPr>
              <w:t>33611350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7C3EF97" w14:textId="7F8A3F59" w:rsidR="00751AFE" w:rsidRPr="00E63AD4" w:rsidRDefault="00751AFE" w:rsidP="00751AFE">
            <w:pPr>
              <w:rPr>
                <w:rFonts w:ascii="GHEA Grapalat" w:hAnsi="GHEA Grapalat" w:cs="Arial"/>
                <w:sz w:val="22"/>
                <w:szCs w:val="22"/>
                <w:lang w:val="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6BE92E9F" w14:textId="77777777" w:rsidR="00751AFE" w:rsidRPr="004C6E2E" w:rsidRDefault="00751AFE" w:rsidP="00751AFE">
            <w:pPr>
              <w:rPr>
                <w:rFonts w:ascii="GHEA Grapalat" w:hAnsi="GHEA Grapalat"/>
                <w:bCs/>
                <w:sz w:val="16"/>
                <w:szCs w:val="16"/>
                <w:lang w:eastAsia="en-US" w:bidi="ar-SA"/>
              </w:rPr>
            </w:pPr>
            <w:r w:rsidRPr="004C6E2E">
              <w:rPr>
                <w:rFonts w:ascii="GHEA Grapalat" w:hAnsi="GHEA Grapalat"/>
                <w:bCs/>
                <w:sz w:val="16"/>
                <w:szCs w:val="16"/>
                <w:lang w:eastAsia="en-US" w:bidi="ar-SA"/>
              </w:rPr>
              <w:t>Качественные габариты купленного товара - таблетки: Безопасность</w:t>
            </w:r>
          </w:p>
          <w:p w14:paraId="6BAE6C97" w14:textId="77777777" w:rsidR="00751AFE" w:rsidRPr="004C6E2E" w:rsidRDefault="00751AFE" w:rsidP="00751AFE">
            <w:pPr>
              <w:rPr>
                <w:rFonts w:ascii="GHEA Grapalat" w:hAnsi="GHEA Grapalat"/>
                <w:bCs/>
                <w:sz w:val="16"/>
                <w:szCs w:val="16"/>
                <w:lang w:eastAsia="en-US" w:bidi="ar-SA"/>
              </w:rPr>
            </w:pPr>
            <w:r w:rsidRPr="004C6E2E">
              <w:rPr>
                <w:rFonts w:ascii="GHEA Grapalat" w:hAnsi="GHEA Grapalat"/>
                <w:bCs/>
                <w:sz w:val="16"/>
                <w:szCs w:val="16"/>
                <w:lang w:eastAsia="en-US" w:bidi="ar-SA"/>
              </w:rPr>
              <w:t>Наличие срока годности на момент доставки</w:t>
            </w:r>
          </w:p>
          <w:p w14:paraId="1D88CD2D" w14:textId="77777777" w:rsidR="00751AFE" w:rsidRPr="004C6E2E" w:rsidRDefault="00751AFE" w:rsidP="00751AFE">
            <w:pPr>
              <w:rPr>
                <w:rFonts w:ascii="GHEA Grapalat" w:hAnsi="GHEA Grapalat"/>
                <w:bCs/>
                <w:sz w:val="16"/>
                <w:szCs w:val="16"/>
                <w:lang w:eastAsia="en-US" w:bidi="ar-SA"/>
              </w:rPr>
            </w:pPr>
            <w:r w:rsidRPr="004C6E2E">
              <w:rPr>
                <w:rFonts w:ascii="GHEA Grapalat" w:hAnsi="GHEA Grapalat"/>
                <w:bCs/>
                <w:sz w:val="16"/>
                <w:szCs w:val="16"/>
                <w:lang w:eastAsia="en-US" w:bidi="ar-SA"/>
              </w:rPr>
              <w:t>Маркировка - наличие товарного знака.</w:t>
            </w:r>
          </w:p>
          <w:p w14:paraId="1C87764E" w14:textId="2433F59D" w:rsidR="00751AFE" w:rsidRPr="004C6E2E" w:rsidRDefault="00751AFE" w:rsidP="00751AFE">
            <w:pPr>
              <w:rPr>
                <w:rFonts w:ascii="GHEA Grapalat" w:hAnsi="GHEA Grapalat" w:cs="Sylfaen"/>
                <w:sz w:val="20"/>
                <w:szCs w:val="20"/>
                <w:lang w:bidi="ar-SA"/>
              </w:rPr>
            </w:pPr>
            <w:r w:rsidRPr="004C6E2E">
              <w:rPr>
                <w:rFonts w:ascii="GHEA Grapalat" w:hAnsi="GHEA Grapalat"/>
                <w:bCs/>
                <w:sz w:val="16"/>
                <w:szCs w:val="16"/>
                <w:lang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3D246C3" w14:textId="7720ACBC"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cs="Sylfaen"/>
                <w:sz w:val="18"/>
                <w:szCs w:val="18"/>
                <w:lang w:val="hy-AM"/>
              </w:rPr>
              <w:t>100</w:t>
            </w:r>
          </w:p>
        </w:tc>
        <w:tc>
          <w:tcPr>
            <w:tcW w:w="992" w:type="dxa"/>
            <w:tcBorders>
              <w:bottom w:val="single" w:sz="4" w:space="0" w:color="auto"/>
            </w:tcBorders>
          </w:tcPr>
          <w:p w14:paraId="04F151B4" w14:textId="163C371C"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38D815F9" w14:textId="78C119AD"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54CFB20B" w14:textId="1280EBA2"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7EE4542" w14:textId="77777777" w:rsidTr="00CD3E39">
        <w:trPr>
          <w:trHeight w:val="106"/>
        </w:trPr>
        <w:tc>
          <w:tcPr>
            <w:tcW w:w="566" w:type="dxa"/>
            <w:tcBorders>
              <w:bottom w:val="single" w:sz="4" w:space="0" w:color="auto"/>
            </w:tcBorders>
          </w:tcPr>
          <w:p w14:paraId="5514E264" w14:textId="77777777" w:rsidR="00751AFE" w:rsidRPr="00E63AD4" w:rsidRDefault="00751AFE" w:rsidP="00751AFE">
            <w:pPr>
              <w:rPr>
                <w:rFonts w:ascii="GHEA Grapalat" w:hAnsi="GHEA Grapalat" w:cs="Sylfaen"/>
                <w:color w:val="000000"/>
                <w:sz w:val="18"/>
                <w:szCs w:val="18"/>
                <w:lang w:val="en-US" w:eastAsia="en-US" w:bidi="ar-SA"/>
              </w:rPr>
            </w:pPr>
            <w:r w:rsidRPr="00E63AD4">
              <w:rPr>
                <w:rFonts w:ascii="GHEA Grapalat" w:hAnsi="GHEA Grapalat" w:cs="Sylfaen"/>
                <w:color w:val="000000"/>
                <w:sz w:val="18"/>
                <w:szCs w:val="18"/>
                <w:lang w:val="en-US" w:eastAsia="en-US" w:bidi="ar-SA"/>
              </w:rPr>
              <w:t>14</w:t>
            </w:r>
          </w:p>
        </w:tc>
        <w:tc>
          <w:tcPr>
            <w:tcW w:w="3688" w:type="dxa"/>
            <w:tcBorders>
              <w:top w:val="single" w:sz="4" w:space="0" w:color="auto"/>
              <w:left w:val="single" w:sz="4" w:space="0" w:color="auto"/>
              <w:bottom w:val="single" w:sz="4" w:space="0" w:color="auto"/>
              <w:right w:val="single" w:sz="4" w:space="0" w:color="auto"/>
            </w:tcBorders>
          </w:tcPr>
          <w:p w14:paraId="1D3DFFC1" w14:textId="11FBFEAB" w:rsidR="00751AFE" w:rsidRPr="00E63AD4" w:rsidRDefault="00751AFE" w:rsidP="00751AFE">
            <w:pPr>
              <w:rPr>
                <w:rFonts w:ascii="GHEA Grapalat" w:hAnsi="GHEA Grapalat"/>
                <w:color w:val="000000"/>
                <w:sz w:val="18"/>
                <w:szCs w:val="18"/>
                <w:lang w:val="en-US" w:eastAsia="en-US" w:bidi="ar-SA"/>
              </w:rPr>
            </w:pPr>
            <w:r w:rsidRPr="003B045C">
              <w:t>Аскорбиновая кислота 50 мг</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6E895864" w14:textId="7DE1D7FB" w:rsidR="00751AFE" w:rsidRPr="00E63AD4" w:rsidRDefault="00751AFE" w:rsidP="00751AFE">
            <w:pPr>
              <w:rPr>
                <w:rFonts w:ascii="GHEA Grapalat" w:hAnsi="GHEA Grapalat"/>
                <w:sz w:val="18"/>
                <w:szCs w:val="18"/>
                <w:lang w:val="en-US" w:eastAsia="en-US" w:bidi="ar-SA"/>
              </w:rPr>
            </w:pPr>
            <w:r w:rsidRPr="00810733">
              <w:rPr>
                <w:rFonts w:ascii="GHEA Grapalat" w:hAnsi="GHEA Grapalat"/>
                <w:sz w:val="18"/>
                <w:szCs w:val="18"/>
                <w:lang w:val="hy-AM"/>
              </w:rPr>
              <w:t>33611350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610E6E5" w14:textId="6DE7EEC8" w:rsidR="00751AFE" w:rsidRPr="00E63AD4" w:rsidRDefault="00751AFE" w:rsidP="00751AFE">
            <w:pPr>
              <w:rPr>
                <w:rFonts w:ascii="GHEA Grapalat" w:hAnsi="GHEA Grapalat"/>
                <w:sz w:val="22"/>
                <w:szCs w:val="22"/>
                <w:lang w:val="en-US"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6E8ADD05"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Качественные габариты купленного товара - таблетки: Безопасность</w:t>
            </w:r>
          </w:p>
          <w:p w14:paraId="604E0A5E"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Наличие срока годности на момент доставки</w:t>
            </w:r>
          </w:p>
          <w:p w14:paraId="2CF0943D"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Маркировка - наличие товарного знака.</w:t>
            </w:r>
          </w:p>
          <w:p w14:paraId="6881DCD9" w14:textId="2473A4B4" w:rsidR="00751AFE" w:rsidRPr="00E63AD4" w:rsidRDefault="00751AFE" w:rsidP="00751AFE">
            <w:pPr>
              <w:rPr>
                <w:rFonts w:ascii="GHEA Grapalat" w:hAnsi="GHEA Grapalat" w:cs="Arial"/>
                <w:sz w:val="20"/>
                <w:szCs w:val="20"/>
                <w:lang w:bidi="ar-SA"/>
              </w:rPr>
            </w:pPr>
            <w:r w:rsidRPr="006E07D4">
              <w:rPr>
                <w:rFonts w:ascii="GHEA Grapalat" w:hAnsi="GHEA Grapalat"/>
                <w:bCs/>
                <w:sz w:val="16"/>
                <w:szCs w:val="16"/>
                <w:lang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9025D2D" w14:textId="0D3DD67F"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cs="Arial"/>
                <w:sz w:val="18"/>
                <w:szCs w:val="18"/>
                <w:lang w:val="hy-AM"/>
              </w:rPr>
              <w:t>100</w:t>
            </w:r>
          </w:p>
        </w:tc>
        <w:tc>
          <w:tcPr>
            <w:tcW w:w="992" w:type="dxa"/>
            <w:tcBorders>
              <w:bottom w:val="single" w:sz="4" w:space="0" w:color="auto"/>
            </w:tcBorders>
          </w:tcPr>
          <w:p w14:paraId="4ABD7A36" w14:textId="64C7565F"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620654EA" w14:textId="3F11F336"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27F4730B" w14:textId="7E1C8007"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5C53FC42" w14:textId="77777777" w:rsidTr="00CD3E39">
        <w:trPr>
          <w:trHeight w:val="106"/>
        </w:trPr>
        <w:tc>
          <w:tcPr>
            <w:tcW w:w="566" w:type="dxa"/>
            <w:tcBorders>
              <w:bottom w:val="single" w:sz="4" w:space="0" w:color="auto"/>
            </w:tcBorders>
          </w:tcPr>
          <w:p w14:paraId="3AE3F421" w14:textId="77777777" w:rsidR="00751AFE" w:rsidRPr="00E63AD4" w:rsidRDefault="00751AFE" w:rsidP="00751AFE">
            <w:pPr>
              <w:rPr>
                <w:rFonts w:ascii="GHEA Grapalat" w:hAnsi="GHEA Grapalat" w:cs="Sylfaen"/>
                <w:color w:val="000000"/>
                <w:sz w:val="18"/>
                <w:szCs w:val="18"/>
                <w:lang w:val="en-US" w:eastAsia="en-US" w:bidi="ar-SA"/>
              </w:rPr>
            </w:pPr>
            <w:r w:rsidRPr="00E63AD4">
              <w:rPr>
                <w:rFonts w:ascii="GHEA Grapalat" w:hAnsi="GHEA Grapalat" w:cs="Sylfaen"/>
                <w:color w:val="000000"/>
                <w:sz w:val="18"/>
                <w:szCs w:val="18"/>
                <w:lang w:val="en-US" w:eastAsia="en-US" w:bidi="ar-SA"/>
              </w:rPr>
              <w:lastRenderedPageBreak/>
              <w:t>15</w:t>
            </w:r>
          </w:p>
        </w:tc>
        <w:tc>
          <w:tcPr>
            <w:tcW w:w="3688" w:type="dxa"/>
            <w:tcBorders>
              <w:top w:val="single" w:sz="4" w:space="0" w:color="auto"/>
              <w:left w:val="single" w:sz="4" w:space="0" w:color="auto"/>
              <w:bottom w:val="single" w:sz="4" w:space="0" w:color="auto"/>
              <w:right w:val="single" w:sz="4" w:space="0" w:color="auto"/>
            </w:tcBorders>
          </w:tcPr>
          <w:p w14:paraId="56197931" w14:textId="562C5873" w:rsidR="00751AFE" w:rsidRPr="00E63AD4" w:rsidRDefault="00751AFE" w:rsidP="00751AFE">
            <w:pPr>
              <w:rPr>
                <w:rFonts w:ascii="GHEA Grapalat" w:hAnsi="GHEA Grapalat"/>
                <w:color w:val="000000"/>
                <w:sz w:val="18"/>
                <w:szCs w:val="18"/>
                <w:lang w:val="en-US" w:eastAsia="en-US" w:bidi="ar-SA"/>
              </w:rPr>
            </w:pPr>
            <w:r w:rsidRPr="003B045C">
              <w:t>бинт 7х14 /не стерильный/</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2A4B3986" w14:textId="7931B7AC" w:rsidR="00751AFE" w:rsidRPr="00E63AD4" w:rsidRDefault="00751AFE" w:rsidP="00751AFE">
            <w:pPr>
              <w:rPr>
                <w:rFonts w:ascii="GHEA Grapalat" w:hAnsi="GHEA Grapalat"/>
                <w:sz w:val="18"/>
                <w:szCs w:val="18"/>
                <w:lang w:val="en-US" w:eastAsia="en-US" w:bidi="ar-SA"/>
              </w:rPr>
            </w:pPr>
            <w:r w:rsidRPr="00950C68">
              <w:rPr>
                <w:rFonts w:ascii="GHEA Grapalat" w:hAnsi="GHEA Grapalat" w:cs="Arial"/>
                <w:sz w:val="18"/>
                <w:szCs w:val="18"/>
              </w:rPr>
              <w:t>33141110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22EA92A9" w14:textId="74BFFA06" w:rsidR="00751AFE" w:rsidRPr="00E63AD4" w:rsidRDefault="00751AFE" w:rsidP="00751AFE">
            <w:pPr>
              <w:rPr>
                <w:rFonts w:ascii="GHEA Grapalat" w:hAnsi="GHEA Grapalat"/>
                <w:sz w:val="22"/>
                <w:szCs w:val="22"/>
                <w:lang w:val="en-US" w:eastAsia="en-US" w:bidi="ar-SA"/>
              </w:rPr>
            </w:pPr>
            <w:r w:rsidRPr="00377BEB">
              <w:rPr>
                <w:rFonts w:ascii="GHEA Grapalat" w:hAnsi="GHEA Grapalat" w:cs="Sylfaen"/>
                <w:sz w:val="18"/>
                <w:szCs w:val="18"/>
              </w:rPr>
              <w:t>шт.</w:t>
            </w:r>
          </w:p>
        </w:tc>
        <w:tc>
          <w:tcPr>
            <w:tcW w:w="3686" w:type="dxa"/>
            <w:tcBorders>
              <w:top w:val="single" w:sz="4" w:space="0" w:color="auto"/>
              <w:left w:val="single" w:sz="4" w:space="0" w:color="auto"/>
              <w:bottom w:val="single" w:sz="4" w:space="0" w:color="auto"/>
              <w:right w:val="single" w:sz="4" w:space="0" w:color="auto"/>
            </w:tcBorders>
          </w:tcPr>
          <w:p w14:paraId="7B6E455A" w14:textId="77777777" w:rsidR="00751AFE" w:rsidRPr="00377BEB" w:rsidRDefault="00751AFE" w:rsidP="00751AFE">
            <w:pPr>
              <w:rPr>
                <w:rFonts w:ascii="GHEA Grapalat" w:hAnsi="GHEA Grapalat" w:cs="Sylfaen"/>
                <w:sz w:val="16"/>
                <w:szCs w:val="16"/>
                <w:lang w:bidi="ar-SA"/>
              </w:rPr>
            </w:pPr>
            <w:r w:rsidRPr="00377BEB">
              <w:rPr>
                <w:rFonts w:ascii="GHEA Grapalat" w:hAnsi="GHEA Grapalat" w:cs="Sylfaen"/>
                <w:sz w:val="16"/>
                <w:szCs w:val="16"/>
                <w:lang w:bidi="ar-SA"/>
              </w:rPr>
              <w:t>Качественные размеры покупаемого предмета – шт. Безопасность – наличие срока годности на момент поставки Обозначение – наличие товарного знака.</w:t>
            </w:r>
          </w:p>
          <w:p w14:paraId="61710741" w14:textId="506793BE" w:rsidR="00751AFE" w:rsidRPr="00E63AD4" w:rsidRDefault="00751AFE" w:rsidP="00751AFE">
            <w:pPr>
              <w:rPr>
                <w:rFonts w:ascii="GHEA Grapalat" w:hAnsi="GHEA Grapalat" w:cs="Sylfaen"/>
                <w:sz w:val="20"/>
                <w:szCs w:val="20"/>
                <w:lang w:bidi="ar-SA"/>
              </w:rPr>
            </w:pPr>
            <w:r w:rsidRPr="00377BEB">
              <w:rPr>
                <w:rFonts w:ascii="GHEA Grapalat" w:hAnsi="GHEA Grapalat" w:cs="Sylfaen"/>
                <w:sz w:val="16"/>
                <w:szCs w:val="16"/>
                <w:lang w:bidi="ar-SA"/>
              </w:rPr>
              <w:t>Условные знаки /боится влаги/</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8303556" w14:textId="6040817E"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100</w:t>
            </w:r>
          </w:p>
        </w:tc>
        <w:tc>
          <w:tcPr>
            <w:tcW w:w="992" w:type="dxa"/>
            <w:tcBorders>
              <w:bottom w:val="single" w:sz="4" w:space="0" w:color="auto"/>
            </w:tcBorders>
          </w:tcPr>
          <w:p w14:paraId="7C7AED38" w14:textId="71E4A7F2"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12EB7A67" w14:textId="22B3CB9F"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6EC37B09" w14:textId="15F1B5DC"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5D5BAFCE" w14:textId="77777777" w:rsidTr="00CD3E39">
        <w:trPr>
          <w:trHeight w:val="106"/>
        </w:trPr>
        <w:tc>
          <w:tcPr>
            <w:tcW w:w="566" w:type="dxa"/>
            <w:tcBorders>
              <w:bottom w:val="single" w:sz="4" w:space="0" w:color="auto"/>
            </w:tcBorders>
          </w:tcPr>
          <w:p w14:paraId="1D0150B6" w14:textId="77777777" w:rsidR="00751AFE" w:rsidRPr="00E63AD4" w:rsidRDefault="00751AFE" w:rsidP="00751AFE">
            <w:pPr>
              <w:rPr>
                <w:rFonts w:ascii="GHEA Grapalat" w:hAnsi="GHEA Grapalat" w:cs="Sylfaen"/>
                <w:color w:val="000000"/>
                <w:sz w:val="18"/>
                <w:szCs w:val="18"/>
                <w:lang w:val="en-US" w:eastAsia="en-US" w:bidi="ar-SA"/>
              </w:rPr>
            </w:pPr>
            <w:r w:rsidRPr="00E63AD4">
              <w:rPr>
                <w:rFonts w:ascii="GHEA Grapalat" w:hAnsi="GHEA Grapalat" w:cs="Sylfaen"/>
                <w:color w:val="000000"/>
                <w:sz w:val="18"/>
                <w:szCs w:val="18"/>
                <w:lang w:val="en-US" w:eastAsia="en-US" w:bidi="ar-SA"/>
              </w:rPr>
              <w:t>16</w:t>
            </w:r>
          </w:p>
        </w:tc>
        <w:tc>
          <w:tcPr>
            <w:tcW w:w="3688" w:type="dxa"/>
            <w:tcBorders>
              <w:top w:val="single" w:sz="4" w:space="0" w:color="auto"/>
              <w:left w:val="single" w:sz="4" w:space="0" w:color="auto"/>
              <w:bottom w:val="single" w:sz="4" w:space="0" w:color="auto"/>
              <w:right w:val="single" w:sz="4" w:space="0" w:color="auto"/>
            </w:tcBorders>
          </w:tcPr>
          <w:p w14:paraId="56821CB3" w14:textId="795B1F2E" w:rsidR="00751AFE" w:rsidRPr="00E63AD4" w:rsidRDefault="00751AFE" w:rsidP="00751AFE">
            <w:pPr>
              <w:rPr>
                <w:rFonts w:ascii="GHEA Grapalat" w:hAnsi="GHEA Grapalat"/>
                <w:color w:val="000000"/>
                <w:sz w:val="18"/>
                <w:szCs w:val="18"/>
                <w:lang w:val="en-US" w:eastAsia="en-US" w:bidi="ar-SA"/>
              </w:rPr>
            </w:pPr>
            <w:r w:rsidRPr="003B045C">
              <w:t>Хлопок 50г</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5893DCE9" w14:textId="071D5A46" w:rsidR="00751AFE" w:rsidRPr="00E63AD4" w:rsidRDefault="00751AFE" w:rsidP="00751AFE">
            <w:pPr>
              <w:rPr>
                <w:rFonts w:ascii="GHEA Grapalat" w:hAnsi="GHEA Grapalat" w:cs="Arial"/>
                <w:sz w:val="18"/>
                <w:szCs w:val="18"/>
                <w:lang w:val="en-US" w:bidi="ar-SA"/>
              </w:rPr>
            </w:pPr>
            <w:r w:rsidRPr="009466E0">
              <w:rPr>
                <w:rFonts w:ascii="GHEA Grapalat" w:hAnsi="GHEA Grapalat" w:cs="Arial"/>
                <w:sz w:val="18"/>
                <w:szCs w:val="18"/>
              </w:rPr>
              <w:t>33141215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B8EC756" w14:textId="412C0785" w:rsidR="00751AFE" w:rsidRPr="00E63AD4" w:rsidRDefault="00751AFE" w:rsidP="00751AFE">
            <w:pPr>
              <w:rPr>
                <w:rFonts w:ascii="GHEA Grapalat" w:hAnsi="GHEA Grapalat" w:cs="Arial"/>
                <w:sz w:val="22"/>
                <w:szCs w:val="22"/>
                <w:lang w:val="en-US" w:bidi="ar-SA"/>
              </w:rPr>
            </w:pPr>
            <w:r w:rsidRPr="00377BEB">
              <w:rPr>
                <w:rFonts w:ascii="GHEA Grapalat" w:hAnsi="GHEA Grapalat" w:cs="Arial"/>
                <w:sz w:val="18"/>
                <w:szCs w:val="18"/>
                <w:lang w:val="hy-AM"/>
              </w:rPr>
              <w:t>шт.</w:t>
            </w:r>
          </w:p>
        </w:tc>
        <w:tc>
          <w:tcPr>
            <w:tcW w:w="3686" w:type="dxa"/>
            <w:tcBorders>
              <w:top w:val="single" w:sz="4" w:space="0" w:color="auto"/>
              <w:left w:val="single" w:sz="4" w:space="0" w:color="auto"/>
              <w:bottom w:val="single" w:sz="4" w:space="0" w:color="auto"/>
              <w:right w:val="single" w:sz="4" w:space="0" w:color="auto"/>
            </w:tcBorders>
          </w:tcPr>
          <w:p w14:paraId="697E6DD2" w14:textId="77777777" w:rsidR="00751AFE" w:rsidRPr="00377BEB" w:rsidRDefault="00751AFE" w:rsidP="00751AFE">
            <w:pPr>
              <w:rPr>
                <w:rFonts w:ascii="GHEA Grapalat" w:hAnsi="GHEA Grapalat" w:cs="Sylfaen"/>
                <w:sz w:val="20"/>
                <w:szCs w:val="20"/>
                <w:lang w:bidi="ar-SA"/>
              </w:rPr>
            </w:pPr>
            <w:r w:rsidRPr="00377BEB">
              <w:rPr>
                <w:rFonts w:ascii="GHEA Grapalat" w:hAnsi="GHEA Grapalat" w:cs="Sylfaen"/>
                <w:sz w:val="16"/>
                <w:szCs w:val="16"/>
                <w:lang w:bidi="ar-SA"/>
              </w:rPr>
              <w:t>Качественные размеры покупаемого предмета – шт. Безопасность – наличие срока годности на момент поставки Обозначение – наличие товарного</w:t>
            </w:r>
            <w:r w:rsidRPr="00377BEB">
              <w:rPr>
                <w:rFonts w:ascii="GHEA Grapalat" w:hAnsi="GHEA Grapalat" w:cs="Sylfaen"/>
                <w:sz w:val="20"/>
                <w:szCs w:val="20"/>
                <w:lang w:bidi="ar-SA"/>
              </w:rPr>
              <w:t xml:space="preserve"> знака.</w:t>
            </w:r>
          </w:p>
          <w:p w14:paraId="6B90D2E2" w14:textId="324813AA" w:rsidR="00751AFE" w:rsidRPr="00E63AD4" w:rsidRDefault="00751AFE" w:rsidP="00751AFE">
            <w:pPr>
              <w:rPr>
                <w:rFonts w:ascii="GHEA Grapalat" w:hAnsi="GHEA Grapalat" w:cs="Sylfaen"/>
                <w:sz w:val="20"/>
                <w:szCs w:val="20"/>
                <w:lang w:val="en-US" w:bidi="ar-SA"/>
              </w:rPr>
            </w:pPr>
            <w:r w:rsidRPr="00377BEB">
              <w:rPr>
                <w:rFonts w:ascii="GHEA Grapalat" w:hAnsi="GHEA Grapalat" w:cs="Sylfaen"/>
                <w:sz w:val="20"/>
                <w:szCs w:val="20"/>
                <w:lang w:val="en-US" w:bidi="ar-SA"/>
              </w:rPr>
              <w:t>Условные знаки /боится влаги/</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2DF71C04" w14:textId="1EBF54A5"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30</w:t>
            </w:r>
          </w:p>
        </w:tc>
        <w:tc>
          <w:tcPr>
            <w:tcW w:w="992" w:type="dxa"/>
            <w:tcBorders>
              <w:bottom w:val="single" w:sz="4" w:space="0" w:color="auto"/>
            </w:tcBorders>
          </w:tcPr>
          <w:p w14:paraId="7BFA9F4A" w14:textId="1F76F3F1"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58BDD1EB" w14:textId="3DA3C200"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052AFDEA" w14:textId="798901B7"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C36F0D5" w14:textId="77777777" w:rsidTr="00CD3E39">
        <w:trPr>
          <w:trHeight w:val="106"/>
        </w:trPr>
        <w:tc>
          <w:tcPr>
            <w:tcW w:w="566" w:type="dxa"/>
            <w:tcBorders>
              <w:bottom w:val="single" w:sz="4" w:space="0" w:color="auto"/>
            </w:tcBorders>
          </w:tcPr>
          <w:p w14:paraId="21745BB6" w14:textId="77777777" w:rsidR="00751AFE" w:rsidRPr="00E63AD4" w:rsidRDefault="00751AFE" w:rsidP="00751AFE">
            <w:pPr>
              <w:tabs>
                <w:tab w:val="left" w:pos="2085"/>
              </w:tabs>
              <w:rPr>
                <w:rFonts w:ascii="GHEA Grapalat" w:hAnsi="GHEA Grapalat" w:cs="Sylfaen"/>
                <w:sz w:val="18"/>
                <w:szCs w:val="18"/>
                <w:lang w:val="en-US" w:eastAsia="en-US" w:bidi="ar-SA"/>
              </w:rPr>
            </w:pPr>
            <w:r w:rsidRPr="00E63AD4">
              <w:rPr>
                <w:rFonts w:ascii="GHEA Grapalat" w:hAnsi="GHEA Grapalat" w:cs="Sylfaen"/>
                <w:sz w:val="18"/>
                <w:szCs w:val="18"/>
                <w:lang w:val="en-US" w:eastAsia="en-US" w:bidi="ar-SA"/>
              </w:rPr>
              <w:t>17</w:t>
            </w:r>
          </w:p>
        </w:tc>
        <w:tc>
          <w:tcPr>
            <w:tcW w:w="3688" w:type="dxa"/>
            <w:tcBorders>
              <w:top w:val="single" w:sz="4" w:space="0" w:color="auto"/>
              <w:left w:val="single" w:sz="4" w:space="0" w:color="auto"/>
              <w:bottom w:val="single" w:sz="4" w:space="0" w:color="auto"/>
              <w:right w:val="single" w:sz="4" w:space="0" w:color="auto"/>
            </w:tcBorders>
          </w:tcPr>
          <w:p w14:paraId="07EF21D9" w14:textId="141A947C" w:rsidR="00751AFE" w:rsidRPr="00E63AD4" w:rsidRDefault="00751AFE" w:rsidP="00751AFE">
            <w:pPr>
              <w:tabs>
                <w:tab w:val="left" w:pos="2085"/>
              </w:tabs>
              <w:rPr>
                <w:rFonts w:ascii="GHEA Grapalat" w:hAnsi="GHEA Grapalat" w:cs="Sylfaen"/>
                <w:sz w:val="18"/>
                <w:szCs w:val="18"/>
                <w:lang w:val="en-US" w:eastAsia="en-US" w:bidi="ar-SA"/>
              </w:rPr>
            </w:pPr>
            <w:r w:rsidRPr="003B045C">
              <w:t>Бетайод 10% 1000мл</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7BF2354E" w14:textId="01D6D929" w:rsidR="00751AFE" w:rsidRPr="00E63AD4" w:rsidRDefault="00751AFE" w:rsidP="00751AFE">
            <w:pPr>
              <w:rPr>
                <w:rFonts w:ascii="GHEA Grapalat" w:hAnsi="GHEA Grapalat"/>
                <w:color w:val="000000"/>
                <w:sz w:val="18"/>
                <w:szCs w:val="18"/>
                <w:lang w:val="en-US" w:eastAsia="en-US" w:bidi="ar-SA"/>
              </w:rPr>
            </w:pPr>
            <w:r w:rsidRPr="0071621B">
              <w:rPr>
                <w:rFonts w:ascii="GHEA Grapalat" w:hAnsi="GHEA Grapalat" w:cs="Arial"/>
                <w:sz w:val="18"/>
                <w:szCs w:val="18"/>
              </w:rPr>
              <w:t>33631230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5F3E960" w14:textId="65D690A5" w:rsidR="00751AFE" w:rsidRPr="00E63AD4" w:rsidRDefault="00751AFE" w:rsidP="00751AFE">
            <w:pPr>
              <w:rPr>
                <w:rFonts w:ascii="GHEA Grapalat" w:hAnsi="GHEA Grapalat"/>
                <w:sz w:val="22"/>
                <w:szCs w:val="22"/>
                <w:lang w:val="en-US" w:eastAsia="en-US" w:bidi="ar-SA"/>
              </w:rPr>
            </w:pPr>
            <w:r w:rsidRPr="00A16407">
              <w:rPr>
                <w:rFonts w:ascii="GHEA Grapalat" w:hAnsi="GHEA Grapalat" w:cs="Arial"/>
                <w:sz w:val="18"/>
                <w:szCs w:val="18"/>
                <w:lang w:val="hy-AM"/>
              </w:rPr>
              <w:t>бутылка</w:t>
            </w:r>
          </w:p>
        </w:tc>
        <w:tc>
          <w:tcPr>
            <w:tcW w:w="3686" w:type="dxa"/>
            <w:tcBorders>
              <w:top w:val="single" w:sz="4" w:space="0" w:color="auto"/>
              <w:left w:val="single" w:sz="4" w:space="0" w:color="auto"/>
              <w:bottom w:val="single" w:sz="4" w:space="0" w:color="auto"/>
              <w:right w:val="single" w:sz="4" w:space="0" w:color="auto"/>
            </w:tcBorders>
          </w:tcPr>
          <w:p w14:paraId="2A4B531F" w14:textId="77777777" w:rsidR="00751AFE" w:rsidRPr="00151D91" w:rsidRDefault="00751AFE" w:rsidP="00751AFE">
            <w:pPr>
              <w:rPr>
                <w:rFonts w:ascii="GHEA Grapalat" w:hAnsi="GHEA Grapalat" w:cs="Sylfaen"/>
                <w:sz w:val="16"/>
                <w:szCs w:val="16"/>
                <w:lang w:bidi="ar-SA"/>
              </w:rPr>
            </w:pPr>
            <w:r w:rsidRPr="00151D91">
              <w:rPr>
                <w:rFonts w:ascii="GHEA Grapalat" w:hAnsi="GHEA Grapalat" w:cs="Sylfaen"/>
                <w:sz w:val="16"/>
                <w:szCs w:val="16"/>
                <w:lang w:bidi="ar-SA"/>
              </w:rPr>
              <w:t>Качественные габариты приобретаемого товара - флакон или флакон Безопасность - Наличие срока годности на момент доставки.</w:t>
            </w:r>
          </w:p>
          <w:p w14:paraId="4D07F38C" w14:textId="26C08941" w:rsidR="00751AFE" w:rsidRPr="00E63AD4" w:rsidRDefault="00751AFE" w:rsidP="00751AFE">
            <w:pPr>
              <w:rPr>
                <w:rFonts w:ascii="GHEA Grapalat" w:hAnsi="GHEA Grapalat" w:cs="Sylfaen"/>
                <w:sz w:val="20"/>
                <w:szCs w:val="20"/>
                <w:lang w:bidi="ar-SA"/>
              </w:rPr>
            </w:pPr>
            <w:r w:rsidRPr="00151D91">
              <w:rPr>
                <w:rFonts w:ascii="GHEA Grapalat" w:hAnsi="GHEA Grapalat" w:cs="Sylfaen"/>
                <w:sz w:val="16"/>
                <w:szCs w:val="16"/>
                <w:lang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5171BB3" w14:textId="1B05DAAB"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1</w:t>
            </w:r>
          </w:p>
        </w:tc>
        <w:tc>
          <w:tcPr>
            <w:tcW w:w="992" w:type="dxa"/>
            <w:tcBorders>
              <w:bottom w:val="single" w:sz="4" w:space="0" w:color="auto"/>
            </w:tcBorders>
          </w:tcPr>
          <w:p w14:paraId="228E73B4" w14:textId="11AC2767"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4DF9736B" w14:textId="5769BCD8"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75CD9E18" w14:textId="4ADF484D" w:rsidR="00751AFE" w:rsidRPr="004C6E2E"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13D22909" w14:textId="77777777" w:rsidTr="00CD3E39">
        <w:trPr>
          <w:trHeight w:val="106"/>
        </w:trPr>
        <w:tc>
          <w:tcPr>
            <w:tcW w:w="566" w:type="dxa"/>
            <w:tcBorders>
              <w:bottom w:val="single" w:sz="4" w:space="0" w:color="auto"/>
            </w:tcBorders>
          </w:tcPr>
          <w:p w14:paraId="12C20DCC" w14:textId="77777777" w:rsidR="00751AFE" w:rsidRPr="00E63AD4" w:rsidRDefault="00751AFE" w:rsidP="00751AFE">
            <w:pPr>
              <w:tabs>
                <w:tab w:val="left" w:pos="2445"/>
              </w:tabs>
              <w:rPr>
                <w:rFonts w:ascii="GHEA Grapalat" w:hAnsi="GHEA Grapalat" w:cs="Sylfaen"/>
                <w:sz w:val="18"/>
                <w:szCs w:val="18"/>
                <w:lang w:val="en-US" w:eastAsia="en-US" w:bidi="ar-SA"/>
              </w:rPr>
            </w:pPr>
            <w:r w:rsidRPr="00E63AD4">
              <w:rPr>
                <w:rFonts w:ascii="GHEA Grapalat" w:hAnsi="GHEA Grapalat" w:cs="Sylfaen"/>
                <w:sz w:val="18"/>
                <w:szCs w:val="18"/>
                <w:lang w:val="en-US" w:eastAsia="en-US" w:bidi="ar-SA"/>
              </w:rPr>
              <w:t>18</w:t>
            </w:r>
          </w:p>
        </w:tc>
        <w:tc>
          <w:tcPr>
            <w:tcW w:w="3688" w:type="dxa"/>
            <w:tcBorders>
              <w:top w:val="single" w:sz="4" w:space="0" w:color="auto"/>
              <w:left w:val="single" w:sz="4" w:space="0" w:color="auto"/>
              <w:bottom w:val="single" w:sz="4" w:space="0" w:color="auto"/>
              <w:right w:val="single" w:sz="4" w:space="0" w:color="auto"/>
            </w:tcBorders>
          </w:tcPr>
          <w:p w14:paraId="39980CAC" w14:textId="6CE8F284" w:rsidR="00751AFE" w:rsidRPr="00E63AD4" w:rsidRDefault="00751AFE" w:rsidP="00751AFE">
            <w:pPr>
              <w:tabs>
                <w:tab w:val="left" w:pos="2445"/>
              </w:tabs>
              <w:rPr>
                <w:rFonts w:ascii="GHEA Grapalat" w:hAnsi="GHEA Grapalat"/>
                <w:sz w:val="18"/>
                <w:szCs w:val="18"/>
                <w:lang w:val="en-US" w:eastAsia="en-US" w:bidi="ar-SA"/>
              </w:rPr>
            </w:pPr>
            <w:r w:rsidRPr="003B045C">
              <w:t>Бисопролол 5мг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192AF9DA" w14:textId="3E2533F8" w:rsidR="00751AFE" w:rsidRPr="00E63AD4" w:rsidRDefault="00751AFE" w:rsidP="00751AFE">
            <w:pPr>
              <w:rPr>
                <w:rFonts w:ascii="GHEA Grapalat" w:hAnsi="GHEA Grapalat" w:cs="Arial"/>
                <w:sz w:val="18"/>
                <w:szCs w:val="18"/>
                <w:lang w:val="en-US" w:bidi="ar-SA"/>
              </w:rPr>
            </w:pPr>
            <w:r w:rsidRPr="002E139C">
              <w:rPr>
                <w:rFonts w:ascii="GHEA Grapalat" w:hAnsi="GHEA Grapalat" w:cs="Arial"/>
                <w:sz w:val="18"/>
                <w:szCs w:val="18"/>
              </w:rPr>
              <w:t>33621720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20BFF218" w14:textId="162A7E98" w:rsidR="00751AFE" w:rsidRPr="00E63AD4" w:rsidRDefault="00751AFE" w:rsidP="00751AFE">
            <w:pPr>
              <w:rPr>
                <w:rFonts w:ascii="GHEA Grapalat" w:hAnsi="GHEA Grapalat"/>
                <w:sz w:val="22"/>
                <w:szCs w:val="22"/>
                <w:lang w:val="en-US" w:eastAsia="en-US" w:bidi="ar-SA"/>
              </w:rPr>
            </w:pPr>
            <w:r w:rsidRPr="00A16407">
              <w:rPr>
                <w:rFonts w:ascii="GHEA Grapalat" w:hAnsi="GHEA Grapalat"/>
                <w:color w:val="000000"/>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1A2A3642"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Качественные габариты купленного товара - таблетки: Безопасность</w:t>
            </w:r>
          </w:p>
          <w:p w14:paraId="60703AEC"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Наличие срока годности на момент доставки</w:t>
            </w:r>
          </w:p>
          <w:p w14:paraId="4C914B5F"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Маркировка - наличие товарного знака.</w:t>
            </w:r>
          </w:p>
          <w:p w14:paraId="79B2C1CD" w14:textId="7D055AF8" w:rsidR="00751AFE" w:rsidRPr="00E63AD4" w:rsidRDefault="00751AFE" w:rsidP="00751AFE">
            <w:pPr>
              <w:rPr>
                <w:rFonts w:ascii="GHEA Grapalat" w:hAnsi="GHEA Grapalat" w:cs="Sylfaen"/>
                <w:sz w:val="20"/>
                <w:szCs w:val="20"/>
                <w:lang w:bidi="ar-SA"/>
              </w:rPr>
            </w:pPr>
            <w:r w:rsidRPr="006E07D4">
              <w:rPr>
                <w:rFonts w:ascii="GHEA Grapalat" w:hAnsi="GHEA Grapalat"/>
                <w:bCs/>
                <w:sz w:val="16"/>
                <w:szCs w:val="16"/>
                <w:lang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9C1C125" w14:textId="5C05410C"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1000</w:t>
            </w:r>
          </w:p>
        </w:tc>
        <w:tc>
          <w:tcPr>
            <w:tcW w:w="992" w:type="dxa"/>
            <w:tcBorders>
              <w:bottom w:val="single" w:sz="4" w:space="0" w:color="auto"/>
            </w:tcBorders>
          </w:tcPr>
          <w:p w14:paraId="791B8307" w14:textId="33FE9524"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2F7E9489" w14:textId="3D8DF0E3"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26152250" w14:textId="6E1FBA7A"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36BD7EC3" w14:textId="77777777" w:rsidTr="00CD3E39">
        <w:trPr>
          <w:trHeight w:val="106"/>
        </w:trPr>
        <w:tc>
          <w:tcPr>
            <w:tcW w:w="566" w:type="dxa"/>
            <w:tcBorders>
              <w:bottom w:val="single" w:sz="4" w:space="0" w:color="auto"/>
            </w:tcBorders>
          </w:tcPr>
          <w:p w14:paraId="007D0D2C" w14:textId="77777777" w:rsidR="00751AFE" w:rsidRPr="00E63AD4" w:rsidRDefault="00751AFE" w:rsidP="00751AFE">
            <w:pPr>
              <w:rPr>
                <w:rFonts w:ascii="GHEA Grapalat" w:hAnsi="GHEA Grapalat" w:cs="Sylfaen"/>
                <w:sz w:val="18"/>
                <w:szCs w:val="18"/>
                <w:lang w:val="en-US" w:eastAsia="en-US" w:bidi="ar-SA"/>
              </w:rPr>
            </w:pPr>
            <w:r w:rsidRPr="00E63AD4">
              <w:rPr>
                <w:rFonts w:ascii="GHEA Grapalat" w:hAnsi="GHEA Grapalat" w:cs="Sylfaen"/>
                <w:sz w:val="18"/>
                <w:szCs w:val="18"/>
                <w:lang w:val="en-US" w:eastAsia="en-US" w:bidi="ar-SA"/>
              </w:rPr>
              <w:t>19</w:t>
            </w:r>
          </w:p>
        </w:tc>
        <w:tc>
          <w:tcPr>
            <w:tcW w:w="3688" w:type="dxa"/>
            <w:tcBorders>
              <w:top w:val="single" w:sz="4" w:space="0" w:color="auto"/>
              <w:left w:val="single" w:sz="4" w:space="0" w:color="auto"/>
              <w:bottom w:val="single" w:sz="4" w:space="0" w:color="auto"/>
              <w:right w:val="single" w:sz="4" w:space="0" w:color="auto"/>
            </w:tcBorders>
          </w:tcPr>
          <w:p w14:paraId="586F0EB9" w14:textId="5BE000DF" w:rsidR="00751AFE" w:rsidRPr="00E63AD4" w:rsidRDefault="00751AFE" w:rsidP="00751AFE">
            <w:pPr>
              <w:rPr>
                <w:rFonts w:ascii="GHEA Grapalat" w:hAnsi="GHEA Grapalat"/>
                <w:sz w:val="18"/>
                <w:szCs w:val="18"/>
                <w:lang w:val="en-US" w:eastAsia="en-US" w:bidi="ar-SA"/>
              </w:rPr>
            </w:pPr>
            <w:r w:rsidRPr="003B045C">
              <w:t>Бисопролол+периндоприл 5мг+5мг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3794C2D3" w14:textId="1EAE6CB4" w:rsidR="00751AFE" w:rsidRPr="00E63AD4" w:rsidRDefault="00751AFE" w:rsidP="00751AFE">
            <w:pPr>
              <w:rPr>
                <w:rFonts w:ascii="GHEA Grapalat" w:hAnsi="GHEA Grapalat" w:cs="Arial"/>
                <w:sz w:val="18"/>
                <w:szCs w:val="18"/>
                <w:lang w:val="en-US" w:bidi="ar-SA"/>
              </w:rPr>
            </w:pPr>
            <w:r w:rsidRPr="00CB2559">
              <w:rPr>
                <w:rFonts w:ascii="GHEA Grapalat" w:hAnsi="GHEA Grapalat" w:cs="Arial"/>
                <w:sz w:val="18"/>
                <w:szCs w:val="18"/>
              </w:rPr>
              <w:t>33621720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6102E201" w14:textId="0C1B9817" w:rsidR="00751AFE" w:rsidRPr="00E63AD4" w:rsidRDefault="00751AFE" w:rsidP="00751AFE">
            <w:pPr>
              <w:rPr>
                <w:rFonts w:ascii="GHEA Grapalat" w:hAnsi="GHEA Grapalat"/>
                <w:sz w:val="22"/>
                <w:szCs w:val="22"/>
                <w:lang w:val="en-US" w:eastAsia="en-US" w:bidi="ar-SA"/>
              </w:rPr>
            </w:pPr>
            <w:r w:rsidRPr="00A16407">
              <w:rPr>
                <w:rFonts w:ascii="GHEA Grapalat" w:hAnsi="GHEA Grapalat"/>
                <w:color w:val="000000"/>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0B8CEBBB"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Качественные габариты купленного товара - таблетки: Безопасность</w:t>
            </w:r>
          </w:p>
          <w:p w14:paraId="383C2EF7"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Наличие срока годности на момент доставки</w:t>
            </w:r>
          </w:p>
          <w:p w14:paraId="77E27EE3"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Маркировка - наличие товарного знака.</w:t>
            </w:r>
          </w:p>
          <w:p w14:paraId="2FD3E463" w14:textId="472ABD68" w:rsidR="00751AFE" w:rsidRPr="00E63AD4" w:rsidRDefault="00751AFE" w:rsidP="00751AFE">
            <w:pPr>
              <w:rPr>
                <w:rFonts w:ascii="GHEA Grapalat" w:hAnsi="GHEA Grapalat" w:cs="Sylfaen"/>
                <w:sz w:val="20"/>
                <w:szCs w:val="20"/>
                <w:lang w:bidi="ar-SA"/>
              </w:rPr>
            </w:pPr>
            <w:r w:rsidRPr="006E07D4">
              <w:rPr>
                <w:rFonts w:ascii="GHEA Grapalat" w:hAnsi="GHEA Grapalat"/>
                <w:bCs/>
                <w:sz w:val="16"/>
                <w:szCs w:val="16"/>
                <w:lang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EED7C4F" w14:textId="40A2B999"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50</w:t>
            </w:r>
          </w:p>
        </w:tc>
        <w:tc>
          <w:tcPr>
            <w:tcW w:w="992" w:type="dxa"/>
            <w:tcBorders>
              <w:bottom w:val="single" w:sz="4" w:space="0" w:color="auto"/>
            </w:tcBorders>
          </w:tcPr>
          <w:p w14:paraId="27C6D471" w14:textId="1478F39F"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11D0C2B4" w14:textId="5BA5CDD0"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10CA2A17" w14:textId="43241B88"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0607735" w14:textId="77777777" w:rsidTr="00CD3E39">
        <w:trPr>
          <w:trHeight w:val="106"/>
        </w:trPr>
        <w:tc>
          <w:tcPr>
            <w:tcW w:w="566" w:type="dxa"/>
            <w:tcBorders>
              <w:bottom w:val="single" w:sz="4" w:space="0" w:color="auto"/>
            </w:tcBorders>
          </w:tcPr>
          <w:p w14:paraId="1EB4C07B" w14:textId="77777777" w:rsidR="00751AFE" w:rsidRPr="00E63AD4" w:rsidRDefault="00751AFE" w:rsidP="00751AFE">
            <w:pPr>
              <w:rPr>
                <w:rFonts w:ascii="GHEA Grapalat" w:hAnsi="GHEA Grapalat"/>
                <w:color w:val="000000"/>
                <w:sz w:val="18"/>
                <w:szCs w:val="18"/>
                <w:lang w:val="en-US" w:eastAsia="en-US" w:bidi="ar-SA"/>
              </w:rPr>
            </w:pPr>
            <w:r w:rsidRPr="00E63AD4">
              <w:rPr>
                <w:rFonts w:ascii="GHEA Grapalat" w:hAnsi="GHEA Grapalat"/>
                <w:color w:val="000000"/>
                <w:sz w:val="18"/>
                <w:szCs w:val="18"/>
                <w:lang w:val="en-US" w:eastAsia="en-US" w:bidi="ar-SA"/>
              </w:rPr>
              <w:t>20</w:t>
            </w:r>
          </w:p>
        </w:tc>
        <w:tc>
          <w:tcPr>
            <w:tcW w:w="3688" w:type="dxa"/>
            <w:tcBorders>
              <w:top w:val="single" w:sz="4" w:space="0" w:color="auto"/>
              <w:left w:val="single" w:sz="4" w:space="0" w:color="auto"/>
              <w:bottom w:val="single" w:sz="4" w:space="0" w:color="auto"/>
              <w:right w:val="single" w:sz="4" w:space="0" w:color="auto"/>
            </w:tcBorders>
          </w:tcPr>
          <w:p w14:paraId="1748E6A8" w14:textId="5C9249C1" w:rsidR="00751AFE" w:rsidRPr="00E63AD4" w:rsidRDefault="00751AFE" w:rsidP="00751AFE">
            <w:pPr>
              <w:rPr>
                <w:rFonts w:ascii="GHEA Grapalat" w:hAnsi="GHEA Grapalat"/>
                <w:color w:val="000000"/>
                <w:sz w:val="18"/>
                <w:szCs w:val="18"/>
                <w:lang w:val="en-US" w:eastAsia="en-US" w:bidi="ar-SA"/>
              </w:rPr>
            </w:pPr>
            <w:r w:rsidRPr="003B045C">
              <w:t>Бетаметазон крем 1мг/г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62C588CE" w14:textId="7AEA6F16" w:rsidR="00751AFE" w:rsidRPr="00E63AD4" w:rsidRDefault="00751AFE" w:rsidP="00751AFE">
            <w:pPr>
              <w:rPr>
                <w:rFonts w:ascii="GHEA Grapalat" w:hAnsi="GHEA Grapalat"/>
                <w:color w:val="000000"/>
                <w:sz w:val="18"/>
                <w:szCs w:val="18"/>
                <w:lang w:val="en-US" w:eastAsia="en-US" w:bidi="ar-SA"/>
              </w:rPr>
            </w:pPr>
            <w:r w:rsidRPr="004A3299">
              <w:rPr>
                <w:rFonts w:ascii="GHEA Grapalat" w:hAnsi="GHEA Grapalat" w:cs="Arial"/>
                <w:sz w:val="18"/>
                <w:szCs w:val="18"/>
              </w:rPr>
              <w:t>33631210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4F1E3581" w14:textId="7B748C92" w:rsidR="00751AFE" w:rsidRPr="00E63AD4" w:rsidRDefault="00751AFE" w:rsidP="00751AFE">
            <w:pPr>
              <w:rPr>
                <w:rFonts w:ascii="GHEA Grapalat" w:hAnsi="GHEA Grapalat" w:cs="Sylfaen"/>
                <w:sz w:val="22"/>
                <w:szCs w:val="22"/>
                <w:lang w:val="hy-AM" w:bidi="ar-SA"/>
              </w:rPr>
            </w:pPr>
            <w:r w:rsidRPr="00377BEB">
              <w:rPr>
                <w:rFonts w:ascii="GHEA Grapalat" w:hAnsi="GHEA Grapalat"/>
                <w:color w:val="000000"/>
                <w:sz w:val="18"/>
                <w:szCs w:val="18"/>
                <w:lang w:val="hy-AM"/>
              </w:rPr>
              <w:t>коробка</w:t>
            </w:r>
          </w:p>
        </w:tc>
        <w:tc>
          <w:tcPr>
            <w:tcW w:w="3686" w:type="dxa"/>
            <w:tcBorders>
              <w:top w:val="single" w:sz="4" w:space="0" w:color="auto"/>
              <w:left w:val="single" w:sz="4" w:space="0" w:color="auto"/>
              <w:bottom w:val="single" w:sz="4" w:space="0" w:color="auto"/>
              <w:right w:val="single" w:sz="4" w:space="0" w:color="auto"/>
            </w:tcBorders>
          </w:tcPr>
          <w:p w14:paraId="12EB1A4F" w14:textId="77777777" w:rsidR="00751AFE" w:rsidRPr="00183424" w:rsidRDefault="00751AFE" w:rsidP="00751AFE">
            <w:pPr>
              <w:rPr>
                <w:rFonts w:ascii="GHEA Grapalat" w:hAnsi="GHEA Grapalat" w:cs="Sylfaen"/>
                <w:sz w:val="16"/>
                <w:szCs w:val="16"/>
                <w:lang w:val="hy-AM" w:bidi="ar-SA"/>
              </w:rPr>
            </w:pPr>
            <w:r w:rsidRPr="00183424">
              <w:rPr>
                <w:rFonts w:ascii="GHEA Grapalat" w:hAnsi="GHEA Grapalat" w:cs="Sylfaen"/>
                <w:sz w:val="16"/>
                <w:szCs w:val="16"/>
                <w:lang w:val="hy-AM" w:bidi="ar-SA"/>
              </w:rPr>
              <w:t>Качественные габариты приобретаемого товара - коробка Безопасность - Наличие срока годности на момент доставки.</w:t>
            </w:r>
          </w:p>
          <w:p w14:paraId="2DDC7785" w14:textId="605CF62E" w:rsidR="00751AFE" w:rsidRPr="00E63AD4" w:rsidRDefault="00751AFE" w:rsidP="00751AFE">
            <w:pPr>
              <w:rPr>
                <w:rFonts w:ascii="GHEA Grapalat" w:hAnsi="GHEA Grapalat" w:cs="Sylfaen"/>
                <w:sz w:val="20"/>
                <w:szCs w:val="20"/>
                <w:lang w:val="hy-AM" w:bidi="ar-SA"/>
              </w:rPr>
            </w:pPr>
            <w:r w:rsidRPr="00183424">
              <w:rPr>
                <w:rFonts w:ascii="GHEA Grapalat" w:hAnsi="GHEA Grapalat" w:cs="Sylfaen"/>
                <w:sz w:val="16"/>
                <w:szCs w:val="16"/>
                <w:lang w:val="hy-AM"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DE1E927" w14:textId="30B96480"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5</w:t>
            </w:r>
          </w:p>
        </w:tc>
        <w:tc>
          <w:tcPr>
            <w:tcW w:w="992" w:type="dxa"/>
            <w:tcBorders>
              <w:bottom w:val="single" w:sz="4" w:space="0" w:color="auto"/>
            </w:tcBorders>
          </w:tcPr>
          <w:p w14:paraId="5EBA7414" w14:textId="0DF3D526"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3204074C" w14:textId="25E238F5"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5F98B4E4" w14:textId="67C0153D"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27897906" w14:textId="77777777" w:rsidTr="00CD3E39">
        <w:trPr>
          <w:trHeight w:val="106"/>
        </w:trPr>
        <w:tc>
          <w:tcPr>
            <w:tcW w:w="566" w:type="dxa"/>
            <w:tcBorders>
              <w:bottom w:val="single" w:sz="4" w:space="0" w:color="auto"/>
            </w:tcBorders>
          </w:tcPr>
          <w:p w14:paraId="0FC9E0B5" w14:textId="77777777" w:rsidR="00751AFE" w:rsidRPr="00E63AD4" w:rsidRDefault="00751AFE" w:rsidP="00751AFE">
            <w:pPr>
              <w:rPr>
                <w:rFonts w:ascii="GHEA Grapalat" w:hAnsi="GHEA Grapalat"/>
                <w:color w:val="000000"/>
                <w:sz w:val="18"/>
                <w:szCs w:val="18"/>
                <w:lang w:val="en-US" w:eastAsia="en-US" w:bidi="ar-SA"/>
              </w:rPr>
            </w:pPr>
            <w:r w:rsidRPr="00E63AD4">
              <w:rPr>
                <w:rFonts w:ascii="GHEA Grapalat" w:hAnsi="GHEA Grapalat"/>
                <w:color w:val="000000"/>
                <w:sz w:val="18"/>
                <w:szCs w:val="18"/>
                <w:lang w:val="en-US" w:eastAsia="en-US" w:bidi="ar-SA"/>
              </w:rPr>
              <w:t>21</w:t>
            </w:r>
          </w:p>
        </w:tc>
        <w:tc>
          <w:tcPr>
            <w:tcW w:w="3688" w:type="dxa"/>
            <w:tcBorders>
              <w:top w:val="single" w:sz="4" w:space="0" w:color="auto"/>
              <w:left w:val="single" w:sz="4" w:space="0" w:color="auto"/>
              <w:bottom w:val="single" w:sz="4" w:space="0" w:color="auto"/>
              <w:right w:val="single" w:sz="4" w:space="0" w:color="auto"/>
            </w:tcBorders>
          </w:tcPr>
          <w:p w14:paraId="4EBE38ED" w14:textId="52D21F02" w:rsidR="00751AFE" w:rsidRPr="00E63AD4" w:rsidRDefault="00751AFE" w:rsidP="00751AFE">
            <w:pPr>
              <w:rPr>
                <w:rFonts w:ascii="GHEA Grapalat" w:hAnsi="GHEA Grapalat"/>
                <w:sz w:val="18"/>
                <w:szCs w:val="18"/>
                <w:lang w:val="en-US" w:eastAsia="en-US" w:bidi="ar-SA"/>
              </w:rPr>
            </w:pPr>
            <w:r w:rsidRPr="00255FBE">
              <w:t>Беклометазон д/суспензия 50мкг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729AB4A4" w14:textId="0149EE98" w:rsidR="00751AFE" w:rsidRPr="00E63AD4" w:rsidRDefault="00751AFE" w:rsidP="00751AFE">
            <w:pPr>
              <w:rPr>
                <w:rFonts w:ascii="GHEA Grapalat" w:hAnsi="GHEA Grapalat" w:cs="Sylfaen"/>
                <w:sz w:val="18"/>
                <w:szCs w:val="18"/>
                <w:lang w:val="en-US" w:bidi="ar-SA"/>
              </w:rPr>
            </w:pPr>
            <w:r w:rsidRPr="000D10EC">
              <w:rPr>
                <w:rFonts w:ascii="GHEA Grapalat" w:hAnsi="GHEA Grapalat" w:cs="Arial"/>
                <w:sz w:val="18"/>
                <w:szCs w:val="18"/>
                <w:lang w:val="hy-AM"/>
              </w:rPr>
              <w:t>33671110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3410F41C" w14:textId="2FC6BC16" w:rsidR="00751AFE" w:rsidRPr="00E63AD4" w:rsidRDefault="00751AFE" w:rsidP="00751AFE">
            <w:pPr>
              <w:rPr>
                <w:rFonts w:ascii="GHEA Grapalat" w:hAnsi="GHEA Grapalat" w:cs="Sylfaen"/>
                <w:sz w:val="22"/>
                <w:szCs w:val="22"/>
                <w:lang w:val="en-US" w:bidi="ar-SA"/>
              </w:rPr>
            </w:pPr>
            <w:r w:rsidRPr="00183424">
              <w:rPr>
                <w:rFonts w:ascii="GHEA Grapalat" w:hAnsi="GHEA Grapalat"/>
                <w:color w:val="000000"/>
                <w:sz w:val="18"/>
                <w:szCs w:val="18"/>
                <w:lang w:val="hy-AM"/>
              </w:rPr>
              <w:t>коробка</w:t>
            </w:r>
          </w:p>
        </w:tc>
        <w:tc>
          <w:tcPr>
            <w:tcW w:w="3686" w:type="dxa"/>
            <w:tcBorders>
              <w:top w:val="single" w:sz="4" w:space="0" w:color="auto"/>
              <w:left w:val="single" w:sz="4" w:space="0" w:color="auto"/>
              <w:bottom w:val="single" w:sz="4" w:space="0" w:color="auto"/>
              <w:right w:val="single" w:sz="4" w:space="0" w:color="auto"/>
            </w:tcBorders>
          </w:tcPr>
          <w:p w14:paraId="42EEB7FE" w14:textId="77777777" w:rsidR="00751AFE" w:rsidRPr="00183424" w:rsidRDefault="00751AFE" w:rsidP="00751AFE">
            <w:pPr>
              <w:rPr>
                <w:rFonts w:ascii="GHEA Grapalat" w:hAnsi="GHEA Grapalat" w:cs="Sylfaen"/>
                <w:sz w:val="16"/>
                <w:szCs w:val="16"/>
                <w:lang w:val="hy-AM" w:bidi="ar-SA"/>
              </w:rPr>
            </w:pPr>
            <w:r w:rsidRPr="00183424">
              <w:rPr>
                <w:rFonts w:ascii="GHEA Grapalat" w:hAnsi="GHEA Grapalat" w:cs="Sylfaen"/>
                <w:sz w:val="16"/>
                <w:szCs w:val="16"/>
                <w:lang w:val="hy-AM" w:bidi="ar-SA"/>
              </w:rPr>
              <w:t>Качественные габариты приобретаемого товара - коробка Безопасность - Наличие срока годности на момент доставки.</w:t>
            </w:r>
          </w:p>
          <w:p w14:paraId="0971ABD2" w14:textId="5B156B1C" w:rsidR="00751AFE" w:rsidRPr="00E63AD4" w:rsidRDefault="00751AFE" w:rsidP="00751AFE">
            <w:pPr>
              <w:rPr>
                <w:rFonts w:ascii="GHEA Grapalat" w:hAnsi="GHEA Grapalat" w:cs="Sylfaen"/>
                <w:sz w:val="16"/>
                <w:szCs w:val="16"/>
                <w:lang w:val="hy-AM" w:bidi="ar-SA"/>
              </w:rPr>
            </w:pPr>
            <w:r w:rsidRPr="00183424">
              <w:rPr>
                <w:rFonts w:ascii="GHEA Grapalat" w:hAnsi="GHEA Grapalat" w:cs="Sylfaen"/>
                <w:sz w:val="16"/>
                <w:szCs w:val="16"/>
                <w:lang w:val="hy-AM"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8D93C00" w14:textId="7358E6E3" w:rsidR="00751AFE" w:rsidRPr="00E63AD4" w:rsidRDefault="00751AFE" w:rsidP="00751AFE">
            <w:pPr>
              <w:spacing w:after="200" w:line="276" w:lineRule="auto"/>
              <w:rPr>
                <w:rFonts w:ascii="GHEA Grapalat" w:hAnsi="GHEA Grapalat"/>
                <w:sz w:val="18"/>
                <w:szCs w:val="18"/>
                <w:lang w:val="hy-AM" w:eastAsia="en-US" w:bidi="ar-SA"/>
              </w:rPr>
            </w:pPr>
            <w:r>
              <w:rPr>
                <w:rFonts w:ascii="GHEA Grapalat" w:hAnsi="GHEA Grapalat"/>
                <w:sz w:val="18"/>
                <w:szCs w:val="18"/>
                <w:lang w:val="hy-AM"/>
              </w:rPr>
              <w:t>10</w:t>
            </w:r>
          </w:p>
        </w:tc>
        <w:tc>
          <w:tcPr>
            <w:tcW w:w="992" w:type="dxa"/>
            <w:tcBorders>
              <w:bottom w:val="single" w:sz="4" w:space="0" w:color="auto"/>
            </w:tcBorders>
          </w:tcPr>
          <w:p w14:paraId="70DFCC59" w14:textId="0DE51BF0"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54AF784E" w14:textId="3492B279"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6AA7197B" w14:textId="2AEC3CAD"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2898D6E" w14:textId="77777777" w:rsidTr="00EF171A">
        <w:trPr>
          <w:trHeight w:val="106"/>
        </w:trPr>
        <w:tc>
          <w:tcPr>
            <w:tcW w:w="566" w:type="dxa"/>
            <w:tcBorders>
              <w:bottom w:val="single" w:sz="4" w:space="0" w:color="auto"/>
            </w:tcBorders>
          </w:tcPr>
          <w:p w14:paraId="5FF49FE3" w14:textId="77777777" w:rsidR="00751AFE" w:rsidRPr="00E63AD4" w:rsidRDefault="00751AFE" w:rsidP="00751AFE">
            <w:pPr>
              <w:rPr>
                <w:rFonts w:ascii="GHEA Grapalat" w:hAnsi="GHEA Grapalat"/>
                <w:sz w:val="18"/>
                <w:szCs w:val="18"/>
                <w:lang w:val="en-US" w:eastAsia="en-US" w:bidi="ar-SA"/>
              </w:rPr>
            </w:pPr>
            <w:r w:rsidRPr="00E63AD4">
              <w:rPr>
                <w:rFonts w:ascii="GHEA Grapalat" w:hAnsi="GHEA Grapalat"/>
                <w:color w:val="000000"/>
                <w:sz w:val="18"/>
                <w:szCs w:val="18"/>
                <w:lang w:val="en-US" w:eastAsia="en-US" w:bidi="ar-SA"/>
              </w:rPr>
              <w:t>22</w:t>
            </w:r>
          </w:p>
        </w:tc>
        <w:tc>
          <w:tcPr>
            <w:tcW w:w="3688" w:type="dxa"/>
            <w:tcBorders>
              <w:top w:val="single" w:sz="4" w:space="0" w:color="auto"/>
              <w:left w:val="single" w:sz="4" w:space="0" w:color="auto"/>
              <w:bottom w:val="single" w:sz="4" w:space="0" w:color="auto"/>
              <w:right w:val="single" w:sz="4" w:space="0" w:color="auto"/>
            </w:tcBorders>
          </w:tcPr>
          <w:p w14:paraId="46A6B6F5" w14:textId="2EC90A8D" w:rsidR="00751AFE" w:rsidRPr="00E63AD4" w:rsidRDefault="00751AFE" w:rsidP="00751AFE">
            <w:pPr>
              <w:rPr>
                <w:rFonts w:ascii="GHEA Grapalat" w:hAnsi="GHEA Grapalat" w:cs="Sylfaen"/>
                <w:sz w:val="18"/>
                <w:szCs w:val="18"/>
                <w:lang w:val="hy-AM" w:eastAsia="en-US" w:bidi="ar-SA"/>
              </w:rPr>
            </w:pPr>
            <w:r w:rsidRPr="00255FBE">
              <w:t>Бензилбензоат /эмульсия/ 200 мг/мл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04C5B9A3" w14:textId="752777FF" w:rsidR="00751AFE" w:rsidRPr="00E63AD4" w:rsidRDefault="00751AFE" w:rsidP="00751AFE">
            <w:pPr>
              <w:rPr>
                <w:rFonts w:ascii="GHEA Grapalat" w:hAnsi="GHEA Grapalat" w:cs="Arial"/>
                <w:sz w:val="18"/>
                <w:szCs w:val="18"/>
                <w:lang w:val="en-US" w:bidi="ar-SA"/>
              </w:rPr>
            </w:pPr>
            <w:r w:rsidRPr="0022262C">
              <w:rPr>
                <w:rFonts w:ascii="GHEA Grapalat" w:hAnsi="GHEA Grapalat" w:cs="Arial"/>
                <w:sz w:val="18"/>
                <w:szCs w:val="18"/>
                <w:lang w:val="hy-AM"/>
              </w:rPr>
              <w:t>33691127</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306F5385" w14:textId="5667AEDB" w:rsidR="00751AFE" w:rsidRPr="00E63AD4" w:rsidRDefault="00751AFE" w:rsidP="00751AFE">
            <w:pPr>
              <w:rPr>
                <w:rFonts w:ascii="GHEA Grapalat" w:hAnsi="GHEA Grapalat" w:cs="Sylfaen"/>
                <w:sz w:val="22"/>
                <w:szCs w:val="22"/>
                <w:lang w:val="en-US" w:bidi="ar-SA"/>
              </w:rPr>
            </w:pPr>
            <w:r w:rsidRPr="00183424">
              <w:rPr>
                <w:rFonts w:ascii="GHEA Grapalat" w:hAnsi="GHEA Grapalat"/>
                <w:color w:val="000000"/>
                <w:sz w:val="18"/>
                <w:szCs w:val="18"/>
                <w:lang w:val="hy-AM"/>
              </w:rPr>
              <w:t>коробка</w:t>
            </w:r>
          </w:p>
        </w:tc>
        <w:tc>
          <w:tcPr>
            <w:tcW w:w="3686" w:type="dxa"/>
            <w:tcBorders>
              <w:top w:val="single" w:sz="4" w:space="0" w:color="auto"/>
              <w:left w:val="single" w:sz="4" w:space="0" w:color="auto"/>
              <w:bottom w:val="single" w:sz="4" w:space="0" w:color="auto"/>
              <w:right w:val="single" w:sz="4" w:space="0" w:color="auto"/>
            </w:tcBorders>
          </w:tcPr>
          <w:p w14:paraId="00112E2A" w14:textId="77777777" w:rsidR="00751AFE" w:rsidRPr="00183424" w:rsidRDefault="00751AFE" w:rsidP="00751AFE">
            <w:pPr>
              <w:rPr>
                <w:rFonts w:ascii="GHEA Grapalat" w:hAnsi="GHEA Grapalat"/>
                <w:bCs/>
                <w:sz w:val="16"/>
                <w:szCs w:val="16"/>
                <w:lang w:eastAsia="en-US" w:bidi="ar-SA"/>
              </w:rPr>
            </w:pPr>
            <w:r w:rsidRPr="00183424">
              <w:rPr>
                <w:rFonts w:ascii="GHEA Grapalat" w:hAnsi="GHEA Grapalat"/>
                <w:bCs/>
                <w:sz w:val="16"/>
                <w:szCs w:val="16"/>
                <w:lang w:eastAsia="en-US" w:bidi="ar-SA"/>
              </w:rPr>
              <w:t>Качественные габариты приобретаемого товара - коробка Безопасность - Наличие срока годности на момент доставки.</w:t>
            </w:r>
          </w:p>
          <w:p w14:paraId="75978304" w14:textId="2E24BDE0" w:rsidR="00751AFE" w:rsidRPr="00E63AD4" w:rsidRDefault="00751AFE" w:rsidP="00751AFE">
            <w:pPr>
              <w:rPr>
                <w:rFonts w:ascii="GHEA Grapalat" w:hAnsi="GHEA Grapalat" w:cs="Arial"/>
                <w:sz w:val="20"/>
                <w:szCs w:val="20"/>
                <w:lang w:val="en-US" w:bidi="ar-SA"/>
              </w:rPr>
            </w:pPr>
            <w:r w:rsidRPr="00183424">
              <w:rPr>
                <w:rFonts w:ascii="GHEA Grapalat" w:hAnsi="GHEA Grapalat"/>
                <w:bCs/>
                <w:sz w:val="16"/>
                <w:szCs w:val="16"/>
                <w:lang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08A1A2D" w14:textId="4081F1E8" w:rsidR="00751AFE" w:rsidRPr="00E63AD4" w:rsidRDefault="00751AFE" w:rsidP="00751AFE">
            <w:pPr>
              <w:spacing w:after="200" w:line="276" w:lineRule="auto"/>
              <w:rPr>
                <w:rFonts w:ascii="GHEA Grapalat" w:hAnsi="GHEA Grapalat"/>
                <w:sz w:val="18"/>
                <w:szCs w:val="18"/>
                <w:lang w:val="hy-AM" w:eastAsia="en-US" w:bidi="ar-SA"/>
              </w:rPr>
            </w:pPr>
            <w:r>
              <w:rPr>
                <w:rFonts w:ascii="GHEA Grapalat" w:hAnsi="GHEA Grapalat"/>
                <w:sz w:val="18"/>
                <w:szCs w:val="18"/>
                <w:lang w:val="hy-AM"/>
              </w:rPr>
              <w:t>5</w:t>
            </w:r>
          </w:p>
        </w:tc>
        <w:tc>
          <w:tcPr>
            <w:tcW w:w="992" w:type="dxa"/>
            <w:tcBorders>
              <w:bottom w:val="single" w:sz="4" w:space="0" w:color="auto"/>
            </w:tcBorders>
          </w:tcPr>
          <w:p w14:paraId="5D1B1593" w14:textId="68097E9E"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73179173" w14:textId="21A73503"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6A33DBF1" w14:textId="1662FE67"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52F12179" w14:textId="77777777" w:rsidTr="00EF171A">
        <w:trPr>
          <w:trHeight w:val="106"/>
        </w:trPr>
        <w:tc>
          <w:tcPr>
            <w:tcW w:w="566" w:type="dxa"/>
            <w:tcBorders>
              <w:bottom w:val="single" w:sz="4" w:space="0" w:color="auto"/>
            </w:tcBorders>
          </w:tcPr>
          <w:p w14:paraId="5203AFD8" w14:textId="77777777" w:rsidR="00751AFE" w:rsidRPr="00E63AD4" w:rsidRDefault="00751AFE" w:rsidP="00751AFE">
            <w:pPr>
              <w:rPr>
                <w:rFonts w:ascii="GHEA Grapalat" w:hAnsi="GHEA Grapalat"/>
                <w:sz w:val="18"/>
                <w:szCs w:val="18"/>
                <w:lang w:val="en-US" w:eastAsia="en-US" w:bidi="ar-SA"/>
              </w:rPr>
            </w:pPr>
            <w:r w:rsidRPr="00E63AD4">
              <w:rPr>
                <w:rFonts w:ascii="GHEA Grapalat" w:hAnsi="GHEA Grapalat"/>
                <w:sz w:val="18"/>
                <w:szCs w:val="18"/>
                <w:lang w:val="en-US" w:eastAsia="en-US" w:bidi="ar-SA"/>
              </w:rPr>
              <w:t>23</w:t>
            </w:r>
          </w:p>
        </w:tc>
        <w:tc>
          <w:tcPr>
            <w:tcW w:w="3688" w:type="dxa"/>
            <w:tcBorders>
              <w:top w:val="single" w:sz="4" w:space="0" w:color="auto"/>
              <w:left w:val="single" w:sz="4" w:space="0" w:color="auto"/>
              <w:bottom w:val="single" w:sz="4" w:space="0" w:color="auto"/>
              <w:right w:val="single" w:sz="4" w:space="0" w:color="auto"/>
            </w:tcBorders>
          </w:tcPr>
          <w:p w14:paraId="727DC71C" w14:textId="1E859044" w:rsidR="00751AFE" w:rsidRPr="00E63AD4" w:rsidRDefault="00751AFE" w:rsidP="00751AFE">
            <w:pPr>
              <w:rPr>
                <w:rFonts w:ascii="GHEA Grapalat" w:hAnsi="GHEA Grapalat"/>
                <w:sz w:val="18"/>
                <w:szCs w:val="18"/>
                <w:lang w:val="hy-AM" w:eastAsia="en-US" w:bidi="ar-SA"/>
              </w:rPr>
            </w:pPr>
            <w:r w:rsidRPr="00255FBE">
              <w:t>Глицериновые свечи 0,75-2,8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5E4C6E9D" w14:textId="25A3A984" w:rsidR="00751AFE" w:rsidRPr="00E63AD4" w:rsidRDefault="00751AFE" w:rsidP="00751AFE">
            <w:pPr>
              <w:rPr>
                <w:rFonts w:ascii="GHEA Grapalat" w:hAnsi="GHEA Grapalat" w:cs="Arial"/>
                <w:sz w:val="18"/>
                <w:szCs w:val="18"/>
                <w:lang w:val="en-US" w:bidi="ar-SA"/>
              </w:rPr>
            </w:pPr>
            <w:r w:rsidRPr="00810733">
              <w:rPr>
                <w:rFonts w:ascii="GHEA Grapalat" w:hAnsi="GHEA Grapalat" w:cs="Sylfaen"/>
                <w:sz w:val="18"/>
                <w:szCs w:val="18"/>
              </w:rPr>
              <w:t>33611472</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53C572D" w14:textId="21153131" w:rsidR="00751AFE" w:rsidRPr="00E63AD4" w:rsidRDefault="00751AFE" w:rsidP="00751AFE">
            <w:pPr>
              <w:rPr>
                <w:rFonts w:ascii="GHEA Grapalat" w:hAnsi="GHEA Grapalat" w:cs="Sylfaen"/>
                <w:sz w:val="22"/>
                <w:szCs w:val="22"/>
                <w:lang w:val="en-US" w:bidi="ar-SA"/>
              </w:rPr>
            </w:pPr>
            <w:r w:rsidRPr="00183424">
              <w:rPr>
                <w:rFonts w:ascii="GHEA Grapalat" w:hAnsi="GHEA Grapalat" w:cs="Sylfaen"/>
                <w:sz w:val="18"/>
                <w:szCs w:val="18"/>
              </w:rPr>
              <w:t>свеча</w:t>
            </w:r>
          </w:p>
        </w:tc>
        <w:tc>
          <w:tcPr>
            <w:tcW w:w="3686" w:type="dxa"/>
            <w:tcBorders>
              <w:top w:val="single" w:sz="4" w:space="0" w:color="auto"/>
              <w:left w:val="single" w:sz="4" w:space="0" w:color="auto"/>
              <w:bottom w:val="single" w:sz="4" w:space="0" w:color="auto"/>
              <w:right w:val="single" w:sz="4" w:space="0" w:color="auto"/>
            </w:tcBorders>
          </w:tcPr>
          <w:p w14:paraId="2A2DC47F" w14:textId="77777777" w:rsidR="00751AFE" w:rsidRPr="00183424" w:rsidRDefault="00751AFE" w:rsidP="00751AFE">
            <w:pPr>
              <w:rPr>
                <w:rFonts w:ascii="GHEA Grapalat" w:hAnsi="GHEA Grapalat"/>
                <w:bCs/>
                <w:sz w:val="16"/>
                <w:szCs w:val="16"/>
                <w:lang w:eastAsia="en-US" w:bidi="ar-SA"/>
              </w:rPr>
            </w:pPr>
            <w:r w:rsidRPr="00183424">
              <w:rPr>
                <w:rFonts w:ascii="GHEA Grapalat" w:hAnsi="GHEA Grapalat"/>
                <w:bCs/>
                <w:sz w:val="16"/>
                <w:szCs w:val="16"/>
                <w:lang w:eastAsia="en-US" w:bidi="ar-SA"/>
              </w:rPr>
              <w:t>Качественные габариты купленного товара - свеча: Безопасность</w:t>
            </w:r>
          </w:p>
          <w:p w14:paraId="38D807E4" w14:textId="77777777" w:rsidR="00751AFE" w:rsidRPr="00183424" w:rsidRDefault="00751AFE" w:rsidP="00751AFE">
            <w:pPr>
              <w:rPr>
                <w:rFonts w:ascii="GHEA Grapalat" w:hAnsi="GHEA Grapalat"/>
                <w:bCs/>
                <w:sz w:val="16"/>
                <w:szCs w:val="16"/>
                <w:lang w:eastAsia="en-US" w:bidi="ar-SA"/>
              </w:rPr>
            </w:pPr>
            <w:r w:rsidRPr="00183424">
              <w:rPr>
                <w:rFonts w:ascii="GHEA Grapalat" w:hAnsi="GHEA Grapalat"/>
                <w:bCs/>
                <w:sz w:val="16"/>
                <w:szCs w:val="16"/>
                <w:lang w:eastAsia="en-US" w:bidi="ar-SA"/>
              </w:rPr>
              <w:t>Наличие срока годности на момент доставки</w:t>
            </w:r>
          </w:p>
          <w:p w14:paraId="52B381CE" w14:textId="77777777" w:rsidR="00751AFE" w:rsidRPr="00183424" w:rsidRDefault="00751AFE" w:rsidP="00751AFE">
            <w:pPr>
              <w:rPr>
                <w:rFonts w:ascii="GHEA Grapalat" w:hAnsi="GHEA Grapalat"/>
                <w:bCs/>
                <w:sz w:val="16"/>
                <w:szCs w:val="16"/>
                <w:lang w:eastAsia="en-US" w:bidi="ar-SA"/>
              </w:rPr>
            </w:pPr>
            <w:r w:rsidRPr="00183424">
              <w:rPr>
                <w:rFonts w:ascii="GHEA Grapalat" w:hAnsi="GHEA Grapalat"/>
                <w:bCs/>
                <w:sz w:val="16"/>
                <w:szCs w:val="16"/>
                <w:lang w:eastAsia="en-US" w:bidi="ar-SA"/>
              </w:rPr>
              <w:t>Маркировка - наличие товарного знака.</w:t>
            </w:r>
          </w:p>
          <w:p w14:paraId="1891CA50" w14:textId="4B879CB8" w:rsidR="00751AFE" w:rsidRPr="00183424" w:rsidRDefault="00751AFE" w:rsidP="00751AFE">
            <w:pPr>
              <w:rPr>
                <w:rFonts w:ascii="GHEA Grapalat" w:hAnsi="GHEA Grapalat"/>
                <w:bCs/>
                <w:sz w:val="16"/>
                <w:szCs w:val="16"/>
                <w:lang w:eastAsia="en-US" w:bidi="ar-SA"/>
              </w:rPr>
            </w:pPr>
            <w:r w:rsidRPr="00183424">
              <w:rPr>
                <w:rFonts w:ascii="GHEA Grapalat" w:hAnsi="GHEA Grapalat"/>
                <w:bCs/>
                <w:sz w:val="16"/>
                <w:szCs w:val="16"/>
                <w:lang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2C0B2ECA" w14:textId="72D31E44" w:rsidR="00751AFE" w:rsidRPr="00E63AD4" w:rsidRDefault="00751AFE" w:rsidP="00751AFE">
            <w:pPr>
              <w:spacing w:after="200" w:line="276" w:lineRule="auto"/>
              <w:rPr>
                <w:rFonts w:ascii="GHEA Grapalat" w:hAnsi="GHEA Grapalat"/>
                <w:sz w:val="18"/>
                <w:szCs w:val="18"/>
                <w:lang w:val="hy-AM" w:eastAsia="en-US" w:bidi="ar-SA"/>
              </w:rPr>
            </w:pPr>
            <w:r w:rsidRPr="002E139C">
              <w:rPr>
                <w:rFonts w:ascii="GHEA Grapalat" w:hAnsi="GHEA Grapalat"/>
                <w:sz w:val="18"/>
                <w:szCs w:val="18"/>
              </w:rPr>
              <w:t>20</w:t>
            </w:r>
          </w:p>
        </w:tc>
        <w:tc>
          <w:tcPr>
            <w:tcW w:w="992" w:type="dxa"/>
            <w:tcBorders>
              <w:bottom w:val="single" w:sz="4" w:space="0" w:color="auto"/>
            </w:tcBorders>
          </w:tcPr>
          <w:p w14:paraId="440EB90D" w14:textId="19A7CEC3" w:rsidR="00751AFE" w:rsidRPr="00E63AD4" w:rsidRDefault="00751AFE" w:rsidP="00751AFE">
            <w:pPr>
              <w:rPr>
                <w:rFonts w:ascii="GHEA Grapalat" w:hAnsi="GHEA Grapalat" w:cs="Sylfaen"/>
                <w:sz w:val="16"/>
                <w:szCs w:val="16"/>
                <w:lang w:val="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03DDEE02" w14:textId="3073BA19" w:rsidR="00751AFE" w:rsidRPr="00E63AD4" w:rsidRDefault="00751AFE" w:rsidP="00751AFE">
            <w:pPr>
              <w:rPr>
                <w:rFonts w:ascii="GHEA Grapalat" w:hAnsi="GHEA Grapalat"/>
                <w:sz w:val="16"/>
                <w:szCs w:val="16"/>
                <w:lang w:val="hy-AM" w:eastAsia="en-US" w:bidi="ar-SA"/>
              </w:rPr>
            </w:pPr>
            <w:r w:rsidRPr="006E07D4">
              <w:rPr>
                <w:sz w:val="20"/>
                <w:szCs w:val="20"/>
                <w:lang w:eastAsia="en-US" w:bidi="ar-SA"/>
              </w:rPr>
              <w:t>Это будет указано в контракте.</w:t>
            </w:r>
          </w:p>
        </w:tc>
        <w:tc>
          <w:tcPr>
            <w:tcW w:w="1842" w:type="dxa"/>
          </w:tcPr>
          <w:p w14:paraId="740084BC" w14:textId="4C09527E" w:rsidR="00751AFE" w:rsidRPr="00E63AD4" w:rsidRDefault="00751AFE" w:rsidP="00751AFE">
            <w:pPr>
              <w:rPr>
                <w:rFonts w:ascii="GHEA Grapalat" w:hAnsi="GHEA Grapalat"/>
                <w:sz w:val="16"/>
                <w:szCs w:val="16"/>
                <w:lang w:val="hy-AM"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8E6E3A5" w14:textId="77777777" w:rsidTr="00CD3E39">
        <w:trPr>
          <w:trHeight w:val="106"/>
        </w:trPr>
        <w:tc>
          <w:tcPr>
            <w:tcW w:w="566" w:type="dxa"/>
            <w:tcBorders>
              <w:bottom w:val="single" w:sz="4" w:space="0" w:color="auto"/>
            </w:tcBorders>
          </w:tcPr>
          <w:p w14:paraId="079DFE7F" w14:textId="77777777" w:rsidR="00751AFE" w:rsidRPr="00E63AD4" w:rsidRDefault="00751AFE" w:rsidP="00751AFE">
            <w:pPr>
              <w:rPr>
                <w:rFonts w:ascii="GHEA Grapalat" w:hAnsi="GHEA Grapalat"/>
                <w:sz w:val="18"/>
                <w:szCs w:val="18"/>
                <w:lang w:val="en-US" w:eastAsia="en-US" w:bidi="ar-SA"/>
              </w:rPr>
            </w:pPr>
            <w:r w:rsidRPr="00E63AD4">
              <w:rPr>
                <w:rFonts w:ascii="GHEA Grapalat" w:hAnsi="GHEA Grapalat"/>
                <w:sz w:val="18"/>
                <w:szCs w:val="18"/>
                <w:lang w:val="en-US" w:eastAsia="en-US" w:bidi="ar-SA"/>
              </w:rPr>
              <w:t>24</w:t>
            </w:r>
          </w:p>
        </w:tc>
        <w:tc>
          <w:tcPr>
            <w:tcW w:w="3688" w:type="dxa"/>
            <w:tcBorders>
              <w:top w:val="single" w:sz="4" w:space="0" w:color="auto"/>
              <w:left w:val="single" w:sz="4" w:space="0" w:color="auto"/>
              <w:bottom w:val="single" w:sz="4" w:space="0" w:color="auto"/>
              <w:right w:val="single" w:sz="4" w:space="0" w:color="auto"/>
            </w:tcBorders>
          </w:tcPr>
          <w:p w14:paraId="5338F1F4" w14:textId="5AF4942C" w:rsidR="00751AFE" w:rsidRPr="00E63AD4" w:rsidRDefault="00751AFE" w:rsidP="00751AFE">
            <w:pPr>
              <w:rPr>
                <w:rFonts w:ascii="GHEA Grapalat" w:hAnsi="GHEA Grapalat"/>
                <w:sz w:val="18"/>
                <w:szCs w:val="18"/>
                <w:lang w:val="en-US" w:eastAsia="en-US" w:bidi="ar-SA"/>
              </w:rPr>
            </w:pPr>
            <w:r w:rsidRPr="00255FBE">
              <w:t>Глицерилтринитрат/нитроглицерин сублингвально/0,5г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4AA6F0BC" w14:textId="3F575AD2" w:rsidR="00751AFE" w:rsidRPr="00E63AD4" w:rsidRDefault="00751AFE" w:rsidP="00751AFE">
            <w:pPr>
              <w:rPr>
                <w:rFonts w:ascii="GHEA Grapalat" w:hAnsi="GHEA Grapalat" w:cs="Arial"/>
                <w:sz w:val="18"/>
                <w:szCs w:val="18"/>
                <w:lang w:val="hy-AM" w:bidi="ar-SA"/>
              </w:rPr>
            </w:pPr>
            <w:r w:rsidRPr="002E139C">
              <w:rPr>
                <w:rFonts w:ascii="GHEA Grapalat" w:hAnsi="GHEA Grapalat" w:cs="Arial"/>
                <w:sz w:val="18"/>
                <w:szCs w:val="18"/>
                <w:lang w:val="hy-AM"/>
              </w:rPr>
              <w:t>33621360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016E4700" w14:textId="54F319AF" w:rsidR="00751AFE" w:rsidRPr="00E63AD4" w:rsidRDefault="00751AFE" w:rsidP="00751AFE">
            <w:pPr>
              <w:rPr>
                <w:rFonts w:ascii="GHEA Grapalat" w:hAnsi="GHEA Grapalat" w:cs="Sylfaen"/>
                <w:sz w:val="22"/>
                <w:szCs w:val="22"/>
                <w:lang w:val="en-US" w:bidi="ar-SA"/>
              </w:rPr>
            </w:pPr>
            <w:r w:rsidRPr="00A16407">
              <w:rPr>
                <w:rFonts w:ascii="GHEA Grapalat" w:hAnsi="GHEA Grapalat" w:cs="Arial"/>
                <w:sz w:val="18"/>
                <w:szCs w:val="18"/>
              </w:rPr>
              <w:t>таблетки</w:t>
            </w:r>
          </w:p>
        </w:tc>
        <w:tc>
          <w:tcPr>
            <w:tcW w:w="3686" w:type="dxa"/>
            <w:tcBorders>
              <w:top w:val="single" w:sz="4" w:space="0" w:color="auto"/>
              <w:left w:val="single" w:sz="4" w:space="0" w:color="auto"/>
              <w:bottom w:val="single" w:sz="4" w:space="0" w:color="auto"/>
              <w:right w:val="single" w:sz="4" w:space="0" w:color="auto"/>
            </w:tcBorders>
          </w:tcPr>
          <w:p w14:paraId="1B481683"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Качественные габариты купленного товара - таблетки: Безопасность</w:t>
            </w:r>
          </w:p>
          <w:p w14:paraId="379463C7"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Наличие срока годности на момент доставки</w:t>
            </w:r>
          </w:p>
          <w:p w14:paraId="52C48802"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lastRenderedPageBreak/>
              <w:t>Маркировка - наличие товарного знака.</w:t>
            </w:r>
          </w:p>
          <w:p w14:paraId="7EA67149" w14:textId="58A28FD7" w:rsidR="00751AFE" w:rsidRPr="00E63AD4" w:rsidRDefault="00751AFE" w:rsidP="00751AFE">
            <w:pPr>
              <w:rPr>
                <w:rFonts w:ascii="GHEA Grapalat" w:hAnsi="GHEA Grapalat" w:cs="Sylfaen"/>
                <w:sz w:val="20"/>
                <w:szCs w:val="20"/>
                <w:lang w:val="hy-AM" w:bidi="ar-SA"/>
              </w:rPr>
            </w:pPr>
            <w:r w:rsidRPr="006E07D4">
              <w:rPr>
                <w:rFonts w:ascii="GHEA Grapalat" w:hAnsi="GHEA Grapalat"/>
                <w:bCs/>
                <w:sz w:val="16"/>
                <w:szCs w:val="16"/>
                <w:lang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254F6C1" w14:textId="46CAA050"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lastRenderedPageBreak/>
              <w:t>100</w:t>
            </w:r>
          </w:p>
        </w:tc>
        <w:tc>
          <w:tcPr>
            <w:tcW w:w="992" w:type="dxa"/>
            <w:tcBorders>
              <w:bottom w:val="single" w:sz="4" w:space="0" w:color="auto"/>
            </w:tcBorders>
          </w:tcPr>
          <w:p w14:paraId="208B2B73" w14:textId="6E321813"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160E8C62" w14:textId="2CFD88D9"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472C4885" w14:textId="702B93FA"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w:t>
            </w:r>
            <w:r w:rsidRPr="009508B8">
              <w:rPr>
                <w:rFonts w:ascii="GHEA Grapalat" w:hAnsi="GHEA Grapalat"/>
                <w:sz w:val="16"/>
                <w:szCs w:val="16"/>
                <w:lang w:eastAsia="en-US" w:bidi="ar-SA"/>
              </w:rPr>
              <w:lastRenderedPageBreak/>
              <w:t>4</w:t>
            </w:r>
          </w:p>
        </w:tc>
      </w:tr>
      <w:tr w:rsidR="00751AFE" w:rsidRPr="00E63AD4" w14:paraId="54F23526" w14:textId="77777777" w:rsidTr="00CD3E39">
        <w:trPr>
          <w:trHeight w:val="106"/>
        </w:trPr>
        <w:tc>
          <w:tcPr>
            <w:tcW w:w="566" w:type="dxa"/>
            <w:tcBorders>
              <w:bottom w:val="single" w:sz="4" w:space="0" w:color="auto"/>
            </w:tcBorders>
          </w:tcPr>
          <w:p w14:paraId="1CB7F5CE" w14:textId="77777777" w:rsidR="00751AFE" w:rsidRPr="00E63AD4" w:rsidRDefault="00751AFE" w:rsidP="00751AFE">
            <w:pPr>
              <w:rPr>
                <w:rFonts w:ascii="GHEA Grapalat" w:hAnsi="GHEA Grapalat"/>
                <w:sz w:val="18"/>
                <w:szCs w:val="18"/>
                <w:lang w:val="en-US" w:eastAsia="en-US" w:bidi="ar-SA"/>
              </w:rPr>
            </w:pPr>
            <w:r w:rsidRPr="00E63AD4">
              <w:rPr>
                <w:rFonts w:ascii="GHEA Grapalat" w:hAnsi="GHEA Grapalat"/>
                <w:sz w:val="18"/>
                <w:szCs w:val="18"/>
                <w:lang w:val="en-US" w:eastAsia="en-US" w:bidi="ar-SA"/>
              </w:rPr>
              <w:lastRenderedPageBreak/>
              <w:t>25</w:t>
            </w:r>
          </w:p>
        </w:tc>
        <w:tc>
          <w:tcPr>
            <w:tcW w:w="3688" w:type="dxa"/>
            <w:tcBorders>
              <w:top w:val="single" w:sz="4" w:space="0" w:color="auto"/>
              <w:left w:val="single" w:sz="4" w:space="0" w:color="auto"/>
              <w:bottom w:val="single" w:sz="4" w:space="0" w:color="auto"/>
              <w:right w:val="single" w:sz="4" w:space="0" w:color="auto"/>
            </w:tcBorders>
          </w:tcPr>
          <w:p w14:paraId="585D908A" w14:textId="40173A3B" w:rsidR="00751AFE" w:rsidRPr="00A16407" w:rsidRDefault="00751AFE" w:rsidP="00751AFE">
            <w:pPr>
              <w:rPr>
                <w:rFonts w:ascii="GHEA Grapalat" w:hAnsi="GHEA Grapalat"/>
                <w:sz w:val="18"/>
                <w:szCs w:val="18"/>
                <w:lang w:eastAsia="en-US" w:bidi="ar-SA"/>
              </w:rPr>
            </w:pPr>
            <w:r w:rsidRPr="00255FBE">
              <w:t>Полоски для глюкометра /Aku Check Performa тест-полоски на сахар/ N50</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187EDA86" w14:textId="0A9DE457" w:rsidR="00751AFE" w:rsidRPr="00E63AD4" w:rsidRDefault="00751AFE" w:rsidP="00751AFE">
            <w:pPr>
              <w:rPr>
                <w:rFonts w:ascii="GHEA Grapalat" w:hAnsi="GHEA Grapalat" w:cs="Arial"/>
                <w:sz w:val="18"/>
                <w:szCs w:val="18"/>
                <w:lang w:val="en-US" w:bidi="ar-SA"/>
              </w:rPr>
            </w:pPr>
            <w:r w:rsidRPr="002E139C">
              <w:rPr>
                <w:rFonts w:ascii="GHEA Grapalat" w:hAnsi="GHEA Grapalat" w:cs="Arial"/>
                <w:sz w:val="18"/>
                <w:szCs w:val="18"/>
                <w:lang w:val="hy-AM"/>
              </w:rPr>
              <w:t>33211120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591F8BB" w14:textId="5A88A8DC" w:rsidR="00751AFE" w:rsidRPr="00183424" w:rsidRDefault="00751AFE" w:rsidP="00751AFE">
            <w:pPr>
              <w:rPr>
                <w:rFonts w:ascii="GHEA Grapalat" w:hAnsi="GHEA Grapalat" w:cs="Sylfaen"/>
                <w:bCs/>
                <w:sz w:val="22"/>
                <w:szCs w:val="22"/>
                <w:lang w:val="en-US" w:bidi="ar-SA"/>
              </w:rPr>
            </w:pPr>
            <w:r w:rsidRPr="00183424">
              <w:rPr>
                <w:rFonts w:ascii="Sylfaen" w:hAnsi="Sylfaen" w:cs="Sylfaen"/>
                <w:bCs/>
                <w:sz w:val="18"/>
                <w:szCs w:val="18"/>
              </w:rPr>
              <w:t>коробка</w:t>
            </w:r>
          </w:p>
        </w:tc>
        <w:tc>
          <w:tcPr>
            <w:tcW w:w="3686" w:type="dxa"/>
            <w:tcBorders>
              <w:top w:val="single" w:sz="4" w:space="0" w:color="auto"/>
              <w:left w:val="single" w:sz="4" w:space="0" w:color="auto"/>
              <w:bottom w:val="single" w:sz="4" w:space="0" w:color="auto"/>
              <w:right w:val="single" w:sz="4" w:space="0" w:color="auto"/>
            </w:tcBorders>
          </w:tcPr>
          <w:p w14:paraId="396088F5" w14:textId="77777777" w:rsidR="00751AFE" w:rsidRPr="006E07D4" w:rsidRDefault="00751AFE" w:rsidP="00751AFE">
            <w:pPr>
              <w:rPr>
                <w:rFonts w:ascii="GHEA Grapalat" w:hAnsi="GHEA Grapalat"/>
                <w:bCs/>
                <w:sz w:val="16"/>
                <w:szCs w:val="16"/>
                <w:lang w:eastAsia="en-US" w:bidi="ar-SA"/>
              </w:rPr>
            </w:pPr>
            <w:r w:rsidRPr="006E07D4">
              <w:rPr>
                <w:rFonts w:ascii="GHEA Grapalat" w:hAnsi="GHEA Grapalat"/>
                <w:bCs/>
                <w:sz w:val="16"/>
                <w:szCs w:val="16"/>
                <w:lang w:eastAsia="en-US" w:bidi="ar-SA"/>
              </w:rPr>
              <w:t>Качественные размеры купленного предмета - коробка. Безопасность - наличие срока годности на момент поставки Маркировка - наличие фирменного клейма.</w:t>
            </w:r>
          </w:p>
          <w:p w14:paraId="07BFA25C" w14:textId="51A6868A" w:rsidR="00751AFE" w:rsidRPr="00E63AD4" w:rsidRDefault="00751AFE" w:rsidP="00751AFE">
            <w:pPr>
              <w:rPr>
                <w:rFonts w:ascii="GHEA Grapalat" w:hAnsi="GHEA Grapalat" w:cs="Arial"/>
                <w:sz w:val="20"/>
                <w:szCs w:val="20"/>
                <w:lang w:val="hy-AM" w:bidi="ar-SA"/>
              </w:rPr>
            </w:pPr>
            <w:r w:rsidRPr="006E07D4">
              <w:rPr>
                <w:rFonts w:ascii="GHEA Grapalat" w:hAnsi="GHEA Grapalat"/>
                <w:bCs/>
                <w:sz w:val="16"/>
                <w:szCs w:val="16"/>
                <w:lang w:eastAsia="en-US" w:bidi="ar-SA"/>
              </w:rPr>
              <w:t xml:space="preserve">Симптом </w:t>
            </w:r>
            <w:r w:rsidRPr="00AF44D3">
              <w:rPr>
                <w:rFonts w:ascii="GHEA Grapalat" w:hAnsi="GHEA Grapalat"/>
                <w:bCs/>
                <w:sz w:val="16"/>
                <w:szCs w:val="16"/>
                <w:lang w:eastAsia="en-US" w:bidi="ar-SA"/>
              </w:rPr>
              <w:t>/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DC46A87" w14:textId="2F3C7895"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12</w:t>
            </w:r>
          </w:p>
        </w:tc>
        <w:tc>
          <w:tcPr>
            <w:tcW w:w="992" w:type="dxa"/>
            <w:tcBorders>
              <w:bottom w:val="single" w:sz="4" w:space="0" w:color="auto"/>
            </w:tcBorders>
          </w:tcPr>
          <w:p w14:paraId="5337A558" w14:textId="3252135A"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18CEF4D1" w14:textId="6AB7BA73"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5692B337" w14:textId="647421CE"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45B17FB3" w14:textId="77777777" w:rsidTr="00CD3E39">
        <w:trPr>
          <w:trHeight w:val="106"/>
        </w:trPr>
        <w:tc>
          <w:tcPr>
            <w:tcW w:w="566" w:type="dxa"/>
            <w:tcBorders>
              <w:bottom w:val="single" w:sz="4" w:space="0" w:color="auto"/>
            </w:tcBorders>
          </w:tcPr>
          <w:p w14:paraId="6AEDC96B" w14:textId="77777777" w:rsidR="00751AFE" w:rsidRPr="00E63AD4" w:rsidRDefault="00751AFE" w:rsidP="00751AFE">
            <w:pPr>
              <w:rPr>
                <w:rFonts w:ascii="GHEA Grapalat" w:hAnsi="GHEA Grapalat"/>
                <w:sz w:val="18"/>
                <w:szCs w:val="18"/>
                <w:lang w:val="en-US" w:eastAsia="en-US" w:bidi="ar-SA"/>
              </w:rPr>
            </w:pPr>
            <w:r w:rsidRPr="00E63AD4">
              <w:rPr>
                <w:rFonts w:ascii="GHEA Grapalat" w:hAnsi="GHEA Grapalat"/>
                <w:sz w:val="18"/>
                <w:szCs w:val="18"/>
                <w:lang w:val="en-US" w:eastAsia="en-US" w:bidi="ar-SA"/>
              </w:rPr>
              <w:t>26</w:t>
            </w:r>
          </w:p>
        </w:tc>
        <w:tc>
          <w:tcPr>
            <w:tcW w:w="3688" w:type="dxa"/>
            <w:tcBorders>
              <w:top w:val="single" w:sz="4" w:space="0" w:color="auto"/>
              <w:left w:val="single" w:sz="4" w:space="0" w:color="auto"/>
              <w:bottom w:val="single" w:sz="4" w:space="0" w:color="auto"/>
              <w:right w:val="single" w:sz="4" w:space="0" w:color="auto"/>
            </w:tcBorders>
          </w:tcPr>
          <w:p w14:paraId="3F550D2D" w14:textId="699A9719" w:rsidR="00751AFE" w:rsidRPr="00E63AD4" w:rsidRDefault="00751AFE" w:rsidP="00751AFE">
            <w:pPr>
              <w:rPr>
                <w:rFonts w:ascii="GHEA Grapalat" w:hAnsi="GHEA Grapalat"/>
                <w:sz w:val="18"/>
                <w:szCs w:val="18"/>
                <w:lang w:val="en-US" w:eastAsia="en-US" w:bidi="ar-SA"/>
              </w:rPr>
            </w:pPr>
            <w:r w:rsidRPr="00255FBE">
              <w:t>Декарис 50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3CE74234" w14:textId="5F9DC6CC" w:rsidR="00751AFE" w:rsidRPr="00E63AD4" w:rsidRDefault="00751AFE" w:rsidP="00751AFE">
            <w:pPr>
              <w:rPr>
                <w:rFonts w:ascii="GHEA Grapalat" w:hAnsi="GHEA Grapalat" w:cs="Arial"/>
                <w:sz w:val="18"/>
                <w:szCs w:val="18"/>
                <w:lang w:val="en-US" w:bidi="ar-SA"/>
              </w:rPr>
            </w:pPr>
            <w:r>
              <w:rPr>
                <w:rFonts w:ascii="GHEA Grapalat" w:hAnsi="GHEA Grapalat" w:cs="Arial"/>
                <w:sz w:val="18"/>
                <w:szCs w:val="18"/>
              </w:rPr>
              <w:t>33691122</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0EE389FA" w14:textId="5FD4929A" w:rsidR="00751AFE" w:rsidRPr="00E63AD4" w:rsidRDefault="00751AFE" w:rsidP="00751AFE">
            <w:pPr>
              <w:rPr>
                <w:rFonts w:ascii="GHEA Grapalat" w:hAnsi="GHEA Grapalat" w:cs="Arial"/>
                <w:sz w:val="22"/>
                <w:szCs w:val="22"/>
                <w:lang w:val="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4595EA45" w14:textId="77777777" w:rsidR="00751AFE" w:rsidRPr="007A588D" w:rsidRDefault="00751AFE" w:rsidP="00751AFE">
            <w:pPr>
              <w:rPr>
                <w:rFonts w:ascii="GHEA Grapalat" w:hAnsi="GHEA Grapalat"/>
                <w:bCs/>
                <w:sz w:val="16"/>
                <w:szCs w:val="16"/>
                <w:lang w:eastAsia="en-US" w:bidi="ar-SA"/>
              </w:rPr>
            </w:pPr>
            <w:r w:rsidRPr="007A588D">
              <w:rPr>
                <w:rFonts w:ascii="GHEA Grapalat" w:hAnsi="GHEA Grapalat"/>
                <w:bCs/>
                <w:sz w:val="16"/>
                <w:szCs w:val="16"/>
                <w:lang w:eastAsia="en-US" w:bidi="ar-SA"/>
              </w:rPr>
              <w:t>Качественные габариты купленного товара - таблетки: Безопасность</w:t>
            </w:r>
          </w:p>
          <w:p w14:paraId="23492040" w14:textId="77777777" w:rsidR="00751AFE" w:rsidRPr="007A588D" w:rsidRDefault="00751AFE" w:rsidP="00751AFE">
            <w:pPr>
              <w:rPr>
                <w:rFonts w:ascii="GHEA Grapalat" w:hAnsi="GHEA Grapalat"/>
                <w:bCs/>
                <w:sz w:val="16"/>
                <w:szCs w:val="16"/>
                <w:lang w:eastAsia="en-US" w:bidi="ar-SA"/>
              </w:rPr>
            </w:pPr>
            <w:r w:rsidRPr="007A588D">
              <w:rPr>
                <w:rFonts w:ascii="GHEA Grapalat" w:hAnsi="GHEA Grapalat"/>
                <w:bCs/>
                <w:sz w:val="16"/>
                <w:szCs w:val="16"/>
                <w:lang w:eastAsia="en-US" w:bidi="ar-SA"/>
              </w:rPr>
              <w:t>Наличие срока годности на момент доставки</w:t>
            </w:r>
          </w:p>
          <w:p w14:paraId="47670028" w14:textId="77777777" w:rsidR="00751AFE" w:rsidRPr="007A588D" w:rsidRDefault="00751AFE" w:rsidP="00751AFE">
            <w:pPr>
              <w:rPr>
                <w:rFonts w:ascii="GHEA Grapalat" w:hAnsi="GHEA Grapalat"/>
                <w:bCs/>
                <w:sz w:val="16"/>
                <w:szCs w:val="16"/>
                <w:lang w:eastAsia="en-US" w:bidi="ar-SA"/>
              </w:rPr>
            </w:pPr>
            <w:r w:rsidRPr="007A588D">
              <w:rPr>
                <w:rFonts w:ascii="GHEA Grapalat" w:hAnsi="GHEA Grapalat"/>
                <w:bCs/>
                <w:sz w:val="16"/>
                <w:szCs w:val="16"/>
                <w:lang w:eastAsia="en-US" w:bidi="ar-SA"/>
              </w:rPr>
              <w:t>Маркировка - наличие товарного знака.</w:t>
            </w:r>
          </w:p>
          <w:p w14:paraId="5510A8FC" w14:textId="557DCE41" w:rsidR="00751AFE" w:rsidRPr="007A588D" w:rsidRDefault="00751AFE" w:rsidP="00751AFE">
            <w:pPr>
              <w:rPr>
                <w:rFonts w:ascii="GHEA Grapalat" w:hAnsi="GHEA Grapalat" w:cs="Sylfaen"/>
                <w:sz w:val="20"/>
                <w:szCs w:val="20"/>
                <w:lang w:bidi="ar-SA"/>
              </w:rPr>
            </w:pPr>
            <w:r w:rsidRPr="007A588D">
              <w:rPr>
                <w:rFonts w:ascii="GHEA Grapalat" w:hAnsi="GHEA Grapalat"/>
                <w:bCs/>
                <w:sz w:val="16"/>
                <w:szCs w:val="16"/>
                <w:lang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B2FA515" w14:textId="7368E4E0"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20</w:t>
            </w:r>
          </w:p>
        </w:tc>
        <w:tc>
          <w:tcPr>
            <w:tcW w:w="992" w:type="dxa"/>
            <w:tcBorders>
              <w:bottom w:val="single" w:sz="4" w:space="0" w:color="auto"/>
            </w:tcBorders>
          </w:tcPr>
          <w:p w14:paraId="6DDD1927" w14:textId="20E9453B"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561AD731" w14:textId="48FCFEBD"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5EBE4D8A" w14:textId="34254587"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2F9AF0D" w14:textId="77777777" w:rsidTr="00CD3E39">
        <w:trPr>
          <w:trHeight w:val="106"/>
        </w:trPr>
        <w:tc>
          <w:tcPr>
            <w:tcW w:w="566" w:type="dxa"/>
            <w:tcBorders>
              <w:bottom w:val="single" w:sz="4" w:space="0" w:color="auto"/>
            </w:tcBorders>
          </w:tcPr>
          <w:p w14:paraId="457CC454" w14:textId="77777777" w:rsidR="00751AFE" w:rsidRPr="00E63AD4" w:rsidRDefault="00751AFE" w:rsidP="00751AFE">
            <w:pPr>
              <w:rPr>
                <w:rFonts w:ascii="GHEA Grapalat" w:hAnsi="GHEA Grapalat" w:cs="Sylfaen"/>
                <w:sz w:val="18"/>
                <w:szCs w:val="18"/>
                <w:lang w:val="en-US" w:eastAsia="en-US" w:bidi="ar-SA"/>
              </w:rPr>
            </w:pPr>
            <w:r w:rsidRPr="00E63AD4">
              <w:rPr>
                <w:rFonts w:ascii="GHEA Grapalat" w:hAnsi="GHEA Grapalat"/>
                <w:sz w:val="18"/>
                <w:szCs w:val="18"/>
                <w:lang w:val="en-US" w:eastAsia="en-US" w:bidi="ar-SA"/>
              </w:rPr>
              <w:t>27</w:t>
            </w:r>
          </w:p>
        </w:tc>
        <w:tc>
          <w:tcPr>
            <w:tcW w:w="3688" w:type="dxa"/>
            <w:tcBorders>
              <w:top w:val="single" w:sz="4" w:space="0" w:color="auto"/>
              <w:left w:val="single" w:sz="4" w:space="0" w:color="auto"/>
              <w:bottom w:val="single" w:sz="4" w:space="0" w:color="auto"/>
              <w:right w:val="single" w:sz="4" w:space="0" w:color="auto"/>
            </w:tcBorders>
          </w:tcPr>
          <w:p w14:paraId="5E849D3C" w14:textId="1EAB137E" w:rsidR="00751AFE" w:rsidRPr="00E63AD4" w:rsidRDefault="00751AFE" w:rsidP="00751AFE">
            <w:pPr>
              <w:rPr>
                <w:rFonts w:ascii="GHEA Grapalat" w:hAnsi="GHEA Grapalat"/>
                <w:sz w:val="18"/>
                <w:szCs w:val="18"/>
                <w:lang w:val="en-US" w:eastAsia="en-US" w:bidi="ar-SA"/>
              </w:rPr>
            </w:pPr>
            <w:r w:rsidRPr="00255FBE">
              <w:t>Декарис 150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2090F505" w14:textId="05BC7DE7" w:rsidR="00751AFE" w:rsidRPr="00E63AD4" w:rsidRDefault="00751AFE" w:rsidP="00751AFE">
            <w:pPr>
              <w:rPr>
                <w:rFonts w:ascii="GHEA Grapalat" w:hAnsi="GHEA Grapalat"/>
                <w:color w:val="000000"/>
                <w:sz w:val="18"/>
                <w:szCs w:val="18"/>
                <w:lang w:val="en-US" w:eastAsia="en-US" w:bidi="ar-SA"/>
              </w:rPr>
            </w:pPr>
            <w:r>
              <w:rPr>
                <w:rFonts w:ascii="GHEA Grapalat" w:hAnsi="GHEA Grapalat" w:cs="Arial"/>
                <w:sz w:val="18"/>
                <w:szCs w:val="18"/>
              </w:rPr>
              <w:t>33691122</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74147BB5" w14:textId="73941581" w:rsidR="00751AFE" w:rsidRPr="00E63AD4" w:rsidRDefault="00751AFE" w:rsidP="00751AFE">
            <w:pPr>
              <w:rPr>
                <w:rFonts w:ascii="GHEA Grapalat" w:hAnsi="GHEA Grapalat" w:cs="Sylfaen"/>
                <w:sz w:val="22"/>
                <w:szCs w:val="22"/>
                <w:lang w:val="hy-AM"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7A6ED244" w14:textId="77777777" w:rsidR="00751AFE" w:rsidRPr="006E07D4" w:rsidRDefault="00751AFE" w:rsidP="00751AFE">
            <w:pPr>
              <w:rPr>
                <w:rFonts w:ascii="GHEA Grapalat" w:hAnsi="GHEA Grapalat"/>
                <w:bCs/>
                <w:sz w:val="16"/>
                <w:szCs w:val="16"/>
                <w:lang w:val="hy-AM" w:eastAsia="en-US" w:bidi="ar-SA"/>
              </w:rPr>
            </w:pPr>
            <w:r w:rsidRPr="006E07D4">
              <w:rPr>
                <w:rFonts w:ascii="GHEA Grapalat" w:hAnsi="GHEA Grapalat"/>
                <w:bCs/>
                <w:sz w:val="16"/>
                <w:szCs w:val="16"/>
                <w:lang w:val="hy-AM" w:eastAsia="en-US" w:bidi="ar-SA"/>
              </w:rPr>
              <w:t>Качественные габариты купленного товара - таблетки: Безопасность</w:t>
            </w:r>
          </w:p>
          <w:p w14:paraId="088578BC" w14:textId="77777777" w:rsidR="00751AFE" w:rsidRPr="006E07D4" w:rsidRDefault="00751AFE" w:rsidP="00751AFE">
            <w:pPr>
              <w:rPr>
                <w:rFonts w:ascii="GHEA Grapalat" w:hAnsi="GHEA Grapalat"/>
                <w:bCs/>
                <w:sz w:val="16"/>
                <w:szCs w:val="16"/>
                <w:lang w:val="hy-AM" w:eastAsia="en-US" w:bidi="ar-SA"/>
              </w:rPr>
            </w:pPr>
            <w:r w:rsidRPr="006E07D4">
              <w:rPr>
                <w:rFonts w:ascii="GHEA Grapalat" w:hAnsi="GHEA Grapalat"/>
                <w:bCs/>
                <w:sz w:val="16"/>
                <w:szCs w:val="16"/>
                <w:lang w:val="hy-AM" w:eastAsia="en-US" w:bidi="ar-SA"/>
              </w:rPr>
              <w:t>Наличие срока годности на момент доставки</w:t>
            </w:r>
          </w:p>
          <w:p w14:paraId="03758BDB" w14:textId="77777777" w:rsidR="00751AFE" w:rsidRPr="006E07D4" w:rsidRDefault="00751AFE" w:rsidP="00751AFE">
            <w:pPr>
              <w:rPr>
                <w:rFonts w:ascii="GHEA Grapalat" w:hAnsi="GHEA Grapalat"/>
                <w:bCs/>
                <w:sz w:val="16"/>
                <w:szCs w:val="16"/>
                <w:lang w:val="hy-AM" w:eastAsia="en-US" w:bidi="ar-SA"/>
              </w:rPr>
            </w:pPr>
            <w:r w:rsidRPr="006E07D4">
              <w:rPr>
                <w:rFonts w:ascii="GHEA Grapalat" w:hAnsi="GHEA Grapalat"/>
                <w:bCs/>
                <w:sz w:val="16"/>
                <w:szCs w:val="16"/>
                <w:lang w:val="hy-AM" w:eastAsia="en-US" w:bidi="ar-SA"/>
              </w:rPr>
              <w:t>Маркировка - наличие товарного знака.</w:t>
            </w:r>
          </w:p>
          <w:p w14:paraId="552B2059" w14:textId="4F8315F1" w:rsidR="00751AFE" w:rsidRPr="00E63AD4" w:rsidRDefault="00751AFE" w:rsidP="00751AFE">
            <w:pPr>
              <w:rPr>
                <w:rFonts w:ascii="GHEA Grapalat" w:hAnsi="GHEA Grapalat" w:cs="Sylfaen"/>
                <w:sz w:val="20"/>
                <w:szCs w:val="20"/>
                <w:lang w:val="hy-AM" w:bidi="ar-SA"/>
              </w:rPr>
            </w:pPr>
            <w:r w:rsidRPr="006E07D4">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284E260" w14:textId="0B03F5F7"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20</w:t>
            </w:r>
          </w:p>
        </w:tc>
        <w:tc>
          <w:tcPr>
            <w:tcW w:w="992" w:type="dxa"/>
            <w:tcBorders>
              <w:bottom w:val="single" w:sz="4" w:space="0" w:color="auto"/>
            </w:tcBorders>
          </w:tcPr>
          <w:p w14:paraId="6EED7A3A" w14:textId="33AD30BC"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2776FEEE" w14:textId="30D45E26"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1B1EADAE" w14:textId="4BE6E8BC"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70D25A3E" w14:textId="77777777" w:rsidTr="00CD3E39">
        <w:trPr>
          <w:trHeight w:val="106"/>
        </w:trPr>
        <w:tc>
          <w:tcPr>
            <w:tcW w:w="566" w:type="dxa"/>
          </w:tcPr>
          <w:p w14:paraId="3FBD3A19" w14:textId="77777777" w:rsidR="00751AFE" w:rsidRPr="00E63AD4" w:rsidRDefault="00751AFE" w:rsidP="00751AFE">
            <w:pPr>
              <w:rPr>
                <w:rFonts w:ascii="GHEA Grapalat" w:hAnsi="GHEA Grapalat" w:cs="Sylfaen"/>
                <w:sz w:val="18"/>
                <w:szCs w:val="18"/>
                <w:lang w:val="en-US" w:eastAsia="en-US" w:bidi="ar-SA"/>
              </w:rPr>
            </w:pPr>
            <w:r w:rsidRPr="00E63AD4">
              <w:rPr>
                <w:rFonts w:ascii="GHEA Grapalat" w:hAnsi="GHEA Grapalat" w:cs="Sylfaen"/>
                <w:sz w:val="18"/>
                <w:szCs w:val="18"/>
                <w:lang w:val="en-US" w:eastAsia="en-US" w:bidi="ar-SA"/>
              </w:rPr>
              <w:t>28</w:t>
            </w:r>
          </w:p>
        </w:tc>
        <w:tc>
          <w:tcPr>
            <w:tcW w:w="3688" w:type="dxa"/>
            <w:tcBorders>
              <w:top w:val="single" w:sz="4" w:space="0" w:color="auto"/>
              <w:left w:val="single" w:sz="4" w:space="0" w:color="auto"/>
              <w:bottom w:val="single" w:sz="4" w:space="0" w:color="auto"/>
              <w:right w:val="single" w:sz="4" w:space="0" w:color="auto"/>
            </w:tcBorders>
          </w:tcPr>
          <w:p w14:paraId="596AA9A6" w14:textId="33EF75F5" w:rsidR="00751AFE" w:rsidRPr="00E63AD4" w:rsidRDefault="00751AFE" w:rsidP="00751AFE">
            <w:pPr>
              <w:rPr>
                <w:rFonts w:ascii="GHEA Grapalat" w:hAnsi="GHEA Grapalat"/>
                <w:sz w:val="18"/>
                <w:szCs w:val="18"/>
                <w:lang w:val="en-US" w:eastAsia="en-US" w:bidi="ar-SA"/>
              </w:rPr>
            </w:pPr>
            <w:r w:rsidRPr="00255FBE">
              <w:t>Димедрол 1% 1,0</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6BFB2A9B" w14:textId="1AD8A40A" w:rsidR="00751AFE" w:rsidRPr="00E63AD4" w:rsidRDefault="00751AFE" w:rsidP="00751AFE">
            <w:pPr>
              <w:rPr>
                <w:rFonts w:ascii="GHEA Grapalat" w:hAnsi="GHEA Grapalat"/>
                <w:color w:val="000000"/>
                <w:sz w:val="18"/>
                <w:szCs w:val="18"/>
                <w:lang w:val="en-US" w:eastAsia="en-US" w:bidi="ar-SA"/>
              </w:rPr>
            </w:pPr>
            <w:r w:rsidRPr="002E139C">
              <w:rPr>
                <w:rFonts w:ascii="GHEA Grapalat" w:hAnsi="GHEA Grapalat" w:cs="Arial"/>
                <w:sz w:val="18"/>
                <w:szCs w:val="18"/>
              </w:rPr>
              <w:t>33671130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D9E6C54" w14:textId="3EBE389F" w:rsidR="00751AFE" w:rsidRPr="00E63AD4" w:rsidRDefault="00751AFE" w:rsidP="00751AFE">
            <w:pPr>
              <w:rPr>
                <w:rFonts w:ascii="GHEA Grapalat" w:hAnsi="GHEA Grapalat" w:cs="Sylfaen"/>
                <w:sz w:val="22"/>
                <w:szCs w:val="22"/>
                <w:lang w:val="hy-AM" w:bidi="ar-SA"/>
              </w:rPr>
            </w:pPr>
            <w:r w:rsidRPr="00A16407">
              <w:rPr>
                <w:rFonts w:ascii="GHEA Grapalat" w:hAnsi="GHEA Grapalat" w:cs="Sylfaen"/>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62D4C37B" w14:textId="77777777" w:rsidR="00751AFE" w:rsidRPr="00151D91" w:rsidRDefault="00751AFE" w:rsidP="00751AFE">
            <w:pPr>
              <w:rPr>
                <w:rFonts w:ascii="GHEA Grapalat" w:hAnsi="GHEA Grapalat"/>
                <w:bCs/>
                <w:sz w:val="16"/>
                <w:szCs w:val="16"/>
                <w:lang w:eastAsia="en-US" w:bidi="ar-SA"/>
              </w:rPr>
            </w:pPr>
            <w:r w:rsidRPr="00151D91">
              <w:rPr>
                <w:rFonts w:ascii="GHEA Grapalat" w:hAnsi="GHEA Grapalat"/>
                <w:bCs/>
                <w:sz w:val="16"/>
                <w:szCs w:val="16"/>
                <w:lang w:eastAsia="en-US" w:bidi="ar-SA"/>
              </w:rPr>
              <w:t>Качественные габариты приобретаемого товара - флакон или флакон Безопасность - Наличие срока годности на момент доставки.</w:t>
            </w:r>
          </w:p>
          <w:p w14:paraId="18474327" w14:textId="175C33FB" w:rsidR="00751AFE" w:rsidRPr="00E63AD4" w:rsidRDefault="00751AFE" w:rsidP="00751AFE">
            <w:pPr>
              <w:rPr>
                <w:rFonts w:ascii="GHEA Grapalat" w:hAnsi="GHEA Grapalat"/>
                <w:lang w:val="hy-AM" w:eastAsia="en-US" w:bidi="ar-SA"/>
              </w:rPr>
            </w:pPr>
            <w:r w:rsidRPr="00151D91">
              <w:rPr>
                <w:rFonts w:ascii="GHEA Grapalat" w:hAnsi="GHEA Grapalat"/>
                <w:bCs/>
                <w:sz w:val="16"/>
                <w:szCs w:val="16"/>
                <w:lang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0E7E8DE" w14:textId="3C9220AC" w:rsidR="00751AFE" w:rsidRPr="00E63AD4" w:rsidRDefault="00751AFE" w:rsidP="00751AFE">
            <w:pPr>
              <w:spacing w:after="200" w:line="276" w:lineRule="auto"/>
              <w:rPr>
                <w:rFonts w:ascii="GHEA Grapalat" w:hAnsi="GHEA Grapalat"/>
                <w:sz w:val="18"/>
                <w:szCs w:val="18"/>
                <w:lang w:val="en-US" w:eastAsia="en-US" w:bidi="ar-SA"/>
              </w:rPr>
            </w:pPr>
            <w:r>
              <w:rPr>
                <w:rFonts w:ascii="GHEA Grapalat" w:hAnsi="GHEA Grapalat"/>
                <w:sz w:val="18"/>
                <w:szCs w:val="18"/>
                <w:lang w:val="hy-AM"/>
              </w:rPr>
              <w:t>120</w:t>
            </w:r>
          </w:p>
        </w:tc>
        <w:tc>
          <w:tcPr>
            <w:tcW w:w="992" w:type="dxa"/>
          </w:tcPr>
          <w:p w14:paraId="5BDD3AE1" w14:textId="4B683B01" w:rsidR="00751AFE" w:rsidRPr="00E63AD4" w:rsidRDefault="00751AFE" w:rsidP="00751AFE">
            <w:pPr>
              <w:rPr>
                <w:rFonts w:ascii="GHEA Grapalat" w:hAnsi="GHEA Grapalat"/>
                <w:lang w:val="en-US" w:eastAsia="en-US" w:bidi="ar-SA"/>
              </w:rPr>
            </w:pPr>
            <w:r w:rsidRPr="009C2F65">
              <w:rPr>
                <w:rFonts w:ascii="GHEA Grapalat" w:hAnsi="GHEA Grapalat" w:cs="Sylfaen"/>
                <w:sz w:val="16"/>
                <w:szCs w:val="16"/>
                <w:lang w:val="en-US" w:bidi="ar-SA"/>
              </w:rPr>
              <w:t>с. Цовак</w:t>
            </w:r>
          </w:p>
        </w:tc>
        <w:tc>
          <w:tcPr>
            <w:tcW w:w="1276" w:type="dxa"/>
            <w:tcBorders>
              <w:top w:val="single" w:sz="4" w:space="0" w:color="auto"/>
              <w:left w:val="single" w:sz="4" w:space="0" w:color="auto"/>
              <w:bottom w:val="single" w:sz="4" w:space="0" w:color="auto"/>
              <w:right w:val="single" w:sz="4" w:space="0" w:color="auto"/>
            </w:tcBorders>
          </w:tcPr>
          <w:p w14:paraId="5128A65A" w14:textId="2CA19BD3" w:rsidR="00751AFE" w:rsidRPr="00E63AD4" w:rsidRDefault="00751AFE" w:rsidP="00751AFE">
            <w:pPr>
              <w:rPr>
                <w:rFonts w:ascii="GHEA Grapalat" w:hAnsi="GHEA Grapalat"/>
                <w:lang w:eastAsia="en-US" w:bidi="ar-SA"/>
              </w:rPr>
            </w:pPr>
            <w:r w:rsidRPr="006E07D4">
              <w:rPr>
                <w:sz w:val="20"/>
                <w:szCs w:val="20"/>
                <w:lang w:eastAsia="en-US" w:bidi="ar-SA"/>
              </w:rPr>
              <w:t>Это будет указано в контракте.</w:t>
            </w:r>
          </w:p>
        </w:tc>
        <w:tc>
          <w:tcPr>
            <w:tcW w:w="1842" w:type="dxa"/>
          </w:tcPr>
          <w:p w14:paraId="1F829D1E" w14:textId="3A7CBA5C" w:rsidR="00751AFE" w:rsidRPr="00E63AD4" w:rsidRDefault="00751AFE" w:rsidP="00751AFE">
            <w:pPr>
              <w:rPr>
                <w:rFonts w:ascii="GHEA Grapalat" w:hAnsi="GHEA Grapalat"/>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9A30678" w14:textId="77777777" w:rsidTr="00CD3E39">
        <w:trPr>
          <w:trHeight w:val="106"/>
        </w:trPr>
        <w:tc>
          <w:tcPr>
            <w:tcW w:w="566" w:type="dxa"/>
            <w:tcBorders>
              <w:bottom w:val="single" w:sz="4" w:space="0" w:color="auto"/>
            </w:tcBorders>
          </w:tcPr>
          <w:p w14:paraId="13060AEC" w14:textId="4B5F6EA6"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29</w:t>
            </w:r>
          </w:p>
        </w:tc>
        <w:tc>
          <w:tcPr>
            <w:tcW w:w="3688" w:type="dxa"/>
            <w:tcBorders>
              <w:top w:val="single" w:sz="4" w:space="0" w:color="auto"/>
              <w:left w:val="single" w:sz="4" w:space="0" w:color="auto"/>
              <w:bottom w:val="single" w:sz="4" w:space="0" w:color="auto"/>
              <w:right w:val="single" w:sz="4" w:space="0" w:color="auto"/>
            </w:tcBorders>
          </w:tcPr>
          <w:p w14:paraId="69DDC8A3" w14:textId="048D0C01" w:rsidR="00751AFE" w:rsidRPr="006E07D4" w:rsidRDefault="00751AFE" w:rsidP="00751AFE">
            <w:r w:rsidRPr="00255FBE">
              <w:t>Дибазол 1% 1мл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7C670B4C" w14:textId="00BBB1F1"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33621440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8296D01" w14:textId="6C8DE8A0"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37702F28"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084785BA" w14:textId="65CDD364"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AE1D330" w14:textId="0547D5CD"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50</w:t>
            </w:r>
          </w:p>
        </w:tc>
        <w:tc>
          <w:tcPr>
            <w:tcW w:w="992" w:type="dxa"/>
          </w:tcPr>
          <w:p w14:paraId="046FAF22"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B9E64E5" w14:textId="4C0FE3D9"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16919237" w14:textId="2F361D03"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83AC593" w14:textId="77777777" w:rsidTr="00CD3E39">
        <w:trPr>
          <w:trHeight w:val="106"/>
        </w:trPr>
        <w:tc>
          <w:tcPr>
            <w:tcW w:w="566" w:type="dxa"/>
            <w:tcBorders>
              <w:bottom w:val="single" w:sz="4" w:space="0" w:color="auto"/>
            </w:tcBorders>
          </w:tcPr>
          <w:p w14:paraId="466702C5" w14:textId="2724ABBA"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30</w:t>
            </w:r>
          </w:p>
        </w:tc>
        <w:tc>
          <w:tcPr>
            <w:tcW w:w="3688" w:type="dxa"/>
            <w:tcBorders>
              <w:top w:val="single" w:sz="4" w:space="0" w:color="auto"/>
              <w:left w:val="single" w:sz="4" w:space="0" w:color="auto"/>
              <w:bottom w:val="single" w:sz="4" w:space="0" w:color="auto"/>
              <w:right w:val="single" w:sz="4" w:space="0" w:color="auto"/>
            </w:tcBorders>
          </w:tcPr>
          <w:p w14:paraId="78E20BD7" w14:textId="3212273B" w:rsidR="00751AFE" w:rsidRPr="006E07D4" w:rsidRDefault="00751AFE" w:rsidP="00751AFE">
            <w:r w:rsidRPr="00255FBE">
              <w:t>Дибазол 1% 5мл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12ED33DD" w14:textId="6C11E449"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33621440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0EB6965" w14:textId="54698DE0"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1FF95642"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523725CD" w14:textId="3B6EF00D"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28B208B5" w14:textId="047D7815"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30</w:t>
            </w:r>
          </w:p>
        </w:tc>
        <w:tc>
          <w:tcPr>
            <w:tcW w:w="992" w:type="dxa"/>
          </w:tcPr>
          <w:p w14:paraId="5104DC6C"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288FED0" w14:textId="18A4D539"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1CA45AC4" w14:textId="10219DE9"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DB7A77C" w14:textId="77777777" w:rsidTr="00CD3E39">
        <w:trPr>
          <w:trHeight w:val="106"/>
        </w:trPr>
        <w:tc>
          <w:tcPr>
            <w:tcW w:w="566" w:type="dxa"/>
            <w:tcBorders>
              <w:bottom w:val="single" w:sz="4" w:space="0" w:color="auto"/>
            </w:tcBorders>
          </w:tcPr>
          <w:p w14:paraId="65274C47" w14:textId="44DCB4BE"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31</w:t>
            </w:r>
          </w:p>
        </w:tc>
        <w:tc>
          <w:tcPr>
            <w:tcW w:w="3688" w:type="dxa"/>
            <w:tcBorders>
              <w:top w:val="single" w:sz="4" w:space="0" w:color="auto"/>
              <w:left w:val="single" w:sz="4" w:space="0" w:color="auto"/>
              <w:bottom w:val="single" w:sz="4" w:space="0" w:color="auto"/>
              <w:right w:val="single" w:sz="4" w:space="0" w:color="auto"/>
            </w:tcBorders>
          </w:tcPr>
          <w:p w14:paraId="2FA61A4F" w14:textId="7D77C3FE" w:rsidR="00751AFE" w:rsidRPr="006E07D4" w:rsidRDefault="00751AFE" w:rsidP="00751AFE">
            <w:r w:rsidRPr="00255FBE">
              <w:t>Дротаверин 2% 2мл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124C0C5D" w14:textId="2B7063D1" w:rsidR="00751AFE" w:rsidRPr="006E07D4" w:rsidRDefault="00751AFE" w:rsidP="00751AFE">
            <w:pPr>
              <w:rPr>
                <w:rFonts w:ascii="GHEA Grapalat" w:hAnsi="GHEA Grapalat"/>
                <w:color w:val="000000"/>
                <w:sz w:val="18"/>
                <w:szCs w:val="18"/>
              </w:rPr>
            </w:pPr>
            <w:r w:rsidRPr="009466E0">
              <w:rPr>
                <w:rFonts w:ascii="GHEA Grapalat" w:hAnsi="GHEA Grapalat" w:cs="Sylfaen"/>
                <w:sz w:val="18"/>
                <w:szCs w:val="18"/>
              </w:rPr>
              <w:t>33611170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0A830017" w14:textId="381AF8DF"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76CA6098"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5EA71D96" w14:textId="4CE88CBF"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C26FC47" w14:textId="7AB0C424"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25</w:t>
            </w:r>
          </w:p>
        </w:tc>
        <w:tc>
          <w:tcPr>
            <w:tcW w:w="992" w:type="dxa"/>
          </w:tcPr>
          <w:p w14:paraId="0EA90224"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04C3EA76" w14:textId="0694B9F0"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6B065A00" w14:textId="2EC27809"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3E10A955" w14:textId="77777777" w:rsidTr="00CD3E39">
        <w:trPr>
          <w:trHeight w:val="106"/>
        </w:trPr>
        <w:tc>
          <w:tcPr>
            <w:tcW w:w="566" w:type="dxa"/>
            <w:tcBorders>
              <w:bottom w:val="single" w:sz="4" w:space="0" w:color="auto"/>
            </w:tcBorders>
          </w:tcPr>
          <w:p w14:paraId="2740AF4D" w14:textId="620EC360"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32</w:t>
            </w:r>
          </w:p>
        </w:tc>
        <w:tc>
          <w:tcPr>
            <w:tcW w:w="3688" w:type="dxa"/>
            <w:tcBorders>
              <w:top w:val="single" w:sz="4" w:space="0" w:color="auto"/>
              <w:left w:val="single" w:sz="4" w:space="0" w:color="auto"/>
              <w:bottom w:val="single" w:sz="4" w:space="0" w:color="auto"/>
              <w:right w:val="single" w:sz="4" w:space="0" w:color="auto"/>
            </w:tcBorders>
          </w:tcPr>
          <w:p w14:paraId="7791EAF8" w14:textId="76A6E500" w:rsidR="00751AFE" w:rsidRPr="006E07D4" w:rsidRDefault="00751AFE" w:rsidP="00751AFE">
            <w:r w:rsidRPr="00255FBE">
              <w:t>Дексаметазон 4мг/1мл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33F02FAB" w14:textId="760CD77D"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33642210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0618B77" w14:textId="0D3B8CC9"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4285513C"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59300DA0" w14:textId="0F8A4B62"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23879236" w14:textId="3BACE337"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Pr>
          <w:p w14:paraId="2300E85A"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74DE8A27" w14:textId="12ADD194"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1866E29F" w14:textId="5767F8A4"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744AB306" w14:textId="77777777" w:rsidTr="00CD3E39">
        <w:trPr>
          <w:trHeight w:val="106"/>
        </w:trPr>
        <w:tc>
          <w:tcPr>
            <w:tcW w:w="566" w:type="dxa"/>
            <w:tcBorders>
              <w:bottom w:val="single" w:sz="4" w:space="0" w:color="auto"/>
            </w:tcBorders>
          </w:tcPr>
          <w:p w14:paraId="7B63E084" w14:textId="6B6A185B"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33</w:t>
            </w:r>
          </w:p>
        </w:tc>
        <w:tc>
          <w:tcPr>
            <w:tcW w:w="3688" w:type="dxa"/>
            <w:tcBorders>
              <w:top w:val="single" w:sz="4" w:space="0" w:color="auto"/>
              <w:left w:val="single" w:sz="4" w:space="0" w:color="auto"/>
              <w:bottom w:val="single" w:sz="4" w:space="0" w:color="auto"/>
              <w:right w:val="single" w:sz="4" w:space="0" w:color="auto"/>
            </w:tcBorders>
          </w:tcPr>
          <w:p w14:paraId="41A92682" w14:textId="7BAC2968" w:rsidR="00751AFE" w:rsidRPr="006E07D4" w:rsidRDefault="00751AFE" w:rsidP="00751AFE">
            <w:r w:rsidRPr="00255FBE">
              <w:t>Дексаметазон 0,1% 10 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11371B20" w14:textId="3F84F379"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33642210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0A18628F" w14:textId="2C7223BD" w:rsidR="00751AFE" w:rsidRPr="004C6E2E" w:rsidRDefault="00751AFE" w:rsidP="00751AFE">
            <w:pPr>
              <w:rPr>
                <w:rFonts w:ascii="Sylfaen" w:hAnsi="Sylfaen" w:cs="Sylfaen"/>
                <w:sz w:val="22"/>
                <w:szCs w:val="22"/>
                <w:lang w:eastAsia="en-US" w:bidi="ar-SA"/>
              </w:rPr>
            </w:pPr>
            <w:r w:rsidRPr="00183424">
              <w:rPr>
                <w:rFonts w:ascii="GHEA Grapalat" w:hAnsi="GHEA Grapalat" w:cs="Sylfaen"/>
                <w:sz w:val="18"/>
                <w:szCs w:val="18"/>
              </w:rPr>
              <w:t>коробка</w:t>
            </w:r>
          </w:p>
        </w:tc>
        <w:tc>
          <w:tcPr>
            <w:tcW w:w="3686" w:type="dxa"/>
            <w:tcBorders>
              <w:top w:val="single" w:sz="4" w:space="0" w:color="auto"/>
              <w:left w:val="single" w:sz="4" w:space="0" w:color="auto"/>
              <w:bottom w:val="single" w:sz="4" w:space="0" w:color="auto"/>
              <w:right w:val="single" w:sz="4" w:space="0" w:color="auto"/>
            </w:tcBorders>
          </w:tcPr>
          <w:p w14:paraId="020A9AC3" w14:textId="77777777" w:rsidR="00751AFE" w:rsidRPr="00183424"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Качественные габариты приобретаемого товара - коробка Безопасность - Наличие срока годности на момент доставки.</w:t>
            </w:r>
          </w:p>
          <w:p w14:paraId="6489C9CF" w14:textId="6BDFDEEA" w:rsidR="00751AFE" w:rsidRPr="00151D91"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50FFD71" w14:textId="6BB22132"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w:t>
            </w:r>
            <w:r w:rsidRPr="002E139C">
              <w:rPr>
                <w:rFonts w:ascii="GHEA Grapalat" w:hAnsi="GHEA Grapalat"/>
                <w:sz w:val="18"/>
                <w:szCs w:val="18"/>
              </w:rPr>
              <w:t>0</w:t>
            </w:r>
          </w:p>
        </w:tc>
        <w:tc>
          <w:tcPr>
            <w:tcW w:w="992" w:type="dxa"/>
          </w:tcPr>
          <w:p w14:paraId="217A9977"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775E33A8" w14:textId="314DE6BE"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73F0B488" w14:textId="74857E89"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53D4FC64" w14:textId="77777777" w:rsidTr="00CD3E39">
        <w:trPr>
          <w:trHeight w:val="106"/>
        </w:trPr>
        <w:tc>
          <w:tcPr>
            <w:tcW w:w="566" w:type="dxa"/>
            <w:tcBorders>
              <w:bottom w:val="single" w:sz="4" w:space="0" w:color="auto"/>
            </w:tcBorders>
          </w:tcPr>
          <w:p w14:paraId="3286948E" w14:textId="60355D22"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34</w:t>
            </w:r>
          </w:p>
        </w:tc>
        <w:tc>
          <w:tcPr>
            <w:tcW w:w="3688" w:type="dxa"/>
            <w:tcBorders>
              <w:top w:val="single" w:sz="4" w:space="0" w:color="auto"/>
              <w:left w:val="single" w:sz="4" w:space="0" w:color="auto"/>
              <w:bottom w:val="single" w:sz="4" w:space="0" w:color="auto"/>
              <w:right w:val="single" w:sz="4" w:space="0" w:color="auto"/>
            </w:tcBorders>
          </w:tcPr>
          <w:p w14:paraId="6FFDE892" w14:textId="16BD7717" w:rsidR="00751AFE" w:rsidRPr="006E07D4" w:rsidRDefault="00751AFE" w:rsidP="00751AFE">
            <w:r w:rsidRPr="00255FBE">
              <w:t>Диклак 75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7AD012D6" w14:textId="6435E9BC"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33621720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B6F87DE" w14:textId="0A26E9C1"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78CC5783"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52463D77"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6BB0E840"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lastRenderedPageBreak/>
              <w:t>Маркировка - наличие товарного знака.</w:t>
            </w:r>
          </w:p>
          <w:p w14:paraId="20BC0753" w14:textId="7CCAE046"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871AD0D" w14:textId="2A29718A"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lastRenderedPageBreak/>
              <w:t>1000</w:t>
            </w:r>
          </w:p>
        </w:tc>
        <w:tc>
          <w:tcPr>
            <w:tcW w:w="992" w:type="dxa"/>
          </w:tcPr>
          <w:p w14:paraId="6C08CAE0"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285BD695" w14:textId="1499E7E9"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6643D87C" w14:textId="7AFB7553"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w:t>
            </w:r>
            <w:r w:rsidRPr="009508B8">
              <w:rPr>
                <w:rFonts w:ascii="GHEA Grapalat" w:hAnsi="GHEA Grapalat"/>
                <w:sz w:val="16"/>
                <w:szCs w:val="16"/>
                <w:lang w:eastAsia="en-US" w:bidi="ar-SA"/>
              </w:rPr>
              <w:lastRenderedPageBreak/>
              <w:t>4</w:t>
            </w:r>
          </w:p>
        </w:tc>
      </w:tr>
      <w:tr w:rsidR="00751AFE" w:rsidRPr="00E63AD4" w14:paraId="33EB67B3" w14:textId="77777777" w:rsidTr="00CD3E39">
        <w:trPr>
          <w:trHeight w:val="106"/>
        </w:trPr>
        <w:tc>
          <w:tcPr>
            <w:tcW w:w="566" w:type="dxa"/>
            <w:tcBorders>
              <w:bottom w:val="single" w:sz="4" w:space="0" w:color="auto"/>
            </w:tcBorders>
          </w:tcPr>
          <w:p w14:paraId="3544C585" w14:textId="7A42C7C6"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lastRenderedPageBreak/>
              <w:t>35</w:t>
            </w:r>
          </w:p>
        </w:tc>
        <w:tc>
          <w:tcPr>
            <w:tcW w:w="3688" w:type="dxa"/>
            <w:tcBorders>
              <w:top w:val="single" w:sz="4" w:space="0" w:color="auto"/>
              <w:left w:val="single" w:sz="4" w:space="0" w:color="auto"/>
              <w:bottom w:val="single" w:sz="4" w:space="0" w:color="auto"/>
              <w:right w:val="single" w:sz="4" w:space="0" w:color="auto"/>
            </w:tcBorders>
          </w:tcPr>
          <w:p w14:paraId="2A5A4587" w14:textId="7D8E6E04" w:rsidR="00751AFE" w:rsidRPr="006E07D4" w:rsidRDefault="00751AFE" w:rsidP="00751AFE">
            <w:r w:rsidRPr="00255FBE">
              <w:t>Диклофенак в мазь10 мг  30г</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642A0716" w14:textId="64277903" w:rsidR="00751AFE" w:rsidRPr="006E07D4" w:rsidRDefault="00751AFE" w:rsidP="00751AFE">
            <w:pPr>
              <w:rPr>
                <w:rFonts w:ascii="GHEA Grapalat" w:hAnsi="GHEA Grapalat"/>
                <w:color w:val="000000"/>
                <w:sz w:val="18"/>
                <w:szCs w:val="18"/>
              </w:rPr>
            </w:pPr>
            <w:r w:rsidRPr="004A3299">
              <w:rPr>
                <w:rFonts w:ascii="GHEA Grapalat" w:hAnsi="GHEA Grapalat"/>
                <w:color w:val="000000"/>
                <w:sz w:val="18"/>
                <w:szCs w:val="18"/>
              </w:rPr>
              <w:t>33631310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B5EB5ED" w14:textId="075485CA" w:rsidR="00751AFE" w:rsidRPr="004C6E2E" w:rsidRDefault="00751AFE" w:rsidP="00751AFE">
            <w:pPr>
              <w:rPr>
                <w:rFonts w:ascii="Sylfaen" w:hAnsi="Sylfaen" w:cs="Sylfaen"/>
                <w:sz w:val="22"/>
                <w:szCs w:val="22"/>
                <w:lang w:eastAsia="en-US" w:bidi="ar-SA"/>
              </w:rPr>
            </w:pPr>
            <w:r w:rsidRPr="00377BEB">
              <w:rPr>
                <w:rFonts w:ascii="GHEA Grapalat" w:hAnsi="GHEA Grapalat" w:cs="Sylfaen"/>
                <w:sz w:val="18"/>
                <w:szCs w:val="18"/>
                <w:lang w:val="hy-AM"/>
              </w:rPr>
              <w:t>коробка</w:t>
            </w:r>
          </w:p>
        </w:tc>
        <w:tc>
          <w:tcPr>
            <w:tcW w:w="3686" w:type="dxa"/>
            <w:tcBorders>
              <w:top w:val="single" w:sz="4" w:space="0" w:color="auto"/>
              <w:left w:val="single" w:sz="4" w:space="0" w:color="auto"/>
              <w:bottom w:val="single" w:sz="4" w:space="0" w:color="auto"/>
              <w:right w:val="single" w:sz="4" w:space="0" w:color="auto"/>
            </w:tcBorders>
          </w:tcPr>
          <w:p w14:paraId="63FBFC75" w14:textId="77777777" w:rsidR="00751AFE" w:rsidRPr="00183424"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Качественные габариты приобретаемого товара - коробка Безопасность - Наличие срока годности на момент доставки.</w:t>
            </w:r>
          </w:p>
          <w:p w14:paraId="3B762442" w14:textId="551101AC" w:rsidR="00751AFE" w:rsidRPr="00151D91"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E59C5AD" w14:textId="6E58F48E"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30</w:t>
            </w:r>
          </w:p>
        </w:tc>
        <w:tc>
          <w:tcPr>
            <w:tcW w:w="992" w:type="dxa"/>
          </w:tcPr>
          <w:p w14:paraId="1501658D"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71A194AE" w14:textId="6F6283CC"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5ED1DBD5" w14:textId="39076A65"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7EAE901A" w14:textId="77777777" w:rsidTr="00CD3E39">
        <w:trPr>
          <w:trHeight w:val="106"/>
        </w:trPr>
        <w:tc>
          <w:tcPr>
            <w:tcW w:w="566" w:type="dxa"/>
            <w:tcBorders>
              <w:bottom w:val="single" w:sz="4" w:space="0" w:color="auto"/>
            </w:tcBorders>
          </w:tcPr>
          <w:p w14:paraId="6280638D" w14:textId="6EF702BE"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36</w:t>
            </w:r>
          </w:p>
        </w:tc>
        <w:tc>
          <w:tcPr>
            <w:tcW w:w="3688" w:type="dxa"/>
            <w:tcBorders>
              <w:top w:val="single" w:sz="4" w:space="0" w:color="auto"/>
              <w:left w:val="single" w:sz="4" w:space="0" w:color="auto"/>
              <w:bottom w:val="single" w:sz="4" w:space="0" w:color="auto"/>
              <w:right w:val="single" w:sz="4" w:space="0" w:color="auto"/>
            </w:tcBorders>
          </w:tcPr>
          <w:p w14:paraId="7277FDBF" w14:textId="5C1F864A" w:rsidR="00751AFE" w:rsidRPr="006E07D4" w:rsidRDefault="00751AFE" w:rsidP="00751AFE">
            <w:r w:rsidRPr="00255FBE">
              <w:t>Диклофенак 75мг/3мл</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004E8D50" w14:textId="78F3355D" w:rsidR="00751AFE" w:rsidRPr="006E07D4" w:rsidRDefault="00751AFE" w:rsidP="00751AFE">
            <w:pPr>
              <w:rPr>
                <w:rFonts w:ascii="GHEA Grapalat" w:hAnsi="GHEA Grapalat"/>
                <w:color w:val="000000"/>
                <w:sz w:val="18"/>
                <w:szCs w:val="18"/>
              </w:rPr>
            </w:pPr>
            <w:r w:rsidRPr="002E139C">
              <w:rPr>
                <w:rFonts w:ascii="GHEA Grapalat" w:hAnsi="GHEA Grapalat"/>
                <w:color w:val="000000"/>
                <w:sz w:val="18"/>
                <w:szCs w:val="18"/>
              </w:rPr>
              <w:t>33632130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08FF287" w14:textId="7D7B8FD6"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09557540"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0D58154A" w14:textId="2E7FBE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7357D7F" w14:textId="669233D1"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250</w:t>
            </w:r>
          </w:p>
        </w:tc>
        <w:tc>
          <w:tcPr>
            <w:tcW w:w="992" w:type="dxa"/>
          </w:tcPr>
          <w:p w14:paraId="2A1C1ACC"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133CDDA7" w14:textId="3167251E"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21100578" w14:textId="72D90CCA"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3F995D41" w14:textId="77777777" w:rsidTr="00CD3E39">
        <w:trPr>
          <w:trHeight w:val="106"/>
        </w:trPr>
        <w:tc>
          <w:tcPr>
            <w:tcW w:w="566" w:type="dxa"/>
            <w:tcBorders>
              <w:bottom w:val="single" w:sz="4" w:space="0" w:color="auto"/>
            </w:tcBorders>
          </w:tcPr>
          <w:p w14:paraId="26AF9FBD" w14:textId="15313121"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37</w:t>
            </w:r>
          </w:p>
        </w:tc>
        <w:tc>
          <w:tcPr>
            <w:tcW w:w="3688" w:type="dxa"/>
            <w:tcBorders>
              <w:top w:val="single" w:sz="4" w:space="0" w:color="auto"/>
              <w:left w:val="single" w:sz="4" w:space="0" w:color="auto"/>
              <w:bottom w:val="single" w:sz="4" w:space="0" w:color="auto"/>
              <w:right w:val="single" w:sz="4" w:space="0" w:color="auto"/>
            </w:tcBorders>
          </w:tcPr>
          <w:p w14:paraId="3A8FDD38" w14:textId="406FA205" w:rsidR="00751AFE" w:rsidRPr="006E07D4" w:rsidRDefault="00751AFE" w:rsidP="00751AFE">
            <w:r w:rsidRPr="00255FBE">
              <w:t>Доксициклин 100 мг</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3C2672BA" w14:textId="00C24BBC" w:rsidR="00751AFE" w:rsidRPr="006E07D4" w:rsidRDefault="00751AFE" w:rsidP="00751AFE">
            <w:pPr>
              <w:rPr>
                <w:rFonts w:ascii="GHEA Grapalat" w:hAnsi="GHEA Grapalat"/>
                <w:color w:val="000000"/>
                <w:sz w:val="18"/>
                <w:szCs w:val="18"/>
              </w:rPr>
            </w:pPr>
            <w:r w:rsidRPr="004A3299">
              <w:rPr>
                <w:rFonts w:ascii="GHEA Grapalat" w:hAnsi="GHEA Grapalat" w:cs="Arial"/>
                <w:sz w:val="18"/>
                <w:szCs w:val="18"/>
              </w:rPr>
              <w:t>33651127</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A0C2B0E" w14:textId="280ACB6C"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3996869A"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5EB685D4"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1B390596"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2FDC77A0" w14:textId="759810B9"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7E6102A" w14:textId="1380BBE5"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50</w:t>
            </w:r>
          </w:p>
        </w:tc>
        <w:tc>
          <w:tcPr>
            <w:tcW w:w="992" w:type="dxa"/>
          </w:tcPr>
          <w:p w14:paraId="1006E956"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7432460E" w14:textId="5D07BB0D"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7B681AB" w14:textId="43239777"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13B557B0" w14:textId="77777777" w:rsidTr="00CD3E39">
        <w:trPr>
          <w:trHeight w:val="106"/>
        </w:trPr>
        <w:tc>
          <w:tcPr>
            <w:tcW w:w="566" w:type="dxa"/>
            <w:tcBorders>
              <w:bottom w:val="single" w:sz="4" w:space="0" w:color="auto"/>
            </w:tcBorders>
          </w:tcPr>
          <w:p w14:paraId="240C592D" w14:textId="1B368D71"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38</w:t>
            </w:r>
          </w:p>
        </w:tc>
        <w:tc>
          <w:tcPr>
            <w:tcW w:w="3688" w:type="dxa"/>
            <w:tcBorders>
              <w:top w:val="single" w:sz="4" w:space="0" w:color="auto"/>
              <w:left w:val="single" w:sz="4" w:space="0" w:color="auto"/>
              <w:bottom w:val="single" w:sz="4" w:space="0" w:color="auto"/>
              <w:right w:val="single" w:sz="4" w:space="0" w:color="auto"/>
            </w:tcBorders>
          </w:tcPr>
          <w:p w14:paraId="08C5DB5C" w14:textId="15A76B31" w:rsidR="00751AFE" w:rsidRPr="006E07D4" w:rsidRDefault="00751AFE" w:rsidP="00751AFE">
            <w:r w:rsidRPr="00255FBE">
              <w:t>Эналаприл 20 мг</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297CFAE4" w14:textId="07F29027" w:rsidR="00751AFE" w:rsidRPr="006E07D4" w:rsidRDefault="00751AFE" w:rsidP="00751AFE">
            <w:pPr>
              <w:rPr>
                <w:rFonts w:ascii="GHEA Grapalat" w:hAnsi="GHEA Grapalat"/>
                <w:color w:val="000000"/>
                <w:sz w:val="18"/>
                <w:szCs w:val="18"/>
              </w:rPr>
            </w:pPr>
            <w:r w:rsidRPr="004A3299">
              <w:rPr>
                <w:rFonts w:ascii="GHEA Grapalat" w:hAnsi="GHEA Grapalat" w:cs="Arial"/>
                <w:sz w:val="18"/>
                <w:szCs w:val="18"/>
              </w:rPr>
              <w:t>33621760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3AB1C596" w14:textId="3D3A8F01"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184A9509"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00443458"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5398BEAD"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50F5CD47" w14:textId="25D7E138"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0D10912" w14:textId="58D46C2D"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500</w:t>
            </w:r>
          </w:p>
        </w:tc>
        <w:tc>
          <w:tcPr>
            <w:tcW w:w="992" w:type="dxa"/>
          </w:tcPr>
          <w:p w14:paraId="6E5596B5"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64838D2C" w14:textId="0C9FC2AF"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25CBBA43" w14:textId="2987871E"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438BF536" w14:textId="77777777" w:rsidTr="00CD3E39">
        <w:trPr>
          <w:trHeight w:val="106"/>
        </w:trPr>
        <w:tc>
          <w:tcPr>
            <w:tcW w:w="566" w:type="dxa"/>
            <w:tcBorders>
              <w:bottom w:val="single" w:sz="4" w:space="0" w:color="auto"/>
            </w:tcBorders>
          </w:tcPr>
          <w:p w14:paraId="6BEBEC34" w14:textId="16DCE259"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39</w:t>
            </w:r>
          </w:p>
        </w:tc>
        <w:tc>
          <w:tcPr>
            <w:tcW w:w="3688" w:type="dxa"/>
            <w:tcBorders>
              <w:top w:val="single" w:sz="4" w:space="0" w:color="auto"/>
              <w:left w:val="single" w:sz="4" w:space="0" w:color="auto"/>
              <w:bottom w:val="single" w:sz="4" w:space="0" w:color="auto"/>
              <w:right w:val="single" w:sz="4" w:space="0" w:color="auto"/>
            </w:tcBorders>
          </w:tcPr>
          <w:p w14:paraId="54D16A05" w14:textId="52C7F451" w:rsidR="00751AFE" w:rsidRPr="006E07D4" w:rsidRDefault="00751AFE" w:rsidP="00751AFE">
            <w:r w:rsidRPr="00255FBE">
              <w:t>Эуфиллин 0,15г</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00DD27A6" w14:textId="7197EE02"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lang w:val="hy-AM"/>
              </w:rPr>
              <w:t>33671114</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3F46B903" w14:textId="73918E47"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72789B72"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17F04C31"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78A7BD4D"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17347A4A" w14:textId="56163A71"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34431CA" w14:textId="7FDCABE4"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Pr>
          <w:p w14:paraId="7A36E21A"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268D09D7" w14:textId="67FC68B2"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0BBF4377" w14:textId="651BCC88"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7FB9E907" w14:textId="77777777" w:rsidTr="00CD3E39">
        <w:trPr>
          <w:trHeight w:val="106"/>
        </w:trPr>
        <w:tc>
          <w:tcPr>
            <w:tcW w:w="566" w:type="dxa"/>
            <w:tcBorders>
              <w:bottom w:val="single" w:sz="4" w:space="0" w:color="auto"/>
            </w:tcBorders>
          </w:tcPr>
          <w:p w14:paraId="103029BB" w14:textId="32E42FF3"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40</w:t>
            </w:r>
          </w:p>
        </w:tc>
        <w:tc>
          <w:tcPr>
            <w:tcW w:w="3688" w:type="dxa"/>
            <w:tcBorders>
              <w:top w:val="single" w:sz="4" w:space="0" w:color="auto"/>
              <w:left w:val="single" w:sz="4" w:space="0" w:color="auto"/>
              <w:bottom w:val="single" w:sz="4" w:space="0" w:color="auto"/>
              <w:right w:val="single" w:sz="4" w:space="0" w:color="auto"/>
            </w:tcBorders>
          </w:tcPr>
          <w:p w14:paraId="22BD91C0" w14:textId="5BF4A622" w:rsidR="00751AFE" w:rsidRPr="006E07D4" w:rsidRDefault="00751AFE" w:rsidP="00751AFE">
            <w:r w:rsidRPr="00255FBE">
              <w:t>Эуфиллин 2,4 % 5,0</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5D8D29AC" w14:textId="55E26F7B"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lang w:val="hy-AM"/>
              </w:rPr>
              <w:t>33671114</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0B848ACC" w14:textId="23D09B2E"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57C507E8"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76CD6961" w14:textId="3CCD2B85"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150B40F" w14:textId="5EDD4909"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20</w:t>
            </w:r>
          </w:p>
        </w:tc>
        <w:tc>
          <w:tcPr>
            <w:tcW w:w="992" w:type="dxa"/>
          </w:tcPr>
          <w:p w14:paraId="50188D2C"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58ECB623" w14:textId="59496C8C"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0C143ECD" w14:textId="02EF2B54"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EBB9354" w14:textId="77777777" w:rsidTr="00CD3E39">
        <w:trPr>
          <w:trHeight w:val="106"/>
        </w:trPr>
        <w:tc>
          <w:tcPr>
            <w:tcW w:w="566" w:type="dxa"/>
            <w:tcBorders>
              <w:bottom w:val="single" w:sz="4" w:space="0" w:color="auto"/>
            </w:tcBorders>
          </w:tcPr>
          <w:p w14:paraId="7D5A9670" w14:textId="771038EB" w:rsidR="00751AFE" w:rsidRPr="004C6E2E" w:rsidRDefault="00751AFE" w:rsidP="00751AFE">
            <w:pPr>
              <w:rPr>
                <w:rFonts w:ascii="GHEA Grapalat" w:hAnsi="GHEA Grapalat" w:cs="Sylfaen"/>
                <w:sz w:val="18"/>
                <w:szCs w:val="18"/>
                <w:lang w:eastAsia="en-US" w:bidi="ar-SA"/>
              </w:rPr>
            </w:pPr>
            <w:r>
              <w:rPr>
                <w:rFonts w:ascii="GHEA Grapalat" w:hAnsi="GHEA Grapalat" w:cs="Sylfaen"/>
                <w:color w:val="000000"/>
                <w:sz w:val="18"/>
                <w:szCs w:val="18"/>
                <w:lang w:val="hy-AM"/>
              </w:rPr>
              <w:t>41</w:t>
            </w:r>
          </w:p>
        </w:tc>
        <w:tc>
          <w:tcPr>
            <w:tcW w:w="3688" w:type="dxa"/>
            <w:tcBorders>
              <w:top w:val="single" w:sz="4" w:space="0" w:color="auto"/>
              <w:left w:val="single" w:sz="4" w:space="0" w:color="auto"/>
              <w:bottom w:val="single" w:sz="4" w:space="0" w:color="auto"/>
              <w:right w:val="single" w:sz="4" w:space="0" w:color="auto"/>
            </w:tcBorders>
          </w:tcPr>
          <w:p w14:paraId="174A4E16" w14:textId="539656F8" w:rsidR="00751AFE" w:rsidRPr="006E07D4" w:rsidRDefault="00751AFE" w:rsidP="00751AFE">
            <w:r w:rsidRPr="0056274A">
              <w:t>Адреналин /адреналин/ 1,82мг/мл 1мг/мл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18A25E2A" w14:textId="09488E8F" w:rsidR="00751AFE" w:rsidRPr="006E07D4" w:rsidRDefault="00751AFE" w:rsidP="00751AFE">
            <w:pPr>
              <w:rPr>
                <w:rFonts w:ascii="GHEA Grapalat" w:hAnsi="GHEA Grapalat"/>
                <w:color w:val="000000"/>
                <w:sz w:val="18"/>
                <w:szCs w:val="18"/>
              </w:rPr>
            </w:pPr>
            <w:r w:rsidRPr="00810733">
              <w:rPr>
                <w:rFonts w:ascii="GHEA Grapalat" w:hAnsi="GHEA Grapalat" w:cs="Sylfaen"/>
                <w:sz w:val="18"/>
                <w:szCs w:val="18"/>
              </w:rPr>
              <w:t>33621290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8031F44" w14:textId="1C17DE8B"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флакон</w:t>
            </w:r>
          </w:p>
        </w:tc>
        <w:tc>
          <w:tcPr>
            <w:tcW w:w="3686" w:type="dxa"/>
            <w:tcBorders>
              <w:top w:val="single" w:sz="4" w:space="0" w:color="auto"/>
              <w:left w:val="single" w:sz="4" w:space="0" w:color="auto"/>
              <w:bottom w:val="single" w:sz="4" w:space="0" w:color="auto"/>
              <w:right w:val="single" w:sz="4" w:space="0" w:color="auto"/>
            </w:tcBorders>
          </w:tcPr>
          <w:p w14:paraId="04A4B5C0"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1AD33B69" w14:textId="3DDD4BFC"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49AFE77" w14:textId="5C99F9E7"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w:t>
            </w:r>
          </w:p>
        </w:tc>
        <w:tc>
          <w:tcPr>
            <w:tcW w:w="992" w:type="dxa"/>
          </w:tcPr>
          <w:p w14:paraId="3920F479"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04F863F" w14:textId="70D628AC"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5DDF2E2" w14:textId="28DA344C"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3BDDEAAE" w14:textId="77777777" w:rsidTr="00CD3E39">
        <w:trPr>
          <w:trHeight w:val="106"/>
        </w:trPr>
        <w:tc>
          <w:tcPr>
            <w:tcW w:w="566" w:type="dxa"/>
            <w:tcBorders>
              <w:bottom w:val="single" w:sz="4" w:space="0" w:color="auto"/>
            </w:tcBorders>
          </w:tcPr>
          <w:p w14:paraId="0CA8AA4A" w14:textId="44647FB0" w:rsidR="00751AFE" w:rsidRPr="004C6E2E" w:rsidRDefault="00751AFE" w:rsidP="00751AFE">
            <w:pPr>
              <w:rPr>
                <w:rFonts w:ascii="GHEA Grapalat" w:hAnsi="GHEA Grapalat" w:cs="Sylfaen"/>
                <w:sz w:val="18"/>
                <w:szCs w:val="18"/>
                <w:lang w:eastAsia="en-US" w:bidi="ar-SA"/>
              </w:rPr>
            </w:pPr>
            <w:r>
              <w:rPr>
                <w:rFonts w:ascii="GHEA Grapalat" w:hAnsi="GHEA Grapalat" w:cs="Sylfaen"/>
                <w:color w:val="000000"/>
                <w:sz w:val="18"/>
                <w:szCs w:val="18"/>
                <w:lang w:val="hy-AM"/>
              </w:rPr>
              <w:t>42</w:t>
            </w:r>
          </w:p>
        </w:tc>
        <w:tc>
          <w:tcPr>
            <w:tcW w:w="3688" w:type="dxa"/>
            <w:tcBorders>
              <w:top w:val="single" w:sz="4" w:space="0" w:color="auto"/>
              <w:left w:val="single" w:sz="4" w:space="0" w:color="auto"/>
              <w:bottom w:val="single" w:sz="4" w:space="0" w:color="auto"/>
              <w:right w:val="single" w:sz="4" w:space="0" w:color="auto"/>
            </w:tcBorders>
          </w:tcPr>
          <w:p w14:paraId="3D99A217" w14:textId="49934228" w:rsidR="00751AFE" w:rsidRPr="006E07D4" w:rsidRDefault="00751AFE" w:rsidP="00751AFE">
            <w:r w:rsidRPr="0056274A">
              <w:t>Лента ЭКГ 80мм*30м</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49EC1197" w14:textId="52DDB1CA" w:rsidR="00751AFE" w:rsidRPr="006E07D4" w:rsidRDefault="00751AFE" w:rsidP="00751AFE">
            <w:pPr>
              <w:rPr>
                <w:rFonts w:ascii="GHEA Grapalat" w:hAnsi="GHEA Grapalat"/>
                <w:color w:val="000000"/>
                <w:sz w:val="18"/>
                <w:szCs w:val="18"/>
              </w:rPr>
            </w:pPr>
            <w:r w:rsidRPr="0094033F">
              <w:rPr>
                <w:rFonts w:ascii="GHEA Grapalat" w:hAnsi="GHEA Grapalat" w:cs="Arial"/>
                <w:sz w:val="18"/>
                <w:szCs w:val="18"/>
              </w:rPr>
              <w:t>31651200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006BA168" w14:textId="46E4C07D" w:rsidR="00751AFE" w:rsidRPr="004C6E2E" w:rsidRDefault="00751AFE" w:rsidP="00751AFE">
            <w:pPr>
              <w:rPr>
                <w:rFonts w:ascii="Sylfaen" w:hAnsi="Sylfaen" w:cs="Sylfaen"/>
                <w:sz w:val="22"/>
                <w:szCs w:val="22"/>
                <w:lang w:eastAsia="en-US" w:bidi="ar-SA"/>
              </w:rPr>
            </w:pPr>
            <w:r w:rsidRPr="00377BEB">
              <w:rPr>
                <w:rFonts w:ascii="GHEA Grapalat" w:hAnsi="GHEA Grapalat" w:cs="Arial"/>
                <w:sz w:val="18"/>
                <w:szCs w:val="18"/>
                <w:lang w:val="hy-AM"/>
              </w:rPr>
              <w:t>шт.</w:t>
            </w:r>
          </w:p>
        </w:tc>
        <w:tc>
          <w:tcPr>
            <w:tcW w:w="3686" w:type="dxa"/>
            <w:tcBorders>
              <w:top w:val="single" w:sz="4" w:space="0" w:color="auto"/>
              <w:left w:val="single" w:sz="4" w:space="0" w:color="auto"/>
              <w:bottom w:val="single" w:sz="4" w:space="0" w:color="auto"/>
              <w:right w:val="single" w:sz="4" w:space="0" w:color="auto"/>
            </w:tcBorders>
          </w:tcPr>
          <w:p w14:paraId="27A733B8" w14:textId="77777777" w:rsidR="00751AFE" w:rsidRPr="00377BEB" w:rsidRDefault="00751AFE" w:rsidP="00751AFE">
            <w:pPr>
              <w:rPr>
                <w:rFonts w:ascii="GHEA Grapalat" w:hAnsi="GHEA Grapalat"/>
                <w:bCs/>
                <w:sz w:val="16"/>
                <w:szCs w:val="16"/>
                <w:lang w:val="hy-AM" w:eastAsia="en-US" w:bidi="ar-SA"/>
              </w:rPr>
            </w:pPr>
            <w:r w:rsidRPr="00377BEB">
              <w:rPr>
                <w:rFonts w:ascii="GHEA Grapalat" w:hAnsi="GHEA Grapalat"/>
                <w:bCs/>
                <w:sz w:val="16"/>
                <w:szCs w:val="16"/>
                <w:lang w:val="hy-AM" w:eastAsia="en-US" w:bidi="ar-SA"/>
              </w:rPr>
              <w:t>Качественные размеры предмета покупки – бумаги. Безопасность</w:t>
            </w:r>
          </w:p>
          <w:p w14:paraId="5477E31F" w14:textId="77777777" w:rsidR="00751AFE" w:rsidRPr="00377BEB" w:rsidRDefault="00751AFE" w:rsidP="00751AFE">
            <w:pPr>
              <w:rPr>
                <w:rFonts w:ascii="GHEA Grapalat" w:hAnsi="GHEA Grapalat"/>
                <w:bCs/>
                <w:sz w:val="16"/>
                <w:szCs w:val="16"/>
                <w:lang w:val="hy-AM" w:eastAsia="en-US" w:bidi="ar-SA"/>
              </w:rPr>
            </w:pPr>
            <w:r w:rsidRPr="00377BEB">
              <w:rPr>
                <w:rFonts w:ascii="GHEA Grapalat" w:hAnsi="GHEA Grapalat"/>
                <w:bCs/>
                <w:sz w:val="16"/>
                <w:szCs w:val="16"/>
                <w:lang w:val="hy-AM" w:eastAsia="en-US" w:bidi="ar-SA"/>
              </w:rPr>
              <w:t>Наличие срока годности на момент доставки</w:t>
            </w:r>
          </w:p>
          <w:p w14:paraId="16510ED4" w14:textId="77777777" w:rsidR="00751AFE" w:rsidRPr="00377BEB" w:rsidRDefault="00751AFE" w:rsidP="00751AFE">
            <w:pPr>
              <w:rPr>
                <w:rFonts w:ascii="GHEA Grapalat" w:hAnsi="GHEA Grapalat"/>
                <w:bCs/>
                <w:sz w:val="16"/>
                <w:szCs w:val="16"/>
                <w:lang w:val="hy-AM" w:eastAsia="en-US" w:bidi="ar-SA"/>
              </w:rPr>
            </w:pPr>
            <w:r w:rsidRPr="00377BEB">
              <w:rPr>
                <w:rFonts w:ascii="GHEA Grapalat" w:hAnsi="GHEA Grapalat"/>
                <w:bCs/>
                <w:sz w:val="16"/>
                <w:szCs w:val="16"/>
                <w:lang w:val="hy-AM" w:eastAsia="en-US" w:bidi="ar-SA"/>
              </w:rPr>
              <w:t>Обозначение – наличие товарного знака.</w:t>
            </w:r>
          </w:p>
          <w:p w14:paraId="3C1BB433" w14:textId="3EB2AA71" w:rsidR="00751AFE" w:rsidRPr="00151D91" w:rsidRDefault="00751AFE" w:rsidP="00751AFE">
            <w:pPr>
              <w:rPr>
                <w:rFonts w:ascii="GHEA Grapalat" w:hAnsi="GHEA Grapalat"/>
                <w:bCs/>
                <w:sz w:val="16"/>
                <w:szCs w:val="16"/>
                <w:lang w:val="hy-AM" w:eastAsia="en-US" w:bidi="ar-SA"/>
              </w:rPr>
            </w:pPr>
            <w:r w:rsidRPr="00377BEB">
              <w:rPr>
                <w:rFonts w:ascii="GHEA Grapalat" w:hAnsi="GHEA Grapalat"/>
                <w:bCs/>
                <w:sz w:val="16"/>
                <w:szCs w:val="16"/>
                <w:lang w:val="hy-AM" w:eastAsia="en-US" w:bidi="ar-SA"/>
              </w:rPr>
              <w:t>Условные знаки /боится влаги/</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DDCE2D2" w14:textId="31F66731"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5</w:t>
            </w:r>
          </w:p>
        </w:tc>
        <w:tc>
          <w:tcPr>
            <w:tcW w:w="992" w:type="dxa"/>
          </w:tcPr>
          <w:p w14:paraId="6DF64C82"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1CE1F63D" w14:textId="62E34B50"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23B041ED" w14:textId="7EFCA0A2"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55A74ED9" w14:textId="77777777" w:rsidTr="00CD3E39">
        <w:trPr>
          <w:trHeight w:val="106"/>
        </w:trPr>
        <w:tc>
          <w:tcPr>
            <w:tcW w:w="566" w:type="dxa"/>
            <w:tcBorders>
              <w:bottom w:val="single" w:sz="4" w:space="0" w:color="auto"/>
            </w:tcBorders>
          </w:tcPr>
          <w:p w14:paraId="73DA94F0" w14:textId="5E836791" w:rsidR="00751AFE" w:rsidRPr="004C6E2E" w:rsidRDefault="00751AFE" w:rsidP="00751AFE">
            <w:pPr>
              <w:rPr>
                <w:rFonts w:ascii="GHEA Grapalat" w:hAnsi="GHEA Grapalat" w:cs="Sylfaen"/>
                <w:sz w:val="18"/>
                <w:szCs w:val="18"/>
                <w:lang w:eastAsia="en-US" w:bidi="ar-SA"/>
              </w:rPr>
            </w:pPr>
            <w:r>
              <w:rPr>
                <w:rFonts w:ascii="GHEA Grapalat" w:hAnsi="GHEA Grapalat" w:cs="Sylfaen"/>
                <w:color w:val="000000"/>
                <w:sz w:val="18"/>
                <w:szCs w:val="18"/>
                <w:lang w:val="hy-AM"/>
              </w:rPr>
              <w:t>43</w:t>
            </w:r>
          </w:p>
        </w:tc>
        <w:tc>
          <w:tcPr>
            <w:tcW w:w="3688" w:type="dxa"/>
            <w:tcBorders>
              <w:top w:val="single" w:sz="4" w:space="0" w:color="auto"/>
              <w:left w:val="single" w:sz="4" w:space="0" w:color="auto"/>
              <w:bottom w:val="single" w:sz="4" w:space="0" w:color="auto"/>
              <w:right w:val="single" w:sz="4" w:space="0" w:color="auto"/>
            </w:tcBorders>
          </w:tcPr>
          <w:p w14:paraId="2390BA31" w14:textId="315DDF1C" w:rsidR="00751AFE" w:rsidRPr="006E07D4" w:rsidRDefault="00751AFE" w:rsidP="00751AFE">
            <w:r w:rsidRPr="0056274A">
              <w:t>Дистиллированная вода</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0243BF26" w14:textId="2A646066" w:rsidR="00751AFE" w:rsidRPr="006E07D4" w:rsidRDefault="00751AFE" w:rsidP="00751AFE">
            <w:pPr>
              <w:rPr>
                <w:rFonts w:ascii="GHEA Grapalat" w:hAnsi="GHEA Grapalat"/>
                <w:color w:val="000000"/>
                <w:sz w:val="18"/>
                <w:szCs w:val="18"/>
              </w:rPr>
            </w:pPr>
            <w:r w:rsidRPr="00A607C5">
              <w:rPr>
                <w:rFonts w:ascii="GHEA Grapalat" w:hAnsi="GHEA Grapalat" w:cs="Arial"/>
                <w:sz w:val="18"/>
                <w:szCs w:val="18"/>
              </w:rPr>
              <w:t>33691133</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C08C402" w14:textId="6B5C8F8D" w:rsidR="00751AFE" w:rsidRPr="004C6E2E" w:rsidRDefault="00751AFE" w:rsidP="00751AFE">
            <w:pPr>
              <w:rPr>
                <w:rFonts w:ascii="Sylfaen" w:hAnsi="Sylfaen" w:cs="Sylfaen"/>
                <w:sz w:val="22"/>
                <w:szCs w:val="22"/>
                <w:lang w:eastAsia="en-US" w:bidi="ar-SA"/>
              </w:rPr>
            </w:pPr>
            <w:r w:rsidRPr="00A16407">
              <w:rPr>
                <w:rFonts w:ascii="GHEA Grapalat" w:hAnsi="GHEA Grapalat" w:cs="Arial"/>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03A1C0F7"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77546B33" w14:textId="6F746991"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CA178A3" w14:textId="69FBE285"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500</w:t>
            </w:r>
          </w:p>
        </w:tc>
        <w:tc>
          <w:tcPr>
            <w:tcW w:w="992" w:type="dxa"/>
          </w:tcPr>
          <w:p w14:paraId="599E01D2"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1DB8B1D4" w14:textId="44CD2D94"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518AD201" w14:textId="169A760A"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1926BC52" w14:textId="77777777" w:rsidTr="00CD3E39">
        <w:trPr>
          <w:trHeight w:val="106"/>
        </w:trPr>
        <w:tc>
          <w:tcPr>
            <w:tcW w:w="566" w:type="dxa"/>
            <w:tcBorders>
              <w:bottom w:val="single" w:sz="4" w:space="0" w:color="auto"/>
            </w:tcBorders>
          </w:tcPr>
          <w:p w14:paraId="02FFA48D" w14:textId="7228FD57" w:rsidR="00751AFE" w:rsidRPr="004C6E2E" w:rsidRDefault="00751AFE" w:rsidP="00751AFE">
            <w:pPr>
              <w:rPr>
                <w:rFonts w:ascii="GHEA Grapalat" w:hAnsi="GHEA Grapalat" w:cs="Sylfaen"/>
                <w:sz w:val="18"/>
                <w:szCs w:val="18"/>
                <w:lang w:eastAsia="en-US" w:bidi="ar-SA"/>
              </w:rPr>
            </w:pPr>
            <w:r>
              <w:rPr>
                <w:rFonts w:ascii="GHEA Grapalat" w:hAnsi="GHEA Grapalat" w:cs="Sylfaen"/>
                <w:color w:val="000000"/>
                <w:sz w:val="18"/>
                <w:szCs w:val="18"/>
                <w:lang w:val="hy-AM"/>
              </w:rPr>
              <w:t>44</w:t>
            </w:r>
          </w:p>
        </w:tc>
        <w:tc>
          <w:tcPr>
            <w:tcW w:w="3688" w:type="dxa"/>
            <w:tcBorders>
              <w:top w:val="single" w:sz="4" w:space="0" w:color="auto"/>
              <w:left w:val="single" w:sz="4" w:space="0" w:color="auto"/>
              <w:bottom w:val="single" w:sz="4" w:space="0" w:color="auto"/>
              <w:right w:val="single" w:sz="4" w:space="0" w:color="auto"/>
            </w:tcBorders>
          </w:tcPr>
          <w:p w14:paraId="24585A9D" w14:textId="79450232" w:rsidR="00751AFE" w:rsidRPr="006E07D4" w:rsidRDefault="00751AFE" w:rsidP="00751AFE">
            <w:r w:rsidRPr="006E07D4">
              <w:t>Ибупрофен 200 мг/5 мл/мл</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6C990503" w14:textId="231D7425"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33631290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45623BFA" w14:textId="2CAA52EA"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04955210"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6F79E083"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lastRenderedPageBreak/>
              <w:t>Наличие срока годности на момент доставки</w:t>
            </w:r>
          </w:p>
          <w:p w14:paraId="31A70457"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64A3B145" w14:textId="6F5E5618"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6D4A0E5" w14:textId="238E0D8D"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lastRenderedPageBreak/>
              <w:t>1000</w:t>
            </w:r>
          </w:p>
        </w:tc>
        <w:tc>
          <w:tcPr>
            <w:tcW w:w="992" w:type="dxa"/>
          </w:tcPr>
          <w:p w14:paraId="562D628F"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262ADB0C" w14:textId="0E5A67BA" w:rsidR="00751AFE" w:rsidRPr="006E07D4" w:rsidRDefault="00751AFE" w:rsidP="00751AFE">
            <w:pPr>
              <w:rPr>
                <w:sz w:val="20"/>
                <w:szCs w:val="20"/>
                <w:lang w:eastAsia="en-US" w:bidi="ar-SA"/>
              </w:rPr>
            </w:pPr>
            <w:r w:rsidRPr="00D96C27">
              <w:rPr>
                <w:sz w:val="20"/>
                <w:szCs w:val="20"/>
                <w:lang w:eastAsia="en-US" w:bidi="ar-SA"/>
              </w:rPr>
              <w:t xml:space="preserve">Это будет указано в </w:t>
            </w:r>
            <w:r w:rsidRPr="00D96C27">
              <w:rPr>
                <w:sz w:val="20"/>
                <w:szCs w:val="20"/>
                <w:lang w:eastAsia="en-US" w:bidi="ar-SA"/>
              </w:rPr>
              <w:lastRenderedPageBreak/>
              <w:t>контракте.</w:t>
            </w:r>
          </w:p>
        </w:tc>
        <w:tc>
          <w:tcPr>
            <w:tcW w:w="1842" w:type="dxa"/>
          </w:tcPr>
          <w:p w14:paraId="55221FB1" w14:textId="5FD3B273" w:rsidR="00751AFE" w:rsidRPr="006E07D4" w:rsidRDefault="00751AFE" w:rsidP="00751AFE">
            <w:pPr>
              <w:rPr>
                <w:sz w:val="20"/>
                <w:szCs w:val="20"/>
                <w:lang w:eastAsia="en-US" w:bidi="ar-SA"/>
              </w:rPr>
            </w:pPr>
            <w:r w:rsidRPr="009508B8">
              <w:rPr>
                <w:sz w:val="20"/>
                <w:szCs w:val="20"/>
                <w:lang w:eastAsia="en-US" w:bidi="ar-SA"/>
              </w:rPr>
              <w:lastRenderedPageBreak/>
              <w:t xml:space="preserve">Это будет указано в </w:t>
            </w:r>
            <w:r w:rsidRPr="009508B8">
              <w:rPr>
                <w:sz w:val="20"/>
                <w:szCs w:val="20"/>
                <w:lang w:eastAsia="en-US" w:bidi="ar-SA"/>
              </w:rPr>
              <w:lastRenderedPageBreak/>
              <w:t>контракте.</w:t>
            </w:r>
            <w:r w:rsidRPr="009508B8">
              <w:rPr>
                <w:rFonts w:ascii="GHEA Grapalat" w:hAnsi="GHEA Grapalat"/>
                <w:sz w:val="16"/>
                <w:szCs w:val="16"/>
                <w:lang w:eastAsia="en-US" w:bidi="ar-SA"/>
              </w:rPr>
              <w:t>25,12,2024</w:t>
            </w:r>
          </w:p>
        </w:tc>
      </w:tr>
      <w:tr w:rsidR="00751AFE" w:rsidRPr="00E63AD4" w14:paraId="23B72496" w14:textId="77777777" w:rsidTr="00CD3E39">
        <w:trPr>
          <w:trHeight w:val="106"/>
        </w:trPr>
        <w:tc>
          <w:tcPr>
            <w:tcW w:w="566" w:type="dxa"/>
            <w:tcBorders>
              <w:bottom w:val="single" w:sz="4" w:space="0" w:color="auto"/>
            </w:tcBorders>
          </w:tcPr>
          <w:p w14:paraId="4A80DD26" w14:textId="298BE061" w:rsidR="00751AFE" w:rsidRPr="004C6E2E" w:rsidRDefault="00751AFE" w:rsidP="00751AFE">
            <w:pPr>
              <w:rPr>
                <w:rFonts w:ascii="GHEA Grapalat" w:hAnsi="GHEA Grapalat" w:cs="Sylfaen"/>
                <w:sz w:val="18"/>
                <w:szCs w:val="18"/>
                <w:lang w:eastAsia="en-US" w:bidi="ar-SA"/>
              </w:rPr>
            </w:pPr>
            <w:r>
              <w:rPr>
                <w:rFonts w:ascii="GHEA Grapalat" w:hAnsi="GHEA Grapalat" w:cs="Sylfaen"/>
                <w:color w:val="000000"/>
                <w:sz w:val="18"/>
                <w:szCs w:val="18"/>
                <w:lang w:val="hy-AM"/>
              </w:rPr>
              <w:lastRenderedPageBreak/>
              <w:t>45</w:t>
            </w:r>
          </w:p>
        </w:tc>
        <w:tc>
          <w:tcPr>
            <w:tcW w:w="3688" w:type="dxa"/>
            <w:tcBorders>
              <w:top w:val="single" w:sz="4" w:space="0" w:color="auto"/>
              <w:left w:val="single" w:sz="4" w:space="0" w:color="auto"/>
              <w:bottom w:val="single" w:sz="4" w:space="0" w:color="auto"/>
              <w:right w:val="single" w:sz="4" w:space="0" w:color="auto"/>
            </w:tcBorders>
          </w:tcPr>
          <w:p w14:paraId="4CB0C728" w14:textId="67722DE0" w:rsidR="00751AFE" w:rsidRPr="006E07D4" w:rsidRDefault="00751AFE" w:rsidP="00751AFE">
            <w:r w:rsidRPr="006E07D4">
              <w:t>Ибупрофен 200 мг</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34D526E5" w14:textId="04A5CD94"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33631290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7041DF1A" w14:textId="70EC30F5"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240C7219"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0C81E687"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6E757A6B"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2A18E654" w14:textId="2BE64F9C"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848DDFD" w14:textId="7C8BB559"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1000</w:t>
            </w:r>
          </w:p>
        </w:tc>
        <w:tc>
          <w:tcPr>
            <w:tcW w:w="992" w:type="dxa"/>
          </w:tcPr>
          <w:p w14:paraId="3E78F29A"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0FFC08F" w14:textId="3D49FFB2"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2E8AF3C9" w14:textId="461810CC"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7946D454" w14:textId="77777777" w:rsidTr="00CD3E39">
        <w:trPr>
          <w:trHeight w:val="106"/>
        </w:trPr>
        <w:tc>
          <w:tcPr>
            <w:tcW w:w="566" w:type="dxa"/>
            <w:tcBorders>
              <w:bottom w:val="single" w:sz="4" w:space="0" w:color="auto"/>
            </w:tcBorders>
          </w:tcPr>
          <w:p w14:paraId="2E6E04BE" w14:textId="762BA0C2" w:rsidR="00751AFE" w:rsidRPr="004C6E2E" w:rsidRDefault="00751AFE" w:rsidP="00751AFE">
            <w:pPr>
              <w:rPr>
                <w:rFonts w:ascii="GHEA Grapalat" w:hAnsi="GHEA Grapalat" w:cs="Sylfaen"/>
                <w:sz w:val="18"/>
                <w:szCs w:val="18"/>
                <w:lang w:eastAsia="en-US" w:bidi="ar-SA"/>
              </w:rPr>
            </w:pPr>
            <w:r>
              <w:rPr>
                <w:rFonts w:ascii="GHEA Grapalat" w:hAnsi="GHEA Grapalat" w:cs="Sylfaen"/>
                <w:color w:val="000000"/>
                <w:sz w:val="18"/>
                <w:szCs w:val="18"/>
                <w:lang w:val="hy-AM"/>
              </w:rPr>
              <w:t>46</w:t>
            </w:r>
          </w:p>
        </w:tc>
        <w:tc>
          <w:tcPr>
            <w:tcW w:w="3688" w:type="dxa"/>
            <w:tcBorders>
              <w:top w:val="single" w:sz="4" w:space="0" w:color="auto"/>
              <w:left w:val="single" w:sz="4" w:space="0" w:color="auto"/>
              <w:bottom w:val="single" w:sz="4" w:space="0" w:color="auto"/>
              <w:right w:val="single" w:sz="4" w:space="0" w:color="auto"/>
            </w:tcBorders>
          </w:tcPr>
          <w:p w14:paraId="4DB8C2D1" w14:textId="2256D201" w:rsidR="00751AFE" w:rsidRPr="006E07D4" w:rsidRDefault="00751AFE" w:rsidP="00751AFE">
            <w:r w:rsidRPr="006E07D4">
              <w:t>Ибупрофен 400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4416A4F1" w14:textId="2694C3DA"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33631290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3C2834C" w14:textId="67D1C7CE"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бутылка</w:t>
            </w:r>
          </w:p>
        </w:tc>
        <w:tc>
          <w:tcPr>
            <w:tcW w:w="3686" w:type="dxa"/>
            <w:tcBorders>
              <w:top w:val="single" w:sz="4" w:space="0" w:color="auto"/>
              <w:left w:val="single" w:sz="4" w:space="0" w:color="auto"/>
              <w:bottom w:val="single" w:sz="4" w:space="0" w:color="auto"/>
              <w:right w:val="single" w:sz="4" w:space="0" w:color="auto"/>
            </w:tcBorders>
          </w:tcPr>
          <w:p w14:paraId="4CA8EAEB"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4833DAF8" w14:textId="074924E6"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8642634" w14:textId="52C0976F"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80</w:t>
            </w:r>
          </w:p>
        </w:tc>
        <w:tc>
          <w:tcPr>
            <w:tcW w:w="992" w:type="dxa"/>
          </w:tcPr>
          <w:p w14:paraId="051A3EA9"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5AE27B7C" w14:textId="5AE3212F"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3DA836B0" w14:textId="28E6C6F1"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4F50CAD7" w14:textId="77777777" w:rsidTr="00CD3E39">
        <w:trPr>
          <w:trHeight w:val="106"/>
        </w:trPr>
        <w:tc>
          <w:tcPr>
            <w:tcW w:w="566" w:type="dxa"/>
            <w:tcBorders>
              <w:bottom w:val="single" w:sz="4" w:space="0" w:color="auto"/>
            </w:tcBorders>
          </w:tcPr>
          <w:p w14:paraId="3307A843" w14:textId="02C3232C"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47</w:t>
            </w:r>
          </w:p>
        </w:tc>
        <w:tc>
          <w:tcPr>
            <w:tcW w:w="3688" w:type="dxa"/>
            <w:tcBorders>
              <w:top w:val="single" w:sz="4" w:space="0" w:color="auto"/>
              <w:left w:val="single" w:sz="4" w:space="0" w:color="auto"/>
              <w:bottom w:val="single" w:sz="4" w:space="0" w:color="auto"/>
              <w:right w:val="single" w:sz="4" w:space="0" w:color="auto"/>
            </w:tcBorders>
          </w:tcPr>
          <w:p w14:paraId="47CEF013" w14:textId="77C32BDA" w:rsidR="00751AFE" w:rsidRPr="006E07D4" w:rsidRDefault="00751AFE" w:rsidP="00751AFE">
            <w:r w:rsidRPr="0056274A">
              <w:t>Лидокаин 20 мг/мл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68DCEBA8" w14:textId="549E7F08"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33661116</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E49754D" w14:textId="4BAF65AA"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24A4BE58"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6326130A" w14:textId="5F26F355"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6B56171" w14:textId="27E28C6C" w:rsidR="00751AFE" w:rsidRDefault="00751AFE" w:rsidP="00751AFE">
            <w:pPr>
              <w:spacing w:after="200" w:line="276" w:lineRule="auto"/>
              <w:rPr>
                <w:rFonts w:ascii="GHEA Grapalat" w:hAnsi="GHEA Grapalat"/>
                <w:sz w:val="18"/>
                <w:szCs w:val="18"/>
              </w:rPr>
            </w:pPr>
            <w:r w:rsidRPr="002E139C">
              <w:rPr>
                <w:rFonts w:ascii="GHEA Grapalat" w:hAnsi="GHEA Grapalat"/>
                <w:sz w:val="18"/>
                <w:szCs w:val="18"/>
              </w:rPr>
              <w:t>50</w:t>
            </w:r>
          </w:p>
        </w:tc>
        <w:tc>
          <w:tcPr>
            <w:tcW w:w="992" w:type="dxa"/>
          </w:tcPr>
          <w:p w14:paraId="3767FABA"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2B0A80C5" w14:textId="567CF9E4"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CFADF2E" w14:textId="75F7F5A1"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D9D191D" w14:textId="77777777" w:rsidTr="00CD3E39">
        <w:trPr>
          <w:trHeight w:val="106"/>
        </w:trPr>
        <w:tc>
          <w:tcPr>
            <w:tcW w:w="566" w:type="dxa"/>
            <w:tcBorders>
              <w:bottom w:val="single" w:sz="4" w:space="0" w:color="auto"/>
            </w:tcBorders>
          </w:tcPr>
          <w:p w14:paraId="4015814D" w14:textId="132909A8"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48</w:t>
            </w:r>
          </w:p>
        </w:tc>
        <w:tc>
          <w:tcPr>
            <w:tcW w:w="3688" w:type="dxa"/>
            <w:tcBorders>
              <w:top w:val="single" w:sz="4" w:space="0" w:color="auto"/>
              <w:left w:val="single" w:sz="4" w:space="0" w:color="auto"/>
              <w:bottom w:val="single" w:sz="4" w:space="0" w:color="auto"/>
              <w:right w:val="single" w:sz="4" w:space="0" w:color="auto"/>
            </w:tcBorders>
          </w:tcPr>
          <w:p w14:paraId="140E40F7" w14:textId="157652F1" w:rsidR="00751AFE" w:rsidRPr="006E07D4" w:rsidRDefault="00751AFE" w:rsidP="00751AFE">
            <w:r w:rsidRPr="0056274A">
              <w:t>лейкопластир</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01DEFCFB" w14:textId="3BE9F0EB" w:rsidR="00751AFE" w:rsidRPr="006E07D4" w:rsidRDefault="00751AFE" w:rsidP="00751AFE">
            <w:pPr>
              <w:rPr>
                <w:rFonts w:ascii="GHEA Grapalat" w:hAnsi="GHEA Grapalat"/>
                <w:color w:val="000000"/>
                <w:sz w:val="18"/>
                <w:szCs w:val="18"/>
              </w:rPr>
            </w:pPr>
            <w:r w:rsidRPr="00B5337E">
              <w:rPr>
                <w:rFonts w:ascii="GHEA Grapalat" w:hAnsi="GHEA Grapalat" w:cs="Sylfaen"/>
                <w:sz w:val="18"/>
                <w:szCs w:val="18"/>
              </w:rPr>
              <w:t>33141112</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629BD3F7" w14:textId="31BE11FA" w:rsidR="00751AFE" w:rsidRPr="004C6E2E" w:rsidRDefault="00751AFE" w:rsidP="00751AFE">
            <w:pPr>
              <w:rPr>
                <w:rFonts w:ascii="Sylfaen" w:hAnsi="Sylfaen" w:cs="Sylfaen"/>
                <w:sz w:val="22"/>
                <w:szCs w:val="22"/>
                <w:lang w:eastAsia="en-US" w:bidi="ar-SA"/>
              </w:rPr>
            </w:pPr>
            <w:r w:rsidRPr="00377BEB">
              <w:rPr>
                <w:rFonts w:ascii="GHEA Grapalat" w:hAnsi="GHEA Grapalat" w:cs="Sylfaen"/>
                <w:sz w:val="18"/>
                <w:szCs w:val="18"/>
                <w:lang w:val="hy-AM"/>
              </w:rPr>
              <w:t>шт.</w:t>
            </w:r>
          </w:p>
        </w:tc>
        <w:tc>
          <w:tcPr>
            <w:tcW w:w="3686" w:type="dxa"/>
            <w:tcBorders>
              <w:top w:val="single" w:sz="4" w:space="0" w:color="auto"/>
              <w:left w:val="single" w:sz="4" w:space="0" w:color="auto"/>
              <w:bottom w:val="single" w:sz="4" w:space="0" w:color="auto"/>
              <w:right w:val="single" w:sz="4" w:space="0" w:color="auto"/>
            </w:tcBorders>
          </w:tcPr>
          <w:p w14:paraId="5445BE44" w14:textId="77777777" w:rsidR="00751AFE" w:rsidRPr="00377BEB" w:rsidRDefault="00751AFE" w:rsidP="00751AFE">
            <w:pPr>
              <w:rPr>
                <w:rFonts w:ascii="GHEA Grapalat" w:hAnsi="GHEA Grapalat"/>
                <w:bCs/>
                <w:sz w:val="16"/>
                <w:szCs w:val="16"/>
                <w:lang w:val="hy-AM" w:eastAsia="en-US" w:bidi="ar-SA"/>
              </w:rPr>
            </w:pPr>
            <w:r w:rsidRPr="00377BEB">
              <w:rPr>
                <w:rFonts w:ascii="GHEA Grapalat" w:hAnsi="GHEA Grapalat"/>
                <w:bCs/>
                <w:sz w:val="16"/>
                <w:szCs w:val="16"/>
                <w:lang w:val="hy-AM" w:eastAsia="en-US" w:bidi="ar-SA"/>
              </w:rPr>
              <w:t>Качественные размеры покупаемого предмета – шт. Безопасность – наличие срока годности на момент поставки Обозначение – наличие товарного знака.</w:t>
            </w:r>
          </w:p>
          <w:p w14:paraId="0F1FA013" w14:textId="12A12586" w:rsidR="00751AFE" w:rsidRPr="00151D91" w:rsidRDefault="00751AFE" w:rsidP="00751AFE">
            <w:pPr>
              <w:rPr>
                <w:rFonts w:ascii="GHEA Grapalat" w:hAnsi="GHEA Grapalat"/>
                <w:bCs/>
                <w:sz w:val="16"/>
                <w:szCs w:val="16"/>
                <w:lang w:val="hy-AM" w:eastAsia="en-US" w:bidi="ar-SA"/>
              </w:rPr>
            </w:pPr>
            <w:r w:rsidRPr="00377BEB">
              <w:rPr>
                <w:rFonts w:ascii="GHEA Grapalat" w:hAnsi="GHEA Grapalat"/>
                <w:bCs/>
                <w:sz w:val="16"/>
                <w:szCs w:val="16"/>
                <w:lang w:val="hy-AM" w:eastAsia="en-US" w:bidi="ar-SA"/>
              </w:rPr>
              <w:t>Условные знаки /боится влаги/</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B4CAE40" w14:textId="46E3A177"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w:t>
            </w:r>
          </w:p>
        </w:tc>
        <w:tc>
          <w:tcPr>
            <w:tcW w:w="992" w:type="dxa"/>
          </w:tcPr>
          <w:p w14:paraId="57C5B3AD"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568AD94D" w14:textId="138B764C"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27BF3691" w14:textId="73BB0337"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796264C8" w14:textId="77777777" w:rsidTr="00CD3E39">
        <w:trPr>
          <w:trHeight w:val="106"/>
        </w:trPr>
        <w:tc>
          <w:tcPr>
            <w:tcW w:w="566" w:type="dxa"/>
            <w:tcBorders>
              <w:bottom w:val="single" w:sz="4" w:space="0" w:color="auto"/>
            </w:tcBorders>
          </w:tcPr>
          <w:p w14:paraId="12CE57B2" w14:textId="28642E21" w:rsidR="00751AFE" w:rsidRPr="004C6E2E" w:rsidRDefault="00751AFE" w:rsidP="00751AFE">
            <w:pPr>
              <w:rPr>
                <w:rFonts w:ascii="GHEA Grapalat" w:hAnsi="GHEA Grapalat" w:cs="Sylfaen"/>
                <w:sz w:val="18"/>
                <w:szCs w:val="18"/>
                <w:lang w:eastAsia="en-US" w:bidi="ar-SA"/>
              </w:rPr>
            </w:pPr>
            <w:r>
              <w:rPr>
                <w:rFonts w:ascii="GHEA Grapalat" w:hAnsi="GHEA Grapalat" w:cs="Sylfaen"/>
                <w:color w:val="000000"/>
                <w:sz w:val="18"/>
                <w:szCs w:val="18"/>
                <w:lang w:val="hy-AM"/>
              </w:rPr>
              <w:t>49</w:t>
            </w:r>
          </w:p>
        </w:tc>
        <w:tc>
          <w:tcPr>
            <w:tcW w:w="3688" w:type="dxa"/>
            <w:tcBorders>
              <w:top w:val="single" w:sz="4" w:space="0" w:color="auto"/>
              <w:left w:val="single" w:sz="4" w:space="0" w:color="auto"/>
              <w:bottom w:val="single" w:sz="4" w:space="0" w:color="auto"/>
              <w:right w:val="single" w:sz="4" w:space="0" w:color="auto"/>
            </w:tcBorders>
          </w:tcPr>
          <w:p w14:paraId="11070A5A" w14:textId="7758AE0E" w:rsidR="00751AFE" w:rsidRPr="006E07D4" w:rsidRDefault="00751AFE" w:rsidP="00751AFE">
            <w:r w:rsidRPr="0056274A">
              <w:t>Лоперамид 2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5624EB7F" w14:textId="6F72C056" w:rsidR="00751AFE" w:rsidRPr="006E07D4" w:rsidRDefault="00751AFE" w:rsidP="00751AFE">
            <w:pPr>
              <w:rPr>
                <w:rFonts w:ascii="GHEA Grapalat" w:hAnsi="GHEA Grapalat"/>
                <w:color w:val="000000"/>
                <w:sz w:val="18"/>
                <w:szCs w:val="18"/>
              </w:rPr>
            </w:pPr>
            <w:r w:rsidRPr="009466E0">
              <w:rPr>
                <w:rFonts w:ascii="GHEA Grapalat" w:hAnsi="GHEA Grapalat" w:cs="Arial"/>
                <w:sz w:val="18"/>
                <w:szCs w:val="18"/>
              </w:rPr>
              <w:t>33611200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16B47F1" w14:textId="77755380" w:rsidR="00751AFE" w:rsidRPr="004C6E2E" w:rsidRDefault="00751AFE" w:rsidP="00751AFE">
            <w:pPr>
              <w:rPr>
                <w:rFonts w:ascii="Sylfaen" w:hAnsi="Sylfaen" w:cs="Sylfaen"/>
                <w:sz w:val="22"/>
                <w:szCs w:val="22"/>
                <w:lang w:eastAsia="en-US" w:bidi="ar-SA"/>
              </w:rPr>
            </w:pPr>
            <w:r w:rsidRPr="00AF44D3">
              <w:rPr>
                <w:rFonts w:ascii="GHEA Grapalat" w:hAnsi="GHEA Grapalat" w:cs="Arial"/>
                <w:sz w:val="18"/>
                <w:szCs w:val="18"/>
                <w:lang w:val="hy-AM"/>
              </w:rPr>
              <w:t>капсула</w:t>
            </w:r>
          </w:p>
        </w:tc>
        <w:tc>
          <w:tcPr>
            <w:tcW w:w="3686" w:type="dxa"/>
            <w:tcBorders>
              <w:top w:val="single" w:sz="4" w:space="0" w:color="auto"/>
              <w:left w:val="single" w:sz="4" w:space="0" w:color="auto"/>
              <w:bottom w:val="single" w:sz="4" w:space="0" w:color="auto"/>
              <w:right w:val="single" w:sz="4" w:space="0" w:color="auto"/>
            </w:tcBorders>
          </w:tcPr>
          <w:p w14:paraId="658A8810" w14:textId="6B866456"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 xml:space="preserve">Качественные габариты купленного товара - </w:t>
            </w:r>
            <w:r w:rsidRPr="00AF44D3">
              <w:rPr>
                <w:rFonts w:ascii="GHEA Grapalat" w:hAnsi="GHEA Grapalat"/>
                <w:bCs/>
                <w:sz w:val="16"/>
                <w:szCs w:val="16"/>
                <w:lang w:val="hy-AM" w:eastAsia="en-US" w:bidi="ar-SA"/>
              </w:rPr>
              <w:t>таблетка/капсула</w:t>
            </w:r>
            <w:r w:rsidRPr="00151D91">
              <w:rPr>
                <w:rFonts w:ascii="GHEA Grapalat" w:hAnsi="GHEA Grapalat"/>
                <w:bCs/>
                <w:sz w:val="16"/>
                <w:szCs w:val="16"/>
                <w:lang w:val="hy-AM" w:eastAsia="en-US" w:bidi="ar-SA"/>
              </w:rPr>
              <w:t>: Безопасность</w:t>
            </w:r>
          </w:p>
          <w:p w14:paraId="0E92CAA6"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3074FDF3"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6BB3DC76" w14:textId="133F1D3C"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E1D9AFE" w14:textId="5B6EC18F"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Pr>
          <w:p w14:paraId="00CFF37F"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4BCEDEF" w14:textId="68460C9C"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1F00B668" w14:textId="4564D9E3"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0BD152E" w14:textId="77777777" w:rsidTr="00CD3E39">
        <w:trPr>
          <w:trHeight w:val="106"/>
        </w:trPr>
        <w:tc>
          <w:tcPr>
            <w:tcW w:w="566" w:type="dxa"/>
            <w:tcBorders>
              <w:bottom w:val="single" w:sz="4" w:space="0" w:color="auto"/>
            </w:tcBorders>
          </w:tcPr>
          <w:p w14:paraId="15F49760" w14:textId="264A6608" w:rsidR="00751AFE" w:rsidRPr="004C6E2E" w:rsidRDefault="00751AFE" w:rsidP="00751AFE">
            <w:pPr>
              <w:rPr>
                <w:rFonts w:ascii="GHEA Grapalat" w:hAnsi="GHEA Grapalat" w:cs="Sylfaen"/>
                <w:sz w:val="18"/>
                <w:szCs w:val="18"/>
                <w:lang w:eastAsia="en-US" w:bidi="ar-SA"/>
              </w:rPr>
            </w:pPr>
            <w:r>
              <w:rPr>
                <w:rFonts w:ascii="GHEA Grapalat" w:hAnsi="GHEA Grapalat" w:cs="Sylfaen"/>
                <w:color w:val="000000"/>
                <w:sz w:val="18"/>
                <w:szCs w:val="18"/>
                <w:lang w:val="hy-AM"/>
              </w:rPr>
              <w:t>50</w:t>
            </w:r>
          </w:p>
        </w:tc>
        <w:tc>
          <w:tcPr>
            <w:tcW w:w="3688" w:type="dxa"/>
            <w:tcBorders>
              <w:top w:val="single" w:sz="4" w:space="0" w:color="auto"/>
              <w:left w:val="single" w:sz="4" w:space="0" w:color="auto"/>
              <w:bottom w:val="single" w:sz="4" w:space="0" w:color="auto"/>
              <w:right w:val="single" w:sz="4" w:space="0" w:color="auto"/>
            </w:tcBorders>
          </w:tcPr>
          <w:p w14:paraId="636000C9" w14:textId="201A4C5E" w:rsidR="00751AFE" w:rsidRPr="006E07D4" w:rsidRDefault="00751AFE" w:rsidP="00751AFE">
            <w:r w:rsidRPr="0056274A">
              <w:t>кардио Аспирин 100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750B00B9" w14:textId="44551B0F" w:rsidR="00751AFE" w:rsidRPr="006E07D4" w:rsidRDefault="00751AFE" w:rsidP="00751AFE">
            <w:pPr>
              <w:rPr>
                <w:rFonts w:ascii="GHEA Grapalat" w:hAnsi="GHEA Grapalat"/>
                <w:color w:val="000000"/>
                <w:sz w:val="18"/>
                <w:szCs w:val="18"/>
              </w:rPr>
            </w:pPr>
            <w:r w:rsidRPr="002E139C">
              <w:rPr>
                <w:rFonts w:ascii="GHEA Grapalat" w:hAnsi="GHEA Grapalat"/>
                <w:color w:val="000000"/>
                <w:sz w:val="18"/>
                <w:szCs w:val="18"/>
              </w:rPr>
              <w:t>33661230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227B404" w14:textId="1102281C" w:rsidR="00751AFE" w:rsidRPr="004C6E2E" w:rsidRDefault="00751AFE" w:rsidP="00751AFE">
            <w:pPr>
              <w:rPr>
                <w:rFonts w:ascii="Sylfaen" w:hAnsi="Sylfaen" w:cs="Sylfaen"/>
                <w:sz w:val="22"/>
                <w:szCs w:val="22"/>
                <w:lang w:eastAsia="en-US" w:bidi="ar-SA"/>
              </w:rPr>
            </w:pPr>
            <w:r w:rsidRPr="002E139C">
              <w:rPr>
                <w:rFonts w:ascii="Courier New" w:hAnsi="Courier New" w:cs="Courier New"/>
                <w:sz w:val="18"/>
                <w:szCs w:val="18"/>
              </w:rPr>
              <w:t> </w:t>
            </w: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1E330A51"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271F7A67"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7DA78500"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0831CC35" w14:textId="1EA64B10"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973BD0E" w14:textId="1DA66802"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3500</w:t>
            </w:r>
          </w:p>
        </w:tc>
        <w:tc>
          <w:tcPr>
            <w:tcW w:w="992" w:type="dxa"/>
          </w:tcPr>
          <w:p w14:paraId="6828BDF1"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7E0BAA21" w14:textId="625EB60E"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208A9D31" w14:textId="47962796"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6DED3CF" w14:textId="77777777" w:rsidTr="00CD3E39">
        <w:trPr>
          <w:trHeight w:val="106"/>
        </w:trPr>
        <w:tc>
          <w:tcPr>
            <w:tcW w:w="566" w:type="dxa"/>
            <w:tcBorders>
              <w:bottom w:val="single" w:sz="4" w:space="0" w:color="auto"/>
            </w:tcBorders>
          </w:tcPr>
          <w:p w14:paraId="3F1EB7A2" w14:textId="0F3903AC" w:rsidR="00751AFE" w:rsidRPr="004C6E2E" w:rsidRDefault="00751AFE" w:rsidP="00751AFE">
            <w:pPr>
              <w:rPr>
                <w:rFonts w:ascii="GHEA Grapalat" w:hAnsi="GHEA Grapalat" w:cs="Sylfaen"/>
                <w:sz w:val="18"/>
                <w:szCs w:val="18"/>
                <w:lang w:eastAsia="en-US" w:bidi="ar-SA"/>
              </w:rPr>
            </w:pPr>
            <w:r>
              <w:rPr>
                <w:rFonts w:ascii="GHEA Grapalat" w:hAnsi="GHEA Grapalat" w:cs="Sylfaen"/>
                <w:color w:val="000000"/>
                <w:sz w:val="18"/>
                <w:szCs w:val="18"/>
                <w:lang w:val="hy-AM"/>
              </w:rPr>
              <w:t>51</w:t>
            </w:r>
          </w:p>
        </w:tc>
        <w:tc>
          <w:tcPr>
            <w:tcW w:w="3688" w:type="dxa"/>
            <w:tcBorders>
              <w:top w:val="single" w:sz="4" w:space="0" w:color="auto"/>
              <w:left w:val="single" w:sz="4" w:space="0" w:color="auto"/>
              <w:bottom w:val="single" w:sz="4" w:space="0" w:color="auto"/>
              <w:right w:val="single" w:sz="4" w:space="0" w:color="auto"/>
            </w:tcBorders>
          </w:tcPr>
          <w:p w14:paraId="18778BBC" w14:textId="2BF0809A" w:rsidR="00751AFE" w:rsidRPr="006E07D4" w:rsidRDefault="00751AFE" w:rsidP="00751AFE">
            <w:r w:rsidRPr="006E07D4">
              <w:t>Каптоприл 25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3D386285" w14:textId="4BB26B95" w:rsidR="00751AFE" w:rsidRPr="006E07D4" w:rsidRDefault="00751AFE" w:rsidP="00751AFE">
            <w:pPr>
              <w:rPr>
                <w:rFonts w:ascii="GHEA Grapalat" w:hAnsi="GHEA Grapalat"/>
                <w:color w:val="000000"/>
                <w:sz w:val="18"/>
                <w:szCs w:val="18"/>
              </w:rPr>
            </w:pPr>
            <w:r w:rsidRPr="002E139C">
              <w:rPr>
                <w:rFonts w:ascii="GHEA Grapalat" w:hAnsi="GHEA Grapalat"/>
                <w:color w:val="000000"/>
                <w:sz w:val="18"/>
                <w:szCs w:val="18"/>
              </w:rPr>
              <w:t>33621510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37285D23" w14:textId="028AEA05"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214E1C52"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4CA13BFF"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6087870B"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2289D2DF" w14:textId="4A548FEE"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C6B6F9C" w14:textId="1C47EA7F"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2000</w:t>
            </w:r>
          </w:p>
        </w:tc>
        <w:tc>
          <w:tcPr>
            <w:tcW w:w="992" w:type="dxa"/>
          </w:tcPr>
          <w:p w14:paraId="60A568CB"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4B22BA2" w14:textId="667B1AD0"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0240B14F" w14:textId="5CFA1E5A"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3220A831" w14:textId="77777777" w:rsidTr="00CD3E39">
        <w:trPr>
          <w:trHeight w:val="106"/>
        </w:trPr>
        <w:tc>
          <w:tcPr>
            <w:tcW w:w="566" w:type="dxa"/>
            <w:tcBorders>
              <w:bottom w:val="single" w:sz="4" w:space="0" w:color="auto"/>
            </w:tcBorders>
          </w:tcPr>
          <w:p w14:paraId="0942EAEC" w14:textId="194E8AE5" w:rsidR="00751AFE" w:rsidRPr="004C6E2E" w:rsidRDefault="00751AFE" w:rsidP="00751AFE">
            <w:pPr>
              <w:rPr>
                <w:rFonts w:ascii="GHEA Grapalat" w:hAnsi="GHEA Grapalat" w:cs="Sylfaen"/>
                <w:sz w:val="18"/>
                <w:szCs w:val="18"/>
                <w:lang w:eastAsia="en-US" w:bidi="ar-SA"/>
              </w:rPr>
            </w:pPr>
            <w:r>
              <w:rPr>
                <w:rFonts w:ascii="GHEA Grapalat" w:hAnsi="GHEA Grapalat" w:cs="Sylfaen"/>
                <w:color w:val="000000"/>
                <w:sz w:val="18"/>
                <w:szCs w:val="18"/>
                <w:lang w:val="hy-AM"/>
              </w:rPr>
              <w:t>52</w:t>
            </w:r>
          </w:p>
        </w:tc>
        <w:tc>
          <w:tcPr>
            <w:tcW w:w="3688" w:type="dxa"/>
            <w:tcBorders>
              <w:top w:val="single" w:sz="4" w:space="0" w:color="auto"/>
              <w:left w:val="single" w:sz="4" w:space="0" w:color="auto"/>
              <w:bottom w:val="single" w:sz="4" w:space="0" w:color="auto"/>
              <w:right w:val="single" w:sz="4" w:space="0" w:color="auto"/>
            </w:tcBorders>
          </w:tcPr>
          <w:p w14:paraId="673B1827" w14:textId="44824E3D" w:rsidR="00751AFE" w:rsidRPr="006E07D4" w:rsidRDefault="00751AFE" w:rsidP="00751AFE">
            <w:r w:rsidRPr="006E07D4">
              <w:t>Каптоприл 50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611A87C0" w14:textId="2F431AAB" w:rsidR="00751AFE" w:rsidRPr="006E07D4" w:rsidRDefault="00751AFE" w:rsidP="00751AFE">
            <w:pPr>
              <w:rPr>
                <w:rFonts w:ascii="GHEA Grapalat" w:hAnsi="GHEA Grapalat"/>
                <w:color w:val="000000"/>
                <w:sz w:val="18"/>
                <w:szCs w:val="18"/>
              </w:rPr>
            </w:pPr>
            <w:r w:rsidRPr="002E139C">
              <w:rPr>
                <w:rFonts w:ascii="GHEA Grapalat" w:hAnsi="GHEA Grapalat"/>
                <w:color w:val="000000"/>
                <w:sz w:val="18"/>
                <w:szCs w:val="18"/>
              </w:rPr>
              <w:t>33621510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51D6CD0E" w14:textId="5B2E385F"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1F09B7A0"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52D63078"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7E0E4009"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3885790A" w14:textId="03BB8E50"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3813E22" w14:textId="11FE6FA9"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1000</w:t>
            </w:r>
          </w:p>
        </w:tc>
        <w:tc>
          <w:tcPr>
            <w:tcW w:w="992" w:type="dxa"/>
          </w:tcPr>
          <w:p w14:paraId="4039A5D2"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7E9B52B6" w14:textId="1BC094B3"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27C0FFC3" w14:textId="6A931C2F"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A3AB80A" w14:textId="77777777" w:rsidTr="00CD3E39">
        <w:trPr>
          <w:trHeight w:val="106"/>
        </w:trPr>
        <w:tc>
          <w:tcPr>
            <w:tcW w:w="566" w:type="dxa"/>
            <w:tcBorders>
              <w:bottom w:val="single" w:sz="4" w:space="0" w:color="auto"/>
            </w:tcBorders>
          </w:tcPr>
          <w:p w14:paraId="721DA700" w14:textId="75332983" w:rsidR="00751AFE" w:rsidRPr="004C6E2E" w:rsidRDefault="00751AFE" w:rsidP="00751AFE">
            <w:pPr>
              <w:rPr>
                <w:rFonts w:ascii="GHEA Grapalat" w:hAnsi="GHEA Grapalat" w:cs="Sylfaen"/>
                <w:sz w:val="18"/>
                <w:szCs w:val="18"/>
                <w:lang w:eastAsia="en-US" w:bidi="ar-SA"/>
              </w:rPr>
            </w:pPr>
            <w:r>
              <w:rPr>
                <w:rFonts w:ascii="GHEA Grapalat" w:hAnsi="GHEA Grapalat" w:cs="Sylfaen"/>
                <w:sz w:val="18"/>
                <w:szCs w:val="18"/>
                <w:lang w:val="hy-AM"/>
              </w:rPr>
              <w:t>53</w:t>
            </w:r>
          </w:p>
        </w:tc>
        <w:tc>
          <w:tcPr>
            <w:tcW w:w="3688" w:type="dxa"/>
            <w:tcBorders>
              <w:top w:val="single" w:sz="4" w:space="0" w:color="auto"/>
              <w:left w:val="single" w:sz="4" w:space="0" w:color="auto"/>
              <w:bottom w:val="single" w:sz="4" w:space="0" w:color="auto"/>
              <w:right w:val="single" w:sz="4" w:space="0" w:color="auto"/>
            </w:tcBorders>
          </w:tcPr>
          <w:p w14:paraId="769CB28B" w14:textId="56006023" w:rsidR="00751AFE" w:rsidRPr="006E07D4" w:rsidRDefault="00751AFE" w:rsidP="00751AFE">
            <w:r w:rsidRPr="0056274A">
              <w:t>Кальций D3 500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747A6EF6" w14:textId="38F7BA11" w:rsidR="00751AFE" w:rsidRPr="006E07D4" w:rsidRDefault="00751AFE" w:rsidP="00751AFE">
            <w:pPr>
              <w:rPr>
                <w:rFonts w:ascii="GHEA Grapalat" w:hAnsi="GHEA Grapalat"/>
                <w:color w:val="000000"/>
                <w:sz w:val="18"/>
                <w:szCs w:val="18"/>
              </w:rPr>
            </w:pPr>
            <w:r w:rsidRPr="002E139C">
              <w:rPr>
                <w:rFonts w:ascii="GHEA Grapalat" w:hAnsi="GHEA Grapalat"/>
                <w:color w:val="000000"/>
                <w:sz w:val="18"/>
                <w:szCs w:val="18"/>
              </w:rPr>
              <w:t>33617100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17FFC5EF" w14:textId="6C4994C0"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1C8E05CE"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0F816EB4"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7380B213"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lastRenderedPageBreak/>
              <w:t>Маркировка - наличие товарного знака.</w:t>
            </w:r>
          </w:p>
          <w:p w14:paraId="4A593153" w14:textId="2B3C7612"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AC60C46" w14:textId="68FED623"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lastRenderedPageBreak/>
              <w:t>500</w:t>
            </w:r>
          </w:p>
        </w:tc>
        <w:tc>
          <w:tcPr>
            <w:tcW w:w="992" w:type="dxa"/>
          </w:tcPr>
          <w:p w14:paraId="7AD1D270"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5E82F9F0" w14:textId="46156986"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61BB51B7" w14:textId="169379F7"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w:t>
            </w:r>
            <w:r w:rsidRPr="009508B8">
              <w:rPr>
                <w:rFonts w:ascii="GHEA Grapalat" w:hAnsi="GHEA Grapalat"/>
                <w:sz w:val="16"/>
                <w:szCs w:val="16"/>
                <w:lang w:eastAsia="en-US" w:bidi="ar-SA"/>
              </w:rPr>
              <w:lastRenderedPageBreak/>
              <w:t>4</w:t>
            </w:r>
          </w:p>
        </w:tc>
      </w:tr>
      <w:tr w:rsidR="00751AFE" w:rsidRPr="00E63AD4" w14:paraId="47328A15" w14:textId="77777777" w:rsidTr="00CD3E39">
        <w:trPr>
          <w:trHeight w:val="106"/>
        </w:trPr>
        <w:tc>
          <w:tcPr>
            <w:tcW w:w="566" w:type="dxa"/>
            <w:tcBorders>
              <w:bottom w:val="single" w:sz="4" w:space="0" w:color="auto"/>
            </w:tcBorders>
          </w:tcPr>
          <w:p w14:paraId="63465499" w14:textId="46CC7AE1" w:rsidR="00751AFE" w:rsidRPr="004C6E2E" w:rsidRDefault="00751AFE" w:rsidP="00751AFE">
            <w:pPr>
              <w:rPr>
                <w:rFonts w:ascii="GHEA Grapalat" w:hAnsi="GHEA Grapalat" w:cs="Sylfaen"/>
                <w:sz w:val="18"/>
                <w:szCs w:val="18"/>
                <w:lang w:eastAsia="en-US" w:bidi="ar-SA"/>
              </w:rPr>
            </w:pPr>
            <w:r>
              <w:rPr>
                <w:rFonts w:ascii="GHEA Grapalat" w:hAnsi="GHEA Grapalat" w:cs="Sylfaen"/>
                <w:sz w:val="18"/>
                <w:szCs w:val="18"/>
                <w:lang w:val="hy-AM"/>
              </w:rPr>
              <w:lastRenderedPageBreak/>
              <w:t>54</w:t>
            </w:r>
          </w:p>
        </w:tc>
        <w:tc>
          <w:tcPr>
            <w:tcW w:w="3688" w:type="dxa"/>
            <w:tcBorders>
              <w:top w:val="single" w:sz="4" w:space="0" w:color="auto"/>
              <w:left w:val="single" w:sz="4" w:space="0" w:color="auto"/>
              <w:bottom w:val="single" w:sz="4" w:space="0" w:color="auto"/>
              <w:right w:val="single" w:sz="4" w:space="0" w:color="auto"/>
            </w:tcBorders>
          </w:tcPr>
          <w:p w14:paraId="1C284AF9" w14:textId="677500B8" w:rsidR="00751AFE" w:rsidRPr="006E07D4" w:rsidRDefault="00751AFE" w:rsidP="00751AFE">
            <w:r w:rsidRPr="0056274A">
              <w:t>Кетопрофен желе 25мг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50D100AE" w14:textId="1D7CE48D"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33631300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D140553" w14:textId="5128FD2B" w:rsidR="00751AFE" w:rsidRPr="004C6E2E" w:rsidRDefault="00751AFE" w:rsidP="00751AFE">
            <w:pPr>
              <w:rPr>
                <w:rFonts w:ascii="Sylfaen" w:hAnsi="Sylfaen" w:cs="Sylfaen"/>
                <w:sz w:val="22"/>
                <w:szCs w:val="22"/>
                <w:lang w:eastAsia="en-US" w:bidi="ar-SA"/>
              </w:rPr>
            </w:pPr>
            <w:r w:rsidRPr="00377BEB">
              <w:rPr>
                <w:rFonts w:ascii="GHEA Grapalat" w:hAnsi="GHEA Grapalat" w:cs="Arial"/>
                <w:sz w:val="18"/>
                <w:szCs w:val="18"/>
              </w:rPr>
              <w:t>коробка</w:t>
            </w:r>
          </w:p>
        </w:tc>
        <w:tc>
          <w:tcPr>
            <w:tcW w:w="3686" w:type="dxa"/>
            <w:tcBorders>
              <w:top w:val="single" w:sz="4" w:space="0" w:color="auto"/>
              <w:left w:val="single" w:sz="4" w:space="0" w:color="auto"/>
              <w:bottom w:val="single" w:sz="4" w:space="0" w:color="auto"/>
              <w:right w:val="single" w:sz="4" w:space="0" w:color="auto"/>
            </w:tcBorders>
          </w:tcPr>
          <w:p w14:paraId="7A3A527E" w14:textId="77777777" w:rsidR="00751AFE" w:rsidRPr="00183424"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Качественные габариты приобретаемого товара - коробка Безопасность - Наличие срока годности на момент доставки.</w:t>
            </w:r>
          </w:p>
          <w:p w14:paraId="041D337F" w14:textId="2A7BA66F" w:rsidR="00751AFE" w:rsidRPr="00151D91"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F4D49CE" w14:textId="5EF6F025"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30</w:t>
            </w:r>
          </w:p>
        </w:tc>
        <w:tc>
          <w:tcPr>
            <w:tcW w:w="992" w:type="dxa"/>
          </w:tcPr>
          <w:p w14:paraId="0315464C"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623678CC" w14:textId="3E7E12FF"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5EC503E0" w14:textId="3F13F76D"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C2B0D7E" w14:textId="77777777" w:rsidTr="00CD3E39">
        <w:trPr>
          <w:trHeight w:val="106"/>
        </w:trPr>
        <w:tc>
          <w:tcPr>
            <w:tcW w:w="566" w:type="dxa"/>
            <w:tcBorders>
              <w:bottom w:val="single" w:sz="4" w:space="0" w:color="auto"/>
            </w:tcBorders>
          </w:tcPr>
          <w:p w14:paraId="1146C6F3" w14:textId="2D92DFFB"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55</w:t>
            </w:r>
          </w:p>
        </w:tc>
        <w:tc>
          <w:tcPr>
            <w:tcW w:w="3688" w:type="dxa"/>
            <w:tcBorders>
              <w:top w:val="single" w:sz="4" w:space="0" w:color="auto"/>
              <w:left w:val="single" w:sz="4" w:space="0" w:color="auto"/>
              <w:bottom w:val="single" w:sz="4" w:space="0" w:color="auto"/>
              <w:right w:val="single" w:sz="4" w:space="0" w:color="auto"/>
            </w:tcBorders>
          </w:tcPr>
          <w:p w14:paraId="634B1D49" w14:textId="0EA9832A" w:rsidR="00751AFE" w:rsidRPr="006E07D4" w:rsidRDefault="00751AFE" w:rsidP="00751AFE">
            <w:r w:rsidRPr="0056274A">
              <w:rPr>
                <w:lang w:val="en-US"/>
              </w:rPr>
              <w:t>Кардиамин ампула 25%</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53AF5E86" w14:textId="7446C172" w:rsidR="00751AFE" w:rsidRPr="006E07D4" w:rsidRDefault="00751AFE" w:rsidP="00751AFE">
            <w:pPr>
              <w:rPr>
                <w:rFonts w:ascii="GHEA Grapalat" w:hAnsi="GHEA Grapalat"/>
                <w:color w:val="000000"/>
                <w:sz w:val="18"/>
                <w:szCs w:val="18"/>
              </w:rPr>
            </w:pPr>
            <w:r w:rsidRPr="002E139C">
              <w:rPr>
                <w:rFonts w:ascii="GHEA Grapalat" w:hAnsi="GHEA Grapalat" w:cs="Sylfaen"/>
                <w:sz w:val="18"/>
                <w:szCs w:val="18"/>
              </w:rPr>
              <w:t>33621330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09CA0ED4" w14:textId="540B88E8" w:rsidR="00751AFE" w:rsidRPr="004C6E2E" w:rsidRDefault="00751AFE" w:rsidP="00751AFE">
            <w:pPr>
              <w:rPr>
                <w:rFonts w:ascii="Sylfaen" w:hAnsi="Sylfaen" w:cs="Sylfaen"/>
                <w:sz w:val="22"/>
                <w:szCs w:val="22"/>
                <w:lang w:eastAsia="en-US" w:bidi="ar-SA"/>
              </w:rPr>
            </w:pPr>
            <w:r w:rsidRPr="00A16407">
              <w:rPr>
                <w:rFonts w:ascii="GHEA Grapalat" w:hAnsi="GHEA Grapalat"/>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343286C7"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27A78DD2" w14:textId="11694DC6"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1F86A9C" w14:textId="1B4C9787"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w:t>
            </w:r>
            <w:r w:rsidRPr="002E139C">
              <w:rPr>
                <w:rFonts w:ascii="GHEA Grapalat" w:hAnsi="GHEA Grapalat"/>
                <w:sz w:val="18"/>
                <w:szCs w:val="18"/>
              </w:rPr>
              <w:t>0</w:t>
            </w:r>
          </w:p>
        </w:tc>
        <w:tc>
          <w:tcPr>
            <w:tcW w:w="992" w:type="dxa"/>
          </w:tcPr>
          <w:p w14:paraId="121EBACA"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3FF0A23D" w14:textId="05AB87E6"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0D8CC33F" w14:textId="55552C65"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3D81BCFC" w14:textId="77777777" w:rsidTr="00EF171A">
        <w:trPr>
          <w:trHeight w:val="106"/>
        </w:trPr>
        <w:tc>
          <w:tcPr>
            <w:tcW w:w="566" w:type="dxa"/>
            <w:tcBorders>
              <w:bottom w:val="single" w:sz="4" w:space="0" w:color="auto"/>
            </w:tcBorders>
          </w:tcPr>
          <w:p w14:paraId="52EC1EAB" w14:textId="76A77CA4"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56</w:t>
            </w:r>
          </w:p>
        </w:tc>
        <w:tc>
          <w:tcPr>
            <w:tcW w:w="3688" w:type="dxa"/>
            <w:tcBorders>
              <w:bottom w:val="single" w:sz="4" w:space="0" w:color="auto"/>
            </w:tcBorders>
          </w:tcPr>
          <w:p w14:paraId="476174F1" w14:textId="1819A073" w:rsidR="00751AFE" w:rsidRPr="006E07D4" w:rsidRDefault="00751AFE" w:rsidP="00751AFE">
            <w:r w:rsidRPr="0056274A">
              <w:t>Кофеинбензоат натрия 20% 1 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00D00DD5" w14:textId="712CA0BC" w:rsidR="00751AFE" w:rsidRPr="006E07D4" w:rsidRDefault="00751AFE" w:rsidP="00751AFE">
            <w:pPr>
              <w:rPr>
                <w:rFonts w:ascii="GHEA Grapalat" w:hAnsi="GHEA Grapalat"/>
                <w:color w:val="000000"/>
                <w:sz w:val="18"/>
                <w:szCs w:val="18"/>
              </w:rPr>
            </w:pPr>
            <w:r w:rsidRPr="00810733">
              <w:rPr>
                <w:rFonts w:ascii="GHEA Grapalat" w:hAnsi="GHEA Grapalat" w:cs="Sylfaen"/>
                <w:sz w:val="18"/>
                <w:szCs w:val="18"/>
              </w:rPr>
              <w:t>33621340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8AF5468" w14:textId="2FCAE8A9"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03CE34EA"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0946042F" w14:textId="18D0A258"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E1B3B51" w14:textId="00643E53"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20</w:t>
            </w:r>
          </w:p>
        </w:tc>
        <w:tc>
          <w:tcPr>
            <w:tcW w:w="992" w:type="dxa"/>
          </w:tcPr>
          <w:p w14:paraId="55BF6DC3"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2BE2BBCA" w14:textId="20892C11"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344B0814" w14:textId="52DB3663"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3ED20B73" w14:textId="77777777" w:rsidTr="00EF171A">
        <w:trPr>
          <w:trHeight w:val="106"/>
        </w:trPr>
        <w:tc>
          <w:tcPr>
            <w:tcW w:w="566" w:type="dxa"/>
            <w:tcBorders>
              <w:bottom w:val="single" w:sz="4" w:space="0" w:color="auto"/>
            </w:tcBorders>
          </w:tcPr>
          <w:p w14:paraId="386E6A77" w14:textId="1265A554"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57</w:t>
            </w:r>
          </w:p>
        </w:tc>
        <w:tc>
          <w:tcPr>
            <w:tcW w:w="3688" w:type="dxa"/>
          </w:tcPr>
          <w:p w14:paraId="7EF72501" w14:textId="2A2D2C7A" w:rsidR="00751AFE" w:rsidRPr="006E07D4" w:rsidRDefault="00751AFE" w:rsidP="00751AFE">
            <w:r w:rsidRPr="0056274A">
              <w:t>Кардиомагнил 75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6A538608" w14:textId="41BE53BB"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33661121</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2149C5B0" w14:textId="4FD4361E"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255DD37C"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1B87081A"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264E8EEF"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2631B02E" w14:textId="2ECE3739"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B4093E0" w14:textId="4032BFD4"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2000</w:t>
            </w:r>
          </w:p>
        </w:tc>
        <w:tc>
          <w:tcPr>
            <w:tcW w:w="992" w:type="dxa"/>
          </w:tcPr>
          <w:p w14:paraId="5775D6EF"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5EC37181" w14:textId="496C53C7"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0AE6442C" w14:textId="3E0A76B3"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16CFA73E" w14:textId="77777777" w:rsidTr="00CD3E39">
        <w:trPr>
          <w:trHeight w:val="106"/>
        </w:trPr>
        <w:tc>
          <w:tcPr>
            <w:tcW w:w="566" w:type="dxa"/>
            <w:tcBorders>
              <w:bottom w:val="single" w:sz="4" w:space="0" w:color="auto"/>
            </w:tcBorders>
          </w:tcPr>
          <w:p w14:paraId="7E69B55D" w14:textId="608443D5"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58</w:t>
            </w:r>
          </w:p>
        </w:tc>
        <w:tc>
          <w:tcPr>
            <w:tcW w:w="3688" w:type="dxa"/>
            <w:tcBorders>
              <w:top w:val="single" w:sz="4" w:space="0" w:color="auto"/>
              <w:left w:val="single" w:sz="4" w:space="0" w:color="auto"/>
              <w:bottom w:val="single" w:sz="4" w:space="0" w:color="auto"/>
              <w:right w:val="single" w:sz="4" w:space="0" w:color="auto"/>
            </w:tcBorders>
          </w:tcPr>
          <w:p w14:paraId="385FB3E9" w14:textId="22100FDA" w:rsidR="00751AFE" w:rsidRPr="006E07D4" w:rsidRDefault="00751AFE" w:rsidP="00751AFE">
            <w:r w:rsidRPr="0056274A">
              <w:t>Кальция глюконат 100мг/мл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4A85C6B0" w14:textId="17A5D92F" w:rsidR="00751AFE" w:rsidRPr="006E07D4" w:rsidRDefault="00751AFE" w:rsidP="00751AFE">
            <w:pPr>
              <w:rPr>
                <w:rFonts w:ascii="GHEA Grapalat" w:hAnsi="GHEA Grapalat"/>
                <w:color w:val="000000"/>
                <w:sz w:val="18"/>
                <w:szCs w:val="18"/>
              </w:rPr>
            </w:pPr>
            <w:r w:rsidRPr="00810733">
              <w:rPr>
                <w:rFonts w:ascii="GHEA Grapalat" w:hAnsi="GHEA Grapalat" w:cs="Arial"/>
                <w:sz w:val="18"/>
                <w:szCs w:val="18"/>
              </w:rPr>
              <w:t>33611420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09242E00" w14:textId="511C2494" w:rsidR="00751AFE" w:rsidRPr="004C6E2E" w:rsidRDefault="00751AFE" w:rsidP="00751AFE">
            <w:pPr>
              <w:rPr>
                <w:rFonts w:ascii="Sylfaen" w:hAnsi="Sylfaen" w:cs="Sylfaen"/>
                <w:sz w:val="22"/>
                <w:szCs w:val="22"/>
                <w:lang w:eastAsia="en-US" w:bidi="ar-SA"/>
              </w:rPr>
            </w:pPr>
            <w:r w:rsidRPr="00A16407">
              <w:rPr>
                <w:rFonts w:ascii="GHEA Grapalat" w:hAnsi="GHEA Grapalat" w:cs="Arial"/>
                <w:sz w:val="18"/>
                <w:szCs w:val="18"/>
                <w:lang w:val="hy-AM"/>
              </w:rPr>
              <w:t>флакон</w:t>
            </w:r>
          </w:p>
        </w:tc>
        <w:tc>
          <w:tcPr>
            <w:tcW w:w="3686" w:type="dxa"/>
            <w:tcBorders>
              <w:top w:val="single" w:sz="4" w:space="0" w:color="auto"/>
              <w:left w:val="single" w:sz="4" w:space="0" w:color="auto"/>
              <w:bottom w:val="single" w:sz="4" w:space="0" w:color="auto"/>
              <w:right w:val="single" w:sz="4" w:space="0" w:color="auto"/>
            </w:tcBorders>
          </w:tcPr>
          <w:p w14:paraId="01B9DA1A"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4C05643B" w14:textId="51F0D569"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5E3080D" w14:textId="772B3D53"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50</w:t>
            </w:r>
          </w:p>
        </w:tc>
        <w:tc>
          <w:tcPr>
            <w:tcW w:w="992" w:type="dxa"/>
          </w:tcPr>
          <w:p w14:paraId="71B87B50"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D5FACCA" w14:textId="5BD6DDB2"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6A749D9E" w14:textId="5523BBF1"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51239A0F" w14:textId="77777777" w:rsidTr="00CD3E39">
        <w:trPr>
          <w:trHeight w:val="106"/>
        </w:trPr>
        <w:tc>
          <w:tcPr>
            <w:tcW w:w="566" w:type="dxa"/>
            <w:tcBorders>
              <w:bottom w:val="single" w:sz="4" w:space="0" w:color="auto"/>
            </w:tcBorders>
          </w:tcPr>
          <w:p w14:paraId="7F7B17BD" w14:textId="4D2B24AF"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59</w:t>
            </w:r>
          </w:p>
        </w:tc>
        <w:tc>
          <w:tcPr>
            <w:tcW w:w="3688" w:type="dxa"/>
            <w:tcBorders>
              <w:top w:val="single" w:sz="4" w:space="0" w:color="auto"/>
              <w:left w:val="single" w:sz="4" w:space="0" w:color="auto"/>
              <w:bottom w:val="single" w:sz="4" w:space="0" w:color="auto"/>
              <w:right w:val="single" w:sz="4" w:space="0" w:color="auto"/>
            </w:tcBorders>
          </w:tcPr>
          <w:p w14:paraId="304AA792" w14:textId="5D3CD544" w:rsidR="00751AFE" w:rsidRPr="006E07D4" w:rsidRDefault="00751AFE" w:rsidP="00751AFE">
            <w:r w:rsidRPr="0056274A">
              <w:t>Перчатки медицинские нестерильные.</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3B0B53E5" w14:textId="4A78282D" w:rsidR="00751AFE" w:rsidRPr="006E07D4" w:rsidRDefault="00751AFE" w:rsidP="00751AFE">
            <w:pPr>
              <w:rPr>
                <w:rFonts w:ascii="GHEA Grapalat" w:hAnsi="GHEA Grapalat"/>
                <w:color w:val="000000"/>
                <w:sz w:val="18"/>
                <w:szCs w:val="18"/>
              </w:rPr>
            </w:pPr>
            <w:r w:rsidRPr="009466E0">
              <w:rPr>
                <w:rFonts w:ascii="GHEA Grapalat" w:hAnsi="GHEA Grapalat" w:cs="Arial"/>
                <w:sz w:val="18"/>
                <w:szCs w:val="18"/>
              </w:rPr>
              <w:t>33141300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C9E5973" w14:textId="1BAEA00A" w:rsidR="00751AFE" w:rsidRPr="004C6E2E" w:rsidRDefault="00751AFE" w:rsidP="00751AFE">
            <w:pPr>
              <w:rPr>
                <w:rFonts w:ascii="Sylfaen" w:hAnsi="Sylfaen" w:cs="Sylfaen"/>
                <w:sz w:val="22"/>
                <w:szCs w:val="22"/>
                <w:lang w:eastAsia="en-US" w:bidi="ar-SA"/>
              </w:rPr>
            </w:pPr>
            <w:r w:rsidRPr="00377BEB">
              <w:rPr>
                <w:rFonts w:ascii="GHEA Grapalat" w:hAnsi="GHEA Grapalat" w:cs="Arial"/>
                <w:sz w:val="18"/>
                <w:szCs w:val="18"/>
              </w:rPr>
              <w:t>шт.</w:t>
            </w:r>
          </w:p>
        </w:tc>
        <w:tc>
          <w:tcPr>
            <w:tcW w:w="3686" w:type="dxa"/>
            <w:tcBorders>
              <w:top w:val="single" w:sz="4" w:space="0" w:color="auto"/>
              <w:left w:val="single" w:sz="4" w:space="0" w:color="auto"/>
              <w:bottom w:val="single" w:sz="4" w:space="0" w:color="auto"/>
              <w:right w:val="single" w:sz="4" w:space="0" w:color="auto"/>
            </w:tcBorders>
          </w:tcPr>
          <w:p w14:paraId="67EC422F" w14:textId="77777777" w:rsidR="00751AFE" w:rsidRPr="00377BEB" w:rsidRDefault="00751AFE" w:rsidP="00751AFE">
            <w:pPr>
              <w:rPr>
                <w:rFonts w:ascii="GHEA Grapalat" w:hAnsi="GHEA Grapalat"/>
                <w:bCs/>
                <w:sz w:val="16"/>
                <w:szCs w:val="16"/>
                <w:lang w:val="hy-AM" w:eastAsia="en-US" w:bidi="ar-SA"/>
              </w:rPr>
            </w:pPr>
            <w:r w:rsidRPr="00377BEB">
              <w:rPr>
                <w:rFonts w:ascii="GHEA Grapalat" w:hAnsi="GHEA Grapalat"/>
                <w:bCs/>
                <w:sz w:val="16"/>
                <w:szCs w:val="16"/>
                <w:lang w:val="hy-AM" w:eastAsia="en-US" w:bidi="ar-SA"/>
              </w:rPr>
              <w:t>Качественные размеры покупаемого предмета – шт. Безопасность – наличие срока годности на момент поставки Обозначение – наличие товарного знака.</w:t>
            </w:r>
          </w:p>
          <w:p w14:paraId="21DA61C7" w14:textId="6DB3E1D6" w:rsidR="00751AFE" w:rsidRPr="00151D91" w:rsidRDefault="00751AFE" w:rsidP="00751AFE">
            <w:pPr>
              <w:rPr>
                <w:rFonts w:ascii="GHEA Grapalat" w:hAnsi="GHEA Grapalat"/>
                <w:bCs/>
                <w:sz w:val="16"/>
                <w:szCs w:val="16"/>
                <w:lang w:val="hy-AM" w:eastAsia="en-US" w:bidi="ar-SA"/>
              </w:rPr>
            </w:pPr>
            <w:r w:rsidRPr="00377BEB">
              <w:rPr>
                <w:rFonts w:ascii="GHEA Grapalat" w:hAnsi="GHEA Grapalat"/>
                <w:bCs/>
                <w:sz w:val="16"/>
                <w:szCs w:val="16"/>
                <w:lang w:val="hy-AM" w:eastAsia="en-US" w:bidi="ar-SA"/>
              </w:rPr>
              <w:t>Условные знаки /боится влаги/</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1E5D054" w14:textId="3ADFBF34"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Pr>
          <w:p w14:paraId="787619D4"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65C9C8C2" w14:textId="5D03DEC9"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0927A64D" w14:textId="7FA69C41"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151A52B8" w14:textId="77777777" w:rsidTr="00CD3E39">
        <w:trPr>
          <w:trHeight w:val="106"/>
        </w:trPr>
        <w:tc>
          <w:tcPr>
            <w:tcW w:w="566" w:type="dxa"/>
            <w:tcBorders>
              <w:bottom w:val="single" w:sz="4" w:space="0" w:color="auto"/>
            </w:tcBorders>
          </w:tcPr>
          <w:p w14:paraId="3EFA7234" w14:textId="0B2B3368"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60</w:t>
            </w:r>
          </w:p>
        </w:tc>
        <w:tc>
          <w:tcPr>
            <w:tcW w:w="3688" w:type="dxa"/>
            <w:tcBorders>
              <w:top w:val="single" w:sz="4" w:space="0" w:color="auto"/>
              <w:left w:val="single" w:sz="4" w:space="0" w:color="auto"/>
              <w:bottom w:val="single" w:sz="4" w:space="0" w:color="auto"/>
              <w:right w:val="single" w:sz="4" w:space="0" w:color="auto"/>
            </w:tcBorders>
          </w:tcPr>
          <w:p w14:paraId="28FC04D7" w14:textId="01CE7EF4" w:rsidR="00751AFE" w:rsidRPr="006E07D4" w:rsidRDefault="00751AFE" w:rsidP="00751AFE">
            <w:r w:rsidRPr="0056274A">
              <w:t>Медицинские стерильные перчатки</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67527EAD" w14:textId="61313122" w:rsidR="00751AFE" w:rsidRPr="006E07D4" w:rsidRDefault="00751AFE" w:rsidP="00751AFE">
            <w:pPr>
              <w:rPr>
                <w:rFonts w:ascii="GHEA Grapalat" w:hAnsi="GHEA Grapalat"/>
                <w:color w:val="000000"/>
                <w:sz w:val="18"/>
                <w:szCs w:val="18"/>
              </w:rPr>
            </w:pPr>
            <w:r w:rsidRPr="009466E0">
              <w:rPr>
                <w:rFonts w:ascii="GHEA Grapalat" w:hAnsi="GHEA Grapalat" w:cs="Arial"/>
                <w:sz w:val="18"/>
                <w:szCs w:val="18"/>
              </w:rPr>
              <w:t>33141158</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2D29321" w14:textId="25C1C477" w:rsidR="00751AFE" w:rsidRPr="004C6E2E" w:rsidRDefault="00751AFE" w:rsidP="00751AFE">
            <w:pPr>
              <w:rPr>
                <w:rFonts w:ascii="Sylfaen" w:hAnsi="Sylfaen" w:cs="Sylfaen"/>
                <w:sz w:val="22"/>
                <w:szCs w:val="22"/>
                <w:lang w:eastAsia="en-US" w:bidi="ar-SA"/>
              </w:rPr>
            </w:pPr>
            <w:r w:rsidRPr="00377BEB">
              <w:rPr>
                <w:rFonts w:ascii="GHEA Grapalat" w:hAnsi="GHEA Grapalat" w:cs="Arial"/>
                <w:sz w:val="18"/>
                <w:szCs w:val="18"/>
              </w:rPr>
              <w:t>шт.</w:t>
            </w:r>
          </w:p>
        </w:tc>
        <w:tc>
          <w:tcPr>
            <w:tcW w:w="3686" w:type="dxa"/>
            <w:tcBorders>
              <w:top w:val="single" w:sz="4" w:space="0" w:color="auto"/>
              <w:left w:val="single" w:sz="4" w:space="0" w:color="auto"/>
              <w:bottom w:val="single" w:sz="4" w:space="0" w:color="auto"/>
              <w:right w:val="single" w:sz="4" w:space="0" w:color="auto"/>
            </w:tcBorders>
          </w:tcPr>
          <w:p w14:paraId="693DF8C7" w14:textId="77777777" w:rsidR="00751AFE" w:rsidRPr="00377BEB" w:rsidRDefault="00751AFE" w:rsidP="00751AFE">
            <w:pPr>
              <w:rPr>
                <w:rFonts w:ascii="GHEA Grapalat" w:hAnsi="GHEA Grapalat"/>
                <w:bCs/>
                <w:sz w:val="16"/>
                <w:szCs w:val="16"/>
                <w:lang w:val="hy-AM" w:eastAsia="en-US" w:bidi="ar-SA"/>
              </w:rPr>
            </w:pPr>
            <w:r w:rsidRPr="00377BEB">
              <w:rPr>
                <w:rFonts w:ascii="GHEA Grapalat" w:hAnsi="GHEA Grapalat"/>
                <w:bCs/>
                <w:sz w:val="16"/>
                <w:szCs w:val="16"/>
                <w:lang w:val="hy-AM" w:eastAsia="en-US" w:bidi="ar-SA"/>
              </w:rPr>
              <w:t>Качественные размеры покупаемого предмета – шт. Безопасность – наличие срока годности на момент поставки Обозначение – наличие товарного знака.</w:t>
            </w:r>
          </w:p>
          <w:p w14:paraId="4363427D" w14:textId="097DD393" w:rsidR="00751AFE" w:rsidRPr="00151D91" w:rsidRDefault="00751AFE" w:rsidP="00751AFE">
            <w:pPr>
              <w:rPr>
                <w:rFonts w:ascii="GHEA Grapalat" w:hAnsi="GHEA Grapalat"/>
                <w:bCs/>
                <w:sz w:val="16"/>
                <w:szCs w:val="16"/>
                <w:lang w:val="hy-AM" w:eastAsia="en-US" w:bidi="ar-SA"/>
              </w:rPr>
            </w:pPr>
            <w:r w:rsidRPr="00377BEB">
              <w:rPr>
                <w:rFonts w:ascii="GHEA Grapalat" w:hAnsi="GHEA Grapalat"/>
                <w:bCs/>
                <w:sz w:val="16"/>
                <w:szCs w:val="16"/>
                <w:lang w:val="hy-AM" w:eastAsia="en-US" w:bidi="ar-SA"/>
              </w:rPr>
              <w:t>Условные знаки /боится влаги/</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1FA85A8" w14:textId="69046CE5" w:rsidR="00751AFE" w:rsidRDefault="00751AFE" w:rsidP="00751AFE">
            <w:pPr>
              <w:spacing w:after="200" w:line="276" w:lineRule="auto"/>
              <w:rPr>
                <w:rFonts w:ascii="GHEA Grapalat" w:hAnsi="GHEA Grapalat"/>
                <w:sz w:val="18"/>
                <w:szCs w:val="18"/>
              </w:rPr>
            </w:pPr>
            <w:r w:rsidRPr="002E139C">
              <w:rPr>
                <w:rFonts w:ascii="GHEA Grapalat" w:hAnsi="GHEA Grapalat"/>
                <w:sz w:val="18"/>
                <w:szCs w:val="18"/>
              </w:rPr>
              <w:t>100</w:t>
            </w:r>
          </w:p>
        </w:tc>
        <w:tc>
          <w:tcPr>
            <w:tcW w:w="992" w:type="dxa"/>
          </w:tcPr>
          <w:p w14:paraId="12E66C7B"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2CDC541F" w14:textId="7886BF26"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1B93EDE6" w14:textId="72A43B38"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ABB9623" w14:textId="77777777" w:rsidTr="00CD3E39">
        <w:trPr>
          <w:trHeight w:val="106"/>
        </w:trPr>
        <w:tc>
          <w:tcPr>
            <w:tcW w:w="566" w:type="dxa"/>
            <w:tcBorders>
              <w:bottom w:val="single" w:sz="4" w:space="0" w:color="auto"/>
            </w:tcBorders>
          </w:tcPr>
          <w:p w14:paraId="130FCF32" w14:textId="135FCA7E" w:rsidR="00751AFE" w:rsidRPr="004C6E2E" w:rsidRDefault="00751AFE" w:rsidP="00751AFE">
            <w:pPr>
              <w:rPr>
                <w:rFonts w:ascii="GHEA Grapalat" w:hAnsi="GHEA Grapalat" w:cs="Sylfaen"/>
                <w:sz w:val="18"/>
                <w:szCs w:val="18"/>
                <w:lang w:eastAsia="en-US" w:bidi="ar-SA"/>
              </w:rPr>
            </w:pPr>
            <w:r>
              <w:rPr>
                <w:rFonts w:ascii="GHEA Grapalat" w:hAnsi="GHEA Grapalat" w:cs="Sylfaen"/>
                <w:color w:val="000000"/>
                <w:sz w:val="18"/>
                <w:szCs w:val="18"/>
                <w:lang w:val="hy-AM"/>
              </w:rPr>
              <w:t>61</w:t>
            </w:r>
          </w:p>
        </w:tc>
        <w:tc>
          <w:tcPr>
            <w:tcW w:w="3688" w:type="dxa"/>
            <w:tcBorders>
              <w:top w:val="single" w:sz="4" w:space="0" w:color="auto"/>
              <w:left w:val="single" w:sz="4" w:space="0" w:color="auto"/>
              <w:bottom w:val="single" w:sz="4" w:space="0" w:color="auto"/>
              <w:right w:val="single" w:sz="4" w:space="0" w:color="auto"/>
            </w:tcBorders>
          </w:tcPr>
          <w:p w14:paraId="608C6C95" w14:textId="69E903AC" w:rsidR="00751AFE" w:rsidRPr="006E07D4" w:rsidRDefault="00751AFE" w:rsidP="00751AFE">
            <w:r w:rsidRPr="0056274A">
              <w:t>Мезим форте 3500</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062E6B8C" w14:textId="4AA7C898"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33611150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3DE07E0D" w14:textId="746B02F0"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425DED72"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286AF573"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2A56F7BF"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6850884B" w14:textId="656B325A"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489A1B3" w14:textId="487107F3"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800</w:t>
            </w:r>
          </w:p>
        </w:tc>
        <w:tc>
          <w:tcPr>
            <w:tcW w:w="992" w:type="dxa"/>
          </w:tcPr>
          <w:p w14:paraId="5F0D44EA"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1B19ACA3" w14:textId="646017DA"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300A4B5" w14:textId="663D93CF"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5B7D3EA" w14:textId="77777777" w:rsidTr="00CD3E39">
        <w:trPr>
          <w:trHeight w:val="106"/>
        </w:trPr>
        <w:tc>
          <w:tcPr>
            <w:tcW w:w="566" w:type="dxa"/>
            <w:tcBorders>
              <w:bottom w:val="single" w:sz="4" w:space="0" w:color="auto"/>
            </w:tcBorders>
          </w:tcPr>
          <w:p w14:paraId="703EC956" w14:textId="5CE7EF9B" w:rsidR="00751AFE" w:rsidRPr="004C6E2E" w:rsidRDefault="00751AFE" w:rsidP="00751AFE">
            <w:pPr>
              <w:rPr>
                <w:rFonts w:ascii="GHEA Grapalat" w:hAnsi="GHEA Grapalat" w:cs="Sylfaen"/>
                <w:sz w:val="18"/>
                <w:szCs w:val="18"/>
                <w:lang w:eastAsia="en-US" w:bidi="ar-SA"/>
              </w:rPr>
            </w:pPr>
            <w:r>
              <w:rPr>
                <w:rFonts w:ascii="GHEA Grapalat" w:hAnsi="GHEA Grapalat" w:cs="Sylfaen"/>
                <w:color w:val="000000"/>
                <w:sz w:val="18"/>
                <w:szCs w:val="18"/>
                <w:lang w:val="hy-AM"/>
              </w:rPr>
              <w:t>62</w:t>
            </w:r>
          </w:p>
        </w:tc>
        <w:tc>
          <w:tcPr>
            <w:tcW w:w="3688" w:type="dxa"/>
            <w:tcBorders>
              <w:top w:val="single" w:sz="4" w:space="0" w:color="auto"/>
              <w:left w:val="single" w:sz="4" w:space="0" w:color="auto"/>
              <w:bottom w:val="single" w:sz="4" w:space="0" w:color="auto"/>
              <w:right w:val="single" w:sz="4" w:space="0" w:color="auto"/>
            </w:tcBorders>
          </w:tcPr>
          <w:p w14:paraId="33BEE227" w14:textId="2B3EBDB2" w:rsidR="00751AFE" w:rsidRPr="006E07D4" w:rsidRDefault="00751AFE" w:rsidP="00751AFE">
            <w:r w:rsidRPr="0056274A">
              <w:t>Метипред 4мг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3CF6BA06" w14:textId="73F1A5A3" w:rsidR="00751AFE" w:rsidRPr="006E07D4" w:rsidRDefault="00751AFE" w:rsidP="00751AFE">
            <w:pPr>
              <w:rPr>
                <w:rFonts w:ascii="GHEA Grapalat" w:hAnsi="GHEA Grapalat"/>
                <w:color w:val="000000"/>
                <w:sz w:val="18"/>
                <w:szCs w:val="18"/>
              </w:rPr>
            </w:pPr>
            <w:r w:rsidRPr="002E139C">
              <w:rPr>
                <w:rFonts w:ascii="GHEA Grapalat" w:hAnsi="GHEA Grapalat"/>
                <w:color w:val="000000"/>
                <w:sz w:val="18"/>
                <w:szCs w:val="18"/>
              </w:rPr>
              <w:t>33642210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604B596F" w14:textId="78382992"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04EABFA6"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3CC6FEE0"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392C9A5D"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45B2EEAF" w14:textId="7F2AA418"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C7B96F9" w14:textId="55F5FAB8"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2000</w:t>
            </w:r>
          </w:p>
        </w:tc>
        <w:tc>
          <w:tcPr>
            <w:tcW w:w="992" w:type="dxa"/>
          </w:tcPr>
          <w:p w14:paraId="2C5BC1C6"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57259162" w14:textId="557FFA8F"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57474F3E" w14:textId="689B40E9"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5AAFC3F8" w14:textId="77777777" w:rsidTr="00CD3E39">
        <w:trPr>
          <w:trHeight w:val="106"/>
        </w:trPr>
        <w:tc>
          <w:tcPr>
            <w:tcW w:w="566" w:type="dxa"/>
            <w:tcBorders>
              <w:bottom w:val="single" w:sz="4" w:space="0" w:color="auto"/>
            </w:tcBorders>
          </w:tcPr>
          <w:p w14:paraId="6575E8B2" w14:textId="48DFF11D" w:rsidR="00751AFE" w:rsidRPr="004C6E2E" w:rsidRDefault="00751AFE" w:rsidP="00751AFE">
            <w:pPr>
              <w:rPr>
                <w:rFonts w:ascii="GHEA Grapalat" w:hAnsi="GHEA Grapalat" w:cs="Sylfaen"/>
                <w:sz w:val="18"/>
                <w:szCs w:val="18"/>
                <w:lang w:eastAsia="en-US" w:bidi="ar-SA"/>
              </w:rPr>
            </w:pPr>
            <w:r>
              <w:rPr>
                <w:rFonts w:ascii="GHEA Grapalat" w:hAnsi="GHEA Grapalat" w:cs="Sylfaen"/>
                <w:color w:val="000000"/>
                <w:sz w:val="18"/>
                <w:szCs w:val="18"/>
                <w:lang w:val="hy-AM"/>
              </w:rPr>
              <w:lastRenderedPageBreak/>
              <w:t>63</w:t>
            </w:r>
          </w:p>
        </w:tc>
        <w:tc>
          <w:tcPr>
            <w:tcW w:w="3688" w:type="dxa"/>
            <w:tcBorders>
              <w:top w:val="single" w:sz="4" w:space="0" w:color="auto"/>
              <w:left w:val="single" w:sz="4" w:space="0" w:color="auto"/>
              <w:bottom w:val="single" w:sz="4" w:space="0" w:color="auto"/>
              <w:right w:val="single" w:sz="4" w:space="0" w:color="auto"/>
            </w:tcBorders>
          </w:tcPr>
          <w:p w14:paraId="776CEE32" w14:textId="210028D6" w:rsidR="00751AFE" w:rsidRPr="006E07D4" w:rsidRDefault="00751AFE" w:rsidP="00751AFE">
            <w:r w:rsidRPr="0056274A">
              <w:t>Метоклопрамид л/т 5 мг/мл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28FAE5D5" w14:textId="0FBCC8A4" w:rsidR="00751AFE" w:rsidRPr="006E07D4" w:rsidRDefault="00751AFE" w:rsidP="00751AFE">
            <w:pPr>
              <w:rPr>
                <w:rFonts w:ascii="GHEA Grapalat" w:hAnsi="GHEA Grapalat"/>
                <w:color w:val="000000"/>
                <w:sz w:val="18"/>
                <w:szCs w:val="18"/>
              </w:rPr>
            </w:pPr>
            <w:r w:rsidRPr="009466E0">
              <w:rPr>
                <w:rFonts w:ascii="GHEA Grapalat" w:hAnsi="GHEA Grapalat" w:cs="Sylfaen"/>
                <w:sz w:val="18"/>
                <w:szCs w:val="18"/>
              </w:rPr>
              <w:t>33611160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3C4FE4FC" w14:textId="50D704B8" w:rsidR="00751AFE" w:rsidRPr="004C6E2E" w:rsidRDefault="00751AFE" w:rsidP="00751AFE">
            <w:pPr>
              <w:rPr>
                <w:rFonts w:ascii="Sylfaen" w:hAnsi="Sylfaen" w:cs="Sylfaen"/>
                <w:sz w:val="22"/>
                <w:szCs w:val="22"/>
                <w:lang w:eastAsia="en-US" w:bidi="ar-SA"/>
              </w:rPr>
            </w:pPr>
            <w:r w:rsidRPr="00A16407">
              <w:rPr>
                <w:rFonts w:ascii="GHEA Grapalat" w:hAnsi="GHEA Grapalat" w:cs="Arial"/>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60A0E16E"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601071C2" w14:textId="16F51221"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1E913FD" w14:textId="17D0A2E5"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15</w:t>
            </w:r>
          </w:p>
        </w:tc>
        <w:tc>
          <w:tcPr>
            <w:tcW w:w="992" w:type="dxa"/>
          </w:tcPr>
          <w:p w14:paraId="15B0BC0F"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382B5BB3" w14:textId="29BC1D29"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7269AA1B" w14:textId="16FE0973"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10BA6292" w14:textId="77777777" w:rsidTr="00CD3E39">
        <w:trPr>
          <w:trHeight w:val="106"/>
        </w:trPr>
        <w:tc>
          <w:tcPr>
            <w:tcW w:w="566" w:type="dxa"/>
            <w:tcBorders>
              <w:bottom w:val="single" w:sz="4" w:space="0" w:color="auto"/>
            </w:tcBorders>
          </w:tcPr>
          <w:p w14:paraId="0BAFB018" w14:textId="5231BD47" w:rsidR="00751AFE" w:rsidRPr="004C6E2E" w:rsidRDefault="00751AFE" w:rsidP="00751AFE">
            <w:pPr>
              <w:rPr>
                <w:rFonts w:ascii="GHEA Grapalat" w:hAnsi="GHEA Grapalat" w:cs="Sylfaen"/>
                <w:sz w:val="18"/>
                <w:szCs w:val="18"/>
                <w:lang w:eastAsia="en-US" w:bidi="ar-SA"/>
              </w:rPr>
            </w:pPr>
            <w:r>
              <w:rPr>
                <w:rFonts w:ascii="GHEA Grapalat" w:hAnsi="GHEA Grapalat" w:cs="Sylfaen"/>
                <w:color w:val="000000"/>
                <w:sz w:val="18"/>
                <w:szCs w:val="18"/>
                <w:lang w:val="hy-AM"/>
              </w:rPr>
              <w:t>64</w:t>
            </w:r>
          </w:p>
        </w:tc>
        <w:tc>
          <w:tcPr>
            <w:tcW w:w="3688" w:type="dxa"/>
            <w:tcBorders>
              <w:top w:val="single" w:sz="4" w:space="0" w:color="auto"/>
              <w:left w:val="single" w:sz="4" w:space="0" w:color="auto"/>
              <w:bottom w:val="single" w:sz="4" w:space="0" w:color="auto"/>
              <w:right w:val="single" w:sz="4" w:space="0" w:color="auto"/>
            </w:tcBorders>
          </w:tcPr>
          <w:p w14:paraId="6E032E2E" w14:textId="1E2B650C" w:rsidR="00751AFE" w:rsidRPr="006E07D4" w:rsidRDefault="00751AFE" w:rsidP="00751AFE">
            <w:r w:rsidRPr="0056274A">
              <w:t>Магния сульфат 25% 5мл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0B0F9406" w14:textId="720AA902" w:rsidR="00751AFE" w:rsidRPr="006E07D4" w:rsidRDefault="00751AFE" w:rsidP="00751AFE">
            <w:pPr>
              <w:rPr>
                <w:rFonts w:ascii="GHEA Grapalat" w:hAnsi="GHEA Grapalat"/>
                <w:color w:val="000000"/>
                <w:sz w:val="18"/>
                <w:szCs w:val="18"/>
              </w:rPr>
            </w:pPr>
            <w:r w:rsidRPr="00C276E2">
              <w:rPr>
                <w:rFonts w:ascii="GHEA Grapalat" w:hAnsi="GHEA Grapalat" w:cs="Arial"/>
                <w:sz w:val="18"/>
                <w:szCs w:val="18"/>
              </w:rPr>
              <w:t>33691145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FAE60A6" w14:textId="231326B2" w:rsidR="00751AFE" w:rsidRPr="004C6E2E" w:rsidRDefault="00751AFE" w:rsidP="00751AFE">
            <w:pPr>
              <w:rPr>
                <w:rFonts w:ascii="Sylfaen" w:hAnsi="Sylfaen" w:cs="Sylfaen"/>
                <w:sz w:val="22"/>
                <w:szCs w:val="22"/>
                <w:lang w:eastAsia="en-US" w:bidi="ar-SA"/>
              </w:rPr>
            </w:pPr>
            <w:r w:rsidRPr="00A16407">
              <w:rPr>
                <w:rFonts w:ascii="GHEA Grapalat" w:hAnsi="GHEA Grapalat"/>
                <w:sz w:val="18"/>
                <w:szCs w:val="18"/>
                <w:lang w:val="hy-AM"/>
              </w:rPr>
              <w:t>флакон</w:t>
            </w:r>
          </w:p>
        </w:tc>
        <w:tc>
          <w:tcPr>
            <w:tcW w:w="3686" w:type="dxa"/>
            <w:tcBorders>
              <w:top w:val="single" w:sz="4" w:space="0" w:color="auto"/>
              <w:left w:val="single" w:sz="4" w:space="0" w:color="auto"/>
              <w:bottom w:val="single" w:sz="4" w:space="0" w:color="auto"/>
              <w:right w:val="single" w:sz="4" w:space="0" w:color="auto"/>
            </w:tcBorders>
          </w:tcPr>
          <w:p w14:paraId="370216E4"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0FBEC289" w14:textId="6634ED16"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2439A98F" w14:textId="0E9AF387"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20</w:t>
            </w:r>
          </w:p>
        </w:tc>
        <w:tc>
          <w:tcPr>
            <w:tcW w:w="992" w:type="dxa"/>
          </w:tcPr>
          <w:p w14:paraId="532A97BC"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240BD766" w14:textId="30B7863C"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75531E32" w14:textId="37E38F47"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134E489" w14:textId="77777777" w:rsidTr="00CD3E39">
        <w:trPr>
          <w:trHeight w:val="106"/>
        </w:trPr>
        <w:tc>
          <w:tcPr>
            <w:tcW w:w="566" w:type="dxa"/>
            <w:tcBorders>
              <w:bottom w:val="single" w:sz="4" w:space="0" w:color="auto"/>
            </w:tcBorders>
          </w:tcPr>
          <w:p w14:paraId="3EDB9787" w14:textId="59371B2B" w:rsidR="00751AFE" w:rsidRPr="004C6E2E" w:rsidRDefault="00751AFE" w:rsidP="00751AFE">
            <w:pPr>
              <w:rPr>
                <w:rFonts w:ascii="GHEA Grapalat" w:hAnsi="GHEA Grapalat" w:cs="Sylfaen"/>
                <w:sz w:val="18"/>
                <w:szCs w:val="18"/>
                <w:lang w:eastAsia="en-US" w:bidi="ar-SA"/>
              </w:rPr>
            </w:pPr>
            <w:r>
              <w:rPr>
                <w:rFonts w:ascii="GHEA Grapalat" w:hAnsi="GHEA Grapalat"/>
                <w:bCs/>
                <w:color w:val="000000"/>
                <w:sz w:val="18"/>
                <w:szCs w:val="18"/>
                <w:lang w:val="hy-AM"/>
              </w:rPr>
              <w:t>65</w:t>
            </w:r>
          </w:p>
        </w:tc>
        <w:tc>
          <w:tcPr>
            <w:tcW w:w="3688" w:type="dxa"/>
            <w:tcBorders>
              <w:top w:val="single" w:sz="4" w:space="0" w:color="auto"/>
              <w:left w:val="single" w:sz="4" w:space="0" w:color="auto"/>
              <w:bottom w:val="single" w:sz="4" w:space="0" w:color="auto"/>
              <w:right w:val="single" w:sz="4" w:space="0" w:color="auto"/>
            </w:tcBorders>
          </w:tcPr>
          <w:p w14:paraId="0950DF8D" w14:textId="01D045E5" w:rsidR="00751AFE" w:rsidRPr="006E07D4" w:rsidRDefault="00751AFE" w:rsidP="00751AFE">
            <w:r w:rsidRPr="008C3A3A">
              <w:t>Шприц 5мл+игла</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7E9CDEF7" w14:textId="649C9561" w:rsidR="00751AFE" w:rsidRPr="006E07D4" w:rsidRDefault="00751AFE" w:rsidP="00751AFE">
            <w:pPr>
              <w:rPr>
                <w:rFonts w:ascii="GHEA Grapalat" w:hAnsi="GHEA Grapalat"/>
                <w:color w:val="000000"/>
                <w:sz w:val="18"/>
                <w:szCs w:val="18"/>
              </w:rPr>
            </w:pPr>
            <w:r w:rsidRPr="009466E0">
              <w:rPr>
                <w:rFonts w:ascii="GHEA Grapalat" w:hAnsi="GHEA Grapalat" w:cs="Arial"/>
                <w:sz w:val="18"/>
                <w:szCs w:val="18"/>
              </w:rPr>
              <w:t>33141142</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3229327" w14:textId="42FB210F" w:rsidR="00751AFE" w:rsidRPr="004C6E2E" w:rsidRDefault="00751AFE" w:rsidP="00751AFE">
            <w:pPr>
              <w:rPr>
                <w:rFonts w:ascii="Sylfaen" w:hAnsi="Sylfaen" w:cs="Sylfaen"/>
                <w:sz w:val="22"/>
                <w:szCs w:val="22"/>
                <w:lang w:eastAsia="en-US" w:bidi="ar-SA"/>
              </w:rPr>
            </w:pPr>
            <w:r w:rsidRPr="00377BEB">
              <w:rPr>
                <w:rFonts w:ascii="GHEA Grapalat" w:hAnsi="GHEA Grapalat"/>
                <w:sz w:val="18"/>
                <w:szCs w:val="18"/>
                <w:lang w:val="hy-AM"/>
              </w:rPr>
              <w:t>шт.</w:t>
            </w:r>
          </w:p>
        </w:tc>
        <w:tc>
          <w:tcPr>
            <w:tcW w:w="3686" w:type="dxa"/>
            <w:tcBorders>
              <w:top w:val="single" w:sz="4" w:space="0" w:color="auto"/>
              <w:left w:val="single" w:sz="4" w:space="0" w:color="auto"/>
              <w:bottom w:val="single" w:sz="4" w:space="0" w:color="auto"/>
              <w:right w:val="single" w:sz="4" w:space="0" w:color="auto"/>
            </w:tcBorders>
          </w:tcPr>
          <w:p w14:paraId="696E4675" w14:textId="77777777" w:rsidR="00751AFE" w:rsidRPr="00377BEB" w:rsidRDefault="00751AFE" w:rsidP="00751AFE">
            <w:pPr>
              <w:rPr>
                <w:rFonts w:ascii="GHEA Grapalat" w:hAnsi="GHEA Grapalat"/>
                <w:bCs/>
                <w:sz w:val="16"/>
                <w:szCs w:val="16"/>
                <w:lang w:val="hy-AM" w:eastAsia="en-US" w:bidi="ar-SA"/>
              </w:rPr>
            </w:pPr>
            <w:r w:rsidRPr="00377BEB">
              <w:rPr>
                <w:rFonts w:ascii="GHEA Grapalat" w:hAnsi="GHEA Grapalat"/>
                <w:bCs/>
                <w:sz w:val="16"/>
                <w:szCs w:val="16"/>
                <w:lang w:val="hy-AM" w:eastAsia="en-US" w:bidi="ar-SA"/>
              </w:rPr>
              <w:t>Качественные размеры предмета покупки – пластик. Безопасность – наличие срока годности на момент поставки Обозначение – наличие товарного знака.</w:t>
            </w:r>
          </w:p>
          <w:p w14:paraId="40742EE3" w14:textId="4691E420" w:rsidR="00751AFE" w:rsidRPr="00151D91" w:rsidRDefault="00751AFE" w:rsidP="00751AFE">
            <w:pPr>
              <w:rPr>
                <w:rFonts w:ascii="GHEA Grapalat" w:hAnsi="GHEA Grapalat"/>
                <w:bCs/>
                <w:sz w:val="16"/>
                <w:szCs w:val="16"/>
                <w:lang w:val="hy-AM" w:eastAsia="en-US" w:bidi="ar-SA"/>
              </w:rPr>
            </w:pPr>
            <w:r w:rsidRPr="00377BEB">
              <w:rPr>
                <w:rFonts w:ascii="GHEA Grapalat" w:hAnsi="GHEA Grapalat"/>
                <w:bCs/>
                <w:sz w:val="16"/>
                <w:szCs w:val="16"/>
                <w:lang w:val="hy-AM" w:eastAsia="en-US" w:bidi="ar-SA"/>
              </w:rPr>
              <w:t>Обычные знаки /бьющиеся/</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4378DA3" w14:textId="060783A3"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300</w:t>
            </w:r>
          </w:p>
        </w:tc>
        <w:tc>
          <w:tcPr>
            <w:tcW w:w="992" w:type="dxa"/>
          </w:tcPr>
          <w:p w14:paraId="22417185"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3ACC3D9" w14:textId="0BA58B8F"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55E22F14" w14:textId="0082BF29"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52670D4A" w14:textId="77777777" w:rsidTr="00CD3E39">
        <w:trPr>
          <w:trHeight w:val="106"/>
        </w:trPr>
        <w:tc>
          <w:tcPr>
            <w:tcW w:w="566" w:type="dxa"/>
            <w:tcBorders>
              <w:bottom w:val="single" w:sz="4" w:space="0" w:color="auto"/>
            </w:tcBorders>
          </w:tcPr>
          <w:p w14:paraId="7D41651A" w14:textId="321A1A50" w:rsidR="00751AFE" w:rsidRPr="004C6E2E" w:rsidRDefault="00751AFE" w:rsidP="00751AFE">
            <w:pPr>
              <w:rPr>
                <w:rFonts w:ascii="GHEA Grapalat" w:hAnsi="GHEA Grapalat" w:cs="Sylfaen"/>
                <w:sz w:val="18"/>
                <w:szCs w:val="18"/>
                <w:lang w:eastAsia="en-US" w:bidi="ar-SA"/>
              </w:rPr>
            </w:pPr>
            <w:r>
              <w:rPr>
                <w:rFonts w:ascii="GHEA Grapalat" w:hAnsi="GHEA Grapalat" w:cs="Sylfaen"/>
                <w:sz w:val="18"/>
                <w:szCs w:val="18"/>
                <w:lang w:val="hy-AM"/>
              </w:rPr>
              <w:t>66</w:t>
            </w:r>
          </w:p>
        </w:tc>
        <w:tc>
          <w:tcPr>
            <w:tcW w:w="3688" w:type="dxa"/>
            <w:tcBorders>
              <w:top w:val="single" w:sz="4" w:space="0" w:color="auto"/>
              <w:left w:val="single" w:sz="4" w:space="0" w:color="auto"/>
              <w:bottom w:val="single" w:sz="4" w:space="0" w:color="auto"/>
              <w:right w:val="single" w:sz="4" w:space="0" w:color="auto"/>
            </w:tcBorders>
          </w:tcPr>
          <w:p w14:paraId="50D0A2DC" w14:textId="2E160F13" w:rsidR="00751AFE" w:rsidRPr="006E07D4" w:rsidRDefault="00751AFE" w:rsidP="00751AFE">
            <w:r w:rsidRPr="008C3A3A">
              <w:t>Новока 5 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6F04BB0B" w14:textId="4E4CA3E3"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33671115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3888F22" w14:textId="27778A6B" w:rsidR="00751AFE" w:rsidRPr="004C6E2E" w:rsidRDefault="00751AFE" w:rsidP="00751AFE">
            <w:pPr>
              <w:rPr>
                <w:rFonts w:ascii="Sylfaen" w:hAnsi="Sylfaen" w:cs="Sylfaen"/>
                <w:sz w:val="22"/>
                <w:szCs w:val="22"/>
                <w:lang w:eastAsia="en-US" w:bidi="ar-SA"/>
              </w:rPr>
            </w:pPr>
            <w:r w:rsidRPr="00A16407">
              <w:rPr>
                <w:rFonts w:ascii="GHEA Grapalat" w:hAnsi="GHEA Grapalat" w:cs="Arial"/>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0103573C"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48E7C1D3" w14:textId="78365BC8"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E039783" w14:textId="7CB94D39"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20</w:t>
            </w:r>
          </w:p>
        </w:tc>
        <w:tc>
          <w:tcPr>
            <w:tcW w:w="992" w:type="dxa"/>
          </w:tcPr>
          <w:p w14:paraId="6AD870F4"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0C721DEE" w14:textId="68E7A5AB"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10F2EC7C" w14:textId="2A752B48"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37751451" w14:textId="77777777" w:rsidTr="00CD3E39">
        <w:trPr>
          <w:trHeight w:val="106"/>
        </w:trPr>
        <w:tc>
          <w:tcPr>
            <w:tcW w:w="566" w:type="dxa"/>
            <w:tcBorders>
              <w:bottom w:val="single" w:sz="4" w:space="0" w:color="auto"/>
            </w:tcBorders>
          </w:tcPr>
          <w:p w14:paraId="19B20894" w14:textId="2E7032CD"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67</w:t>
            </w:r>
          </w:p>
        </w:tc>
        <w:tc>
          <w:tcPr>
            <w:tcW w:w="3688" w:type="dxa"/>
            <w:tcBorders>
              <w:top w:val="single" w:sz="4" w:space="0" w:color="auto"/>
              <w:left w:val="single" w:sz="4" w:space="0" w:color="auto"/>
              <w:bottom w:val="single" w:sz="4" w:space="0" w:color="auto"/>
              <w:right w:val="single" w:sz="4" w:space="0" w:color="auto"/>
            </w:tcBorders>
          </w:tcPr>
          <w:p w14:paraId="5DFFE3EA" w14:textId="1F4D1E2E" w:rsidR="00751AFE" w:rsidRPr="006E07D4" w:rsidRDefault="00751AFE" w:rsidP="00751AFE">
            <w:r w:rsidRPr="008C3A3A">
              <w:t>Натрия тиосульфат 30% 250мг/мл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3CD77328" w14:textId="1B5405FC" w:rsidR="00751AFE" w:rsidRPr="006E07D4" w:rsidRDefault="00751AFE" w:rsidP="00751AFE">
            <w:pPr>
              <w:rPr>
                <w:rFonts w:ascii="GHEA Grapalat" w:hAnsi="GHEA Grapalat"/>
                <w:color w:val="000000"/>
                <w:sz w:val="18"/>
                <w:szCs w:val="18"/>
              </w:rPr>
            </w:pPr>
            <w:r w:rsidRPr="0022262C">
              <w:rPr>
                <w:rFonts w:ascii="GHEA Grapalat" w:hAnsi="GHEA Grapalat" w:cs="Arial"/>
                <w:sz w:val="18"/>
                <w:szCs w:val="18"/>
                <w:lang w:val="hy-AM"/>
              </w:rPr>
              <w:t>33691144</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06995A2" w14:textId="77B03B4A" w:rsidR="00751AFE" w:rsidRPr="004C6E2E" w:rsidRDefault="00751AFE" w:rsidP="00751AFE">
            <w:pPr>
              <w:rPr>
                <w:rFonts w:ascii="Sylfaen" w:hAnsi="Sylfaen" w:cs="Sylfaen"/>
                <w:sz w:val="22"/>
                <w:szCs w:val="22"/>
                <w:lang w:eastAsia="en-US" w:bidi="ar-SA"/>
              </w:rPr>
            </w:pPr>
            <w:r w:rsidRPr="00A16407">
              <w:rPr>
                <w:rFonts w:ascii="GHEA Grapalat" w:hAnsi="GHEA Grapalat" w:cs="Arial"/>
                <w:sz w:val="18"/>
                <w:szCs w:val="18"/>
                <w:lang w:val="hy-AM"/>
              </w:rPr>
              <w:t>флакон</w:t>
            </w:r>
          </w:p>
        </w:tc>
        <w:tc>
          <w:tcPr>
            <w:tcW w:w="3686" w:type="dxa"/>
            <w:tcBorders>
              <w:top w:val="single" w:sz="4" w:space="0" w:color="auto"/>
              <w:left w:val="single" w:sz="4" w:space="0" w:color="auto"/>
              <w:bottom w:val="single" w:sz="4" w:space="0" w:color="auto"/>
              <w:right w:val="single" w:sz="4" w:space="0" w:color="auto"/>
            </w:tcBorders>
          </w:tcPr>
          <w:p w14:paraId="4657D9AA"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5D9E21FF" w14:textId="334639FB"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68B0BAE" w14:textId="51A7810B"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w:t>
            </w:r>
          </w:p>
        </w:tc>
        <w:tc>
          <w:tcPr>
            <w:tcW w:w="992" w:type="dxa"/>
          </w:tcPr>
          <w:p w14:paraId="6F4BD618"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B614649" w14:textId="19CB7E38"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6DD24A30" w14:textId="60B4B280"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1890E474" w14:textId="77777777" w:rsidTr="00CD3E39">
        <w:trPr>
          <w:trHeight w:val="106"/>
        </w:trPr>
        <w:tc>
          <w:tcPr>
            <w:tcW w:w="566" w:type="dxa"/>
            <w:tcBorders>
              <w:bottom w:val="single" w:sz="4" w:space="0" w:color="auto"/>
            </w:tcBorders>
          </w:tcPr>
          <w:p w14:paraId="71C1900C" w14:textId="21599DBE" w:rsidR="00751AFE" w:rsidRPr="004C6E2E" w:rsidRDefault="00751AFE" w:rsidP="00751AFE">
            <w:pPr>
              <w:rPr>
                <w:rFonts w:ascii="GHEA Grapalat" w:hAnsi="GHEA Grapalat" w:cs="Sylfaen"/>
                <w:sz w:val="18"/>
                <w:szCs w:val="18"/>
                <w:lang w:eastAsia="en-US" w:bidi="ar-SA"/>
              </w:rPr>
            </w:pPr>
            <w:r>
              <w:rPr>
                <w:rFonts w:ascii="GHEA Grapalat" w:hAnsi="GHEA Grapalat" w:cs="Sylfaen"/>
                <w:sz w:val="18"/>
                <w:szCs w:val="18"/>
                <w:lang w:val="hy-AM"/>
              </w:rPr>
              <w:t>68</w:t>
            </w:r>
          </w:p>
        </w:tc>
        <w:tc>
          <w:tcPr>
            <w:tcW w:w="3688" w:type="dxa"/>
            <w:tcBorders>
              <w:top w:val="single" w:sz="4" w:space="0" w:color="auto"/>
              <w:left w:val="single" w:sz="4" w:space="0" w:color="auto"/>
              <w:bottom w:val="single" w:sz="4" w:space="0" w:color="auto"/>
              <w:right w:val="single" w:sz="4" w:space="0" w:color="auto"/>
            </w:tcBorders>
          </w:tcPr>
          <w:p w14:paraId="29C0021D" w14:textId="6C8B7FC2" w:rsidR="00751AFE" w:rsidRPr="006E07D4" w:rsidRDefault="00751AFE" w:rsidP="00751AFE">
            <w:r w:rsidRPr="008C3A3A">
              <w:t>Соли для внутривенной регидратации д/порошок</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461DDFC9" w14:textId="345C4155" w:rsidR="00751AFE" w:rsidRPr="006E07D4" w:rsidRDefault="00751AFE" w:rsidP="00751AFE">
            <w:pPr>
              <w:rPr>
                <w:rFonts w:ascii="GHEA Grapalat" w:hAnsi="GHEA Grapalat"/>
                <w:color w:val="000000"/>
                <w:sz w:val="18"/>
                <w:szCs w:val="18"/>
              </w:rPr>
            </w:pPr>
            <w:r w:rsidRPr="00810733">
              <w:rPr>
                <w:rFonts w:ascii="GHEA Grapalat" w:hAnsi="GHEA Grapalat" w:cs="Arial"/>
                <w:sz w:val="18"/>
                <w:szCs w:val="18"/>
              </w:rPr>
              <w:t>33611220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031F0647" w14:textId="35CF9B89" w:rsidR="00751AFE" w:rsidRPr="004C6E2E" w:rsidRDefault="00751AFE" w:rsidP="00751AFE">
            <w:pPr>
              <w:rPr>
                <w:rFonts w:ascii="Sylfaen" w:hAnsi="Sylfaen" w:cs="Sylfaen"/>
                <w:sz w:val="22"/>
                <w:szCs w:val="22"/>
                <w:lang w:eastAsia="en-US" w:bidi="ar-SA"/>
              </w:rPr>
            </w:pPr>
            <w:r w:rsidRPr="00377BEB">
              <w:rPr>
                <w:rFonts w:ascii="GHEA Grapalat" w:hAnsi="GHEA Grapalat" w:cs="Arial"/>
                <w:sz w:val="18"/>
                <w:szCs w:val="18"/>
                <w:lang w:val="hy-AM"/>
              </w:rPr>
              <w:t>бумажный пакет</w:t>
            </w:r>
          </w:p>
        </w:tc>
        <w:tc>
          <w:tcPr>
            <w:tcW w:w="3686" w:type="dxa"/>
            <w:tcBorders>
              <w:top w:val="single" w:sz="4" w:space="0" w:color="auto"/>
              <w:left w:val="single" w:sz="4" w:space="0" w:color="auto"/>
              <w:bottom w:val="single" w:sz="4" w:space="0" w:color="auto"/>
              <w:right w:val="single" w:sz="4" w:space="0" w:color="auto"/>
            </w:tcBorders>
          </w:tcPr>
          <w:p w14:paraId="7049DB92" w14:textId="41A168B5" w:rsidR="00751AFE" w:rsidRPr="00AF44D3" w:rsidRDefault="00751AFE" w:rsidP="00751AFE">
            <w:pPr>
              <w:rPr>
                <w:rFonts w:ascii="GHEA Grapalat" w:hAnsi="GHEA Grapalat"/>
                <w:bCs/>
                <w:sz w:val="16"/>
                <w:szCs w:val="16"/>
                <w:lang w:val="hy-AM" w:eastAsia="en-US" w:bidi="ar-SA"/>
              </w:rPr>
            </w:pPr>
            <w:r w:rsidRPr="00AF44D3">
              <w:rPr>
                <w:rFonts w:ascii="GHEA Grapalat" w:hAnsi="GHEA Grapalat"/>
                <w:bCs/>
                <w:sz w:val="16"/>
                <w:szCs w:val="16"/>
                <w:lang w:val="hy-AM" w:eastAsia="en-US" w:bidi="ar-SA"/>
              </w:rPr>
              <w:t>Качественные размеры покупаемого предмета – бумажный пакет. Безопасность – наличие срока годности на момент поставки Обозначение – наличие товарного знака.</w:t>
            </w:r>
          </w:p>
          <w:p w14:paraId="5840869E" w14:textId="5C795E08" w:rsidR="00751AFE" w:rsidRPr="00151D91" w:rsidRDefault="00751AFE" w:rsidP="00751AFE">
            <w:pPr>
              <w:rPr>
                <w:rFonts w:ascii="GHEA Grapalat" w:hAnsi="GHEA Grapalat"/>
                <w:bCs/>
                <w:sz w:val="16"/>
                <w:szCs w:val="16"/>
                <w:lang w:val="hy-AM" w:eastAsia="en-US" w:bidi="ar-SA"/>
              </w:rPr>
            </w:pPr>
            <w:r w:rsidRPr="00AF44D3">
              <w:rPr>
                <w:rFonts w:ascii="GHEA Grapalat" w:hAnsi="GHEA Grapalat"/>
                <w:bCs/>
                <w:sz w:val="16"/>
                <w:szCs w:val="16"/>
                <w:lang w:val="hy-AM" w:eastAsia="en-US" w:bidi="ar-SA"/>
              </w:rPr>
              <w:t>Условные знаки /боится влаги/</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E79376A" w14:textId="1FAFA584"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Pr>
          <w:p w14:paraId="4B4FAA16"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A3CD9E5" w14:textId="2EB5EFCE"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1B80001C" w14:textId="5DF69A15"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3BC7CC9B" w14:textId="77777777" w:rsidTr="00CD3E39">
        <w:trPr>
          <w:trHeight w:val="106"/>
        </w:trPr>
        <w:tc>
          <w:tcPr>
            <w:tcW w:w="566" w:type="dxa"/>
            <w:tcBorders>
              <w:bottom w:val="single" w:sz="4" w:space="0" w:color="auto"/>
            </w:tcBorders>
          </w:tcPr>
          <w:p w14:paraId="0B687DD4" w14:textId="06054F81" w:rsidR="00751AFE" w:rsidRPr="004C6E2E" w:rsidRDefault="00751AFE" w:rsidP="00751AFE">
            <w:pPr>
              <w:rPr>
                <w:rFonts w:ascii="GHEA Grapalat" w:hAnsi="GHEA Grapalat" w:cs="Sylfaen"/>
                <w:sz w:val="18"/>
                <w:szCs w:val="18"/>
                <w:lang w:eastAsia="en-US" w:bidi="ar-SA"/>
              </w:rPr>
            </w:pPr>
            <w:r>
              <w:rPr>
                <w:rFonts w:ascii="GHEA Grapalat" w:hAnsi="GHEA Grapalat" w:cs="Sylfaen"/>
                <w:sz w:val="18"/>
                <w:szCs w:val="18"/>
                <w:lang w:val="hy-AM"/>
              </w:rPr>
              <w:t>69</w:t>
            </w:r>
          </w:p>
        </w:tc>
        <w:tc>
          <w:tcPr>
            <w:tcW w:w="3688" w:type="dxa"/>
            <w:tcBorders>
              <w:top w:val="single" w:sz="4" w:space="0" w:color="auto"/>
              <w:left w:val="single" w:sz="4" w:space="0" w:color="auto"/>
              <w:bottom w:val="single" w:sz="4" w:space="0" w:color="auto"/>
              <w:right w:val="single" w:sz="4" w:space="0" w:color="auto"/>
            </w:tcBorders>
          </w:tcPr>
          <w:p w14:paraId="42AFE144" w14:textId="3EB12665" w:rsidR="00751AFE" w:rsidRPr="006E07D4" w:rsidRDefault="00751AFE" w:rsidP="00751AFE">
            <w:r w:rsidRPr="008C3A3A">
              <w:t>Натрия хлорид 0,9% 250 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7061D0D5" w14:textId="750D4F12" w:rsidR="00751AFE" w:rsidRPr="006E07D4" w:rsidRDefault="00751AFE" w:rsidP="00751AFE">
            <w:pPr>
              <w:rPr>
                <w:rFonts w:ascii="GHEA Grapalat" w:hAnsi="GHEA Grapalat"/>
                <w:color w:val="000000"/>
                <w:sz w:val="18"/>
                <w:szCs w:val="18"/>
              </w:rPr>
            </w:pPr>
            <w:r w:rsidRPr="00C276E2">
              <w:rPr>
                <w:rFonts w:ascii="GHEA Grapalat" w:hAnsi="GHEA Grapalat" w:cs="Arial"/>
                <w:sz w:val="18"/>
                <w:szCs w:val="18"/>
              </w:rPr>
              <w:t>33691136</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73956121" w14:textId="40448071" w:rsidR="00751AFE" w:rsidRPr="004C6E2E" w:rsidRDefault="00751AFE" w:rsidP="00751AFE">
            <w:pPr>
              <w:rPr>
                <w:rFonts w:ascii="Sylfaen" w:hAnsi="Sylfaen" w:cs="Sylfaen"/>
                <w:sz w:val="22"/>
                <w:szCs w:val="22"/>
                <w:lang w:eastAsia="en-US" w:bidi="ar-SA"/>
              </w:rPr>
            </w:pPr>
            <w:r w:rsidRPr="00A16407">
              <w:rPr>
                <w:rFonts w:ascii="GHEA Grapalat" w:hAnsi="GHEA Grapalat" w:cs="Arial"/>
                <w:sz w:val="18"/>
                <w:szCs w:val="18"/>
                <w:lang w:val="hy-AM"/>
              </w:rPr>
              <w:t>флакон</w:t>
            </w:r>
          </w:p>
        </w:tc>
        <w:tc>
          <w:tcPr>
            <w:tcW w:w="3686" w:type="dxa"/>
            <w:tcBorders>
              <w:top w:val="single" w:sz="4" w:space="0" w:color="auto"/>
              <w:left w:val="single" w:sz="4" w:space="0" w:color="auto"/>
              <w:bottom w:val="single" w:sz="4" w:space="0" w:color="auto"/>
              <w:right w:val="single" w:sz="4" w:space="0" w:color="auto"/>
            </w:tcBorders>
          </w:tcPr>
          <w:p w14:paraId="4C18B9BB"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44BC229A" w14:textId="6B9A2195"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0885247" w14:textId="71F3BD79" w:rsidR="00751AFE" w:rsidRDefault="00751AFE" w:rsidP="00751AFE">
            <w:pPr>
              <w:spacing w:after="200" w:line="276" w:lineRule="auto"/>
              <w:rPr>
                <w:rFonts w:ascii="GHEA Grapalat" w:hAnsi="GHEA Grapalat"/>
                <w:sz w:val="18"/>
                <w:szCs w:val="18"/>
              </w:rPr>
            </w:pPr>
            <w:r w:rsidRPr="002E139C">
              <w:rPr>
                <w:rFonts w:ascii="GHEA Grapalat" w:hAnsi="GHEA Grapalat"/>
                <w:sz w:val="18"/>
                <w:szCs w:val="18"/>
              </w:rPr>
              <w:t>1</w:t>
            </w:r>
            <w:r>
              <w:rPr>
                <w:rFonts w:ascii="GHEA Grapalat" w:hAnsi="GHEA Grapalat"/>
                <w:sz w:val="18"/>
                <w:szCs w:val="18"/>
              </w:rPr>
              <w:t>0</w:t>
            </w:r>
          </w:p>
        </w:tc>
        <w:tc>
          <w:tcPr>
            <w:tcW w:w="992" w:type="dxa"/>
          </w:tcPr>
          <w:p w14:paraId="08C92997"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284D3763" w14:textId="14BD73ED"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3552926A" w14:textId="0CBA5307"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6EA5F5B" w14:textId="77777777" w:rsidTr="00CD3E39">
        <w:trPr>
          <w:trHeight w:val="106"/>
        </w:trPr>
        <w:tc>
          <w:tcPr>
            <w:tcW w:w="566" w:type="dxa"/>
            <w:tcBorders>
              <w:bottom w:val="single" w:sz="4" w:space="0" w:color="auto"/>
            </w:tcBorders>
          </w:tcPr>
          <w:p w14:paraId="1EDAD57B" w14:textId="14C7B44C" w:rsidR="00751AFE" w:rsidRPr="004C6E2E" w:rsidRDefault="00751AFE" w:rsidP="00751AFE">
            <w:pPr>
              <w:rPr>
                <w:rFonts w:ascii="GHEA Grapalat" w:hAnsi="GHEA Grapalat" w:cs="Sylfaen"/>
                <w:sz w:val="18"/>
                <w:szCs w:val="18"/>
                <w:lang w:eastAsia="en-US" w:bidi="ar-SA"/>
              </w:rPr>
            </w:pPr>
            <w:r>
              <w:rPr>
                <w:rFonts w:ascii="GHEA Grapalat" w:hAnsi="GHEA Grapalat" w:cs="Sylfaen"/>
                <w:sz w:val="18"/>
                <w:szCs w:val="18"/>
                <w:lang w:val="hy-AM"/>
              </w:rPr>
              <w:t>70</w:t>
            </w:r>
          </w:p>
        </w:tc>
        <w:tc>
          <w:tcPr>
            <w:tcW w:w="3688" w:type="dxa"/>
            <w:tcBorders>
              <w:top w:val="single" w:sz="4" w:space="0" w:color="auto"/>
              <w:left w:val="single" w:sz="4" w:space="0" w:color="auto"/>
              <w:bottom w:val="single" w:sz="4" w:space="0" w:color="auto"/>
              <w:right w:val="single" w:sz="4" w:space="0" w:color="auto"/>
            </w:tcBorders>
          </w:tcPr>
          <w:p w14:paraId="4C3C9FEE" w14:textId="2D1AC057" w:rsidR="00751AFE" w:rsidRPr="006E07D4" w:rsidRDefault="00751AFE" w:rsidP="00751AFE">
            <w:r w:rsidRPr="008C3A3A">
              <w:t>Деревянный шпон</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4CD05BE8" w14:textId="6C51C6E9"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33161220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062A314" w14:textId="1F627929" w:rsidR="00751AFE" w:rsidRPr="004C6E2E" w:rsidRDefault="00751AFE" w:rsidP="00751AFE">
            <w:pPr>
              <w:rPr>
                <w:rFonts w:ascii="Sylfaen" w:hAnsi="Sylfaen" w:cs="Sylfaen"/>
                <w:sz w:val="22"/>
                <w:szCs w:val="22"/>
                <w:lang w:eastAsia="en-US" w:bidi="ar-SA"/>
              </w:rPr>
            </w:pPr>
            <w:r w:rsidRPr="00377BEB">
              <w:rPr>
                <w:rFonts w:ascii="GHEA Grapalat" w:hAnsi="GHEA Grapalat" w:cs="Arial"/>
                <w:sz w:val="18"/>
                <w:szCs w:val="18"/>
                <w:lang w:val="hy-AM"/>
              </w:rPr>
              <w:t>шт.</w:t>
            </w:r>
          </w:p>
        </w:tc>
        <w:tc>
          <w:tcPr>
            <w:tcW w:w="3686" w:type="dxa"/>
            <w:tcBorders>
              <w:top w:val="single" w:sz="4" w:space="0" w:color="auto"/>
              <w:left w:val="single" w:sz="4" w:space="0" w:color="auto"/>
              <w:bottom w:val="single" w:sz="4" w:space="0" w:color="auto"/>
              <w:right w:val="single" w:sz="4" w:space="0" w:color="auto"/>
            </w:tcBorders>
          </w:tcPr>
          <w:p w14:paraId="4F9271A6" w14:textId="77777777" w:rsidR="00751AFE" w:rsidRPr="00377BEB" w:rsidRDefault="00751AFE" w:rsidP="00751AFE">
            <w:pPr>
              <w:rPr>
                <w:rFonts w:ascii="GHEA Grapalat" w:hAnsi="GHEA Grapalat"/>
                <w:bCs/>
                <w:sz w:val="16"/>
                <w:szCs w:val="16"/>
                <w:lang w:val="hy-AM" w:eastAsia="en-US" w:bidi="ar-SA"/>
              </w:rPr>
            </w:pPr>
            <w:r w:rsidRPr="00377BEB">
              <w:rPr>
                <w:rFonts w:ascii="GHEA Grapalat" w:hAnsi="GHEA Grapalat"/>
                <w:bCs/>
                <w:sz w:val="16"/>
                <w:szCs w:val="16"/>
                <w:lang w:val="hy-AM" w:eastAsia="en-US" w:bidi="ar-SA"/>
              </w:rPr>
              <w:t>Качественные размеры покупаемого предмета – шт. Безопасность – наличие срока годности на момент поставки Обозначение – наличие товарного знака.</w:t>
            </w:r>
          </w:p>
          <w:p w14:paraId="13172144" w14:textId="401ED947" w:rsidR="00751AFE" w:rsidRPr="00151D91" w:rsidRDefault="00751AFE" w:rsidP="00751AFE">
            <w:pPr>
              <w:rPr>
                <w:rFonts w:ascii="GHEA Grapalat" w:hAnsi="GHEA Grapalat"/>
                <w:bCs/>
                <w:sz w:val="16"/>
                <w:szCs w:val="16"/>
                <w:lang w:val="hy-AM" w:eastAsia="en-US" w:bidi="ar-SA"/>
              </w:rPr>
            </w:pPr>
            <w:r w:rsidRPr="00377BEB">
              <w:rPr>
                <w:rFonts w:ascii="GHEA Grapalat" w:hAnsi="GHEA Grapalat"/>
                <w:bCs/>
                <w:sz w:val="16"/>
                <w:szCs w:val="16"/>
                <w:lang w:val="hy-AM" w:eastAsia="en-US" w:bidi="ar-SA"/>
              </w:rPr>
              <w:t>Условные знаки /боится влаги/</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963EFDD" w14:textId="01B5BCE3"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w:t>
            </w:r>
            <w:r w:rsidRPr="002E139C">
              <w:rPr>
                <w:rFonts w:ascii="GHEA Grapalat" w:hAnsi="GHEA Grapalat"/>
                <w:sz w:val="18"/>
                <w:szCs w:val="18"/>
              </w:rPr>
              <w:t>000</w:t>
            </w:r>
          </w:p>
        </w:tc>
        <w:tc>
          <w:tcPr>
            <w:tcW w:w="992" w:type="dxa"/>
          </w:tcPr>
          <w:p w14:paraId="09F5DA0A"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37BA62B6" w14:textId="43150684"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0469B8FC" w14:textId="73F63E4C"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1F50E9B" w14:textId="77777777" w:rsidTr="00CD3E39">
        <w:trPr>
          <w:trHeight w:val="106"/>
        </w:trPr>
        <w:tc>
          <w:tcPr>
            <w:tcW w:w="566" w:type="dxa"/>
            <w:tcBorders>
              <w:bottom w:val="single" w:sz="4" w:space="0" w:color="auto"/>
            </w:tcBorders>
          </w:tcPr>
          <w:p w14:paraId="130D1183" w14:textId="4C5C966F" w:rsidR="00751AFE" w:rsidRPr="004C6E2E" w:rsidRDefault="00751AFE" w:rsidP="00751AFE">
            <w:pPr>
              <w:rPr>
                <w:rFonts w:ascii="GHEA Grapalat" w:hAnsi="GHEA Grapalat" w:cs="Sylfaen"/>
                <w:sz w:val="18"/>
                <w:szCs w:val="18"/>
                <w:lang w:eastAsia="en-US" w:bidi="ar-SA"/>
              </w:rPr>
            </w:pPr>
            <w:r>
              <w:rPr>
                <w:rFonts w:ascii="GHEA Grapalat" w:hAnsi="GHEA Grapalat" w:cs="Sylfaen"/>
                <w:sz w:val="18"/>
                <w:szCs w:val="18"/>
                <w:lang w:val="hy-AM"/>
              </w:rPr>
              <w:t>71</w:t>
            </w:r>
          </w:p>
        </w:tc>
        <w:tc>
          <w:tcPr>
            <w:tcW w:w="3688" w:type="dxa"/>
            <w:tcBorders>
              <w:top w:val="single" w:sz="4" w:space="0" w:color="auto"/>
              <w:left w:val="single" w:sz="4" w:space="0" w:color="auto"/>
              <w:bottom w:val="single" w:sz="4" w:space="0" w:color="auto"/>
              <w:right w:val="single" w:sz="4" w:space="0" w:color="auto"/>
            </w:tcBorders>
          </w:tcPr>
          <w:p w14:paraId="77657A45" w14:textId="7651A6AA" w:rsidR="00751AFE" w:rsidRPr="006E07D4" w:rsidRDefault="00751AFE" w:rsidP="00751AFE">
            <w:r w:rsidRPr="008C3A3A">
              <w:t>Парацетамол сироп 125мг/5мл</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0B10A54D" w14:textId="38A928B9" w:rsidR="00751AFE" w:rsidRPr="006E07D4" w:rsidRDefault="00751AFE" w:rsidP="00751AFE">
            <w:pPr>
              <w:rPr>
                <w:rFonts w:ascii="GHEA Grapalat" w:hAnsi="GHEA Grapalat"/>
                <w:color w:val="000000"/>
                <w:sz w:val="18"/>
                <w:szCs w:val="18"/>
              </w:rPr>
            </w:pPr>
            <w:r w:rsidRPr="0064670F">
              <w:rPr>
                <w:rFonts w:ascii="GHEA Grapalat" w:hAnsi="GHEA Grapalat" w:cs="Arial"/>
                <w:sz w:val="18"/>
                <w:szCs w:val="18"/>
              </w:rPr>
              <w:t>33661122</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8A234BF" w14:textId="7557A345" w:rsidR="00751AFE" w:rsidRPr="004C6E2E" w:rsidRDefault="00751AFE" w:rsidP="00751AFE">
            <w:pPr>
              <w:rPr>
                <w:rFonts w:ascii="Sylfaen" w:hAnsi="Sylfaen" w:cs="Sylfaen"/>
                <w:sz w:val="22"/>
                <w:szCs w:val="22"/>
                <w:lang w:eastAsia="en-US" w:bidi="ar-SA"/>
              </w:rPr>
            </w:pPr>
            <w:r w:rsidRPr="00A16407">
              <w:rPr>
                <w:rFonts w:ascii="GHEA Grapalat" w:hAnsi="GHEA Grapalat" w:cs="Arial"/>
                <w:sz w:val="18"/>
                <w:szCs w:val="18"/>
              </w:rPr>
              <w:t>бутылка</w:t>
            </w:r>
          </w:p>
        </w:tc>
        <w:tc>
          <w:tcPr>
            <w:tcW w:w="3686" w:type="dxa"/>
            <w:tcBorders>
              <w:top w:val="single" w:sz="4" w:space="0" w:color="auto"/>
              <w:left w:val="single" w:sz="4" w:space="0" w:color="auto"/>
              <w:bottom w:val="single" w:sz="4" w:space="0" w:color="auto"/>
              <w:right w:val="single" w:sz="4" w:space="0" w:color="auto"/>
            </w:tcBorders>
          </w:tcPr>
          <w:p w14:paraId="38FD3287"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21CE3897" w14:textId="648831EB"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F5DAAFB" w14:textId="32E119F1"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Pr>
          <w:p w14:paraId="47754CE1"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7A132A94" w14:textId="18A7D15E"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C555D9C" w14:textId="28EB43F0"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345DA16A" w14:textId="77777777" w:rsidTr="00CD3E39">
        <w:trPr>
          <w:trHeight w:val="106"/>
        </w:trPr>
        <w:tc>
          <w:tcPr>
            <w:tcW w:w="566" w:type="dxa"/>
            <w:tcBorders>
              <w:bottom w:val="single" w:sz="4" w:space="0" w:color="auto"/>
            </w:tcBorders>
          </w:tcPr>
          <w:p w14:paraId="24BAE8DF" w14:textId="1703FD77" w:rsidR="00751AFE" w:rsidRPr="004C6E2E" w:rsidRDefault="00751AFE" w:rsidP="00751AFE">
            <w:pPr>
              <w:rPr>
                <w:rFonts w:ascii="GHEA Grapalat" w:hAnsi="GHEA Grapalat" w:cs="Sylfaen"/>
                <w:sz w:val="18"/>
                <w:szCs w:val="18"/>
                <w:lang w:eastAsia="en-US" w:bidi="ar-SA"/>
              </w:rPr>
            </w:pPr>
            <w:r>
              <w:rPr>
                <w:rFonts w:ascii="GHEA Grapalat" w:hAnsi="GHEA Grapalat" w:cs="Sylfaen"/>
                <w:sz w:val="18"/>
                <w:szCs w:val="18"/>
                <w:lang w:val="hy-AM"/>
              </w:rPr>
              <w:t>72</w:t>
            </w:r>
          </w:p>
        </w:tc>
        <w:tc>
          <w:tcPr>
            <w:tcW w:w="3688" w:type="dxa"/>
            <w:tcBorders>
              <w:top w:val="single" w:sz="4" w:space="0" w:color="auto"/>
              <w:left w:val="single" w:sz="4" w:space="0" w:color="auto"/>
              <w:bottom w:val="single" w:sz="4" w:space="0" w:color="auto"/>
              <w:right w:val="single" w:sz="4" w:space="0" w:color="auto"/>
            </w:tcBorders>
          </w:tcPr>
          <w:p w14:paraId="3184752D" w14:textId="3573B887" w:rsidR="00751AFE" w:rsidRPr="006E07D4" w:rsidRDefault="00751AFE" w:rsidP="00751AFE">
            <w:r w:rsidRPr="008C3A3A">
              <w:t>Парацетамол 500 мг</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419001BC" w14:textId="33922894" w:rsidR="00751AFE" w:rsidRPr="006E07D4" w:rsidRDefault="00751AFE" w:rsidP="00751AFE">
            <w:pPr>
              <w:rPr>
                <w:rFonts w:ascii="GHEA Grapalat" w:hAnsi="GHEA Grapalat"/>
                <w:color w:val="000000"/>
                <w:sz w:val="18"/>
                <w:szCs w:val="18"/>
              </w:rPr>
            </w:pPr>
            <w:r w:rsidRPr="0064670F">
              <w:rPr>
                <w:rFonts w:ascii="GHEA Grapalat" w:hAnsi="GHEA Grapalat" w:cs="Arial"/>
                <w:sz w:val="18"/>
                <w:szCs w:val="18"/>
              </w:rPr>
              <w:t>33661122</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C9F6097" w14:textId="62C06A1E"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28999E7C"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2861B0D9"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46CA3858"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19494BC9" w14:textId="56E054B2"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2BED2A13" w14:textId="0634D2DF"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w:t>
            </w:r>
            <w:r w:rsidRPr="002E139C">
              <w:rPr>
                <w:rFonts w:ascii="GHEA Grapalat" w:hAnsi="GHEA Grapalat"/>
                <w:sz w:val="18"/>
                <w:szCs w:val="18"/>
                <w:lang w:val="hy-AM"/>
              </w:rPr>
              <w:t>00</w:t>
            </w:r>
          </w:p>
        </w:tc>
        <w:tc>
          <w:tcPr>
            <w:tcW w:w="992" w:type="dxa"/>
          </w:tcPr>
          <w:p w14:paraId="4473DC64"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2BDAB8BA" w14:textId="7917CDB3"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00ED8D98" w14:textId="03D141D7"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4E451743" w14:textId="77777777" w:rsidTr="00CD3E39">
        <w:trPr>
          <w:trHeight w:val="106"/>
        </w:trPr>
        <w:tc>
          <w:tcPr>
            <w:tcW w:w="566" w:type="dxa"/>
            <w:tcBorders>
              <w:bottom w:val="single" w:sz="4" w:space="0" w:color="auto"/>
            </w:tcBorders>
          </w:tcPr>
          <w:p w14:paraId="1B4A163B" w14:textId="0F1F693E" w:rsidR="00751AFE" w:rsidRPr="004C6E2E" w:rsidRDefault="00751AFE" w:rsidP="00751AFE">
            <w:pPr>
              <w:rPr>
                <w:rFonts w:ascii="GHEA Grapalat" w:hAnsi="GHEA Grapalat" w:cs="Sylfaen"/>
                <w:sz w:val="18"/>
                <w:szCs w:val="18"/>
                <w:lang w:eastAsia="en-US" w:bidi="ar-SA"/>
              </w:rPr>
            </w:pPr>
            <w:r>
              <w:rPr>
                <w:rFonts w:ascii="GHEA Grapalat" w:hAnsi="GHEA Grapalat" w:cs="Sylfaen"/>
                <w:sz w:val="18"/>
                <w:szCs w:val="18"/>
                <w:lang w:val="hy-AM"/>
              </w:rPr>
              <w:lastRenderedPageBreak/>
              <w:t>73</w:t>
            </w:r>
          </w:p>
        </w:tc>
        <w:tc>
          <w:tcPr>
            <w:tcW w:w="3688" w:type="dxa"/>
            <w:tcBorders>
              <w:top w:val="single" w:sz="4" w:space="0" w:color="auto"/>
              <w:left w:val="single" w:sz="4" w:space="0" w:color="auto"/>
              <w:bottom w:val="single" w:sz="4" w:space="0" w:color="auto"/>
              <w:right w:val="single" w:sz="4" w:space="0" w:color="auto"/>
            </w:tcBorders>
          </w:tcPr>
          <w:p w14:paraId="0443A7EF" w14:textId="337AD4C2" w:rsidR="00751AFE" w:rsidRPr="006E07D4" w:rsidRDefault="00751AFE" w:rsidP="00751AFE">
            <w:r w:rsidRPr="008C3A3A">
              <w:t>Папаверин 2% 2,0</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328E2EC7" w14:textId="667067A5" w:rsidR="00751AFE" w:rsidRPr="006E07D4" w:rsidRDefault="00751AFE" w:rsidP="00751AFE">
            <w:pPr>
              <w:rPr>
                <w:rFonts w:ascii="GHEA Grapalat" w:hAnsi="GHEA Grapalat"/>
                <w:color w:val="000000"/>
                <w:sz w:val="18"/>
                <w:szCs w:val="18"/>
              </w:rPr>
            </w:pPr>
            <w:r w:rsidRPr="002E139C">
              <w:rPr>
                <w:rFonts w:ascii="GHEA Grapalat" w:hAnsi="GHEA Grapalat" w:cs="Sylfaen"/>
                <w:sz w:val="18"/>
                <w:szCs w:val="18"/>
              </w:rPr>
              <w:t>33621540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3A54F8E" w14:textId="2B9DC550"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637EFB48"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47E9A419" w14:textId="197ADC70"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9491EAF" w14:textId="5F75A4F9"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50</w:t>
            </w:r>
          </w:p>
        </w:tc>
        <w:tc>
          <w:tcPr>
            <w:tcW w:w="992" w:type="dxa"/>
          </w:tcPr>
          <w:p w14:paraId="352B03FB"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E4476F2" w14:textId="213B41F7"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3393F5AF" w14:textId="1DCE0E44"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4E838A28" w14:textId="77777777" w:rsidTr="00CD3E39">
        <w:trPr>
          <w:trHeight w:val="106"/>
        </w:trPr>
        <w:tc>
          <w:tcPr>
            <w:tcW w:w="566" w:type="dxa"/>
            <w:tcBorders>
              <w:bottom w:val="single" w:sz="4" w:space="0" w:color="auto"/>
            </w:tcBorders>
          </w:tcPr>
          <w:p w14:paraId="13947D57" w14:textId="43152D0A"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74</w:t>
            </w:r>
          </w:p>
        </w:tc>
        <w:tc>
          <w:tcPr>
            <w:tcW w:w="3688" w:type="dxa"/>
            <w:tcBorders>
              <w:top w:val="single" w:sz="4" w:space="0" w:color="auto"/>
              <w:left w:val="single" w:sz="4" w:space="0" w:color="auto"/>
              <w:bottom w:val="single" w:sz="4" w:space="0" w:color="auto"/>
              <w:right w:val="single" w:sz="4" w:space="0" w:color="auto"/>
            </w:tcBorders>
          </w:tcPr>
          <w:p w14:paraId="42992F86" w14:textId="0A40D56C" w:rsidR="00751AFE" w:rsidRPr="006E07D4" w:rsidRDefault="00751AFE" w:rsidP="00751AFE">
            <w:r w:rsidRPr="008C3A3A">
              <w:t>Периндоприл+индамид 8мг+2,5мг</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09C0F502" w14:textId="5000240B" w:rsidR="00751AFE" w:rsidRPr="006E07D4" w:rsidRDefault="00751AFE" w:rsidP="00751AFE">
            <w:pPr>
              <w:rPr>
                <w:rFonts w:ascii="GHEA Grapalat" w:hAnsi="GHEA Grapalat"/>
                <w:color w:val="000000"/>
                <w:sz w:val="18"/>
                <w:szCs w:val="18"/>
              </w:rPr>
            </w:pPr>
            <w:r w:rsidRPr="00CB2559">
              <w:rPr>
                <w:rFonts w:ascii="GHEA Grapalat" w:hAnsi="GHEA Grapalat" w:cs="Arial"/>
                <w:sz w:val="18"/>
                <w:szCs w:val="18"/>
              </w:rPr>
              <w:t>33621530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4A841296" w14:textId="02EA9EDD"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0C5B73F3"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2B7BEBCC"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4C11C5A1"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47C9DB8F" w14:textId="60D78721"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25F8D956" w14:textId="1CBAD4CF"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50</w:t>
            </w:r>
          </w:p>
        </w:tc>
        <w:tc>
          <w:tcPr>
            <w:tcW w:w="992" w:type="dxa"/>
          </w:tcPr>
          <w:p w14:paraId="56B690A8"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34D863C2" w14:textId="795E76F8"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6C77E470" w14:textId="5113AB9D"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24F63523" w14:textId="77777777" w:rsidTr="00CD3E39">
        <w:trPr>
          <w:trHeight w:val="106"/>
        </w:trPr>
        <w:tc>
          <w:tcPr>
            <w:tcW w:w="566" w:type="dxa"/>
            <w:tcBorders>
              <w:bottom w:val="single" w:sz="4" w:space="0" w:color="auto"/>
            </w:tcBorders>
          </w:tcPr>
          <w:p w14:paraId="78B6B172" w14:textId="1E6DB758"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75</w:t>
            </w:r>
          </w:p>
        </w:tc>
        <w:tc>
          <w:tcPr>
            <w:tcW w:w="3688" w:type="dxa"/>
            <w:tcBorders>
              <w:top w:val="single" w:sz="4" w:space="0" w:color="auto"/>
              <w:left w:val="single" w:sz="4" w:space="0" w:color="auto"/>
              <w:bottom w:val="single" w:sz="4" w:space="0" w:color="auto"/>
              <w:right w:val="single" w:sz="4" w:space="0" w:color="auto"/>
            </w:tcBorders>
          </w:tcPr>
          <w:p w14:paraId="13C248EB" w14:textId="74483386" w:rsidR="00751AFE" w:rsidRPr="006E07D4" w:rsidRDefault="00751AFE" w:rsidP="00751AFE">
            <w:r w:rsidRPr="008C3A3A">
              <w:t>Периндоприл+индамид 10мг+2,5мг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1F74256E" w14:textId="5BBC443B" w:rsidR="00751AFE" w:rsidRPr="006E07D4" w:rsidRDefault="00751AFE" w:rsidP="00751AFE">
            <w:pPr>
              <w:rPr>
                <w:rFonts w:ascii="GHEA Grapalat" w:hAnsi="GHEA Grapalat"/>
                <w:color w:val="000000"/>
                <w:sz w:val="18"/>
                <w:szCs w:val="18"/>
              </w:rPr>
            </w:pPr>
            <w:r w:rsidRPr="00CB2559">
              <w:rPr>
                <w:rFonts w:ascii="GHEA Grapalat" w:hAnsi="GHEA Grapalat" w:cs="Arial"/>
                <w:sz w:val="18"/>
                <w:szCs w:val="18"/>
              </w:rPr>
              <w:t>33621530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45CCC06E" w14:textId="35B45A55"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2BE26A46"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2813C005"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18BA4953"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5AFF2323" w14:textId="3D9BAFE6"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8F3D421" w14:textId="2527957F"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Pr>
          <w:p w14:paraId="0D1DA45F"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53794B2" w14:textId="38070AEB"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005055BF" w14:textId="2435396E"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73EC1BDB" w14:textId="77777777" w:rsidTr="00CD3E39">
        <w:trPr>
          <w:trHeight w:val="106"/>
        </w:trPr>
        <w:tc>
          <w:tcPr>
            <w:tcW w:w="566" w:type="dxa"/>
            <w:tcBorders>
              <w:bottom w:val="single" w:sz="4" w:space="0" w:color="auto"/>
            </w:tcBorders>
          </w:tcPr>
          <w:p w14:paraId="36CB0D93" w14:textId="721F7538"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76</w:t>
            </w:r>
          </w:p>
        </w:tc>
        <w:tc>
          <w:tcPr>
            <w:tcW w:w="3688" w:type="dxa"/>
            <w:tcBorders>
              <w:top w:val="single" w:sz="4" w:space="0" w:color="auto"/>
              <w:left w:val="single" w:sz="4" w:space="0" w:color="auto"/>
              <w:bottom w:val="single" w:sz="4" w:space="0" w:color="auto"/>
              <w:right w:val="single" w:sz="4" w:space="0" w:color="auto"/>
            </w:tcBorders>
          </w:tcPr>
          <w:p w14:paraId="26D4A230" w14:textId="10ED8ABA" w:rsidR="00751AFE" w:rsidRPr="006E07D4" w:rsidRDefault="00751AFE" w:rsidP="00751AFE">
            <w:r w:rsidRPr="008C3A3A">
              <w:t>Периндоприл+амлодипин 5мг+5мг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465EC07D" w14:textId="6F4ED18B" w:rsidR="00751AFE" w:rsidRPr="006E07D4" w:rsidRDefault="00751AFE" w:rsidP="00751AFE">
            <w:pPr>
              <w:rPr>
                <w:rFonts w:ascii="GHEA Grapalat" w:hAnsi="GHEA Grapalat"/>
                <w:color w:val="000000"/>
                <w:sz w:val="18"/>
                <w:szCs w:val="18"/>
              </w:rPr>
            </w:pPr>
            <w:r w:rsidRPr="00CB2559">
              <w:rPr>
                <w:sz w:val="18"/>
                <w:szCs w:val="18"/>
              </w:rPr>
              <w:t>33621460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3C0B45F7" w14:textId="0291B585"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7ED97492"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7759FFEB"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52BBD660"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1787E44F" w14:textId="0B1C1265"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34E5A6D" w14:textId="40F1861D"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Pr>
          <w:p w14:paraId="7FEFFC7B"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34B608AC" w14:textId="013AB8E9"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677906A" w14:textId="0EE8B0CE"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3548CEF6" w14:textId="77777777" w:rsidTr="00CD3E39">
        <w:trPr>
          <w:trHeight w:val="106"/>
        </w:trPr>
        <w:tc>
          <w:tcPr>
            <w:tcW w:w="566" w:type="dxa"/>
            <w:tcBorders>
              <w:bottom w:val="single" w:sz="4" w:space="0" w:color="auto"/>
            </w:tcBorders>
          </w:tcPr>
          <w:p w14:paraId="36E6B469" w14:textId="3BE0E5C5"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77</w:t>
            </w:r>
          </w:p>
        </w:tc>
        <w:tc>
          <w:tcPr>
            <w:tcW w:w="3688" w:type="dxa"/>
            <w:tcBorders>
              <w:top w:val="single" w:sz="4" w:space="0" w:color="auto"/>
              <w:left w:val="single" w:sz="4" w:space="0" w:color="auto"/>
              <w:bottom w:val="single" w:sz="4" w:space="0" w:color="auto"/>
              <w:right w:val="single" w:sz="4" w:space="0" w:color="auto"/>
            </w:tcBorders>
          </w:tcPr>
          <w:p w14:paraId="4BA3F45D" w14:textId="03EFBC8B" w:rsidR="00751AFE" w:rsidRPr="006E07D4" w:rsidRDefault="00751AFE" w:rsidP="00751AFE">
            <w:r w:rsidRPr="008C3A3A">
              <w:t>Периндоприл+индамид+амлодипин 8мг+2,5мг+10мг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6BE273EA" w14:textId="7C2AAF09" w:rsidR="00751AFE" w:rsidRPr="006E07D4" w:rsidRDefault="00751AFE" w:rsidP="00751AFE">
            <w:pPr>
              <w:rPr>
                <w:rFonts w:ascii="GHEA Grapalat" w:hAnsi="GHEA Grapalat"/>
                <w:color w:val="000000"/>
                <w:sz w:val="18"/>
                <w:szCs w:val="18"/>
              </w:rPr>
            </w:pPr>
            <w:r w:rsidRPr="004A3299">
              <w:rPr>
                <w:rFonts w:ascii="GHEA Grapalat" w:hAnsi="GHEA Grapalat" w:cs="Arial"/>
                <w:sz w:val="18"/>
                <w:szCs w:val="18"/>
              </w:rPr>
              <w:t>33621764</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6985D9EE" w14:textId="10D7E584"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1A79DF61"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507B591D"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27169550"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4F067E77" w14:textId="286AE77E"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72E7080" w14:textId="4556948C"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Pr>
          <w:p w14:paraId="5B9EAD19"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716386AC" w14:textId="44D46676"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12327896" w14:textId="3F66524E"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3385A36D" w14:textId="77777777" w:rsidTr="00CD3E39">
        <w:trPr>
          <w:trHeight w:val="106"/>
        </w:trPr>
        <w:tc>
          <w:tcPr>
            <w:tcW w:w="566" w:type="dxa"/>
            <w:tcBorders>
              <w:bottom w:val="single" w:sz="4" w:space="0" w:color="auto"/>
            </w:tcBorders>
          </w:tcPr>
          <w:p w14:paraId="0BFA4D09" w14:textId="3DDB9D4B"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78</w:t>
            </w:r>
          </w:p>
        </w:tc>
        <w:tc>
          <w:tcPr>
            <w:tcW w:w="3688" w:type="dxa"/>
            <w:tcBorders>
              <w:top w:val="single" w:sz="4" w:space="0" w:color="auto"/>
              <w:left w:val="single" w:sz="4" w:space="0" w:color="auto"/>
              <w:bottom w:val="single" w:sz="4" w:space="0" w:color="auto"/>
              <w:right w:val="single" w:sz="4" w:space="0" w:color="auto"/>
            </w:tcBorders>
          </w:tcPr>
          <w:p w14:paraId="1C69FC28" w14:textId="1F20D21A" w:rsidR="00751AFE" w:rsidRPr="006E07D4" w:rsidRDefault="00751AFE" w:rsidP="00751AFE">
            <w:r w:rsidRPr="008C3A3A">
              <w:t>Пергидроль/перекись водорода 0,3% 100 мл</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28FB529D" w14:textId="20EB9F05" w:rsidR="00751AFE" w:rsidRPr="006E07D4" w:rsidRDefault="00751AFE" w:rsidP="00751AFE">
            <w:pPr>
              <w:rPr>
                <w:rFonts w:ascii="GHEA Grapalat" w:hAnsi="GHEA Grapalat"/>
                <w:color w:val="000000"/>
                <w:sz w:val="18"/>
                <w:szCs w:val="18"/>
              </w:rPr>
            </w:pPr>
            <w:r w:rsidRPr="0022262C">
              <w:rPr>
                <w:rFonts w:ascii="GHEA Grapalat" w:hAnsi="GHEA Grapalat"/>
                <w:sz w:val="18"/>
                <w:szCs w:val="18"/>
              </w:rPr>
              <w:t>24311530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C9D20D5" w14:textId="70852C88"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бутылка</w:t>
            </w:r>
          </w:p>
        </w:tc>
        <w:tc>
          <w:tcPr>
            <w:tcW w:w="3686" w:type="dxa"/>
            <w:tcBorders>
              <w:top w:val="single" w:sz="4" w:space="0" w:color="auto"/>
              <w:left w:val="single" w:sz="4" w:space="0" w:color="auto"/>
              <w:bottom w:val="single" w:sz="4" w:space="0" w:color="auto"/>
              <w:right w:val="single" w:sz="4" w:space="0" w:color="auto"/>
            </w:tcBorders>
          </w:tcPr>
          <w:p w14:paraId="45460167"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43017660" w14:textId="29B0AC8D"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2A272967" w14:textId="44169D7A"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w:t>
            </w:r>
          </w:p>
        </w:tc>
        <w:tc>
          <w:tcPr>
            <w:tcW w:w="992" w:type="dxa"/>
          </w:tcPr>
          <w:p w14:paraId="3B6C16CE"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3CB3B421" w14:textId="236B8FF7"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551220EA" w14:textId="16FE1829"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2BC209CF" w14:textId="77777777" w:rsidTr="00CD3E39">
        <w:trPr>
          <w:trHeight w:val="106"/>
        </w:trPr>
        <w:tc>
          <w:tcPr>
            <w:tcW w:w="566" w:type="dxa"/>
            <w:tcBorders>
              <w:bottom w:val="single" w:sz="4" w:space="0" w:color="auto"/>
            </w:tcBorders>
          </w:tcPr>
          <w:p w14:paraId="5E14A544" w14:textId="2D2E2136"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79</w:t>
            </w:r>
          </w:p>
        </w:tc>
        <w:tc>
          <w:tcPr>
            <w:tcW w:w="3688" w:type="dxa"/>
            <w:tcBorders>
              <w:top w:val="single" w:sz="4" w:space="0" w:color="auto"/>
              <w:left w:val="single" w:sz="4" w:space="0" w:color="auto"/>
              <w:bottom w:val="single" w:sz="4" w:space="0" w:color="auto"/>
              <w:right w:val="single" w:sz="4" w:space="0" w:color="auto"/>
            </w:tcBorders>
          </w:tcPr>
          <w:p w14:paraId="59151D2F" w14:textId="4928EC5D" w:rsidR="00751AFE" w:rsidRPr="006E07D4" w:rsidRDefault="00751AFE" w:rsidP="00751AFE">
            <w:r w:rsidRPr="008C3A3A">
              <w:t>Пирацетам 40 мг</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1A0D7B1A" w14:textId="60DF19D5" w:rsidR="00751AFE" w:rsidRPr="006E07D4" w:rsidRDefault="00751AFE" w:rsidP="00751AFE">
            <w:pPr>
              <w:rPr>
                <w:rFonts w:ascii="GHEA Grapalat" w:hAnsi="GHEA Grapalat"/>
                <w:color w:val="000000"/>
                <w:sz w:val="18"/>
                <w:szCs w:val="18"/>
              </w:rPr>
            </w:pPr>
            <w:r w:rsidRPr="00C276E2">
              <w:rPr>
                <w:rFonts w:ascii="GHEA Grapalat" w:hAnsi="GHEA Grapalat"/>
                <w:sz w:val="18"/>
                <w:szCs w:val="18"/>
              </w:rPr>
              <w:t>33691186</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123864EC" w14:textId="2ECAF257" w:rsidR="00751AFE" w:rsidRPr="004C6E2E" w:rsidRDefault="00751AFE" w:rsidP="00751AFE">
            <w:pPr>
              <w:rPr>
                <w:rFonts w:ascii="Sylfaen" w:hAnsi="Sylfaen" w:cs="Sylfaen"/>
                <w:sz w:val="22"/>
                <w:szCs w:val="22"/>
                <w:lang w:eastAsia="en-US" w:bidi="ar-SA"/>
              </w:rPr>
            </w:pPr>
            <w:r w:rsidRPr="00A16407">
              <w:rPr>
                <w:rFonts w:ascii="GHEA Grapalat" w:hAnsi="GHEA Grapalat" w:cs="Arial"/>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58886E33"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04F88DEC"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4E693FB8"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1884685C" w14:textId="36BE5D65"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2AA454DC" w14:textId="5CFC2DE1"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80</w:t>
            </w:r>
          </w:p>
        </w:tc>
        <w:tc>
          <w:tcPr>
            <w:tcW w:w="992" w:type="dxa"/>
          </w:tcPr>
          <w:p w14:paraId="7D5841AD"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3DDC8E2C" w14:textId="707EC687"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5146FF6E" w14:textId="4CAF01FD"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4DDC9488" w14:textId="77777777" w:rsidTr="00CD3E39">
        <w:trPr>
          <w:trHeight w:val="106"/>
        </w:trPr>
        <w:tc>
          <w:tcPr>
            <w:tcW w:w="566" w:type="dxa"/>
            <w:tcBorders>
              <w:bottom w:val="single" w:sz="4" w:space="0" w:color="auto"/>
            </w:tcBorders>
          </w:tcPr>
          <w:p w14:paraId="7C3DB1D4" w14:textId="5DBCDBB9"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80</w:t>
            </w:r>
          </w:p>
        </w:tc>
        <w:tc>
          <w:tcPr>
            <w:tcW w:w="3688" w:type="dxa"/>
            <w:tcBorders>
              <w:top w:val="single" w:sz="4" w:space="0" w:color="auto"/>
              <w:left w:val="single" w:sz="4" w:space="0" w:color="auto"/>
              <w:bottom w:val="single" w:sz="4" w:space="0" w:color="auto"/>
              <w:right w:val="single" w:sz="4" w:space="0" w:color="auto"/>
            </w:tcBorders>
          </w:tcPr>
          <w:p w14:paraId="65DC0DB8" w14:textId="4200791D" w:rsidR="00751AFE" w:rsidRPr="006E07D4" w:rsidRDefault="00751AFE" w:rsidP="00751AFE">
            <w:r w:rsidRPr="008C3A3A">
              <w:t>Пантопразол 40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460747DA" w14:textId="0E69A329" w:rsidR="00751AFE" w:rsidRPr="006E07D4" w:rsidRDefault="00751AFE" w:rsidP="00751AFE">
            <w:pPr>
              <w:rPr>
                <w:rFonts w:ascii="GHEA Grapalat" w:hAnsi="GHEA Grapalat"/>
                <w:color w:val="000000"/>
                <w:sz w:val="18"/>
                <w:szCs w:val="18"/>
              </w:rPr>
            </w:pPr>
            <w:r w:rsidRPr="00CB2559">
              <w:rPr>
                <w:rFonts w:ascii="GHEA Grapalat" w:hAnsi="GHEA Grapalat" w:cs="Sylfaen"/>
                <w:sz w:val="18"/>
                <w:szCs w:val="18"/>
              </w:rPr>
              <w:t>33611470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05C4147" w14:textId="5DEE9E5C" w:rsidR="00751AFE" w:rsidRPr="004C6E2E" w:rsidRDefault="00751AFE" w:rsidP="00751AFE">
            <w:pPr>
              <w:rPr>
                <w:rFonts w:ascii="Sylfaen" w:hAnsi="Sylfaen" w:cs="Sylfaen"/>
                <w:sz w:val="22"/>
                <w:szCs w:val="22"/>
                <w:lang w:eastAsia="en-US" w:bidi="ar-SA"/>
              </w:rPr>
            </w:pPr>
            <w:r w:rsidRPr="00A16407">
              <w:rPr>
                <w:rFonts w:ascii="GHEA Grapalat" w:hAnsi="GHEA Grapalat" w:cs="Arial"/>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1AABC1D2"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4A375547"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47CF6347"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0E40F46C" w14:textId="7A207681"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CED8C7A" w14:textId="27DA3548"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50</w:t>
            </w:r>
          </w:p>
        </w:tc>
        <w:tc>
          <w:tcPr>
            <w:tcW w:w="992" w:type="dxa"/>
          </w:tcPr>
          <w:p w14:paraId="70331BD4"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73BF896D" w14:textId="4A93140A"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16080CB7" w14:textId="30F891A9"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3E7D89C8" w14:textId="77777777" w:rsidTr="00CD3E39">
        <w:trPr>
          <w:trHeight w:val="106"/>
        </w:trPr>
        <w:tc>
          <w:tcPr>
            <w:tcW w:w="566" w:type="dxa"/>
            <w:tcBorders>
              <w:bottom w:val="single" w:sz="4" w:space="0" w:color="auto"/>
            </w:tcBorders>
          </w:tcPr>
          <w:p w14:paraId="5463FE52" w14:textId="31463082"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81</w:t>
            </w:r>
          </w:p>
        </w:tc>
        <w:tc>
          <w:tcPr>
            <w:tcW w:w="3688" w:type="dxa"/>
            <w:tcBorders>
              <w:top w:val="single" w:sz="4" w:space="0" w:color="auto"/>
              <w:left w:val="single" w:sz="4" w:space="0" w:color="auto"/>
              <w:bottom w:val="single" w:sz="4" w:space="0" w:color="auto"/>
              <w:right w:val="single" w:sz="4" w:space="0" w:color="auto"/>
            </w:tcBorders>
          </w:tcPr>
          <w:p w14:paraId="1B206CED" w14:textId="27331265" w:rsidR="00751AFE" w:rsidRPr="006E07D4" w:rsidRDefault="00751AFE" w:rsidP="00751AFE">
            <w:r w:rsidRPr="008C3A3A">
              <w:t>Термометр /ртуть/</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45FF9178" w14:textId="2A70887C" w:rsidR="00751AFE" w:rsidRPr="006E07D4" w:rsidRDefault="00751AFE" w:rsidP="00751AFE">
            <w:pPr>
              <w:rPr>
                <w:rFonts w:ascii="GHEA Grapalat" w:hAnsi="GHEA Grapalat"/>
                <w:color w:val="000000"/>
                <w:sz w:val="18"/>
                <w:szCs w:val="18"/>
              </w:rPr>
            </w:pPr>
            <w:r w:rsidRPr="00543C5E">
              <w:rPr>
                <w:rFonts w:ascii="GHEA Grapalat" w:hAnsi="GHEA Grapalat" w:cs="Sylfaen"/>
                <w:sz w:val="18"/>
                <w:szCs w:val="18"/>
              </w:rPr>
              <w:t>38411200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87C8C78" w14:textId="18D138D2" w:rsidR="00751AFE" w:rsidRPr="004C6E2E" w:rsidRDefault="00751AFE" w:rsidP="00751AFE">
            <w:pPr>
              <w:rPr>
                <w:rFonts w:ascii="Sylfaen" w:hAnsi="Sylfaen" w:cs="Sylfaen"/>
                <w:sz w:val="22"/>
                <w:szCs w:val="22"/>
                <w:lang w:eastAsia="en-US" w:bidi="ar-SA"/>
              </w:rPr>
            </w:pPr>
            <w:r w:rsidRPr="00377BEB">
              <w:rPr>
                <w:rFonts w:ascii="GHEA Grapalat" w:hAnsi="GHEA Grapalat" w:cs="Sylfaen"/>
                <w:sz w:val="18"/>
                <w:szCs w:val="18"/>
              </w:rPr>
              <w:t>шт.</w:t>
            </w:r>
          </w:p>
        </w:tc>
        <w:tc>
          <w:tcPr>
            <w:tcW w:w="3686" w:type="dxa"/>
            <w:tcBorders>
              <w:top w:val="single" w:sz="4" w:space="0" w:color="auto"/>
              <w:left w:val="single" w:sz="4" w:space="0" w:color="auto"/>
              <w:bottom w:val="single" w:sz="4" w:space="0" w:color="auto"/>
              <w:right w:val="single" w:sz="4" w:space="0" w:color="auto"/>
            </w:tcBorders>
          </w:tcPr>
          <w:p w14:paraId="1B739D8D" w14:textId="77777777" w:rsidR="00751AFE" w:rsidRPr="00AF44D3" w:rsidRDefault="00751AFE" w:rsidP="00751AFE">
            <w:pPr>
              <w:rPr>
                <w:rFonts w:ascii="GHEA Grapalat" w:hAnsi="GHEA Grapalat"/>
                <w:bCs/>
                <w:sz w:val="16"/>
                <w:szCs w:val="16"/>
                <w:lang w:val="hy-AM" w:eastAsia="en-US" w:bidi="ar-SA"/>
              </w:rPr>
            </w:pPr>
            <w:r w:rsidRPr="00AF44D3">
              <w:rPr>
                <w:rFonts w:ascii="GHEA Grapalat" w:hAnsi="GHEA Grapalat"/>
                <w:bCs/>
                <w:sz w:val="16"/>
                <w:szCs w:val="16"/>
                <w:lang w:val="hy-AM" w:eastAsia="en-US" w:bidi="ar-SA"/>
              </w:rPr>
              <w:t>Качественные размеры объекта покупки – стекло. Безопасность</w:t>
            </w:r>
          </w:p>
          <w:p w14:paraId="3D6FD827" w14:textId="77777777" w:rsidR="00751AFE" w:rsidRPr="00AF44D3" w:rsidRDefault="00751AFE" w:rsidP="00751AFE">
            <w:pPr>
              <w:rPr>
                <w:rFonts w:ascii="GHEA Grapalat" w:hAnsi="GHEA Grapalat"/>
                <w:bCs/>
                <w:sz w:val="16"/>
                <w:szCs w:val="16"/>
                <w:lang w:val="hy-AM" w:eastAsia="en-US" w:bidi="ar-SA"/>
              </w:rPr>
            </w:pPr>
            <w:r w:rsidRPr="00AF44D3">
              <w:rPr>
                <w:rFonts w:ascii="GHEA Grapalat" w:hAnsi="GHEA Grapalat"/>
                <w:bCs/>
                <w:sz w:val="16"/>
                <w:szCs w:val="16"/>
                <w:lang w:val="hy-AM" w:eastAsia="en-US" w:bidi="ar-SA"/>
              </w:rPr>
              <w:t>Наличие срока годности на момент доставки</w:t>
            </w:r>
          </w:p>
          <w:p w14:paraId="06C43746" w14:textId="77777777" w:rsidR="00751AFE" w:rsidRPr="00AF44D3" w:rsidRDefault="00751AFE" w:rsidP="00751AFE">
            <w:pPr>
              <w:rPr>
                <w:rFonts w:ascii="GHEA Grapalat" w:hAnsi="GHEA Grapalat"/>
                <w:bCs/>
                <w:sz w:val="16"/>
                <w:szCs w:val="16"/>
                <w:lang w:val="hy-AM" w:eastAsia="en-US" w:bidi="ar-SA"/>
              </w:rPr>
            </w:pPr>
            <w:r w:rsidRPr="00AF44D3">
              <w:rPr>
                <w:rFonts w:ascii="GHEA Grapalat" w:hAnsi="GHEA Grapalat"/>
                <w:bCs/>
                <w:sz w:val="16"/>
                <w:szCs w:val="16"/>
                <w:lang w:val="hy-AM" w:eastAsia="en-US" w:bidi="ar-SA"/>
              </w:rPr>
              <w:t>Обозначение – наличие товарного знака.</w:t>
            </w:r>
          </w:p>
          <w:p w14:paraId="5D25DCAA" w14:textId="30892982" w:rsidR="00751AFE" w:rsidRPr="00151D91" w:rsidRDefault="00751AFE" w:rsidP="00751AFE">
            <w:pPr>
              <w:rPr>
                <w:rFonts w:ascii="GHEA Grapalat" w:hAnsi="GHEA Grapalat"/>
                <w:bCs/>
                <w:sz w:val="16"/>
                <w:szCs w:val="16"/>
                <w:lang w:val="hy-AM" w:eastAsia="en-US" w:bidi="ar-SA"/>
              </w:rPr>
            </w:pPr>
            <w:r w:rsidRPr="00AF44D3">
              <w:rPr>
                <w:rFonts w:ascii="GHEA Grapalat" w:hAnsi="GHEA Grapalat"/>
                <w:bCs/>
                <w:sz w:val="16"/>
                <w:szCs w:val="16"/>
                <w:lang w:val="hy-AM" w:eastAsia="en-US" w:bidi="ar-SA"/>
              </w:rPr>
              <w:t>Обычные знаки /бьющиеся/</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08F5661" w14:textId="62CEE38D"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w:t>
            </w:r>
          </w:p>
        </w:tc>
        <w:tc>
          <w:tcPr>
            <w:tcW w:w="992" w:type="dxa"/>
          </w:tcPr>
          <w:p w14:paraId="65F17AF0"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7C062FC3" w14:textId="0774AC29"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14633F3B" w14:textId="45B11A4D"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C496891" w14:textId="77777777" w:rsidTr="00CD3E39">
        <w:trPr>
          <w:trHeight w:val="106"/>
        </w:trPr>
        <w:tc>
          <w:tcPr>
            <w:tcW w:w="566" w:type="dxa"/>
            <w:tcBorders>
              <w:bottom w:val="single" w:sz="4" w:space="0" w:color="auto"/>
            </w:tcBorders>
          </w:tcPr>
          <w:p w14:paraId="206E8D9D" w14:textId="6CBFBF12"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lastRenderedPageBreak/>
              <w:t>82</w:t>
            </w:r>
          </w:p>
        </w:tc>
        <w:tc>
          <w:tcPr>
            <w:tcW w:w="3688" w:type="dxa"/>
            <w:tcBorders>
              <w:top w:val="single" w:sz="4" w:space="0" w:color="auto"/>
              <w:left w:val="single" w:sz="4" w:space="0" w:color="auto"/>
              <w:bottom w:val="single" w:sz="4" w:space="0" w:color="auto"/>
              <w:right w:val="single" w:sz="4" w:space="0" w:color="auto"/>
            </w:tcBorders>
          </w:tcPr>
          <w:p w14:paraId="4C3B80D9" w14:textId="6D5583C1" w:rsidR="00751AFE" w:rsidRPr="006E07D4" w:rsidRDefault="00751AFE" w:rsidP="00751AFE">
            <w:r w:rsidRPr="008C3A3A">
              <w:t>Термометр /электрический/</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21CAE33E" w14:textId="7BA5972E" w:rsidR="00751AFE" w:rsidRPr="006E07D4" w:rsidRDefault="00751AFE" w:rsidP="00751AFE">
            <w:pPr>
              <w:rPr>
                <w:rFonts w:ascii="GHEA Grapalat" w:hAnsi="GHEA Grapalat"/>
                <w:color w:val="000000"/>
                <w:sz w:val="18"/>
                <w:szCs w:val="18"/>
              </w:rPr>
            </w:pPr>
            <w:r w:rsidRPr="00543C5E">
              <w:rPr>
                <w:rFonts w:ascii="GHEA Grapalat" w:hAnsi="GHEA Grapalat" w:cs="Sylfaen"/>
                <w:sz w:val="18"/>
                <w:szCs w:val="18"/>
              </w:rPr>
              <w:t>38411200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F7C9644" w14:textId="19CA156A" w:rsidR="00751AFE" w:rsidRPr="004C6E2E" w:rsidRDefault="00751AFE" w:rsidP="00751AFE">
            <w:pPr>
              <w:rPr>
                <w:rFonts w:ascii="Sylfaen" w:hAnsi="Sylfaen" w:cs="Sylfaen"/>
                <w:sz w:val="22"/>
                <w:szCs w:val="22"/>
                <w:lang w:eastAsia="en-US" w:bidi="ar-SA"/>
              </w:rPr>
            </w:pPr>
            <w:r w:rsidRPr="00377BEB">
              <w:rPr>
                <w:rFonts w:ascii="GHEA Grapalat" w:hAnsi="GHEA Grapalat" w:cs="Sylfaen"/>
                <w:sz w:val="18"/>
                <w:szCs w:val="18"/>
              </w:rPr>
              <w:t>шт.</w:t>
            </w:r>
          </w:p>
        </w:tc>
        <w:tc>
          <w:tcPr>
            <w:tcW w:w="3686" w:type="dxa"/>
            <w:tcBorders>
              <w:top w:val="single" w:sz="4" w:space="0" w:color="auto"/>
              <w:left w:val="single" w:sz="4" w:space="0" w:color="auto"/>
              <w:bottom w:val="single" w:sz="4" w:space="0" w:color="auto"/>
              <w:right w:val="single" w:sz="4" w:space="0" w:color="auto"/>
            </w:tcBorders>
          </w:tcPr>
          <w:p w14:paraId="7B925AD6" w14:textId="77777777" w:rsidR="00751AFE" w:rsidRPr="00AF44D3" w:rsidRDefault="00751AFE" w:rsidP="00751AFE">
            <w:pPr>
              <w:rPr>
                <w:rFonts w:ascii="GHEA Grapalat" w:hAnsi="GHEA Grapalat"/>
                <w:bCs/>
                <w:sz w:val="16"/>
                <w:szCs w:val="16"/>
                <w:lang w:val="hy-AM" w:eastAsia="en-US" w:bidi="ar-SA"/>
              </w:rPr>
            </w:pPr>
            <w:r w:rsidRPr="00AF44D3">
              <w:rPr>
                <w:rFonts w:ascii="GHEA Grapalat" w:hAnsi="GHEA Grapalat"/>
                <w:bCs/>
                <w:sz w:val="16"/>
                <w:szCs w:val="16"/>
                <w:lang w:val="hy-AM" w:eastAsia="en-US" w:bidi="ar-SA"/>
              </w:rPr>
              <w:t>Качественные размеры объекта покупки – стекло. Безопасность</w:t>
            </w:r>
          </w:p>
          <w:p w14:paraId="38B3B4A9" w14:textId="77777777" w:rsidR="00751AFE" w:rsidRPr="00AF44D3" w:rsidRDefault="00751AFE" w:rsidP="00751AFE">
            <w:pPr>
              <w:rPr>
                <w:rFonts w:ascii="GHEA Grapalat" w:hAnsi="GHEA Grapalat"/>
                <w:bCs/>
                <w:sz w:val="16"/>
                <w:szCs w:val="16"/>
                <w:lang w:val="hy-AM" w:eastAsia="en-US" w:bidi="ar-SA"/>
              </w:rPr>
            </w:pPr>
            <w:r w:rsidRPr="00AF44D3">
              <w:rPr>
                <w:rFonts w:ascii="GHEA Grapalat" w:hAnsi="GHEA Grapalat"/>
                <w:bCs/>
                <w:sz w:val="16"/>
                <w:szCs w:val="16"/>
                <w:lang w:val="hy-AM" w:eastAsia="en-US" w:bidi="ar-SA"/>
              </w:rPr>
              <w:t>Наличие срока годности на момент доставки</w:t>
            </w:r>
          </w:p>
          <w:p w14:paraId="6126870B" w14:textId="77777777" w:rsidR="00751AFE" w:rsidRPr="00AF44D3" w:rsidRDefault="00751AFE" w:rsidP="00751AFE">
            <w:pPr>
              <w:rPr>
                <w:rFonts w:ascii="GHEA Grapalat" w:hAnsi="GHEA Grapalat"/>
                <w:bCs/>
                <w:sz w:val="16"/>
                <w:szCs w:val="16"/>
                <w:lang w:val="hy-AM" w:eastAsia="en-US" w:bidi="ar-SA"/>
              </w:rPr>
            </w:pPr>
            <w:r w:rsidRPr="00AF44D3">
              <w:rPr>
                <w:rFonts w:ascii="GHEA Grapalat" w:hAnsi="GHEA Grapalat"/>
                <w:bCs/>
                <w:sz w:val="16"/>
                <w:szCs w:val="16"/>
                <w:lang w:val="hy-AM" w:eastAsia="en-US" w:bidi="ar-SA"/>
              </w:rPr>
              <w:t>Обозначение – наличие товарного знака.</w:t>
            </w:r>
          </w:p>
          <w:p w14:paraId="699D9940" w14:textId="1E178E0F" w:rsidR="00751AFE" w:rsidRPr="00151D91" w:rsidRDefault="00751AFE" w:rsidP="00751AFE">
            <w:pPr>
              <w:rPr>
                <w:rFonts w:ascii="GHEA Grapalat" w:hAnsi="GHEA Grapalat"/>
                <w:bCs/>
                <w:sz w:val="16"/>
                <w:szCs w:val="16"/>
                <w:lang w:val="hy-AM" w:eastAsia="en-US" w:bidi="ar-SA"/>
              </w:rPr>
            </w:pPr>
            <w:r w:rsidRPr="00AF44D3">
              <w:rPr>
                <w:rFonts w:ascii="GHEA Grapalat" w:hAnsi="GHEA Grapalat"/>
                <w:bCs/>
                <w:sz w:val="16"/>
                <w:szCs w:val="16"/>
                <w:lang w:val="hy-AM" w:eastAsia="en-US" w:bidi="ar-SA"/>
              </w:rPr>
              <w:t>Обычные знаки /бьющиеся/</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E0D117A" w14:textId="30BC20F8"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w:t>
            </w:r>
          </w:p>
        </w:tc>
        <w:tc>
          <w:tcPr>
            <w:tcW w:w="992" w:type="dxa"/>
          </w:tcPr>
          <w:p w14:paraId="36645E5F"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3852F50" w14:textId="21FD6348"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6774F0DE" w14:textId="6DC037D7"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7C5F9B7C" w14:textId="77777777" w:rsidTr="00CD3E39">
        <w:trPr>
          <w:trHeight w:val="106"/>
        </w:trPr>
        <w:tc>
          <w:tcPr>
            <w:tcW w:w="566" w:type="dxa"/>
            <w:tcBorders>
              <w:bottom w:val="single" w:sz="4" w:space="0" w:color="auto"/>
            </w:tcBorders>
          </w:tcPr>
          <w:p w14:paraId="249EB59E" w14:textId="1311F932"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83</w:t>
            </w:r>
          </w:p>
        </w:tc>
        <w:tc>
          <w:tcPr>
            <w:tcW w:w="3688" w:type="dxa"/>
            <w:tcBorders>
              <w:top w:val="single" w:sz="4" w:space="0" w:color="auto"/>
              <w:left w:val="single" w:sz="4" w:space="0" w:color="auto"/>
              <w:bottom w:val="single" w:sz="4" w:space="0" w:color="auto"/>
              <w:right w:val="single" w:sz="4" w:space="0" w:color="auto"/>
            </w:tcBorders>
          </w:tcPr>
          <w:p w14:paraId="77AA3640" w14:textId="04AC85DE" w:rsidR="00751AFE" w:rsidRPr="006E07D4" w:rsidRDefault="00751AFE" w:rsidP="00751AFE">
            <w:r w:rsidRPr="008C3A3A">
              <w:t>Рингера л/т 250 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57F03CDE" w14:textId="6452DF3B" w:rsidR="00751AFE" w:rsidRPr="006E07D4" w:rsidRDefault="00751AFE" w:rsidP="00751AFE">
            <w:pPr>
              <w:rPr>
                <w:rFonts w:ascii="GHEA Grapalat" w:hAnsi="GHEA Grapalat"/>
                <w:color w:val="000000"/>
                <w:sz w:val="18"/>
                <w:szCs w:val="18"/>
              </w:rPr>
            </w:pPr>
            <w:r w:rsidRPr="00A607C5">
              <w:rPr>
                <w:rFonts w:ascii="GHEA Grapalat" w:hAnsi="GHEA Grapalat" w:cs="Sylfaen"/>
                <w:sz w:val="18"/>
                <w:szCs w:val="18"/>
              </w:rPr>
              <w:t>33691129</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65C0829" w14:textId="21A4C725"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бутылка</w:t>
            </w:r>
          </w:p>
        </w:tc>
        <w:tc>
          <w:tcPr>
            <w:tcW w:w="3686" w:type="dxa"/>
            <w:tcBorders>
              <w:top w:val="single" w:sz="4" w:space="0" w:color="auto"/>
              <w:left w:val="single" w:sz="4" w:space="0" w:color="auto"/>
              <w:bottom w:val="single" w:sz="4" w:space="0" w:color="auto"/>
              <w:right w:val="single" w:sz="4" w:space="0" w:color="auto"/>
            </w:tcBorders>
          </w:tcPr>
          <w:p w14:paraId="65E95B35"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03B1DBDF" w14:textId="445CFCEF"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94CBEB8" w14:textId="6D9936B9" w:rsidR="00751AFE" w:rsidRDefault="00751AFE" w:rsidP="00751AFE">
            <w:pPr>
              <w:spacing w:after="200" w:line="276" w:lineRule="auto"/>
              <w:rPr>
                <w:rFonts w:ascii="GHEA Grapalat" w:hAnsi="GHEA Grapalat"/>
                <w:sz w:val="18"/>
                <w:szCs w:val="18"/>
              </w:rPr>
            </w:pPr>
            <w:r>
              <w:rPr>
                <w:rFonts w:ascii="GHEA Grapalat" w:hAnsi="GHEA Grapalat"/>
                <w:sz w:val="18"/>
                <w:szCs w:val="18"/>
              </w:rPr>
              <w:t>5</w:t>
            </w:r>
          </w:p>
        </w:tc>
        <w:tc>
          <w:tcPr>
            <w:tcW w:w="992" w:type="dxa"/>
          </w:tcPr>
          <w:p w14:paraId="703D8856"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03A42FE0" w14:textId="10D69873"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CCD55C1" w14:textId="4A17E097"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4E62387" w14:textId="77777777" w:rsidTr="00CD3E39">
        <w:trPr>
          <w:trHeight w:val="106"/>
        </w:trPr>
        <w:tc>
          <w:tcPr>
            <w:tcW w:w="566" w:type="dxa"/>
            <w:tcBorders>
              <w:bottom w:val="single" w:sz="4" w:space="0" w:color="auto"/>
            </w:tcBorders>
          </w:tcPr>
          <w:p w14:paraId="2DF4C1B3" w14:textId="3391BD1F"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84</w:t>
            </w:r>
          </w:p>
        </w:tc>
        <w:tc>
          <w:tcPr>
            <w:tcW w:w="3688" w:type="dxa"/>
            <w:tcBorders>
              <w:top w:val="single" w:sz="4" w:space="0" w:color="auto"/>
              <w:left w:val="single" w:sz="4" w:space="0" w:color="auto"/>
              <w:bottom w:val="single" w:sz="4" w:space="0" w:color="auto"/>
              <w:right w:val="single" w:sz="4" w:space="0" w:color="auto"/>
            </w:tcBorders>
          </w:tcPr>
          <w:p w14:paraId="21B7A95A" w14:textId="699847C6" w:rsidR="00751AFE" w:rsidRPr="006E07D4" w:rsidRDefault="00751AFE" w:rsidP="00751AFE">
            <w:r w:rsidRPr="008C3A3A">
              <w:t>Спирт медицинский 96% 1л.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1DE89373" w14:textId="03F7994C"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33631250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E6D6DA1" w14:textId="390970B0"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бутылка</w:t>
            </w:r>
          </w:p>
        </w:tc>
        <w:tc>
          <w:tcPr>
            <w:tcW w:w="3686" w:type="dxa"/>
            <w:tcBorders>
              <w:top w:val="single" w:sz="4" w:space="0" w:color="auto"/>
              <w:left w:val="single" w:sz="4" w:space="0" w:color="auto"/>
              <w:bottom w:val="single" w:sz="4" w:space="0" w:color="auto"/>
              <w:right w:val="single" w:sz="4" w:space="0" w:color="auto"/>
            </w:tcBorders>
          </w:tcPr>
          <w:p w14:paraId="64423289"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4713A4EF" w14:textId="5A999559"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7AB50F2" w14:textId="744E5984"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5 լ</w:t>
            </w:r>
          </w:p>
        </w:tc>
        <w:tc>
          <w:tcPr>
            <w:tcW w:w="992" w:type="dxa"/>
          </w:tcPr>
          <w:p w14:paraId="624D31DF"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67F2FAC" w14:textId="13A33EB5"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1854B666" w14:textId="283767FD"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450CF9A0" w14:textId="77777777" w:rsidTr="00CD3E39">
        <w:trPr>
          <w:trHeight w:val="106"/>
        </w:trPr>
        <w:tc>
          <w:tcPr>
            <w:tcW w:w="566" w:type="dxa"/>
            <w:tcBorders>
              <w:bottom w:val="single" w:sz="4" w:space="0" w:color="auto"/>
            </w:tcBorders>
          </w:tcPr>
          <w:p w14:paraId="59B48A05" w14:textId="79110C73"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85</w:t>
            </w:r>
          </w:p>
        </w:tc>
        <w:tc>
          <w:tcPr>
            <w:tcW w:w="3688" w:type="dxa"/>
            <w:tcBorders>
              <w:top w:val="single" w:sz="4" w:space="0" w:color="auto"/>
              <w:left w:val="single" w:sz="4" w:space="0" w:color="auto"/>
              <w:bottom w:val="single" w:sz="4" w:space="0" w:color="auto"/>
              <w:right w:val="single" w:sz="4" w:space="0" w:color="auto"/>
            </w:tcBorders>
          </w:tcPr>
          <w:p w14:paraId="7E1FD953" w14:textId="120664A1" w:rsidR="00751AFE" w:rsidRPr="006E07D4" w:rsidRDefault="00751AFE" w:rsidP="00751AFE">
            <w:r w:rsidRPr="008C3A3A">
              <w:t>Алкогольные полоски N 100</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26E13A7E" w14:textId="166B7B9B" w:rsidR="00751AFE" w:rsidRPr="006E07D4" w:rsidRDefault="00751AFE" w:rsidP="00751AFE">
            <w:pPr>
              <w:rPr>
                <w:rFonts w:ascii="GHEA Grapalat" w:hAnsi="GHEA Grapalat"/>
                <w:color w:val="000000"/>
                <w:sz w:val="18"/>
                <w:szCs w:val="18"/>
              </w:rPr>
            </w:pPr>
            <w:r w:rsidRPr="003E4B65">
              <w:rPr>
                <w:rFonts w:ascii="GHEA Grapalat" w:hAnsi="GHEA Grapalat" w:cs="Sylfaen"/>
                <w:sz w:val="18"/>
                <w:szCs w:val="18"/>
              </w:rPr>
              <w:t>33141212</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98DB8A2" w14:textId="52373D47" w:rsidR="00751AFE" w:rsidRPr="004C6E2E" w:rsidRDefault="00751AFE" w:rsidP="00751AFE">
            <w:pPr>
              <w:rPr>
                <w:rFonts w:ascii="Sylfaen" w:hAnsi="Sylfaen" w:cs="Sylfaen"/>
                <w:sz w:val="22"/>
                <w:szCs w:val="22"/>
                <w:lang w:eastAsia="en-US" w:bidi="ar-SA"/>
              </w:rPr>
            </w:pPr>
            <w:r w:rsidRPr="00183424">
              <w:rPr>
                <w:rFonts w:ascii="GHEA Grapalat" w:hAnsi="GHEA Grapalat" w:cs="Sylfaen"/>
                <w:sz w:val="18"/>
                <w:szCs w:val="18"/>
                <w:lang w:val="hy-AM"/>
              </w:rPr>
              <w:t>коробка</w:t>
            </w:r>
          </w:p>
        </w:tc>
        <w:tc>
          <w:tcPr>
            <w:tcW w:w="3686" w:type="dxa"/>
            <w:tcBorders>
              <w:top w:val="single" w:sz="4" w:space="0" w:color="auto"/>
              <w:left w:val="single" w:sz="4" w:space="0" w:color="auto"/>
              <w:bottom w:val="single" w:sz="4" w:space="0" w:color="auto"/>
              <w:right w:val="single" w:sz="4" w:space="0" w:color="auto"/>
            </w:tcBorders>
          </w:tcPr>
          <w:p w14:paraId="1C43B9ED" w14:textId="77777777" w:rsidR="00751AFE" w:rsidRPr="00183424"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Качественные габариты приобретаемого товара - коробка Безопасность - Наличие срока годности на момент доставки.</w:t>
            </w:r>
          </w:p>
          <w:p w14:paraId="3CF0F5EB" w14:textId="6DDAD324" w:rsidR="00751AFE" w:rsidRPr="00151D91"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 xml:space="preserve">Символы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31714C3" w14:textId="615D9673"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5</w:t>
            </w:r>
          </w:p>
        </w:tc>
        <w:tc>
          <w:tcPr>
            <w:tcW w:w="992" w:type="dxa"/>
          </w:tcPr>
          <w:p w14:paraId="27842EE5"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1507C78F" w14:textId="78A971CE"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667F848D" w14:textId="5500FC7F"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764EF0F" w14:textId="77777777" w:rsidTr="00CD3E39">
        <w:trPr>
          <w:trHeight w:val="106"/>
        </w:trPr>
        <w:tc>
          <w:tcPr>
            <w:tcW w:w="566" w:type="dxa"/>
            <w:tcBorders>
              <w:bottom w:val="single" w:sz="4" w:space="0" w:color="auto"/>
            </w:tcBorders>
          </w:tcPr>
          <w:p w14:paraId="4147CA8B" w14:textId="1E178ED7"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86</w:t>
            </w:r>
          </w:p>
        </w:tc>
        <w:tc>
          <w:tcPr>
            <w:tcW w:w="3688" w:type="dxa"/>
            <w:tcBorders>
              <w:top w:val="single" w:sz="4" w:space="0" w:color="auto"/>
              <w:left w:val="single" w:sz="4" w:space="0" w:color="auto"/>
              <w:bottom w:val="single" w:sz="4" w:space="0" w:color="auto"/>
              <w:right w:val="single" w:sz="4" w:space="0" w:color="auto"/>
            </w:tcBorders>
          </w:tcPr>
          <w:p w14:paraId="7A3209D0" w14:textId="1A4F24F8" w:rsidR="00751AFE" w:rsidRPr="006E07D4" w:rsidRDefault="00751AFE" w:rsidP="00751AFE">
            <w:r w:rsidRPr="008C3A3A">
              <w:t>скарификатор</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6CAF702A" w14:textId="090B14FE" w:rsidR="00751AFE" w:rsidRPr="006E07D4" w:rsidRDefault="00751AFE" w:rsidP="00751AFE">
            <w:pPr>
              <w:rPr>
                <w:rFonts w:ascii="GHEA Grapalat" w:hAnsi="GHEA Grapalat"/>
                <w:color w:val="000000"/>
                <w:sz w:val="18"/>
                <w:szCs w:val="18"/>
              </w:rPr>
            </w:pPr>
            <w:r w:rsidRPr="009466E0">
              <w:rPr>
                <w:rFonts w:ascii="GHEA Grapalat" w:hAnsi="GHEA Grapalat" w:cs="Arial"/>
                <w:sz w:val="18"/>
                <w:szCs w:val="18"/>
              </w:rPr>
              <w:t>33141143</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16EE1FD" w14:textId="5C0A959D" w:rsidR="00751AFE" w:rsidRPr="004C6E2E" w:rsidRDefault="00751AFE" w:rsidP="00751AFE">
            <w:pPr>
              <w:rPr>
                <w:rFonts w:ascii="Sylfaen" w:hAnsi="Sylfaen" w:cs="Sylfaen"/>
                <w:sz w:val="22"/>
                <w:szCs w:val="22"/>
                <w:lang w:eastAsia="en-US" w:bidi="ar-SA"/>
              </w:rPr>
            </w:pPr>
            <w:r w:rsidRPr="00377BEB">
              <w:rPr>
                <w:rFonts w:ascii="GHEA Grapalat" w:hAnsi="GHEA Grapalat" w:cs="Sylfaen"/>
                <w:sz w:val="18"/>
                <w:szCs w:val="18"/>
              </w:rPr>
              <w:t>шт.</w:t>
            </w:r>
          </w:p>
        </w:tc>
        <w:tc>
          <w:tcPr>
            <w:tcW w:w="3686" w:type="dxa"/>
            <w:tcBorders>
              <w:top w:val="single" w:sz="4" w:space="0" w:color="auto"/>
              <w:left w:val="single" w:sz="4" w:space="0" w:color="auto"/>
              <w:bottom w:val="single" w:sz="4" w:space="0" w:color="auto"/>
              <w:right w:val="single" w:sz="4" w:space="0" w:color="auto"/>
            </w:tcBorders>
          </w:tcPr>
          <w:p w14:paraId="3531076A" w14:textId="77777777" w:rsidR="00751AFE" w:rsidRPr="00377BEB" w:rsidRDefault="00751AFE" w:rsidP="00751AFE">
            <w:pPr>
              <w:rPr>
                <w:rFonts w:ascii="GHEA Grapalat" w:hAnsi="GHEA Grapalat"/>
                <w:bCs/>
                <w:sz w:val="16"/>
                <w:szCs w:val="16"/>
                <w:lang w:val="hy-AM" w:eastAsia="en-US" w:bidi="ar-SA"/>
              </w:rPr>
            </w:pPr>
            <w:r w:rsidRPr="00377BEB">
              <w:rPr>
                <w:rFonts w:ascii="GHEA Grapalat" w:hAnsi="GHEA Grapalat"/>
                <w:bCs/>
                <w:sz w:val="16"/>
                <w:szCs w:val="16"/>
                <w:lang w:val="hy-AM" w:eastAsia="en-US" w:bidi="ar-SA"/>
              </w:rPr>
              <w:t>Качественные размеры покупаемого предмета – шт. Безопасность – наличие срока годности на момент поставки Обозначение – наличие товарного знака.</w:t>
            </w:r>
          </w:p>
          <w:p w14:paraId="35E05B96" w14:textId="7BC0BEF3" w:rsidR="00751AFE" w:rsidRPr="00151D91" w:rsidRDefault="00751AFE" w:rsidP="00751AFE">
            <w:pPr>
              <w:rPr>
                <w:rFonts w:ascii="GHEA Grapalat" w:hAnsi="GHEA Grapalat"/>
                <w:bCs/>
                <w:sz w:val="16"/>
                <w:szCs w:val="16"/>
                <w:lang w:val="hy-AM" w:eastAsia="en-US" w:bidi="ar-SA"/>
              </w:rPr>
            </w:pPr>
            <w:r w:rsidRPr="00377BEB">
              <w:rPr>
                <w:rFonts w:ascii="GHEA Grapalat" w:hAnsi="GHEA Grapalat"/>
                <w:bCs/>
                <w:sz w:val="16"/>
                <w:szCs w:val="16"/>
                <w:lang w:val="hy-AM" w:eastAsia="en-US" w:bidi="ar-SA"/>
              </w:rPr>
              <w:t xml:space="preserve">Условные знаки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B265790" w14:textId="636B4369"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w:t>
            </w:r>
            <w:r w:rsidRPr="002E139C">
              <w:rPr>
                <w:rFonts w:ascii="GHEA Grapalat" w:hAnsi="GHEA Grapalat"/>
                <w:sz w:val="18"/>
                <w:szCs w:val="18"/>
              </w:rPr>
              <w:t>00</w:t>
            </w:r>
          </w:p>
        </w:tc>
        <w:tc>
          <w:tcPr>
            <w:tcW w:w="992" w:type="dxa"/>
          </w:tcPr>
          <w:p w14:paraId="08FA39DC"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028A5ADB" w14:textId="177FD3B0"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10CC444D" w14:textId="2D88DB49"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1006E3F6" w14:textId="77777777" w:rsidTr="00CD3E39">
        <w:trPr>
          <w:trHeight w:val="106"/>
        </w:trPr>
        <w:tc>
          <w:tcPr>
            <w:tcW w:w="566" w:type="dxa"/>
            <w:tcBorders>
              <w:bottom w:val="single" w:sz="4" w:space="0" w:color="auto"/>
            </w:tcBorders>
          </w:tcPr>
          <w:p w14:paraId="4FF6DB85" w14:textId="08CF99B6"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87</w:t>
            </w:r>
          </w:p>
        </w:tc>
        <w:tc>
          <w:tcPr>
            <w:tcW w:w="3688" w:type="dxa"/>
            <w:tcBorders>
              <w:top w:val="single" w:sz="4" w:space="0" w:color="auto"/>
              <w:left w:val="single" w:sz="4" w:space="0" w:color="auto"/>
              <w:bottom w:val="single" w:sz="4" w:space="0" w:color="auto"/>
              <w:right w:val="single" w:sz="4" w:space="0" w:color="auto"/>
            </w:tcBorders>
          </w:tcPr>
          <w:p w14:paraId="4C505ECC" w14:textId="694A0593" w:rsidR="00751AFE" w:rsidRPr="006E07D4" w:rsidRDefault="00751AFE" w:rsidP="00751AFE">
            <w:r w:rsidRPr="008C3A3A">
              <w:t>Синафлан мазь</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42519E03" w14:textId="391181C7" w:rsidR="00751AFE" w:rsidRPr="006E07D4" w:rsidRDefault="00751AFE" w:rsidP="00751AFE">
            <w:pPr>
              <w:rPr>
                <w:rFonts w:ascii="GHEA Grapalat" w:hAnsi="GHEA Grapalat"/>
                <w:color w:val="000000"/>
                <w:sz w:val="18"/>
                <w:szCs w:val="18"/>
              </w:rPr>
            </w:pPr>
            <w:r w:rsidRPr="002E139C">
              <w:rPr>
                <w:rFonts w:ascii="GHEA Grapalat" w:hAnsi="GHEA Grapalat" w:cs="Sylfaen"/>
                <w:sz w:val="18"/>
                <w:szCs w:val="18"/>
                <w:lang w:val="hy-AM"/>
              </w:rPr>
              <w:t>33631000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027B421" w14:textId="016C87CF" w:rsidR="00751AFE" w:rsidRPr="004C6E2E" w:rsidRDefault="00751AFE" w:rsidP="00751AFE">
            <w:pPr>
              <w:rPr>
                <w:rFonts w:ascii="Sylfaen" w:hAnsi="Sylfaen" w:cs="Sylfaen"/>
                <w:sz w:val="22"/>
                <w:szCs w:val="22"/>
                <w:lang w:eastAsia="en-US" w:bidi="ar-SA"/>
              </w:rPr>
            </w:pPr>
            <w:r w:rsidRPr="00377BEB">
              <w:rPr>
                <w:rFonts w:ascii="GHEA Grapalat" w:hAnsi="GHEA Grapalat" w:cs="Arial"/>
                <w:sz w:val="18"/>
                <w:szCs w:val="18"/>
              </w:rPr>
              <w:t>коробка</w:t>
            </w:r>
          </w:p>
        </w:tc>
        <w:tc>
          <w:tcPr>
            <w:tcW w:w="3686" w:type="dxa"/>
            <w:tcBorders>
              <w:top w:val="single" w:sz="4" w:space="0" w:color="auto"/>
              <w:left w:val="single" w:sz="4" w:space="0" w:color="auto"/>
              <w:bottom w:val="single" w:sz="4" w:space="0" w:color="auto"/>
              <w:right w:val="single" w:sz="4" w:space="0" w:color="auto"/>
            </w:tcBorders>
          </w:tcPr>
          <w:p w14:paraId="4787E05D" w14:textId="77777777" w:rsidR="00751AFE" w:rsidRPr="00183424"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Качественные габариты приобретаемого товара - коробка Безопасность - Наличие срока годности на момент доставки.</w:t>
            </w:r>
          </w:p>
          <w:p w14:paraId="1E362411" w14:textId="42B7353D" w:rsidR="00751AFE" w:rsidRPr="00151D91"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E125DFE" w14:textId="70868406" w:rsidR="00751AFE" w:rsidRDefault="00751AFE" w:rsidP="00751AFE">
            <w:pPr>
              <w:spacing w:after="200" w:line="276" w:lineRule="auto"/>
              <w:rPr>
                <w:rFonts w:ascii="GHEA Grapalat" w:hAnsi="GHEA Grapalat"/>
                <w:sz w:val="18"/>
                <w:szCs w:val="18"/>
              </w:rPr>
            </w:pPr>
            <w:r w:rsidRPr="002E139C">
              <w:rPr>
                <w:rFonts w:ascii="GHEA Grapalat" w:hAnsi="GHEA Grapalat"/>
                <w:sz w:val="18"/>
                <w:szCs w:val="18"/>
              </w:rPr>
              <w:t>10</w:t>
            </w:r>
          </w:p>
        </w:tc>
        <w:tc>
          <w:tcPr>
            <w:tcW w:w="992" w:type="dxa"/>
          </w:tcPr>
          <w:p w14:paraId="41ACAD7E"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18889AE9" w14:textId="1DE8D77D"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BAB91D8" w14:textId="28E6BB38"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280967D7" w14:textId="77777777" w:rsidTr="00CD3E39">
        <w:trPr>
          <w:trHeight w:val="106"/>
        </w:trPr>
        <w:tc>
          <w:tcPr>
            <w:tcW w:w="566" w:type="dxa"/>
            <w:tcBorders>
              <w:bottom w:val="single" w:sz="4" w:space="0" w:color="auto"/>
            </w:tcBorders>
          </w:tcPr>
          <w:p w14:paraId="175F0656" w14:textId="1F489929"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88</w:t>
            </w:r>
          </w:p>
        </w:tc>
        <w:tc>
          <w:tcPr>
            <w:tcW w:w="3688" w:type="dxa"/>
            <w:tcBorders>
              <w:top w:val="single" w:sz="4" w:space="0" w:color="auto"/>
              <w:left w:val="single" w:sz="4" w:space="0" w:color="auto"/>
              <w:bottom w:val="single" w:sz="4" w:space="0" w:color="auto"/>
              <w:right w:val="single" w:sz="4" w:space="0" w:color="auto"/>
            </w:tcBorders>
          </w:tcPr>
          <w:p w14:paraId="3382CF35" w14:textId="57C4BD2E" w:rsidR="00751AFE" w:rsidRPr="006E07D4" w:rsidRDefault="00751AFE" w:rsidP="00751AFE">
            <w:r w:rsidRPr="008C3A3A">
              <w:t>Сальбутамол 2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3C540669" w14:textId="45EDF35D"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33671113</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7E86C208" w14:textId="734D0DD4"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34735B8C"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488BC979"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35BD08F7"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12CEAF96" w14:textId="300DB5B0"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E32B894" w14:textId="248BB148"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2000</w:t>
            </w:r>
          </w:p>
        </w:tc>
        <w:tc>
          <w:tcPr>
            <w:tcW w:w="992" w:type="dxa"/>
          </w:tcPr>
          <w:p w14:paraId="1ADFCA41"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165ED3D7" w14:textId="089F9401"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EF1A9BC" w14:textId="0EC4E8F6"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18C9D0E9" w14:textId="77777777" w:rsidTr="00CD3E39">
        <w:trPr>
          <w:trHeight w:val="106"/>
        </w:trPr>
        <w:tc>
          <w:tcPr>
            <w:tcW w:w="566" w:type="dxa"/>
            <w:tcBorders>
              <w:bottom w:val="single" w:sz="4" w:space="0" w:color="auto"/>
            </w:tcBorders>
          </w:tcPr>
          <w:p w14:paraId="1E2728ED" w14:textId="3F287CA8"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89</w:t>
            </w:r>
          </w:p>
        </w:tc>
        <w:tc>
          <w:tcPr>
            <w:tcW w:w="3688" w:type="dxa"/>
            <w:tcBorders>
              <w:top w:val="single" w:sz="4" w:space="0" w:color="auto"/>
              <w:left w:val="single" w:sz="4" w:space="0" w:color="auto"/>
              <w:bottom w:val="single" w:sz="4" w:space="0" w:color="auto"/>
              <w:right w:val="single" w:sz="4" w:space="0" w:color="auto"/>
            </w:tcBorders>
          </w:tcPr>
          <w:p w14:paraId="5F59BE73" w14:textId="319A7351" w:rsidR="00751AFE" w:rsidRPr="006E07D4" w:rsidRDefault="00751AFE" w:rsidP="00751AFE">
            <w:r w:rsidRPr="008C3A3A">
              <w:t>Сальбутамол 10 мл/10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10EC1E04" w14:textId="4FF35028"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33671113</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D4849EE" w14:textId="05EE1472" w:rsidR="00751AFE" w:rsidRPr="004C6E2E" w:rsidRDefault="00751AFE" w:rsidP="00751AFE">
            <w:pPr>
              <w:rPr>
                <w:rFonts w:ascii="Sylfaen" w:hAnsi="Sylfaen" w:cs="Sylfaen"/>
                <w:sz w:val="22"/>
                <w:szCs w:val="22"/>
                <w:lang w:eastAsia="en-US" w:bidi="ar-SA"/>
              </w:rPr>
            </w:pPr>
            <w:r w:rsidRPr="00183424">
              <w:rPr>
                <w:rFonts w:ascii="GHEA Grapalat" w:hAnsi="GHEA Grapalat" w:cs="Sylfaen"/>
                <w:sz w:val="18"/>
                <w:szCs w:val="18"/>
              </w:rPr>
              <w:t>коробка</w:t>
            </w:r>
          </w:p>
        </w:tc>
        <w:tc>
          <w:tcPr>
            <w:tcW w:w="3686" w:type="dxa"/>
            <w:tcBorders>
              <w:top w:val="single" w:sz="4" w:space="0" w:color="auto"/>
              <w:left w:val="single" w:sz="4" w:space="0" w:color="auto"/>
              <w:bottom w:val="single" w:sz="4" w:space="0" w:color="auto"/>
              <w:right w:val="single" w:sz="4" w:space="0" w:color="auto"/>
            </w:tcBorders>
          </w:tcPr>
          <w:p w14:paraId="4E392BEA" w14:textId="77777777" w:rsidR="00751AFE" w:rsidRPr="00183424"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Качественные габариты приобретаемого товара - коробка Безопасность - Наличие срока годности на момент доставки.</w:t>
            </w:r>
          </w:p>
          <w:p w14:paraId="69491E6D" w14:textId="02568488" w:rsidR="00751AFE" w:rsidRPr="00151D91"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5213C2D" w14:textId="54315C85"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130</w:t>
            </w:r>
          </w:p>
        </w:tc>
        <w:tc>
          <w:tcPr>
            <w:tcW w:w="992" w:type="dxa"/>
          </w:tcPr>
          <w:p w14:paraId="570E587F"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5C65EB48" w14:textId="6CFDA9AD"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D001F9E" w14:textId="6A78C538"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71246F94" w14:textId="77777777" w:rsidTr="00CD3E39">
        <w:trPr>
          <w:trHeight w:val="106"/>
        </w:trPr>
        <w:tc>
          <w:tcPr>
            <w:tcW w:w="566" w:type="dxa"/>
            <w:tcBorders>
              <w:bottom w:val="single" w:sz="4" w:space="0" w:color="auto"/>
            </w:tcBorders>
          </w:tcPr>
          <w:p w14:paraId="6911EDC5" w14:textId="0F430CCE"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90</w:t>
            </w:r>
          </w:p>
        </w:tc>
        <w:tc>
          <w:tcPr>
            <w:tcW w:w="3688" w:type="dxa"/>
            <w:tcBorders>
              <w:top w:val="single" w:sz="4" w:space="0" w:color="auto"/>
              <w:left w:val="single" w:sz="4" w:space="0" w:color="auto"/>
              <w:bottom w:val="single" w:sz="4" w:space="0" w:color="auto"/>
              <w:right w:val="single" w:sz="4" w:space="0" w:color="auto"/>
            </w:tcBorders>
          </w:tcPr>
          <w:p w14:paraId="6FDB8D4F" w14:textId="0D46A998" w:rsidR="00751AFE" w:rsidRPr="006E07D4" w:rsidRDefault="00751AFE" w:rsidP="00751AFE">
            <w:r w:rsidRPr="008C3A3A">
              <w:t>Супрастин 25мг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54C8FB5F" w14:textId="56F4C0F9"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33691236</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D60461A" w14:textId="017DF1C5"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22C007DB"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3BFA2949"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070EAF5D"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316E1E13" w14:textId="596A2E18"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8849571" w14:textId="03BA6FCF"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600</w:t>
            </w:r>
          </w:p>
        </w:tc>
        <w:tc>
          <w:tcPr>
            <w:tcW w:w="992" w:type="dxa"/>
          </w:tcPr>
          <w:p w14:paraId="41660863"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025C8CDE" w14:textId="5A633E58"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3394DE64" w14:textId="5BEBCE90"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98C9309" w14:textId="77777777" w:rsidTr="00CD3E39">
        <w:trPr>
          <w:trHeight w:val="106"/>
        </w:trPr>
        <w:tc>
          <w:tcPr>
            <w:tcW w:w="566" w:type="dxa"/>
            <w:tcBorders>
              <w:bottom w:val="single" w:sz="4" w:space="0" w:color="auto"/>
            </w:tcBorders>
          </w:tcPr>
          <w:p w14:paraId="04A5FF1A" w14:textId="1A4EF129" w:rsidR="00751AFE" w:rsidRPr="004C6E2E" w:rsidRDefault="00751AFE" w:rsidP="00751AFE">
            <w:pPr>
              <w:rPr>
                <w:rFonts w:ascii="GHEA Grapalat" w:hAnsi="GHEA Grapalat" w:cs="Sylfaen"/>
                <w:sz w:val="18"/>
                <w:szCs w:val="18"/>
                <w:lang w:eastAsia="en-US" w:bidi="ar-SA"/>
              </w:rPr>
            </w:pPr>
            <w:r>
              <w:rPr>
                <w:rFonts w:ascii="GHEA Grapalat" w:hAnsi="GHEA Grapalat"/>
                <w:color w:val="000000"/>
                <w:sz w:val="18"/>
                <w:szCs w:val="18"/>
                <w:lang w:val="hy-AM"/>
              </w:rPr>
              <w:t>91</w:t>
            </w:r>
          </w:p>
        </w:tc>
        <w:tc>
          <w:tcPr>
            <w:tcW w:w="3688" w:type="dxa"/>
            <w:tcBorders>
              <w:top w:val="single" w:sz="4" w:space="0" w:color="auto"/>
              <w:left w:val="single" w:sz="4" w:space="0" w:color="auto"/>
              <w:bottom w:val="single" w:sz="4" w:space="0" w:color="auto"/>
              <w:right w:val="single" w:sz="4" w:space="0" w:color="auto"/>
            </w:tcBorders>
          </w:tcPr>
          <w:p w14:paraId="6F3832C7" w14:textId="6AE4E46A" w:rsidR="00751AFE" w:rsidRPr="006E07D4" w:rsidRDefault="00751AFE" w:rsidP="00751AFE">
            <w:r w:rsidRPr="008C3A3A">
              <w:t>Супрастин 20 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5A00EE2F" w14:textId="289A5EB6"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33691236</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70BE5E82" w14:textId="2E1CBBE7"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5C8F4E92"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523C8E79" w14:textId="00C620B1"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8328B80" w14:textId="5B9B2746" w:rsidR="00751AFE" w:rsidRDefault="00751AFE" w:rsidP="00751AFE">
            <w:pPr>
              <w:spacing w:after="200" w:line="276" w:lineRule="auto"/>
              <w:rPr>
                <w:rFonts w:ascii="GHEA Grapalat" w:hAnsi="GHEA Grapalat"/>
                <w:sz w:val="18"/>
                <w:szCs w:val="18"/>
              </w:rPr>
            </w:pPr>
            <w:r>
              <w:rPr>
                <w:rFonts w:ascii="GHEA Grapalat" w:hAnsi="GHEA Grapalat"/>
                <w:sz w:val="18"/>
                <w:szCs w:val="18"/>
              </w:rPr>
              <w:t>10</w:t>
            </w:r>
          </w:p>
        </w:tc>
        <w:tc>
          <w:tcPr>
            <w:tcW w:w="992" w:type="dxa"/>
          </w:tcPr>
          <w:p w14:paraId="461E9BA5"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1F45E362" w14:textId="2C5B9069"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5730E34B" w14:textId="0D02E5B7"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1484BCDE" w14:textId="77777777" w:rsidTr="00CD3E39">
        <w:trPr>
          <w:trHeight w:val="106"/>
        </w:trPr>
        <w:tc>
          <w:tcPr>
            <w:tcW w:w="566" w:type="dxa"/>
            <w:tcBorders>
              <w:bottom w:val="single" w:sz="4" w:space="0" w:color="auto"/>
            </w:tcBorders>
          </w:tcPr>
          <w:p w14:paraId="2A9CB337" w14:textId="61867FD1"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lastRenderedPageBreak/>
              <w:t>92</w:t>
            </w:r>
          </w:p>
        </w:tc>
        <w:tc>
          <w:tcPr>
            <w:tcW w:w="3688" w:type="dxa"/>
            <w:tcBorders>
              <w:top w:val="single" w:sz="4" w:space="0" w:color="auto"/>
              <w:left w:val="single" w:sz="4" w:space="0" w:color="auto"/>
              <w:bottom w:val="single" w:sz="4" w:space="0" w:color="auto"/>
              <w:right w:val="single" w:sz="4" w:space="0" w:color="auto"/>
            </w:tcBorders>
          </w:tcPr>
          <w:p w14:paraId="58941215" w14:textId="6A1B9930" w:rsidR="00751AFE" w:rsidRPr="006E07D4" w:rsidRDefault="00751AFE" w:rsidP="00751AFE">
            <w:r w:rsidRPr="00FB7DAE">
              <w:t>Спазмалтон 500мг/2мл/0,02мл/мг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438685F2" w14:textId="72C4378F" w:rsidR="00751AFE" w:rsidRPr="006E07D4" w:rsidRDefault="009779E0" w:rsidP="00751AFE">
            <w:pPr>
              <w:rPr>
                <w:rFonts w:ascii="GHEA Grapalat" w:hAnsi="GHEA Grapalat"/>
                <w:color w:val="000000"/>
                <w:sz w:val="18"/>
                <w:szCs w:val="18"/>
              </w:rPr>
            </w:pPr>
            <w:r w:rsidRPr="00A10F66">
              <w:rPr>
                <w:rFonts w:ascii="GHEA Grapalat" w:hAnsi="GHEA Grapalat" w:cs="Arial"/>
                <w:sz w:val="18"/>
                <w:szCs w:val="18"/>
              </w:rPr>
              <w:t>3369</w:t>
            </w:r>
            <w:r>
              <w:rPr>
                <w:rFonts w:ascii="GHEA Grapalat" w:hAnsi="GHEA Grapalat" w:cs="Arial"/>
                <w:sz w:val="18"/>
                <w:szCs w:val="18"/>
              </w:rPr>
              <w:t>1176</w:t>
            </w:r>
            <w:bookmarkStart w:id="15" w:name="_GoBack"/>
            <w:bookmarkEnd w:id="15"/>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1ACD7859" w14:textId="459B6F04"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382E7FCE"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578EA33B" w14:textId="6AE9C39F"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618F16B" w14:textId="7E0980DA"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20</w:t>
            </w:r>
          </w:p>
        </w:tc>
        <w:tc>
          <w:tcPr>
            <w:tcW w:w="992" w:type="dxa"/>
          </w:tcPr>
          <w:p w14:paraId="55F24753"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AA7107F" w14:textId="4FBFC8D6"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0630ADB5" w14:textId="24D20EBE"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9F857DF" w14:textId="77777777" w:rsidTr="00CD3E39">
        <w:trPr>
          <w:trHeight w:val="106"/>
        </w:trPr>
        <w:tc>
          <w:tcPr>
            <w:tcW w:w="566" w:type="dxa"/>
            <w:tcBorders>
              <w:bottom w:val="single" w:sz="4" w:space="0" w:color="auto"/>
            </w:tcBorders>
          </w:tcPr>
          <w:p w14:paraId="6D7F6261" w14:textId="7FE27187"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93</w:t>
            </w:r>
          </w:p>
        </w:tc>
        <w:tc>
          <w:tcPr>
            <w:tcW w:w="3688" w:type="dxa"/>
            <w:tcBorders>
              <w:top w:val="single" w:sz="4" w:space="0" w:color="auto"/>
              <w:left w:val="single" w:sz="4" w:space="0" w:color="auto"/>
              <w:bottom w:val="single" w:sz="4" w:space="0" w:color="auto"/>
              <w:right w:val="single" w:sz="4" w:space="0" w:color="auto"/>
            </w:tcBorders>
          </w:tcPr>
          <w:p w14:paraId="4AEE0D56" w14:textId="3FD0A8D2" w:rsidR="00751AFE" w:rsidRPr="006E07D4" w:rsidRDefault="00751AFE" w:rsidP="00751AFE">
            <w:r w:rsidRPr="00FB7DAE">
              <w:t>Саливин 0,65% 10 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29827DE0" w14:textId="3BC302DB"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lang w:val="hy-AM"/>
              </w:rPr>
              <w:t>33670000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0E23C7DB" w14:textId="298F4218" w:rsidR="00751AFE" w:rsidRPr="004C6E2E" w:rsidRDefault="00751AFE" w:rsidP="00751AFE">
            <w:pPr>
              <w:rPr>
                <w:rFonts w:ascii="Sylfaen" w:hAnsi="Sylfaen" w:cs="Sylfaen"/>
                <w:sz w:val="22"/>
                <w:szCs w:val="22"/>
                <w:lang w:eastAsia="en-US" w:bidi="ar-SA"/>
              </w:rPr>
            </w:pPr>
            <w:r w:rsidRPr="00183424">
              <w:rPr>
                <w:rFonts w:ascii="GHEA Grapalat" w:hAnsi="GHEA Grapalat" w:cs="Arial"/>
                <w:sz w:val="18"/>
                <w:szCs w:val="18"/>
              </w:rPr>
              <w:t>коробка</w:t>
            </w:r>
          </w:p>
        </w:tc>
        <w:tc>
          <w:tcPr>
            <w:tcW w:w="3686" w:type="dxa"/>
            <w:tcBorders>
              <w:top w:val="single" w:sz="4" w:space="0" w:color="auto"/>
              <w:left w:val="single" w:sz="4" w:space="0" w:color="auto"/>
              <w:bottom w:val="single" w:sz="4" w:space="0" w:color="auto"/>
              <w:right w:val="single" w:sz="4" w:space="0" w:color="auto"/>
            </w:tcBorders>
          </w:tcPr>
          <w:p w14:paraId="1477B07D" w14:textId="77777777" w:rsidR="00751AFE" w:rsidRPr="00183424"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Качественные габариты приобретаемого товара - коробка Безопасность - Наличие срока годности на момент доставки.</w:t>
            </w:r>
          </w:p>
          <w:p w14:paraId="0DB6C8FF" w14:textId="4EBA6D59" w:rsidR="00751AFE" w:rsidRPr="00151D91"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8498719" w14:textId="3A24C426"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200</w:t>
            </w:r>
          </w:p>
        </w:tc>
        <w:tc>
          <w:tcPr>
            <w:tcW w:w="992" w:type="dxa"/>
          </w:tcPr>
          <w:p w14:paraId="77D0A737"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1AABE0B8" w14:textId="0B889888"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ED8B082" w14:textId="066CA854"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6845B1A" w14:textId="77777777" w:rsidTr="00CD3E39">
        <w:trPr>
          <w:trHeight w:val="106"/>
        </w:trPr>
        <w:tc>
          <w:tcPr>
            <w:tcW w:w="566" w:type="dxa"/>
            <w:tcBorders>
              <w:bottom w:val="single" w:sz="4" w:space="0" w:color="auto"/>
            </w:tcBorders>
          </w:tcPr>
          <w:p w14:paraId="15771D5A" w14:textId="2D2A4ADF"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94</w:t>
            </w:r>
          </w:p>
        </w:tc>
        <w:tc>
          <w:tcPr>
            <w:tcW w:w="3688" w:type="dxa"/>
            <w:tcBorders>
              <w:top w:val="single" w:sz="4" w:space="0" w:color="auto"/>
              <w:left w:val="single" w:sz="4" w:space="0" w:color="auto"/>
              <w:bottom w:val="single" w:sz="4" w:space="0" w:color="auto"/>
              <w:right w:val="single" w:sz="4" w:space="0" w:color="auto"/>
            </w:tcBorders>
          </w:tcPr>
          <w:p w14:paraId="15ADC6C1" w14:textId="42E946B9" w:rsidR="00751AFE" w:rsidRPr="006E07D4" w:rsidRDefault="00751AFE" w:rsidP="00751AFE">
            <w:r w:rsidRPr="00FB7DAE">
              <w:t>Сальбутамол 5мг/5мл 125мл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46AE9F37" w14:textId="224D4704"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33671113</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341EE51B" w14:textId="02479DD0" w:rsidR="00751AFE" w:rsidRPr="004C6E2E" w:rsidRDefault="00751AFE" w:rsidP="00751AFE">
            <w:pPr>
              <w:rPr>
                <w:rFonts w:ascii="Sylfaen" w:hAnsi="Sylfaen" w:cs="Sylfaen"/>
                <w:sz w:val="22"/>
                <w:szCs w:val="22"/>
                <w:lang w:eastAsia="en-US" w:bidi="ar-SA"/>
              </w:rPr>
            </w:pPr>
            <w:r w:rsidRPr="00A16407">
              <w:rPr>
                <w:rFonts w:ascii="GHEA Grapalat" w:hAnsi="GHEA Grapalat" w:cs="Arial"/>
                <w:sz w:val="18"/>
                <w:szCs w:val="18"/>
              </w:rPr>
              <w:t>бутылка</w:t>
            </w:r>
          </w:p>
        </w:tc>
        <w:tc>
          <w:tcPr>
            <w:tcW w:w="3686" w:type="dxa"/>
            <w:tcBorders>
              <w:top w:val="single" w:sz="4" w:space="0" w:color="auto"/>
              <w:left w:val="single" w:sz="4" w:space="0" w:color="auto"/>
              <w:bottom w:val="single" w:sz="4" w:space="0" w:color="auto"/>
              <w:right w:val="single" w:sz="4" w:space="0" w:color="auto"/>
            </w:tcBorders>
          </w:tcPr>
          <w:p w14:paraId="632CDFF1"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20480232" w14:textId="4B97F96A"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588F349" w14:textId="37BA1E43"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20</w:t>
            </w:r>
          </w:p>
        </w:tc>
        <w:tc>
          <w:tcPr>
            <w:tcW w:w="992" w:type="dxa"/>
          </w:tcPr>
          <w:p w14:paraId="71E9F70E"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37B7D57D" w14:textId="12504445"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2285EA90" w14:textId="5081C415"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47B53771" w14:textId="77777777" w:rsidTr="00CD3E39">
        <w:trPr>
          <w:trHeight w:val="106"/>
        </w:trPr>
        <w:tc>
          <w:tcPr>
            <w:tcW w:w="566" w:type="dxa"/>
            <w:tcBorders>
              <w:bottom w:val="single" w:sz="4" w:space="0" w:color="auto"/>
            </w:tcBorders>
          </w:tcPr>
          <w:p w14:paraId="30359D1C" w14:textId="4A87062F"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95</w:t>
            </w:r>
          </w:p>
        </w:tc>
        <w:tc>
          <w:tcPr>
            <w:tcW w:w="3688" w:type="dxa"/>
            <w:tcBorders>
              <w:top w:val="single" w:sz="4" w:space="0" w:color="auto"/>
              <w:left w:val="single" w:sz="4" w:space="0" w:color="auto"/>
              <w:bottom w:val="single" w:sz="4" w:space="0" w:color="auto"/>
              <w:right w:val="single" w:sz="4" w:space="0" w:color="auto"/>
            </w:tcBorders>
          </w:tcPr>
          <w:p w14:paraId="13D8FBD7" w14:textId="0A4AF729" w:rsidR="00751AFE" w:rsidRPr="006E07D4" w:rsidRDefault="00751AFE" w:rsidP="00751AFE">
            <w:r w:rsidRPr="00FB7DAE">
              <w:t>Спринолактон 25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06421138" w14:textId="6127CBCF" w:rsidR="00751AFE" w:rsidRPr="006E07D4" w:rsidRDefault="00751AFE" w:rsidP="00751AFE">
            <w:pPr>
              <w:rPr>
                <w:rFonts w:ascii="GHEA Grapalat" w:hAnsi="GHEA Grapalat"/>
                <w:color w:val="000000"/>
                <w:sz w:val="18"/>
                <w:szCs w:val="18"/>
              </w:rPr>
            </w:pPr>
            <w:r w:rsidRPr="00663C3C">
              <w:rPr>
                <w:rFonts w:ascii="GHEA Grapalat" w:hAnsi="GHEA Grapalat" w:cs="Arial"/>
                <w:sz w:val="18"/>
                <w:szCs w:val="18"/>
              </w:rPr>
              <w:t>33621620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2F9B47F8" w14:textId="5BB0D474"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6C3E3F88"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2B18339A"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5A8063B3"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7324B887" w14:textId="0A7DB22E"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2C7FF2A" w14:textId="636FF949"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600</w:t>
            </w:r>
          </w:p>
        </w:tc>
        <w:tc>
          <w:tcPr>
            <w:tcW w:w="992" w:type="dxa"/>
          </w:tcPr>
          <w:p w14:paraId="2D94CC4B"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06E3183" w14:textId="2C57BAA6"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5E6E4761" w14:textId="0F2B9699"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8437111" w14:textId="77777777" w:rsidTr="00CD3E39">
        <w:trPr>
          <w:trHeight w:val="106"/>
        </w:trPr>
        <w:tc>
          <w:tcPr>
            <w:tcW w:w="566" w:type="dxa"/>
            <w:tcBorders>
              <w:bottom w:val="single" w:sz="4" w:space="0" w:color="auto"/>
            </w:tcBorders>
          </w:tcPr>
          <w:p w14:paraId="13437A2E" w14:textId="39050341"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96</w:t>
            </w:r>
          </w:p>
        </w:tc>
        <w:tc>
          <w:tcPr>
            <w:tcW w:w="3688" w:type="dxa"/>
            <w:tcBorders>
              <w:top w:val="single" w:sz="4" w:space="0" w:color="auto"/>
              <w:left w:val="single" w:sz="4" w:space="0" w:color="auto"/>
              <w:bottom w:val="single" w:sz="4" w:space="0" w:color="auto"/>
              <w:right w:val="single" w:sz="4" w:space="0" w:color="auto"/>
            </w:tcBorders>
          </w:tcPr>
          <w:p w14:paraId="1EB2EFCF" w14:textId="78F88C19" w:rsidR="00751AFE" w:rsidRPr="006E07D4" w:rsidRDefault="00751AFE" w:rsidP="00751AFE">
            <w:r w:rsidRPr="00FB7DAE">
              <w:t>Спринолактон 50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51A69B69" w14:textId="1B38972E" w:rsidR="00751AFE" w:rsidRPr="006E07D4" w:rsidRDefault="00751AFE" w:rsidP="00751AFE">
            <w:pPr>
              <w:rPr>
                <w:rFonts w:ascii="GHEA Grapalat" w:hAnsi="GHEA Grapalat"/>
                <w:color w:val="000000"/>
                <w:sz w:val="18"/>
                <w:szCs w:val="18"/>
              </w:rPr>
            </w:pPr>
            <w:r w:rsidRPr="00663C3C">
              <w:rPr>
                <w:rFonts w:ascii="GHEA Grapalat" w:hAnsi="GHEA Grapalat" w:cs="Arial"/>
                <w:sz w:val="18"/>
                <w:szCs w:val="18"/>
              </w:rPr>
              <w:t>33621620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7FA4E25C" w14:textId="32521AFC"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291A38BE"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6DFFA65D"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039E39B8"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738CCDBE" w14:textId="68190C1A"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BBDE8A2" w14:textId="03BECCF4"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1000</w:t>
            </w:r>
          </w:p>
        </w:tc>
        <w:tc>
          <w:tcPr>
            <w:tcW w:w="992" w:type="dxa"/>
          </w:tcPr>
          <w:p w14:paraId="3F927D5F"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71E07C5A" w14:textId="3CA032E5"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C0F768A" w14:textId="416A594B"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88A28CE" w14:textId="77777777" w:rsidTr="00CD3E39">
        <w:trPr>
          <w:trHeight w:val="106"/>
        </w:trPr>
        <w:tc>
          <w:tcPr>
            <w:tcW w:w="566" w:type="dxa"/>
            <w:tcBorders>
              <w:bottom w:val="single" w:sz="4" w:space="0" w:color="auto"/>
            </w:tcBorders>
          </w:tcPr>
          <w:p w14:paraId="6E9AEDDF" w14:textId="105AA7B6" w:rsidR="00751AFE" w:rsidRPr="004C6E2E" w:rsidRDefault="00751AFE" w:rsidP="00751AFE">
            <w:pPr>
              <w:rPr>
                <w:rFonts w:ascii="GHEA Grapalat" w:hAnsi="GHEA Grapalat" w:cs="Sylfaen"/>
                <w:sz w:val="18"/>
                <w:szCs w:val="18"/>
                <w:lang w:eastAsia="en-US" w:bidi="ar-SA"/>
              </w:rPr>
            </w:pPr>
            <w:r>
              <w:rPr>
                <w:rFonts w:ascii="GHEA Grapalat" w:hAnsi="GHEA Grapalat" w:cs="Sylfaen"/>
                <w:sz w:val="18"/>
                <w:szCs w:val="18"/>
                <w:lang w:val="hy-AM"/>
              </w:rPr>
              <w:t>97</w:t>
            </w:r>
          </w:p>
        </w:tc>
        <w:tc>
          <w:tcPr>
            <w:tcW w:w="3688" w:type="dxa"/>
            <w:tcBorders>
              <w:top w:val="single" w:sz="4" w:space="0" w:color="auto"/>
              <w:left w:val="single" w:sz="4" w:space="0" w:color="auto"/>
              <w:bottom w:val="single" w:sz="4" w:space="0" w:color="auto"/>
              <w:right w:val="single" w:sz="4" w:space="0" w:color="auto"/>
            </w:tcBorders>
          </w:tcPr>
          <w:p w14:paraId="48A47E4B" w14:textId="7223A1BA" w:rsidR="00751AFE" w:rsidRPr="006E07D4" w:rsidRDefault="00751AFE" w:rsidP="00751AFE">
            <w:r w:rsidRPr="00FB7DAE">
              <w:t>Вермокс 100мг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698DEDDE" w14:textId="28FC7200"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33691123</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04EB49B3" w14:textId="6C90EEEA"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3CDD9000"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1AEA12FE"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20E74D3A"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517708A8" w14:textId="648A7153"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E93EA73" w14:textId="4E706573"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250</w:t>
            </w:r>
          </w:p>
        </w:tc>
        <w:tc>
          <w:tcPr>
            <w:tcW w:w="992" w:type="dxa"/>
          </w:tcPr>
          <w:p w14:paraId="6B961A50"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787C5569" w14:textId="68CD44B2"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54E5A224" w14:textId="4F1306C8"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7B6D5159" w14:textId="77777777" w:rsidTr="00CD3E39">
        <w:trPr>
          <w:trHeight w:val="106"/>
        </w:trPr>
        <w:tc>
          <w:tcPr>
            <w:tcW w:w="566" w:type="dxa"/>
            <w:tcBorders>
              <w:bottom w:val="single" w:sz="4" w:space="0" w:color="auto"/>
            </w:tcBorders>
          </w:tcPr>
          <w:p w14:paraId="31FF2966" w14:textId="00E0B575"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98</w:t>
            </w:r>
          </w:p>
        </w:tc>
        <w:tc>
          <w:tcPr>
            <w:tcW w:w="3688" w:type="dxa"/>
            <w:tcBorders>
              <w:top w:val="single" w:sz="4" w:space="0" w:color="auto"/>
              <w:left w:val="single" w:sz="4" w:space="0" w:color="auto"/>
              <w:bottom w:val="single" w:sz="4" w:space="0" w:color="auto"/>
              <w:right w:val="single" w:sz="4" w:space="0" w:color="auto"/>
            </w:tcBorders>
          </w:tcPr>
          <w:p w14:paraId="24E3EF78" w14:textId="5C004625" w:rsidR="00751AFE" w:rsidRPr="006E07D4" w:rsidRDefault="00751AFE" w:rsidP="00751AFE">
            <w:r w:rsidRPr="00FB7DAE">
              <w:t>мазь Вишневского</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57669806" w14:textId="70C9DF2B"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lang w:val="hy-AM"/>
              </w:rPr>
              <w:t>33621642</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15E2F852" w14:textId="4AE608FC" w:rsidR="00751AFE" w:rsidRPr="004C6E2E" w:rsidRDefault="00751AFE" w:rsidP="00751AFE">
            <w:pPr>
              <w:rPr>
                <w:rFonts w:ascii="Sylfaen" w:hAnsi="Sylfaen" w:cs="Sylfaen"/>
                <w:sz w:val="22"/>
                <w:szCs w:val="22"/>
                <w:lang w:eastAsia="en-US" w:bidi="ar-SA"/>
              </w:rPr>
            </w:pPr>
            <w:r w:rsidRPr="00377BEB">
              <w:rPr>
                <w:rFonts w:ascii="GHEA Grapalat" w:hAnsi="GHEA Grapalat" w:cs="Sylfaen"/>
                <w:sz w:val="18"/>
                <w:szCs w:val="18"/>
              </w:rPr>
              <w:t>коробка</w:t>
            </w:r>
          </w:p>
        </w:tc>
        <w:tc>
          <w:tcPr>
            <w:tcW w:w="3686" w:type="dxa"/>
            <w:tcBorders>
              <w:top w:val="single" w:sz="4" w:space="0" w:color="auto"/>
              <w:left w:val="single" w:sz="4" w:space="0" w:color="auto"/>
              <w:bottom w:val="single" w:sz="4" w:space="0" w:color="auto"/>
              <w:right w:val="single" w:sz="4" w:space="0" w:color="auto"/>
            </w:tcBorders>
          </w:tcPr>
          <w:p w14:paraId="18ABB349" w14:textId="77777777" w:rsidR="00751AFE" w:rsidRPr="00183424"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Качественные габариты приобретаемого товара - коробка Безопасность - Наличие срока годности на момент доставки.</w:t>
            </w:r>
          </w:p>
          <w:p w14:paraId="3F5D28F9" w14:textId="0E09C945" w:rsidR="00751AFE" w:rsidRPr="00151D91"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3F9A15C" w14:textId="56907D9F"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5</w:t>
            </w:r>
          </w:p>
        </w:tc>
        <w:tc>
          <w:tcPr>
            <w:tcW w:w="992" w:type="dxa"/>
          </w:tcPr>
          <w:p w14:paraId="4AB03C82"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660E2B41" w14:textId="25D141C6"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89E4942" w14:textId="71F845A2"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1782E708" w14:textId="77777777" w:rsidTr="00CD3E39">
        <w:trPr>
          <w:trHeight w:val="106"/>
        </w:trPr>
        <w:tc>
          <w:tcPr>
            <w:tcW w:w="566" w:type="dxa"/>
            <w:tcBorders>
              <w:bottom w:val="single" w:sz="4" w:space="0" w:color="auto"/>
            </w:tcBorders>
          </w:tcPr>
          <w:p w14:paraId="4347CBA8" w14:textId="479DEFCB" w:rsidR="00751AFE" w:rsidRPr="004C6E2E" w:rsidRDefault="00751AFE" w:rsidP="00751AFE">
            <w:pPr>
              <w:rPr>
                <w:rFonts w:ascii="GHEA Grapalat" w:hAnsi="GHEA Grapalat" w:cs="Sylfaen"/>
                <w:sz w:val="18"/>
                <w:szCs w:val="18"/>
                <w:lang w:eastAsia="en-US" w:bidi="ar-SA"/>
              </w:rPr>
            </w:pPr>
            <w:r>
              <w:rPr>
                <w:rFonts w:ascii="GHEA Grapalat" w:hAnsi="GHEA Grapalat" w:cs="Sylfaen"/>
                <w:sz w:val="18"/>
                <w:szCs w:val="18"/>
                <w:lang w:val="hy-AM"/>
              </w:rPr>
              <w:t>99</w:t>
            </w:r>
          </w:p>
        </w:tc>
        <w:tc>
          <w:tcPr>
            <w:tcW w:w="3688" w:type="dxa"/>
            <w:tcBorders>
              <w:top w:val="single" w:sz="4" w:space="0" w:color="auto"/>
              <w:left w:val="single" w:sz="4" w:space="0" w:color="auto"/>
              <w:bottom w:val="single" w:sz="4" w:space="0" w:color="auto"/>
              <w:right w:val="single" w:sz="4" w:space="0" w:color="auto"/>
            </w:tcBorders>
          </w:tcPr>
          <w:p w14:paraId="345CCE43" w14:textId="118FD0BC" w:rsidR="00751AFE" w:rsidRPr="006E07D4" w:rsidRDefault="00751AFE" w:rsidP="00751AFE">
            <w:r w:rsidRPr="00FB7DAE">
              <w:t>Витамин D3 водород л/год</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6761BF32" w14:textId="48BEC718"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33616000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BF0DFB8" w14:textId="23CA23A2"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бутылка</w:t>
            </w:r>
          </w:p>
        </w:tc>
        <w:tc>
          <w:tcPr>
            <w:tcW w:w="3686" w:type="dxa"/>
            <w:tcBorders>
              <w:top w:val="single" w:sz="4" w:space="0" w:color="auto"/>
              <w:left w:val="single" w:sz="4" w:space="0" w:color="auto"/>
              <w:bottom w:val="single" w:sz="4" w:space="0" w:color="auto"/>
              <w:right w:val="single" w:sz="4" w:space="0" w:color="auto"/>
            </w:tcBorders>
          </w:tcPr>
          <w:p w14:paraId="209D434E"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52C367AA" w14:textId="4C2BCD9E"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2D6CCC16" w14:textId="541E72BB"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Pr>
          <w:p w14:paraId="41DE2DFA"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03969C53" w14:textId="67D50BFD"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3F7E116" w14:textId="3D9655CA"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2E7F0D6" w14:textId="77777777" w:rsidTr="00CD3E39">
        <w:trPr>
          <w:trHeight w:val="106"/>
        </w:trPr>
        <w:tc>
          <w:tcPr>
            <w:tcW w:w="566" w:type="dxa"/>
            <w:tcBorders>
              <w:bottom w:val="single" w:sz="4" w:space="0" w:color="auto"/>
            </w:tcBorders>
          </w:tcPr>
          <w:p w14:paraId="4355FB8B" w14:textId="1105119F" w:rsidR="00751AFE" w:rsidRPr="004C6E2E" w:rsidRDefault="00751AFE" w:rsidP="00751AFE">
            <w:pPr>
              <w:rPr>
                <w:rFonts w:ascii="GHEA Grapalat" w:hAnsi="GHEA Grapalat" w:cs="Sylfaen"/>
                <w:sz w:val="18"/>
                <w:szCs w:val="18"/>
                <w:lang w:eastAsia="en-US" w:bidi="ar-SA"/>
              </w:rPr>
            </w:pPr>
            <w:r>
              <w:rPr>
                <w:rFonts w:ascii="GHEA Grapalat" w:hAnsi="GHEA Grapalat" w:cs="Sylfaen"/>
                <w:sz w:val="18"/>
                <w:szCs w:val="18"/>
                <w:lang w:val="hy-AM"/>
              </w:rPr>
              <w:t>100</w:t>
            </w:r>
          </w:p>
        </w:tc>
        <w:tc>
          <w:tcPr>
            <w:tcW w:w="3688" w:type="dxa"/>
            <w:tcBorders>
              <w:top w:val="single" w:sz="4" w:space="0" w:color="auto"/>
              <w:left w:val="single" w:sz="4" w:space="0" w:color="auto"/>
              <w:bottom w:val="single" w:sz="4" w:space="0" w:color="auto"/>
              <w:right w:val="single" w:sz="4" w:space="0" w:color="auto"/>
            </w:tcBorders>
          </w:tcPr>
          <w:p w14:paraId="549FE4E7" w14:textId="55478739" w:rsidR="00751AFE" w:rsidRPr="006E07D4" w:rsidRDefault="00751AFE" w:rsidP="00751AFE">
            <w:r w:rsidRPr="00FB7DAE">
              <w:t>Витамин С 250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151D50DB" w14:textId="5257F620"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33611350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20B39A5B" w14:textId="429464E9"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41393845"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4B308EAD"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20DE53FF"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253562C3" w14:textId="0C492C9D"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C1A942E" w14:textId="206277A4"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800</w:t>
            </w:r>
          </w:p>
        </w:tc>
        <w:tc>
          <w:tcPr>
            <w:tcW w:w="992" w:type="dxa"/>
          </w:tcPr>
          <w:p w14:paraId="72B36B2B"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6823553E" w14:textId="7339D88D"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2E8A18D8" w14:textId="203ADDE0"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590E3B35" w14:textId="77777777" w:rsidTr="00CD3E39">
        <w:trPr>
          <w:trHeight w:val="106"/>
        </w:trPr>
        <w:tc>
          <w:tcPr>
            <w:tcW w:w="566" w:type="dxa"/>
            <w:tcBorders>
              <w:bottom w:val="single" w:sz="4" w:space="0" w:color="auto"/>
            </w:tcBorders>
          </w:tcPr>
          <w:p w14:paraId="5C98F7DC" w14:textId="0A81BBA9"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101</w:t>
            </w:r>
          </w:p>
        </w:tc>
        <w:tc>
          <w:tcPr>
            <w:tcW w:w="3688" w:type="dxa"/>
            <w:tcBorders>
              <w:top w:val="single" w:sz="4" w:space="0" w:color="auto"/>
              <w:left w:val="single" w:sz="4" w:space="0" w:color="auto"/>
              <w:bottom w:val="single" w:sz="4" w:space="0" w:color="auto"/>
              <w:right w:val="single" w:sz="4" w:space="0" w:color="auto"/>
            </w:tcBorders>
          </w:tcPr>
          <w:p w14:paraId="7369AB41" w14:textId="341B8820" w:rsidR="00751AFE" w:rsidRPr="006E07D4" w:rsidRDefault="00751AFE" w:rsidP="00751AFE">
            <w:r w:rsidRPr="00FB7DAE">
              <w:t>Тетрациклин крем для глаз 1,0 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37DBD1E0" w14:textId="344E7464"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33631170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070F628F" w14:textId="6050ABC4" w:rsidR="00751AFE" w:rsidRPr="004C6E2E" w:rsidRDefault="00751AFE" w:rsidP="00751AFE">
            <w:pPr>
              <w:rPr>
                <w:rFonts w:ascii="Sylfaen" w:hAnsi="Sylfaen" w:cs="Sylfaen"/>
                <w:sz w:val="22"/>
                <w:szCs w:val="22"/>
                <w:lang w:eastAsia="en-US" w:bidi="ar-SA"/>
              </w:rPr>
            </w:pPr>
            <w:r w:rsidRPr="00377BEB">
              <w:rPr>
                <w:rFonts w:ascii="GHEA Grapalat" w:hAnsi="GHEA Grapalat" w:cs="Sylfaen"/>
                <w:sz w:val="18"/>
                <w:szCs w:val="18"/>
              </w:rPr>
              <w:t>коробка</w:t>
            </w:r>
          </w:p>
        </w:tc>
        <w:tc>
          <w:tcPr>
            <w:tcW w:w="3686" w:type="dxa"/>
            <w:tcBorders>
              <w:top w:val="single" w:sz="4" w:space="0" w:color="auto"/>
              <w:left w:val="single" w:sz="4" w:space="0" w:color="auto"/>
              <w:bottom w:val="single" w:sz="4" w:space="0" w:color="auto"/>
              <w:right w:val="single" w:sz="4" w:space="0" w:color="auto"/>
            </w:tcBorders>
          </w:tcPr>
          <w:p w14:paraId="0A65160C" w14:textId="77777777" w:rsidR="00751AFE" w:rsidRPr="00183424"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Качественные габариты приобретаемого товара - коробка Безопасность - Наличие срока годности на момент доставки.</w:t>
            </w:r>
          </w:p>
          <w:p w14:paraId="7444B5CD" w14:textId="630B7CDC" w:rsidR="00751AFE" w:rsidRPr="00151D91"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AFF7FF9" w14:textId="6CF42F37"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5</w:t>
            </w:r>
          </w:p>
        </w:tc>
        <w:tc>
          <w:tcPr>
            <w:tcW w:w="992" w:type="dxa"/>
          </w:tcPr>
          <w:p w14:paraId="06DD28BC"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6D706D64" w14:textId="0D358BCB"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0D217EE8" w14:textId="041DA033"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4ECB6EA1" w14:textId="77777777" w:rsidTr="00CD3E39">
        <w:trPr>
          <w:trHeight w:val="106"/>
        </w:trPr>
        <w:tc>
          <w:tcPr>
            <w:tcW w:w="566" w:type="dxa"/>
            <w:tcBorders>
              <w:bottom w:val="single" w:sz="4" w:space="0" w:color="auto"/>
            </w:tcBorders>
          </w:tcPr>
          <w:p w14:paraId="0FE32240" w14:textId="2E08ED08"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lastRenderedPageBreak/>
              <w:t>102</w:t>
            </w:r>
          </w:p>
        </w:tc>
        <w:tc>
          <w:tcPr>
            <w:tcW w:w="3688" w:type="dxa"/>
            <w:tcBorders>
              <w:top w:val="single" w:sz="4" w:space="0" w:color="auto"/>
              <w:left w:val="single" w:sz="4" w:space="0" w:color="auto"/>
              <w:bottom w:val="single" w:sz="4" w:space="0" w:color="auto"/>
              <w:right w:val="single" w:sz="4" w:space="0" w:color="auto"/>
            </w:tcBorders>
          </w:tcPr>
          <w:p w14:paraId="17A59944" w14:textId="1F41F51D" w:rsidR="00751AFE" w:rsidRPr="006E07D4" w:rsidRDefault="00751AFE" w:rsidP="00751AFE">
            <w:r w:rsidRPr="00FB7DAE">
              <w:t>Цефтриаксон д/порошок 1г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46F57907" w14:textId="1C59D604"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33651118</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230EBA4" w14:textId="7F60E757"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rPr>
              <w:t>флакон</w:t>
            </w:r>
          </w:p>
        </w:tc>
        <w:tc>
          <w:tcPr>
            <w:tcW w:w="3686" w:type="dxa"/>
            <w:tcBorders>
              <w:top w:val="single" w:sz="4" w:space="0" w:color="auto"/>
              <w:left w:val="single" w:sz="4" w:space="0" w:color="auto"/>
              <w:bottom w:val="single" w:sz="4" w:space="0" w:color="auto"/>
              <w:right w:val="single" w:sz="4" w:space="0" w:color="auto"/>
            </w:tcBorders>
          </w:tcPr>
          <w:p w14:paraId="6B39A1C0"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39CCD436" w14:textId="1CFF2B21"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1F5E919" w14:textId="79A269E4"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50</w:t>
            </w:r>
          </w:p>
        </w:tc>
        <w:tc>
          <w:tcPr>
            <w:tcW w:w="992" w:type="dxa"/>
          </w:tcPr>
          <w:p w14:paraId="51FC1084"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E1266C8" w14:textId="5A4093E1"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32FDD46F" w14:textId="733C5501"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7ABD1B53" w14:textId="77777777" w:rsidTr="00CD3E39">
        <w:trPr>
          <w:trHeight w:val="106"/>
        </w:trPr>
        <w:tc>
          <w:tcPr>
            <w:tcW w:w="566" w:type="dxa"/>
            <w:tcBorders>
              <w:bottom w:val="single" w:sz="4" w:space="0" w:color="auto"/>
            </w:tcBorders>
          </w:tcPr>
          <w:p w14:paraId="7E9F915C" w14:textId="277A0CF2"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103</w:t>
            </w:r>
          </w:p>
        </w:tc>
        <w:tc>
          <w:tcPr>
            <w:tcW w:w="3688" w:type="dxa"/>
            <w:tcBorders>
              <w:top w:val="single" w:sz="4" w:space="0" w:color="auto"/>
              <w:left w:val="single" w:sz="4" w:space="0" w:color="auto"/>
              <w:bottom w:val="single" w:sz="4" w:space="0" w:color="auto"/>
              <w:right w:val="single" w:sz="4" w:space="0" w:color="auto"/>
            </w:tcBorders>
          </w:tcPr>
          <w:p w14:paraId="4A986949" w14:textId="406529EF" w:rsidR="00751AFE" w:rsidRPr="006E07D4" w:rsidRDefault="00751AFE" w:rsidP="00751AFE">
            <w:r w:rsidRPr="00FB7DAE">
              <w:t>Ципрофлоксацин глазные капли 0,3%</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540C00E4" w14:textId="28C87324"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33651134</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B8B0FD4" w14:textId="117720E4" w:rsidR="00751AFE" w:rsidRPr="004C6E2E" w:rsidRDefault="00751AFE" w:rsidP="00751AFE">
            <w:pPr>
              <w:rPr>
                <w:rFonts w:ascii="Sylfaen" w:hAnsi="Sylfaen" w:cs="Sylfaen"/>
                <w:sz w:val="22"/>
                <w:szCs w:val="22"/>
                <w:lang w:eastAsia="en-US" w:bidi="ar-SA"/>
              </w:rPr>
            </w:pPr>
            <w:r w:rsidRPr="00183424">
              <w:rPr>
                <w:rFonts w:ascii="GHEA Grapalat" w:hAnsi="GHEA Grapalat" w:cs="Sylfaen"/>
                <w:sz w:val="18"/>
                <w:szCs w:val="18"/>
              </w:rPr>
              <w:t>коробка</w:t>
            </w:r>
          </w:p>
        </w:tc>
        <w:tc>
          <w:tcPr>
            <w:tcW w:w="3686" w:type="dxa"/>
            <w:tcBorders>
              <w:top w:val="single" w:sz="4" w:space="0" w:color="auto"/>
              <w:left w:val="single" w:sz="4" w:space="0" w:color="auto"/>
              <w:bottom w:val="single" w:sz="4" w:space="0" w:color="auto"/>
              <w:right w:val="single" w:sz="4" w:space="0" w:color="auto"/>
            </w:tcBorders>
          </w:tcPr>
          <w:p w14:paraId="14AA2F92" w14:textId="77777777" w:rsidR="00751AFE" w:rsidRPr="00183424"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Качественные габариты приобретаемого товара - коробка Безопасность - Наличие срока годности на момент доставки.</w:t>
            </w:r>
          </w:p>
          <w:p w14:paraId="50EB3286" w14:textId="5FEFA351" w:rsidR="00751AFE" w:rsidRPr="00151D91"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9FE17EB" w14:textId="39882112"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70</w:t>
            </w:r>
          </w:p>
        </w:tc>
        <w:tc>
          <w:tcPr>
            <w:tcW w:w="992" w:type="dxa"/>
          </w:tcPr>
          <w:p w14:paraId="53E87906"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1877AF2D" w14:textId="7A761439"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2881C93" w14:textId="5006B5F1"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FEC53E3" w14:textId="77777777" w:rsidTr="00CD3E39">
        <w:trPr>
          <w:trHeight w:val="106"/>
        </w:trPr>
        <w:tc>
          <w:tcPr>
            <w:tcW w:w="566" w:type="dxa"/>
            <w:tcBorders>
              <w:bottom w:val="single" w:sz="4" w:space="0" w:color="auto"/>
            </w:tcBorders>
          </w:tcPr>
          <w:p w14:paraId="2D8E6FAC" w14:textId="104F6CDE"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104</w:t>
            </w:r>
          </w:p>
        </w:tc>
        <w:tc>
          <w:tcPr>
            <w:tcW w:w="3688" w:type="dxa"/>
            <w:tcBorders>
              <w:top w:val="single" w:sz="4" w:space="0" w:color="auto"/>
              <w:left w:val="single" w:sz="4" w:space="0" w:color="auto"/>
              <w:bottom w:val="single" w:sz="4" w:space="0" w:color="auto"/>
              <w:right w:val="single" w:sz="4" w:space="0" w:color="auto"/>
            </w:tcBorders>
          </w:tcPr>
          <w:p w14:paraId="4C5ED234" w14:textId="04068BD9" w:rsidR="00751AFE" w:rsidRPr="006E07D4" w:rsidRDefault="00751AFE" w:rsidP="00751AFE">
            <w:r w:rsidRPr="00FB7DAE">
              <w:t>Цефекон-Д свечи 50мг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6CB301FC" w14:textId="747C037B" w:rsidR="00751AFE" w:rsidRPr="006E07D4" w:rsidRDefault="00751AFE" w:rsidP="00751AFE">
            <w:pPr>
              <w:rPr>
                <w:rFonts w:ascii="GHEA Grapalat" w:hAnsi="GHEA Grapalat"/>
                <w:color w:val="000000"/>
                <w:sz w:val="18"/>
                <w:szCs w:val="18"/>
              </w:rPr>
            </w:pPr>
            <w:r>
              <w:rPr>
                <w:rFonts w:ascii="GHEA Grapalat" w:hAnsi="GHEA Grapalat" w:cs="Arial"/>
                <w:sz w:val="18"/>
                <w:szCs w:val="18"/>
                <w:lang w:val="hy-AM"/>
              </w:rPr>
              <w:t>33621741</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A600C5F" w14:textId="596E68FC" w:rsidR="00751AFE" w:rsidRPr="004C6E2E" w:rsidRDefault="00751AFE" w:rsidP="00751AFE">
            <w:pPr>
              <w:rPr>
                <w:rFonts w:ascii="Sylfaen" w:hAnsi="Sylfaen" w:cs="Sylfaen"/>
                <w:sz w:val="22"/>
                <w:szCs w:val="22"/>
                <w:lang w:eastAsia="en-US" w:bidi="ar-SA"/>
              </w:rPr>
            </w:pPr>
            <w:r w:rsidRPr="00183424">
              <w:rPr>
                <w:rFonts w:ascii="GHEA Grapalat" w:hAnsi="GHEA Grapalat" w:cs="Sylfaen"/>
                <w:sz w:val="18"/>
                <w:szCs w:val="18"/>
              </w:rPr>
              <w:t>свеча</w:t>
            </w:r>
          </w:p>
        </w:tc>
        <w:tc>
          <w:tcPr>
            <w:tcW w:w="3686" w:type="dxa"/>
            <w:tcBorders>
              <w:top w:val="single" w:sz="4" w:space="0" w:color="auto"/>
              <w:left w:val="single" w:sz="4" w:space="0" w:color="auto"/>
              <w:bottom w:val="single" w:sz="4" w:space="0" w:color="auto"/>
              <w:right w:val="single" w:sz="4" w:space="0" w:color="auto"/>
            </w:tcBorders>
          </w:tcPr>
          <w:p w14:paraId="58AAD0C6" w14:textId="2913A5F5" w:rsidR="00751AFE" w:rsidRPr="00183424"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Качественные габариты купленного товара - свеча: Безопасность</w:t>
            </w:r>
          </w:p>
          <w:p w14:paraId="2C182654" w14:textId="77777777" w:rsidR="00751AFE" w:rsidRPr="00183424"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Наличие срока годности на момент доставки</w:t>
            </w:r>
          </w:p>
          <w:p w14:paraId="35833BA8" w14:textId="77777777" w:rsidR="00751AFE" w:rsidRPr="00183424"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Маркировка - наличие товарного знака.</w:t>
            </w:r>
          </w:p>
          <w:p w14:paraId="41C75AAC" w14:textId="06947F64" w:rsidR="00751AFE" w:rsidRPr="00151D91"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7EE613D" w14:textId="06CE622F"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250</w:t>
            </w:r>
          </w:p>
        </w:tc>
        <w:tc>
          <w:tcPr>
            <w:tcW w:w="992" w:type="dxa"/>
          </w:tcPr>
          <w:p w14:paraId="2F151217"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5663C748" w14:textId="1EF2C7B8"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CE10792" w14:textId="17770358"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60D3F866" w14:textId="77777777" w:rsidTr="00CD3E39">
        <w:trPr>
          <w:trHeight w:val="106"/>
        </w:trPr>
        <w:tc>
          <w:tcPr>
            <w:tcW w:w="566" w:type="dxa"/>
            <w:tcBorders>
              <w:bottom w:val="single" w:sz="4" w:space="0" w:color="auto"/>
            </w:tcBorders>
          </w:tcPr>
          <w:p w14:paraId="1A577138" w14:textId="52104907" w:rsidR="00751AFE" w:rsidRPr="004C6E2E" w:rsidRDefault="00751AFE" w:rsidP="00751AFE">
            <w:pPr>
              <w:rPr>
                <w:rFonts w:ascii="GHEA Grapalat" w:hAnsi="GHEA Grapalat" w:cs="Sylfaen"/>
                <w:sz w:val="18"/>
                <w:szCs w:val="18"/>
                <w:lang w:eastAsia="en-US" w:bidi="ar-SA"/>
              </w:rPr>
            </w:pPr>
            <w:r>
              <w:rPr>
                <w:rFonts w:ascii="GHEA Grapalat" w:hAnsi="GHEA Grapalat" w:cs="Sylfaen"/>
                <w:sz w:val="18"/>
                <w:szCs w:val="18"/>
                <w:lang w:val="hy-AM"/>
              </w:rPr>
              <w:t>105</w:t>
            </w:r>
          </w:p>
        </w:tc>
        <w:tc>
          <w:tcPr>
            <w:tcW w:w="3688" w:type="dxa"/>
            <w:tcBorders>
              <w:top w:val="single" w:sz="4" w:space="0" w:color="auto"/>
              <w:left w:val="single" w:sz="4" w:space="0" w:color="auto"/>
              <w:bottom w:val="single" w:sz="4" w:space="0" w:color="auto"/>
              <w:right w:val="single" w:sz="4" w:space="0" w:color="auto"/>
            </w:tcBorders>
          </w:tcPr>
          <w:p w14:paraId="279F426B" w14:textId="0A2FA507" w:rsidR="00751AFE" w:rsidRPr="006E07D4" w:rsidRDefault="00751AFE" w:rsidP="00751AFE">
            <w:r w:rsidRPr="00FB7DAE">
              <w:t>Цефазолин 1г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23C3CAE1" w14:textId="5F891263" w:rsidR="00751AFE" w:rsidRPr="006E07D4" w:rsidRDefault="00751AFE" w:rsidP="00751AFE">
            <w:pPr>
              <w:rPr>
                <w:rFonts w:ascii="GHEA Grapalat" w:hAnsi="GHEA Grapalat"/>
                <w:color w:val="000000"/>
                <w:sz w:val="18"/>
                <w:szCs w:val="18"/>
              </w:rPr>
            </w:pPr>
            <w:r w:rsidRPr="004A3299">
              <w:rPr>
                <w:rFonts w:ascii="GHEA Grapalat" w:hAnsi="GHEA Grapalat" w:cs="Arial"/>
                <w:sz w:val="18"/>
                <w:szCs w:val="18"/>
              </w:rPr>
              <w:t>33651116</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294AE292" w14:textId="56595AEE" w:rsidR="00751AFE" w:rsidRPr="004C6E2E" w:rsidRDefault="00751AFE" w:rsidP="00751AFE">
            <w:pPr>
              <w:rPr>
                <w:rFonts w:ascii="Sylfaen" w:hAnsi="Sylfaen" w:cs="Sylfaen"/>
                <w:sz w:val="22"/>
                <w:szCs w:val="22"/>
                <w:lang w:eastAsia="en-US" w:bidi="ar-SA"/>
              </w:rPr>
            </w:pPr>
            <w:r w:rsidRPr="00A16407">
              <w:rPr>
                <w:rFonts w:ascii="GHEA Grapalat" w:hAnsi="GHEA Grapalat"/>
                <w:sz w:val="18"/>
                <w:szCs w:val="18"/>
                <w:lang w:val="hy-AM"/>
              </w:rPr>
              <w:t>флакон</w:t>
            </w:r>
          </w:p>
        </w:tc>
        <w:tc>
          <w:tcPr>
            <w:tcW w:w="3686" w:type="dxa"/>
            <w:tcBorders>
              <w:top w:val="single" w:sz="4" w:space="0" w:color="auto"/>
              <w:left w:val="single" w:sz="4" w:space="0" w:color="auto"/>
              <w:bottom w:val="single" w:sz="4" w:space="0" w:color="auto"/>
              <w:right w:val="single" w:sz="4" w:space="0" w:color="auto"/>
            </w:tcBorders>
          </w:tcPr>
          <w:p w14:paraId="69CA0CAD"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38E2C3CC" w14:textId="07552F81"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E7E2AE5" w14:textId="3684ACC3"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40</w:t>
            </w:r>
          </w:p>
        </w:tc>
        <w:tc>
          <w:tcPr>
            <w:tcW w:w="992" w:type="dxa"/>
          </w:tcPr>
          <w:p w14:paraId="79407F76"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3A66BDD7" w14:textId="62E49ECE"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128DB135" w14:textId="5304EBE5"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1B31F37F" w14:textId="77777777" w:rsidTr="00CD3E39">
        <w:trPr>
          <w:trHeight w:val="106"/>
        </w:trPr>
        <w:tc>
          <w:tcPr>
            <w:tcW w:w="566" w:type="dxa"/>
            <w:tcBorders>
              <w:bottom w:val="single" w:sz="4" w:space="0" w:color="auto"/>
            </w:tcBorders>
          </w:tcPr>
          <w:p w14:paraId="16E7E316" w14:textId="55CE7D37" w:rsidR="00751AFE" w:rsidRPr="004C6E2E" w:rsidRDefault="00751AFE" w:rsidP="00751AFE">
            <w:pPr>
              <w:rPr>
                <w:rFonts w:ascii="GHEA Grapalat" w:hAnsi="GHEA Grapalat" w:cs="Sylfaen"/>
                <w:sz w:val="18"/>
                <w:szCs w:val="18"/>
                <w:lang w:eastAsia="en-US" w:bidi="ar-SA"/>
              </w:rPr>
            </w:pPr>
            <w:r>
              <w:rPr>
                <w:rFonts w:ascii="GHEA Grapalat" w:hAnsi="GHEA Grapalat" w:cs="Sylfaen"/>
                <w:sz w:val="18"/>
                <w:szCs w:val="18"/>
                <w:lang w:val="hy-AM"/>
              </w:rPr>
              <w:t>106</w:t>
            </w:r>
          </w:p>
        </w:tc>
        <w:tc>
          <w:tcPr>
            <w:tcW w:w="3688" w:type="dxa"/>
            <w:tcBorders>
              <w:top w:val="single" w:sz="4" w:space="0" w:color="auto"/>
              <w:left w:val="single" w:sz="4" w:space="0" w:color="auto"/>
              <w:bottom w:val="single" w:sz="4" w:space="0" w:color="auto"/>
              <w:right w:val="single" w:sz="4" w:space="0" w:color="auto"/>
            </w:tcBorders>
          </w:tcPr>
          <w:p w14:paraId="58FF799D" w14:textId="60DAC2ED" w:rsidR="00751AFE" w:rsidRPr="006E07D4" w:rsidRDefault="00751AFE" w:rsidP="00751AFE">
            <w:r w:rsidRPr="00FB7DAE">
              <w:t>Цефалексин 250 мг/5 мл 100 нл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5BE965D5" w14:textId="3508EF65" w:rsidR="00751AFE" w:rsidRPr="006E07D4" w:rsidRDefault="00751AFE" w:rsidP="00751AFE">
            <w:pPr>
              <w:rPr>
                <w:rFonts w:ascii="GHEA Grapalat" w:hAnsi="GHEA Grapalat"/>
                <w:color w:val="000000"/>
                <w:sz w:val="18"/>
                <w:szCs w:val="18"/>
              </w:rPr>
            </w:pPr>
            <w:r w:rsidRPr="004A3299">
              <w:rPr>
                <w:rFonts w:ascii="GHEA Grapalat" w:hAnsi="GHEA Grapalat" w:cs="Arial"/>
                <w:sz w:val="18"/>
                <w:szCs w:val="18"/>
              </w:rPr>
              <w:t>33651115</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23F48881" w14:textId="31B5058E"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бутылка</w:t>
            </w:r>
          </w:p>
        </w:tc>
        <w:tc>
          <w:tcPr>
            <w:tcW w:w="3686" w:type="dxa"/>
            <w:tcBorders>
              <w:top w:val="single" w:sz="4" w:space="0" w:color="auto"/>
              <w:left w:val="single" w:sz="4" w:space="0" w:color="auto"/>
              <w:bottom w:val="single" w:sz="4" w:space="0" w:color="auto"/>
              <w:right w:val="single" w:sz="4" w:space="0" w:color="auto"/>
            </w:tcBorders>
          </w:tcPr>
          <w:p w14:paraId="0ECA1066"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77257475" w14:textId="78E3D8F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72F1A429" w14:textId="4D061D99"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20</w:t>
            </w:r>
          </w:p>
        </w:tc>
        <w:tc>
          <w:tcPr>
            <w:tcW w:w="992" w:type="dxa"/>
          </w:tcPr>
          <w:p w14:paraId="3B33BC3F"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AC98066" w14:textId="77AD312E"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2F4F95C8" w14:textId="211C2483"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0E1A0D90" w14:textId="77777777" w:rsidTr="00CD3E39">
        <w:trPr>
          <w:trHeight w:val="106"/>
        </w:trPr>
        <w:tc>
          <w:tcPr>
            <w:tcW w:w="566" w:type="dxa"/>
            <w:tcBorders>
              <w:bottom w:val="single" w:sz="4" w:space="0" w:color="auto"/>
            </w:tcBorders>
          </w:tcPr>
          <w:p w14:paraId="4DF60721" w14:textId="6DA6817E"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107</w:t>
            </w:r>
          </w:p>
        </w:tc>
        <w:tc>
          <w:tcPr>
            <w:tcW w:w="3688" w:type="dxa"/>
            <w:tcBorders>
              <w:top w:val="single" w:sz="4" w:space="0" w:color="auto"/>
              <w:left w:val="single" w:sz="4" w:space="0" w:color="auto"/>
              <w:bottom w:val="single" w:sz="4" w:space="0" w:color="auto"/>
              <w:right w:val="single" w:sz="4" w:space="0" w:color="auto"/>
            </w:tcBorders>
          </w:tcPr>
          <w:p w14:paraId="727C5913" w14:textId="4374DF94" w:rsidR="00751AFE" w:rsidRPr="006E07D4" w:rsidRDefault="00751AFE" w:rsidP="00751AFE">
            <w:r w:rsidRPr="00FB7DAE">
              <w:t>Ксилометазолин 0,05% (0,5 мг/мл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277210CF" w14:textId="26F9DF4C"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33671116</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5DFBA60C" w14:textId="6643689B" w:rsidR="00751AFE" w:rsidRPr="004C6E2E" w:rsidRDefault="00751AFE" w:rsidP="00751AFE">
            <w:pPr>
              <w:rPr>
                <w:rFonts w:ascii="Sylfaen" w:hAnsi="Sylfaen" w:cs="Sylfaen"/>
                <w:sz w:val="22"/>
                <w:szCs w:val="22"/>
                <w:lang w:eastAsia="en-US" w:bidi="ar-SA"/>
              </w:rPr>
            </w:pPr>
            <w:r w:rsidRPr="00183424">
              <w:rPr>
                <w:rFonts w:ascii="GHEA Grapalat" w:hAnsi="GHEA Grapalat" w:cs="Sylfaen"/>
                <w:sz w:val="18"/>
                <w:szCs w:val="18"/>
              </w:rPr>
              <w:t>коробка</w:t>
            </w:r>
          </w:p>
        </w:tc>
        <w:tc>
          <w:tcPr>
            <w:tcW w:w="3686" w:type="dxa"/>
            <w:tcBorders>
              <w:top w:val="single" w:sz="4" w:space="0" w:color="auto"/>
              <w:left w:val="single" w:sz="4" w:space="0" w:color="auto"/>
              <w:bottom w:val="single" w:sz="4" w:space="0" w:color="auto"/>
              <w:right w:val="single" w:sz="4" w:space="0" w:color="auto"/>
            </w:tcBorders>
          </w:tcPr>
          <w:p w14:paraId="05AB0E3D" w14:textId="77777777" w:rsidR="00751AFE" w:rsidRPr="00183424"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Качественные габариты приобретаемого товара - коробка Безопасность - Наличие срока годности на момент доставки.</w:t>
            </w:r>
          </w:p>
          <w:p w14:paraId="1A1DF3D4" w14:textId="0E4DF907" w:rsidR="00751AFE" w:rsidRPr="00151D91"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0A1FBAD9" w14:textId="684360BD"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300</w:t>
            </w:r>
          </w:p>
        </w:tc>
        <w:tc>
          <w:tcPr>
            <w:tcW w:w="992" w:type="dxa"/>
          </w:tcPr>
          <w:p w14:paraId="7E4FDE76"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59164795" w14:textId="4A44A493"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46C4FC90" w14:textId="65AAF0BD"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502FA445" w14:textId="77777777" w:rsidTr="00CD3E39">
        <w:trPr>
          <w:trHeight w:val="106"/>
        </w:trPr>
        <w:tc>
          <w:tcPr>
            <w:tcW w:w="566" w:type="dxa"/>
            <w:tcBorders>
              <w:bottom w:val="single" w:sz="4" w:space="0" w:color="auto"/>
            </w:tcBorders>
          </w:tcPr>
          <w:p w14:paraId="5ED8F66C" w14:textId="27C2A8CC"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108</w:t>
            </w:r>
          </w:p>
        </w:tc>
        <w:tc>
          <w:tcPr>
            <w:tcW w:w="3688" w:type="dxa"/>
            <w:tcBorders>
              <w:top w:val="single" w:sz="4" w:space="0" w:color="auto"/>
              <w:left w:val="single" w:sz="4" w:space="0" w:color="auto"/>
              <w:bottom w:val="single" w:sz="4" w:space="0" w:color="auto"/>
              <w:right w:val="single" w:sz="4" w:space="0" w:color="auto"/>
            </w:tcBorders>
          </w:tcPr>
          <w:p w14:paraId="44727529" w14:textId="75B216AA" w:rsidR="00751AFE" w:rsidRPr="006E07D4" w:rsidRDefault="00751AFE" w:rsidP="00751AFE">
            <w:r w:rsidRPr="00FB7DAE">
              <w:t>Хлоргексидин 5% 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76057D42" w14:textId="006E71B9" w:rsidR="00751AFE" w:rsidRPr="006E07D4" w:rsidRDefault="00751AFE" w:rsidP="00751AFE">
            <w:pPr>
              <w:rPr>
                <w:rFonts w:ascii="GHEA Grapalat" w:hAnsi="GHEA Grapalat"/>
                <w:color w:val="000000"/>
                <w:sz w:val="18"/>
                <w:szCs w:val="18"/>
              </w:rPr>
            </w:pPr>
            <w:r w:rsidRPr="004A3299">
              <w:rPr>
                <w:rFonts w:ascii="GHEA Grapalat" w:hAnsi="GHEA Grapalat"/>
                <w:color w:val="000000"/>
                <w:sz w:val="18"/>
                <w:szCs w:val="18"/>
              </w:rPr>
              <w:t>33631241</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4BA3453C" w14:textId="639F1BAC" w:rsidR="00751AFE" w:rsidRPr="004C6E2E" w:rsidRDefault="00751AFE" w:rsidP="00751AFE">
            <w:pPr>
              <w:rPr>
                <w:rFonts w:ascii="Sylfaen" w:hAnsi="Sylfaen" w:cs="Sylfaen"/>
                <w:sz w:val="22"/>
                <w:szCs w:val="22"/>
                <w:lang w:eastAsia="en-US" w:bidi="ar-SA"/>
              </w:rPr>
            </w:pPr>
            <w:r w:rsidRPr="00A16407">
              <w:rPr>
                <w:rFonts w:ascii="GHEA Grapalat" w:hAnsi="GHEA Grapalat" w:cs="Arial"/>
                <w:sz w:val="18"/>
                <w:szCs w:val="18"/>
                <w:lang w:val="hy-AM"/>
              </w:rPr>
              <w:t>бутылка</w:t>
            </w:r>
          </w:p>
        </w:tc>
        <w:tc>
          <w:tcPr>
            <w:tcW w:w="3686" w:type="dxa"/>
            <w:tcBorders>
              <w:top w:val="single" w:sz="4" w:space="0" w:color="auto"/>
              <w:left w:val="single" w:sz="4" w:space="0" w:color="auto"/>
              <w:bottom w:val="single" w:sz="4" w:space="0" w:color="auto"/>
              <w:right w:val="single" w:sz="4" w:space="0" w:color="auto"/>
            </w:tcBorders>
          </w:tcPr>
          <w:p w14:paraId="44B575EF"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51A3FD2A" w14:textId="007A321C"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1B342374" w14:textId="539F36ED"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2լ</w:t>
            </w:r>
          </w:p>
        </w:tc>
        <w:tc>
          <w:tcPr>
            <w:tcW w:w="992" w:type="dxa"/>
          </w:tcPr>
          <w:p w14:paraId="3A40E1E6"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6626F657" w14:textId="466A86C6"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7FC553E0" w14:textId="31786D52"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40341420" w14:textId="77777777" w:rsidTr="00CD3E39">
        <w:trPr>
          <w:trHeight w:val="106"/>
        </w:trPr>
        <w:tc>
          <w:tcPr>
            <w:tcW w:w="566" w:type="dxa"/>
            <w:tcBorders>
              <w:bottom w:val="single" w:sz="4" w:space="0" w:color="auto"/>
            </w:tcBorders>
          </w:tcPr>
          <w:p w14:paraId="6BAF7F8A" w14:textId="71D274D8"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109</w:t>
            </w:r>
          </w:p>
        </w:tc>
        <w:tc>
          <w:tcPr>
            <w:tcW w:w="3688" w:type="dxa"/>
            <w:tcBorders>
              <w:top w:val="single" w:sz="4" w:space="0" w:color="auto"/>
              <w:left w:val="single" w:sz="4" w:space="0" w:color="auto"/>
              <w:bottom w:val="single" w:sz="4" w:space="0" w:color="auto"/>
              <w:right w:val="single" w:sz="4" w:space="0" w:color="auto"/>
            </w:tcBorders>
          </w:tcPr>
          <w:p w14:paraId="46BCB4CA" w14:textId="4C1C7929" w:rsidR="00751AFE" w:rsidRPr="006E07D4" w:rsidRDefault="00751AFE" w:rsidP="00751AFE">
            <w:r w:rsidRPr="00FB7DAE">
              <w:t>Омепразол 20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50707356" w14:textId="2552FF28" w:rsidR="00751AFE" w:rsidRPr="006E07D4" w:rsidRDefault="00751AFE" w:rsidP="00751AFE">
            <w:pPr>
              <w:rPr>
                <w:rFonts w:ascii="GHEA Grapalat" w:hAnsi="GHEA Grapalat"/>
                <w:color w:val="000000"/>
                <w:sz w:val="18"/>
                <w:szCs w:val="18"/>
              </w:rPr>
            </w:pPr>
            <w:r w:rsidRPr="002E139C">
              <w:rPr>
                <w:rFonts w:ascii="GHEA Grapalat" w:hAnsi="GHEA Grapalat"/>
                <w:color w:val="000000"/>
                <w:sz w:val="18"/>
                <w:szCs w:val="18"/>
              </w:rPr>
              <w:t>33611100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05058ECD" w14:textId="4C68BF85"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1AEF32FD"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6583CE47"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0C8D66BE"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4143F8CF" w14:textId="27AB3E8C"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7ACE8BA" w14:textId="26C0743D"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600</w:t>
            </w:r>
          </w:p>
        </w:tc>
        <w:tc>
          <w:tcPr>
            <w:tcW w:w="992" w:type="dxa"/>
          </w:tcPr>
          <w:p w14:paraId="6F690501"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2AF1E49C" w14:textId="7FC13EEE"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1CDC0838" w14:textId="403D4CA5"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4F7D117B" w14:textId="77777777" w:rsidTr="00CD3E39">
        <w:trPr>
          <w:trHeight w:val="106"/>
        </w:trPr>
        <w:tc>
          <w:tcPr>
            <w:tcW w:w="566" w:type="dxa"/>
            <w:tcBorders>
              <w:bottom w:val="single" w:sz="4" w:space="0" w:color="auto"/>
            </w:tcBorders>
          </w:tcPr>
          <w:p w14:paraId="0FD6C6A3" w14:textId="31D98166"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110</w:t>
            </w:r>
          </w:p>
        </w:tc>
        <w:tc>
          <w:tcPr>
            <w:tcW w:w="3688" w:type="dxa"/>
            <w:tcBorders>
              <w:top w:val="single" w:sz="4" w:space="0" w:color="auto"/>
              <w:left w:val="single" w:sz="4" w:space="0" w:color="auto"/>
              <w:bottom w:val="single" w:sz="4" w:space="0" w:color="auto"/>
              <w:right w:val="single" w:sz="4" w:space="0" w:color="auto"/>
            </w:tcBorders>
          </w:tcPr>
          <w:p w14:paraId="3D8F17AF" w14:textId="7B60E80B" w:rsidR="00751AFE" w:rsidRPr="006E07D4" w:rsidRDefault="00751AFE" w:rsidP="00751AFE">
            <w:r w:rsidRPr="00FB7DAE">
              <w:t>Отипакс 16г капли ушные</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358C5E74" w14:textId="1238AFB5" w:rsidR="00751AFE" w:rsidRPr="006E07D4" w:rsidRDefault="00751AFE" w:rsidP="00751AFE">
            <w:pPr>
              <w:rPr>
                <w:rFonts w:ascii="GHEA Grapalat" w:hAnsi="GHEA Grapalat"/>
                <w:color w:val="000000"/>
                <w:sz w:val="18"/>
                <w:szCs w:val="18"/>
              </w:rPr>
            </w:pPr>
            <w:r w:rsidRPr="002E139C">
              <w:rPr>
                <w:rFonts w:ascii="GHEA Grapalat" w:hAnsi="GHEA Grapalat"/>
                <w:color w:val="000000"/>
                <w:sz w:val="18"/>
                <w:szCs w:val="18"/>
                <w:lang w:val="hy-AM"/>
              </w:rPr>
              <w:t>33670000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51065B9" w14:textId="1EA35977" w:rsidR="00751AFE" w:rsidRPr="004C6E2E" w:rsidRDefault="00751AFE" w:rsidP="00751AFE">
            <w:pPr>
              <w:rPr>
                <w:rFonts w:ascii="Sylfaen" w:hAnsi="Sylfaen" w:cs="Sylfaen"/>
                <w:sz w:val="22"/>
                <w:szCs w:val="22"/>
                <w:lang w:eastAsia="en-US" w:bidi="ar-SA"/>
              </w:rPr>
            </w:pPr>
            <w:r w:rsidRPr="00183424">
              <w:rPr>
                <w:rFonts w:ascii="GHEA Grapalat" w:hAnsi="GHEA Grapalat" w:cs="Sylfaen"/>
                <w:sz w:val="18"/>
                <w:szCs w:val="18"/>
              </w:rPr>
              <w:t>коробка</w:t>
            </w:r>
          </w:p>
        </w:tc>
        <w:tc>
          <w:tcPr>
            <w:tcW w:w="3686" w:type="dxa"/>
            <w:tcBorders>
              <w:top w:val="single" w:sz="4" w:space="0" w:color="auto"/>
              <w:left w:val="single" w:sz="4" w:space="0" w:color="auto"/>
              <w:bottom w:val="single" w:sz="4" w:space="0" w:color="auto"/>
              <w:right w:val="single" w:sz="4" w:space="0" w:color="auto"/>
            </w:tcBorders>
          </w:tcPr>
          <w:p w14:paraId="488DEA4C" w14:textId="77777777" w:rsidR="00751AFE" w:rsidRPr="00183424"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Качественные габариты приобретаемого товара - коробка Безопасность - Наличие срока годности на момент доставки.</w:t>
            </w:r>
          </w:p>
          <w:p w14:paraId="411B6564" w14:textId="07624512" w:rsidR="00751AFE" w:rsidRPr="00151D91"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530D787B" w14:textId="44606CF7"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100</w:t>
            </w:r>
          </w:p>
        </w:tc>
        <w:tc>
          <w:tcPr>
            <w:tcW w:w="992" w:type="dxa"/>
          </w:tcPr>
          <w:p w14:paraId="46D3E7A4"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4A6A5A11" w14:textId="33982AF8"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6D0E0FB2" w14:textId="71025BC6"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5DDDE7E3" w14:textId="77777777" w:rsidTr="00CD3E39">
        <w:trPr>
          <w:trHeight w:val="106"/>
        </w:trPr>
        <w:tc>
          <w:tcPr>
            <w:tcW w:w="566" w:type="dxa"/>
            <w:tcBorders>
              <w:bottom w:val="single" w:sz="4" w:space="0" w:color="auto"/>
            </w:tcBorders>
          </w:tcPr>
          <w:p w14:paraId="175E2244" w14:textId="0045F482"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111</w:t>
            </w:r>
          </w:p>
        </w:tc>
        <w:tc>
          <w:tcPr>
            <w:tcW w:w="3688" w:type="dxa"/>
            <w:tcBorders>
              <w:top w:val="single" w:sz="4" w:space="0" w:color="auto"/>
              <w:left w:val="single" w:sz="4" w:space="0" w:color="auto"/>
              <w:bottom w:val="single" w:sz="4" w:space="0" w:color="auto"/>
              <w:right w:val="single" w:sz="4" w:space="0" w:color="auto"/>
            </w:tcBorders>
          </w:tcPr>
          <w:p w14:paraId="11554467" w14:textId="4FB2D925" w:rsidR="00751AFE" w:rsidRPr="006E07D4" w:rsidRDefault="00751AFE" w:rsidP="00751AFE">
            <w:r>
              <w:rPr>
                <w:lang w:val="hy-AM"/>
              </w:rPr>
              <w:t xml:space="preserve">Отикаин </w:t>
            </w:r>
            <w:r w:rsidRPr="00FB7DAE">
              <w:t xml:space="preserve"> капли ушные 5 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0F2DD1A7" w14:textId="1DF2104F" w:rsidR="00751AFE" w:rsidRPr="006E07D4" w:rsidRDefault="00751AFE" w:rsidP="00751AFE">
            <w:pPr>
              <w:rPr>
                <w:rFonts w:ascii="GHEA Grapalat" w:hAnsi="GHEA Grapalat"/>
                <w:color w:val="000000"/>
                <w:sz w:val="18"/>
                <w:szCs w:val="18"/>
              </w:rPr>
            </w:pPr>
            <w:r w:rsidRPr="002E139C">
              <w:rPr>
                <w:rFonts w:ascii="GHEA Grapalat" w:hAnsi="GHEA Grapalat"/>
                <w:color w:val="000000"/>
                <w:sz w:val="18"/>
                <w:szCs w:val="18"/>
                <w:lang w:val="hy-AM"/>
              </w:rPr>
              <w:t>33670000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6BD0A9EA" w14:textId="682295FD" w:rsidR="00751AFE" w:rsidRPr="004C6E2E" w:rsidRDefault="00751AFE" w:rsidP="00751AFE">
            <w:pPr>
              <w:rPr>
                <w:rFonts w:ascii="Sylfaen" w:hAnsi="Sylfaen" w:cs="Sylfaen"/>
                <w:sz w:val="22"/>
                <w:szCs w:val="22"/>
                <w:lang w:eastAsia="en-US" w:bidi="ar-SA"/>
              </w:rPr>
            </w:pPr>
            <w:r w:rsidRPr="00183424">
              <w:rPr>
                <w:rFonts w:ascii="GHEA Grapalat" w:hAnsi="GHEA Grapalat" w:cs="Sylfaen"/>
                <w:sz w:val="18"/>
                <w:szCs w:val="18"/>
              </w:rPr>
              <w:t>коробка</w:t>
            </w:r>
          </w:p>
        </w:tc>
        <w:tc>
          <w:tcPr>
            <w:tcW w:w="3686" w:type="dxa"/>
            <w:tcBorders>
              <w:top w:val="single" w:sz="4" w:space="0" w:color="auto"/>
              <w:left w:val="single" w:sz="4" w:space="0" w:color="auto"/>
              <w:bottom w:val="single" w:sz="4" w:space="0" w:color="auto"/>
              <w:right w:val="single" w:sz="4" w:space="0" w:color="auto"/>
            </w:tcBorders>
          </w:tcPr>
          <w:p w14:paraId="70F71470" w14:textId="77777777" w:rsidR="00751AFE" w:rsidRPr="00183424"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Качественные габариты приобретаемого товара - коробка Безопасность - Наличие срока годности на момент доставки.</w:t>
            </w:r>
          </w:p>
          <w:p w14:paraId="3F136354" w14:textId="51D80360" w:rsidR="00751AFE" w:rsidRPr="00151D91" w:rsidRDefault="00751AFE" w:rsidP="00751AFE">
            <w:pPr>
              <w:rPr>
                <w:rFonts w:ascii="GHEA Grapalat" w:hAnsi="GHEA Grapalat"/>
                <w:bCs/>
                <w:sz w:val="16"/>
                <w:szCs w:val="16"/>
                <w:lang w:val="hy-AM" w:eastAsia="en-US" w:bidi="ar-SA"/>
              </w:rPr>
            </w:pPr>
            <w:r w:rsidRPr="00183424">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5D667F4" w14:textId="56DAC392"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40</w:t>
            </w:r>
          </w:p>
        </w:tc>
        <w:tc>
          <w:tcPr>
            <w:tcW w:w="992" w:type="dxa"/>
          </w:tcPr>
          <w:p w14:paraId="6D5EDEB2"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6B923172" w14:textId="6FB54555"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627FDA13" w14:textId="2A682D04"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4EBA731B" w14:textId="77777777" w:rsidTr="00CD3E39">
        <w:trPr>
          <w:trHeight w:val="106"/>
        </w:trPr>
        <w:tc>
          <w:tcPr>
            <w:tcW w:w="566" w:type="dxa"/>
            <w:tcBorders>
              <w:bottom w:val="single" w:sz="4" w:space="0" w:color="auto"/>
            </w:tcBorders>
          </w:tcPr>
          <w:p w14:paraId="0423C87C" w14:textId="16C1D986"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lastRenderedPageBreak/>
              <w:t>112</w:t>
            </w:r>
          </w:p>
        </w:tc>
        <w:tc>
          <w:tcPr>
            <w:tcW w:w="3688" w:type="dxa"/>
            <w:tcBorders>
              <w:top w:val="single" w:sz="4" w:space="0" w:color="auto"/>
              <w:left w:val="single" w:sz="4" w:space="0" w:color="auto"/>
              <w:bottom w:val="single" w:sz="4" w:space="0" w:color="auto"/>
              <w:right w:val="single" w:sz="4" w:space="0" w:color="auto"/>
            </w:tcBorders>
          </w:tcPr>
          <w:p w14:paraId="6BCEF0D2" w14:textId="1B4130B1" w:rsidR="00751AFE" w:rsidRPr="006E07D4" w:rsidRDefault="00751AFE" w:rsidP="00751AFE">
            <w:r w:rsidRPr="00FB7DAE">
              <w:t>Фурасемид 40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7CF995D5" w14:textId="44B94F95" w:rsidR="00751AFE" w:rsidRPr="006E07D4" w:rsidRDefault="00751AFE" w:rsidP="00751AFE">
            <w:pPr>
              <w:rPr>
                <w:rFonts w:ascii="GHEA Grapalat" w:hAnsi="GHEA Grapalat"/>
                <w:color w:val="000000"/>
                <w:sz w:val="18"/>
                <w:szCs w:val="18"/>
              </w:rPr>
            </w:pPr>
            <w:r w:rsidRPr="00663C3C">
              <w:rPr>
                <w:rFonts w:ascii="GHEA Grapalat" w:hAnsi="GHEA Grapalat"/>
                <w:color w:val="000000"/>
                <w:sz w:val="18"/>
                <w:szCs w:val="18"/>
              </w:rPr>
              <w:t>33621590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0DF5FBCD" w14:textId="12168924"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2FD85419"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191F1BF3"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597FFD16"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30C99ED9" w14:textId="1E1D1D98"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41DFA739" w14:textId="524CD1F0" w:rsidR="00751AFE" w:rsidRDefault="00751AFE" w:rsidP="00751AFE">
            <w:pPr>
              <w:spacing w:after="200" w:line="276" w:lineRule="auto"/>
              <w:rPr>
                <w:rFonts w:ascii="GHEA Grapalat" w:hAnsi="GHEA Grapalat"/>
                <w:sz w:val="18"/>
                <w:szCs w:val="18"/>
              </w:rPr>
            </w:pPr>
            <w:r w:rsidRPr="002E139C">
              <w:rPr>
                <w:rFonts w:ascii="GHEA Grapalat" w:hAnsi="GHEA Grapalat"/>
                <w:sz w:val="18"/>
                <w:szCs w:val="18"/>
              </w:rPr>
              <w:t>1</w:t>
            </w:r>
            <w:r>
              <w:rPr>
                <w:rFonts w:ascii="GHEA Grapalat" w:hAnsi="GHEA Grapalat"/>
                <w:sz w:val="18"/>
                <w:szCs w:val="18"/>
                <w:lang w:val="hy-AM"/>
              </w:rPr>
              <w:t>7</w:t>
            </w:r>
            <w:r w:rsidRPr="002E139C">
              <w:rPr>
                <w:rFonts w:ascii="GHEA Grapalat" w:hAnsi="GHEA Grapalat"/>
                <w:sz w:val="18"/>
                <w:szCs w:val="18"/>
              </w:rPr>
              <w:t>00</w:t>
            </w:r>
          </w:p>
        </w:tc>
        <w:tc>
          <w:tcPr>
            <w:tcW w:w="992" w:type="dxa"/>
          </w:tcPr>
          <w:p w14:paraId="3C1F1EFB"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10F464E5" w14:textId="1831B489"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0ACF5347" w14:textId="346AB4EF"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1618CBEF" w14:textId="77777777" w:rsidTr="00CD3E39">
        <w:trPr>
          <w:trHeight w:val="106"/>
        </w:trPr>
        <w:tc>
          <w:tcPr>
            <w:tcW w:w="566" w:type="dxa"/>
            <w:tcBorders>
              <w:bottom w:val="single" w:sz="4" w:space="0" w:color="auto"/>
            </w:tcBorders>
          </w:tcPr>
          <w:p w14:paraId="3F7F2368" w14:textId="25C2A94C"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113</w:t>
            </w:r>
          </w:p>
        </w:tc>
        <w:tc>
          <w:tcPr>
            <w:tcW w:w="3688" w:type="dxa"/>
            <w:tcBorders>
              <w:top w:val="single" w:sz="4" w:space="0" w:color="auto"/>
              <w:left w:val="single" w:sz="4" w:space="0" w:color="auto"/>
              <w:bottom w:val="single" w:sz="4" w:space="0" w:color="auto"/>
              <w:right w:val="single" w:sz="4" w:space="0" w:color="auto"/>
            </w:tcBorders>
          </w:tcPr>
          <w:p w14:paraId="0B7E1145" w14:textId="2EF5BE62" w:rsidR="00751AFE" w:rsidRPr="006E07D4" w:rsidRDefault="00751AFE" w:rsidP="00751AFE">
            <w:r w:rsidRPr="00FB7DAE">
              <w:t>Флюдитек 2% 20мг/мл 125мл</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7E69384A" w14:textId="1DA68BCA" w:rsidR="00751AFE" w:rsidRPr="006E07D4" w:rsidRDefault="009779E0" w:rsidP="00751AFE">
            <w:pPr>
              <w:rPr>
                <w:rFonts w:ascii="GHEA Grapalat" w:hAnsi="GHEA Grapalat"/>
                <w:color w:val="000000"/>
                <w:sz w:val="18"/>
                <w:szCs w:val="18"/>
              </w:rPr>
            </w:pPr>
            <w:r w:rsidRPr="00A10F66">
              <w:rPr>
                <w:rFonts w:ascii="GHEA Grapalat" w:hAnsi="GHEA Grapalat" w:cs="Arial"/>
                <w:sz w:val="18"/>
                <w:szCs w:val="18"/>
              </w:rPr>
              <w:t>3369</w:t>
            </w:r>
            <w:r>
              <w:rPr>
                <w:rFonts w:ascii="GHEA Grapalat" w:hAnsi="GHEA Grapalat" w:cs="Arial"/>
                <w:sz w:val="18"/>
                <w:szCs w:val="18"/>
              </w:rPr>
              <w:t>1176</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bottom"/>
          </w:tcPr>
          <w:p w14:paraId="25A15FE0" w14:textId="5C7B923D"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бутылка</w:t>
            </w:r>
          </w:p>
        </w:tc>
        <w:tc>
          <w:tcPr>
            <w:tcW w:w="3686" w:type="dxa"/>
            <w:tcBorders>
              <w:top w:val="single" w:sz="4" w:space="0" w:color="auto"/>
              <w:left w:val="single" w:sz="4" w:space="0" w:color="auto"/>
              <w:bottom w:val="single" w:sz="4" w:space="0" w:color="auto"/>
              <w:right w:val="single" w:sz="4" w:space="0" w:color="auto"/>
            </w:tcBorders>
          </w:tcPr>
          <w:p w14:paraId="3902D686"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приобретаемого товара - флакон или флакон Безопасность - Наличие срока годности на момент доставки.</w:t>
            </w:r>
          </w:p>
          <w:p w14:paraId="3AE7EAEB" w14:textId="3CECA2DA"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хрупкие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6E2C0B57" w14:textId="026C362E"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50</w:t>
            </w:r>
          </w:p>
        </w:tc>
        <w:tc>
          <w:tcPr>
            <w:tcW w:w="992" w:type="dxa"/>
          </w:tcPr>
          <w:p w14:paraId="2ABBFDDF"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090711D5" w14:textId="45E7998D"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6F43C63C" w14:textId="6D207F6E"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r w:rsidR="00751AFE" w:rsidRPr="00E63AD4" w14:paraId="45C09E67" w14:textId="77777777" w:rsidTr="00CD3E39">
        <w:trPr>
          <w:trHeight w:val="106"/>
        </w:trPr>
        <w:tc>
          <w:tcPr>
            <w:tcW w:w="566" w:type="dxa"/>
            <w:tcBorders>
              <w:bottom w:val="single" w:sz="4" w:space="0" w:color="auto"/>
            </w:tcBorders>
          </w:tcPr>
          <w:p w14:paraId="4EE314C2" w14:textId="37E5929F" w:rsidR="00751AFE" w:rsidRPr="004C6E2E" w:rsidRDefault="00751AFE" w:rsidP="00751AFE">
            <w:pPr>
              <w:rPr>
                <w:rFonts w:ascii="GHEA Grapalat" w:hAnsi="GHEA Grapalat" w:cs="Sylfaen"/>
                <w:sz w:val="18"/>
                <w:szCs w:val="18"/>
                <w:lang w:eastAsia="en-US" w:bidi="ar-SA"/>
              </w:rPr>
            </w:pPr>
            <w:r>
              <w:rPr>
                <w:rFonts w:ascii="GHEA Grapalat" w:hAnsi="GHEA Grapalat"/>
                <w:sz w:val="18"/>
                <w:szCs w:val="18"/>
                <w:lang w:val="hy-AM"/>
              </w:rPr>
              <w:t>114</w:t>
            </w:r>
          </w:p>
        </w:tc>
        <w:tc>
          <w:tcPr>
            <w:tcW w:w="3688" w:type="dxa"/>
            <w:tcBorders>
              <w:top w:val="single" w:sz="4" w:space="0" w:color="auto"/>
              <w:left w:val="single" w:sz="4" w:space="0" w:color="auto"/>
              <w:bottom w:val="single" w:sz="4" w:space="0" w:color="auto"/>
              <w:right w:val="single" w:sz="4" w:space="0" w:color="auto"/>
            </w:tcBorders>
          </w:tcPr>
          <w:p w14:paraId="78A0346F" w14:textId="24958567" w:rsidR="00751AFE" w:rsidRPr="006E07D4" w:rsidRDefault="00751AFE" w:rsidP="00751AFE">
            <w:r w:rsidRPr="00FB7DAE">
              <w:t>Флуконазол 50 мг</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bottom"/>
          </w:tcPr>
          <w:p w14:paraId="35087DFC" w14:textId="28F62259" w:rsidR="00751AFE" w:rsidRPr="006E07D4" w:rsidRDefault="00751AFE" w:rsidP="00751AFE">
            <w:pPr>
              <w:rPr>
                <w:rFonts w:ascii="GHEA Grapalat" w:hAnsi="GHEA Grapalat"/>
                <w:color w:val="000000"/>
                <w:sz w:val="18"/>
                <w:szCs w:val="18"/>
              </w:rPr>
            </w:pPr>
            <w:r w:rsidRPr="002E139C">
              <w:rPr>
                <w:rFonts w:ascii="GHEA Grapalat" w:hAnsi="GHEA Grapalat" w:cs="Arial"/>
                <w:sz w:val="18"/>
                <w:szCs w:val="18"/>
              </w:rPr>
              <w:t>33651150</w:t>
            </w:r>
          </w:p>
        </w:tc>
        <w:tc>
          <w:tcPr>
            <w:tcW w:w="1275" w:type="dxa"/>
            <w:tcBorders>
              <w:top w:val="outset" w:sz="6" w:space="0" w:color="auto"/>
              <w:left w:val="outset" w:sz="6" w:space="0" w:color="auto"/>
              <w:bottom w:val="outset" w:sz="6" w:space="0" w:color="auto"/>
              <w:right w:val="outset" w:sz="6" w:space="0" w:color="auto"/>
            </w:tcBorders>
            <w:shd w:val="clear" w:color="auto" w:fill="FFFFFF"/>
          </w:tcPr>
          <w:p w14:paraId="21D60989" w14:textId="61FBE345" w:rsidR="00751AFE" w:rsidRPr="004C6E2E" w:rsidRDefault="00751AFE" w:rsidP="00751AFE">
            <w:pPr>
              <w:rPr>
                <w:rFonts w:ascii="Sylfaen" w:hAnsi="Sylfaen" w:cs="Sylfaen"/>
                <w:sz w:val="22"/>
                <w:szCs w:val="22"/>
                <w:lang w:eastAsia="en-US" w:bidi="ar-SA"/>
              </w:rPr>
            </w:pPr>
            <w:r w:rsidRPr="00A16407">
              <w:rPr>
                <w:rFonts w:ascii="GHEA Grapalat" w:hAnsi="GHEA Grapalat" w:cs="Sylfaen"/>
                <w:sz w:val="18"/>
                <w:szCs w:val="18"/>
                <w:lang w:val="hy-AM"/>
              </w:rPr>
              <w:t>таблетки</w:t>
            </w:r>
          </w:p>
        </w:tc>
        <w:tc>
          <w:tcPr>
            <w:tcW w:w="3686" w:type="dxa"/>
            <w:tcBorders>
              <w:top w:val="single" w:sz="4" w:space="0" w:color="auto"/>
              <w:left w:val="single" w:sz="4" w:space="0" w:color="auto"/>
              <w:bottom w:val="single" w:sz="4" w:space="0" w:color="auto"/>
              <w:right w:val="single" w:sz="4" w:space="0" w:color="auto"/>
            </w:tcBorders>
          </w:tcPr>
          <w:p w14:paraId="67B5D49B"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Качественные габариты купленного товара - таблетки: Безопасность</w:t>
            </w:r>
          </w:p>
          <w:p w14:paraId="45AA2EA0"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Наличие срока годности на момент доставки</w:t>
            </w:r>
          </w:p>
          <w:p w14:paraId="2CCB94AE" w14:textId="77777777"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Маркировка - наличие товарного знака.</w:t>
            </w:r>
          </w:p>
          <w:p w14:paraId="2B389035" w14:textId="1913A7E9" w:rsidR="00751AFE" w:rsidRPr="00151D91" w:rsidRDefault="00751AFE" w:rsidP="00751AFE">
            <w:pPr>
              <w:rPr>
                <w:rFonts w:ascii="GHEA Grapalat" w:hAnsi="GHEA Grapalat"/>
                <w:bCs/>
                <w:sz w:val="16"/>
                <w:szCs w:val="16"/>
                <w:lang w:val="hy-AM" w:eastAsia="en-US" w:bidi="ar-SA"/>
              </w:rPr>
            </w:pPr>
            <w:r w:rsidRPr="00151D91">
              <w:rPr>
                <w:rFonts w:ascii="GHEA Grapalat" w:hAnsi="GHEA Grapalat"/>
                <w:bCs/>
                <w:sz w:val="16"/>
                <w:szCs w:val="16"/>
                <w:lang w:val="hy-AM" w:eastAsia="en-US" w:bidi="ar-SA"/>
              </w:rPr>
              <w:t>Символы / боится влаги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14:paraId="34010703" w14:textId="6D20F1EC" w:rsidR="00751AFE" w:rsidRDefault="00751AFE" w:rsidP="00751AFE">
            <w:pPr>
              <w:spacing w:after="200" w:line="276" w:lineRule="auto"/>
              <w:rPr>
                <w:rFonts w:ascii="GHEA Grapalat" w:hAnsi="GHEA Grapalat"/>
                <w:sz w:val="18"/>
                <w:szCs w:val="18"/>
              </w:rPr>
            </w:pPr>
            <w:r>
              <w:rPr>
                <w:rFonts w:ascii="GHEA Grapalat" w:hAnsi="GHEA Grapalat"/>
                <w:sz w:val="18"/>
                <w:szCs w:val="18"/>
                <w:lang w:val="hy-AM"/>
              </w:rPr>
              <w:t>7</w:t>
            </w:r>
          </w:p>
        </w:tc>
        <w:tc>
          <w:tcPr>
            <w:tcW w:w="992" w:type="dxa"/>
            <w:tcBorders>
              <w:bottom w:val="single" w:sz="4" w:space="0" w:color="auto"/>
            </w:tcBorders>
          </w:tcPr>
          <w:p w14:paraId="2676DC0D" w14:textId="77777777" w:rsidR="00751AFE" w:rsidRPr="004C6E2E" w:rsidRDefault="00751AFE" w:rsidP="00751AFE">
            <w:pPr>
              <w:rPr>
                <w:rFonts w:ascii="GHEA Grapalat" w:hAnsi="GHEA Grapalat" w:cs="Sylfaen"/>
                <w:sz w:val="16"/>
                <w:szCs w:val="16"/>
                <w:lang w:bidi="ar-SA"/>
              </w:rPr>
            </w:pPr>
          </w:p>
        </w:tc>
        <w:tc>
          <w:tcPr>
            <w:tcW w:w="1276" w:type="dxa"/>
            <w:tcBorders>
              <w:top w:val="single" w:sz="4" w:space="0" w:color="auto"/>
              <w:left w:val="single" w:sz="4" w:space="0" w:color="auto"/>
              <w:bottom w:val="single" w:sz="4" w:space="0" w:color="auto"/>
              <w:right w:val="single" w:sz="4" w:space="0" w:color="auto"/>
            </w:tcBorders>
          </w:tcPr>
          <w:p w14:paraId="38E4B005" w14:textId="60FA8F63" w:rsidR="00751AFE" w:rsidRPr="006E07D4" w:rsidRDefault="00751AFE" w:rsidP="00751AFE">
            <w:pPr>
              <w:rPr>
                <w:sz w:val="20"/>
                <w:szCs w:val="20"/>
                <w:lang w:eastAsia="en-US" w:bidi="ar-SA"/>
              </w:rPr>
            </w:pPr>
            <w:r w:rsidRPr="00D96C27">
              <w:rPr>
                <w:sz w:val="20"/>
                <w:szCs w:val="20"/>
                <w:lang w:eastAsia="en-US" w:bidi="ar-SA"/>
              </w:rPr>
              <w:t>Это будет указано в контракте.</w:t>
            </w:r>
          </w:p>
        </w:tc>
        <w:tc>
          <w:tcPr>
            <w:tcW w:w="1842" w:type="dxa"/>
          </w:tcPr>
          <w:p w14:paraId="38418CBA" w14:textId="41F965B2" w:rsidR="00751AFE" w:rsidRPr="006E07D4" w:rsidRDefault="00751AFE" w:rsidP="00751AFE">
            <w:pPr>
              <w:rPr>
                <w:sz w:val="20"/>
                <w:szCs w:val="20"/>
                <w:lang w:eastAsia="en-US" w:bidi="ar-SA"/>
              </w:rPr>
            </w:pPr>
            <w:r w:rsidRPr="009508B8">
              <w:rPr>
                <w:sz w:val="20"/>
                <w:szCs w:val="20"/>
                <w:lang w:eastAsia="en-US" w:bidi="ar-SA"/>
              </w:rPr>
              <w:t>Это будет указано в контракте.</w:t>
            </w:r>
            <w:r w:rsidRPr="009508B8">
              <w:rPr>
                <w:rFonts w:ascii="GHEA Grapalat" w:hAnsi="GHEA Grapalat"/>
                <w:sz w:val="16"/>
                <w:szCs w:val="16"/>
                <w:lang w:eastAsia="en-US" w:bidi="ar-SA"/>
              </w:rPr>
              <w:t>25,12,2024</w:t>
            </w:r>
          </w:p>
        </w:tc>
      </w:tr>
    </w:tbl>
    <w:p w14:paraId="28E02952" w14:textId="77777777" w:rsidR="00FE56F9" w:rsidRPr="00FE56F9" w:rsidRDefault="00FE56F9" w:rsidP="00FE56F9">
      <w:pPr>
        <w:jc w:val="both"/>
        <w:rPr>
          <w:rFonts w:ascii="GHEA Grapalat" w:hAnsi="GHEA Grapalat"/>
          <w:sz w:val="20"/>
          <w:lang w:val="hy-AM" w:eastAsia="en-US" w:bidi="ar-SA"/>
        </w:rPr>
      </w:pPr>
      <w:r w:rsidRPr="00FE56F9">
        <w:rPr>
          <w:rFonts w:ascii="GHEA Grapalat" w:hAnsi="GHEA Grapalat"/>
          <w:color w:val="FF0000"/>
          <w:sz w:val="28"/>
          <w:szCs w:val="28"/>
          <w:lang w:val="hy-AM" w:eastAsia="en-US" w:bidi="ar-SA"/>
        </w:rPr>
        <w:t>Количество может быть изменено в зависимости от стоимости предложения.</w:t>
      </w:r>
    </w:p>
    <w:p w14:paraId="3A9DE6FC" w14:textId="77777777" w:rsidR="005F42FB" w:rsidRPr="00CC1507" w:rsidRDefault="00FE56F9" w:rsidP="00EC7BAF">
      <w:pPr>
        <w:rPr>
          <w:rFonts w:ascii="GHEA Grapalat" w:hAnsi="GHEA Grapalat" w:cs="Sylfaen"/>
          <w:i/>
          <w:sz w:val="18"/>
          <w:szCs w:val="18"/>
          <w:lang w:eastAsia="en-US" w:bidi="ar-SA"/>
        </w:rPr>
      </w:pPr>
      <w:r w:rsidRPr="00FE56F9">
        <w:rPr>
          <w:rFonts w:ascii="GHEA Grapalat" w:hAnsi="GHEA Grapalat" w:cs="Sylfaen"/>
          <w:i/>
          <w:sz w:val="18"/>
          <w:szCs w:val="18"/>
          <w:lang w:eastAsia="en-US" w:bidi="ar-SA"/>
        </w:rPr>
        <w:t>Срок поставки не может быть</w:t>
      </w:r>
      <w:r w:rsidR="00EC7BAF">
        <w:rPr>
          <w:rFonts w:ascii="GHEA Grapalat" w:hAnsi="GHEA Grapalat" w:cs="Sylfaen"/>
          <w:i/>
          <w:sz w:val="18"/>
          <w:szCs w:val="18"/>
          <w:lang w:eastAsia="en-US" w:bidi="ar-SA"/>
        </w:rPr>
        <w:t xml:space="preserve"> дольше 15 декабря текуще</w:t>
      </w:r>
      <w:r w:rsidR="00EC7BAF">
        <w:rPr>
          <w:rFonts w:ascii="GHEA Grapalat" w:hAnsi="GHEA Grapalat" w:cs="Sylfaen"/>
          <w:i/>
          <w:sz w:val="18"/>
          <w:szCs w:val="18"/>
          <w:lang w:val="hy-AM" w:eastAsia="en-US" w:bidi="ar-SA"/>
        </w:rPr>
        <w:t xml:space="preserve"> </w:t>
      </w:r>
      <w:r w:rsidR="00EC7BAF">
        <w:rPr>
          <w:rFonts w:ascii="GHEA Grapalat" w:hAnsi="GHEA Grapalat" w:cs="Sylfaen"/>
          <w:i/>
          <w:sz w:val="18"/>
          <w:szCs w:val="18"/>
          <w:lang w:eastAsia="en-US" w:bidi="ar-SA"/>
        </w:rPr>
        <w:t>го</w:t>
      </w:r>
      <w:r w:rsidR="00EC7BAF">
        <w:rPr>
          <w:rFonts w:ascii="GHEA Grapalat" w:hAnsi="GHEA Grapalat" w:cs="Sylfaen"/>
          <w:i/>
          <w:sz w:val="18"/>
          <w:szCs w:val="18"/>
          <w:lang w:val="hy-AM" w:eastAsia="en-US" w:bidi="ar-SA"/>
        </w:rPr>
        <w:t>да</w:t>
      </w:r>
      <w:r w:rsidR="00EC7BAF">
        <w:rPr>
          <w:rFonts w:ascii="GHEA Grapalat" w:hAnsi="GHEA Grapalat" w:cs="Sylfaen"/>
          <w:i/>
          <w:sz w:val="18"/>
          <w:szCs w:val="18"/>
          <w:lang w:eastAsia="en-US" w:bidi="ar-SA"/>
        </w:rPr>
        <w:t xml:space="preserve"> </w:t>
      </w:r>
    </w:p>
    <w:p w14:paraId="56B3343A" w14:textId="77777777" w:rsidR="005F42FB" w:rsidRPr="00B77DFA" w:rsidRDefault="005F42FB" w:rsidP="00EC7BAF">
      <w:r w:rsidRPr="005F42FB">
        <w:rPr>
          <w:rFonts w:ascii="GHEA Grapalat" w:hAnsi="GHEA Grapalat" w:cs="Sylfaen"/>
          <w:i/>
          <w:sz w:val="18"/>
          <w:szCs w:val="18"/>
          <w:lang w:eastAsia="en-US" w:bidi="ar-SA"/>
        </w:rPr>
        <w:t>Примечание:</w:t>
      </w:r>
      <w:r w:rsidRPr="005F42FB">
        <w:t xml:space="preserve"> </w:t>
      </w:r>
    </w:p>
    <w:p w14:paraId="33E77761" w14:textId="77777777" w:rsidR="00CE75C2" w:rsidRPr="00CC1507" w:rsidRDefault="005F42FB" w:rsidP="00EC7BAF">
      <w:r w:rsidRPr="005F42FB">
        <w:rPr>
          <w:rFonts w:ascii="GHEA Grapalat" w:hAnsi="GHEA Grapalat" w:cs="Sylfaen"/>
          <w:i/>
          <w:sz w:val="18"/>
          <w:szCs w:val="18"/>
          <w:lang w:eastAsia="en-US" w:bidi="ar-SA"/>
        </w:rPr>
        <w:t>* Лекарства со сроком хранения более 2,5 лет должны иметь срок хранения не менее 2 лет на момент доставки.</w:t>
      </w:r>
      <w:r w:rsidRPr="005F42FB">
        <w:t xml:space="preserve"> </w:t>
      </w:r>
      <w:r w:rsidRPr="005F42FB">
        <w:rPr>
          <w:rFonts w:ascii="GHEA Grapalat" w:hAnsi="GHEA Grapalat" w:cs="Sylfaen"/>
          <w:i/>
          <w:sz w:val="18"/>
          <w:szCs w:val="18"/>
          <w:lang w:eastAsia="en-US" w:bidi="ar-SA"/>
        </w:rPr>
        <w:t>Лекарственные препараты со сроком годности до 2,5 лет должны иметь не менее 2/3 от общего срока годности лекарственного средства на момент доставки;</w:t>
      </w:r>
      <w:r w:rsidR="00CE75C2" w:rsidRPr="00CE75C2">
        <w:t xml:space="preserve"> </w:t>
      </w:r>
      <w:r w:rsidR="00CE75C2" w:rsidRPr="00CE75C2">
        <w:rPr>
          <w:rFonts w:ascii="GHEA Grapalat" w:hAnsi="GHEA Grapalat" w:cs="Sylfaen"/>
          <w:i/>
          <w:sz w:val="18"/>
          <w:szCs w:val="18"/>
          <w:lang w:eastAsia="en-US" w:bidi="ar-SA"/>
        </w:rPr>
        <w:t>момент доставки лекарственное средство может иметь по крайней мере 1/2 общего срока годности лекарственного средства.</w:t>
      </w:r>
      <w:r w:rsidR="00CE75C2" w:rsidRPr="00CE75C2">
        <w:t xml:space="preserve"> </w:t>
      </w:r>
    </w:p>
    <w:p w14:paraId="51DB83B4" w14:textId="77777777" w:rsidR="00C355C2" w:rsidRPr="00CC1507" w:rsidRDefault="00CE75C2" w:rsidP="00EC7BAF">
      <w:pPr>
        <w:rPr>
          <w:rFonts w:ascii="GHEA Grapalat" w:hAnsi="GHEA Grapalat" w:cs="Sylfaen"/>
          <w:i/>
          <w:sz w:val="18"/>
          <w:szCs w:val="18"/>
          <w:lang w:eastAsia="en-US" w:bidi="ar-SA"/>
        </w:rPr>
      </w:pPr>
      <w:r w:rsidRPr="00CE75C2">
        <w:rPr>
          <w:rFonts w:ascii="GHEA Grapalat" w:hAnsi="GHEA Grapalat" w:cs="Sylfaen"/>
          <w:i/>
          <w:sz w:val="18"/>
          <w:szCs w:val="18"/>
          <w:lang w:eastAsia="en-US" w:bidi="ar-SA"/>
        </w:rPr>
        <w:t>** Технические характеристики препаратов составлены на 02.05.2013г. N502-N по постановлению правительства.</w:t>
      </w:r>
    </w:p>
    <w:p w14:paraId="6D586475" w14:textId="77777777" w:rsidR="00E36D46" w:rsidRPr="00CC1507" w:rsidRDefault="00C355C2" w:rsidP="00E36D46">
      <w:pPr>
        <w:rPr>
          <w:rFonts w:ascii="GHEA Grapalat" w:hAnsi="GHEA Grapalat" w:cs="Sylfaen"/>
          <w:i/>
          <w:sz w:val="18"/>
          <w:szCs w:val="18"/>
          <w:lang w:eastAsia="en-US" w:bidi="ar-SA"/>
        </w:rPr>
      </w:pPr>
      <w:r w:rsidRPr="00C355C2">
        <w:t xml:space="preserve"> </w:t>
      </w:r>
      <w:r w:rsidRPr="00C355C2">
        <w:rPr>
          <w:rFonts w:ascii="GHEA Grapalat" w:hAnsi="GHEA Grapalat" w:cs="Sylfaen"/>
          <w:i/>
          <w:sz w:val="18"/>
          <w:szCs w:val="18"/>
          <w:lang w:eastAsia="en-US" w:bidi="ar-SA"/>
        </w:rPr>
        <w:t>*** Обеспечить условия транспортировки и хранения лекарственных средств Министром здравоохранения РА 09.09.2010. В соответствии с требованиями приказа №17-Н.</w:t>
      </w:r>
    </w:p>
    <w:p w14:paraId="7312D510" w14:textId="77777777" w:rsidR="00E36D46" w:rsidRPr="00E36D46" w:rsidRDefault="00E36D46" w:rsidP="00E36D46">
      <w:pPr>
        <w:rPr>
          <w:rFonts w:ascii="GHEA Grapalat" w:hAnsi="GHEA Grapalat" w:cs="Sylfaen"/>
          <w:i/>
          <w:sz w:val="18"/>
          <w:szCs w:val="18"/>
          <w:lang w:eastAsia="en-US" w:bidi="ar-SA"/>
        </w:rPr>
      </w:pPr>
      <w:r w:rsidRPr="00E36D46">
        <w:t xml:space="preserve"> </w:t>
      </w:r>
      <w:r w:rsidRPr="00E36D46">
        <w:rPr>
          <w:rFonts w:ascii="GHEA Grapalat" w:hAnsi="GHEA Grapalat" w:cs="Sylfaen"/>
          <w:i/>
          <w:sz w:val="18"/>
          <w:szCs w:val="18"/>
          <w:lang w:eastAsia="en-US" w:bidi="ar-SA"/>
        </w:rPr>
        <w:t>**** Доступность на момент доставки *</w:t>
      </w:r>
    </w:p>
    <w:p w14:paraId="3484AAB1" w14:textId="77777777" w:rsidR="00FE038B" w:rsidRPr="00CC1507" w:rsidRDefault="00E36D46" w:rsidP="00E36D46">
      <w:pPr>
        <w:rPr>
          <w:rFonts w:ascii="GHEA Grapalat" w:hAnsi="GHEA Grapalat" w:cs="Sylfaen"/>
          <w:i/>
          <w:sz w:val="18"/>
          <w:szCs w:val="18"/>
          <w:lang w:eastAsia="en-US" w:bidi="ar-SA"/>
        </w:rPr>
      </w:pPr>
      <w:r w:rsidRPr="00E36D46">
        <w:rPr>
          <w:rFonts w:ascii="GHEA Grapalat" w:hAnsi="GHEA Grapalat" w:cs="Sylfaen"/>
          <w:i/>
          <w:sz w:val="18"/>
          <w:szCs w:val="18"/>
          <w:lang w:eastAsia="en-US" w:bidi="ar-SA"/>
        </w:rPr>
        <w:t>***** С фирменной запиской.</w:t>
      </w:r>
    </w:p>
    <w:p w14:paraId="60952715" w14:textId="77777777" w:rsidR="002C4EF7" w:rsidRPr="00CC1507" w:rsidRDefault="00FE038B" w:rsidP="00E36D46">
      <w:r w:rsidRPr="00FE038B">
        <w:t xml:space="preserve"> </w:t>
      </w:r>
      <w:r w:rsidRPr="00FE038B">
        <w:rPr>
          <w:rFonts w:ascii="GHEA Grapalat" w:hAnsi="GHEA Grapalat" w:cs="Sylfaen"/>
          <w:i/>
          <w:sz w:val="18"/>
          <w:szCs w:val="18"/>
          <w:lang w:eastAsia="en-US" w:bidi="ar-SA"/>
        </w:rPr>
        <w:t>• Препарат должен быть зарегистрирован в Республике Армения.</w:t>
      </w:r>
      <w:r w:rsidR="002C4EF7" w:rsidRPr="002C4EF7">
        <w:t xml:space="preserve"> </w:t>
      </w:r>
    </w:p>
    <w:p w14:paraId="55094837" w14:textId="77777777" w:rsidR="00BA2A72" w:rsidRPr="00B77DFA" w:rsidRDefault="002C4EF7" w:rsidP="00E36D46">
      <w:r w:rsidRPr="002C4EF7">
        <w:rPr>
          <w:rFonts w:ascii="GHEA Grapalat" w:hAnsi="GHEA Grapalat" w:cs="Sylfaen"/>
          <w:i/>
          <w:sz w:val="18"/>
          <w:szCs w:val="18"/>
          <w:lang w:eastAsia="en-US" w:bidi="ar-SA"/>
        </w:rPr>
        <w:t>Понимаю или эквивалент в случае всех ссылок с техническими характеристиками в соответствии с частью 5 статьи 13 Закона о закупках РА.</w:t>
      </w:r>
      <w:r w:rsidR="00BA2A72" w:rsidRPr="00BA2A72">
        <w:t xml:space="preserve"> </w:t>
      </w:r>
    </w:p>
    <w:p w14:paraId="60243BEC" w14:textId="77777777" w:rsidR="007125FE" w:rsidRPr="00CC1507" w:rsidRDefault="00BA2A72" w:rsidP="00E36D46">
      <w:pPr>
        <w:rPr>
          <w:rFonts w:ascii="GHEA Grapalat" w:hAnsi="GHEA Grapalat" w:cs="Sylfaen"/>
          <w:i/>
          <w:sz w:val="18"/>
          <w:szCs w:val="18"/>
          <w:lang w:eastAsia="en-US" w:bidi="ar-SA"/>
        </w:rPr>
      </w:pPr>
      <w:r w:rsidRPr="00BA2A72">
        <w:rPr>
          <w:rFonts w:ascii="GHEA Grapalat" w:hAnsi="GHEA Grapalat" w:cs="Sylfaen"/>
          <w:i/>
          <w:sz w:val="18"/>
          <w:szCs w:val="18"/>
          <w:lang w:eastAsia="en-US" w:bidi="ar-SA"/>
        </w:rPr>
        <w:t>«О закупках», расчет срока в графе осуществляется с даты вступления в силу соглашения между сторонами в случай финансовых средств.</w:t>
      </w:r>
    </w:p>
    <w:p w14:paraId="4F544028" w14:textId="77777777" w:rsidR="0010393D" w:rsidRPr="006E07D4" w:rsidRDefault="0010393D" w:rsidP="00E36D46">
      <w:pPr>
        <w:rPr>
          <w:rFonts w:ascii="GHEA Grapalat" w:hAnsi="GHEA Grapalat" w:cs="Sylfaen"/>
          <w:i/>
          <w:sz w:val="18"/>
          <w:szCs w:val="18"/>
          <w:lang w:eastAsia="en-US" w:bidi="ar-SA"/>
        </w:rPr>
      </w:pPr>
    </w:p>
    <w:p w14:paraId="6E2E27F4" w14:textId="77777777" w:rsidR="0010393D" w:rsidRPr="006E07D4" w:rsidRDefault="0010393D" w:rsidP="00E36D46">
      <w:pPr>
        <w:rPr>
          <w:rFonts w:ascii="GHEA Grapalat" w:hAnsi="GHEA Grapalat" w:cs="Sylfaen"/>
          <w:i/>
          <w:sz w:val="18"/>
          <w:szCs w:val="18"/>
          <w:lang w:eastAsia="en-US" w:bidi="ar-SA"/>
        </w:rPr>
      </w:pPr>
    </w:p>
    <w:p w14:paraId="7BBFAB48" w14:textId="77777777" w:rsidR="0010393D" w:rsidRPr="006E07D4" w:rsidRDefault="0010393D" w:rsidP="00E36D46"/>
    <w:p w14:paraId="031ADBE0" w14:textId="77777777" w:rsidR="002204E7" w:rsidRPr="00CC1507" w:rsidRDefault="007125FE" w:rsidP="00E36D46">
      <w:r w:rsidRPr="00CC1507">
        <w:rPr>
          <w:rFonts w:ascii="GHEA Grapalat" w:hAnsi="GHEA Grapalat" w:cs="Sylfaen"/>
          <w:i/>
          <w:sz w:val="18"/>
          <w:szCs w:val="18"/>
          <w:lang w:eastAsia="en-US" w:bidi="ar-SA"/>
        </w:rPr>
        <w:t xml:space="preserve">                                   </w:t>
      </w:r>
      <w:r w:rsidRPr="007125FE">
        <w:rPr>
          <w:rFonts w:ascii="GHEA Grapalat" w:hAnsi="GHEA Grapalat" w:cs="Sylfaen"/>
          <w:i/>
          <w:sz w:val="18"/>
          <w:szCs w:val="18"/>
          <w:lang w:eastAsia="en-US" w:bidi="ar-SA"/>
        </w:rPr>
        <w:t>ПОКУПАТЕЛЬ:</w:t>
      </w:r>
      <w:r w:rsidRPr="007125FE">
        <w:t xml:space="preserve"> </w:t>
      </w:r>
      <w:r w:rsidRPr="00CC1507">
        <w:t xml:space="preserve">                                                                                          </w:t>
      </w:r>
      <w:r w:rsidRPr="007125FE">
        <w:rPr>
          <w:rFonts w:ascii="GHEA Grapalat" w:hAnsi="GHEA Grapalat" w:cs="Sylfaen"/>
          <w:i/>
          <w:sz w:val="18"/>
          <w:szCs w:val="18"/>
          <w:lang w:eastAsia="en-US" w:bidi="ar-SA"/>
        </w:rPr>
        <w:t>ПРОДАВЕЦ:</w:t>
      </w:r>
      <w:r w:rsidR="002204E7" w:rsidRPr="002204E7">
        <w:t xml:space="preserve"> </w:t>
      </w:r>
    </w:p>
    <w:p w14:paraId="3871D773" w14:textId="77777777" w:rsidR="002204E7" w:rsidRPr="00CC1507" w:rsidRDefault="002204E7" w:rsidP="00E36D46"/>
    <w:p w14:paraId="02631DAA" w14:textId="77777777" w:rsidR="00472A6E" w:rsidRPr="0010393D" w:rsidRDefault="00472A6E" w:rsidP="00472A6E">
      <w:r w:rsidRPr="00472A6E">
        <w:rPr>
          <w:i/>
        </w:rPr>
        <w:t>ГНКО</w:t>
      </w:r>
      <w:r w:rsidRPr="00472A6E">
        <w:rPr>
          <w:i/>
          <w:lang w:val="af-ZA"/>
        </w:rPr>
        <w:t xml:space="preserve"> «</w:t>
      </w:r>
      <w:r w:rsidRPr="00472A6E">
        <w:rPr>
          <w:i/>
        </w:rPr>
        <w:t xml:space="preserve"> Цовак</w:t>
      </w:r>
      <w:r w:rsidRPr="00472A6E">
        <w:rPr>
          <w:i/>
          <w:lang w:val="af-ZA"/>
        </w:rPr>
        <w:t>ский ЦПМП »</w:t>
      </w:r>
      <w:r w:rsidRPr="00472A6E">
        <w:rPr>
          <w:i/>
        </w:rPr>
        <w:t xml:space="preserve">,                                                                                                                                                                                                                 </w:t>
      </w:r>
      <w:r w:rsidRPr="00472A6E">
        <w:t xml:space="preserve">Центральное казначейство  </w:t>
      </w:r>
    </w:p>
    <w:p w14:paraId="2F75C6CB" w14:textId="77777777" w:rsidR="00472A6E" w:rsidRPr="00472A6E" w:rsidRDefault="00472A6E" w:rsidP="00472A6E">
      <w:r w:rsidRPr="00472A6E">
        <w:t xml:space="preserve">Республики Армения                </w:t>
      </w:r>
    </w:p>
    <w:p w14:paraId="545830E4" w14:textId="77777777" w:rsidR="00472A6E" w:rsidRPr="00472A6E" w:rsidRDefault="00472A6E" w:rsidP="00472A6E">
      <w:r w:rsidRPr="00472A6E">
        <w:t>ID 900158000399:</w:t>
      </w:r>
    </w:p>
    <w:p w14:paraId="56586ED2" w14:textId="77777777" w:rsidR="002204E7" w:rsidRPr="00CC1507" w:rsidRDefault="00472A6E" w:rsidP="00472A6E">
      <w:r w:rsidRPr="00472A6E">
        <w:t>ИНН 08210794</w:t>
      </w:r>
    </w:p>
    <w:p w14:paraId="19A05FE2" w14:textId="77777777" w:rsidR="002204E7" w:rsidRPr="00CC1507" w:rsidRDefault="002204E7" w:rsidP="00E36D46"/>
    <w:p w14:paraId="388B22AA" w14:textId="77777777" w:rsidR="002204E7" w:rsidRPr="00CC1507" w:rsidRDefault="002204E7" w:rsidP="00E36D46"/>
    <w:p w14:paraId="4CBDAB20" w14:textId="77777777" w:rsidR="002204E7" w:rsidRPr="00CC1507" w:rsidRDefault="002204E7" w:rsidP="00E36D46">
      <w:pPr>
        <w:rPr>
          <w:rFonts w:ascii="GHEA Grapalat" w:hAnsi="GHEA Grapalat" w:cs="Sylfaen"/>
          <w:i/>
          <w:sz w:val="18"/>
          <w:szCs w:val="18"/>
          <w:lang w:eastAsia="en-US" w:bidi="ar-SA"/>
        </w:rPr>
      </w:pPr>
    </w:p>
    <w:p w14:paraId="235ABC86" w14:textId="77777777" w:rsidR="002204E7" w:rsidRPr="00CC1507" w:rsidRDefault="002204E7" w:rsidP="00E36D46">
      <w:pPr>
        <w:rPr>
          <w:rFonts w:ascii="GHEA Grapalat" w:hAnsi="GHEA Grapalat" w:cs="Sylfaen"/>
          <w:i/>
          <w:sz w:val="18"/>
          <w:szCs w:val="18"/>
          <w:lang w:eastAsia="en-US" w:bidi="ar-SA"/>
        </w:rPr>
      </w:pPr>
    </w:p>
    <w:p w14:paraId="6AFF289C" w14:textId="77777777" w:rsidR="002204E7" w:rsidRPr="00CC1507" w:rsidRDefault="002204E7" w:rsidP="002204E7">
      <w:pPr>
        <w:rPr>
          <w:rFonts w:ascii="GHEA Grapalat" w:hAnsi="GHEA Grapalat" w:cs="Sylfaen"/>
          <w:i/>
          <w:sz w:val="18"/>
          <w:szCs w:val="18"/>
          <w:u w:val="single"/>
          <w:lang w:eastAsia="en-US" w:bidi="ar-SA"/>
        </w:rPr>
      </w:pPr>
      <w:r w:rsidRPr="00CC1507">
        <w:rPr>
          <w:rFonts w:ascii="GHEA Grapalat" w:hAnsi="GHEA Grapalat" w:cs="Sylfaen"/>
          <w:i/>
          <w:sz w:val="18"/>
          <w:szCs w:val="18"/>
          <w:lang w:eastAsia="en-US" w:bidi="ar-SA"/>
        </w:rPr>
        <w:t xml:space="preserve">                  </w:t>
      </w:r>
      <w:r w:rsidRPr="00CC1507">
        <w:rPr>
          <w:rFonts w:ascii="GHEA Grapalat" w:hAnsi="GHEA Grapalat" w:cs="Sylfaen"/>
          <w:i/>
          <w:sz w:val="18"/>
          <w:szCs w:val="18"/>
          <w:u w:val="single"/>
          <w:lang w:eastAsia="en-US" w:bidi="ar-SA"/>
        </w:rPr>
        <w:t xml:space="preserve">________________________               </w:t>
      </w:r>
      <w:r w:rsidRPr="00CC1507">
        <w:rPr>
          <w:rFonts w:ascii="GHEA Grapalat" w:hAnsi="GHEA Grapalat" w:cs="Sylfaen"/>
          <w:i/>
          <w:sz w:val="18"/>
          <w:szCs w:val="18"/>
          <w:lang w:eastAsia="en-US" w:bidi="ar-SA"/>
        </w:rPr>
        <w:t xml:space="preserve">                                                                                     </w:t>
      </w:r>
      <w:r w:rsidRPr="00CC1507">
        <w:rPr>
          <w:rFonts w:ascii="GHEA Grapalat" w:hAnsi="GHEA Grapalat" w:cs="Sylfaen"/>
          <w:i/>
          <w:sz w:val="18"/>
          <w:szCs w:val="18"/>
          <w:u w:val="single"/>
          <w:lang w:eastAsia="en-US" w:bidi="ar-SA"/>
        </w:rPr>
        <w:t>________________________</w:t>
      </w:r>
    </w:p>
    <w:p w14:paraId="59C5D0E5" w14:textId="77777777" w:rsidR="002204E7" w:rsidRPr="00CC1507" w:rsidRDefault="002204E7" w:rsidP="002204E7">
      <w:pPr>
        <w:rPr>
          <w:rFonts w:ascii="GHEA Grapalat" w:hAnsi="GHEA Grapalat" w:cs="Sylfaen"/>
          <w:i/>
          <w:sz w:val="18"/>
          <w:szCs w:val="18"/>
          <w:lang w:eastAsia="en-US" w:bidi="ar-SA"/>
        </w:rPr>
      </w:pPr>
      <w:r w:rsidRPr="00CC1507">
        <w:rPr>
          <w:rFonts w:ascii="GHEA Grapalat" w:hAnsi="GHEA Grapalat" w:cs="Sylfaen"/>
          <w:i/>
          <w:sz w:val="18"/>
          <w:szCs w:val="18"/>
          <w:lang w:eastAsia="en-US" w:bidi="ar-SA"/>
        </w:rPr>
        <w:t xml:space="preserve">                               / подпись /                                                                                                                          </w:t>
      </w:r>
      <w:r w:rsidRPr="002204E7">
        <w:rPr>
          <w:rFonts w:ascii="GHEA Grapalat" w:hAnsi="GHEA Grapalat" w:cs="Sylfaen"/>
          <w:i/>
          <w:sz w:val="18"/>
          <w:szCs w:val="18"/>
          <w:lang w:eastAsia="en-US" w:bidi="ar-SA"/>
        </w:rPr>
        <w:t>/ подпись /</w:t>
      </w:r>
    </w:p>
    <w:p w14:paraId="14EBD482" w14:textId="77777777" w:rsidR="002204E7" w:rsidRPr="00CC1507" w:rsidRDefault="002204E7" w:rsidP="00E36D46">
      <w:pPr>
        <w:rPr>
          <w:rFonts w:ascii="GHEA Grapalat" w:hAnsi="GHEA Grapalat" w:cs="Sylfaen"/>
          <w:i/>
          <w:sz w:val="18"/>
          <w:szCs w:val="18"/>
          <w:u w:val="single"/>
          <w:lang w:eastAsia="en-US" w:bidi="ar-SA"/>
        </w:rPr>
      </w:pPr>
    </w:p>
    <w:p w14:paraId="3644479C" w14:textId="77777777" w:rsidR="007125FE" w:rsidRPr="00CC1507" w:rsidRDefault="007125FE" w:rsidP="00E36D46">
      <w:pPr>
        <w:rPr>
          <w:rFonts w:ascii="GHEA Grapalat" w:hAnsi="GHEA Grapalat" w:cs="Sylfaen"/>
          <w:i/>
          <w:sz w:val="18"/>
          <w:szCs w:val="18"/>
          <w:lang w:eastAsia="en-US" w:bidi="ar-SA"/>
        </w:rPr>
      </w:pPr>
    </w:p>
    <w:p w14:paraId="747BF0FA" w14:textId="77777777" w:rsidR="007125FE" w:rsidRPr="00CC1507" w:rsidRDefault="007125FE" w:rsidP="00E36D46">
      <w:pPr>
        <w:rPr>
          <w:rFonts w:ascii="GHEA Grapalat" w:hAnsi="GHEA Grapalat" w:cs="Sylfaen"/>
          <w:i/>
          <w:sz w:val="18"/>
          <w:szCs w:val="18"/>
          <w:lang w:eastAsia="en-US" w:bidi="ar-SA"/>
        </w:rPr>
      </w:pPr>
    </w:p>
    <w:p w14:paraId="51D8A7B2" w14:textId="77777777" w:rsidR="006365AD" w:rsidRPr="00CC1507" w:rsidRDefault="006365AD" w:rsidP="00E36D46">
      <w:pPr>
        <w:rPr>
          <w:rFonts w:ascii="GHEA Grapalat" w:hAnsi="GHEA Grapalat" w:cs="Sylfaen"/>
          <w:i/>
          <w:sz w:val="18"/>
          <w:szCs w:val="18"/>
          <w:lang w:eastAsia="en-US" w:bidi="ar-SA"/>
        </w:rPr>
      </w:pPr>
    </w:p>
    <w:p w14:paraId="7FA641AF" w14:textId="77777777" w:rsidR="006365AD" w:rsidRPr="00CC1507" w:rsidRDefault="006365AD" w:rsidP="00E36D46">
      <w:pPr>
        <w:rPr>
          <w:rFonts w:ascii="GHEA Grapalat" w:hAnsi="GHEA Grapalat" w:cs="Sylfaen"/>
          <w:i/>
          <w:sz w:val="18"/>
          <w:szCs w:val="18"/>
          <w:lang w:eastAsia="en-US" w:bidi="ar-SA"/>
        </w:rPr>
      </w:pPr>
    </w:p>
    <w:p w14:paraId="2832D79A" w14:textId="05A077C6" w:rsidR="009A78F7" w:rsidRPr="00CC1507" w:rsidRDefault="006365AD" w:rsidP="00DB6B15">
      <w:r w:rsidRPr="00DB6B15">
        <w:rPr>
          <w:rFonts w:ascii="GHEA Grapalat" w:hAnsi="GHEA Grapalat" w:cs="Sylfaen"/>
          <w:i/>
          <w:sz w:val="18"/>
          <w:szCs w:val="18"/>
          <w:lang w:eastAsia="en-US" w:bidi="ar-SA"/>
        </w:rPr>
        <w:t xml:space="preserve">    М . П                                                                                                                                        </w:t>
      </w:r>
      <w:r w:rsidR="00457328" w:rsidRPr="00B37C5D">
        <w:rPr>
          <w:rFonts w:ascii="GHEA Grapalat" w:hAnsi="GHEA Grapalat" w:cs="Sylfaen"/>
          <w:i/>
          <w:sz w:val="18"/>
          <w:szCs w:val="18"/>
          <w:lang w:eastAsia="en-US" w:bidi="ar-SA"/>
        </w:rPr>
        <w:t xml:space="preserve">                </w:t>
      </w:r>
      <w:r w:rsidRPr="00DB6B15">
        <w:rPr>
          <w:rFonts w:ascii="GHEA Grapalat" w:hAnsi="GHEA Grapalat" w:cs="Sylfaen"/>
          <w:i/>
          <w:sz w:val="18"/>
          <w:szCs w:val="18"/>
          <w:lang w:eastAsia="en-US" w:bidi="ar-SA"/>
        </w:rPr>
        <w:t xml:space="preserve">    М .П</w:t>
      </w:r>
      <w:r w:rsidR="00DB6B15" w:rsidRPr="00DB6B15">
        <w:t xml:space="preserve"> </w:t>
      </w:r>
    </w:p>
    <w:p w14:paraId="0E998B3F" w14:textId="78BE9287" w:rsidR="00FF5C39" w:rsidRDefault="00FF5C39" w:rsidP="00DB6B15"/>
    <w:p w14:paraId="42082B2C" w14:textId="7A41FB7C" w:rsidR="00AD3A4D" w:rsidRDefault="00AD3A4D" w:rsidP="00DB6B15"/>
    <w:p w14:paraId="5059C466" w14:textId="161120A9" w:rsidR="00AD3A4D" w:rsidRDefault="00AD3A4D" w:rsidP="00DB6B15"/>
    <w:p w14:paraId="2A1EA932" w14:textId="5DE57318" w:rsidR="00AD3A4D" w:rsidRDefault="00AD3A4D" w:rsidP="00DB6B15"/>
    <w:p w14:paraId="467D52E2" w14:textId="16C3F78E" w:rsidR="00AD3A4D" w:rsidRDefault="00AD3A4D" w:rsidP="00DB6B15"/>
    <w:p w14:paraId="76FCB5C2" w14:textId="1567DED7" w:rsidR="00AD3A4D" w:rsidRDefault="00AD3A4D" w:rsidP="00DB6B15"/>
    <w:p w14:paraId="4CDCAD9B" w14:textId="77A224C2" w:rsidR="00AD3A4D" w:rsidRDefault="00AD3A4D" w:rsidP="00DB6B15"/>
    <w:p w14:paraId="226913B9" w14:textId="1C2E8651" w:rsidR="00AD3A4D" w:rsidRDefault="00AD3A4D" w:rsidP="00DB6B15"/>
    <w:p w14:paraId="3FE390BE" w14:textId="13CA1735" w:rsidR="00AD3A4D" w:rsidRDefault="00AD3A4D" w:rsidP="00DB6B15"/>
    <w:p w14:paraId="4AE915C2" w14:textId="71195702" w:rsidR="00AD3A4D" w:rsidRDefault="00AD3A4D" w:rsidP="00DB6B15"/>
    <w:p w14:paraId="742BC8A5" w14:textId="5EFCC584" w:rsidR="00AD3A4D" w:rsidRDefault="00AD3A4D" w:rsidP="00DB6B15"/>
    <w:p w14:paraId="22324321" w14:textId="3EA61219" w:rsidR="00AD3A4D" w:rsidRDefault="00AD3A4D" w:rsidP="00DB6B15"/>
    <w:p w14:paraId="04111F2E" w14:textId="13C9C4B2" w:rsidR="00AD3A4D" w:rsidRDefault="00AD3A4D" w:rsidP="00DB6B15"/>
    <w:p w14:paraId="3E8BAC1E" w14:textId="5BBD89EB" w:rsidR="00AD3A4D" w:rsidRDefault="00AD3A4D" w:rsidP="00DB6B15"/>
    <w:p w14:paraId="1160DB3C" w14:textId="723BD118" w:rsidR="00AD3A4D" w:rsidRDefault="00AD3A4D" w:rsidP="00DB6B15"/>
    <w:p w14:paraId="7BD18BC3" w14:textId="1979B8B7" w:rsidR="00AD3A4D" w:rsidRDefault="00AD3A4D" w:rsidP="00DB6B15"/>
    <w:p w14:paraId="6DB00D88" w14:textId="51F601CF" w:rsidR="00AD3A4D" w:rsidRDefault="00AD3A4D" w:rsidP="00DB6B15"/>
    <w:p w14:paraId="65B04E78" w14:textId="43F61282" w:rsidR="00AD3A4D" w:rsidRDefault="00AD3A4D" w:rsidP="00DB6B15"/>
    <w:p w14:paraId="5230F073" w14:textId="7F19A658" w:rsidR="00AD3A4D" w:rsidRDefault="00AD3A4D" w:rsidP="00DB6B15"/>
    <w:p w14:paraId="160F751C" w14:textId="73FFE307" w:rsidR="00AD3A4D" w:rsidRDefault="00AD3A4D" w:rsidP="00DB6B15"/>
    <w:p w14:paraId="3AB56673" w14:textId="364596D6" w:rsidR="00AD3A4D" w:rsidRDefault="00AD3A4D" w:rsidP="00DB6B15"/>
    <w:p w14:paraId="26B85DD2" w14:textId="459B36B2" w:rsidR="00AD3A4D" w:rsidRDefault="00AD3A4D" w:rsidP="00DB6B15"/>
    <w:p w14:paraId="6E8E3223" w14:textId="38C11E31" w:rsidR="00AD3A4D" w:rsidRDefault="00AD3A4D" w:rsidP="00DB6B15"/>
    <w:p w14:paraId="63AFFDDD" w14:textId="77E93C5D" w:rsidR="00AD3A4D" w:rsidRDefault="00AD3A4D" w:rsidP="00DB6B15"/>
    <w:p w14:paraId="49BDBBEA" w14:textId="4ADE5655" w:rsidR="00AD3A4D" w:rsidRDefault="00AD3A4D" w:rsidP="00DB6B15"/>
    <w:p w14:paraId="4EA2CC8D" w14:textId="233F62DA" w:rsidR="00AD3A4D" w:rsidRDefault="00AD3A4D" w:rsidP="00DB6B15"/>
    <w:p w14:paraId="51C00C60" w14:textId="36B2D502" w:rsidR="00AD3A4D" w:rsidRDefault="00AD3A4D" w:rsidP="00DB6B15"/>
    <w:p w14:paraId="05A26CE5" w14:textId="77777777" w:rsidR="00AD3A4D" w:rsidRPr="008A5365" w:rsidRDefault="00AD3A4D" w:rsidP="00DB6B15"/>
    <w:p w14:paraId="337FB75F" w14:textId="74C3F7E2" w:rsidR="00FF5C39" w:rsidRDefault="00FF5C39" w:rsidP="00DB6B15"/>
    <w:p w14:paraId="51140391" w14:textId="77777777" w:rsidR="00A43C11" w:rsidRDefault="00A43C11" w:rsidP="00A43C11">
      <w:pPr>
        <w:jc w:val="right"/>
        <w:rPr>
          <w:rFonts w:ascii="GHEA Grapalat" w:hAnsi="GHEA Grapalat"/>
          <w:i/>
          <w:sz w:val="18"/>
          <w:lang w:val="hy-AM"/>
        </w:rPr>
      </w:pPr>
      <w:r w:rsidRPr="00A43C11">
        <w:t xml:space="preserve">                                                                                                                                                        </w:t>
      </w:r>
      <w:r>
        <w:rPr>
          <w:rFonts w:ascii="GHEA Grapalat" w:hAnsi="GHEA Grapalat"/>
          <w:i/>
          <w:sz w:val="18"/>
          <w:lang w:val="hy-AM"/>
        </w:rPr>
        <w:t>Приложение N 2</w:t>
      </w:r>
    </w:p>
    <w:p w14:paraId="07D9B230" w14:textId="77777777" w:rsidR="00A43C11" w:rsidRDefault="00A43C11" w:rsidP="00A43C11">
      <w:pPr>
        <w:jc w:val="right"/>
        <w:rPr>
          <w:rFonts w:ascii="GHEA Grapalat" w:hAnsi="GHEA Grapalat"/>
          <w:i/>
          <w:sz w:val="18"/>
          <w:lang w:val="hy-AM"/>
        </w:rPr>
      </w:pPr>
      <w:r>
        <w:rPr>
          <w:rFonts w:ascii="GHEA Grapalat" w:hAnsi="GHEA Grapalat"/>
          <w:i/>
          <w:sz w:val="18"/>
          <w:lang w:val="hy-AM"/>
        </w:rPr>
        <w:t>" " 20 лет запечатанный</w:t>
      </w:r>
    </w:p>
    <w:p w14:paraId="45958D1D" w14:textId="77777777" w:rsidR="00A43C11" w:rsidRDefault="00A43C11" w:rsidP="00A43C11">
      <w:pPr>
        <w:jc w:val="right"/>
        <w:rPr>
          <w:rFonts w:ascii="GHEA Grapalat" w:hAnsi="GHEA Grapalat"/>
          <w:i/>
          <w:sz w:val="18"/>
          <w:lang w:val="hy-AM"/>
        </w:rPr>
      </w:pPr>
      <w:r>
        <w:rPr>
          <w:rFonts w:ascii="GHEA Grapalat" w:hAnsi="GHEA Grapalat"/>
          <w:i/>
          <w:sz w:val="18"/>
          <w:lang w:val="hy-AM"/>
        </w:rPr>
        <w:t>код контракта</w:t>
      </w:r>
    </w:p>
    <w:p w14:paraId="1D0982C1" w14:textId="15537BC9" w:rsidR="00B37C5D" w:rsidRPr="00A43C11" w:rsidRDefault="00B37C5D" w:rsidP="00DB6B15">
      <w:pPr>
        <w:rPr>
          <w:lang w:val="hy-AM"/>
        </w:rPr>
      </w:pPr>
    </w:p>
    <w:p w14:paraId="3149451B" w14:textId="77777777" w:rsidR="00A43C11" w:rsidRPr="00BF40E8" w:rsidRDefault="00A43C11" w:rsidP="00A43C11">
      <w:pPr>
        <w:jc w:val="center"/>
        <w:rPr>
          <w:rFonts w:ascii="GHEA Grapalat" w:hAnsi="GHEA Grapalat"/>
          <w:sz w:val="20"/>
          <w:lang w:eastAsia="en-US" w:bidi="ar-SA"/>
        </w:rPr>
      </w:pPr>
      <w:r w:rsidRPr="00BF40E8">
        <w:rPr>
          <w:rFonts w:ascii="GHEA Grapalat" w:hAnsi="GHEA Grapalat" w:cs="Sylfaen"/>
          <w:b/>
          <w:sz w:val="22"/>
          <w:szCs w:val="22"/>
          <w:lang w:eastAsia="en-US" w:bidi="ar-SA"/>
        </w:rPr>
        <w:softHyphen/>
      </w:r>
      <w:r w:rsidRPr="00BF40E8">
        <w:rPr>
          <w:rFonts w:ascii="GHEA Grapalat" w:hAnsi="GHEA Grapalat" w:cs="Sylfaen"/>
          <w:b/>
          <w:sz w:val="22"/>
          <w:szCs w:val="22"/>
          <w:lang w:eastAsia="en-US" w:bidi="ar-SA"/>
        </w:rPr>
        <w:softHyphen/>
      </w:r>
      <w:r w:rsidRPr="00BF40E8">
        <w:rPr>
          <w:rFonts w:ascii="GHEA Grapalat" w:hAnsi="GHEA Grapalat" w:cs="Sylfaen"/>
          <w:b/>
          <w:sz w:val="22"/>
          <w:szCs w:val="22"/>
          <w:lang w:eastAsia="en-US" w:bidi="ar-SA"/>
        </w:rPr>
        <w:softHyphen/>
      </w:r>
      <w:r w:rsidRPr="00BF40E8">
        <w:rPr>
          <w:rFonts w:ascii="GHEA Grapalat" w:hAnsi="GHEA Grapalat" w:cs="Sylfaen"/>
          <w:b/>
          <w:sz w:val="22"/>
          <w:szCs w:val="22"/>
          <w:lang w:eastAsia="en-US" w:bidi="ar-SA"/>
        </w:rPr>
        <w:softHyphen/>
      </w:r>
      <w:r w:rsidRPr="00BF40E8">
        <w:rPr>
          <w:rFonts w:ascii="GHEA Grapalat" w:hAnsi="GHEA Grapalat" w:cs="Sylfaen"/>
          <w:b/>
          <w:sz w:val="22"/>
          <w:szCs w:val="22"/>
          <w:lang w:eastAsia="en-US" w:bidi="ar-SA"/>
        </w:rPr>
        <w:softHyphen/>
      </w:r>
      <w:r w:rsidRPr="00BF40E8">
        <w:rPr>
          <w:rFonts w:ascii="GHEA Grapalat" w:hAnsi="GHEA Grapalat" w:cs="Sylfaen"/>
          <w:b/>
          <w:sz w:val="22"/>
          <w:szCs w:val="22"/>
          <w:lang w:eastAsia="en-US" w:bidi="ar-SA"/>
        </w:rPr>
        <w:softHyphen/>
      </w:r>
      <w:r w:rsidRPr="00BF40E8">
        <w:rPr>
          <w:rFonts w:ascii="GHEA Grapalat" w:hAnsi="GHEA Grapalat" w:cs="Sylfaen"/>
          <w:b/>
          <w:sz w:val="22"/>
          <w:szCs w:val="22"/>
          <w:lang w:eastAsia="en-US" w:bidi="ar-SA"/>
        </w:rPr>
        <w:softHyphen/>
      </w:r>
      <w:r w:rsidRPr="00BF40E8">
        <w:rPr>
          <w:rFonts w:ascii="GHEA Grapalat" w:hAnsi="GHEA Grapalat" w:cs="Sylfaen"/>
          <w:b/>
          <w:sz w:val="22"/>
          <w:szCs w:val="22"/>
          <w:lang w:eastAsia="en-US" w:bidi="ar-SA"/>
        </w:rPr>
        <w:softHyphen/>
      </w:r>
      <w:r w:rsidRPr="00BF40E8">
        <w:rPr>
          <w:rFonts w:ascii="GHEA Grapalat" w:hAnsi="GHEA Grapalat" w:cs="Sylfaen"/>
          <w:b/>
          <w:sz w:val="22"/>
          <w:szCs w:val="22"/>
          <w:lang w:eastAsia="en-US" w:bidi="ar-SA"/>
        </w:rPr>
        <w:softHyphen/>
      </w:r>
      <w:r w:rsidRPr="00BF40E8">
        <w:rPr>
          <w:rFonts w:ascii="GHEA Grapalat" w:hAnsi="GHEA Grapalat" w:cs="Sylfaen"/>
          <w:b/>
          <w:sz w:val="22"/>
          <w:szCs w:val="22"/>
          <w:lang w:eastAsia="en-US" w:bidi="ar-SA"/>
        </w:rPr>
        <w:softHyphen/>
      </w:r>
      <w:r w:rsidRPr="00BF40E8">
        <w:rPr>
          <w:rFonts w:ascii="GHEA Grapalat" w:hAnsi="GHEA Grapalat" w:cs="Sylfaen"/>
          <w:b/>
          <w:sz w:val="22"/>
          <w:szCs w:val="22"/>
          <w:lang w:eastAsia="en-US" w:bidi="ar-SA"/>
        </w:rPr>
        <w:softHyphen/>
      </w:r>
      <w:r w:rsidRPr="00BF40E8">
        <w:rPr>
          <w:rFonts w:ascii="GHEA Grapalat" w:hAnsi="GHEA Grapalat" w:cs="Sylfaen"/>
          <w:b/>
          <w:sz w:val="22"/>
          <w:szCs w:val="22"/>
          <w:lang w:eastAsia="en-US" w:bidi="ar-SA"/>
        </w:rPr>
        <w:softHyphen/>
      </w:r>
      <w:r w:rsidRPr="00BF40E8">
        <w:rPr>
          <w:rFonts w:ascii="GHEA Grapalat" w:hAnsi="GHEA Grapalat" w:cs="Sylfaen"/>
          <w:b/>
          <w:sz w:val="22"/>
          <w:szCs w:val="22"/>
          <w:lang w:eastAsia="en-US" w:bidi="ar-SA"/>
        </w:rPr>
        <w:softHyphen/>
      </w:r>
      <w:r w:rsidRPr="00BF40E8">
        <w:rPr>
          <w:rFonts w:ascii="GHEA Grapalat" w:hAnsi="GHEA Grapalat" w:cs="Sylfaen"/>
          <w:b/>
          <w:sz w:val="22"/>
          <w:szCs w:val="22"/>
          <w:lang w:eastAsia="en-US" w:bidi="ar-SA"/>
        </w:rPr>
        <w:softHyphen/>
      </w:r>
      <w:r w:rsidRPr="00BF40E8">
        <w:rPr>
          <w:rFonts w:ascii="GHEA Grapalat" w:hAnsi="GHEA Grapalat"/>
          <w:sz w:val="20"/>
          <w:lang w:eastAsia="en-US" w:bidi="ar-SA"/>
        </w:rPr>
        <w:t>ГРАФИК ОПЛАТЫ*</w:t>
      </w:r>
    </w:p>
    <w:p w14:paraId="62ECE93C" w14:textId="77777777" w:rsidR="00A43C11" w:rsidRPr="00A43C11" w:rsidRDefault="00A43C11" w:rsidP="00A43C11">
      <w:pPr>
        <w:jc w:val="center"/>
        <w:rPr>
          <w:rFonts w:ascii="GHEA Grapalat" w:hAnsi="GHEA Grapalat"/>
          <w:i/>
          <w:sz w:val="18"/>
          <w:szCs w:val="18"/>
          <w:lang w:val="en-US" w:eastAsia="en-US" w:bidi="ar-SA"/>
        </w:rPr>
      </w:pPr>
      <w:r w:rsidRPr="00BF40E8">
        <w:rPr>
          <w:rFonts w:ascii="GHEA Grapalat" w:hAnsi="GHEA Grapalat"/>
          <w:sz w:val="20"/>
          <w:lang w:eastAsia="en-US" w:bidi="ar-SA"/>
        </w:rPr>
        <w:t xml:space="preserve"> </w:t>
      </w:r>
      <w:r w:rsidRPr="00A43C11">
        <w:rPr>
          <w:rFonts w:ascii="GHEA Grapalat" w:hAnsi="GHEA Grapalat" w:cs="Sylfaen"/>
          <w:sz w:val="18"/>
          <w:lang w:val="en-US" w:eastAsia="en-US" w:bidi="ar-SA"/>
        </w:rPr>
        <w:t>AMD</w:t>
      </w:r>
    </w:p>
    <w:p w14:paraId="1A832C59" w14:textId="77777777" w:rsidR="00AD3A4D" w:rsidRDefault="00AD3A4D" w:rsidP="00A43C11">
      <w:pPr>
        <w:rPr>
          <w:rFonts w:ascii="GHEA Grapalat" w:hAnsi="GHEA Grapalat"/>
          <w:i/>
          <w:sz w:val="18"/>
          <w:szCs w:val="18"/>
          <w:lang w:eastAsia="en-US" w:bidi="ar-SA"/>
        </w:rPr>
      </w:pPr>
    </w:p>
    <w:p w14:paraId="782EFAE5" w14:textId="77777777" w:rsidR="00AD3A4D" w:rsidRDefault="00AD3A4D" w:rsidP="00A43C11">
      <w:pPr>
        <w:rPr>
          <w:rFonts w:ascii="GHEA Grapalat" w:hAnsi="GHEA Grapalat"/>
          <w:i/>
          <w:sz w:val="18"/>
          <w:szCs w:val="18"/>
          <w:lang w:eastAsia="en-US" w:bidi="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2"/>
        <w:gridCol w:w="3328"/>
        <w:gridCol w:w="2869"/>
        <w:gridCol w:w="460"/>
        <w:gridCol w:w="460"/>
        <w:gridCol w:w="460"/>
        <w:gridCol w:w="506"/>
        <w:gridCol w:w="634"/>
        <w:gridCol w:w="636"/>
        <w:gridCol w:w="634"/>
        <w:gridCol w:w="639"/>
        <w:gridCol w:w="624"/>
        <w:gridCol w:w="649"/>
        <w:gridCol w:w="639"/>
        <w:gridCol w:w="712"/>
        <w:gridCol w:w="951"/>
      </w:tblGrid>
      <w:tr w:rsidR="00AD3A4D" w:rsidRPr="00870932" w14:paraId="67C4E51E" w14:textId="77777777" w:rsidTr="005F57D5">
        <w:tc>
          <w:tcPr>
            <w:tcW w:w="15693" w:type="dxa"/>
            <w:gridSpan w:val="16"/>
          </w:tcPr>
          <w:p w14:paraId="309BE59F" w14:textId="2F3B455C" w:rsidR="00AD3A4D" w:rsidRPr="00870932" w:rsidRDefault="00AD3A4D" w:rsidP="005F57D5">
            <w:pPr>
              <w:jc w:val="center"/>
              <w:rPr>
                <w:rFonts w:ascii="GHEA Grapalat" w:hAnsi="GHEA Grapalat"/>
                <w:sz w:val="18"/>
                <w:lang w:val="es-ES"/>
              </w:rPr>
            </w:pPr>
            <w:r w:rsidRPr="00A43C11">
              <w:rPr>
                <w:rFonts w:ascii="GHEA Grapalat" w:hAnsi="GHEA Grapalat"/>
                <w:sz w:val="18"/>
                <w:lang w:val="es-ES" w:eastAsia="en-US" w:bidi="ar-SA"/>
              </w:rPr>
              <w:t>Продукт:</w:t>
            </w:r>
          </w:p>
        </w:tc>
      </w:tr>
      <w:tr w:rsidR="00AD3A4D" w:rsidRPr="00A10F66" w14:paraId="0383DE97" w14:textId="77777777" w:rsidTr="005F57D5">
        <w:tc>
          <w:tcPr>
            <w:tcW w:w="1492" w:type="dxa"/>
            <w:vAlign w:val="center"/>
          </w:tcPr>
          <w:p w14:paraId="0796A05F" w14:textId="7CAEB8D4" w:rsidR="00AD3A4D" w:rsidRPr="00870932" w:rsidRDefault="00AD3A4D" w:rsidP="00AD3A4D">
            <w:pPr>
              <w:jc w:val="center"/>
              <w:rPr>
                <w:rFonts w:ascii="GHEA Grapalat" w:hAnsi="GHEA Grapalat"/>
                <w:sz w:val="18"/>
                <w:lang w:val="es-ES"/>
              </w:rPr>
            </w:pPr>
            <w:r w:rsidRPr="00A43C11">
              <w:rPr>
                <w:rFonts w:ascii="GHEA Grapalat" w:hAnsi="GHEA Grapalat"/>
                <w:sz w:val="16"/>
                <w:szCs w:val="16"/>
                <w:lang w:val="en-US" w:eastAsia="en-US" w:bidi="ar-SA"/>
              </w:rPr>
              <w:t>номер дозы в приглашении</w:t>
            </w:r>
          </w:p>
        </w:tc>
        <w:tc>
          <w:tcPr>
            <w:tcW w:w="3328" w:type="dxa"/>
            <w:vAlign w:val="center"/>
          </w:tcPr>
          <w:p w14:paraId="38930247" w14:textId="4AD6BC81" w:rsidR="00AD3A4D" w:rsidRPr="00870932" w:rsidRDefault="00AD3A4D" w:rsidP="00AD3A4D">
            <w:pPr>
              <w:jc w:val="center"/>
              <w:rPr>
                <w:rFonts w:ascii="GHEA Grapalat" w:hAnsi="GHEA Grapalat"/>
                <w:sz w:val="18"/>
                <w:lang w:val="es-ES"/>
              </w:rPr>
            </w:pPr>
            <w:r w:rsidRPr="00A43C11">
              <w:rPr>
                <w:rFonts w:ascii="GHEA Grapalat" w:hAnsi="GHEA Grapalat"/>
                <w:sz w:val="16"/>
                <w:szCs w:val="16"/>
                <w:lang w:eastAsia="en-US" w:bidi="ar-SA"/>
              </w:rPr>
              <w:t xml:space="preserve">транзитный код, предусмотренный планом закупок по классификации </w:t>
            </w:r>
            <w:r w:rsidRPr="00A43C11">
              <w:rPr>
                <w:rFonts w:ascii="GHEA Grapalat" w:hAnsi="GHEA Grapalat"/>
                <w:sz w:val="16"/>
                <w:szCs w:val="16"/>
                <w:lang w:val="en-US" w:eastAsia="en-US" w:bidi="ar-SA"/>
              </w:rPr>
              <w:t>CMA</w:t>
            </w:r>
            <w:r w:rsidRPr="00A43C11">
              <w:rPr>
                <w:rFonts w:ascii="GHEA Grapalat" w:hAnsi="GHEA Grapalat"/>
                <w:sz w:val="16"/>
                <w:szCs w:val="16"/>
                <w:lang w:eastAsia="en-US" w:bidi="ar-SA"/>
              </w:rPr>
              <w:t xml:space="preserve"> (</w:t>
            </w:r>
            <w:r w:rsidRPr="00A43C11">
              <w:rPr>
                <w:rFonts w:ascii="GHEA Grapalat" w:hAnsi="GHEA Grapalat"/>
                <w:sz w:val="16"/>
                <w:szCs w:val="16"/>
                <w:lang w:val="en-US" w:eastAsia="en-US" w:bidi="ar-SA"/>
              </w:rPr>
              <w:t>CPV</w:t>
            </w:r>
            <w:r w:rsidRPr="00A43C11">
              <w:rPr>
                <w:rFonts w:ascii="GHEA Grapalat" w:hAnsi="GHEA Grapalat"/>
                <w:sz w:val="16"/>
                <w:szCs w:val="16"/>
                <w:lang w:eastAsia="en-US" w:bidi="ar-SA"/>
              </w:rPr>
              <w:t>)</w:t>
            </w:r>
          </w:p>
        </w:tc>
        <w:tc>
          <w:tcPr>
            <w:tcW w:w="2869" w:type="dxa"/>
            <w:vAlign w:val="center"/>
          </w:tcPr>
          <w:p w14:paraId="7ACB263F" w14:textId="4C31BBA4" w:rsidR="00AD3A4D" w:rsidRPr="00870932" w:rsidRDefault="00AD3A4D" w:rsidP="00AD3A4D">
            <w:pPr>
              <w:jc w:val="center"/>
              <w:rPr>
                <w:rFonts w:ascii="GHEA Grapalat" w:hAnsi="GHEA Grapalat"/>
                <w:sz w:val="18"/>
                <w:lang w:val="es-ES"/>
              </w:rPr>
            </w:pPr>
            <w:r w:rsidRPr="00A43C11">
              <w:rPr>
                <w:rFonts w:ascii="GHEA Grapalat" w:hAnsi="GHEA Grapalat"/>
                <w:sz w:val="18"/>
                <w:lang w:val="en-US" w:eastAsia="en-US" w:bidi="ar-SA"/>
              </w:rPr>
              <w:t>название</w:t>
            </w:r>
          </w:p>
        </w:tc>
        <w:tc>
          <w:tcPr>
            <w:tcW w:w="8004" w:type="dxa"/>
            <w:gridSpan w:val="13"/>
            <w:vAlign w:val="center"/>
          </w:tcPr>
          <w:p w14:paraId="5E873187" w14:textId="13E1B359" w:rsidR="00AD3A4D" w:rsidRPr="00870932" w:rsidRDefault="00AD3A4D" w:rsidP="00AD3A4D">
            <w:pPr>
              <w:jc w:val="both"/>
              <w:rPr>
                <w:rFonts w:ascii="GHEA Grapalat" w:hAnsi="GHEA Grapalat"/>
                <w:sz w:val="18"/>
                <w:lang w:val="es-ES"/>
              </w:rPr>
            </w:pPr>
            <w:r w:rsidRPr="00A43C11">
              <w:rPr>
                <w:rFonts w:ascii="GHEA Grapalat" w:hAnsi="GHEA Grapalat"/>
                <w:sz w:val="18"/>
                <w:lang w:val="es-ES" w:eastAsia="en-US" w:bidi="ar-SA"/>
              </w:rPr>
              <w:t>выплаты планируется произвести в 202</w:t>
            </w:r>
            <w:r>
              <w:rPr>
                <w:rFonts w:ascii="GHEA Grapalat" w:hAnsi="GHEA Grapalat"/>
                <w:sz w:val="18"/>
                <w:lang w:val="es-ES" w:eastAsia="en-US" w:bidi="ar-SA"/>
              </w:rPr>
              <w:t>4</w:t>
            </w:r>
            <w:r w:rsidRPr="00A43C11">
              <w:rPr>
                <w:rFonts w:ascii="GHEA Grapalat" w:hAnsi="GHEA Grapalat"/>
                <w:sz w:val="18"/>
                <w:lang w:val="es-ES" w:eastAsia="en-US" w:bidi="ar-SA"/>
              </w:rPr>
              <w:t xml:space="preserve"> году по месяцам, в том числе**</w:t>
            </w:r>
          </w:p>
        </w:tc>
      </w:tr>
      <w:tr w:rsidR="00AD3A4D" w:rsidRPr="00870932" w14:paraId="0358DC9B" w14:textId="77777777" w:rsidTr="005F57D5">
        <w:trPr>
          <w:trHeight w:val="1538"/>
        </w:trPr>
        <w:tc>
          <w:tcPr>
            <w:tcW w:w="1492" w:type="dxa"/>
          </w:tcPr>
          <w:p w14:paraId="74FEF276" w14:textId="77777777" w:rsidR="00AD3A4D" w:rsidRPr="00870932" w:rsidRDefault="00AD3A4D" w:rsidP="00AD3A4D">
            <w:pPr>
              <w:jc w:val="center"/>
              <w:rPr>
                <w:rFonts w:ascii="GHEA Grapalat" w:hAnsi="GHEA Grapalat"/>
                <w:sz w:val="20"/>
                <w:lang w:val="es-ES"/>
              </w:rPr>
            </w:pPr>
          </w:p>
        </w:tc>
        <w:tc>
          <w:tcPr>
            <w:tcW w:w="3328" w:type="dxa"/>
          </w:tcPr>
          <w:p w14:paraId="73A88E21" w14:textId="77777777" w:rsidR="00AD3A4D" w:rsidRPr="00870932" w:rsidRDefault="00AD3A4D" w:rsidP="00AD3A4D">
            <w:pPr>
              <w:jc w:val="center"/>
              <w:rPr>
                <w:rFonts w:ascii="GHEA Grapalat" w:hAnsi="GHEA Grapalat"/>
                <w:sz w:val="20"/>
                <w:lang w:val="es-ES"/>
              </w:rPr>
            </w:pPr>
          </w:p>
        </w:tc>
        <w:tc>
          <w:tcPr>
            <w:tcW w:w="2869" w:type="dxa"/>
          </w:tcPr>
          <w:p w14:paraId="24616C2B" w14:textId="77777777" w:rsidR="00AD3A4D" w:rsidRPr="00870932" w:rsidRDefault="00AD3A4D" w:rsidP="00AD3A4D">
            <w:pPr>
              <w:jc w:val="center"/>
              <w:rPr>
                <w:rFonts w:ascii="GHEA Grapalat" w:hAnsi="GHEA Grapalat"/>
                <w:sz w:val="20"/>
                <w:lang w:val="es-ES"/>
              </w:rPr>
            </w:pPr>
            <w:r w:rsidRPr="00870932">
              <w:rPr>
                <w:rFonts w:ascii="GHEA Grapalat" w:hAnsi="GHEA Grapalat"/>
                <w:sz w:val="20"/>
              </w:rPr>
              <w:t>Դեղորայք</w:t>
            </w:r>
            <w:r w:rsidRPr="00870932">
              <w:rPr>
                <w:rFonts w:ascii="GHEA Grapalat" w:hAnsi="GHEA Grapalat"/>
                <w:sz w:val="20"/>
                <w:lang w:val="es-ES"/>
              </w:rPr>
              <w:t xml:space="preserve">, </w:t>
            </w:r>
            <w:r w:rsidRPr="00870932">
              <w:rPr>
                <w:rFonts w:ascii="GHEA Grapalat" w:hAnsi="GHEA Grapalat"/>
                <w:sz w:val="20"/>
              </w:rPr>
              <w:t>պատվաստանյութեր</w:t>
            </w:r>
            <w:r w:rsidRPr="00870932">
              <w:rPr>
                <w:rFonts w:ascii="GHEA Grapalat" w:hAnsi="GHEA Grapalat"/>
                <w:sz w:val="20"/>
                <w:lang w:val="es-ES"/>
              </w:rPr>
              <w:t xml:space="preserve"> </w:t>
            </w:r>
            <w:r w:rsidRPr="00870932">
              <w:rPr>
                <w:rFonts w:ascii="GHEA Grapalat" w:hAnsi="GHEA Grapalat"/>
                <w:sz w:val="20"/>
              </w:rPr>
              <w:t>և</w:t>
            </w:r>
            <w:r w:rsidRPr="00870932">
              <w:rPr>
                <w:rFonts w:ascii="GHEA Grapalat" w:hAnsi="GHEA Grapalat"/>
                <w:sz w:val="20"/>
                <w:lang w:val="es-ES"/>
              </w:rPr>
              <w:t xml:space="preserve"> </w:t>
            </w:r>
            <w:r w:rsidRPr="00870932">
              <w:rPr>
                <w:rFonts w:ascii="GHEA Grapalat" w:hAnsi="GHEA Grapalat"/>
                <w:sz w:val="20"/>
              </w:rPr>
              <w:t>լաբորատոր</w:t>
            </w:r>
            <w:r w:rsidRPr="00870932">
              <w:rPr>
                <w:rFonts w:ascii="GHEA Grapalat" w:hAnsi="GHEA Grapalat"/>
                <w:sz w:val="20"/>
                <w:lang w:val="es-ES"/>
              </w:rPr>
              <w:t xml:space="preserve"> </w:t>
            </w:r>
            <w:r w:rsidRPr="00870932">
              <w:rPr>
                <w:rFonts w:ascii="GHEA Grapalat" w:hAnsi="GHEA Grapalat"/>
                <w:sz w:val="20"/>
              </w:rPr>
              <w:t>նյութեր</w:t>
            </w:r>
          </w:p>
        </w:tc>
        <w:tc>
          <w:tcPr>
            <w:tcW w:w="460" w:type="dxa"/>
            <w:textDirection w:val="btLr"/>
            <w:vAlign w:val="center"/>
          </w:tcPr>
          <w:p w14:paraId="487F81EA" w14:textId="490AF80B" w:rsidR="00AD3A4D" w:rsidRPr="00870932" w:rsidRDefault="00AD3A4D" w:rsidP="00AD3A4D">
            <w:pPr>
              <w:ind w:left="113" w:right="-7"/>
              <w:jc w:val="center"/>
              <w:rPr>
                <w:rFonts w:ascii="GHEA Grapalat" w:hAnsi="GHEA Grapalat"/>
                <w:sz w:val="18"/>
                <w:szCs w:val="22"/>
                <w:lang w:val="pt-BR"/>
              </w:rPr>
            </w:pPr>
            <w:r w:rsidRPr="00A43C11">
              <w:rPr>
                <w:rFonts w:ascii="GHEA Grapalat" w:hAnsi="GHEA Grapalat" w:cs="Sylfaen"/>
                <w:sz w:val="18"/>
                <w:szCs w:val="22"/>
                <w:lang w:val="pt-BR" w:eastAsia="en-US" w:bidi="ar-SA"/>
              </w:rPr>
              <w:t>январь</w:t>
            </w:r>
          </w:p>
        </w:tc>
        <w:tc>
          <w:tcPr>
            <w:tcW w:w="460" w:type="dxa"/>
            <w:textDirection w:val="btLr"/>
            <w:vAlign w:val="center"/>
          </w:tcPr>
          <w:p w14:paraId="5EA7D51C" w14:textId="124A4F8B" w:rsidR="00AD3A4D" w:rsidRPr="00870932" w:rsidRDefault="00AD3A4D" w:rsidP="00AD3A4D">
            <w:pPr>
              <w:ind w:left="113" w:right="-7"/>
              <w:jc w:val="center"/>
              <w:rPr>
                <w:rFonts w:ascii="GHEA Grapalat" w:hAnsi="GHEA Grapalat" w:cs="Sylfaen"/>
                <w:sz w:val="18"/>
                <w:szCs w:val="22"/>
                <w:lang w:val="pt-BR"/>
              </w:rPr>
            </w:pPr>
            <w:r w:rsidRPr="00A43C11">
              <w:rPr>
                <w:rFonts w:ascii="GHEA Grapalat" w:hAnsi="GHEA Grapalat" w:cs="Sylfaen"/>
                <w:sz w:val="18"/>
                <w:szCs w:val="22"/>
                <w:lang w:val="pt-BR" w:eastAsia="en-US" w:bidi="ar-SA"/>
              </w:rPr>
              <w:t>февраль</w:t>
            </w:r>
          </w:p>
        </w:tc>
        <w:tc>
          <w:tcPr>
            <w:tcW w:w="460" w:type="dxa"/>
            <w:textDirection w:val="btLr"/>
            <w:vAlign w:val="center"/>
          </w:tcPr>
          <w:p w14:paraId="67A76A9C" w14:textId="1DBB6A1A" w:rsidR="00AD3A4D" w:rsidRPr="00870932" w:rsidRDefault="00AD3A4D" w:rsidP="00AD3A4D">
            <w:pPr>
              <w:ind w:left="113" w:right="-7"/>
              <w:jc w:val="center"/>
              <w:rPr>
                <w:rFonts w:ascii="GHEA Grapalat" w:hAnsi="GHEA Grapalat"/>
                <w:sz w:val="18"/>
                <w:szCs w:val="22"/>
                <w:lang w:val="pt-BR"/>
              </w:rPr>
            </w:pPr>
            <w:r w:rsidRPr="00A43C11">
              <w:rPr>
                <w:rFonts w:ascii="GHEA Grapalat" w:hAnsi="GHEA Grapalat" w:cs="Sylfaen"/>
                <w:sz w:val="18"/>
                <w:szCs w:val="22"/>
                <w:lang w:val="pt-BR" w:eastAsia="en-US" w:bidi="ar-SA"/>
              </w:rPr>
              <w:t>марш</w:t>
            </w:r>
          </w:p>
        </w:tc>
        <w:tc>
          <w:tcPr>
            <w:tcW w:w="506" w:type="dxa"/>
            <w:textDirection w:val="btLr"/>
            <w:vAlign w:val="center"/>
          </w:tcPr>
          <w:p w14:paraId="1CB1E1E7" w14:textId="329FBC5D" w:rsidR="00AD3A4D" w:rsidRPr="00870932" w:rsidRDefault="00AD3A4D" w:rsidP="00AD3A4D">
            <w:pPr>
              <w:ind w:left="113" w:right="-7"/>
              <w:jc w:val="center"/>
              <w:rPr>
                <w:rFonts w:ascii="GHEA Grapalat" w:hAnsi="GHEA Grapalat" w:cs="Sylfaen"/>
                <w:sz w:val="18"/>
                <w:szCs w:val="22"/>
                <w:lang w:val="pt-BR"/>
              </w:rPr>
            </w:pPr>
            <w:r w:rsidRPr="00A43C11">
              <w:rPr>
                <w:rFonts w:ascii="GHEA Grapalat" w:hAnsi="GHEA Grapalat" w:cs="Sylfaen"/>
                <w:sz w:val="18"/>
                <w:szCs w:val="22"/>
                <w:lang w:val="pt-BR" w:eastAsia="en-US" w:bidi="ar-SA"/>
              </w:rPr>
              <w:t>апреля</w:t>
            </w:r>
          </w:p>
        </w:tc>
        <w:tc>
          <w:tcPr>
            <w:tcW w:w="634" w:type="dxa"/>
            <w:textDirection w:val="btLr"/>
            <w:vAlign w:val="center"/>
          </w:tcPr>
          <w:p w14:paraId="6F341EBA" w14:textId="5DC45A1E" w:rsidR="00AD3A4D" w:rsidRPr="00870932" w:rsidRDefault="00AD3A4D" w:rsidP="00AD3A4D">
            <w:pPr>
              <w:ind w:left="113" w:right="-7"/>
              <w:jc w:val="center"/>
              <w:rPr>
                <w:rFonts w:ascii="GHEA Grapalat" w:hAnsi="GHEA Grapalat"/>
                <w:sz w:val="18"/>
                <w:szCs w:val="22"/>
                <w:lang w:val="pt-BR"/>
              </w:rPr>
            </w:pPr>
            <w:r w:rsidRPr="00A43C11">
              <w:rPr>
                <w:rFonts w:ascii="GHEA Grapalat" w:hAnsi="GHEA Grapalat" w:cs="Sylfaen"/>
                <w:sz w:val="18"/>
                <w:szCs w:val="22"/>
                <w:lang w:val="pt-BR" w:eastAsia="en-US" w:bidi="ar-SA"/>
              </w:rPr>
              <w:t>май</w:t>
            </w:r>
          </w:p>
        </w:tc>
        <w:tc>
          <w:tcPr>
            <w:tcW w:w="636" w:type="dxa"/>
            <w:textDirection w:val="btLr"/>
            <w:vAlign w:val="center"/>
          </w:tcPr>
          <w:p w14:paraId="3D8BAE2C" w14:textId="3F7062D7" w:rsidR="00AD3A4D" w:rsidRPr="00870932" w:rsidRDefault="00AD3A4D" w:rsidP="00AD3A4D">
            <w:pPr>
              <w:ind w:left="113" w:right="-7"/>
              <w:jc w:val="center"/>
              <w:rPr>
                <w:rFonts w:ascii="GHEA Grapalat" w:hAnsi="GHEA Grapalat"/>
                <w:sz w:val="18"/>
                <w:szCs w:val="22"/>
                <w:lang w:val="pt-BR"/>
              </w:rPr>
            </w:pPr>
            <w:r w:rsidRPr="00A43C11">
              <w:rPr>
                <w:rFonts w:ascii="GHEA Grapalat" w:hAnsi="GHEA Grapalat" w:cs="Sylfaen"/>
                <w:sz w:val="18"/>
                <w:szCs w:val="22"/>
                <w:lang w:val="pt-BR" w:eastAsia="en-US" w:bidi="ar-SA"/>
              </w:rPr>
              <w:t>Июнь</w:t>
            </w:r>
          </w:p>
        </w:tc>
        <w:tc>
          <w:tcPr>
            <w:tcW w:w="634" w:type="dxa"/>
            <w:textDirection w:val="btLr"/>
            <w:vAlign w:val="center"/>
          </w:tcPr>
          <w:p w14:paraId="32A59757" w14:textId="112E8EC5" w:rsidR="00AD3A4D" w:rsidRPr="00870932" w:rsidRDefault="00AD3A4D" w:rsidP="00AD3A4D">
            <w:pPr>
              <w:ind w:left="113" w:right="-7"/>
              <w:jc w:val="center"/>
              <w:rPr>
                <w:rFonts w:ascii="GHEA Grapalat" w:hAnsi="GHEA Grapalat"/>
                <w:sz w:val="18"/>
                <w:szCs w:val="22"/>
                <w:lang w:val="pt-BR"/>
              </w:rPr>
            </w:pPr>
            <w:r w:rsidRPr="00A43C11">
              <w:rPr>
                <w:rFonts w:ascii="GHEA Grapalat" w:hAnsi="GHEA Grapalat" w:cs="Sylfaen"/>
                <w:sz w:val="18"/>
                <w:szCs w:val="22"/>
                <w:lang w:val="pt-BR" w:eastAsia="en-US" w:bidi="ar-SA"/>
              </w:rPr>
              <w:t>Июль</w:t>
            </w:r>
            <w:r w:rsidRPr="00A43C11">
              <w:rPr>
                <w:rFonts w:ascii="GHEA Grapalat" w:hAnsi="GHEA Grapalat" w:cs="Times Armenian"/>
                <w:sz w:val="18"/>
                <w:szCs w:val="22"/>
                <w:lang w:val="pt-BR" w:eastAsia="en-US" w:bidi="ar-SA"/>
              </w:rPr>
              <w:t xml:space="preserve"> </w:t>
            </w:r>
          </w:p>
        </w:tc>
        <w:tc>
          <w:tcPr>
            <w:tcW w:w="639" w:type="dxa"/>
            <w:textDirection w:val="btLr"/>
            <w:vAlign w:val="center"/>
          </w:tcPr>
          <w:p w14:paraId="15ABB7C7" w14:textId="0D21C074" w:rsidR="00AD3A4D" w:rsidRPr="00870932" w:rsidRDefault="00AD3A4D" w:rsidP="00AD3A4D">
            <w:pPr>
              <w:ind w:left="113" w:right="-7"/>
              <w:jc w:val="center"/>
              <w:rPr>
                <w:rFonts w:ascii="GHEA Grapalat" w:hAnsi="GHEA Grapalat"/>
                <w:sz w:val="18"/>
                <w:szCs w:val="22"/>
                <w:lang w:val="pt-BR"/>
              </w:rPr>
            </w:pPr>
            <w:r w:rsidRPr="00A43C11">
              <w:rPr>
                <w:rFonts w:ascii="GHEA Grapalat" w:hAnsi="GHEA Grapalat" w:cs="Sylfaen"/>
                <w:sz w:val="18"/>
                <w:szCs w:val="22"/>
                <w:lang w:val="pt-BR" w:eastAsia="en-US" w:bidi="ar-SA"/>
              </w:rPr>
              <w:t>август</w:t>
            </w:r>
          </w:p>
        </w:tc>
        <w:tc>
          <w:tcPr>
            <w:tcW w:w="624" w:type="dxa"/>
            <w:textDirection w:val="btLr"/>
            <w:vAlign w:val="center"/>
          </w:tcPr>
          <w:p w14:paraId="77B61898" w14:textId="69529ED5" w:rsidR="00AD3A4D" w:rsidRPr="00870932" w:rsidRDefault="00AD3A4D" w:rsidP="00AD3A4D">
            <w:pPr>
              <w:ind w:left="113" w:right="-7"/>
              <w:jc w:val="center"/>
              <w:rPr>
                <w:rFonts w:ascii="GHEA Grapalat" w:hAnsi="GHEA Grapalat"/>
                <w:sz w:val="18"/>
                <w:szCs w:val="22"/>
                <w:lang w:val="pt-BR"/>
              </w:rPr>
            </w:pPr>
            <w:r w:rsidRPr="00A43C11">
              <w:rPr>
                <w:rFonts w:ascii="GHEA Grapalat" w:hAnsi="GHEA Grapalat" w:cs="Sylfaen"/>
                <w:sz w:val="18"/>
                <w:szCs w:val="22"/>
                <w:lang w:val="pt-BR" w:eastAsia="en-US" w:bidi="ar-SA"/>
              </w:rPr>
              <w:t>Сентябрь</w:t>
            </w:r>
            <w:r w:rsidRPr="00A43C11">
              <w:rPr>
                <w:rFonts w:ascii="GHEA Grapalat" w:hAnsi="GHEA Grapalat" w:cs="Times Armenian"/>
                <w:sz w:val="18"/>
                <w:szCs w:val="22"/>
                <w:lang w:val="pt-BR" w:eastAsia="en-US" w:bidi="ar-SA"/>
              </w:rPr>
              <w:t xml:space="preserve"> </w:t>
            </w:r>
          </w:p>
        </w:tc>
        <w:tc>
          <w:tcPr>
            <w:tcW w:w="649" w:type="dxa"/>
            <w:textDirection w:val="btLr"/>
            <w:vAlign w:val="center"/>
          </w:tcPr>
          <w:p w14:paraId="1FDA6E1D" w14:textId="344B5BCC" w:rsidR="00AD3A4D" w:rsidRPr="00870932" w:rsidRDefault="00AD3A4D" w:rsidP="00AD3A4D">
            <w:pPr>
              <w:ind w:left="113" w:right="-7"/>
              <w:jc w:val="center"/>
              <w:rPr>
                <w:rFonts w:ascii="GHEA Grapalat" w:hAnsi="GHEA Grapalat"/>
                <w:sz w:val="18"/>
                <w:szCs w:val="22"/>
                <w:lang w:val="pt-BR"/>
              </w:rPr>
            </w:pPr>
            <w:r w:rsidRPr="00A43C11">
              <w:rPr>
                <w:rFonts w:ascii="GHEA Grapalat" w:hAnsi="GHEA Grapalat" w:cs="Sylfaen"/>
                <w:sz w:val="18"/>
                <w:szCs w:val="22"/>
                <w:lang w:val="pt-BR" w:eastAsia="en-US" w:bidi="ar-SA"/>
              </w:rPr>
              <w:t>Октябрь</w:t>
            </w:r>
          </w:p>
        </w:tc>
        <w:tc>
          <w:tcPr>
            <w:tcW w:w="639" w:type="dxa"/>
            <w:textDirection w:val="btLr"/>
            <w:vAlign w:val="center"/>
          </w:tcPr>
          <w:p w14:paraId="19BF21C8" w14:textId="026EEB3D" w:rsidR="00AD3A4D" w:rsidRPr="00870932" w:rsidRDefault="00AD3A4D" w:rsidP="00AD3A4D">
            <w:pPr>
              <w:ind w:left="113" w:right="-7"/>
              <w:jc w:val="center"/>
              <w:rPr>
                <w:rFonts w:ascii="GHEA Grapalat" w:hAnsi="GHEA Grapalat"/>
                <w:sz w:val="18"/>
                <w:szCs w:val="22"/>
                <w:lang w:val="pt-BR"/>
              </w:rPr>
            </w:pPr>
            <w:r w:rsidRPr="00A43C11">
              <w:rPr>
                <w:rFonts w:ascii="GHEA Grapalat" w:hAnsi="GHEA Grapalat"/>
                <w:sz w:val="18"/>
                <w:lang w:val="pt-BR" w:eastAsia="en-US" w:bidi="ar-SA"/>
              </w:rPr>
              <w:t xml:space="preserve"> </w:t>
            </w:r>
            <w:r w:rsidRPr="00A43C11">
              <w:rPr>
                <w:rFonts w:ascii="GHEA Grapalat" w:hAnsi="GHEA Grapalat" w:cs="Sylfaen"/>
                <w:sz w:val="18"/>
                <w:szCs w:val="22"/>
                <w:lang w:val="pt-BR" w:eastAsia="en-US" w:bidi="ar-SA"/>
              </w:rPr>
              <w:t>ноябрь</w:t>
            </w:r>
          </w:p>
        </w:tc>
        <w:tc>
          <w:tcPr>
            <w:tcW w:w="712" w:type="dxa"/>
            <w:textDirection w:val="btLr"/>
            <w:vAlign w:val="center"/>
          </w:tcPr>
          <w:p w14:paraId="547FC7ED" w14:textId="500A0E9B" w:rsidR="00AD3A4D" w:rsidRPr="00870932" w:rsidRDefault="00AD3A4D" w:rsidP="00AD3A4D">
            <w:pPr>
              <w:ind w:left="113" w:right="-7"/>
              <w:jc w:val="center"/>
              <w:rPr>
                <w:rFonts w:ascii="GHEA Grapalat" w:hAnsi="GHEA Grapalat"/>
                <w:sz w:val="18"/>
                <w:szCs w:val="22"/>
                <w:lang w:val="pt-BR"/>
              </w:rPr>
            </w:pPr>
            <w:r w:rsidRPr="00A43C11">
              <w:rPr>
                <w:rFonts w:ascii="GHEA Grapalat" w:hAnsi="GHEA Grapalat" w:cs="Sylfaen"/>
                <w:sz w:val="18"/>
                <w:szCs w:val="22"/>
                <w:lang w:val="pt-BR" w:eastAsia="en-US" w:bidi="ar-SA"/>
              </w:rPr>
              <w:t>Декабрь</w:t>
            </w:r>
          </w:p>
        </w:tc>
        <w:tc>
          <w:tcPr>
            <w:tcW w:w="951" w:type="dxa"/>
            <w:vAlign w:val="center"/>
          </w:tcPr>
          <w:p w14:paraId="2CDF35D7" w14:textId="77777777" w:rsidR="00AD3A4D" w:rsidRPr="00A43C11" w:rsidRDefault="00AD3A4D" w:rsidP="00AD3A4D">
            <w:pPr>
              <w:ind w:right="-1"/>
              <w:jc w:val="center"/>
              <w:rPr>
                <w:rFonts w:ascii="GHEA Grapalat" w:hAnsi="GHEA Grapalat"/>
                <w:sz w:val="18"/>
                <w:szCs w:val="22"/>
                <w:lang w:val="pt-BR" w:eastAsia="en-US" w:bidi="ar-SA"/>
              </w:rPr>
            </w:pPr>
            <w:r w:rsidRPr="00A43C11">
              <w:rPr>
                <w:rFonts w:ascii="GHEA Grapalat" w:hAnsi="GHEA Grapalat" w:cs="Sylfaen"/>
                <w:sz w:val="18"/>
                <w:szCs w:val="22"/>
                <w:lang w:val="pt-BR" w:eastAsia="en-US" w:bidi="ar-SA"/>
              </w:rPr>
              <w:t>Вот и все</w:t>
            </w:r>
          </w:p>
          <w:p w14:paraId="535873A1" w14:textId="77777777" w:rsidR="00AD3A4D" w:rsidRPr="00870932" w:rsidRDefault="00AD3A4D" w:rsidP="00AD3A4D">
            <w:pPr>
              <w:jc w:val="center"/>
              <w:rPr>
                <w:rFonts w:ascii="GHEA Grapalat" w:hAnsi="GHEA Grapalat"/>
                <w:sz w:val="18"/>
                <w:lang w:val="es-ES"/>
              </w:rPr>
            </w:pPr>
          </w:p>
        </w:tc>
      </w:tr>
      <w:tr w:rsidR="009779E0" w:rsidRPr="00870932" w14:paraId="34A5C600" w14:textId="77777777" w:rsidTr="00972C4D">
        <w:trPr>
          <w:trHeight w:val="354"/>
        </w:trPr>
        <w:tc>
          <w:tcPr>
            <w:tcW w:w="1492" w:type="dxa"/>
          </w:tcPr>
          <w:p w14:paraId="0313D61E" w14:textId="77777777" w:rsidR="009779E0" w:rsidRPr="00870932" w:rsidRDefault="009779E0" w:rsidP="009779E0">
            <w:pPr>
              <w:jc w:val="center"/>
              <w:rPr>
                <w:rFonts w:ascii="GHEA Grapalat" w:hAnsi="GHEA Grapalat"/>
                <w:sz w:val="20"/>
                <w:lang w:val="es-ES"/>
              </w:rPr>
            </w:pPr>
            <w:r>
              <w:rPr>
                <w:rFonts w:ascii="GHEA Grapalat" w:hAnsi="GHEA Grapalat"/>
                <w:sz w:val="20"/>
                <w:lang w:val="es-ES"/>
              </w:rPr>
              <w:t>1</w:t>
            </w:r>
          </w:p>
        </w:tc>
        <w:tc>
          <w:tcPr>
            <w:tcW w:w="3328" w:type="dxa"/>
            <w:vAlign w:val="bottom"/>
          </w:tcPr>
          <w:p w14:paraId="2B09EC08" w14:textId="77777777" w:rsidR="009779E0" w:rsidRPr="00870932" w:rsidRDefault="009779E0" w:rsidP="009779E0">
            <w:pPr>
              <w:jc w:val="center"/>
              <w:rPr>
                <w:rFonts w:ascii="GHEA Grapalat" w:hAnsi="GHEA Grapalat"/>
                <w:sz w:val="20"/>
                <w:lang w:val="es-ES"/>
              </w:rPr>
            </w:pPr>
            <w:r w:rsidRPr="002E139C">
              <w:rPr>
                <w:rFonts w:ascii="GHEA Grapalat" w:hAnsi="GHEA Grapalat"/>
                <w:color w:val="000000"/>
                <w:sz w:val="18"/>
                <w:szCs w:val="18"/>
              </w:rPr>
              <w:t>33661127</w:t>
            </w:r>
          </w:p>
        </w:tc>
        <w:tc>
          <w:tcPr>
            <w:tcW w:w="2869" w:type="dxa"/>
          </w:tcPr>
          <w:p w14:paraId="36B0AC0D" w14:textId="46EDDF68" w:rsidR="009779E0" w:rsidRPr="00870932" w:rsidRDefault="009779E0" w:rsidP="009779E0">
            <w:pPr>
              <w:rPr>
                <w:rFonts w:ascii="GHEA Grapalat" w:hAnsi="GHEA Grapalat"/>
                <w:sz w:val="20"/>
                <w:lang w:val="es-ES"/>
              </w:rPr>
            </w:pPr>
            <w:r w:rsidRPr="003B045C">
              <w:t>Анальгин 50% 2мл (метамизол натрия)</w:t>
            </w:r>
          </w:p>
        </w:tc>
        <w:tc>
          <w:tcPr>
            <w:tcW w:w="460" w:type="dxa"/>
          </w:tcPr>
          <w:p w14:paraId="32C54198" w14:textId="77777777" w:rsidR="009779E0" w:rsidRPr="00870932" w:rsidRDefault="009779E0" w:rsidP="009779E0">
            <w:pPr>
              <w:jc w:val="center"/>
              <w:rPr>
                <w:rFonts w:ascii="GHEA Grapalat" w:hAnsi="GHEA Grapalat"/>
                <w:lang w:val="pt-BR"/>
              </w:rPr>
            </w:pPr>
            <w:r w:rsidRPr="00870932">
              <w:rPr>
                <w:rFonts w:ascii="GHEA Grapalat" w:hAnsi="GHEA Grapalat"/>
                <w:sz w:val="20"/>
                <w:lang w:val="pt-BR"/>
              </w:rPr>
              <w:t>... %</w:t>
            </w:r>
          </w:p>
        </w:tc>
        <w:tc>
          <w:tcPr>
            <w:tcW w:w="460" w:type="dxa"/>
          </w:tcPr>
          <w:p w14:paraId="54723A03" w14:textId="77777777" w:rsidR="009779E0" w:rsidRPr="00870932" w:rsidRDefault="009779E0" w:rsidP="009779E0">
            <w:pPr>
              <w:jc w:val="center"/>
              <w:rPr>
                <w:rFonts w:ascii="GHEA Grapalat" w:hAnsi="GHEA Grapalat"/>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D285E1B" w14:textId="77777777" w:rsidR="009779E0" w:rsidRPr="00870932" w:rsidRDefault="009779E0" w:rsidP="009779E0">
            <w:pPr>
              <w:jc w:val="center"/>
              <w:rPr>
                <w:rFonts w:ascii="GHEA Grapalat" w:hAnsi="GHEA Grapalat" w:cs="Arial"/>
                <w:sz w:val="18"/>
                <w:szCs w:val="18"/>
                <w:lang w:val="pt-BR"/>
              </w:rPr>
            </w:pPr>
            <w:r w:rsidRPr="00870932">
              <w:rPr>
                <w:rFonts w:ascii="GHEA Grapalat" w:hAnsi="GHEA Grapalat"/>
                <w:sz w:val="20"/>
                <w:lang w:val="pt-BR"/>
              </w:rPr>
              <w:t>10 %</w:t>
            </w:r>
          </w:p>
        </w:tc>
        <w:tc>
          <w:tcPr>
            <w:tcW w:w="506" w:type="dxa"/>
          </w:tcPr>
          <w:p w14:paraId="50AF038E" w14:textId="77777777" w:rsidR="009779E0" w:rsidRPr="00870932" w:rsidRDefault="009779E0" w:rsidP="009779E0">
            <w:pPr>
              <w:jc w:val="center"/>
              <w:rPr>
                <w:rFonts w:ascii="GHEA Grapalat" w:hAnsi="GHEA Grapalat" w:cs="Arial"/>
                <w:sz w:val="18"/>
                <w:szCs w:val="18"/>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5283EF1" w14:textId="77777777" w:rsidR="009779E0" w:rsidRPr="00870932" w:rsidRDefault="009779E0" w:rsidP="009779E0">
            <w:pPr>
              <w:jc w:val="center"/>
              <w:rPr>
                <w:rFonts w:ascii="GHEA Grapalat" w:hAnsi="GHEA Grapalat" w:cs="Arial"/>
                <w:sz w:val="18"/>
                <w:szCs w:val="18"/>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54039404" w14:textId="77777777" w:rsidR="009779E0" w:rsidRPr="00870932" w:rsidRDefault="009779E0" w:rsidP="009779E0">
            <w:pPr>
              <w:jc w:val="center"/>
              <w:rPr>
                <w:rFonts w:ascii="GHEA Grapalat" w:hAnsi="GHEA Grapalat" w:cs="Arial"/>
                <w:sz w:val="18"/>
                <w:szCs w:val="18"/>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28524FF2" w14:textId="77777777" w:rsidR="009779E0" w:rsidRPr="00870932" w:rsidRDefault="009779E0" w:rsidP="009779E0">
            <w:pPr>
              <w:jc w:val="center"/>
              <w:rPr>
                <w:rFonts w:ascii="GHEA Grapalat" w:hAnsi="GHEA Grapalat" w:cs="Arial"/>
                <w:sz w:val="18"/>
                <w:szCs w:val="18"/>
                <w:lang w:val="pt-BR"/>
              </w:rPr>
            </w:pPr>
            <w:r w:rsidRPr="00870932">
              <w:rPr>
                <w:rFonts w:ascii="GHEA Grapalat" w:hAnsi="GHEA Grapalat"/>
                <w:sz w:val="20"/>
                <w:lang w:val="pt-BR"/>
              </w:rPr>
              <w:t>..50. %</w:t>
            </w:r>
          </w:p>
        </w:tc>
        <w:tc>
          <w:tcPr>
            <w:tcW w:w="639" w:type="dxa"/>
          </w:tcPr>
          <w:p w14:paraId="78D1BF5E" w14:textId="77777777" w:rsidR="009779E0" w:rsidRPr="00870932" w:rsidRDefault="009779E0" w:rsidP="009779E0">
            <w:pPr>
              <w:jc w:val="center"/>
              <w:rPr>
                <w:rFonts w:ascii="GHEA Grapalat" w:hAnsi="GHEA Grapalat" w:cs="Arial"/>
                <w:sz w:val="18"/>
                <w:szCs w:val="18"/>
                <w:lang w:val="pt-BR"/>
              </w:rPr>
            </w:pPr>
            <w:r w:rsidRPr="00870932">
              <w:rPr>
                <w:rFonts w:ascii="GHEA Grapalat" w:hAnsi="GHEA Grapalat"/>
                <w:sz w:val="20"/>
                <w:lang w:val="pt-BR"/>
              </w:rPr>
              <w:t>..60. %</w:t>
            </w:r>
          </w:p>
        </w:tc>
        <w:tc>
          <w:tcPr>
            <w:tcW w:w="624" w:type="dxa"/>
          </w:tcPr>
          <w:p w14:paraId="21A76BCA" w14:textId="77777777" w:rsidR="009779E0" w:rsidRPr="00870932" w:rsidRDefault="009779E0" w:rsidP="009779E0">
            <w:pPr>
              <w:jc w:val="center"/>
              <w:rPr>
                <w:rFonts w:ascii="GHEA Grapalat" w:hAnsi="GHEA Grapalat" w:cs="Arial"/>
                <w:sz w:val="18"/>
                <w:szCs w:val="18"/>
                <w:lang w:val="pt-BR"/>
              </w:rPr>
            </w:pPr>
            <w:r w:rsidRPr="00870932">
              <w:rPr>
                <w:rFonts w:ascii="GHEA Grapalat" w:hAnsi="GHEA Grapalat"/>
                <w:sz w:val="20"/>
                <w:lang w:val="pt-BR"/>
              </w:rPr>
              <w:t>..70. %</w:t>
            </w:r>
          </w:p>
        </w:tc>
        <w:tc>
          <w:tcPr>
            <w:tcW w:w="649" w:type="dxa"/>
          </w:tcPr>
          <w:p w14:paraId="2EDEFAED" w14:textId="77777777" w:rsidR="009779E0" w:rsidRPr="00870932" w:rsidRDefault="009779E0" w:rsidP="009779E0">
            <w:pPr>
              <w:jc w:val="center"/>
              <w:rPr>
                <w:rFonts w:ascii="GHEA Grapalat" w:hAnsi="GHEA Grapalat" w:cs="Arial"/>
                <w:sz w:val="18"/>
                <w:szCs w:val="18"/>
                <w:lang w:val="pt-BR"/>
              </w:rPr>
            </w:pPr>
            <w:r w:rsidRPr="00870932">
              <w:rPr>
                <w:rFonts w:ascii="GHEA Grapalat" w:hAnsi="GHEA Grapalat"/>
                <w:sz w:val="20"/>
                <w:lang w:val="pt-BR"/>
              </w:rPr>
              <w:t>..80. %</w:t>
            </w:r>
          </w:p>
        </w:tc>
        <w:tc>
          <w:tcPr>
            <w:tcW w:w="639" w:type="dxa"/>
          </w:tcPr>
          <w:p w14:paraId="3B4D2812" w14:textId="77777777" w:rsidR="009779E0" w:rsidRPr="00870932" w:rsidRDefault="009779E0" w:rsidP="009779E0">
            <w:pPr>
              <w:jc w:val="center"/>
              <w:rPr>
                <w:rFonts w:ascii="GHEA Grapalat" w:hAnsi="GHEA Grapalat" w:cs="Arial"/>
                <w:sz w:val="18"/>
                <w:szCs w:val="18"/>
                <w:lang w:val="pt-BR"/>
              </w:rPr>
            </w:pPr>
            <w:r w:rsidRPr="00870932">
              <w:rPr>
                <w:rFonts w:ascii="GHEA Grapalat" w:hAnsi="GHEA Grapalat"/>
                <w:sz w:val="20"/>
                <w:lang w:val="pt-BR"/>
              </w:rPr>
              <w:t>..90. %</w:t>
            </w:r>
          </w:p>
        </w:tc>
        <w:tc>
          <w:tcPr>
            <w:tcW w:w="712" w:type="dxa"/>
          </w:tcPr>
          <w:p w14:paraId="1A070971" w14:textId="77777777" w:rsidR="009779E0" w:rsidRPr="00870932" w:rsidRDefault="009779E0" w:rsidP="009779E0">
            <w:pPr>
              <w:jc w:val="center"/>
              <w:rPr>
                <w:rFonts w:ascii="GHEA Grapalat" w:hAnsi="GHEA Grapalat" w:cs="Arial"/>
                <w:sz w:val="18"/>
                <w:szCs w:val="18"/>
                <w:lang w:val="pt-BR"/>
              </w:rPr>
            </w:pPr>
            <w:r w:rsidRPr="00870932">
              <w:rPr>
                <w:rFonts w:ascii="GHEA Grapalat" w:hAnsi="GHEA Grapalat"/>
                <w:sz w:val="20"/>
                <w:lang w:val="pt-BR"/>
              </w:rPr>
              <w:t>100 %</w:t>
            </w:r>
          </w:p>
        </w:tc>
        <w:tc>
          <w:tcPr>
            <w:tcW w:w="951" w:type="dxa"/>
          </w:tcPr>
          <w:p w14:paraId="1B01F1CB" w14:textId="77777777" w:rsidR="009779E0" w:rsidRPr="00870932" w:rsidRDefault="009779E0" w:rsidP="009779E0">
            <w:pPr>
              <w:jc w:val="center"/>
              <w:rPr>
                <w:rFonts w:ascii="GHEA Grapalat" w:hAnsi="GHEA Grapalat"/>
                <w:b/>
                <w:lang w:val="pt-BR"/>
              </w:rPr>
            </w:pPr>
            <w:r w:rsidRPr="00870932">
              <w:rPr>
                <w:rFonts w:ascii="GHEA Grapalat" w:hAnsi="GHEA Grapalat"/>
                <w:sz w:val="20"/>
                <w:lang w:val="pt-BR"/>
              </w:rPr>
              <w:t>100%</w:t>
            </w:r>
          </w:p>
        </w:tc>
      </w:tr>
      <w:tr w:rsidR="009779E0" w:rsidRPr="00870932" w14:paraId="58AA10FA" w14:textId="77777777" w:rsidTr="00972C4D">
        <w:trPr>
          <w:trHeight w:val="220"/>
        </w:trPr>
        <w:tc>
          <w:tcPr>
            <w:tcW w:w="1492" w:type="dxa"/>
          </w:tcPr>
          <w:p w14:paraId="56A9ABE4" w14:textId="77777777" w:rsidR="009779E0" w:rsidRDefault="009779E0" w:rsidP="009779E0">
            <w:pPr>
              <w:jc w:val="center"/>
              <w:rPr>
                <w:rFonts w:ascii="GHEA Grapalat" w:hAnsi="GHEA Grapalat"/>
                <w:sz w:val="20"/>
                <w:lang w:val="es-ES"/>
              </w:rPr>
            </w:pPr>
            <w:r>
              <w:rPr>
                <w:rFonts w:ascii="GHEA Grapalat" w:hAnsi="GHEA Grapalat"/>
                <w:sz w:val="20"/>
                <w:lang w:val="es-ES"/>
              </w:rPr>
              <w:t>2</w:t>
            </w:r>
          </w:p>
        </w:tc>
        <w:tc>
          <w:tcPr>
            <w:tcW w:w="3328" w:type="dxa"/>
            <w:vAlign w:val="bottom"/>
          </w:tcPr>
          <w:p w14:paraId="46342504" w14:textId="77777777" w:rsidR="009779E0" w:rsidRPr="003F4FC1" w:rsidRDefault="009779E0" w:rsidP="009779E0">
            <w:pPr>
              <w:jc w:val="center"/>
              <w:rPr>
                <w:rFonts w:ascii="GHEA Grapalat" w:hAnsi="GHEA Grapalat"/>
                <w:i/>
                <w:sz w:val="20"/>
                <w:szCs w:val="20"/>
              </w:rPr>
            </w:pPr>
            <w:r w:rsidRPr="00363D01">
              <w:rPr>
                <w:rFonts w:ascii="GHEA Grapalat" w:hAnsi="GHEA Grapalat"/>
                <w:color w:val="000000"/>
                <w:sz w:val="18"/>
                <w:szCs w:val="18"/>
              </w:rPr>
              <w:t>24411400</w:t>
            </w:r>
          </w:p>
        </w:tc>
        <w:tc>
          <w:tcPr>
            <w:tcW w:w="2869" w:type="dxa"/>
          </w:tcPr>
          <w:p w14:paraId="597CE677" w14:textId="5E009C6C" w:rsidR="009779E0" w:rsidRPr="00870932" w:rsidRDefault="009779E0" w:rsidP="009779E0">
            <w:pPr>
              <w:jc w:val="center"/>
              <w:rPr>
                <w:rFonts w:ascii="GHEA Grapalat" w:hAnsi="GHEA Grapalat"/>
                <w:sz w:val="20"/>
                <w:lang w:val="es-ES"/>
              </w:rPr>
            </w:pPr>
            <w:r w:rsidRPr="003B045C">
              <w:t>Аммиак л/т 10% 30мл</w:t>
            </w:r>
          </w:p>
        </w:tc>
        <w:tc>
          <w:tcPr>
            <w:tcW w:w="460" w:type="dxa"/>
          </w:tcPr>
          <w:p w14:paraId="27A23F2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165E299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56E5EF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63D42A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5731F6B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32D3080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4E8A35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BCEA7B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2057F1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7E933C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874296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B64C1D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36D06C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1E6AEDEE" w14:textId="77777777" w:rsidTr="00972C4D">
        <w:trPr>
          <w:trHeight w:val="278"/>
        </w:trPr>
        <w:tc>
          <w:tcPr>
            <w:tcW w:w="1492" w:type="dxa"/>
          </w:tcPr>
          <w:p w14:paraId="0F5A3D5C" w14:textId="77777777" w:rsidR="009779E0" w:rsidRDefault="009779E0" w:rsidP="009779E0">
            <w:pPr>
              <w:jc w:val="center"/>
              <w:rPr>
                <w:rFonts w:ascii="GHEA Grapalat" w:hAnsi="GHEA Grapalat"/>
                <w:sz w:val="20"/>
                <w:lang w:val="es-ES"/>
              </w:rPr>
            </w:pPr>
            <w:r>
              <w:rPr>
                <w:rFonts w:ascii="GHEA Grapalat" w:hAnsi="GHEA Grapalat"/>
                <w:sz w:val="20"/>
                <w:lang w:val="es-ES"/>
              </w:rPr>
              <w:t>3</w:t>
            </w:r>
          </w:p>
        </w:tc>
        <w:tc>
          <w:tcPr>
            <w:tcW w:w="3328" w:type="dxa"/>
            <w:vAlign w:val="bottom"/>
          </w:tcPr>
          <w:p w14:paraId="13F0B38A" w14:textId="77777777" w:rsidR="009779E0" w:rsidRPr="003F4FC1" w:rsidRDefault="009779E0" w:rsidP="009779E0">
            <w:pPr>
              <w:jc w:val="center"/>
              <w:rPr>
                <w:rFonts w:ascii="GHEA Grapalat" w:hAnsi="GHEA Grapalat"/>
                <w:i/>
                <w:sz w:val="20"/>
                <w:szCs w:val="20"/>
              </w:rPr>
            </w:pPr>
            <w:r w:rsidRPr="00E06F99">
              <w:rPr>
                <w:rFonts w:ascii="Arial LatArm" w:hAnsi="Arial LatArm"/>
                <w:color w:val="000000"/>
                <w:sz w:val="18"/>
                <w:szCs w:val="18"/>
              </w:rPr>
              <w:t>33651111</w:t>
            </w:r>
          </w:p>
        </w:tc>
        <w:tc>
          <w:tcPr>
            <w:tcW w:w="2869" w:type="dxa"/>
          </w:tcPr>
          <w:p w14:paraId="142462B1" w14:textId="6ABABE83" w:rsidR="009779E0" w:rsidRPr="00870932" w:rsidRDefault="009779E0" w:rsidP="009779E0">
            <w:pPr>
              <w:jc w:val="center"/>
              <w:rPr>
                <w:rFonts w:ascii="GHEA Grapalat" w:hAnsi="GHEA Grapalat"/>
                <w:sz w:val="20"/>
                <w:lang w:val="es-ES"/>
              </w:rPr>
            </w:pPr>
            <w:r w:rsidRPr="003B045C">
              <w:t>Амоксациллин 250мг/5мл 100мл</w:t>
            </w:r>
          </w:p>
        </w:tc>
        <w:tc>
          <w:tcPr>
            <w:tcW w:w="460" w:type="dxa"/>
          </w:tcPr>
          <w:p w14:paraId="52EAE48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184F2E0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0A466A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E0203E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1E5CB7D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6604B34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5D5E894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EC5448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0E1EF4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6A5CF5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20FEDD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823EB2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50225A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2B0B680E" w14:textId="77777777" w:rsidTr="00972C4D">
        <w:trPr>
          <w:trHeight w:val="113"/>
        </w:trPr>
        <w:tc>
          <w:tcPr>
            <w:tcW w:w="1492" w:type="dxa"/>
          </w:tcPr>
          <w:p w14:paraId="073685C7" w14:textId="77777777" w:rsidR="009779E0" w:rsidRDefault="009779E0" w:rsidP="009779E0">
            <w:pPr>
              <w:jc w:val="center"/>
              <w:rPr>
                <w:rFonts w:ascii="GHEA Grapalat" w:hAnsi="GHEA Grapalat"/>
                <w:sz w:val="20"/>
                <w:lang w:val="es-ES"/>
              </w:rPr>
            </w:pPr>
            <w:r>
              <w:rPr>
                <w:rFonts w:ascii="GHEA Grapalat" w:hAnsi="GHEA Grapalat"/>
                <w:sz w:val="20"/>
                <w:lang w:val="es-ES"/>
              </w:rPr>
              <w:t>4</w:t>
            </w:r>
          </w:p>
        </w:tc>
        <w:tc>
          <w:tcPr>
            <w:tcW w:w="3328" w:type="dxa"/>
            <w:vAlign w:val="bottom"/>
          </w:tcPr>
          <w:p w14:paraId="51B6CD41" w14:textId="77777777" w:rsidR="009779E0" w:rsidRPr="003F4FC1" w:rsidRDefault="009779E0" w:rsidP="009779E0">
            <w:pPr>
              <w:jc w:val="center"/>
              <w:rPr>
                <w:rFonts w:ascii="GHEA Grapalat" w:hAnsi="GHEA Grapalat"/>
                <w:i/>
                <w:sz w:val="20"/>
                <w:szCs w:val="20"/>
              </w:rPr>
            </w:pPr>
            <w:r w:rsidRPr="0064670F">
              <w:rPr>
                <w:rFonts w:ascii="GHEA Grapalat" w:hAnsi="GHEA Grapalat" w:cs="Arial"/>
                <w:sz w:val="18"/>
                <w:szCs w:val="18"/>
              </w:rPr>
              <w:t>33671125</w:t>
            </w:r>
          </w:p>
        </w:tc>
        <w:tc>
          <w:tcPr>
            <w:tcW w:w="2869" w:type="dxa"/>
          </w:tcPr>
          <w:p w14:paraId="6CED05A9" w14:textId="35DD4174" w:rsidR="009779E0" w:rsidRPr="00870932" w:rsidRDefault="009779E0" w:rsidP="009779E0">
            <w:pPr>
              <w:jc w:val="center"/>
              <w:rPr>
                <w:rFonts w:ascii="GHEA Grapalat" w:hAnsi="GHEA Grapalat"/>
                <w:sz w:val="20"/>
                <w:lang w:val="es-ES"/>
              </w:rPr>
            </w:pPr>
            <w:r w:rsidRPr="003B045C">
              <w:t>Амброксол сироп 15мг/5мл 100мл</w:t>
            </w:r>
          </w:p>
        </w:tc>
        <w:tc>
          <w:tcPr>
            <w:tcW w:w="460" w:type="dxa"/>
          </w:tcPr>
          <w:p w14:paraId="5BFF166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40C8BD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05DD06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A11180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3CD45E4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3A317C1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77193C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B403AC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A1C92B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534E12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8AD6B6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FFD518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42CF04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446F547" w14:textId="77777777" w:rsidTr="00972C4D">
        <w:trPr>
          <w:trHeight w:val="113"/>
        </w:trPr>
        <w:tc>
          <w:tcPr>
            <w:tcW w:w="1492" w:type="dxa"/>
          </w:tcPr>
          <w:p w14:paraId="6FA3AFC2" w14:textId="77777777" w:rsidR="009779E0" w:rsidRDefault="009779E0" w:rsidP="009779E0">
            <w:pPr>
              <w:jc w:val="center"/>
              <w:rPr>
                <w:rFonts w:ascii="GHEA Grapalat" w:hAnsi="GHEA Grapalat"/>
                <w:sz w:val="20"/>
                <w:lang w:val="es-ES"/>
              </w:rPr>
            </w:pPr>
            <w:r>
              <w:rPr>
                <w:rFonts w:ascii="GHEA Grapalat" w:hAnsi="GHEA Grapalat"/>
                <w:sz w:val="20"/>
                <w:lang w:val="es-ES"/>
              </w:rPr>
              <w:t>5</w:t>
            </w:r>
          </w:p>
        </w:tc>
        <w:tc>
          <w:tcPr>
            <w:tcW w:w="3328" w:type="dxa"/>
            <w:vAlign w:val="bottom"/>
          </w:tcPr>
          <w:p w14:paraId="759A9B09" w14:textId="77777777" w:rsidR="009779E0" w:rsidRPr="003F4FC1" w:rsidRDefault="009779E0" w:rsidP="009779E0">
            <w:pPr>
              <w:jc w:val="center"/>
              <w:rPr>
                <w:rFonts w:ascii="GHEA Grapalat" w:hAnsi="GHEA Grapalat"/>
                <w:i/>
                <w:sz w:val="20"/>
                <w:szCs w:val="20"/>
              </w:rPr>
            </w:pPr>
            <w:r w:rsidRPr="0064670F">
              <w:rPr>
                <w:rFonts w:ascii="GHEA Grapalat" w:hAnsi="GHEA Grapalat" w:cs="Arial"/>
                <w:sz w:val="18"/>
                <w:szCs w:val="18"/>
              </w:rPr>
              <w:t>33671125</w:t>
            </w:r>
          </w:p>
        </w:tc>
        <w:tc>
          <w:tcPr>
            <w:tcW w:w="2869" w:type="dxa"/>
          </w:tcPr>
          <w:p w14:paraId="473AA852" w14:textId="10F8F126" w:rsidR="009779E0" w:rsidRPr="00870932" w:rsidRDefault="009779E0" w:rsidP="009779E0">
            <w:pPr>
              <w:jc w:val="center"/>
              <w:rPr>
                <w:rFonts w:ascii="GHEA Grapalat" w:hAnsi="GHEA Grapalat"/>
                <w:sz w:val="20"/>
                <w:lang w:val="es-ES"/>
              </w:rPr>
            </w:pPr>
            <w:r w:rsidRPr="003B045C">
              <w:t>Амброксол 30 мг</w:t>
            </w:r>
          </w:p>
        </w:tc>
        <w:tc>
          <w:tcPr>
            <w:tcW w:w="460" w:type="dxa"/>
          </w:tcPr>
          <w:p w14:paraId="30583BF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440134F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D59D77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AAB29F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13751AB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0E8F4E7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2AC2704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05ABC2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3F0BB8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557B71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1189FD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8B7C4F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D0BAF0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168BFBF2" w14:textId="77777777" w:rsidTr="00972C4D">
        <w:trPr>
          <w:trHeight w:val="113"/>
        </w:trPr>
        <w:tc>
          <w:tcPr>
            <w:tcW w:w="1492" w:type="dxa"/>
          </w:tcPr>
          <w:p w14:paraId="213C706F" w14:textId="77777777" w:rsidR="009779E0" w:rsidRDefault="009779E0" w:rsidP="009779E0">
            <w:pPr>
              <w:jc w:val="center"/>
              <w:rPr>
                <w:rFonts w:ascii="GHEA Grapalat" w:hAnsi="GHEA Grapalat"/>
                <w:sz w:val="20"/>
                <w:lang w:val="es-ES"/>
              </w:rPr>
            </w:pPr>
            <w:r>
              <w:rPr>
                <w:rFonts w:ascii="GHEA Grapalat" w:hAnsi="GHEA Grapalat"/>
                <w:sz w:val="20"/>
                <w:lang w:val="es-ES"/>
              </w:rPr>
              <w:t>6</w:t>
            </w:r>
          </w:p>
        </w:tc>
        <w:tc>
          <w:tcPr>
            <w:tcW w:w="3328" w:type="dxa"/>
            <w:vAlign w:val="bottom"/>
          </w:tcPr>
          <w:p w14:paraId="26B22708" w14:textId="77777777" w:rsidR="009779E0" w:rsidRPr="003F4FC1" w:rsidRDefault="009779E0" w:rsidP="009779E0">
            <w:pPr>
              <w:jc w:val="center"/>
              <w:rPr>
                <w:rFonts w:ascii="GHEA Grapalat" w:hAnsi="GHEA Grapalat"/>
                <w:i/>
                <w:sz w:val="20"/>
                <w:szCs w:val="20"/>
              </w:rPr>
            </w:pPr>
            <w:r w:rsidRPr="004A3299">
              <w:rPr>
                <w:rFonts w:ascii="GHEA Grapalat" w:hAnsi="GHEA Grapalat"/>
                <w:color w:val="000000"/>
                <w:sz w:val="18"/>
                <w:szCs w:val="18"/>
              </w:rPr>
              <w:t>33651112</w:t>
            </w:r>
          </w:p>
        </w:tc>
        <w:tc>
          <w:tcPr>
            <w:tcW w:w="2869" w:type="dxa"/>
          </w:tcPr>
          <w:p w14:paraId="1B9031CB" w14:textId="18D01E33" w:rsidR="009779E0" w:rsidRPr="00870932" w:rsidRDefault="009779E0" w:rsidP="009779E0">
            <w:pPr>
              <w:jc w:val="center"/>
              <w:rPr>
                <w:rFonts w:ascii="GHEA Grapalat" w:hAnsi="GHEA Grapalat"/>
                <w:sz w:val="20"/>
                <w:lang w:val="es-ES"/>
              </w:rPr>
            </w:pPr>
            <w:r w:rsidRPr="006E07D4">
              <w:t>Амоксициллин (амоксициллина тригидрат), клавулановая кислота/порошок 125 мг/5 мл + 31,25 мг/5 мл</w:t>
            </w:r>
          </w:p>
        </w:tc>
        <w:tc>
          <w:tcPr>
            <w:tcW w:w="460" w:type="dxa"/>
          </w:tcPr>
          <w:p w14:paraId="05D2E65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06DB728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2BC5A23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7ECC8C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31E00DC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7B7CFDA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051BEDA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B77D3A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EFEFD1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74126C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978EFE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F97CAC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D4B230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4A28A2BF" w14:textId="77777777" w:rsidTr="00972C4D">
        <w:trPr>
          <w:trHeight w:val="113"/>
        </w:trPr>
        <w:tc>
          <w:tcPr>
            <w:tcW w:w="1492" w:type="dxa"/>
          </w:tcPr>
          <w:p w14:paraId="134D2711" w14:textId="77777777" w:rsidR="009779E0" w:rsidRDefault="009779E0" w:rsidP="009779E0">
            <w:pPr>
              <w:jc w:val="center"/>
              <w:rPr>
                <w:rFonts w:ascii="GHEA Grapalat" w:hAnsi="GHEA Grapalat"/>
                <w:sz w:val="20"/>
                <w:lang w:val="es-ES"/>
              </w:rPr>
            </w:pPr>
            <w:r>
              <w:rPr>
                <w:rFonts w:ascii="GHEA Grapalat" w:hAnsi="GHEA Grapalat"/>
                <w:sz w:val="20"/>
                <w:lang w:val="es-ES"/>
              </w:rPr>
              <w:t>7</w:t>
            </w:r>
          </w:p>
        </w:tc>
        <w:tc>
          <w:tcPr>
            <w:tcW w:w="3328" w:type="dxa"/>
            <w:vAlign w:val="bottom"/>
          </w:tcPr>
          <w:p w14:paraId="11E07AD7" w14:textId="77777777" w:rsidR="009779E0" w:rsidRPr="003F4FC1" w:rsidRDefault="009779E0" w:rsidP="009779E0">
            <w:pPr>
              <w:jc w:val="center"/>
              <w:rPr>
                <w:rFonts w:ascii="GHEA Grapalat" w:hAnsi="GHEA Grapalat"/>
                <w:i/>
                <w:sz w:val="20"/>
                <w:szCs w:val="20"/>
              </w:rPr>
            </w:pPr>
            <w:r w:rsidRPr="004A3299">
              <w:rPr>
                <w:rFonts w:ascii="GHEA Grapalat" w:hAnsi="GHEA Grapalat"/>
                <w:color w:val="000000"/>
                <w:sz w:val="18"/>
                <w:szCs w:val="18"/>
              </w:rPr>
              <w:t>33651112</w:t>
            </w:r>
          </w:p>
        </w:tc>
        <w:tc>
          <w:tcPr>
            <w:tcW w:w="2869" w:type="dxa"/>
          </w:tcPr>
          <w:p w14:paraId="6BD53E67" w14:textId="7DCBB2F7" w:rsidR="009779E0" w:rsidRPr="00870932" w:rsidRDefault="009779E0" w:rsidP="009779E0">
            <w:pPr>
              <w:jc w:val="center"/>
              <w:rPr>
                <w:rFonts w:ascii="GHEA Grapalat" w:hAnsi="GHEA Grapalat"/>
                <w:sz w:val="20"/>
                <w:lang w:val="es-ES"/>
              </w:rPr>
            </w:pPr>
            <w:r w:rsidRPr="006E07D4">
              <w:t xml:space="preserve">Амоксициллин (амоксициллина тригидрат), клавулановая кислота порошок 250 мг </w:t>
            </w:r>
            <w:r w:rsidRPr="006E07D4">
              <w:lastRenderedPageBreak/>
              <w:t>+ 62,5 мг/5 мл</w:t>
            </w:r>
          </w:p>
        </w:tc>
        <w:tc>
          <w:tcPr>
            <w:tcW w:w="460" w:type="dxa"/>
          </w:tcPr>
          <w:p w14:paraId="6EC7ED6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 %</w:t>
            </w:r>
          </w:p>
        </w:tc>
        <w:tc>
          <w:tcPr>
            <w:tcW w:w="460" w:type="dxa"/>
          </w:tcPr>
          <w:p w14:paraId="06EA74B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6B8D29A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185132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093CFE0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03E9851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30A2BE0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E6219F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48B14B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6A761D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E60498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EF14EC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A69066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4AE8A6AF" w14:textId="77777777" w:rsidTr="005F57D5">
        <w:trPr>
          <w:trHeight w:val="113"/>
        </w:trPr>
        <w:tc>
          <w:tcPr>
            <w:tcW w:w="1492" w:type="dxa"/>
          </w:tcPr>
          <w:p w14:paraId="13F84BBC" w14:textId="77777777" w:rsidR="009779E0" w:rsidRDefault="009779E0" w:rsidP="009779E0">
            <w:pPr>
              <w:jc w:val="center"/>
              <w:rPr>
                <w:rFonts w:ascii="GHEA Grapalat" w:hAnsi="GHEA Grapalat"/>
                <w:sz w:val="20"/>
                <w:lang w:val="es-ES"/>
              </w:rPr>
            </w:pPr>
            <w:r>
              <w:rPr>
                <w:rFonts w:ascii="GHEA Grapalat" w:hAnsi="GHEA Grapalat"/>
                <w:sz w:val="20"/>
                <w:lang w:val="es-ES"/>
              </w:rPr>
              <w:lastRenderedPageBreak/>
              <w:t>8</w:t>
            </w:r>
          </w:p>
        </w:tc>
        <w:tc>
          <w:tcPr>
            <w:tcW w:w="3328" w:type="dxa"/>
          </w:tcPr>
          <w:p w14:paraId="377E36AD" w14:textId="77777777" w:rsidR="009779E0" w:rsidRPr="003F4FC1" w:rsidRDefault="009779E0" w:rsidP="009779E0">
            <w:pPr>
              <w:jc w:val="center"/>
              <w:rPr>
                <w:rFonts w:ascii="GHEA Grapalat" w:hAnsi="GHEA Grapalat"/>
                <w:i/>
                <w:sz w:val="20"/>
                <w:szCs w:val="20"/>
              </w:rPr>
            </w:pPr>
            <w:r w:rsidRPr="004A3299">
              <w:rPr>
                <w:rFonts w:ascii="GHEA Grapalat" w:hAnsi="GHEA Grapalat"/>
                <w:sz w:val="18"/>
                <w:szCs w:val="18"/>
              </w:rPr>
              <w:t>33651112</w:t>
            </w:r>
          </w:p>
        </w:tc>
        <w:tc>
          <w:tcPr>
            <w:tcW w:w="2869" w:type="dxa"/>
          </w:tcPr>
          <w:p w14:paraId="00045A5A" w14:textId="5F65A438" w:rsidR="009779E0" w:rsidRPr="00870932" w:rsidRDefault="009779E0" w:rsidP="009779E0">
            <w:pPr>
              <w:jc w:val="center"/>
              <w:rPr>
                <w:rFonts w:ascii="GHEA Grapalat" w:hAnsi="GHEA Grapalat"/>
                <w:sz w:val="20"/>
                <w:lang w:val="es-ES"/>
              </w:rPr>
            </w:pPr>
            <w:r w:rsidRPr="006E07D4">
              <w:t xml:space="preserve">Амоксициллин (амоксициллина тригидрат), клавулановая кислота </w:t>
            </w:r>
            <w:r w:rsidRPr="00BA4058">
              <w:t>1</w:t>
            </w:r>
            <w:r w:rsidRPr="006E07D4">
              <w:t>г</w:t>
            </w:r>
          </w:p>
        </w:tc>
        <w:tc>
          <w:tcPr>
            <w:tcW w:w="460" w:type="dxa"/>
          </w:tcPr>
          <w:p w14:paraId="420AD77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4F8762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AD984E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5CD018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4C0E0A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56763DA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1272BB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6C510B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11EA19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F29A2F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B5D2B9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05E9F4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911CCB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481D87C3" w14:textId="77777777" w:rsidTr="00972C4D">
        <w:trPr>
          <w:trHeight w:val="113"/>
        </w:trPr>
        <w:tc>
          <w:tcPr>
            <w:tcW w:w="1492" w:type="dxa"/>
          </w:tcPr>
          <w:p w14:paraId="5A4F73FF" w14:textId="77777777" w:rsidR="009779E0" w:rsidRDefault="009779E0" w:rsidP="009779E0">
            <w:pPr>
              <w:jc w:val="center"/>
              <w:rPr>
                <w:rFonts w:ascii="GHEA Grapalat" w:hAnsi="GHEA Grapalat"/>
                <w:sz w:val="20"/>
                <w:lang w:val="es-ES"/>
              </w:rPr>
            </w:pPr>
            <w:r>
              <w:rPr>
                <w:rFonts w:ascii="GHEA Grapalat" w:hAnsi="GHEA Grapalat"/>
                <w:sz w:val="20"/>
                <w:lang w:val="es-ES"/>
              </w:rPr>
              <w:t>9</w:t>
            </w:r>
          </w:p>
        </w:tc>
        <w:tc>
          <w:tcPr>
            <w:tcW w:w="3328" w:type="dxa"/>
          </w:tcPr>
          <w:p w14:paraId="3521D11C" w14:textId="77777777" w:rsidR="009779E0" w:rsidRPr="003F4FC1" w:rsidRDefault="009779E0" w:rsidP="009779E0">
            <w:pPr>
              <w:jc w:val="center"/>
              <w:rPr>
                <w:rFonts w:ascii="GHEA Grapalat" w:hAnsi="GHEA Grapalat"/>
                <w:i/>
                <w:sz w:val="20"/>
                <w:szCs w:val="20"/>
              </w:rPr>
            </w:pPr>
            <w:r w:rsidRPr="004A3299">
              <w:rPr>
                <w:rFonts w:ascii="GHEA Grapalat" w:hAnsi="GHEA Grapalat"/>
                <w:color w:val="000000"/>
                <w:sz w:val="18"/>
                <w:szCs w:val="18"/>
              </w:rPr>
              <w:t>33651125</w:t>
            </w:r>
          </w:p>
        </w:tc>
        <w:tc>
          <w:tcPr>
            <w:tcW w:w="2869" w:type="dxa"/>
          </w:tcPr>
          <w:p w14:paraId="6D5FDFFB" w14:textId="65EF8619" w:rsidR="009779E0" w:rsidRPr="00870932" w:rsidRDefault="009779E0" w:rsidP="009779E0">
            <w:pPr>
              <w:jc w:val="center"/>
              <w:rPr>
                <w:rFonts w:ascii="GHEA Grapalat" w:hAnsi="GHEA Grapalat"/>
                <w:sz w:val="20"/>
                <w:lang w:val="es-ES"/>
              </w:rPr>
            </w:pPr>
            <w:r w:rsidRPr="006E07D4">
              <w:t xml:space="preserve">Азитромицин д/порошок </w:t>
            </w:r>
            <w:r w:rsidRPr="003B045C">
              <w:t>2</w:t>
            </w:r>
            <w:r w:rsidRPr="006E07D4">
              <w:t>00 мг/5 мл</w:t>
            </w:r>
          </w:p>
        </w:tc>
        <w:tc>
          <w:tcPr>
            <w:tcW w:w="460" w:type="dxa"/>
          </w:tcPr>
          <w:p w14:paraId="1220A4F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09651FC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077FCCF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CE5D1E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27B2660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020115F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7EB3EB5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75816D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971035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F9A9E5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9B83E4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C38F94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0BF5B4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0C8B64CE" w14:textId="77777777" w:rsidTr="00972C4D">
        <w:trPr>
          <w:trHeight w:val="113"/>
        </w:trPr>
        <w:tc>
          <w:tcPr>
            <w:tcW w:w="1492" w:type="dxa"/>
          </w:tcPr>
          <w:p w14:paraId="2FEE1CEF" w14:textId="77777777" w:rsidR="009779E0" w:rsidRDefault="009779E0" w:rsidP="009779E0">
            <w:pPr>
              <w:jc w:val="center"/>
              <w:rPr>
                <w:rFonts w:ascii="GHEA Grapalat" w:hAnsi="GHEA Grapalat"/>
                <w:sz w:val="20"/>
                <w:lang w:val="es-ES"/>
              </w:rPr>
            </w:pPr>
            <w:r>
              <w:rPr>
                <w:rFonts w:ascii="GHEA Grapalat" w:hAnsi="GHEA Grapalat"/>
                <w:sz w:val="20"/>
                <w:lang w:val="es-ES"/>
              </w:rPr>
              <w:t>10</w:t>
            </w:r>
          </w:p>
        </w:tc>
        <w:tc>
          <w:tcPr>
            <w:tcW w:w="3328" w:type="dxa"/>
          </w:tcPr>
          <w:p w14:paraId="5CD8BAA3" w14:textId="77777777" w:rsidR="009779E0" w:rsidRPr="003F4FC1" w:rsidRDefault="009779E0" w:rsidP="009779E0">
            <w:pPr>
              <w:jc w:val="center"/>
              <w:rPr>
                <w:rFonts w:ascii="GHEA Grapalat" w:hAnsi="GHEA Grapalat"/>
                <w:i/>
                <w:sz w:val="20"/>
                <w:szCs w:val="20"/>
              </w:rPr>
            </w:pPr>
            <w:r w:rsidRPr="004A3299">
              <w:rPr>
                <w:rFonts w:ascii="GHEA Grapalat" w:hAnsi="GHEA Grapalat"/>
                <w:color w:val="000000"/>
                <w:sz w:val="18"/>
                <w:szCs w:val="18"/>
              </w:rPr>
              <w:t>33651125</w:t>
            </w:r>
          </w:p>
        </w:tc>
        <w:tc>
          <w:tcPr>
            <w:tcW w:w="2869" w:type="dxa"/>
          </w:tcPr>
          <w:p w14:paraId="017CF9CD" w14:textId="425D9F88" w:rsidR="009779E0" w:rsidRPr="00870932" w:rsidRDefault="009779E0" w:rsidP="009779E0">
            <w:pPr>
              <w:jc w:val="center"/>
              <w:rPr>
                <w:rFonts w:ascii="GHEA Grapalat" w:hAnsi="GHEA Grapalat"/>
                <w:sz w:val="20"/>
                <w:lang w:val="es-ES"/>
              </w:rPr>
            </w:pPr>
            <w:r w:rsidRPr="006E07D4">
              <w:t>Азитромицин д/порошок 100 мг/5 мл</w:t>
            </w:r>
            <w:r w:rsidRPr="003B045C">
              <w:t xml:space="preserve"> 20</w:t>
            </w:r>
            <w:r>
              <w:t xml:space="preserve"> </w:t>
            </w:r>
            <w:r w:rsidRPr="003B045C">
              <w:t>мл</w:t>
            </w:r>
          </w:p>
        </w:tc>
        <w:tc>
          <w:tcPr>
            <w:tcW w:w="460" w:type="dxa"/>
          </w:tcPr>
          <w:p w14:paraId="3287E73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22BF111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16FF5CF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D9F058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38A3E34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0253B54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05E100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399AEF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9DA231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0809EF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15E53E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AC4876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08C2C4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5AF951FA" w14:textId="77777777" w:rsidTr="00972C4D">
        <w:trPr>
          <w:trHeight w:val="113"/>
        </w:trPr>
        <w:tc>
          <w:tcPr>
            <w:tcW w:w="1492" w:type="dxa"/>
          </w:tcPr>
          <w:p w14:paraId="5AA6F17A" w14:textId="77777777" w:rsidR="009779E0" w:rsidRDefault="009779E0" w:rsidP="009779E0">
            <w:pPr>
              <w:jc w:val="center"/>
              <w:rPr>
                <w:rFonts w:ascii="GHEA Grapalat" w:hAnsi="GHEA Grapalat"/>
                <w:sz w:val="20"/>
                <w:lang w:val="es-ES"/>
              </w:rPr>
            </w:pPr>
            <w:r>
              <w:rPr>
                <w:rFonts w:ascii="GHEA Grapalat" w:hAnsi="GHEA Grapalat"/>
                <w:sz w:val="20"/>
                <w:lang w:val="es-ES"/>
              </w:rPr>
              <w:t>11</w:t>
            </w:r>
          </w:p>
        </w:tc>
        <w:tc>
          <w:tcPr>
            <w:tcW w:w="3328" w:type="dxa"/>
          </w:tcPr>
          <w:p w14:paraId="518AA977" w14:textId="77777777" w:rsidR="009779E0" w:rsidRPr="003F4FC1" w:rsidRDefault="009779E0" w:rsidP="009779E0">
            <w:pPr>
              <w:jc w:val="center"/>
              <w:rPr>
                <w:rFonts w:ascii="GHEA Grapalat" w:hAnsi="GHEA Grapalat"/>
                <w:i/>
                <w:sz w:val="20"/>
                <w:szCs w:val="20"/>
              </w:rPr>
            </w:pPr>
            <w:r w:rsidRPr="009466E0">
              <w:rPr>
                <w:rFonts w:ascii="GHEA Grapalat" w:hAnsi="GHEA Grapalat"/>
                <w:sz w:val="18"/>
                <w:szCs w:val="18"/>
              </w:rPr>
              <w:t>33141410</w:t>
            </w:r>
          </w:p>
        </w:tc>
        <w:tc>
          <w:tcPr>
            <w:tcW w:w="2869" w:type="dxa"/>
          </w:tcPr>
          <w:p w14:paraId="4F941365" w14:textId="40CF5D0D" w:rsidR="009779E0" w:rsidRPr="00870932" w:rsidRDefault="009779E0" w:rsidP="009779E0">
            <w:pPr>
              <w:jc w:val="center"/>
              <w:rPr>
                <w:rFonts w:ascii="GHEA Grapalat" w:hAnsi="GHEA Grapalat"/>
                <w:sz w:val="20"/>
                <w:lang w:val="es-ES"/>
              </w:rPr>
            </w:pPr>
            <w:r w:rsidRPr="003B045C">
              <w:t>Контейнер для анализа 100 мл</w:t>
            </w:r>
          </w:p>
        </w:tc>
        <w:tc>
          <w:tcPr>
            <w:tcW w:w="460" w:type="dxa"/>
          </w:tcPr>
          <w:p w14:paraId="7EB8E95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16DDDFF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8E6DE2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BE45D1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72D3678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3336DC9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5ABA4C9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8187F9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EE2A13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74E7B2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8D7D41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AF094D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A8A695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4E287E4E" w14:textId="77777777" w:rsidTr="00972C4D">
        <w:trPr>
          <w:trHeight w:val="113"/>
        </w:trPr>
        <w:tc>
          <w:tcPr>
            <w:tcW w:w="1492" w:type="dxa"/>
          </w:tcPr>
          <w:p w14:paraId="29CAD650" w14:textId="77777777" w:rsidR="009779E0" w:rsidRDefault="009779E0" w:rsidP="009779E0">
            <w:pPr>
              <w:jc w:val="center"/>
              <w:rPr>
                <w:rFonts w:ascii="GHEA Grapalat" w:hAnsi="GHEA Grapalat"/>
                <w:sz w:val="20"/>
                <w:lang w:val="es-ES"/>
              </w:rPr>
            </w:pPr>
            <w:r>
              <w:rPr>
                <w:rFonts w:ascii="GHEA Grapalat" w:hAnsi="GHEA Grapalat"/>
                <w:sz w:val="20"/>
                <w:lang w:val="es-ES"/>
              </w:rPr>
              <w:t>12</w:t>
            </w:r>
          </w:p>
        </w:tc>
        <w:tc>
          <w:tcPr>
            <w:tcW w:w="3328" w:type="dxa"/>
          </w:tcPr>
          <w:p w14:paraId="658C8384" w14:textId="77777777" w:rsidR="009779E0" w:rsidRPr="003F4FC1" w:rsidRDefault="009779E0" w:rsidP="009779E0">
            <w:pPr>
              <w:jc w:val="center"/>
              <w:rPr>
                <w:rFonts w:ascii="GHEA Grapalat" w:hAnsi="GHEA Grapalat"/>
                <w:i/>
                <w:sz w:val="20"/>
                <w:szCs w:val="20"/>
              </w:rPr>
            </w:pPr>
            <w:r w:rsidRPr="004A3299">
              <w:rPr>
                <w:rFonts w:ascii="GHEA Grapalat" w:hAnsi="GHEA Grapalat"/>
                <w:color w:val="000000"/>
                <w:sz w:val="18"/>
                <w:szCs w:val="18"/>
              </w:rPr>
              <w:t>33651125</w:t>
            </w:r>
          </w:p>
        </w:tc>
        <w:tc>
          <w:tcPr>
            <w:tcW w:w="2869" w:type="dxa"/>
          </w:tcPr>
          <w:p w14:paraId="5A9E5198" w14:textId="7BF94CE0" w:rsidR="009779E0" w:rsidRPr="00870932" w:rsidRDefault="009779E0" w:rsidP="009779E0">
            <w:pPr>
              <w:jc w:val="center"/>
              <w:rPr>
                <w:rFonts w:ascii="GHEA Grapalat" w:hAnsi="GHEA Grapalat"/>
                <w:sz w:val="20"/>
                <w:lang w:val="es-ES"/>
              </w:rPr>
            </w:pPr>
            <w:r w:rsidRPr="003B045C">
              <w:t>Азитромицин 250 мг</w:t>
            </w:r>
          </w:p>
        </w:tc>
        <w:tc>
          <w:tcPr>
            <w:tcW w:w="460" w:type="dxa"/>
          </w:tcPr>
          <w:p w14:paraId="06AD0A9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77CED1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4E9FA2A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D30D09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34BE1EF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7CB6F73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236109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F27E34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845D90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AA3C60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7F09DF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4E9A32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2255B3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0419C973" w14:textId="77777777" w:rsidTr="00972C4D">
        <w:trPr>
          <w:trHeight w:val="113"/>
        </w:trPr>
        <w:tc>
          <w:tcPr>
            <w:tcW w:w="1492" w:type="dxa"/>
          </w:tcPr>
          <w:p w14:paraId="02825AD2" w14:textId="77777777" w:rsidR="009779E0" w:rsidRDefault="009779E0" w:rsidP="009779E0">
            <w:pPr>
              <w:jc w:val="center"/>
              <w:rPr>
                <w:rFonts w:ascii="GHEA Grapalat" w:hAnsi="GHEA Grapalat"/>
                <w:sz w:val="20"/>
                <w:lang w:val="es-ES"/>
              </w:rPr>
            </w:pPr>
            <w:r>
              <w:rPr>
                <w:rFonts w:ascii="GHEA Grapalat" w:hAnsi="GHEA Grapalat"/>
                <w:sz w:val="20"/>
                <w:lang w:val="es-ES"/>
              </w:rPr>
              <w:t>13</w:t>
            </w:r>
          </w:p>
        </w:tc>
        <w:tc>
          <w:tcPr>
            <w:tcW w:w="3328" w:type="dxa"/>
            <w:vAlign w:val="bottom"/>
          </w:tcPr>
          <w:p w14:paraId="5DE2CDA7" w14:textId="77777777" w:rsidR="009779E0" w:rsidRPr="003F4FC1" w:rsidRDefault="009779E0" w:rsidP="009779E0">
            <w:pPr>
              <w:jc w:val="center"/>
              <w:rPr>
                <w:rFonts w:ascii="GHEA Grapalat" w:hAnsi="GHEA Grapalat"/>
                <w:i/>
                <w:sz w:val="20"/>
                <w:szCs w:val="20"/>
              </w:rPr>
            </w:pPr>
            <w:r w:rsidRPr="00810733">
              <w:rPr>
                <w:rFonts w:ascii="GHEA Grapalat" w:hAnsi="GHEA Grapalat"/>
                <w:color w:val="000000"/>
                <w:sz w:val="18"/>
                <w:szCs w:val="18"/>
              </w:rPr>
              <w:t>33611350</w:t>
            </w:r>
          </w:p>
        </w:tc>
        <w:tc>
          <w:tcPr>
            <w:tcW w:w="2869" w:type="dxa"/>
          </w:tcPr>
          <w:p w14:paraId="60F875AE" w14:textId="7958BBF2" w:rsidR="009779E0" w:rsidRPr="00870932" w:rsidRDefault="009779E0" w:rsidP="009779E0">
            <w:pPr>
              <w:jc w:val="center"/>
              <w:rPr>
                <w:rFonts w:ascii="GHEA Grapalat" w:hAnsi="GHEA Grapalat"/>
                <w:sz w:val="20"/>
                <w:lang w:val="es-ES"/>
              </w:rPr>
            </w:pPr>
            <w:r w:rsidRPr="003B045C">
              <w:t>Аскорбиновая кислота 25 мг</w:t>
            </w:r>
          </w:p>
        </w:tc>
        <w:tc>
          <w:tcPr>
            <w:tcW w:w="460" w:type="dxa"/>
          </w:tcPr>
          <w:p w14:paraId="36C7884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1FC3CD2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5A153D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91930D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2672D57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1E73DC4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5DD70D9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E30A29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AD91FD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6A7576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CD1755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A8E8F4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A1B4B0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093116AE" w14:textId="77777777" w:rsidTr="00972C4D">
        <w:trPr>
          <w:trHeight w:val="113"/>
        </w:trPr>
        <w:tc>
          <w:tcPr>
            <w:tcW w:w="1492" w:type="dxa"/>
          </w:tcPr>
          <w:p w14:paraId="6C51F0F4" w14:textId="77777777" w:rsidR="009779E0" w:rsidRDefault="009779E0" w:rsidP="009779E0">
            <w:pPr>
              <w:jc w:val="center"/>
              <w:rPr>
                <w:rFonts w:ascii="GHEA Grapalat" w:hAnsi="GHEA Grapalat"/>
                <w:sz w:val="20"/>
                <w:lang w:val="es-ES"/>
              </w:rPr>
            </w:pPr>
            <w:r>
              <w:rPr>
                <w:rFonts w:ascii="GHEA Grapalat" w:hAnsi="GHEA Grapalat"/>
                <w:sz w:val="20"/>
                <w:lang w:val="es-ES"/>
              </w:rPr>
              <w:t>14</w:t>
            </w:r>
          </w:p>
        </w:tc>
        <w:tc>
          <w:tcPr>
            <w:tcW w:w="3328" w:type="dxa"/>
          </w:tcPr>
          <w:p w14:paraId="1E95B8FA" w14:textId="77777777" w:rsidR="009779E0" w:rsidRPr="003F4FC1" w:rsidRDefault="009779E0" w:rsidP="009779E0">
            <w:pPr>
              <w:jc w:val="center"/>
              <w:rPr>
                <w:rFonts w:ascii="GHEA Grapalat" w:hAnsi="GHEA Grapalat"/>
                <w:i/>
                <w:sz w:val="20"/>
                <w:szCs w:val="20"/>
              </w:rPr>
            </w:pPr>
            <w:r w:rsidRPr="00810733">
              <w:rPr>
                <w:rFonts w:ascii="GHEA Grapalat" w:hAnsi="GHEA Grapalat"/>
                <w:sz w:val="18"/>
                <w:szCs w:val="18"/>
                <w:lang w:val="hy-AM"/>
              </w:rPr>
              <w:t>33611350</w:t>
            </w:r>
          </w:p>
        </w:tc>
        <w:tc>
          <w:tcPr>
            <w:tcW w:w="2869" w:type="dxa"/>
          </w:tcPr>
          <w:p w14:paraId="70E61DDE" w14:textId="178151D4" w:rsidR="009779E0" w:rsidRPr="00870932" w:rsidRDefault="009779E0" w:rsidP="009779E0">
            <w:pPr>
              <w:jc w:val="center"/>
              <w:rPr>
                <w:rFonts w:ascii="GHEA Grapalat" w:hAnsi="GHEA Grapalat"/>
                <w:sz w:val="20"/>
                <w:lang w:val="es-ES"/>
              </w:rPr>
            </w:pPr>
            <w:r w:rsidRPr="003B045C">
              <w:t>Аскорбиновая кислота 50 мг</w:t>
            </w:r>
          </w:p>
        </w:tc>
        <w:tc>
          <w:tcPr>
            <w:tcW w:w="460" w:type="dxa"/>
          </w:tcPr>
          <w:p w14:paraId="4714BFB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020AAE7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6ED3B17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A4B2E5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13CCA5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542B618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F49E79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1465A6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30622D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D745A3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3B5D95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25F543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E2DAC2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519F9266" w14:textId="77777777" w:rsidTr="00670F66">
        <w:trPr>
          <w:trHeight w:val="113"/>
        </w:trPr>
        <w:tc>
          <w:tcPr>
            <w:tcW w:w="1492" w:type="dxa"/>
          </w:tcPr>
          <w:p w14:paraId="3B3FB687" w14:textId="77777777" w:rsidR="009779E0" w:rsidRDefault="009779E0" w:rsidP="009779E0">
            <w:pPr>
              <w:jc w:val="center"/>
              <w:rPr>
                <w:rFonts w:ascii="GHEA Grapalat" w:hAnsi="GHEA Grapalat"/>
                <w:sz w:val="20"/>
                <w:lang w:val="es-ES"/>
              </w:rPr>
            </w:pPr>
            <w:r>
              <w:rPr>
                <w:rFonts w:ascii="GHEA Grapalat" w:hAnsi="GHEA Grapalat"/>
                <w:sz w:val="20"/>
                <w:lang w:val="es-ES"/>
              </w:rPr>
              <w:t>15</w:t>
            </w:r>
          </w:p>
        </w:tc>
        <w:tc>
          <w:tcPr>
            <w:tcW w:w="3328" w:type="dxa"/>
            <w:vAlign w:val="bottom"/>
          </w:tcPr>
          <w:p w14:paraId="164A1E0E" w14:textId="77777777" w:rsidR="009779E0" w:rsidRPr="003F4FC1" w:rsidRDefault="009779E0" w:rsidP="009779E0">
            <w:pPr>
              <w:jc w:val="center"/>
              <w:rPr>
                <w:rFonts w:ascii="GHEA Grapalat" w:hAnsi="GHEA Grapalat"/>
                <w:i/>
                <w:sz w:val="20"/>
                <w:szCs w:val="20"/>
              </w:rPr>
            </w:pPr>
            <w:r w:rsidRPr="00950C68">
              <w:rPr>
                <w:rFonts w:ascii="GHEA Grapalat" w:hAnsi="GHEA Grapalat" w:cs="Arial"/>
                <w:sz w:val="18"/>
                <w:szCs w:val="18"/>
              </w:rPr>
              <w:t>33141110</w:t>
            </w:r>
          </w:p>
        </w:tc>
        <w:tc>
          <w:tcPr>
            <w:tcW w:w="2869" w:type="dxa"/>
          </w:tcPr>
          <w:p w14:paraId="346FBDBA" w14:textId="6F3F1206" w:rsidR="009779E0" w:rsidRPr="00870932" w:rsidRDefault="009779E0" w:rsidP="009779E0">
            <w:pPr>
              <w:jc w:val="center"/>
              <w:rPr>
                <w:rFonts w:ascii="GHEA Grapalat" w:hAnsi="GHEA Grapalat"/>
                <w:sz w:val="20"/>
                <w:lang w:val="es-ES"/>
              </w:rPr>
            </w:pPr>
            <w:r w:rsidRPr="003B045C">
              <w:t>бинт 7х14 /не стерильный/</w:t>
            </w:r>
          </w:p>
        </w:tc>
        <w:tc>
          <w:tcPr>
            <w:tcW w:w="460" w:type="dxa"/>
          </w:tcPr>
          <w:p w14:paraId="3DCE5CB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0C7B1A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7F6E69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5FA603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014AF56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33B44F5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2753E8C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9155C5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238543F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A8D841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2106D7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B457B8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39FB99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269A608F" w14:textId="77777777" w:rsidTr="00972C4D">
        <w:trPr>
          <w:trHeight w:val="113"/>
        </w:trPr>
        <w:tc>
          <w:tcPr>
            <w:tcW w:w="1492" w:type="dxa"/>
          </w:tcPr>
          <w:p w14:paraId="71C023E6" w14:textId="77777777" w:rsidR="009779E0" w:rsidRDefault="009779E0" w:rsidP="009779E0">
            <w:pPr>
              <w:jc w:val="center"/>
              <w:rPr>
                <w:rFonts w:ascii="GHEA Grapalat" w:hAnsi="GHEA Grapalat"/>
                <w:sz w:val="20"/>
                <w:lang w:val="es-ES"/>
              </w:rPr>
            </w:pPr>
            <w:r>
              <w:rPr>
                <w:rFonts w:ascii="GHEA Grapalat" w:hAnsi="GHEA Grapalat"/>
                <w:sz w:val="20"/>
                <w:lang w:val="es-ES"/>
              </w:rPr>
              <w:t>16</w:t>
            </w:r>
          </w:p>
        </w:tc>
        <w:tc>
          <w:tcPr>
            <w:tcW w:w="3328" w:type="dxa"/>
          </w:tcPr>
          <w:p w14:paraId="732E2E61" w14:textId="77777777" w:rsidR="009779E0" w:rsidRPr="003F4FC1" w:rsidRDefault="009779E0" w:rsidP="009779E0">
            <w:pPr>
              <w:jc w:val="center"/>
              <w:rPr>
                <w:rFonts w:ascii="GHEA Grapalat" w:hAnsi="GHEA Grapalat"/>
                <w:i/>
                <w:sz w:val="20"/>
                <w:szCs w:val="20"/>
              </w:rPr>
            </w:pPr>
            <w:r w:rsidRPr="009466E0">
              <w:rPr>
                <w:rFonts w:ascii="GHEA Grapalat" w:hAnsi="GHEA Grapalat" w:cs="Arial"/>
                <w:sz w:val="18"/>
                <w:szCs w:val="18"/>
              </w:rPr>
              <w:t>33141215</w:t>
            </w:r>
          </w:p>
        </w:tc>
        <w:tc>
          <w:tcPr>
            <w:tcW w:w="2869" w:type="dxa"/>
          </w:tcPr>
          <w:p w14:paraId="4DB63AF2" w14:textId="51E541C5" w:rsidR="009779E0" w:rsidRPr="00870932" w:rsidRDefault="009779E0" w:rsidP="009779E0">
            <w:pPr>
              <w:jc w:val="center"/>
              <w:rPr>
                <w:rFonts w:ascii="GHEA Grapalat" w:hAnsi="GHEA Grapalat"/>
                <w:sz w:val="20"/>
                <w:lang w:val="es-ES"/>
              </w:rPr>
            </w:pPr>
            <w:r w:rsidRPr="003B045C">
              <w:t>Хлопок 50г</w:t>
            </w:r>
          </w:p>
        </w:tc>
        <w:tc>
          <w:tcPr>
            <w:tcW w:w="460" w:type="dxa"/>
          </w:tcPr>
          <w:p w14:paraId="63002B8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1893D80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AD35E8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9DE670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0422D59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76943E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2C5F797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5C2D38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E3A601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086834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3679BC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8D0F33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30F8CD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20025CB8" w14:textId="77777777" w:rsidTr="00972C4D">
        <w:trPr>
          <w:trHeight w:val="113"/>
        </w:trPr>
        <w:tc>
          <w:tcPr>
            <w:tcW w:w="1492" w:type="dxa"/>
          </w:tcPr>
          <w:p w14:paraId="0B7702A1" w14:textId="77777777" w:rsidR="009779E0" w:rsidRDefault="009779E0" w:rsidP="009779E0">
            <w:pPr>
              <w:jc w:val="center"/>
              <w:rPr>
                <w:rFonts w:ascii="GHEA Grapalat" w:hAnsi="GHEA Grapalat"/>
                <w:sz w:val="20"/>
                <w:lang w:val="es-ES"/>
              </w:rPr>
            </w:pPr>
            <w:r>
              <w:rPr>
                <w:rFonts w:ascii="GHEA Grapalat" w:hAnsi="GHEA Grapalat"/>
                <w:sz w:val="20"/>
                <w:lang w:val="es-ES"/>
              </w:rPr>
              <w:t>17</w:t>
            </w:r>
          </w:p>
        </w:tc>
        <w:tc>
          <w:tcPr>
            <w:tcW w:w="3328" w:type="dxa"/>
          </w:tcPr>
          <w:p w14:paraId="6FAC8233" w14:textId="77777777" w:rsidR="009779E0" w:rsidRPr="003F4FC1" w:rsidRDefault="009779E0" w:rsidP="009779E0">
            <w:pPr>
              <w:jc w:val="center"/>
              <w:rPr>
                <w:rFonts w:ascii="GHEA Grapalat" w:hAnsi="GHEA Grapalat"/>
                <w:i/>
                <w:sz w:val="20"/>
                <w:szCs w:val="20"/>
              </w:rPr>
            </w:pPr>
            <w:r w:rsidRPr="0071621B">
              <w:rPr>
                <w:rFonts w:ascii="GHEA Grapalat" w:hAnsi="GHEA Grapalat" w:cs="Arial"/>
                <w:sz w:val="18"/>
                <w:szCs w:val="18"/>
              </w:rPr>
              <w:t>33631230</w:t>
            </w:r>
          </w:p>
        </w:tc>
        <w:tc>
          <w:tcPr>
            <w:tcW w:w="2869" w:type="dxa"/>
          </w:tcPr>
          <w:p w14:paraId="480BC2B5" w14:textId="5227817A" w:rsidR="009779E0" w:rsidRPr="00870932" w:rsidRDefault="009779E0" w:rsidP="009779E0">
            <w:pPr>
              <w:jc w:val="center"/>
              <w:rPr>
                <w:rFonts w:ascii="GHEA Grapalat" w:hAnsi="GHEA Grapalat"/>
                <w:sz w:val="20"/>
                <w:lang w:val="es-ES"/>
              </w:rPr>
            </w:pPr>
            <w:r w:rsidRPr="003B045C">
              <w:t>Бетайод 10% 1000мл</w:t>
            </w:r>
          </w:p>
        </w:tc>
        <w:tc>
          <w:tcPr>
            <w:tcW w:w="460" w:type="dxa"/>
          </w:tcPr>
          <w:p w14:paraId="06396E0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43FA97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954EB4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9D40E9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73F94A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0D36016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BE01A7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F6334F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BF3F8B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999708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E7EC22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FEC686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B6F184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0710E4C4" w14:textId="77777777" w:rsidTr="005F57D5">
        <w:trPr>
          <w:trHeight w:val="113"/>
        </w:trPr>
        <w:tc>
          <w:tcPr>
            <w:tcW w:w="1492" w:type="dxa"/>
          </w:tcPr>
          <w:p w14:paraId="15ABAFED" w14:textId="77777777" w:rsidR="009779E0" w:rsidRDefault="009779E0" w:rsidP="009779E0">
            <w:pPr>
              <w:jc w:val="center"/>
              <w:rPr>
                <w:rFonts w:ascii="GHEA Grapalat" w:hAnsi="GHEA Grapalat"/>
                <w:sz w:val="20"/>
                <w:lang w:val="es-ES"/>
              </w:rPr>
            </w:pPr>
            <w:r>
              <w:rPr>
                <w:rFonts w:ascii="GHEA Grapalat" w:hAnsi="GHEA Grapalat"/>
                <w:sz w:val="20"/>
                <w:lang w:val="es-ES"/>
              </w:rPr>
              <w:t>18</w:t>
            </w:r>
          </w:p>
        </w:tc>
        <w:tc>
          <w:tcPr>
            <w:tcW w:w="3328" w:type="dxa"/>
            <w:vAlign w:val="bottom"/>
          </w:tcPr>
          <w:p w14:paraId="7688C999"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33621720</w:t>
            </w:r>
          </w:p>
        </w:tc>
        <w:tc>
          <w:tcPr>
            <w:tcW w:w="2869" w:type="dxa"/>
          </w:tcPr>
          <w:p w14:paraId="78AADCC1" w14:textId="7F02F5D0" w:rsidR="009779E0" w:rsidRPr="00870932" w:rsidRDefault="009779E0" w:rsidP="009779E0">
            <w:pPr>
              <w:jc w:val="center"/>
              <w:rPr>
                <w:rFonts w:ascii="GHEA Grapalat" w:hAnsi="GHEA Grapalat"/>
                <w:sz w:val="20"/>
                <w:lang w:val="es-ES"/>
              </w:rPr>
            </w:pPr>
            <w:r w:rsidRPr="003B045C">
              <w:t>Бисопролол 5мг</w:t>
            </w:r>
          </w:p>
        </w:tc>
        <w:tc>
          <w:tcPr>
            <w:tcW w:w="460" w:type="dxa"/>
          </w:tcPr>
          <w:p w14:paraId="4DE3C0C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567D5C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6B812FA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60EC76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1004A63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1D6A5A9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422F47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C08E18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BC1CF2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53467A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67947C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5C2D27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E10015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74F20381" w14:textId="77777777" w:rsidTr="005F57D5">
        <w:trPr>
          <w:trHeight w:val="113"/>
        </w:trPr>
        <w:tc>
          <w:tcPr>
            <w:tcW w:w="1492" w:type="dxa"/>
          </w:tcPr>
          <w:p w14:paraId="2E24EB7A" w14:textId="77777777" w:rsidR="009779E0" w:rsidRDefault="009779E0" w:rsidP="009779E0">
            <w:pPr>
              <w:jc w:val="center"/>
              <w:rPr>
                <w:rFonts w:ascii="GHEA Grapalat" w:hAnsi="GHEA Grapalat"/>
                <w:sz w:val="20"/>
                <w:lang w:val="es-ES"/>
              </w:rPr>
            </w:pPr>
            <w:r>
              <w:rPr>
                <w:rFonts w:ascii="GHEA Grapalat" w:hAnsi="GHEA Grapalat"/>
                <w:sz w:val="20"/>
                <w:lang w:val="es-ES"/>
              </w:rPr>
              <w:t>19</w:t>
            </w:r>
          </w:p>
        </w:tc>
        <w:tc>
          <w:tcPr>
            <w:tcW w:w="3328" w:type="dxa"/>
            <w:vAlign w:val="bottom"/>
          </w:tcPr>
          <w:p w14:paraId="596A6A9B" w14:textId="77777777" w:rsidR="009779E0" w:rsidRPr="003F4FC1" w:rsidRDefault="009779E0" w:rsidP="009779E0">
            <w:pPr>
              <w:jc w:val="center"/>
              <w:rPr>
                <w:rFonts w:ascii="GHEA Grapalat" w:hAnsi="GHEA Grapalat"/>
                <w:i/>
                <w:sz w:val="20"/>
                <w:szCs w:val="20"/>
              </w:rPr>
            </w:pPr>
            <w:r w:rsidRPr="00CB2559">
              <w:rPr>
                <w:rFonts w:ascii="GHEA Grapalat" w:hAnsi="GHEA Grapalat" w:cs="Arial"/>
                <w:sz w:val="18"/>
                <w:szCs w:val="18"/>
              </w:rPr>
              <w:t>33621720</w:t>
            </w:r>
          </w:p>
        </w:tc>
        <w:tc>
          <w:tcPr>
            <w:tcW w:w="2869" w:type="dxa"/>
          </w:tcPr>
          <w:p w14:paraId="62889A7E" w14:textId="3B10556E" w:rsidR="009779E0" w:rsidRPr="00870932" w:rsidRDefault="009779E0" w:rsidP="009779E0">
            <w:pPr>
              <w:jc w:val="center"/>
              <w:rPr>
                <w:rFonts w:ascii="GHEA Grapalat" w:hAnsi="GHEA Grapalat"/>
                <w:sz w:val="20"/>
                <w:lang w:val="es-ES"/>
              </w:rPr>
            </w:pPr>
            <w:r w:rsidRPr="003B045C">
              <w:t>Бисопролол+периндоприл 5мг+5мг</w:t>
            </w:r>
          </w:p>
        </w:tc>
        <w:tc>
          <w:tcPr>
            <w:tcW w:w="460" w:type="dxa"/>
          </w:tcPr>
          <w:p w14:paraId="2D9BB9F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4A3A7C5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40C2061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E70F91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7F1206C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719A1AE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4007662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6E6328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82DD29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0F3D70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58CCCA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593395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C0AC9F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2E0712B7" w14:textId="77777777" w:rsidTr="005F57D5">
        <w:trPr>
          <w:trHeight w:val="113"/>
        </w:trPr>
        <w:tc>
          <w:tcPr>
            <w:tcW w:w="1492" w:type="dxa"/>
          </w:tcPr>
          <w:p w14:paraId="037D6DDE" w14:textId="77777777" w:rsidR="009779E0" w:rsidRDefault="009779E0" w:rsidP="009779E0">
            <w:pPr>
              <w:jc w:val="center"/>
              <w:rPr>
                <w:rFonts w:ascii="GHEA Grapalat" w:hAnsi="GHEA Grapalat"/>
                <w:sz w:val="20"/>
                <w:lang w:val="es-ES"/>
              </w:rPr>
            </w:pPr>
            <w:r>
              <w:rPr>
                <w:rFonts w:ascii="GHEA Grapalat" w:hAnsi="GHEA Grapalat"/>
                <w:sz w:val="20"/>
                <w:lang w:val="es-ES"/>
              </w:rPr>
              <w:t>20</w:t>
            </w:r>
          </w:p>
        </w:tc>
        <w:tc>
          <w:tcPr>
            <w:tcW w:w="3328" w:type="dxa"/>
            <w:vAlign w:val="bottom"/>
          </w:tcPr>
          <w:p w14:paraId="7DEC96D1" w14:textId="77777777" w:rsidR="009779E0" w:rsidRPr="003F4FC1" w:rsidRDefault="009779E0" w:rsidP="009779E0">
            <w:pPr>
              <w:jc w:val="center"/>
              <w:rPr>
                <w:rFonts w:ascii="GHEA Grapalat" w:hAnsi="GHEA Grapalat"/>
                <w:i/>
                <w:sz w:val="20"/>
                <w:szCs w:val="20"/>
              </w:rPr>
            </w:pPr>
            <w:r w:rsidRPr="004A3299">
              <w:rPr>
                <w:rFonts w:ascii="GHEA Grapalat" w:hAnsi="GHEA Grapalat" w:cs="Arial"/>
                <w:sz w:val="18"/>
                <w:szCs w:val="18"/>
              </w:rPr>
              <w:t>33631210</w:t>
            </w:r>
          </w:p>
        </w:tc>
        <w:tc>
          <w:tcPr>
            <w:tcW w:w="2869" w:type="dxa"/>
          </w:tcPr>
          <w:p w14:paraId="7862C077" w14:textId="2AF0B208" w:rsidR="009779E0" w:rsidRPr="00870932" w:rsidRDefault="009779E0" w:rsidP="009779E0">
            <w:pPr>
              <w:jc w:val="center"/>
              <w:rPr>
                <w:rFonts w:ascii="GHEA Grapalat" w:hAnsi="GHEA Grapalat"/>
                <w:sz w:val="20"/>
                <w:lang w:val="es-ES"/>
              </w:rPr>
            </w:pPr>
            <w:r w:rsidRPr="003B045C">
              <w:t>Бетаметазон крем 1мг/г</w:t>
            </w:r>
          </w:p>
        </w:tc>
        <w:tc>
          <w:tcPr>
            <w:tcW w:w="460" w:type="dxa"/>
          </w:tcPr>
          <w:p w14:paraId="7F7E8ED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53AA07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252A4D9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2EF96A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1C74A8F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281F89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0F29DCC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407425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588D61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D8A7CC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4E10C1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899EAF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3D7849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25823F67" w14:textId="77777777" w:rsidTr="005F57D5">
        <w:trPr>
          <w:trHeight w:val="113"/>
        </w:trPr>
        <w:tc>
          <w:tcPr>
            <w:tcW w:w="1492" w:type="dxa"/>
          </w:tcPr>
          <w:p w14:paraId="6065B93D" w14:textId="77777777" w:rsidR="009779E0" w:rsidRDefault="009779E0" w:rsidP="009779E0">
            <w:pPr>
              <w:jc w:val="center"/>
              <w:rPr>
                <w:rFonts w:ascii="GHEA Grapalat" w:hAnsi="GHEA Grapalat"/>
                <w:sz w:val="20"/>
                <w:lang w:val="es-ES"/>
              </w:rPr>
            </w:pPr>
            <w:r>
              <w:rPr>
                <w:rFonts w:ascii="GHEA Grapalat" w:hAnsi="GHEA Grapalat"/>
                <w:sz w:val="20"/>
                <w:lang w:val="es-ES"/>
              </w:rPr>
              <w:t>21</w:t>
            </w:r>
          </w:p>
        </w:tc>
        <w:tc>
          <w:tcPr>
            <w:tcW w:w="3328" w:type="dxa"/>
            <w:vAlign w:val="bottom"/>
          </w:tcPr>
          <w:p w14:paraId="3980534B" w14:textId="77777777" w:rsidR="009779E0" w:rsidRPr="003F4FC1" w:rsidRDefault="009779E0" w:rsidP="009779E0">
            <w:pPr>
              <w:jc w:val="center"/>
              <w:rPr>
                <w:rFonts w:ascii="GHEA Grapalat" w:hAnsi="GHEA Grapalat"/>
                <w:i/>
                <w:sz w:val="20"/>
                <w:szCs w:val="20"/>
              </w:rPr>
            </w:pPr>
            <w:r w:rsidRPr="000D10EC">
              <w:rPr>
                <w:rFonts w:ascii="GHEA Grapalat" w:hAnsi="GHEA Grapalat" w:cs="Arial"/>
                <w:sz w:val="18"/>
                <w:szCs w:val="18"/>
                <w:lang w:val="hy-AM"/>
              </w:rPr>
              <w:t>33671110</w:t>
            </w:r>
          </w:p>
        </w:tc>
        <w:tc>
          <w:tcPr>
            <w:tcW w:w="2869" w:type="dxa"/>
          </w:tcPr>
          <w:p w14:paraId="0B0840F0" w14:textId="3B43E826" w:rsidR="009779E0" w:rsidRPr="00870932" w:rsidRDefault="009779E0" w:rsidP="009779E0">
            <w:pPr>
              <w:jc w:val="center"/>
              <w:rPr>
                <w:rFonts w:ascii="GHEA Grapalat" w:hAnsi="GHEA Grapalat"/>
                <w:sz w:val="20"/>
                <w:lang w:val="es-ES"/>
              </w:rPr>
            </w:pPr>
            <w:r w:rsidRPr="00255FBE">
              <w:t>Беклометазон д/суспензия 50мкг</w:t>
            </w:r>
          </w:p>
        </w:tc>
        <w:tc>
          <w:tcPr>
            <w:tcW w:w="460" w:type="dxa"/>
          </w:tcPr>
          <w:p w14:paraId="56AFDEC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40141F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2F4D89B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CA9D0A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29B785D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00957E4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0219BA4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00C7C9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A141AF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05BFF3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45BA67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B0E253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8B727E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51E9726F" w14:textId="77777777" w:rsidTr="005F57D5">
        <w:trPr>
          <w:trHeight w:val="113"/>
        </w:trPr>
        <w:tc>
          <w:tcPr>
            <w:tcW w:w="1492" w:type="dxa"/>
          </w:tcPr>
          <w:p w14:paraId="10C729B6" w14:textId="77777777" w:rsidR="009779E0" w:rsidRDefault="009779E0" w:rsidP="009779E0">
            <w:pPr>
              <w:jc w:val="center"/>
              <w:rPr>
                <w:rFonts w:ascii="GHEA Grapalat" w:hAnsi="GHEA Grapalat"/>
                <w:sz w:val="20"/>
                <w:lang w:val="es-ES"/>
              </w:rPr>
            </w:pPr>
            <w:r>
              <w:rPr>
                <w:rFonts w:ascii="GHEA Grapalat" w:hAnsi="GHEA Grapalat"/>
                <w:sz w:val="20"/>
                <w:lang w:val="es-ES"/>
              </w:rPr>
              <w:t>22</w:t>
            </w:r>
          </w:p>
        </w:tc>
        <w:tc>
          <w:tcPr>
            <w:tcW w:w="3328" w:type="dxa"/>
            <w:vAlign w:val="bottom"/>
          </w:tcPr>
          <w:p w14:paraId="4397F60C" w14:textId="77777777" w:rsidR="009779E0" w:rsidRPr="003F4FC1" w:rsidRDefault="009779E0" w:rsidP="009779E0">
            <w:pPr>
              <w:jc w:val="center"/>
              <w:rPr>
                <w:rFonts w:ascii="GHEA Grapalat" w:hAnsi="GHEA Grapalat"/>
                <w:i/>
                <w:sz w:val="20"/>
                <w:szCs w:val="20"/>
              </w:rPr>
            </w:pPr>
            <w:r w:rsidRPr="0022262C">
              <w:rPr>
                <w:rFonts w:ascii="GHEA Grapalat" w:hAnsi="GHEA Grapalat" w:cs="Arial"/>
                <w:sz w:val="18"/>
                <w:szCs w:val="18"/>
                <w:lang w:val="hy-AM"/>
              </w:rPr>
              <w:t>33691127</w:t>
            </w:r>
          </w:p>
        </w:tc>
        <w:tc>
          <w:tcPr>
            <w:tcW w:w="2869" w:type="dxa"/>
          </w:tcPr>
          <w:p w14:paraId="37C6F66A" w14:textId="73203DFE" w:rsidR="009779E0" w:rsidRPr="00870932" w:rsidRDefault="009779E0" w:rsidP="009779E0">
            <w:pPr>
              <w:jc w:val="center"/>
              <w:rPr>
                <w:rFonts w:ascii="GHEA Grapalat" w:hAnsi="GHEA Grapalat"/>
                <w:sz w:val="20"/>
                <w:lang w:val="es-ES"/>
              </w:rPr>
            </w:pPr>
            <w:r w:rsidRPr="00255FBE">
              <w:t>Бензилбензоат /эмульсия/ 200 мг/мл</w:t>
            </w:r>
          </w:p>
        </w:tc>
        <w:tc>
          <w:tcPr>
            <w:tcW w:w="460" w:type="dxa"/>
          </w:tcPr>
          <w:p w14:paraId="66E801F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DA1640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6387834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0C4757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BDA356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2D40C4C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28CAF8D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DB8259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C861BF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FECC3D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9216CD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25A33D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98301D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349319E" w14:textId="77777777" w:rsidTr="00972C4D">
        <w:trPr>
          <w:trHeight w:val="113"/>
        </w:trPr>
        <w:tc>
          <w:tcPr>
            <w:tcW w:w="1492" w:type="dxa"/>
          </w:tcPr>
          <w:p w14:paraId="03D7FF6B" w14:textId="77777777" w:rsidR="009779E0" w:rsidRDefault="009779E0" w:rsidP="009779E0">
            <w:pPr>
              <w:jc w:val="center"/>
              <w:rPr>
                <w:rFonts w:ascii="GHEA Grapalat" w:hAnsi="GHEA Grapalat"/>
                <w:sz w:val="20"/>
                <w:lang w:val="es-ES"/>
              </w:rPr>
            </w:pPr>
            <w:r>
              <w:rPr>
                <w:rFonts w:ascii="GHEA Grapalat" w:hAnsi="GHEA Grapalat"/>
                <w:sz w:val="20"/>
                <w:lang w:val="es-ES"/>
              </w:rPr>
              <w:t>23</w:t>
            </w:r>
          </w:p>
        </w:tc>
        <w:tc>
          <w:tcPr>
            <w:tcW w:w="3328" w:type="dxa"/>
            <w:vAlign w:val="bottom"/>
          </w:tcPr>
          <w:p w14:paraId="106E5F5A" w14:textId="77777777" w:rsidR="009779E0" w:rsidRPr="003F4FC1" w:rsidRDefault="009779E0" w:rsidP="009779E0">
            <w:pPr>
              <w:jc w:val="center"/>
              <w:rPr>
                <w:rFonts w:ascii="GHEA Grapalat" w:hAnsi="GHEA Grapalat"/>
                <w:i/>
                <w:sz w:val="20"/>
                <w:szCs w:val="20"/>
              </w:rPr>
            </w:pPr>
            <w:r w:rsidRPr="00810733">
              <w:rPr>
                <w:rFonts w:ascii="GHEA Grapalat" w:hAnsi="GHEA Grapalat" w:cs="Sylfaen"/>
                <w:sz w:val="18"/>
                <w:szCs w:val="18"/>
              </w:rPr>
              <w:t>33611472</w:t>
            </w:r>
          </w:p>
        </w:tc>
        <w:tc>
          <w:tcPr>
            <w:tcW w:w="2869" w:type="dxa"/>
          </w:tcPr>
          <w:p w14:paraId="754CAB00" w14:textId="422EB40E" w:rsidR="009779E0" w:rsidRPr="00870932" w:rsidRDefault="009779E0" w:rsidP="009779E0">
            <w:pPr>
              <w:jc w:val="center"/>
              <w:rPr>
                <w:rFonts w:ascii="GHEA Grapalat" w:hAnsi="GHEA Grapalat"/>
                <w:sz w:val="20"/>
                <w:lang w:val="es-ES"/>
              </w:rPr>
            </w:pPr>
            <w:r w:rsidRPr="00255FBE">
              <w:t>Глицериновые свечи 0,75-2,8 мг</w:t>
            </w:r>
          </w:p>
        </w:tc>
        <w:tc>
          <w:tcPr>
            <w:tcW w:w="460" w:type="dxa"/>
          </w:tcPr>
          <w:p w14:paraId="19491EC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252DA06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626FD53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754004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C9BF82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368B4E3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944D61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0D72EF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A30988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5598AF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734924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6DB726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BC0820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5A4937FE" w14:textId="77777777" w:rsidTr="00972C4D">
        <w:trPr>
          <w:trHeight w:val="113"/>
        </w:trPr>
        <w:tc>
          <w:tcPr>
            <w:tcW w:w="1492" w:type="dxa"/>
          </w:tcPr>
          <w:p w14:paraId="1A014388" w14:textId="77777777" w:rsidR="009779E0" w:rsidRDefault="009779E0" w:rsidP="009779E0">
            <w:pPr>
              <w:jc w:val="center"/>
              <w:rPr>
                <w:rFonts w:ascii="GHEA Grapalat" w:hAnsi="GHEA Grapalat"/>
                <w:sz w:val="20"/>
                <w:lang w:val="es-ES"/>
              </w:rPr>
            </w:pPr>
            <w:r>
              <w:rPr>
                <w:rFonts w:ascii="GHEA Grapalat" w:hAnsi="GHEA Grapalat"/>
                <w:sz w:val="20"/>
                <w:lang w:val="es-ES"/>
              </w:rPr>
              <w:lastRenderedPageBreak/>
              <w:t>24</w:t>
            </w:r>
          </w:p>
        </w:tc>
        <w:tc>
          <w:tcPr>
            <w:tcW w:w="3328" w:type="dxa"/>
            <w:vAlign w:val="bottom"/>
          </w:tcPr>
          <w:p w14:paraId="3D8876AC"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lang w:val="hy-AM"/>
              </w:rPr>
              <w:t>33621360</w:t>
            </w:r>
          </w:p>
        </w:tc>
        <w:tc>
          <w:tcPr>
            <w:tcW w:w="2869" w:type="dxa"/>
          </w:tcPr>
          <w:p w14:paraId="373D7C27" w14:textId="647B7AE1" w:rsidR="009779E0" w:rsidRPr="00870932" w:rsidRDefault="009779E0" w:rsidP="009779E0">
            <w:pPr>
              <w:jc w:val="center"/>
              <w:rPr>
                <w:rFonts w:ascii="GHEA Grapalat" w:hAnsi="GHEA Grapalat"/>
                <w:sz w:val="20"/>
                <w:lang w:val="es-ES"/>
              </w:rPr>
            </w:pPr>
            <w:r w:rsidRPr="00255FBE">
              <w:t>Глицерилтринитрат/нитроглицерин сублингвально/0,5г</w:t>
            </w:r>
          </w:p>
        </w:tc>
        <w:tc>
          <w:tcPr>
            <w:tcW w:w="460" w:type="dxa"/>
          </w:tcPr>
          <w:p w14:paraId="4CD0AB9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7C53043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17D5755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3036FD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5E6276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98373E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5302A06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6CFE1A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01004B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1923D9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251CAE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6E111B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370D28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773A3460" w14:textId="77777777" w:rsidTr="00972C4D">
        <w:trPr>
          <w:trHeight w:val="113"/>
        </w:trPr>
        <w:tc>
          <w:tcPr>
            <w:tcW w:w="1492" w:type="dxa"/>
          </w:tcPr>
          <w:p w14:paraId="45F5F8E5" w14:textId="77777777" w:rsidR="009779E0" w:rsidRDefault="009779E0" w:rsidP="009779E0">
            <w:pPr>
              <w:jc w:val="center"/>
              <w:rPr>
                <w:rFonts w:ascii="GHEA Grapalat" w:hAnsi="GHEA Grapalat"/>
                <w:sz w:val="20"/>
                <w:lang w:val="es-ES"/>
              </w:rPr>
            </w:pPr>
            <w:r>
              <w:rPr>
                <w:rFonts w:ascii="GHEA Grapalat" w:hAnsi="GHEA Grapalat"/>
                <w:sz w:val="20"/>
                <w:lang w:val="es-ES"/>
              </w:rPr>
              <w:t>25</w:t>
            </w:r>
          </w:p>
        </w:tc>
        <w:tc>
          <w:tcPr>
            <w:tcW w:w="3328" w:type="dxa"/>
            <w:vAlign w:val="bottom"/>
          </w:tcPr>
          <w:p w14:paraId="085A3912"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lang w:val="hy-AM"/>
              </w:rPr>
              <w:t>33211120</w:t>
            </w:r>
          </w:p>
        </w:tc>
        <w:tc>
          <w:tcPr>
            <w:tcW w:w="2869" w:type="dxa"/>
          </w:tcPr>
          <w:p w14:paraId="084C0CC8" w14:textId="7DBFDB13" w:rsidR="009779E0" w:rsidRPr="00870932" w:rsidRDefault="009779E0" w:rsidP="009779E0">
            <w:pPr>
              <w:jc w:val="center"/>
              <w:rPr>
                <w:rFonts w:ascii="GHEA Grapalat" w:hAnsi="GHEA Grapalat"/>
                <w:sz w:val="20"/>
                <w:lang w:val="es-ES"/>
              </w:rPr>
            </w:pPr>
            <w:r w:rsidRPr="00255FBE">
              <w:t>Полоски для глюкометра /Aku Check Performa тест-полоски на сахар/ N50</w:t>
            </w:r>
          </w:p>
        </w:tc>
        <w:tc>
          <w:tcPr>
            <w:tcW w:w="460" w:type="dxa"/>
          </w:tcPr>
          <w:p w14:paraId="689312B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D411FC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66D5C2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C75210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147FFF4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0D7201F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9C153A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8B2934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5C9807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E52DF8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C5606A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B49E88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D6A047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40DAB0CD" w14:textId="77777777" w:rsidTr="00670F66">
        <w:trPr>
          <w:trHeight w:val="113"/>
        </w:trPr>
        <w:tc>
          <w:tcPr>
            <w:tcW w:w="1492" w:type="dxa"/>
          </w:tcPr>
          <w:p w14:paraId="0EF83D57" w14:textId="77777777" w:rsidR="009779E0" w:rsidRDefault="009779E0" w:rsidP="009779E0">
            <w:pPr>
              <w:jc w:val="center"/>
              <w:rPr>
                <w:rFonts w:ascii="GHEA Grapalat" w:hAnsi="GHEA Grapalat"/>
                <w:sz w:val="20"/>
                <w:lang w:val="es-ES"/>
              </w:rPr>
            </w:pPr>
            <w:r>
              <w:rPr>
                <w:rFonts w:ascii="GHEA Grapalat" w:hAnsi="GHEA Grapalat"/>
                <w:sz w:val="20"/>
                <w:lang w:val="es-ES"/>
              </w:rPr>
              <w:t>26</w:t>
            </w:r>
          </w:p>
        </w:tc>
        <w:tc>
          <w:tcPr>
            <w:tcW w:w="3328" w:type="dxa"/>
            <w:vAlign w:val="bottom"/>
          </w:tcPr>
          <w:p w14:paraId="6455ECD3" w14:textId="77777777" w:rsidR="009779E0" w:rsidRPr="003F4FC1" w:rsidRDefault="009779E0" w:rsidP="009779E0">
            <w:pPr>
              <w:jc w:val="center"/>
              <w:rPr>
                <w:rFonts w:ascii="GHEA Grapalat" w:hAnsi="GHEA Grapalat"/>
                <w:i/>
                <w:sz w:val="20"/>
                <w:szCs w:val="20"/>
              </w:rPr>
            </w:pPr>
            <w:r>
              <w:rPr>
                <w:rFonts w:ascii="GHEA Grapalat" w:hAnsi="GHEA Grapalat" w:cs="Arial"/>
                <w:sz w:val="18"/>
                <w:szCs w:val="18"/>
              </w:rPr>
              <w:t>33691122</w:t>
            </w:r>
          </w:p>
        </w:tc>
        <w:tc>
          <w:tcPr>
            <w:tcW w:w="2869" w:type="dxa"/>
          </w:tcPr>
          <w:p w14:paraId="4F6B39A9" w14:textId="0D88FA82" w:rsidR="009779E0" w:rsidRPr="00870932" w:rsidRDefault="009779E0" w:rsidP="009779E0">
            <w:pPr>
              <w:jc w:val="center"/>
              <w:rPr>
                <w:rFonts w:ascii="GHEA Grapalat" w:hAnsi="GHEA Grapalat"/>
                <w:sz w:val="20"/>
                <w:lang w:val="es-ES"/>
              </w:rPr>
            </w:pPr>
            <w:r w:rsidRPr="00255FBE">
              <w:t>Декарис 50 мг</w:t>
            </w:r>
          </w:p>
        </w:tc>
        <w:tc>
          <w:tcPr>
            <w:tcW w:w="460" w:type="dxa"/>
          </w:tcPr>
          <w:p w14:paraId="5F8FEE8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2FBE544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3B3500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112E80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D5C1E3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61FF533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B2804E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950D3E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CDF2C4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8B258F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D0BC5E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7B44EE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B43532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7DD2797B" w14:textId="77777777" w:rsidTr="00670F66">
        <w:trPr>
          <w:trHeight w:val="113"/>
        </w:trPr>
        <w:tc>
          <w:tcPr>
            <w:tcW w:w="1492" w:type="dxa"/>
          </w:tcPr>
          <w:p w14:paraId="20BD7EF1" w14:textId="77777777" w:rsidR="009779E0" w:rsidRDefault="009779E0" w:rsidP="009779E0">
            <w:pPr>
              <w:jc w:val="center"/>
              <w:rPr>
                <w:rFonts w:ascii="GHEA Grapalat" w:hAnsi="GHEA Grapalat"/>
                <w:sz w:val="20"/>
                <w:lang w:val="es-ES"/>
              </w:rPr>
            </w:pPr>
            <w:r>
              <w:rPr>
                <w:rFonts w:ascii="GHEA Grapalat" w:hAnsi="GHEA Grapalat"/>
                <w:sz w:val="20"/>
                <w:lang w:val="es-ES"/>
              </w:rPr>
              <w:t>27</w:t>
            </w:r>
          </w:p>
        </w:tc>
        <w:tc>
          <w:tcPr>
            <w:tcW w:w="3328" w:type="dxa"/>
            <w:vAlign w:val="bottom"/>
          </w:tcPr>
          <w:p w14:paraId="20BBAE8E" w14:textId="77777777" w:rsidR="009779E0" w:rsidRPr="003F4FC1" w:rsidRDefault="009779E0" w:rsidP="009779E0">
            <w:pPr>
              <w:jc w:val="center"/>
              <w:rPr>
                <w:rFonts w:ascii="GHEA Grapalat" w:hAnsi="GHEA Grapalat"/>
                <w:i/>
                <w:sz w:val="20"/>
                <w:szCs w:val="20"/>
              </w:rPr>
            </w:pPr>
            <w:r>
              <w:rPr>
                <w:rFonts w:ascii="GHEA Grapalat" w:hAnsi="GHEA Grapalat" w:cs="Arial"/>
                <w:sz w:val="18"/>
                <w:szCs w:val="18"/>
              </w:rPr>
              <w:t>33691122</w:t>
            </w:r>
          </w:p>
        </w:tc>
        <w:tc>
          <w:tcPr>
            <w:tcW w:w="2869" w:type="dxa"/>
          </w:tcPr>
          <w:p w14:paraId="5B24509B" w14:textId="0715052C" w:rsidR="009779E0" w:rsidRPr="00870932" w:rsidRDefault="009779E0" w:rsidP="009779E0">
            <w:pPr>
              <w:jc w:val="center"/>
              <w:rPr>
                <w:rFonts w:ascii="GHEA Grapalat" w:hAnsi="GHEA Grapalat"/>
                <w:sz w:val="20"/>
                <w:lang w:val="es-ES"/>
              </w:rPr>
            </w:pPr>
            <w:r w:rsidRPr="00255FBE">
              <w:t>Декарис 150 мг</w:t>
            </w:r>
          </w:p>
        </w:tc>
        <w:tc>
          <w:tcPr>
            <w:tcW w:w="460" w:type="dxa"/>
          </w:tcPr>
          <w:p w14:paraId="1B352E0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234066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00E6964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91FFB1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AF1286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20A8DF5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098CC07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7C016A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F31EFD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9C9F52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3CF876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B8B56C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B8C3B7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15438128" w14:textId="77777777" w:rsidTr="00972C4D">
        <w:trPr>
          <w:trHeight w:val="113"/>
        </w:trPr>
        <w:tc>
          <w:tcPr>
            <w:tcW w:w="1492" w:type="dxa"/>
          </w:tcPr>
          <w:p w14:paraId="0E8B4C83" w14:textId="77777777" w:rsidR="009779E0" w:rsidRDefault="009779E0" w:rsidP="009779E0">
            <w:pPr>
              <w:jc w:val="center"/>
              <w:rPr>
                <w:rFonts w:ascii="GHEA Grapalat" w:hAnsi="GHEA Grapalat"/>
                <w:sz w:val="20"/>
                <w:lang w:val="es-ES"/>
              </w:rPr>
            </w:pPr>
            <w:r>
              <w:rPr>
                <w:rFonts w:ascii="GHEA Grapalat" w:hAnsi="GHEA Grapalat"/>
                <w:sz w:val="20"/>
                <w:lang w:val="es-ES"/>
              </w:rPr>
              <w:t>28</w:t>
            </w:r>
          </w:p>
        </w:tc>
        <w:tc>
          <w:tcPr>
            <w:tcW w:w="3328" w:type="dxa"/>
            <w:vAlign w:val="bottom"/>
          </w:tcPr>
          <w:p w14:paraId="1102F591"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33671130</w:t>
            </w:r>
          </w:p>
        </w:tc>
        <w:tc>
          <w:tcPr>
            <w:tcW w:w="2869" w:type="dxa"/>
          </w:tcPr>
          <w:p w14:paraId="39936317" w14:textId="2068AA87" w:rsidR="009779E0" w:rsidRPr="00870932" w:rsidRDefault="009779E0" w:rsidP="009779E0">
            <w:pPr>
              <w:jc w:val="center"/>
              <w:rPr>
                <w:rFonts w:ascii="GHEA Grapalat" w:hAnsi="GHEA Grapalat"/>
                <w:sz w:val="20"/>
                <w:lang w:val="es-ES"/>
              </w:rPr>
            </w:pPr>
            <w:r w:rsidRPr="00255FBE">
              <w:t>Димедрол 1% 1,0</w:t>
            </w:r>
          </w:p>
        </w:tc>
        <w:tc>
          <w:tcPr>
            <w:tcW w:w="460" w:type="dxa"/>
          </w:tcPr>
          <w:p w14:paraId="664D31A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A77051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030B6EB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8A34C2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5BAC6C2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00BED13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336C0C4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3200AE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F5063E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A166F3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9B63F7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FAD9CF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26A5B7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634FB3F3" w14:textId="77777777" w:rsidTr="00972C4D">
        <w:trPr>
          <w:trHeight w:val="113"/>
        </w:trPr>
        <w:tc>
          <w:tcPr>
            <w:tcW w:w="1492" w:type="dxa"/>
          </w:tcPr>
          <w:p w14:paraId="59BE935A" w14:textId="77777777" w:rsidR="009779E0" w:rsidRDefault="009779E0" w:rsidP="009779E0">
            <w:pPr>
              <w:jc w:val="center"/>
              <w:rPr>
                <w:rFonts w:ascii="GHEA Grapalat" w:hAnsi="GHEA Grapalat"/>
                <w:sz w:val="20"/>
                <w:lang w:val="es-ES"/>
              </w:rPr>
            </w:pPr>
            <w:r>
              <w:rPr>
                <w:rFonts w:ascii="GHEA Grapalat" w:hAnsi="GHEA Grapalat"/>
                <w:sz w:val="20"/>
                <w:lang w:val="es-ES"/>
              </w:rPr>
              <w:t>29</w:t>
            </w:r>
          </w:p>
        </w:tc>
        <w:tc>
          <w:tcPr>
            <w:tcW w:w="3328" w:type="dxa"/>
            <w:vAlign w:val="bottom"/>
          </w:tcPr>
          <w:p w14:paraId="7F27C9E5"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33621440</w:t>
            </w:r>
          </w:p>
        </w:tc>
        <w:tc>
          <w:tcPr>
            <w:tcW w:w="2869" w:type="dxa"/>
          </w:tcPr>
          <w:p w14:paraId="34794D1B" w14:textId="6B565F3B" w:rsidR="009779E0" w:rsidRPr="00870932" w:rsidRDefault="009779E0" w:rsidP="009779E0">
            <w:pPr>
              <w:jc w:val="center"/>
              <w:rPr>
                <w:rFonts w:ascii="GHEA Grapalat" w:hAnsi="GHEA Grapalat"/>
                <w:sz w:val="20"/>
                <w:lang w:val="es-ES"/>
              </w:rPr>
            </w:pPr>
            <w:r w:rsidRPr="00255FBE">
              <w:t>Дибазол 1% 1мл</w:t>
            </w:r>
          </w:p>
        </w:tc>
        <w:tc>
          <w:tcPr>
            <w:tcW w:w="460" w:type="dxa"/>
          </w:tcPr>
          <w:p w14:paraId="2C8FC27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2224889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6E99645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DAA789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5FE18B7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6AB0B7D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88A6C6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16CAFF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1A656D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55E48F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D22749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DE0840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936B87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6A02300B" w14:textId="77777777" w:rsidTr="00972C4D">
        <w:trPr>
          <w:trHeight w:val="113"/>
        </w:trPr>
        <w:tc>
          <w:tcPr>
            <w:tcW w:w="1492" w:type="dxa"/>
          </w:tcPr>
          <w:p w14:paraId="03B761C0" w14:textId="77777777" w:rsidR="009779E0" w:rsidRDefault="009779E0" w:rsidP="009779E0">
            <w:pPr>
              <w:jc w:val="center"/>
              <w:rPr>
                <w:rFonts w:ascii="GHEA Grapalat" w:hAnsi="GHEA Grapalat"/>
                <w:sz w:val="20"/>
                <w:lang w:val="es-ES"/>
              </w:rPr>
            </w:pPr>
            <w:r>
              <w:rPr>
                <w:rFonts w:ascii="GHEA Grapalat" w:hAnsi="GHEA Grapalat"/>
                <w:sz w:val="20"/>
                <w:lang w:val="es-ES"/>
              </w:rPr>
              <w:t>30</w:t>
            </w:r>
          </w:p>
        </w:tc>
        <w:tc>
          <w:tcPr>
            <w:tcW w:w="3328" w:type="dxa"/>
            <w:vAlign w:val="bottom"/>
          </w:tcPr>
          <w:p w14:paraId="2D2DA884"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33621440</w:t>
            </w:r>
          </w:p>
        </w:tc>
        <w:tc>
          <w:tcPr>
            <w:tcW w:w="2869" w:type="dxa"/>
          </w:tcPr>
          <w:p w14:paraId="4BA69869" w14:textId="1903B2CB" w:rsidR="009779E0" w:rsidRPr="00870932" w:rsidRDefault="009779E0" w:rsidP="009779E0">
            <w:pPr>
              <w:jc w:val="center"/>
              <w:rPr>
                <w:rFonts w:ascii="GHEA Grapalat" w:hAnsi="GHEA Grapalat"/>
                <w:sz w:val="20"/>
                <w:lang w:val="es-ES"/>
              </w:rPr>
            </w:pPr>
            <w:r w:rsidRPr="00255FBE">
              <w:t>Дибазол 1% 5мл</w:t>
            </w:r>
          </w:p>
        </w:tc>
        <w:tc>
          <w:tcPr>
            <w:tcW w:w="460" w:type="dxa"/>
          </w:tcPr>
          <w:p w14:paraId="5131C06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7CAFC5A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E3D758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6D26CD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21A597B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68BA491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4D9373C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CCDE43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1B84DD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690399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5FDCD6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4BD3B0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A8DB91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61E554D" w14:textId="77777777" w:rsidTr="00972C4D">
        <w:trPr>
          <w:trHeight w:val="113"/>
        </w:trPr>
        <w:tc>
          <w:tcPr>
            <w:tcW w:w="1492" w:type="dxa"/>
          </w:tcPr>
          <w:p w14:paraId="70FA18E5" w14:textId="77777777" w:rsidR="009779E0" w:rsidRDefault="009779E0" w:rsidP="009779E0">
            <w:pPr>
              <w:jc w:val="center"/>
              <w:rPr>
                <w:rFonts w:ascii="GHEA Grapalat" w:hAnsi="GHEA Grapalat"/>
                <w:sz w:val="20"/>
                <w:lang w:val="es-ES"/>
              </w:rPr>
            </w:pPr>
            <w:r>
              <w:rPr>
                <w:rFonts w:ascii="GHEA Grapalat" w:hAnsi="GHEA Grapalat"/>
                <w:sz w:val="20"/>
                <w:lang w:val="es-ES"/>
              </w:rPr>
              <w:t>31</w:t>
            </w:r>
          </w:p>
        </w:tc>
        <w:tc>
          <w:tcPr>
            <w:tcW w:w="3328" w:type="dxa"/>
            <w:vAlign w:val="bottom"/>
          </w:tcPr>
          <w:p w14:paraId="4599EF8B" w14:textId="77777777" w:rsidR="009779E0" w:rsidRPr="003F4FC1" w:rsidRDefault="009779E0" w:rsidP="009779E0">
            <w:pPr>
              <w:jc w:val="center"/>
              <w:rPr>
                <w:rFonts w:ascii="GHEA Grapalat" w:hAnsi="GHEA Grapalat"/>
                <w:i/>
                <w:sz w:val="20"/>
                <w:szCs w:val="20"/>
              </w:rPr>
            </w:pPr>
            <w:r w:rsidRPr="009466E0">
              <w:rPr>
                <w:rFonts w:ascii="GHEA Grapalat" w:hAnsi="GHEA Grapalat" w:cs="Sylfaen"/>
                <w:sz w:val="18"/>
                <w:szCs w:val="18"/>
              </w:rPr>
              <w:t>33611170</w:t>
            </w:r>
          </w:p>
        </w:tc>
        <w:tc>
          <w:tcPr>
            <w:tcW w:w="2869" w:type="dxa"/>
          </w:tcPr>
          <w:p w14:paraId="3D878622" w14:textId="0EE94784" w:rsidR="009779E0" w:rsidRPr="00870932" w:rsidRDefault="009779E0" w:rsidP="009779E0">
            <w:pPr>
              <w:jc w:val="center"/>
              <w:rPr>
                <w:rFonts w:ascii="GHEA Grapalat" w:hAnsi="GHEA Grapalat"/>
                <w:sz w:val="20"/>
                <w:lang w:val="es-ES"/>
              </w:rPr>
            </w:pPr>
            <w:r w:rsidRPr="00255FBE">
              <w:t>Дротаверин 2% 2мл</w:t>
            </w:r>
          </w:p>
        </w:tc>
        <w:tc>
          <w:tcPr>
            <w:tcW w:w="460" w:type="dxa"/>
          </w:tcPr>
          <w:p w14:paraId="133189A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E7A106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BD3FF4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EF4578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2ECE93A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60293A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BE84E4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A0FF25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0D14A9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826C81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2D7CAC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B8B817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1F1D8F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E732947" w14:textId="77777777" w:rsidTr="00972C4D">
        <w:trPr>
          <w:trHeight w:val="113"/>
        </w:trPr>
        <w:tc>
          <w:tcPr>
            <w:tcW w:w="1492" w:type="dxa"/>
          </w:tcPr>
          <w:p w14:paraId="44BB3A53" w14:textId="77777777" w:rsidR="009779E0" w:rsidRDefault="009779E0" w:rsidP="009779E0">
            <w:pPr>
              <w:jc w:val="center"/>
              <w:rPr>
                <w:rFonts w:ascii="GHEA Grapalat" w:hAnsi="GHEA Grapalat"/>
                <w:sz w:val="20"/>
                <w:lang w:val="es-ES"/>
              </w:rPr>
            </w:pPr>
            <w:r>
              <w:rPr>
                <w:rFonts w:ascii="GHEA Grapalat" w:hAnsi="GHEA Grapalat"/>
                <w:sz w:val="20"/>
                <w:lang w:val="es-ES"/>
              </w:rPr>
              <w:t>32</w:t>
            </w:r>
          </w:p>
        </w:tc>
        <w:tc>
          <w:tcPr>
            <w:tcW w:w="3328" w:type="dxa"/>
            <w:vAlign w:val="bottom"/>
          </w:tcPr>
          <w:p w14:paraId="5DB95A57"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33642210</w:t>
            </w:r>
          </w:p>
        </w:tc>
        <w:tc>
          <w:tcPr>
            <w:tcW w:w="2869" w:type="dxa"/>
          </w:tcPr>
          <w:p w14:paraId="2ACBB3CB" w14:textId="32A55A45" w:rsidR="009779E0" w:rsidRPr="00870932" w:rsidRDefault="009779E0" w:rsidP="009779E0">
            <w:pPr>
              <w:jc w:val="center"/>
              <w:rPr>
                <w:rFonts w:ascii="GHEA Grapalat" w:hAnsi="GHEA Grapalat"/>
                <w:sz w:val="20"/>
                <w:lang w:val="es-ES"/>
              </w:rPr>
            </w:pPr>
            <w:r w:rsidRPr="00255FBE">
              <w:t>Дексаметазон 4мг/1мл</w:t>
            </w:r>
          </w:p>
        </w:tc>
        <w:tc>
          <w:tcPr>
            <w:tcW w:w="460" w:type="dxa"/>
          </w:tcPr>
          <w:p w14:paraId="63BD33B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C75931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59918F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D5EE74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0CDBC09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657888B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5C20E9B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5B2A4C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169942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A659F3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799F54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8632E5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FF4692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16EFC492" w14:textId="77777777" w:rsidTr="00972C4D">
        <w:trPr>
          <w:trHeight w:val="113"/>
        </w:trPr>
        <w:tc>
          <w:tcPr>
            <w:tcW w:w="1492" w:type="dxa"/>
          </w:tcPr>
          <w:p w14:paraId="63036B66" w14:textId="77777777" w:rsidR="009779E0" w:rsidRDefault="009779E0" w:rsidP="009779E0">
            <w:pPr>
              <w:jc w:val="center"/>
              <w:rPr>
                <w:rFonts w:ascii="GHEA Grapalat" w:hAnsi="GHEA Grapalat"/>
                <w:sz w:val="20"/>
                <w:lang w:val="es-ES"/>
              </w:rPr>
            </w:pPr>
            <w:r>
              <w:rPr>
                <w:rFonts w:ascii="GHEA Grapalat" w:hAnsi="GHEA Grapalat"/>
                <w:sz w:val="20"/>
                <w:lang w:val="es-ES"/>
              </w:rPr>
              <w:t>33</w:t>
            </w:r>
          </w:p>
        </w:tc>
        <w:tc>
          <w:tcPr>
            <w:tcW w:w="3328" w:type="dxa"/>
            <w:vAlign w:val="bottom"/>
          </w:tcPr>
          <w:p w14:paraId="153C0365"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33642210</w:t>
            </w:r>
          </w:p>
        </w:tc>
        <w:tc>
          <w:tcPr>
            <w:tcW w:w="2869" w:type="dxa"/>
          </w:tcPr>
          <w:p w14:paraId="3A5AFD47" w14:textId="5CD46010" w:rsidR="009779E0" w:rsidRPr="00870932" w:rsidRDefault="009779E0" w:rsidP="009779E0">
            <w:pPr>
              <w:jc w:val="center"/>
              <w:rPr>
                <w:rFonts w:ascii="GHEA Grapalat" w:hAnsi="GHEA Grapalat"/>
                <w:sz w:val="20"/>
                <w:lang w:val="es-ES"/>
              </w:rPr>
            </w:pPr>
            <w:r w:rsidRPr="00255FBE">
              <w:t>Дексаметазон 0,1% 10 мл</w:t>
            </w:r>
          </w:p>
        </w:tc>
        <w:tc>
          <w:tcPr>
            <w:tcW w:w="460" w:type="dxa"/>
          </w:tcPr>
          <w:p w14:paraId="4FB3607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2F89712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46C5D10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DF11C2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15D14AB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192B82A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3540216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84E32F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B0764E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5B622D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76486B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6914C8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F31073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24E9B1C8" w14:textId="77777777" w:rsidTr="00972C4D">
        <w:trPr>
          <w:trHeight w:val="113"/>
        </w:trPr>
        <w:tc>
          <w:tcPr>
            <w:tcW w:w="1492" w:type="dxa"/>
          </w:tcPr>
          <w:p w14:paraId="0754D003" w14:textId="77777777" w:rsidR="009779E0" w:rsidRDefault="009779E0" w:rsidP="009779E0">
            <w:pPr>
              <w:jc w:val="center"/>
              <w:rPr>
                <w:rFonts w:ascii="GHEA Grapalat" w:hAnsi="GHEA Grapalat"/>
                <w:sz w:val="20"/>
                <w:lang w:val="es-ES"/>
              </w:rPr>
            </w:pPr>
            <w:r>
              <w:rPr>
                <w:rFonts w:ascii="GHEA Grapalat" w:hAnsi="GHEA Grapalat"/>
                <w:sz w:val="20"/>
                <w:lang w:val="es-ES"/>
              </w:rPr>
              <w:t>34</w:t>
            </w:r>
          </w:p>
        </w:tc>
        <w:tc>
          <w:tcPr>
            <w:tcW w:w="3328" w:type="dxa"/>
            <w:vAlign w:val="bottom"/>
          </w:tcPr>
          <w:p w14:paraId="5BBCB4B1"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33621720</w:t>
            </w:r>
          </w:p>
        </w:tc>
        <w:tc>
          <w:tcPr>
            <w:tcW w:w="2869" w:type="dxa"/>
          </w:tcPr>
          <w:p w14:paraId="716CCD94" w14:textId="005E5EB5" w:rsidR="009779E0" w:rsidRPr="00870932" w:rsidRDefault="009779E0" w:rsidP="009779E0">
            <w:pPr>
              <w:jc w:val="center"/>
              <w:rPr>
                <w:rFonts w:ascii="GHEA Grapalat" w:hAnsi="GHEA Grapalat"/>
                <w:sz w:val="20"/>
                <w:lang w:val="es-ES"/>
              </w:rPr>
            </w:pPr>
            <w:r w:rsidRPr="00255FBE">
              <w:t>Диклак 75 мг</w:t>
            </w:r>
          </w:p>
        </w:tc>
        <w:tc>
          <w:tcPr>
            <w:tcW w:w="460" w:type="dxa"/>
          </w:tcPr>
          <w:p w14:paraId="76179A7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028D3F5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FC4A9E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6B7CC7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42B698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507BAB9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3372BA5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3645AF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C01FBF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32BE47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5E933E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E78EA0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FB604F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08624911" w14:textId="77777777" w:rsidTr="00972C4D">
        <w:trPr>
          <w:trHeight w:val="113"/>
        </w:trPr>
        <w:tc>
          <w:tcPr>
            <w:tcW w:w="1492" w:type="dxa"/>
          </w:tcPr>
          <w:p w14:paraId="3455F9A8" w14:textId="77777777" w:rsidR="009779E0" w:rsidRDefault="009779E0" w:rsidP="009779E0">
            <w:pPr>
              <w:jc w:val="center"/>
              <w:rPr>
                <w:rFonts w:ascii="GHEA Grapalat" w:hAnsi="GHEA Grapalat"/>
                <w:sz w:val="20"/>
                <w:lang w:val="es-ES"/>
              </w:rPr>
            </w:pPr>
            <w:r>
              <w:rPr>
                <w:rFonts w:ascii="GHEA Grapalat" w:hAnsi="GHEA Grapalat"/>
                <w:sz w:val="20"/>
                <w:lang w:val="es-ES"/>
              </w:rPr>
              <w:t>35</w:t>
            </w:r>
          </w:p>
        </w:tc>
        <w:tc>
          <w:tcPr>
            <w:tcW w:w="3328" w:type="dxa"/>
          </w:tcPr>
          <w:p w14:paraId="61577E1E" w14:textId="77777777" w:rsidR="009779E0" w:rsidRPr="003F4FC1" w:rsidRDefault="009779E0" w:rsidP="009779E0">
            <w:pPr>
              <w:jc w:val="center"/>
              <w:rPr>
                <w:rFonts w:ascii="GHEA Grapalat" w:hAnsi="GHEA Grapalat"/>
                <w:i/>
                <w:sz w:val="20"/>
                <w:szCs w:val="20"/>
              </w:rPr>
            </w:pPr>
            <w:r w:rsidRPr="004A3299">
              <w:rPr>
                <w:rFonts w:ascii="GHEA Grapalat" w:hAnsi="GHEA Grapalat"/>
                <w:color w:val="000000"/>
                <w:sz w:val="18"/>
                <w:szCs w:val="18"/>
              </w:rPr>
              <w:t>33631310</w:t>
            </w:r>
          </w:p>
        </w:tc>
        <w:tc>
          <w:tcPr>
            <w:tcW w:w="2869" w:type="dxa"/>
          </w:tcPr>
          <w:p w14:paraId="748E27CD" w14:textId="781B2C97" w:rsidR="009779E0" w:rsidRPr="00870932" w:rsidRDefault="009779E0" w:rsidP="009779E0">
            <w:pPr>
              <w:jc w:val="center"/>
              <w:rPr>
                <w:rFonts w:ascii="GHEA Grapalat" w:hAnsi="GHEA Grapalat"/>
                <w:sz w:val="20"/>
                <w:lang w:val="es-ES"/>
              </w:rPr>
            </w:pPr>
            <w:r w:rsidRPr="00255FBE">
              <w:t>Диклофенак в мазь10 мг  30г</w:t>
            </w:r>
          </w:p>
        </w:tc>
        <w:tc>
          <w:tcPr>
            <w:tcW w:w="460" w:type="dxa"/>
          </w:tcPr>
          <w:p w14:paraId="0C99DAB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0567451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65D345B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525A78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09925D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E4E42C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2B64048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70DEEF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2C95E16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CF544E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860F78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B04FD4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975D46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65C48A3D" w14:textId="77777777" w:rsidTr="00972C4D">
        <w:trPr>
          <w:trHeight w:val="113"/>
        </w:trPr>
        <w:tc>
          <w:tcPr>
            <w:tcW w:w="1492" w:type="dxa"/>
          </w:tcPr>
          <w:p w14:paraId="3D99B5E4" w14:textId="77777777" w:rsidR="009779E0" w:rsidRDefault="009779E0" w:rsidP="009779E0">
            <w:pPr>
              <w:jc w:val="center"/>
              <w:rPr>
                <w:rFonts w:ascii="GHEA Grapalat" w:hAnsi="GHEA Grapalat"/>
                <w:sz w:val="20"/>
                <w:lang w:val="es-ES"/>
              </w:rPr>
            </w:pPr>
            <w:r>
              <w:rPr>
                <w:rFonts w:ascii="GHEA Grapalat" w:hAnsi="GHEA Grapalat"/>
                <w:sz w:val="20"/>
                <w:lang w:val="es-ES"/>
              </w:rPr>
              <w:t>36</w:t>
            </w:r>
          </w:p>
        </w:tc>
        <w:tc>
          <w:tcPr>
            <w:tcW w:w="3328" w:type="dxa"/>
          </w:tcPr>
          <w:p w14:paraId="4CE3C5D1" w14:textId="77777777" w:rsidR="009779E0" w:rsidRPr="003F4FC1" w:rsidRDefault="009779E0" w:rsidP="009779E0">
            <w:pPr>
              <w:jc w:val="center"/>
              <w:rPr>
                <w:rFonts w:ascii="GHEA Grapalat" w:hAnsi="GHEA Grapalat"/>
                <w:i/>
                <w:sz w:val="20"/>
                <w:szCs w:val="20"/>
              </w:rPr>
            </w:pPr>
            <w:r w:rsidRPr="002E139C">
              <w:rPr>
                <w:rFonts w:ascii="GHEA Grapalat" w:hAnsi="GHEA Grapalat"/>
                <w:color w:val="000000"/>
                <w:sz w:val="18"/>
                <w:szCs w:val="18"/>
              </w:rPr>
              <w:t>33632130</w:t>
            </w:r>
          </w:p>
        </w:tc>
        <w:tc>
          <w:tcPr>
            <w:tcW w:w="2869" w:type="dxa"/>
          </w:tcPr>
          <w:p w14:paraId="5928C288" w14:textId="6E3D0249" w:rsidR="009779E0" w:rsidRPr="00870932" w:rsidRDefault="009779E0" w:rsidP="009779E0">
            <w:pPr>
              <w:jc w:val="center"/>
              <w:rPr>
                <w:rFonts w:ascii="GHEA Grapalat" w:hAnsi="GHEA Grapalat"/>
                <w:sz w:val="20"/>
                <w:lang w:val="es-ES"/>
              </w:rPr>
            </w:pPr>
            <w:r w:rsidRPr="00255FBE">
              <w:t>Диклофенак 75мг/3мл</w:t>
            </w:r>
          </w:p>
        </w:tc>
        <w:tc>
          <w:tcPr>
            <w:tcW w:w="460" w:type="dxa"/>
          </w:tcPr>
          <w:p w14:paraId="0BBBD2E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F97505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2AF22B0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76A0E2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2AACC64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13E834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63F289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003FA2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39F60F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45888B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3811D1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B468C1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C79552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637B239B" w14:textId="77777777" w:rsidTr="00972C4D">
        <w:trPr>
          <w:trHeight w:val="113"/>
        </w:trPr>
        <w:tc>
          <w:tcPr>
            <w:tcW w:w="1492" w:type="dxa"/>
          </w:tcPr>
          <w:p w14:paraId="3FF83488" w14:textId="77777777" w:rsidR="009779E0" w:rsidRDefault="009779E0" w:rsidP="009779E0">
            <w:pPr>
              <w:jc w:val="center"/>
              <w:rPr>
                <w:rFonts w:ascii="GHEA Grapalat" w:hAnsi="GHEA Grapalat"/>
                <w:sz w:val="20"/>
                <w:lang w:val="es-ES"/>
              </w:rPr>
            </w:pPr>
            <w:r>
              <w:rPr>
                <w:rFonts w:ascii="GHEA Grapalat" w:hAnsi="GHEA Grapalat"/>
                <w:sz w:val="20"/>
                <w:lang w:val="es-ES"/>
              </w:rPr>
              <w:t>37</w:t>
            </w:r>
          </w:p>
        </w:tc>
        <w:tc>
          <w:tcPr>
            <w:tcW w:w="3328" w:type="dxa"/>
          </w:tcPr>
          <w:p w14:paraId="30040E3D" w14:textId="77777777" w:rsidR="009779E0" w:rsidRPr="003F4FC1" w:rsidRDefault="009779E0" w:rsidP="009779E0">
            <w:pPr>
              <w:jc w:val="center"/>
              <w:rPr>
                <w:rFonts w:ascii="GHEA Grapalat" w:hAnsi="GHEA Grapalat"/>
                <w:i/>
                <w:sz w:val="20"/>
                <w:szCs w:val="20"/>
              </w:rPr>
            </w:pPr>
            <w:r w:rsidRPr="004A3299">
              <w:rPr>
                <w:rFonts w:ascii="GHEA Grapalat" w:hAnsi="GHEA Grapalat" w:cs="Arial"/>
                <w:sz w:val="18"/>
                <w:szCs w:val="18"/>
              </w:rPr>
              <w:t>33651127</w:t>
            </w:r>
          </w:p>
        </w:tc>
        <w:tc>
          <w:tcPr>
            <w:tcW w:w="2869" w:type="dxa"/>
          </w:tcPr>
          <w:p w14:paraId="26A302EB" w14:textId="13D04FEE" w:rsidR="009779E0" w:rsidRPr="00870932" w:rsidRDefault="009779E0" w:rsidP="009779E0">
            <w:pPr>
              <w:jc w:val="center"/>
              <w:rPr>
                <w:rFonts w:ascii="GHEA Grapalat" w:hAnsi="GHEA Grapalat"/>
                <w:sz w:val="20"/>
                <w:lang w:val="es-ES"/>
              </w:rPr>
            </w:pPr>
            <w:r w:rsidRPr="00255FBE">
              <w:t>Доксициклин 100 мг</w:t>
            </w:r>
          </w:p>
        </w:tc>
        <w:tc>
          <w:tcPr>
            <w:tcW w:w="460" w:type="dxa"/>
          </w:tcPr>
          <w:p w14:paraId="56B3B32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46ECF1C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0B05315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143D29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01F1E25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3784D90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7E86CEF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4BDC58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F4F74B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63DF59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2044D0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A0C83F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D30C82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686AB0E4" w14:textId="77777777" w:rsidTr="00670F66">
        <w:trPr>
          <w:trHeight w:val="113"/>
        </w:trPr>
        <w:tc>
          <w:tcPr>
            <w:tcW w:w="1492" w:type="dxa"/>
          </w:tcPr>
          <w:p w14:paraId="0611EE4B" w14:textId="77777777" w:rsidR="009779E0" w:rsidRDefault="009779E0" w:rsidP="009779E0">
            <w:pPr>
              <w:jc w:val="center"/>
              <w:rPr>
                <w:rFonts w:ascii="GHEA Grapalat" w:hAnsi="GHEA Grapalat"/>
                <w:sz w:val="20"/>
                <w:lang w:val="es-ES"/>
              </w:rPr>
            </w:pPr>
            <w:r>
              <w:rPr>
                <w:rFonts w:ascii="GHEA Grapalat" w:hAnsi="GHEA Grapalat"/>
                <w:sz w:val="20"/>
                <w:lang w:val="es-ES"/>
              </w:rPr>
              <w:t>38</w:t>
            </w:r>
          </w:p>
        </w:tc>
        <w:tc>
          <w:tcPr>
            <w:tcW w:w="3328" w:type="dxa"/>
          </w:tcPr>
          <w:p w14:paraId="78EF65D2" w14:textId="77777777" w:rsidR="009779E0" w:rsidRPr="003F4FC1" w:rsidRDefault="009779E0" w:rsidP="009779E0">
            <w:pPr>
              <w:jc w:val="center"/>
              <w:rPr>
                <w:rFonts w:ascii="GHEA Grapalat" w:hAnsi="GHEA Grapalat"/>
                <w:i/>
                <w:sz w:val="20"/>
                <w:szCs w:val="20"/>
              </w:rPr>
            </w:pPr>
            <w:r w:rsidRPr="004A3299">
              <w:rPr>
                <w:rFonts w:ascii="GHEA Grapalat" w:hAnsi="GHEA Grapalat" w:cs="Arial"/>
                <w:sz w:val="18"/>
                <w:szCs w:val="18"/>
              </w:rPr>
              <w:t>33621760</w:t>
            </w:r>
          </w:p>
        </w:tc>
        <w:tc>
          <w:tcPr>
            <w:tcW w:w="2869" w:type="dxa"/>
          </w:tcPr>
          <w:p w14:paraId="13221A6F" w14:textId="74043243" w:rsidR="009779E0" w:rsidRPr="00870932" w:rsidRDefault="009779E0" w:rsidP="009779E0">
            <w:pPr>
              <w:jc w:val="center"/>
              <w:rPr>
                <w:rFonts w:ascii="GHEA Grapalat" w:hAnsi="GHEA Grapalat"/>
                <w:sz w:val="20"/>
                <w:lang w:val="es-ES"/>
              </w:rPr>
            </w:pPr>
            <w:r w:rsidRPr="00255FBE">
              <w:t>Эналаприл 20 мг</w:t>
            </w:r>
          </w:p>
        </w:tc>
        <w:tc>
          <w:tcPr>
            <w:tcW w:w="460" w:type="dxa"/>
          </w:tcPr>
          <w:p w14:paraId="1E5CD29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A07C28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46BE561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EF967C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11100D3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2FD71C5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A66318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D86192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C7FA73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83FA04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BF5C5A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EAD428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7DF311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6833E6B6" w14:textId="77777777" w:rsidTr="00670F66">
        <w:trPr>
          <w:trHeight w:val="113"/>
        </w:trPr>
        <w:tc>
          <w:tcPr>
            <w:tcW w:w="1492" w:type="dxa"/>
          </w:tcPr>
          <w:p w14:paraId="601118DB" w14:textId="77777777" w:rsidR="009779E0" w:rsidRDefault="009779E0" w:rsidP="009779E0">
            <w:pPr>
              <w:jc w:val="center"/>
              <w:rPr>
                <w:rFonts w:ascii="GHEA Grapalat" w:hAnsi="GHEA Grapalat"/>
                <w:sz w:val="20"/>
                <w:lang w:val="es-ES"/>
              </w:rPr>
            </w:pPr>
            <w:r>
              <w:rPr>
                <w:rFonts w:ascii="GHEA Grapalat" w:hAnsi="GHEA Grapalat"/>
                <w:sz w:val="20"/>
                <w:lang w:val="es-ES"/>
              </w:rPr>
              <w:t>39</w:t>
            </w:r>
          </w:p>
        </w:tc>
        <w:tc>
          <w:tcPr>
            <w:tcW w:w="3328" w:type="dxa"/>
          </w:tcPr>
          <w:p w14:paraId="0AF37755"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lang w:val="hy-AM"/>
              </w:rPr>
              <w:t>33671114</w:t>
            </w:r>
          </w:p>
        </w:tc>
        <w:tc>
          <w:tcPr>
            <w:tcW w:w="2869" w:type="dxa"/>
          </w:tcPr>
          <w:p w14:paraId="3935AF54" w14:textId="59600AA1" w:rsidR="009779E0" w:rsidRPr="00870932" w:rsidRDefault="009779E0" w:rsidP="009779E0">
            <w:pPr>
              <w:jc w:val="center"/>
              <w:rPr>
                <w:rFonts w:ascii="GHEA Grapalat" w:hAnsi="GHEA Grapalat"/>
                <w:sz w:val="20"/>
                <w:lang w:val="es-ES"/>
              </w:rPr>
            </w:pPr>
            <w:r w:rsidRPr="00255FBE">
              <w:t>Эуфиллин 0,15г</w:t>
            </w:r>
          </w:p>
        </w:tc>
        <w:tc>
          <w:tcPr>
            <w:tcW w:w="460" w:type="dxa"/>
          </w:tcPr>
          <w:p w14:paraId="5B93ECE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54F3328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10E6472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D43678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DE8464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62DD7C6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5F9FDA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2854DD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F07AD8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49838D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ECA013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69DD57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013872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57343126" w14:textId="77777777" w:rsidTr="00670F66">
        <w:trPr>
          <w:trHeight w:val="113"/>
        </w:trPr>
        <w:tc>
          <w:tcPr>
            <w:tcW w:w="1492" w:type="dxa"/>
          </w:tcPr>
          <w:p w14:paraId="2A26B946" w14:textId="77777777" w:rsidR="009779E0" w:rsidRDefault="009779E0" w:rsidP="009779E0">
            <w:pPr>
              <w:jc w:val="center"/>
              <w:rPr>
                <w:rFonts w:ascii="GHEA Grapalat" w:hAnsi="GHEA Grapalat"/>
                <w:sz w:val="20"/>
                <w:lang w:val="es-ES"/>
              </w:rPr>
            </w:pPr>
            <w:r>
              <w:rPr>
                <w:rFonts w:ascii="GHEA Grapalat" w:hAnsi="GHEA Grapalat"/>
                <w:sz w:val="20"/>
                <w:lang w:val="es-ES"/>
              </w:rPr>
              <w:t>40</w:t>
            </w:r>
          </w:p>
        </w:tc>
        <w:tc>
          <w:tcPr>
            <w:tcW w:w="3328" w:type="dxa"/>
          </w:tcPr>
          <w:p w14:paraId="2A9E6E26"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lang w:val="hy-AM"/>
              </w:rPr>
              <w:t>33671114</w:t>
            </w:r>
          </w:p>
        </w:tc>
        <w:tc>
          <w:tcPr>
            <w:tcW w:w="2869" w:type="dxa"/>
          </w:tcPr>
          <w:p w14:paraId="1AF478BB" w14:textId="7E26376B" w:rsidR="009779E0" w:rsidRPr="00870932" w:rsidRDefault="009779E0" w:rsidP="009779E0">
            <w:pPr>
              <w:jc w:val="center"/>
              <w:rPr>
                <w:rFonts w:ascii="GHEA Grapalat" w:hAnsi="GHEA Grapalat"/>
                <w:sz w:val="20"/>
                <w:lang w:val="es-ES"/>
              </w:rPr>
            </w:pPr>
            <w:r w:rsidRPr="00255FBE">
              <w:t>Эуфиллин 2,4 % 5,0</w:t>
            </w:r>
          </w:p>
        </w:tc>
        <w:tc>
          <w:tcPr>
            <w:tcW w:w="460" w:type="dxa"/>
          </w:tcPr>
          <w:p w14:paraId="2FC8580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xml:space="preserve">... </w:t>
            </w:r>
            <w:r w:rsidRPr="00870932">
              <w:rPr>
                <w:rFonts w:ascii="GHEA Grapalat" w:hAnsi="GHEA Grapalat"/>
                <w:sz w:val="20"/>
                <w:lang w:val="pt-BR"/>
              </w:rPr>
              <w:lastRenderedPageBreak/>
              <w:t>%</w:t>
            </w:r>
          </w:p>
        </w:tc>
        <w:tc>
          <w:tcPr>
            <w:tcW w:w="460" w:type="dxa"/>
          </w:tcPr>
          <w:p w14:paraId="33E4EF7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lastRenderedPageBreak/>
              <w:t>…</w:t>
            </w:r>
            <w:r w:rsidRPr="00870932">
              <w:rPr>
                <w:rFonts w:ascii="GHEA Grapalat" w:hAnsi="GHEA Grapalat"/>
                <w:sz w:val="20"/>
                <w:lang w:val="pt-BR"/>
              </w:rPr>
              <w:lastRenderedPageBreak/>
              <w:t>%</w:t>
            </w:r>
          </w:p>
        </w:tc>
        <w:tc>
          <w:tcPr>
            <w:tcW w:w="460" w:type="dxa"/>
          </w:tcPr>
          <w:p w14:paraId="70C263B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 xml:space="preserve">10 </w:t>
            </w:r>
            <w:r w:rsidRPr="00870932">
              <w:rPr>
                <w:rFonts w:ascii="GHEA Grapalat" w:hAnsi="GHEA Grapalat"/>
                <w:sz w:val="20"/>
                <w:lang w:val="pt-BR"/>
              </w:rPr>
              <w:lastRenderedPageBreak/>
              <w:t>%</w:t>
            </w:r>
          </w:p>
        </w:tc>
        <w:tc>
          <w:tcPr>
            <w:tcW w:w="506" w:type="dxa"/>
          </w:tcPr>
          <w:p w14:paraId="6C776C7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lastRenderedPageBreak/>
              <w:t>20</w:t>
            </w:r>
            <w:r w:rsidRPr="00870932">
              <w:rPr>
                <w:rFonts w:ascii="GHEA Grapalat" w:hAnsi="GHEA Grapalat"/>
                <w:sz w:val="20"/>
                <w:lang w:val="pt-BR"/>
              </w:rPr>
              <w:lastRenderedPageBreak/>
              <w:t>. %</w:t>
            </w:r>
          </w:p>
        </w:tc>
        <w:tc>
          <w:tcPr>
            <w:tcW w:w="634" w:type="dxa"/>
          </w:tcPr>
          <w:p w14:paraId="3C8A0CE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rPr>
              <w:t>30</w:t>
            </w:r>
            <w:r w:rsidRPr="00870932">
              <w:rPr>
                <w:rFonts w:ascii="GHEA Grapalat" w:hAnsi="GHEA Grapalat"/>
                <w:sz w:val="20"/>
                <w:lang w:val="pt-BR"/>
              </w:rPr>
              <w:lastRenderedPageBreak/>
              <w:t>. %</w:t>
            </w:r>
          </w:p>
        </w:tc>
        <w:tc>
          <w:tcPr>
            <w:tcW w:w="636" w:type="dxa"/>
          </w:tcPr>
          <w:p w14:paraId="171D6F0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rPr>
              <w:t>4</w:t>
            </w:r>
            <w:r w:rsidRPr="00870932">
              <w:rPr>
                <w:rFonts w:ascii="GHEA Grapalat" w:hAnsi="GHEA Grapalat"/>
                <w:sz w:val="20"/>
                <w:lang w:val="pt-BR"/>
              </w:rPr>
              <w:t xml:space="preserve">0. </w:t>
            </w:r>
            <w:r w:rsidRPr="00870932">
              <w:rPr>
                <w:rFonts w:ascii="GHEA Grapalat" w:hAnsi="GHEA Grapalat"/>
                <w:sz w:val="20"/>
                <w:lang w:val="pt-BR"/>
              </w:rPr>
              <w:lastRenderedPageBreak/>
              <w:t>%</w:t>
            </w:r>
          </w:p>
        </w:tc>
        <w:tc>
          <w:tcPr>
            <w:tcW w:w="634" w:type="dxa"/>
          </w:tcPr>
          <w:p w14:paraId="5F3A38F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..50</w:t>
            </w:r>
            <w:r w:rsidRPr="00870932">
              <w:rPr>
                <w:rFonts w:ascii="GHEA Grapalat" w:hAnsi="GHEA Grapalat"/>
                <w:sz w:val="20"/>
                <w:lang w:val="pt-BR"/>
              </w:rPr>
              <w:lastRenderedPageBreak/>
              <w:t>. %</w:t>
            </w:r>
          </w:p>
        </w:tc>
        <w:tc>
          <w:tcPr>
            <w:tcW w:w="639" w:type="dxa"/>
          </w:tcPr>
          <w:p w14:paraId="57A81D2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..60</w:t>
            </w:r>
            <w:r w:rsidRPr="00870932">
              <w:rPr>
                <w:rFonts w:ascii="GHEA Grapalat" w:hAnsi="GHEA Grapalat"/>
                <w:sz w:val="20"/>
                <w:lang w:val="pt-BR"/>
              </w:rPr>
              <w:lastRenderedPageBreak/>
              <w:t>. %</w:t>
            </w:r>
          </w:p>
        </w:tc>
        <w:tc>
          <w:tcPr>
            <w:tcW w:w="624" w:type="dxa"/>
          </w:tcPr>
          <w:p w14:paraId="6772DDD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..70</w:t>
            </w:r>
            <w:r w:rsidRPr="00870932">
              <w:rPr>
                <w:rFonts w:ascii="GHEA Grapalat" w:hAnsi="GHEA Grapalat"/>
                <w:sz w:val="20"/>
                <w:lang w:val="pt-BR"/>
              </w:rPr>
              <w:lastRenderedPageBreak/>
              <w:t>. %</w:t>
            </w:r>
          </w:p>
        </w:tc>
        <w:tc>
          <w:tcPr>
            <w:tcW w:w="649" w:type="dxa"/>
          </w:tcPr>
          <w:p w14:paraId="3CB68E2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 xml:space="preserve">..80. </w:t>
            </w:r>
            <w:r w:rsidRPr="00870932">
              <w:rPr>
                <w:rFonts w:ascii="GHEA Grapalat" w:hAnsi="GHEA Grapalat"/>
                <w:sz w:val="20"/>
                <w:lang w:val="pt-BR"/>
              </w:rPr>
              <w:lastRenderedPageBreak/>
              <w:t>%</w:t>
            </w:r>
          </w:p>
        </w:tc>
        <w:tc>
          <w:tcPr>
            <w:tcW w:w="639" w:type="dxa"/>
          </w:tcPr>
          <w:p w14:paraId="4278355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..90</w:t>
            </w:r>
            <w:r w:rsidRPr="00870932">
              <w:rPr>
                <w:rFonts w:ascii="GHEA Grapalat" w:hAnsi="GHEA Grapalat"/>
                <w:sz w:val="20"/>
                <w:lang w:val="pt-BR"/>
              </w:rPr>
              <w:lastRenderedPageBreak/>
              <w:t>. %</w:t>
            </w:r>
          </w:p>
        </w:tc>
        <w:tc>
          <w:tcPr>
            <w:tcW w:w="712" w:type="dxa"/>
          </w:tcPr>
          <w:p w14:paraId="18A3869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 xml:space="preserve">100 </w:t>
            </w:r>
            <w:r w:rsidRPr="00870932">
              <w:rPr>
                <w:rFonts w:ascii="GHEA Grapalat" w:hAnsi="GHEA Grapalat"/>
                <w:sz w:val="20"/>
                <w:lang w:val="pt-BR"/>
              </w:rPr>
              <w:lastRenderedPageBreak/>
              <w:t>%</w:t>
            </w:r>
          </w:p>
        </w:tc>
        <w:tc>
          <w:tcPr>
            <w:tcW w:w="951" w:type="dxa"/>
          </w:tcPr>
          <w:p w14:paraId="546F91A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100%</w:t>
            </w:r>
          </w:p>
        </w:tc>
      </w:tr>
      <w:tr w:rsidR="009779E0" w:rsidRPr="00870932" w14:paraId="7DDD2994" w14:textId="77777777" w:rsidTr="00972C4D">
        <w:trPr>
          <w:trHeight w:val="113"/>
        </w:trPr>
        <w:tc>
          <w:tcPr>
            <w:tcW w:w="1492" w:type="dxa"/>
          </w:tcPr>
          <w:p w14:paraId="084E6B74" w14:textId="77777777" w:rsidR="009779E0" w:rsidRDefault="009779E0" w:rsidP="009779E0">
            <w:pPr>
              <w:jc w:val="center"/>
              <w:rPr>
                <w:rFonts w:ascii="GHEA Grapalat" w:hAnsi="GHEA Grapalat"/>
                <w:sz w:val="20"/>
                <w:lang w:val="es-ES"/>
              </w:rPr>
            </w:pPr>
            <w:r>
              <w:rPr>
                <w:rFonts w:ascii="GHEA Grapalat" w:hAnsi="GHEA Grapalat"/>
                <w:sz w:val="20"/>
                <w:lang w:val="es-ES"/>
              </w:rPr>
              <w:lastRenderedPageBreak/>
              <w:t>41</w:t>
            </w:r>
          </w:p>
        </w:tc>
        <w:tc>
          <w:tcPr>
            <w:tcW w:w="3328" w:type="dxa"/>
            <w:vAlign w:val="bottom"/>
          </w:tcPr>
          <w:p w14:paraId="437D0327" w14:textId="77777777" w:rsidR="009779E0" w:rsidRPr="003F4FC1" w:rsidRDefault="009779E0" w:rsidP="009779E0">
            <w:pPr>
              <w:jc w:val="center"/>
              <w:rPr>
                <w:rFonts w:ascii="GHEA Grapalat" w:hAnsi="GHEA Grapalat"/>
                <w:i/>
                <w:sz w:val="20"/>
                <w:szCs w:val="20"/>
              </w:rPr>
            </w:pPr>
            <w:r w:rsidRPr="00810733">
              <w:rPr>
                <w:rFonts w:ascii="GHEA Grapalat" w:hAnsi="GHEA Grapalat" w:cs="Sylfaen"/>
                <w:sz w:val="18"/>
                <w:szCs w:val="18"/>
              </w:rPr>
              <w:t>33621290</w:t>
            </w:r>
          </w:p>
        </w:tc>
        <w:tc>
          <w:tcPr>
            <w:tcW w:w="2869" w:type="dxa"/>
          </w:tcPr>
          <w:p w14:paraId="2DEEC9FC" w14:textId="0DAE142D" w:rsidR="009779E0" w:rsidRPr="00870932" w:rsidRDefault="009779E0" w:rsidP="009779E0">
            <w:pPr>
              <w:jc w:val="center"/>
              <w:rPr>
                <w:rFonts w:ascii="GHEA Grapalat" w:hAnsi="GHEA Grapalat"/>
                <w:sz w:val="20"/>
                <w:lang w:val="es-ES"/>
              </w:rPr>
            </w:pPr>
            <w:r w:rsidRPr="0056274A">
              <w:t>Адреналин /адреналин/ 1,82мг/мл 1мг/мл</w:t>
            </w:r>
          </w:p>
        </w:tc>
        <w:tc>
          <w:tcPr>
            <w:tcW w:w="460" w:type="dxa"/>
          </w:tcPr>
          <w:p w14:paraId="3CC781B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4CC83A0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866CB4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A91272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0D96E9A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718E0B7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715A109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73A8A2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BD1ECC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F75718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79001D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AA41DE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51BFD9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10AF8766" w14:textId="77777777" w:rsidTr="00972C4D">
        <w:trPr>
          <w:trHeight w:val="113"/>
        </w:trPr>
        <w:tc>
          <w:tcPr>
            <w:tcW w:w="1492" w:type="dxa"/>
          </w:tcPr>
          <w:p w14:paraId="2890FFCA" w14:textId="77777777" w:rsidR="009779E0" w:rsidRDefault="009779E0" w:rsidP="009779E0">
            <w:pPr>
              <w:jc w:val="center"/>
              <w:rPr>
                <w:rFonts w:ascii="GHEA Grapalat" w:hAnsi="GHEA Grapalat"/>
                <w:sz w:val="20"/>
                <w:lang w:val="es-ES"/>
              </w:rPr>
            </w:pPr>
            <w:r>
              <w:rPr>
                <w:rFonts w:ascii="GHEA Grapalat" w:hAnsi="GHEA Grapalat"/>
                <w:sz w:val="20"/>
                <w:lang w:val="es-ES"/>
              </w:rPr>
              <w:t>42</w:t>
            </w:r>
          </w:p>
        </w:tc>
        <w:tc>
          <w:tcPr>
            <w:tcW w:w="3328" w:type="dxa"/>
            <w:vAlign w:val="bottom"/>
          </w:tcPr>
          <w:p w14:paraId="5DB1A6F2" w14:textId="77777777" w:rsidR="009779E0" w:rsidRPr="003F4FC1" w:rsidRDefault="009779E0" w:rsidP="009779E0">
            <w:pPr>
              <w:jc w:val="center"/>
              <w:rPr>
                <w:rFonts w:ascii="GHEA Grapalat" w:hAnsi="GHEA Grapalat"/>
                <w:i/>
                <w:sz w:val="20"/>
                <w:szCs w:val="20"/>
              </w:rPr>
            </w:pPr>
            <w:r w:rsidRPr="0094033F">
              <w:rPr>
                <w:rFonts w:ascii="GHEA Grapalat" w:hAnsi="GHEA Grapalat" w:cs="Arial"/>
                <w:sz w:val="18"/>
                <w:szCs w:val="18"/>
              </w:rPr>
              <w:t>31651200</w:t>
            </w:r>
          </w:p>
        </w:tc>
        <w:tc>
          <w:tcPr>
            <w:tcW w:w="2869" w:type="dxa"/>
          </w:tcPr>
          <w:p w14:paraId="035E8575" w14:textId="0209D61D" w:rsidR="009779E0" w:rsidRPr="00870932" w:rsidRDefault="009779E0" w:rsidP="009779E0">
            <w:pPr>
              <w:jc w:val="center"/>
              <w:rPr>
                <w:rFonts w:ascii="GHEA Grapalat" w:hAnsi="GHEA Grapalat"/>
                <w:sz w:val="20"/>
                <w:lang w:val="es-ES"/>
              </w:rPr>
            </w:pPr>
            <w:r w:rsidRPr="0056274A">
              <w:t>Лента ЭКГ 80мм*30м</w:t>
            </w:r>
          </w:p>
        </w:tc>
        <w:tc>
          <w:tcPr>
            <w:tcW w:w="460" w:type="dxa"/>
          </w:tcPr>
          <w:p w14:paraId="5C32906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1ADB84E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28693E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FE57DD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121917B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67B092D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7BFD17A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780E5D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6FF2FB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6D676E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C9CDD6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8E59B1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B7ACA4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F0D9154" w14:textId="77777777" w:rsidTr="00972C4D">
        <w:trPr>
          <w:trHeight w:val="113"/>
        </w:trPr>
        <w:tc>
          <w:tcPr>
            <w:tcW w:w="1492" w:type="dxa"/>
          </w:tcPr>
          <w:p w14:paraId="38EA19F7" w14:textId="77777777" w:rsidR="009779E0" w:rsidRDefault="009779E0" w:rsidP="009779E0">
            <w:pPr>
              <w:jc w:val="center"/>
              <w:rPr>
                <w:rFonts w:ascii="GHEA Grapalat" w:hAnsi="GHEA Grapalat"/>
                <w:sz w:val="20"/>
                <w:lang w:val="es-ES"/>
              </w:rPr>
            </w:pPr>
            <w:r>
              <w:rPr>
                <w:rFonts w:ascii="GHEA Grapalat" w:hAnsi="GHEA Grapalat"/>
                <w:sz w:val="20"/>
                <w:lang w:val="es-ES"/>
              </w:rPr>
              <w:t>43</w:t>
            </w:r>
          </w:p>
        </w:tc>
        <w:tc>
          <w:tcPr>
            <w:tcW w:w="3328" w:type="dxa"/>
            <w:vAlign w:val="bottom"/>
          </w:tcPr>
          <w:p w14:paraId="07F2DE45" w14:textId="77777777" w:rsidR="009779E0" w:rsidRPr="003F4FC1" w:rsidRDefault="009779E0" w:rsidP="009779E0">
            <w:pPr>
              <w:jc w:val="center"/>
              <w:rPr>
                <w:rFonts w:ascii="GHEA Grapalat" w:hAnsi="GHEA Grapalat"/>
                <w:i/>
                <w:sz w:val="20"/>
                <w:szCs w:val="20"/>
              </w:rPr>
            </w:pPr>
            <w:r w:rsidRPr="00A607C5">
              <w:rPr>
                <w:rFonts w:ascii="GHEA Grapalat" w:hAnsi="GHEA Grapalat" w:cs="Arial"/>
                <w:sz w:val="18"/>
                <w:szCs w:val="18"/>
              </w:rPr>
              <w:t>33691133</w:t>
            </w:r>
          </w:p>
        </w:tc>
        <w:tc>
          <w:tcPr>
            <w:tcW w:w="2869" w:type="dxa"/>
          </w:tcPr>
          <w:p w14:paraId="0B459FC3" w14:textId="7E870938" w:rsidR="009779E0" w:rsidRPr="00870932" w:rsidRDefault="009779E0" w:rsidP="009779E0">
            <w:pPr>
              <w:jc w:val="center"/>
              <w:rPr>
                <w:rFonts w:ascii="GHEA Grapalat" w:hAnsi="GHEA Grapalat"/>
                <w:sz w:val="20"/>
                <w:lang w:val="es-ES"/>
              </w:rPr>
            </w:pPr>
            <w:r w:rsidRPr="0056274A">
              <w:t>Дистиллированная вода</w:t>
            </w:r>
          </w:p>
        </w:tc>
        <w:tc>
          <w:tcPr>
            <w:tcW w:w="460" w:type="dxa"/>
          </w:tcPr>
          <w:p w14:paraId="090EB32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13FB218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244118E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064EA8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A85EEA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2F21135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22F0FEC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26AD4E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2776C67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2A8723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332572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D47908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D8128F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0C668572" w14:textId="77777777" w:rsidTr="00670F66">
        <w:trPr>
          <w:trHeight w:val="113"/>
        </w:trPr>
        <w:tc>
          <w:tcPr>
            <w:tcW w:w="1492" w:type="dxa"/>
          </w:tcPr>
          <w:p w14:paraId="068D1830" w14:textId="77777777" w:rsidR="009779E0" w:rsidRDefault="009779E0" w:rsidP="009779E0">
            <w:pPr>
              <w:jc w:val="center"/>
              <w:rPr>
                <w:rFonts w:ascii="GHEA Grapalat" w:hAnsi="GHEA Grapalat"/>
                <w:sz w:val="20"/>
                <w:lang w:val="es-ES"/>
              </w:rPr>
            </w:pPr>
            <w:r>
              <w:rPr>
                <w:rFonts w:ascii="GHEA Grapalat" w:hAnsi="GHEA Grapalat"/>
                <w:sz w:val="20"/>
                <w:lang w:val="es-ES"/>
              </w:rPr>
              <w:t>44</w:t>
            </w:r>
          </w:p>
        </w:tc>
        <w:tc>
          <w:tcPr>
            <w:tcW w:w="3328" w:type="dxa"/>
          </w:tcPr>
          <w:p w14:paraId="6DE5A6A7"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33631290</w:t>
            </w:r>
          </w:p>
        </w:tc>
        <w:tc>
          <w:tcPr>
            <w:tcW w:w="2869" w:type="dxa"/>
          </w:tcPr>
          <w:p w14:paraId="1E373DDF" w14:textId="5D480A2D" w:rsidR="009779E0" w:rsidRPr="00870932" w:rsidRDefault="009779E0" w:rsidP="009779E0">
            <w:pPr>
              <w:jc w:val="center"/>
              <w:rPr>
                <w:rFonts w:ascii="GHEA Grapalat" w:hAnsi="GHEA Grapalat"/>
                <w:sz w:val="20"/>
                <w:lang w:val="es-ES"/>
              </w:rPr>
            </w:pPr>
            <w:r w:rsidRPr="006E07D4">
              <w:t>Ибупрофен 200 мг/5 мл/мл</w:t>
            </w:r>
          </w:p>
        </w:tc>
        <w:tc>
          <w:tcPr>
            <w:tcW w:w="460" w:type="dxa"/>
          </w:tcPr>
          <w:p w14:paraId="484D486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57DED68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1AD8EDB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F240B7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74D90F2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628129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0A5E957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998787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952CB6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851AAD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0131EE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895F50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BE6480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E27C01A" w14:textId="77777777" w:rsidTr="00670F66">
        <w:trPr>
          <w:trHeight w:val="113"/>
        </w:trPr>
        <w:tc>
          <w:tcPr>
            <w:tcW w:w="1492" w:type="dxa"/>
          </w:tcPr>
          <w:p w14:paraId="541A29C6" w14:textId="77777777" w:rsidR="009779E0" w:rsidRDefault="009779E0" w:rsidP="009779E0">
            <w:pPr>
              <w:jc w:val="center"/>
              <w:rPr>
                <w:rFonts w:ascii="GHEA Grapalat" w:hAnsi="GHEA Grapalat"/>
                <w:sz w:val="20"/>
                <w:lang w:val="es-ES"/>
              </w:rPr>
            </w:pPr>
            <w:r>
              <w:rPr>
                <w:rFonts w:ascii="GHEA Grapalat" w:hAnsi="GHEA Grapalat"/>
                <w:sz w:val="20"/>
                <w:lang w:val="es-ES"/>
              </w:rPr>
              <w:t>45</w:t>
            </w:r>
          </w:p>
        </w:tc>
        <w:tc>
          <w:tcPr>
            <w:tcW w:w="3328" w:type="dxa"/>
          </w:tcPr>
          <w:p w14:paraId="0AC17616"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33631290</w:t>
            </w:r>
          </w:p>
        </w:tc>
        <w:tc>
          <w:tcPr>
            <w:tcW w:w="2869" w:type="dxa"/>
          </w:tcPr>
          <w:p w14:paraId="3ADBE5B6" w14:textId="4009CEB3" w:rsidR="009779E0" w:rsidRPr="00870932" w:rsidRDefault="009779E0" w:rsidP="009779E0">
            <w:pPr>
              <w:jc w:val="center"/>
              <w:rPr>
                <w:rFonts w:ascii="GHEA Grapalat" w:hAnsi="GHEA Grapalat"/>
                <w:sz w:val="20"/>
                <w:lang w:val="es-ES"/>
              </w:rPr>
            </w:pPr>
            <w:r w:rsidRPr="006E07D4">
              <w:t>Ибупрофен 200 мг</w:t>
            </w:r>
          </w:p>
        </w:tc>
        <w:tc>
          <w:tcPr>
            <w:tcW w:w="460" w:type="dxa"/>
          </w:tcPr>
          <w:p w14:paraId="2108480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55C0881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630C53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80BF04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D0CDCC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217FB9F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3C0DADD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3D3EA8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23D8FE7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6A6980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02265D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2A985C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C7EF91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74E05F4E" w14:textId="77777777" w:rsidTr="00972C4D">
        <w:trPr>
          <w:trHeight w:val="113"/>
        </w:trPr>
        <w:tc>
          <w:tcPr>
            <w:tcW w:w="1492" w:type="dxa"/>
          </w:tcPr>
          <w:p w14:paraId="160174DF" w14:textId="77777777" w:rsidR="009779E0" w:rsidRDefault="009779E0" w:rsidP="009779E0">
            <w:pPr>
              <w:jc w:val="center"/>
              <w:rPr>
                <w:rFonts w:ascii="GHEA Grapalat" w:hAnsi="GHEA Grapalat"/>
                <w:sz w:val="20"/>
                <w:lang w:val="es-ES"/>
              </w:rPr>
            </w:pPr>
            <w:r>
              <w:rPr>
                <w:rFonts w:ascii="GHEA Grapalat" w:hAnsi="GHEA Grapalat"/>
                <w:sz w:val="20"/>
                <w:lang w:val="es-ES"/>
              </w:rPr>
              <w:t>46</w:t>
            </w:r>
          </w:p>
        </w:tc>
        <w:tc>
          <w:tcPr>
            <w:tcW w:w="3328" w:type="dxa"/>
            <w:vAlign w:val="bottom"/>
          </w:tcPr>
          <w:p w14:paraId="50ED572B"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33631290</w:t>
            </w:r>
          </w:p>
        </w:tc>
        <w:tc>
          <w:tcPr>
            <w:tcW w:w="2869" w:type="dxa"/>
          </w:tcPr>
          <w:p w14:paraId="3C35E363" w14:textId="1363EAC3" w:rsidR="009779E0" w:rsidRPr="00870932" w:rsidRDefault="009779E0" w:rsidP="009779E0">
            <w:pPr>
              <w:jc w:val="center"/>
              <w:rPr>
                <w:rFonts w:ascii="GHEA Grapalat" w:hAnsi="GHEA Grapalat"/>
                <w:sz w:val="20"/>
                <w:lang w:val="es-ES"/>
              </w:rPr>
            </w:pPr>
            <w:r w:rsidRPr="006E07D4">
              <w:t>Ибупрофен 400 мг</w:t>
            </w:r>
          </w:p>
        </w:tc>
        <w:tc>
          <w:tcPr>
            <w:tcW w:w="460" w:type="dxa"/>
          </w:tcPr>
          <w:p w14:paraId="7A6133D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7E0EA80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1350139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20C70F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325720F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53980D5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0B44347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29CC69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37B6C2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0F0806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57A319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BCDC06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F5B192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71875DA1" w14:textId="77777777" w:rsidTr="00972C4D">
        <w:trPr>
          <w:trHeight w:val="113"/>
        </w:trPr>
        <w:tc>
          <w:tcPr>
            <w:tcW w:w="1492" w:type="dxa"/>
          </w:tcPr>
          <w:p w14:paraId="5EB51C62" w14:textId="77777777" w:rsidR="009779E0" w:rsidRDefault="009779E0" w:rsidP="009779E0">
            <w:pPr>
              <w:jc w:val="center"/>
              <w:rPr>
                <w:rFonts w:ascii="GHEA Grapalat" w:hAnsi="GHEA Grapalat"/>
                <w:sz w:val="20"/>
                <w:lang w:val="es-ES"/>
              </w:rPr>
            </w:pPr>
            <w:r>
              <w:rPr>
                <w:rFonts w:ascii="GHEA Grapalat" w:hAnsi="GHEA Grapalat"/>
                <w:sz w:val="20"/>
                <w:lang w:val="es-ES"/>
              </w:rPr>
              <w:t>47</w:t>
            </w:r>
          </w:p>
        </w:tc>
        <w:tc>
          <w:tcPr>
            <w:tcW w:w="3328" w:type="dxa"/>
            <w:vAlign w:val="bottom"/>
          </w:tcPr>
          <w:p w14:paraId="650ECEEA"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33661116</w:t>
            </w:r>
          </w:p>
        </w:tc>
        <w:tc>
          <w:tcPr>
            <w:tcW w:w="2869" w:type="dxa"/>
          </w:tcPr>
          <w:p w14:paraId="0424D5C1" w14:textId="47AFB2A8" w:rsidR="009779E0" w:rsidRPr="00870932" w:rsidRDefault="009779E0" w:rsidP="009779E0">
            <w:pPr>
              <w:jc w:val="center"/>
              <w:rPr>
                <w:rFonts w:ascii="GHEA Grapalat" w:hAnsi="GHEA Grapalat"/>
                <w:sz w:val="20"/>
                <w:lang w:val="es-ES"/>
              </w:rPr>
            </w:pPr>
            <w:r w:rsidRPr="0056274A">
              <w:t>Лидокаин 20 мг/мл</w:t>
            </w:r>
          </w:p>
        </w:tc>
        <w:tc>
          <w:tcPr>
            <w:tcW w:w="460" w:type="dxa"/>
          </w:tcPr>
          <w:p w14:paraId="1429126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06B493C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894F06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4D7C6C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4F2C4C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3074988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040C6BC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B8E967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8302F4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B925FA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96B7D1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BAB319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199BA2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4163F01B" w14:textId="77777777" w:rsidTr="00670F66">
        <w:trPr>
          <w:trHeight w:val="113"/>
        </w:trPr>
        <w:tc>
          <w:tcPr>
            <w:tcW w:w="1492" w:type="dxa"/>
          </w:tcPr>
          <w:p w14:paraId="711FE62B" w14:textId="77777777" w:rsidR="009779E0" w:rsidRDefault="009779E0" w:rsidP="009779E0">
            <w:pPr>
              <w:jc w:val="center"/>
              <w:rPr>
                <w:rFonts w:ascii="GHEA Grapalat" w:hAnsi="GHEA Grapalat"/>
                <w:sz w:val="20"/>
                <w:lang w:val="es-ES"/>
              </w:rPr>
            </w:pPr>
            <w:r>
              <w:rPr>
                <w:rFonts w:ascii="GHEA Grapalat" w:hAnsi="GHEA Grapalat"/>
                <w:sz w:val="20"/>
                <w:lang w:val="es-ES"/>
              </w:rPr>
              <w:t>48</w:t>
            </w:r>
          </w:p>
        </w:tc>
        <w:tc>
          <w:tcPr>
            <w:tcW w:w="3328" w:type="dxa"/>
          </w:tcPr>
          <w:p w14:paraId="6FCDE30C" w14:textId="77777777" w:rsidR="009779E0" w:rsidRPr="003F4FC1" w:rsidRDefault="009779E0" w:rsidP="009779E0">
            <w:pPr>
              <w:jc w:val="center"/>
              <w:rPr>
                <w:rFonts w:ascii="GHEA Grapalat" w:hAnsi="GHEA Grapalat"/>
                <w:i/>
                <w:sz w:val="20"/>
                <w:szCs w:val="20"/>
              </w:rPr>
            </w:pPr>
            <w:r w:rsidRPr="00B5337E">
              <w:rPr>
                <w:rFonts w:ascii="GHEA Grapalat" w:hAnsi="GHEA Grapalat" w:cs="Sylfaen"/>
                <w:sz w:val="18"/>
                <w:szCs w:val="18"/>
              </w:rPr>
              <w:t>33141112</w:t>
            </w:r>
          </w:p>
        </w:tc>
        <w:tc>
          <w:tcPr>
            <w:tcW w:w="2869" w:type="dxa"/>
          </w:tcPr>
          <w:p w14:paraId="488C450F" w14:textId="68734160" w:rsidR="009779E0" w:rsidRPr="00870932" w:rsidRDefault="009779E0" w:rsidP="009779E0">
            <w:pPr>
              <w:jc w:val="center"/>
              <w:rPr>
                <w:rFonts w:ascii="GHEA Grapalat" w:hAnsi="GHEA Grapalat"/>
                <w:sz w:val="20"/>
                <w:lang w:val="es-ES"/>
              </w:rPr>
            </w:pPr>
            <w:r w:rsidRPr="0056274A">
              <w:t>лейкопластир</w:t>
            </w:r>
          </w:p>
        </w:tc>
        <w:tc>
          <w:tcPr>
            <w:tcW w:w="460" w:type="dxa"/>
          </w:tcPr>
          <w:p w14:paraId="48423A7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2FCA0E9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59FBB5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BE38AD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335252D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783FE74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46996AD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6A462F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B74912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1F1DB6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67A4AC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C9421E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9E500F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538342AA" w14:textId="77777777" w:rsidTr="00972C4D">
        <w:trPr>
          <w:trHeight w:val="113"/>
        </w:trPr>
        <w:tc>
          <w:tcPr>
            <w:tcW w:w="1492" w:type="dxa"/>
          </w:tcPr>
          <w:p w14:paraId="31FF21DD" w14:textId="77777777" w:rsidR="009779E0" w:rsidRDefault="009779E0" w:rsidP="009779E0">
            <w:pPr>
              <w:jc w:val="center"/>
              <w:rPr>
                <w:rFonts w:ascii="GHEA Grapalat" w:hAnsi="GHEA Grapalat"/>
                <w:sz w:val="20"/>
                <w:lang w:val="es-ES"/>
              </w:rPr>
            </w:pPr>
            <w:r>
              <w:rPr>
                <w:rFonts w:ascii="GHEA Grapalat" w:hAnsi="GHEA Grapalat"/>
                <w:sz w:val="20"/>
                <w:lang w:val="es-ES"/>
              </w:rPr>
              <w:t>49</w:t>
            </w:r>
          </w:p>
        </w:tc>
        <w:tc>
          <w:tcPr>
            <w:tcW w:w="3328" w:type="dxa"/>
            <w:vAlign w:val="bottom"/>
          </w:tcPr>
          <w:p w14:paraId="23C2DDE6" w14:textId="77777777" w:rsidR="009779E0" w:rsidRPr="003F4FC1" w:rsidRDefault="009779E0" w:rsidP="009779E0">
            <w:pPr>
              <w:jc w:val="center"/>
              <w:rPr>
                <w:rFonts w:ascii="GHEA Grapalat" w:hAnsi="GHEA Grapalat"/>
                <w:i/>
                <w:sz w:val="20"/>
                <w:szCs w:val="20"/>
              </w:rPr>
            </w:pPr>
            <w:r w:rsidRPr="009466E0">
              <w:rPr>
                <w:rFonts w:ascii="GHEA Grapalat" w:hAnsi="GHEA Grapalat" w:cs="Arial"/>
                <w:sz w:val="18"/>
                <w:szCs w:val="18"/>
              </w:rPr>
              <w:t>33611200</w:t>
            </w:r>
          </w:p>
        </w:tc>
        <w:tc>
          <w:tcPr>
            <w:tcW w:w="2869" w:type="dxa"/>
          </w:tcPr>
          <w:p w14:paraId="05C78664" w14:textId="1872C784" w:rsidR="009779E0" w:rsidRPr="00870932" w:rsidRDefault="009779E0" w:rsidP="009779E0">
            <w:pPr>
              <w:jc w:val="center"/>
              <w:rPr>
                <w:rFonts w:ascii="GHEA Grapalat" w:hAnsi="GHEA Grapalat"/>
                <w:sz w:val="20"/>
                <w:lang w:val="es-ES"/>
              </w:rPr>
            </w:pPr>
            <w:r w:rsidRPr="0056274A">
              <w:t>Лоперамид 2 мг</w:t>
            </w:r>
          </w:p>
        </w:tc>
        <w:tc>
          <w:tcPr>
            <w:tcW w:w="460" w:type="dxa"/>
          </w:tcPr>
          <w:p w14:paraId="527B68E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373E65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059816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4C75EA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5F86487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3D97C2D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021BA83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A1169E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9196D1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F79BFA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CB93B8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92DCB8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CE54B3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9F9E270" w14:textId="77777777" w:rsidTr="00972C4D">
        <w:trPr>
          <w:trHeight w:val="113"/>
        </w:trPr>
        <w:tc>
          <w:tcPr>
            <w:tcW w:w="1492" w:type="dxa"/>
          </w:tcPr>
          <w:p w14:paraId="6DA14ABF" w14:textId="77777777" w:rsidR="009779E0" w:rsidRDefault="009779E0" w:rsidP="009779E0">
            <w:pPr>
              <w:jc w:val="center"/>
              <w:rPr>
                <w:rFonts w:ascii="GHEA Grapalat" w:hAnsi="GHEA Grapalat"/>
                <w:sz w:val="20"/>
                <w:lang w:val="es-ES"/>
              </w:rPr>
            </w:pPr>
            <w:r>
              <w:rPr>
                <w:rFonts w:ascii="GHEA Grapalat" w:hAnsi="GHEA Grapalat"/>
                <w:sz w:val="20"/>
                <w:lang w:val="es-ES"/>
              </w:rPr>
              <w:t>50</w:t>
            </w:r>
          </w:p>
        </w:tc>
        <w:tc>
          <w:tcPr>
            <w:tcW w:w="3328" w:type="dxa"/>
            <w:vAlign w:val="bottom"/>
          </w:tcPr>
          <w:p w14:paraId="5FBD7D2B" w14:textId="77777777" w:rsidR="009779E0" w:rsidRPr="003F4FC1" w:rsidRDefault="009779E0" w:rsidP="009779E0">
            <w:pPr>
              <w:jc w:val="center"/>
              <w:rPr>
                <w:rFonts w:ascii="GHEA Grapalat" w:hAnsi="GHEA Grapalat"/>
                <w:i/>
                <w:sz w:val="20"/>
                <w:szCs w:val="20"/>
              </w:rPr>
            </w:pPr>
            <w:r w:rsidRPr="002E139C">
              <w:rPr>
                <w:rFonts w:ascii="GHEA Grapalat" w:hAnsi="GHEA Grapalat"/>
                <w:color w:val="000000"/>
                <w:sz w:val="18"/>
                <w:szCs w:val="18"/>
              </w:rPr>
              <w:t>33661230</w:t>
            </w:r>
          </w:p>
        </w:tc>
        <w:tc>
          <w:tcPr>
            <w:tcW w:w="2869" w:type="dxa"/>
          </w:tcPr>
          <w:p w14:paraId="0377B729" w14:textId="320CA66D" w:rsidR="009779E0" w:rsidRPr="00870932" w:rsidRDefault="009779E0" w:rsidP="009779E0">
            <w:pPr>
              <w:jc w:val="center"/>
              <w:rPr>
                <w:rFonts w:ascii="GHEA Grapalat" w:hAnsi="GHEA Grapalat"/>
                <w:sz w:val="20"/>
                <w:lang w:val="es-ES"/>
              </w:rPr>
            </w:pPr>
            <w:r w:rsidRPr="0056274A">
              <w:t>кардио Аспирин 100 мг</w:t>
            </w:r>
          </w:p>
        </w:tc>
        <w:tc>
          <w:tcPr>
            <w:tcW w:w="460" w:type="dxa"/>
          </w:tcPr>
          <w:p w14:paraId="22BA5FE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2FD3F9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287D393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708665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84A16E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5D5C8D5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42A6B65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0AD235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D32436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C50D57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419B9D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9FAC91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5005CE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1A41C3C1" w14:textId="77777777" w:rsidTr="005F57D5">
        <w:trPr>
          <w:trHeight w:val="113"/>
        </w:trPr>
        <w:tc>
          <w:tcPr>
            <w:tcW w:w="1492" w:type="dxa"/>
          </w:tcPr>
          <w:p w14:paraId="4270C392" w14:textId="77777777" w:rsidR="009779E0" w:rsidRDefault="009779E0" w:rsidP="009779E0">
            <w:pPr>
              <w:jc w:val="center"/>
              <w:rPr>
                <w:rFonts w:ascii="GHEA Grapalat" w:hAnsi="GHEA Grapalat"/>
                <w:sz w:val="20"/>
                <w:lang w:val="es-ES"/>
              </w:rPr>
            </w:pPr>
            <w:r>
              <w:rPr>
                <w:rFonts w:ascii="GHEA Grapalat" w:hAnsi="GHEA Grapalat"/>
                <w:sz w:val="20"/>
                <w:lang w:val="es-ES"/>
              </w:rPr>
              <w:t>51</w:t>
            </w:r>
          </w:p>
        </w:tc>
        <w:tc>
          <w:tcPr>
            <w:tcW w:w="3328" w:type="dxa"/>
            <w:vAlign w:val="bottom"/>
          </w:tcPr>
          <w:p w14:paraId="7B0B8C8E" w14:textId="77777777" w:rsidR="009779E0" w:rsidRPr="003F4FC1" w:rsidRDefault="009779E0" w:rsidP="009779E0">
            <w:pPr>
              <w:jc w:val="center"/>
              <w:rPr>
                <w:rFonts w:ascii="GHEA Grapalat" w:hAnsi="GHEA Grapalat"/>
                <w:i/>
                <w:sz w:val="20"/>
                <w:szCs w:val="20"/>
              </w:rPr>
            </w:pPr>
            <w:r w:rsidRPr="002E139C">
              <w:rPr>
                <w:rFonts w:ascii="GHEA Grapalat" w:hAnsi="GHEA Grapalat"/>
                <w:color w:val="000000"/>
                <w:sz w:val="18"/>
                <w:szCs w:val="18"/>
              </w:rPr>
              <w:t>33621510</w:t>
            </w:r>
          </w:p>
        </w:tc>
        <w:tc>
          <w:tcPr>
            <w:tcW w:w="2869" w:type="dxa"/>
          </w:tcPr>
          <w:p w14:paraId="051C1F99" w14:textId="42906D01" w:rsidR="009779E0" w:rsidRPr="00870932" w:rsidRDefault="009779E0" w:rsidP="009779E0">
            <w:pPr>
              <w:jc w:val="center"/>
              <w:rPr>
                <w:rFonts w:ascii="GHEA Grapalat" w:hAnsi="GHEA Grapalat"/>
                <w:sz w:val="20"/>
                <w:lang w:val="es-ES"/>
              </w:rPr>
            </w:pPr>
            <w:r w:rsidRPr="006E07D4">
              <w:t>Каптоприл 25 мг</w:t>
            </w:r>
          </w:p>
        </w:tc>
        <w:tc>
          <w:tcPr>
            <w:tcW w:w="460" w:type="dxa"/>
          </w:tcPr>
          <w:p w14:paraId="22F4D56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25AA7E7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18C29D1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D11002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103FA3A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7474E14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42F43F4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F2D88C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0E3F96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4E4B5F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525D01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6AD2EB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CE50D7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37DE896" w14:textId="77777777" w:rsidTr="005F57D5">
        <w:trPr>
          <w:trHeight w:val="113"/>
        </w:trPr>
        <w:tc>
          <w:tcPr>
            <w:tcW w:w="1492" w:type="dxa"/>
          </w:tcPr>
          <w:p w14:paraId="67FF87D2" w14:textId="77777777" w:rsidR="009779E0" w:rsidRDefault="009779E0" w:rsidP="009779E0">
            <w:pPr>
              <w:jc w:val="center"/>
              <w:rPr>
                <w:rFonts w:ascii="GHEA Grapalat" w:hAnsi="GHEA Grapalat"/>
                <w:sz w:val="20"/>
                <w:lang w:val="es-ES"/>
              </w:rPr>
            </w:pPr>
            <w:r>
              <w:rPr>
                <w:rFonts w:ascii="GHEA Grapalat" w:hAnsi="GHEA Grapalat"/>
                <w:sz w:val="20"/>
                <w:lang w:val="es-ES"/>
              </w:rPr>
              <w:t>52</w:t>
            </w:r>
          </w:p>
        </w:tc>
        <w:tc>
          <w:tcPr>
            <w:tcW w:w="3328" w:type="dxa"/>
            <w:vAlign w:val="bottom"/>
          </w:tcPr>
          <w:p w14:paraId="510A72C8" w14:textId="77777777" w:rsidR="009779E0" w:rsidRPr="003F4FC1" w:rsidRDefault="009779E0" w:rsidP="009779E0">
            <w:pPr>
              <w:jc w:val="center"/>
              <w:rPr>
                <w:rFonts w:ascii="GHEA Grapalat" w:hAnsi="GHEA Grapalat"/>
                <w:i/>
                <w:sz w:val="20"/>
                <w:szCs w:val="20"/>
              </w:rPr>
            </w:pPr>
            <w:r w:rsidRPr="002E139C">
              <w:rPr>
                <w:rFonts w:ascii="GHEA Grapalat" w:hAnsi="GHEA Grapalat"/>
                <w:color w:val="000000"/>
                <w:sz w:val="18"/>
                <w:szCs w:val="18"/>
              </w:rPr>
              <w:t>33621510</w:t>
            </w:r>
          </w:p>
        </w:tc>
        <w:tc>
          <w:tcPr>
            <w:tcW w:w="2869" w:type="dxa"/>
          </w:tcPr>
          <w:p w14:paraId="18E2474A" w14:textId="113F4D80" w:rsidR="009779E0" w:rsidRPr="00870932" w:rsidRDefault="009779E0" w:rsidP="009779E0">
            <w:pPr>
              <w:jc w:val="center"/>
              <w:rPr>
                <w:rFonts w:ascii="GHEA Grapalat" w:hAnsi="GHEA Grapalat"/>
                <w:sz w:val="20"/>
                <w:lang w:val="es-ES"/>
              </w:rPr>
            </w:pPr>
            <w:r w:rsidRPr="006E07D4">
              <w:t>Каптоприл 50 мг</w:t>
            </w:r>
          </w:p>
        </w:tc>
        <w:tc>
          <w:tcPr>
            <w:tcW w:w="460" w:type="dxa"/>
          </w:tcPr>
          <w:p w14:paraId="3BD5933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0B7C5FD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D75BF4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937F08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2212DD1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8B936E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047B99C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4C63B3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3D94B2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224B8D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5D2CC6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2F8077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042889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6733718D" w14:textId="77777777" w:rsidTr="005F57D5">
        <w:trPr>
          <w:trHeight w:val="113"/>
        </w:trPr>
        <w:tc>
          <w:tcPr>
            <w:tcW w:w="1492" w:type="dxa"/>
          </w:tcPr>
          <w:p w14:paraId="00508808" w14:textId="77777777" w:rsidR="009779E0" w:rsidRDefault="009779E0" w:rsidP="009779E0">
            <w:pPr>
              <w:jc w:val="center"/>
              <w:rPr>
                <w:rFonts w:ascii="GHEA Grapalat" w:hAnsi="GHEA Grapalat"/>
                <w:sz w:val="20"/>
                <w:lang w:val="es-ES"/>
              </w:rPr>
            </w:pPr>
            <w:r>
              <w:rPr>
                <w:rFonts w:ascii="GHEA Grapalat" w:hAnsi="GHEA Grapalat"/>
                <w:sz w:val="20"/>
                <w:lang w:val="es-ES"/>
              </w:rPr>
              <w:t>53</w:t>
            </w:r>
          </w:p>
        </w:tc>
        <w:tc>
          <w:tcPr>
            <w:tcW w:w="3328" w:type="dxa"/>
            <w:vAlign w:val="bottom"/>
          </w:tcPr>
          <w:p w14:paraId="2C7F3D99" w14:textId="77777777" w:rsidR="009779E0" w:rsidRPr="003F4FC1" w:rsidRDefault="009779E0" w:rsidP="009779E0">
            <w:pPr>
              <w:jc w:val="center"/>
              <w:rPr>
                <w:rFonts w:ascii="GHEA Grapalat" w:hAnsi="GHEA Grapalat"/>
                <w:i/>
                <w:sz w:val="20"/>
                <w:szCs w:val="20"/>
              </w:rPr>
            </w:pPr>
            <w:r w:rsidRPr="002E139C">
              <w:rPr>
                <w:rFonts w:ascii="GHEA Grapalat" w:hAnsi="GHEA Grapalat"/>
                <w:color w:val="000000"/>
                <w:sz w:val="18"/>
                <w:szCs w:val="18"/>
              </w:rPr>
              <w:t>33617100</w:t>
            </w:r>
          </w:p>
        </w:tc>
        <w:tc>
          <w:tcPr>
            <w:tcW w:w="2869" w:type="dxa"/>
          </w:tcPr>
          <w:p w14:paraId="286AF43F" w14:textId="6BD32DD1" w:rsidR="009779E0" w:rsidRPr="00870932" w:rsidRDefault="009779E0" w:rsidP="009779E0">
            <w:pPr>
              <w:jc w:val="center"/>
              <w:rPr>
                <w:rFonts w:ascii="GHEA Grapalat" w:hAnsi="GHEA Grapalat"/>
                <w:sz w:val="20"/>
                <w:lang w:val="es-ES"/>
              </w:rPr>
            </w:pPr>
            <w:r w:rsidRPr="0056274A">
              <w:t>Кальций D3 500 мг</w:t>
            </w:r>
          </w:p>
        </w:tc>
        <w:tc>
          <w:tcPr>
            <w:tcW w:w="460" w:type="dxa"/>
          </w:tcPr>
          <w:p w14:paraId="2A28D8B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7C0E0D4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421FB30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52519B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0B5793F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39D3229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73E31B3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A9768A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D9631D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60221C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AD5A22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0B9D4F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42B965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133E5A4C" w14:textId="77777777" w:rsidTr="00972C4D">
        <w:trPr>
          <w:trHeight w:val="113"/>
        </w:trPr>
        <w:tc>
          <w:tcPr>
            <w:tcW w:w="1492" w:type="dxa"/>
          </w:tcPr>
          <w:p w14:paraId="3B982848" w14:textId="77777777" w:rsidR="009779E0" w:rsidRDefault="009779E0" w:rsidP="009779E0">
            <w:pPr>
              <w:jc w:val="center"/>
              <w:rPr>
                <w:rFonts w:ascii="GHEA Grapalat" w:hAnsi="GHEA Grapalat"/>
                <w:sz w:val="20"/>
                <w:lang w:val="es-ES"/>
              </w:rPr>
            </w:pPr>
            <w:r>
              <w:rPr>
                <w:rFonts w:ascii="GHEA Grapalat" w:hAnsi="GHEA Grapalat"/>
                <w:sz w:val="20"/>
                <w:lang w:val="es-ES"/>
              </w:rPr>
              <w:t>54</w:t>
            </w:r>
          </w:p>
        </w:tc>
        <w:tc>
          <w:tcPr>
            <w:tcW w:w="3328" w:type="dxa"/>
            <w:vAlign w:val="bottom"/>
          </w:tcPr>
          <w:p w14:paraId="574E27E0"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33631300</w:t>
            </w:r>
          </w:p>
        </w:tc>
        <w:tc>
          <w:tcPr>
            <w:tcW w:w="2869" w:type="dxa"/>
          </w:tcPr>
          <w:p w14:paraId="6C5C8E6B" w14:textId="2F45866E" w:rsidR="009779E0" w:rsidRPr="00870932" w:rsidRDefault="009779E0" w:rsidP="009779E0">
            <w:pPr>
              <w:jc w:val="center"/>
              <w:rPr>
                <w:rFonts w:ascii="GHEA Grapalat" w:hAnsi="GHEA Grapalat"/>
                <w:sz w:val="20"/>
                <w:lang w:val="es-ES"/>
              </w:rPr>
            </w:pPr>
            <w:r w:rsidRPr="0056274A">
              <w:t>Кетопрофен желе 25мг</w:t>
            </w:r>
          </w:p>
        </w:tc>
        <w:tc>
          <w:tcPr>
            <w:tcW w:w="460" w:type="dxa"/>
          </w:tcPr>
          <w:p w14:paraId="35D09B1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1EDB149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5B14D5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DF0680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5AD2DC0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6651024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4CD1BEB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58ECA5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1F59DE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6B8BF5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891BE5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A3F863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20DB75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0CC766F7" w14:textId="77777777" w:rsidTr="005F57D5">
        <w:trPr>
          <w:trHeight w:val="113"/>
        </w:trPr>
        <w:tc>
          <w:tcPr>
            <w:tcW w:w="1492" w:type="dxa"/>
          </w:tcPr>
          <w:p w14:paraId="5A1ACE2E" w14:textId="77777777" w:rsidR="009779E0" w:rsidRDefault="009779E0" w:rsidP="009779E0">
            <w:pPr>
              <w:jc w:val="center"/>
              <w:rPr>
                <w:rFonts w:ascii="GHEA Grapalat" w:hAnsi="GHEA Grapalat"/>
                <w:sz w:val="20"/>
                <w:lang w:val="es-ES"/>
              </w:rPr>
            </w:pPr>
            <w:r>
              <w:rPr>
                <w:rFonts w:ascii="GHEA Grapalat" w:hAnsi="GHEA Grapalat"/>
                <w:sz w:val="20"/>
                <w:lang w:val="es-ES"/>
              </w:rPr>
              <w:t>55</w:t>
            </w:r>
          </w:p>
        </w:tc>
        <w:tc>
          <w:tcPr>
            <w:tcW w:w="3328" w:type="dxa"/>
            <w:vAlign w:val="bottom"/>
          </w:tcPr>
          <w:p w14:paraId="516499DE" w14:textId="77777777" w:rsidR="009779E0" w:rsidRPr="003F4FC1" w:rsidRDefault="009779E0" w:rsidP="009779E0">
            <w:pPr>
              <w:jc w:val="center"/>
              <w:rPr>
                <w:rFonts w:ascii="GHEA Grapalat" w:hAnsi="GHEA Grapalat"/>
                <w:i/>
                <w:sz w:val="20"/>
                <w:szCs w:val="20"/>
              </w:rPr>
            </w:pPr>
            <w:r w:rsidRPr="002E139C">
              <w:rPr>
                <w:rFonts w:ascii="GHEA Grapalat" w:hAnsi="GHEA Grapalat" w:cs="Sylfaen"/>
                <w:sz w:val="18"/>
                <w:szCs w:val="18"/>
              </w:rPr>
              <w:t>33621330</w:t>
            </w:r>
          </w:p>
        </w:tc>
        <w:tc>
          <w:tcPr>
            <w:tcW w:w="2869" w:type="dxa"/>
          </w:tcPr>
          <w:p w14:paraId="1B6FCDB7" w14:textId="39EA4D2C" w:rsidR="009779E0" w:rsidRPr="00870932" w:rsidRDefault="009779E0" w:rsidP="009779E0">
            <w:pPr>
              <w:jc w:val="center"/>
              <w:rPr>
                <w:rFonts w:ascii="GHEA Grapalat" w:hAnsi="GHEA Grapalat"/>
                <w:sz w:val="20"/>
                <w:lang w:val="es-ES"/>
              </w:rPr>
            </w:pPr>
            <w:r w:rsidRPr="0056274A">
              <w:rPr>
                <w:lang w:val="en-US"/>
              </w:rPr>
              <w:t>Кардиамин ампула 25%</w:t>
            </w:r>
          </w:p>
        </w:tc>
        <w:tc>
          <w:tcPr>
            <w:tcW w:w="460" w:type="dxa"/>
          </w:tcPr>
          <w:p w14:paraId="2B33A6D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779388B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1F20C0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DC3960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036024C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1A70893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A4DCEE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607B41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0956C7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F6FDAD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12B455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4110A4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CC42B8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74C904BC" w14:textId="77777777" w:rsidTr="00972C4D">
        <w:trPr>
          <w:trHeight w:val="113"/>
        </w:trPr>
        <w:tc>
          <w:tcPr>
            <w:tcW w:w="1492" w:type="dxa"/>
          </w:tcPr>
          <w:p w14:paraId="58C5C1C2" w14:textId="77777777" w:rsidR="009779E0" w:rsidRDefault="009779E0" w:rsidP="009779E0">
            <w:pPr>
              <w:jc w:val="center"/>
              <w:rPr>
                <w:rFonts w:ascii="GHEA Grapalat" w:hAnsi="GHEA Grapalat"/>
                <w:sz w:val="20"/>
                <w:lang w:val="es-ES"/>
              </w:rPr>
            </w:pPr>
            <w:r>
              <w:rPr>
                <w:rFonts w:ascii="GHEA Grapalat" w:hAnsi="GHEA Grapalat"/>
                <w:sz w:val="20"/>
                <w:lang w:val="es-ES"/>
              </w:rPr>
              <w:t>56</w:t>
            </w:r>
          </w:p>
        </w:tc>
        <w:tc>
          <w:tcPr>
            <w:tcW w:w="3328" w:type="dxa"/>
            <w:vAlign w:val="bottom"/>
          </w:tcPr>
          <w:p w14:paraId="35A719E0" w14:textId="77777777" w:rsidR="009779E0" w:rsidRPr="003F4FC1" w:rsidRDefault="009779E0" w:rsidP="009779E0">
            <w:pPr>
              <w:jc w:val="center"/>
              <w:rPr>
                <w:rFonts w:ascii="GHEA Grapalat" w:hAnsi="GHEA Grapalat"/>
                <w:i/>
                <w:sz w:val="20"/>
                <w:szCs w:val="20"/>
              </w:rPr>
            </w:pPr>
            <w:r w:rsidRPr="00810733">
              <w:rPr>
                <w:rFonts w:ascii="GHEA Grapalat" w:hAnsi="GHEA Grapalat" w:cs="Sylfaen"/>
                <w:sz w:val="18"/>
                <w:szCs w:val="18"/>
              </w:rPr>
              <w:t>33621340</w:t>
            </w:r>
          </w:p>
        </w:tc>
        <w:tc>
          <w:tcPr>
            <w:tcW w:w="2869" w:type="dxa"/>
          </w:tcPr>
          <w:p w14:paraId="66987D84" w14:textId="3AB253BF" w:rsidR="009779E0" w:rsidRPr="00870932" w:rsidRDefault="009779E0" w:rsidP="009779E0">
            <w:pPr>
              <w:jc w:val="center"/>
              <w:rPr>
                <w:rFonts w:ascii="GHEA Grapalat" w:hAnsi="GHEA Grapalat"/>
                <w:sz w:val="20"/>
                <w:lang w:val="es-ES"/>
              </w:rPr>
            </w:pPr>
            <w:r w:rsidRPr="0056274A">
              <w:t>Кофеинбензоат натрия 20% 1 мл</w:t>
            </w:r>
          </w:p>
        </w:tc>
        <w:tc>
          <w:tcPr>
            <w:tcW w:w="460" w:type="dxa"/>
          </w:tcPr>
          <w:p w14:paraId="0314145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45BEEF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45EC6D6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A2CEA5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8261B9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78FD347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24D387F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212C4A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50EF29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97C6B7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534407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09A464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98740A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08217FF" w14:textId="77777777" w:rsidTr="005F57D5">
        <w:trPr>
          <w:trHeight w:val="113"/>
        </w:trPr>
        <w:tc>
          <w:tcPr>
            <w:tcW w:w="1492" w:type="dxa"/>
          </w:tcPr>
          <w:p w14:paraId="5EC7A2F8" w14:textId="77777777" w:rsidR="009779E0" w:rsidRDefault="009779E0" w:rsidP="009779E0">
            <w:pPr>
              <w:jc w:val="center"/>
              <w:rPr>
                <w:rFonts w:ascii="GHEA Grapalat" w:hAnsi="GHEA Grapalat"/>
                <w:sz w:val="20"/>
                <w:lang w:val="es-ES"/>
              </w:rPr>
            </w:pPr>
            <w:r>
              <w:rPr>
                <w:rFonts w:ascii="GHEA Grapalat" w:hAnsi="GHEA Grapalat"/>
                <w:sz w:val="20"/>
                <w:lang w:val="es-ES"/>
              </w:rPr>
              <w:t>57</w:t>
            </w:r>
          </w:p>
        </w:tc>
        <w:tc>
          <w:tcPr>
            <w:tcW w:w="3328" w:type="dxa"/>
            <w:vAlign w:val="bottom"/>
          </w:tcPr>
          <w:p w14:paraId="2BC3FBE8"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33661121</w:t>
            </w:r>
          </w:p>
        </w:tc>
        <w:tc>
          <w:tcPr>
            <w:tcW w:w="2869" w:type="dxa"/>
          </w:tcPr>
          <w:p w14:paraId="18A3B7C5" w14:textId="4C63975C" w:rsidR="009779E0" w:rsidRPr="00870932" w:rsidRDefault="009779E0" w:rsidP="009779E0">
            <w:pPr>
              <w:jc w:val="center"/>
              <w:rPr>
                <w:rFonts w:ascii="GHEA Grapalat" w:hAnsi="GHEA Grapalat"/>
                <w:sz w:val="20"/>
                <w:lang w:val="es-ES"/>
              </w:rPr>
            </w:pPr>
            <w:r w:rsidRPr="0056274A">
              <w:t>Кардиомагнил 75 мг</w:t>
            </w:r>
          </w:p>
        </w:tc>
        <w:tc>
          <w:tcPr>
            <w:tcW w:w="460" w:type="dxa"/>
          </w:tcPr>
          <w:p w14:paraId="5BCDB4C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7D9D9A5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22382B6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FE679E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27E0023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57C2BE2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5055F1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A1CEFE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32C843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DD982F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C81BB5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7FC8CE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EB6A91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02290B0A" w14:textId="77777777" w:rsidTr="00972C4D">
        <w:trPr>
          <w:trHeight w:val="113"/>
        </w:trPr>
        <w:tc>
          <w:tcPr>
            <w:tcW w:w="1492" w:type="dxa"/>
          </w:tcPr>
          <w:p w14:paraId="09DF6B68" w14:textId="77777777" w:rsidR="009779E0" w:rsidRDefault="009779E0" w:rsidP="009779E0">
            <w:pPr>
              <w:jc w:val="center"/>
              <w:rPr>
                <w:rFonts w:ascii="GHEA Grapalat" w:hAnsi="GHEA Grapalat"/>
                <w:sz w:val="20"/>
                <w:lang w:val="es-ES"/>
              </w:rPr>
            </w:pPr>
            <w:r>
              <w:rPr>
                <w:rFonts w:ascii="GHEA Grapalat" w:hAnsi="GHEA Grapalat"/>
                <w:sz w:val="20"/>
                <w:lang w:val="es-ES"/>
              </w:rPr>
              <w:t>58</w:t>
            </w:r>
          </w:p>
        </w:tc>
        <w:tc>
          <w:tcPr>
            <w:tcW w:w="3328" w:type="dxa"/>
            <w:vAlign w:val="bottom"/>
          </w:tcPr>
          <w:p w14:paraId="5B28191F" w14:textId="77777777" w:rsidR="009779E0" w:rsidRPr="003F4FC1" w:rsidRDefault="009779E0" w:rsidP="009779E0">
            <w:pPr>
              <w:jc w:val="center"/>
              <w:rPr>
                <w:rFonts w:ascii="GHEA Grapalat" w:hAnsi="GHEA Grapalat"/>
                <w:i/>
                <w:sz w:val="20"/>
                <w:szCs w:val="20"/>
              </w:rPr>
            </w:pPr>
            <w:r w:rsidRPr="00810733">
              <w:rPr>
                <w:rFonts w:ascii="GHEA Grapalat" w:hAnsi="GHEA Grapalat" w:cs="Arial"/>
                <w:sz w:val="18"/>
                <w:szCs w:val="18"/>
              </w:rPr>
              <w:t>33611420</w:t>
            </w:r>
          </w:p>
        </w:tc>
        <w:tc>
          <w:tcPr>
            <w:tcW w:w="2869" w:type="dxa"/>
          </w:tcPr>
          <w:p w14:paraId="2C5897C6" w14:textId="14B63E94" w:rsidR="009779E0" w:rsidRPr="00870932" w:rsidRDefault="009779E0" w:rsidP="009779E0">
            <w:pPr>
              <w:jc w:val="center"/>
              <w:rPr>
                <w:rFonts w:ascii="GHEA Grapalat" w:hAnsi="GHEA Grapalat"/>
                <w:sz w:val="20"/>
                <w:lang w:val="es-ES"/>
              </w:rPr>
            </w:pPr>
            <w:r w:rsidRPr="0056274A">
              <w:t xml:space="preserve">Кальция глюконат </w:t>
            </w:r>
            <w:r w:rsidRPr="0056274A">
              <w:lastRenderedPageBreak/>
              <w:t>100мг/мл</w:t>
            </w:r>
          </w:p>
        </w:tc>
        <w:tc>
          <w:tcPr>
            <w:tcW w:w="460" w:type="dxa"/>
          </w:tcPr>
          <w:p w14:paraId="5DC354C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 xml:space="preserve">... </w:t>
            </w:r>
            <w:r w:rsidRPr="00870932">
              <w:rPr>
                <w:rFonts w:ascii="GHEA Grapalat" w:hAnsi="GHEA Grapalat"/>
                <w:sz w:val="20"/>
                <w:lang w:val="pt-BR"/>
              </w:rPr>
              <w:lastRenderedPageBreak/>
              <w:t>%</w:t>
            </w:r>
          </w:p>
        </w:tc>
        <w:tc>
          <w:tcPr>
            <w:tcW w:w="460" w:type="dxa"/>
          </w:tcPr>
          <w:p w14:paraId="29984BE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lastRenderedPageBreak/>
              <w:t>…</w:t>
            </w:r>
            <w:r w:rsidRPr="00870932">
              <w:rPr>
                <w:rFonts w:ascii="GHEA Grapalat" w:hAnsi="GHEA Grapalat"/>
                <w:sz w:val="20"/>
                <w:lang w:val="pt-BR"/>
              </w:rPr>
              <w:lastRenderedPageBreak/>
              <w:t>%</w:t>
            </w:r>
          </w:p>
        </w:tc>
        <w:tc>
          <w:tcPr>
            <w:tcW w:w="460" w:type="dxa"/>
          </w:tcPr>
          <w:p w14:paraId="52A5CA0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 xml:space="preserve">10 </w:t>
            </w:r>
            <w:r w:rsidRPr="00870932">
              <w:rPr>
                <w:rFonts w:ascii="GHEA Grapalat" w:hAnsi="GHEA Grapalat"/>
                <w:sz w:val="20"/>
                <w:lang w:val="pt-BR"/>
              </w:rPr>
              <w:lastRenderedPageBreak/>
              <w:t>%</w:t>
            </w:r>
          </w:p>
        </w:tc>
        <w:tc>
          <w:tcPr>
            <w:tcW w:w="506" w:type="dxa"/>
          </w:tcPr>
          <w:p w14:paraId="3D44E70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lastRenderedPageBreak/>
              <w:t>20</w:t>
            </w:r>
            <w:r w:rsidRPr="00870932">
              <w:rPr>
                <w:rFonts w:ascii="GHEA Grapalat" w:hAnsi="GHEA Grapalat"/>
                <w:sz w:val="20"/>
                <w:lang w:val="pt-BR"/>
              </w:rPr>
              <w:lastRenderedPageBreak/>
              <w:t>. %</w:t>
            </w:r>
          </w:p>
        </w:tc>
        <w:tc>
          <w:tcPr>
            <w:tcW w:w="634" w:type="dxa"/>
          </w:tcPr>
          <w:p w14:paraId="175EF77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rPr>
              <w:t>30</w:t>
            </w:r>
            <w:r w:rsidRPr="00870932">
              <w:rPr>
                <w:rFonts w:ascii="GHEA Grapalat" w:hAnsi="GHEA Grapalat"/>
                <w:sz w:val="20"/>
                <w:lang w:val="pt-BR"/>
              </w:rPr>
              <w:lastRenderedPageBreak/>
              <w:t>. %</w:t>
            </w:r>
          </w:p>
        </w:tc>
        <w:tc>
          <w:tcPr>
            <w:tcW w:w="636" w:type="dxa"/>
          </w:tcPr>
          <w:p w14:paraId="3149665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rPr>
              <w:t>4</w:t>
            </w:r>
            <w:r w:rsidRPr="00870932">
              <w:rPr>
                <w:rFonts w:ascii="GHEA Grapalat" w:hAnsi="GHEA Grapalat"/>
                <w:sz w:val="20"/>
                <w:lang w:val="pt-BR"/>
              </w:rPr>
              <w:t xml:space="preserve">0. </w:t>
            </w:r>
            <w:r w:rsidRPr="00870932">
              <w:rPr>
                <w:rFonts w:ascii="GHEA Grapalat" w:hAnsi="GHEA Grapalat"/>
                <w:sz w:val="20"/>
                <w:lang w:val="pt-BR"/>
              </w:rPr>
              <w:lastRenderedPageBreak/>
              <w:t>%</w:t>
            </w:r>
          </w:p>
        </w:tc>
        <w:tc>
          <w:tcPr>
            <w:tcW w:w="634" w:type="dxa"/>
          </w:tcPr>
          <w:p w14:paraId="67E872C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..50</w:t>
            </w:r>
            <w:r w:rsidRPr="00870932">
              <w:rPr>
                <w:rFonts w:ascii="GHEA Grapalat" w:hAnsi="GHEA Grapalat"/>
                <w:sz w:val="20"/>
                <w:lang w:val="pt-BR"/>
              </w:rPr>
              <w:lastRenderedPageBreak/>
              <w:t>. %</w:t>
            </w:r>
          </w:p>
        </w:tc>
        <w:tc>
          <w:tcPr>
            <w:tcW w:w="639" w:type="dxa"/>
          </w:tcPr>
          <w:p w14:paraId="5B87D4D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..60</w:t>
            </w:r>
            <w:r w:rsidRPr="00870932">
              <w:rPr>
                <w:rFonts w:ascii="GHEA Grapalat" w:hAnsi="GHEA Grapalat"/>
                <w:sz w:val="20"/>
                <w:lang w:val="pt-BR"/>
              </w:rPr>
              <w:lastRenderedPageBreak/>
              <w:t>. %</w:t>
            </w:r>
          </w:p>
        </w:tc>
        <w:tc>
          <w:tcPr>
            <w:tcW w:w="624" w:type="dxa"/>
          </w:tcPr>
          <w:p w14:paraId="04FE38A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..70</w:t>
            </w:r>
            <w:r w:rsidRPr="00870932">
              <w:rPr>
                <w:rFonts w:ascii="GHEA Grapalat" w:hAnsi="GHEA Grapalat"/>
                <w:sz w:val="20"/>
                <w:lang w:val="pt-BR"/>
              </w:rPr>
              <w:lastRenderedPageBreak/>
              <w:t>. %</w:t>
            </w:r>
          </w:p>
        </w:tc>
        <w:tc>
          <w:tcPr>
            <w:tcW w:w="649" w:type="dxa"/>
          </w:tcPr>
          <w:p w14:paraId="27D0C0C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 xml:space="preserve">..80. </w:t>
            </w:r>
            <w:r w:rsidRPr="00870932">
              <w:rPr>
                <w:rFonts w:ascii="GHEA Grapalat" w:hAnsi="GHEA Grapalat"/>
                <w:sz w:val="20"/>
                <w:lang w:val="pt-BR"/>
              </w:rPr>
              <w:lastRenderedPageBreak/>
              <w:t>%</w:t>
            </w:r>
          </w:p>
        </w:tc>
        <w:tc>
          <w:tcPr>
            <w:tcW w:w="639" w:type="dxa"/>
          </w:tcPr>
          <w:p w14:paraId="0E8159A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..90</w:t>
            </w:r>
            <w:r w:rsidRPr="00870932">
              <w:rPr>
                <w:rFonts w:ascii="GHEA Grapalat" w:hAnsi="GHEA Grapalat"/>
                <w:sz w:val="20"/>
                <w:lang w:val="pt-BR"/>
              </w:rPr>
              <w:lastRenderedPageBreak/>
              <w:t>. %</w:t>
            </w:r>
          </w:p>
        </w:tc>
        <w:tc>
          <w:tcPr>
            <w:tcW w:w="712" w:type="dxa"/>
          </w:tcPr>
          <w:p w14:paraId="13594C1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 xml:space="preserve">100 </w:t>
            </w:r>
            <w:r w:rsidRPr="00870932">
              <w:rPr>
                <w:rFonts w:ascii="GHEA Grapalat" w:hAnsi="GHEA Grapalat"/>
                <w:sz w:val="20"/>
                <w:lang w:val="pt-BR"/>
              </w:rPr>
              <w:lastRenderedPageBreak/>
              <w:t>%</w:t>
            </w:r>
          </w:p>
        </w:tc>
        <w:tc>
          <w:tcPr>
            <w:tcW w:w="951" w:type="dxa"/>
          </w:tcPr>
          <w:p w14:paraId="63C7C6F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100%</w:t>
            </w:r>
          </w:p>
        </w:tc>
      </w:tr>
      <w:tr w:rsidR="009779E0" w:rsidRPr="00870932" w14:paraId="0FC1C78A" w14:textId="77777777" w:rsidTr="00972C4D">
        <w:trPr>
          <w:trHeight w:val="113"/>
        </w:trPr>
        <w:tc>
          <w:tcPr>
            <w:tcW w:w="1492" w:type="dxa"/>
          </w:tcPr>
          <w:p w14:paraId="7B99242B" w14:textId="77777777" w:rsidR="009779E0" w:rsidRDefault="009779E0" w:rsidP="009779E0">
            <w:pPr>
              <w:jc w:val="center"/>
              <w:rPr>
                <w:rFonts w:ascii="GHEA Grapalat" w:hAnsi="GHEA Grapalat"/>
                <w:sz w:val="20"/>
                <w:lang w:val="es-ES"/>
              </w:rPr>
            </w:pPr>
            <w:r>
              <w:rPr>
                <w:rFonts w:ascii="GHEA Grapalat" w:hAnsi="GHEA Grapalat"/>
                <w:sz w:val="20"/>
                <w:lang w:val="es-ES"/>
              </w:rPr>
              <w:lastRenderedPageBreak/>
              <w:t>59</w:t>
            </w:r>
          </w:p>
        </w:tc>
        <w:tc>
          <w:tcPr>
            <w:tcW w:w="3328" w:type="dxa"/>
            <w:vAlign w:val="bottom"/>
          </w:tcPr>
          <w:p w14:paraId="3D0D85E7" w14:textId="77777777" w:rsidR="009779E0" w:rsidRPr="003F4FC1" w:rsidRDefault="009779E0" w:rsidP="009779E0">
            <w:pPr>
              <w:jc w:val="center"/>
              <w:rPr>
                <w:rFonts w:ascii="GHEA Grapalat" w:hAnsi="GHEA Grapalat"/>
                <w:i/>
                <w:sz w:val="20"/>
                <w:szCs w:val="20"/>
              </w:rPr>
            </w:pPr>
            <w:r w:rsidRPr="009466E0">
              <w:rPr>
                <w:rFonts w:ascii="GHEA Grapalat" w:hAnsi="GHEA Grapalat" w:cs="Arial"/>
                <w:sz w:val="18"/>
                <w:szCs w:val="18"/>
              </w:rPr>
              <w:t>33141300</w:t>
            </w:r>
          </w:p>
        </w:tc>
        <w:tc>
          <w:tcPr>
            <w:tcW w:w="2869" w:type="dxa"/>
          </w:tcPr>
          <w:p w14:paraId="4AD6B846" w14:textId="3834E278" w:rsidR="009779E0" w:rsidRPr="00870932" w:rsidRDefault="009779E0" w:rsidP="009779E0">
            <w:pPr>
              <w:jc w:val="center"/>
              <w:rPr>
                <w:rFonts w:ascii="GHEA Grapalat" w:hAnsi="GHEA Grapalat"/>
                <w:sz w:val="20"/>
                <w:lang w:val="es-ES"/>
              </w:rPr>
            </w:pPr>
            <w:r w:rsidRPr="0056274A">
              <w:t>Перчатки медицинские нестерильные.</w:t>
            </w:r>
          </w:p>
        </w:tc>
        <w:tc>
          <w:tcPr>
            <w:tcW w:w="460" w:type="dxa"/>
          </w:tcPr>
          <w:p w14:paraId="2A68289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78EA673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387CAC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B7B2DE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5F9CC93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1CDF213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3709E83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21F3AE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323D2D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05B4B0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95B3B9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C09F21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49914D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5CC7F815" w14:textId="77777777" w:rsidTr="00972C4D">
        <w:trPr>
          <w:trHeight w:val="113"/>
        </w:trPr>
        <w:tc>
          <w:tcPr>
            <w:tcW w:w="1492" w:type="dxa"/>
          </w:tcPr>
          <w:p w14:paraId="1810B288" w14:textId="77777777" w:rsidR="009779E0" w:rsidRDefault="009779E0" w:rsidP="009779E0">
            <w:pPr>
              <w:jc w:val="center"/>
              <w:rPr>
                <w:rFonts w:ascii="GHEA Grapalat" w:hAnsi="GHEA Grapalat"/>
                <w:sz w:val="20"/>
                <w:lang w:val="es-ES"/>
              </w:rPr>
            </w:pPr>
            <w:r>
              <w:rPr>
                <w:rFonts w:ascii="GHEA Grapalat" w:hAnsi="GHEA Grapalat"/>
                <w:sz w:val="20"/>
                <w:lang w:val="es-ES"/>
              </w:rPr>
              <w:t>60</w:t>
            </w:r>
          </w:p>
        </w:tc>
        <w:tc>
          <w:tcPr>
            <w:tcW w:w="3328" w:type="dxa"/>
            <w:vAlign w:val="bottom"/>
          </w:tcPr>
          <w:p w14:paraId="539DC420" w14:textId="77777777" w:rsidR="009779E0" w:rsidRPr="003F4FC1" w:rsidRDefault="009779E0" w:rsidP="009779E0">
            <w:pPr>
              <w:jc w:val="center"/>
              <w:rPr>
                <w:rFonts w:ascii="GHEA Grapalat" w:hAnsi="GHEA Grapalat"/>
                <w:i/>
                <w:sz w:val="20"/>
                <w:szCs w:val="20"/>
              </w:rPr>
            </w:pPr>
            <w:r w:rsidRPr="009466E0">
              <w:rPr>
                <w:rFonts w:ascii="GHEA Grapalat" w:hAnsi="GHEA Grapalat" w:cs="Arial"/>
                <w:sz w:val="18"/>
                <w:szCs w:val="18"/>
              </w:rPr>
              <w:t>33141158</w:t>
            </w:r>
          </w:p>
        </w:tc>
        <w:tc>
          <w:tcPr>
            <w:tcW w:w="2869" w:type="dxa"/>
          </w:tcPr>
          <w:p w14:paraId="6679ECB8" w14:textId="5051A965" w:rsidR="009779E0" w:rsidRPr="00870932" w:rsidRDefault="009779E0" w:rsidP="009779E0">
            <w:pPr>
              <w:jc w:val="center"/>
              <w:rPr>
                <w:rFonts w:ascii="GHEA Grapalat" w:hAnsi="GHEA Grapalat"/>
                <w:sz w:val="20"/>
                <w:lang w:val="es-ES"/>
              </w:rPr>
            </w:pPr>
            <w:r w:rsidRPr="0056274A">
              <w:t>Медицинские стерильные перчатки</w:t>
            </w:r>
          </w:p>
        </w:tc>
        <w:tc>
          <w:tcPr>
            <w:tcW w:w="460" w:type="dxa"/>
          </w:tcPr>
          <w:p w14:paraId="6E7B3AA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0886743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2924F73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A2BAF6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8F5AAE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13AA7CF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0E89052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997281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6EAF24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E5D261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68A54A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3DF96B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3A6B05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260DF86" w14:textId="77777777" w:rsidTr="005F57D5">
        <w:trPr>
          <w:trHeight w:val="113"/>
        </w:trPr>
        <w:tc>
          <w:tcPr>
            <w:tcW w:w="1492" w:type="dxa"/>
          </w:tcPr>
          <w:p w14:paraId="7E852ED8" w14:textId="77777777" w:rsidR="009779E0" w:rsidRDefault="009779E0" w:rsidP="009779E0">
            <w:pPr>
              <w:jc w:val="center"/>
              <w:rPr>
                <w:rFonts w:ascii="GHEA Grapalat" w:hAnsi="GHEA Grapalat"/>
                <w:sz w:val="20"/>
                <w:lang w:val="es-ES"/>
              </w:rPr>
            </w:pPr>
            <w:r>
              <w:rPr>
                <w:rFonts w:ascii="GHEA Grapalat" w:hAnsi="GHEA Grapalat"/>
                <w:sz w:val="20"/>
                <w:lang w:val="es-ES"/>
              </w:rPr>
              <w:t>61</w:t>
            </w:r>
          </w:p>
        </w:tc>
        <w:tc>
          <w:tcPr>
            <w:tcW w:w="3328" w:type="dxa"/>
            <w:vAlign w:val="bottom"/>
          </w:tcPr>
          <w:p w14:paraId="5662FFEA"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33611150</w:t>
            </w:r>
          </w:p>
        </w:tc>
        <w:tc>
          <w:tcPr>
            <w:tcW w:w="2869" w:type="dxa"/>
          </w:tcPr>
          <w:p w14:paraId="2F00A021" w14:textId="0FD24AD6" w:rsidR="009779E0" w:rsidRPr="00870932" w:rsidRDefault="009779E0" w:rsidP="009779E0">
            <w:pPr>
              <w:jc w:val="center"/>
              <w:rPr>
                <w:rFonts w:ascii="GHEA Grapalat" w:hAnsi="GHEA Grapalat"/>
                <w:sz w:val="20"/>
                <w:lang w:val="es-ES"/>
              </w:rPr>
            </w:pPr>
            <w:r w:rsidRPr="0056274A">
              <w:t>Мезим форте 3500</w:t>
            </w:r>
          </w:p>
        </w:tc>
        <w:tc>
          <w:tcPr>
            <w:tcW w:w="460" w:type="dxa"/>
          </w:tcPr>
          <w:p w14:paraId="460BEFF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53010E9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6A98FA5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9C7B1E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D00681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23A5582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932987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50F189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F2E53A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F4B495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649603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7FC7D5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C60386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2DD102D5" w14:textId="77777777" w:rsidTr="00670F66">
        <w:trPr>
          <w:trHeight w:val="113"/>
        </w:trPr>
        <w:tc>
          <w:tcPr>
            <w:tcW w:w="1492" w:type="dxa"/>
          </w:tcPr>
          <w:p w14:paraId="496BE72E" w14:textId="77777777" w:rsidR="009779E0" w:rsidRDefault="009779E0" w:rsidP="009779E0">
            <w:pPr>
              <w:jc w:val="center"/>
              <w:rPr>
                <w:rFonts w:ascii="GHEA Grapalat" w:hAnsi="GHEA Grapalat"/>
                <w:sz w:val="20"/>
                <w:lang w:val="es-ES"/>
              </w:rPr>
            </w:pPr>
            <w:r>
              <w:rPr>
                <w:rFonts w:ascii="GHEA Grapalat" w:hAnsi="GHEA Grapalat"/>
                <w:sz w:val="20"/>
                <w:lang w:val="es-ES"/>
              </w:rPr>
              <w:t>62</w:t>
            </w:r>
          </w:p>
        </w:tc>
        <w:tc>
          <w:tcPr>
            <w:tcW w:w="3328" w:type="dxa"/>
            <w:vAlign w:val="bottom"/>
          </w:tcPr>
          <w:p w14:paraId="4B909ED6" w14:textId="77777777" w:rsidR="009779E0" w:rsidRPr="003F4FC1" w:rsidRDefault="009779E0" w:rsidP="009779E0">
            <w:pPr>
              <w:jc w:val="center"/>
              <w:rPr>
                <w:rFonts w:ascii="GHEA Grapalat" w:hAnsi="GHEA Grapalat"/>
                <w:i/>
                <w:sz w:val="20"/>
                <w:szCs w:val="20"/>
              </w:rPr>
            </w:pPr>
            <w:r w:rsidRPr="002E139C">
              <w:rPr>
                <w:rFonts w:ascii="GHEA Grapalat" w:hAnsi="GHEA Grapalat"/>
                <w:color w:val="000000"/>
                <w:sz w:val="18"/>
                <w:szCs w:val="18"/>
              </w:rPr>
              <w:t>33642210</w:t>
            </w:r>
          </w:p>
        </w:tc>
        <w:tc>
          <w:tcPr>
            <w:tcW w:w="2869" w:type="dxa"/>
          </w:tcPr>
          <w:p w14:paraId="062A4A64" w14:textId="029F9DA8" w:rsidR="009779E0" w:rsidRPr="00870932" w:rsidRDefault="009779E0" w:rsidP="009779E0">
            <w:pPr>
              <w:jc w:val="center"/>
              <w:rPr>
                <w:rFonts w:ascii="GHEA Grapalat" w:hAnsi="GHEA Grapalat"/>
                <w:sz w:val="20"/>
                <w:lang w:val="es-ES"/>
              </w:rPr>
            </w:pPr>
            <w:r w:rsidRPr="0056274A">
              <w:t>Метипред 4мг</w:t>
            </w:r>
          </w:p>
        </w:tc>
        <w:tc>
          <w:tcPr>
            <w:tcW w:w="460" w:type="dxa"/>
          </w:tcPr>
          <w:p w14:paraId="1F749F3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580CE65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01EE280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88318E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85FD0E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1EDF17F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FA7794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6E59AF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177233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28DD56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63FEE7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DACFBB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04262B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55665B1" w14:textId="77777777" w:rsidTr="005F57D5">
        <w:trPr>
          <w:trHeight w:val="113"/>
        </w:trPr>
        <w:tc>
          <w:tcPr>
            <w:tcW w:w="1492" w:type="dxa"/>
          </w:tcPr>
          <w:p w14:paraId="466679C0" w14:textId="77777777" w:rsidR="009779E0" w:rsidRDefault="009779E0" w:rsidP="009779E0">
            <w:pPr>
              <w:jc w:val="center"/>
              <w:rPr>
                <w:rFonts w:ascii="GHEA Grapalat" w:hAnsi="GHEA Grapalat"/>
                <w:sz w:val="20"/>
                <w:lang w:val="es-ES"/>
              </w:rPr>
            </w:pPr>
            <w:r>
              <w:rPr>
                <w:rFonts w:ascii="GHEA Grapalat" w:hAnsi="GHEA Grapalat"/>
                <w:sz w:val="20"/>
                <w:lang w:val="es-ES"/>
              </w:rPr>
              <w:t>63</w:t>
            </w:r>
          </w:p>
        </w:tc>
        <w:tc>
          <w:tcPr>
            <w:tcW w:w="3328" w:type="dxa"/>
            <w:vAlign w:val="bottom"/>
          </w:tcPr>
          <w:p w14:paraId="64598274" w14:textId="77777777" w:rsidR="009779E0" w:rsidRPr="003F4FC1" w:rsidRDefault="009779E0" w:rsidP="009779E0">
            <w:pPr>
              <w:jc w:val="center"/>
              <w:rPr>
                <w:rFonts w:ascii="GHEA Grapalat" w:hAnsi="GHEA Grapalat"/>
                <w:i/>
                <w:sz w:val="20"/>
                <w:szCs w:val="20"/>
              </w:rPr>
            </w:pPr>
            <w:r w:rsidRPr="009466E0">
              <w:rPr>
                <w:rFonts w:ascii="GHEA Grapalat" w:hAnsi="GHEA Grapalat" w:cs="Sylfaen"/>
                <w:sz w:val="18"/>
                <w:szCs w:val="18"/>
              </w:rPr>
              <w:t>33611160</w:t>
            </w:r>
          </w:p>
        </w:tc>
        <w:tc>
          <w:tcPr>
            <w:tcW w:w="2869" w:type="dxa"/>
          </w:tcPr>
          <w:p w14:paraId="58EE95D3" w14:textId="217D64F8" w:rsidR="009779E0" w:rsidRPr="00870932" w:rsidRDefault="009779E0" w:rsidP="009779E0">
            <w:pPr>
              <w:jc w:val="center"/>
              <w:rPr>
                <w:rFonts w:ascii="GHEA Grapalat" w:hAnsi="GHEA Grapalat"/>
                <w:sz w:val="20"/>
                <w:lang w:val="es-ES"/>
              </w:rPr>
            </w:pPr>
            <w:r w:rsidRPr="0056274A">
              <w:t>Метоклопрамид л/т 5 мг/мл</w:t>
            </w:r>
          </w:p>
        </w:tc>
        <w:tc>
          <w:tcPr>
            <w:tcW w:w="460" w:type="dxa"/>
          </w:tcPr>
          <w:p w14:paraId="53F698E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654497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A93C7A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260297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E22959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3FD27F7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0971444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954891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B1D286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8A2DAF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AB72BB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015F51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568176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53C48752" w14:textId="77777777" w:rsidTr="00972C4D">
        <w:trPr>
          <w:trHeight w:val="113"/>
        </w:trPr>
        <w:tc>
          <w:tcPr>
            <w:tcW w:w="1492" w:type="dxa"/>
          </w:tcPr>
          <w:p w14:paraId="4E8815A3" w14:textId="77777777" w:rsidR="009779E0" w:rsidRDefault="009779E0" w:rsidP="009779E0">
            <w:pPr>
              <w:jc w:val="center"/>
              <w:rPr>
                <w:rFonts w:ascii="GHEA Grapalat" w:hAnsi="GHEA Grapalat"/>
                <w:sz w:val="20"/>
                <w:lang w:val="es-ES"/>
              </w:rPr>
            </w:pPr>
            <w:r>
              <w:rPr>
                <w:rFonts w:ascii="GHEA Grapalat" w:hAnsi="GHEA Grapalat"/>
                <w:sz w:val="20"/>
                <w:lang w:val="es-ES"/>
              </w:rPr>
              <w:t>64</w:t>
            </w:r>
          </w:p>
        </w:tc>
        <w:tc>
          <w:tcPr>
            <w:tcW w:w="3328" w:type="dxa"/>
            <w:vAlign w:val="bottom"/>
          </w:tcPr>
          <w:p w14:paraId="55B2DBFD" w14:textId="77777777" w:rsidR="009779E0" w:rsidRPr="003F4FC1" w:rsidRDefault="009779E0" w:rsidP="009779E0">
            <w:pPr>
              <w:jc w:val="center"/>
              <w:rPr>
                <w:rFonts w:ascii="GHEA Grapalat" w:hAnsi="GHEA Grapalat"/>
                <w:i/>
                <w:sz w:val="20"/>
                <w:szCs w:val="20"/>
              </w:rPr>
            </w:pPr>
            <w:r w:rsidRPr="00C276E2">
              <w:rPr>
                <w:rFonts w:ascii="GHEA Grapalat" w:hAnsi="GHEA Grapalat" w:cs="Arial"/>
                <w:sz w:val="18"/>
                <w:szCs w:val="18"/>
              </w:rPr>
              <w:t>33691145</w:t>
            </w:r>
          </w:p>
        </w:tc>
        <w:tc>
          <w:tcPr>
            <w:tcW w:w="2869" w:type="dxa"/>
          </w:tcPr>
          <w:p w14:paraId="49AE6794" w14:textId="623227B6" w:rsidR="009779E0" w:rsidRPr="00870932" w:rsidRDefault="009779E0" w:rsidP="009779E0">
            <w:pPr>
              <w:jc w:val="center"/>
              <w:rPr>
                <w:rFonts w:ascii="GHEA Grapalat" w:hAnsi="GHEA Grapalat"/>
                <w:sz w:val="20"/>
                <w:lang w:val="es-ES"/>
              </w:rPr>
            </w:pPr>
            <w:r w:rsidRPr="0056274A">
              <w:t>Магния сульфат 25% 5мл</w:t>
            </w:r>
          </w:p>
        </w:tc>
        <w:tc>
          <w:tcPr>
            <w:tcW w:w="460" w:type="dxa"/>
          </w:tcPr>
          <w:p w14:paraId="42C87D7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2082433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4059F1B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59AFE0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361038B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275DC7F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53CBFFC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4205AF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84EC89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172234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2C0D76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B1363A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1E1F01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2DF817A4" w14:textId="77777777" w:rsidTr="00972C4D">
        <w:trPr>
          <w:trHeight w:val="113"/>
        </w:trPr>
        <w:tc>
          <w:tcPr>
            <w:tcW w:w="1492" w:type="dxa"/>
          </w:tcPr>
          <w:p w14:paraId="358838A2" w14:textId="77777777" w:rsidR="009779E0" w:rsidRDefault="009779E0" w:rsidP="009779E0">
            <w:pPr>
              <w:jc w:val="center"/>
              <w:rPr>
                <w:rFonts w:ascii="GHEA Grapalat" w:hAnsi="GHEA Grapalat"/>
                <w:sz w:val="20"/>
                <w:lang w:val="es-ES"/>
              </w:rPr>
            </w:pPr>
            <w:r>
              <w:rPr>
                <w:rFonts w:ascii="GHEA Grapalat" w:hAnsi="GHEA Grapalat"/>
                <w:sz w:val="20"/>
                <w:lang w:val="es-ES"/>
              </w:rPr>
              <w:t>65</w:t>
            </w:r>
          </w:p>
        </w:tc>
        <w:tc>
          <w:tcPr>
            <w:tcW w:w="3328" w:type="dxa"/>
            <w:vAlign w:val="bottom"/>
          </w:tcPr>
          <w:p w14:paraId="45F17DDC" w14:textId="77777777" w:rsidR="009779E0" w:rsidRPr="003F4FC1" w:rsidRDefault="009779E0" w:rsidP="009779E0">
            <w:pPr>
              <w:jc w:val="center"/>
              <w:rPr>
                <w:rFonts w:ascii="GHEA Grapalat" w:hAnsi="GHEA Grapalat"/>
                <w:i/>
                <w:sz w:val="20"/>
                <w:szCs w:val="20"/>
              </w:rPr>
            </w:pPr>
            <w:r w:rsidRPr="009466E0">
              <w:rPr>
                <w:rFonts w:ascii="GHEA Grapalat" w:hAnsi="GHEA Grapalat" w:cs="Arial"/>
                <w:sz w:val="18"/>
                <w:szCs w:val="18"/>
              </w:rPr>
              <w:t>33141142</w:t>
            </w:r>
          </w:p>
        </w:tc>
        <w:tc>
          <w:tcPr>
            <w:tcW w:w="2869" w:type="dxa"/>
          </w:tcPr>
          <w:p w14:paraId="5C76470C" w14:textId="2944EB40" w:rsidR="009779E0" w:rsidRPr="00870932" w:rsidRDefault="009779E0" w:rsidP="009779E0">
            <w:pPr>
              <w:jc w:val="center"/>
              <w:rPr>
                <w:rFonts w:ascii="GHEA Grapalat" w:hAnsi="GHEA Grapalat"/>
                <w:sz w:val="20"/>
                <w:lang w:val="es-ES"/>
              </w:rPr>
            </w:pPr>
            <w:r w:rsidRPr="008C3A3A">
              <w:t>Шприц 5мл+игла</w:t>
            </w:r>
          </w:p>
        </w:tc>
        <w:tc>
          <w:tcPr>
            <w:tcW w:w="460" w:type="dxa"/>
          </w:tcPr>
          <w:p w14:paraId="4090874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03A37D0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2011AA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F68B56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1F046C3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07B74EC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E55B38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8D54BA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9C56C4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5D7318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B95386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6A0BDC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F9D3B4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2A8943C0" w14:textId="77777777" w:rsidTr="00972C4D">
        <w:trPr>
          <w:trHeight w:val="113"/>
        </w:trPr>
        <w:tc>
          <w:tcPr>
            <w:tcW w:w="1492" w:type="dxa"/>
          </w:tcPr>
          <w:p w14:paraId="21AFCA4B" w14:textId="77777777" w:rsidR="009779E0" w:rsidRDefault="009779E0" w:rsidP="009779E0">
            <w:pPr>
              <w:jc w:val="center"/>
              <w:rPr>
                <w:rFonts w:ascii="GHEA Grapalat" w:hAnsi="GHEA Grapalat"/>
                <w:sz w:val="20"/>
                <w:lang w:val="es-ES"/>
              </w:rPr>
            </w:pPr>
            <w:r>
              <w:rPr>
                <w:rFonts w:ascii="GHEA Grapalat" w:hAnsi="GHEA Grapalat"/>
                <w:sz w:val="20"/>
                <w:lang w:val="es-ES"/>
              </w:rPr>
              <w:t>66</w:t>
            </w:r>
          </w:p>
        </w:tc>
        <w:tc>
          <w:tcPr>
            <w:tcW w:w="3328" w:type="dxa"/>
            <w:vAlign w:val="bottom"/>
          </w:tcPr>
          <w:p w14:paraId="6FF05F4F"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33671115</w:t>
            </w:r>
          </w:p>
        </w:tc>
        <w:tc>
          <w:tcPr>
            <w:tcW w:w="2869" w:type="dxa"/>
          </w:tcPr>
          <w:p w14:paraId="73853F26" w14:textId="63EF3BA8" w:rsidR="009779E0" w:rsidRPr="00870932" w:rsidRDefault="009779E0" w:rsidP="009779E0">
            <w:pPr>
              <w:jc w:val="center"/>
              <w:rPr>
                <w:rFonts w:ascii="GHEA Grapalat" w:hAnsi="GHEA Grapalat"/>
                <w:sz w:val="20"/>
                <w:lang w:val="es-ES"/>
              </w:rPr>
            </w:pPr>
            <w:r w:rsidRPr="008C3A3A">
              <w:t>Новока 5 мл</w:t>
            </w:r>
          </w:p>
        </w:tc>
        <w:tc>
          <w:tcPr>
            <w:tcW w:w="460" w:type="dxa"/>
          </w:tcPr>
          <w:p w14:paraId="59D492E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4B14C31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68D506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65158D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19CA854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0967C5B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D18DDE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E062B1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DAF8CC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2B8D1D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757D2D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F406DD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5C325A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734F68A2" w14:textId="77777777" w:rsidTr="00972C4D">
        <w:trPr>
          <w:trHeight w:val="113"/>
        </w:trPr>
        <w:tc>
          <w:tcPr>
            <w:tcW w:w="1492" w:type="dxa"/>
          </w:tcPr>
          <w:p w14:paraId="6EF8F7C9" w14:textId="77777777" w:rsidR="009779E0" w:rsidRDefault="009779E0" w:rsidP="009779E0">
            <w:pPr>
              <w:jc w:val="center"/>
              <w:rPr>
                <w:rFonts w:ascii="GHEA Grapalat" w:hAnsi="GHEA Grapalat"/>
                <w:sz w:val="20"/>
                <w:lang w:val="es-ES"/>
              </w:rPr>
            </w:pPr>
            <w:r>
              <w:rPr>
                <w:rFonts w:ascii="GHEA Grapalat" w:hAnsi="GHEA Grapalat"/>
                <w:sz w:val="20"/>
                <w:lang w:val="es-ES"/>
              </w:rPr>
              <w:t>67</w:t>
            </w:r>
          </w:p>
        </w:tc>
        <w:tc>
          <w:tcPr>
            <w:tcW w:w="3328" w:type="dxa"/>
            <w:vAlign w:val="bottom"/>
          </w:tcPr>
          <w:p w14:paraId="6046CE75" w14:textId="77777777" w:rsidR="009779E0" w:rsidRPr="003F4FC1" w:rsidRDefault="009779E0" w:rsidP="009779E0">
            <w:pPr>
              <w:jc w:val="center"/>
              <w:rPr>
                <w:rFonts w:ascii="GHEA Grapalat" w:hAnsi="GHEA Grapalat"/>
                <w:i/>
                <w:sz w:val="20"/>
                <w:szCs w:val="20"/>
              </w:rPr>
            </w:pPr>
            <w:r w:rsidRPr="0022262C">
              <w:rPr>
                <w:rFonts w:ascii="GHEA Grapalat" w:hAnsi="GHEA Grapalat" w:cs="Arial"/>
                <w:sz w:val="18"/>
                <w:szCs w:val="18"/>
                <w:lang w:val="hy-AM"/>
              </w:rPr>
              <w:t>33691144</w:t>
            </w:r>
          </w:p>
        </w:tc>
        <w:tc>
          <w:tcPr>
            <w:tcW w:w="2869" w:type="dxa"/>
          </w:tcPr>
          <w:p w14:paraId="176B42D6" w14:textId="3926C816" w:rsidR="009779E0" w:rsidRPr="00870932" w:rsidRDefault="009779E0" w:rsidP="009779E0">
            <w:pPr>
              <w:jc w:val="center"/>
              <w:rPr>
                <w:rFonts w:ascii="GHEA Grapalat" w:hAnsi="GHEA Grapalat"/>
                <w:sz w:val="20"/>
                <w:lang w:val="es-ES"/>
              </w:rPr>
            </w:pPr>
            <w:r w:rsidRPr="008C3A3A">
              <w:t>Натрия тиосульфат 30% 250мг/мл</w:t>
            </w:r>
          </w:p>
        </w:tc>
        <w:tc>
          <w:tcPr>
            <w:tcW w:w="460" w:type="dxa"/>
          </w:tcPr>
          <w:p w14:paraId="08EFC78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71C6AAA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6D8DF1B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97E7E3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04BC557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826FE6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AFACF9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2FBD98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2D611C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974B61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D797B8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8858DB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69B6A7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21B5E55" w14:textId="77777777" w:rsidTr="00670F66">
        <w:trPr>
          <w:trHeight w:val="113"/>
        </w:trPr>
        <w:tc>
          <w:tcPr>
            <w:tcW w:w="1492" w:type="dxa"/>
          </w:tcPr>
          <w:p w14:paraId="486E0B28" w14:textId="77777777" w:rsidR="009779E0" w:rsidRDefault="009779E0" w:rsidP="009779E0">
            <w:pPr>
              <w:jc w:val="center"/>
              <w:rPr>
                <w:rFonts w:ascii="GHEA Grapalat" w:hAnsi="GHEA Grapalat"/>
                <w:sz w:val="20"/>
                <w:lang w:val="es-ES"/>
              </w:rPr>
            </w:pPr>
            <w:r>
              <w:rPr>
                <w:rFonts w:ascii="GHEA Grapalat" w:hAnsi="GHEA Grapalat"/>
                <w:sz w:val="20"/>
                <w:lang w:val="es-ES"/>
              </w:rPr>
              <w:t>68</w:t>
            </w:r>
          </w:p>
        </w:tc>
        <w:tc>
          <w:tcPr>
            <w:tcW w:w="3328" w:type="dxa"/>
            <w:vAlign w:val="bottom"/>
          </w:tcPr>
          <w:p w14:paraId="40AEE48F" w14:textId="77777777" w:rsidR="009779E0" w:rsidRPr="003F4FC1" w:rsidRDefault="009779E0" w:rsidP="009779E0">
            <w:pPr>
              <w:jc w:val="center"/>
              <w:rPr>
                <w:rFonts w:ascii="GHEA Grapalat" w:hAnsi="GHEA Grapalat"/>
                <w:i/>
                <w:sz w:val="20"/>
                <w:szCs w:val="20"/>
              </w:rPr>
            </w:pPr>
            <w:r w:rsidRPr="00810733">
              <w:rPr>
                <w:rFonts w:ascii="GHEA Grapalat" w:hAnsi="GHEA Grapalat" w:cs="Arial"/>
                <w:sz w:val="18"/>
                <w:szCs w:val="18"/>
              </w:rPr>
              <w:t>33611220</w:t>
            </w:r>
          </w:p>
        </w:tc>
        <w:tc>
          <w:tcPr>
            <w:tcW w:w="2869" w:type="dxa"/>
          </w:tcPr>
          <w:p w14:paraId="1083126D" w14:textId="0EEDF2B1" w:rsidR="009779E0" w:rsidRPr="00870932" w:rsidRDefault="009779E0" w:rsidP="009779E0">
            <w:pPr>
              <w:jc w:val="center"/>
              <w:rPr>
                <w:rFonts w:ascii="GHEA Grapalat" w:hAnsi="GHEA Grapalat"/>
                <w:sz w:val="20"/>
                <w:lang w:val="es-ES"/>
              </w:rPr>
            </w:pPr>
            <w:r w:rsidRPr="008C3A3A">
              <w:t>Соли для внутривенной регидратации д/порошок</w:t>
            </w:r>
          </w:p>
        </w:tc>
        <w:tc>
          <w:tcPr>
            <w:tcW w:w="460" w:type="dxa"/>
          </w:tcPr>
          <w:p w14:paraId="0F66963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D9DCC2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9AD6D3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D431B8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2853B9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0C4B75B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45EF6B8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CFD24E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67CE23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FFE67D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DE173A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D1D8B8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17EA20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6A35D435" w14:textId="77777777" w:rsidTr="00670F66">
        <w:trPr>
          <w:trHeight w:val="113"/>
        </w:trPr>
        <w:tc>
          <w:tcPr>
            <w:tcW w:w="1492" w:type="dxa"/>
          </w:tcPr>
          <w:p w14:paraId="5EFEB0A7" w14:textId="77777777" w:rsidR="009779E0" w:rsidRDefault="009779E0" w:rsidP="009779E0">
            <w:pPr>
              <w:jc w:val="center"/>
              <w:rPr>
                <w:rFonts w:ascii="GHEA Grapalat" w:hAnsi="GHEA Grapalat"/>
                <w:sz w:val="20"/>
                <w:lang w:val="es-ES"/>
              </w:rPr>
            </w:pPr>
            <w:r>
              <w:rPr>
                <w:rFonts w:ascii="GHEA Grapalat" w:hAnsi="GHEA Grapalat"/>
                <w:sz w:val="20"/>
                <w:lang w:val="es-ES"/>
              </w:rPr>
              <w:t>69</w:t>
            </w:r>
          </w:p>
        </w:tc>
        <w:tc>
          <w:tcPr>
            <w:tcW w:w="3328" w:type="dxa"/>
            <w:vAlign w:val="bottom"/>
          </w:tcPr>
          <w:p w14:paraId="6BCBE556" w14:textId="77777777" w:rsidR="009779E0" w:rsidRPr="003F4FC1" w:rsidRDefault="009779E0" w:rsidP="009779E0">
            <w:pPr>
              <w:jc w:val="center"/>
              <w:rPr>
                <w:rFonts w:ascii="GHEA Grapalat" w:hAnsi="GHEA Grapalat"/>
                <w:i/>
                <w:sz w:val="20"/>
                <w:szCs w:val="20"/>
              </w:rPr>
            </w:pPr>
            <w:r w:rsidRPr="00C276E2">
              <w:rPr>
                <w:rFonts w:ascii="GHEA Grapalat" w:hAnsi="GHEA Grapalat" w:cs="Arial"/>
                <w:sz w:val="18"/>
                <w:szCs w:val="18"/>
              </w:rPr>
              <w:t>33691136</w:t>
            </w:r>
          </w:p>
        </w:tc>
        <w:tc>
          <w:tcPr>
            <w:tcW w:w="2869" w:type="dxa"/>
          </w:tcPr>
          <w:p w14:paraId="0829F8F3" w14:textId="3E7CCE08" w:rsidR="009779E0" w:rsidRPr="00870932" w:rsidRDefault="009779E0" w:rsidP="009779E0">
            <w:pPr>
              <w:jc w:val="center"/>
              <w:rPr>
                <w:rFonts w:ascii="GHEA Grapalat" w:hAnsi="GHEA Grapalat"/>
                <w:sz w:val="20"/>
                <w:lang w:val="es-ES"/>
              </w:rPr>
            </w:pPr>
            <w:r w:rsidRPr="008C3A3A">
              <w:t>Натрия хлорид 0,9% 250 мл</w:t>
            </w:r>
          </w:p>
        </w:tc>
        <w:tc>
          <w:tcPr>
            <w:tcW w:w="460" w:type="dxa"/>
          </w:tcPr>
          <w:p w14:paraId="4D403A8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412F68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687B76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F941D5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036AFE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2D062EB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13A21F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E36605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719DDD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6614A5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D6DCA6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7FA2F8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3FF0A2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1CA8972B" w14:textId="77777777" w:rsidTr="00972C4D">
        <w:trPr>
          <w:trHeight w:val="113"/>
        </w:trPr>
        <w:tc>
          <w:tcPr>
            <w:tcW w:w="1492" w:type="dxa"/>
          </w:tcPr>
          <w:p w14:paraId="2E1AE520" w14:textId="77777777" w:rsidR="009779E0" w:rsidRDefault="009779E0" w:rsidP="009779E0">
            <w:pPr>
              <w:jc w:val="center"/>
              <w:rPr>
                <w:rFonts w:ascii="GHEA Grapalat" w:hAnsi="GHEA Grapalat"/>
                <w:sz w:val="20"/>
                <w:lang w:val="es-ES"/>
              </w:rPr>
            </w:pPr>
            <w:r>
              <w:rPr>
                <w:rFonts w:ascii="GHEA Grapalat" w:hAnsi="GHEA Grapalat"/>
                <w:sz w:val="20"/>
                <w:lang w:val="es-ES"/>
              </w:rPr>
              <w:t>70</w:t>
            </w:r>
          </w:p>
        </w:tc>
        <w:tc>
          <w:tcPr>
            <w:tcW w:w="3328" w:type="dxa"/>
            <w:vAlign w:val="bottom"/>
          </w:tcPr>
          <w:p w14:paraId="58D4B75E"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33161220</w:t>
            </w:r>
          </w:p>
        </w:tc>
        <w:tc>
          <w:tcPr>
            <w:tcW w:w="2869" w:type="dxa"/>
          </w:tcPr>
          <w:p w14:paraId="738B7A92" w14:textId="6C89BAC3" w:rsidR="009779E0" w:rsidRPr="00870932" w:rsidRDefault="009779E0" w:rsidP="009779E0">
            <w:pPr>
              <w:jc w:val="center"/>
              <w:rPr>
                <w:rFonts w:ascii="GHEA Grapalat" w:hAnsi="GHEA Grapalat"/>
                <w:sz w:val="20"/>
                <w:lang w:val="es-ES"/>
              </w:rPr>
            </w:pPr>
            <w:r w:rsidRPr="008C3A3A">
              <w:t>Деревянный шпон</w:t>
            </w:r>
          </w:p>
        </w:tc>
        <w:tc>
          <w:tcPr>
            <w:tcW w:w="460" w:type="dxa"/>
          </w:tcPr>
          <w:p w14:paraId="48EA22A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59415FE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C09E47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28E42C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06A4CA2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7AECD9D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B6D0CF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197BBF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51206C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F9A242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768F62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0B8332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58F11B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1620BC72" w14:textId="77777777" w:rsidTr="00972C4D">
        <w:trPr>
          <w:trHeight w:val="113"/>
        </w:trPr>
        <w:tc>
          <w:tcPr>
            <w:tcW w:w="1492" w:type="dxa"/>
          </w:tcPr>
          <w:p w14:paraId="0ABC0ABD" w14:textId="77777777" w:rsidR="009779E0" w:rsidRDefault="009779E0" w:rsidP="009779E0">
            <w:pPr>
              <w:jc w:val="center"/>
              <w:rPr>
                <w:rFonts w:ascii="GHEA Grapalat" w:hAnsi="GHEA Grapalat"/>
                <w:sz w:val="20"/>
                <w:lang w:val="es-ES"/>
              </w:rPr>
            </w:pPr>
            <w:r>
              <w:rPr>
                <w:rFonts w:ascii="GHEA Grapalat" w:hAnsi="GHEA Grapalat"/>
                <w:sz w:val="20"/>
                <w:lang w:val="es-ES"/>
              </w:rPr>
              <w:t>71</w:t>
            </w:r>
          </w:p>
        </w:tc>
        <w:tc>
          <w:tcPr>
            <w:tcW w:w="3328" w:type="dxa"/>
          </w:tcPr>
          <w:p w14:paraId="6AF4BE63" w14:textId="77777777" w:rsidR="009779E0" w:rsidRPr="003F4FC1" w:rsidRDefault="009779E0" w:rsidP="009779E0">
            <w:pPr>
              <w:jc w:val="center"/>
              <w:rPr>
                <w:rFonts w:ascii="GHEA Grapalat" w:hAnsi="GHEA Grapalat"/>
                <w:i/>
                <w:sz w:val="20"/>
                <w:szCs w:val="20"/>
              </w:rPr>
            </w:pPr>
            <w:r w:rsidRPr="0064670F">
              <w:rPr>
                <w:rFonts w:ascii="GHEA Grapalat" w:hAnsi="GHEA Grapalat" w:cs="Arial"/>
                <w:sz w:val="18"/>
                <w:szCs w:val="18"/>
              </w:rPr>
              <w:t>33661122</w:t>
            </w:r>
          </w:p>
        </w:tc>
        <w:tc>
          <w:tcPr>
            <w:tcW w:w="2869" w:type="dxa"/>
          </w:tcPr>
          <w:p w14:paraId="4A38D1FA" w14:textId="672B5AF4" w:rsidR="009779E0" w:rsidRPr="00870932" w:rsidRDefault="009779E0" w:rsidP="009779E0">
            <w:pPr>
              <w:jc w:val="center"/>
              <w:rPr>
                <w:rFonts w:ascii="GHEA Grapalat" w:hAnsi="GHEA Grapalat"/>
                <w:sz w:val="20"/>
                <w:lang w:val="es-ES"/>
              </w:rPr>
            </w:pPr>
            <w:r w:rsidRPr="008C3A3A">
              <w:t>Парацетамол сироп 125мг/5мл</w:t>
            </w:r>
          </w:p>
        </w:tc>
        <w:tc>
          <w:tcPr>
            <w:tcW w:w="460" w:type="dxa"/>
          </w:tcPr>
          <w:p w14:paraId="00DC40F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1CB4C86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E77EEC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A0F4C5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77EFE50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931B4A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2EB46C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707F6C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793BF2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A19539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8A7F36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E31E82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BA3CDF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747A062E" w14:textId="77777777" w:rsidTr="00972C4D">
        <w:trPr>
          <w:trHeight w:val="113"/>
        </w:trPr>
        <w:tc>
          <w:tcPr>
            <w:tcW w:w="1492" w:type="dxa"/>
          </w:tcPr>
          <w:p w14:paraId="00EA1ABD" w14:textId="77777777" w:rsidR="009779E0" w:rsidRDefault="009779E0" w:rsidP="009779E0">
            <w:pPr>
              <w:jc w:val="center"/>
              <w:rPr>
                <w:rFonts w:ascii="GHEA Grapalat" w:hAnsi="GHEA Grapalat"/>
                <w:sz w:val="20"/>
                <w:lang w:val="es-ES"/>
              </w:rPr>
            </w:pPr>
            <w:r>
              <w:rPr>
                <w:rFonts w:ascii="GHEA Grapalat" w:hAnsi="GHEA Grapalat"/>
                <w:sz w:val="20"/>
                <w:lang w:val="es-ES"/>
              </w:rPr>
              <w:t>72</w:t>
            </w:r>
          </w:p>
        </w:tc>
        <w:tc>
          <w:tcPr>
            <w:tcW w:w="3328" w:type="dxa"/>
          </w:tcPr>
          <w:p w14:paraId="3010766A" w14:textId="77777777" w:rsidR="009779E0" w:rsidRPr="003F4FC1" w:rsidRDefault="009779E0" w:rsidP="009779E0">
            <w:pPr>
              <w:jc w:val="center"/>
              <w:rPr>
                <w:rFonts w:ascii="GHEA Grapalat" w:hAnsi="GHEA Grapalat"/>
                <w:i/>
                <w:sz w:val="20"/>
                <w:szCs w:val="20"/>
              </w:rPr>
            </w:pPr>
            <w:r w:rsidRPr="0064670F">
              <w:rPr>
                <w:rFonts w:ascii="GHEA Grapalat" w:hAnsi="GHEA Grapalat" w:cs="Arial"/>
                <w:sz w:val="18"/>
                <w:szCs w:val="18"/>
              </w:rPr>
              <w:t>33661122</w:t>
            </w:r>
          </w:p>
        </w:tc>
        <w:tc>
          <w:tcPr>
            <w:tcW w:w="2869" w:type="dxa"/>
          </w:tcPr>
          <w:p w14:paraId="029B8B5E" w14:textId="7BBA5BCC" w:rsidR="009779E0" w:rsidRPr="00870932" w:rsidRDefault="009779E0" w:rsidP="009779E0">
            <w:pPr>
              <w:jc w:val="center"/>
              <w:rPr>
                <w:rFonts w:ascii="GHEA Grapalat" w:hAnsi="GHEA Grapalat"/>
                <w:sz w:val="20"/>
                <w:lang w:val="es-ES"/>
              </w:rPr>
            </w:pPr>
            <w:r w:rsidRPr="008C3A3A">
              <w:t>Парацетамол 500 мг</w:t>
            </w:r>
          </w:p>
        </w:tc>
        <w:tc>
          <w:tcPr>
            <w:tcW w:w="460" w:type="dxa"/>
          </w:tcPr>
          <w:p w14:paraId="243E3F5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0311F3C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62C1B40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C236DF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363F26A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2FBAA0C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25B77A9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AE5D8F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2EC0DF0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839204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299277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88C56A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AE5FF2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1BFC516B" w14:textId="77777777" w:rsidTr="00972C4D">
        <w:trPr>
          <w:trHeight w:val="270"/>
        </w:trPr>
        <w:tc>
          <w:tcPr>
            <w:tcW w:w="1492" w:type="dxa"/>
          </w:tcPr>
          <w:p w14:paraId="084C0774" w14:textId="77777777" w:rsidR="009779E0" w:rsidRDefault="009779E0" w:rsidP="009779E0">
            <w:pPr>
              <w:jc w:val="center"/>
              <w:rPr>
                <w:rFonts w:ascii="GHEA Grapalat" w:hAnsi="GHEA Grapalat"/>
                <w:sz w:val="20"/>
                <w:lang w:val="es-ES"/>
              </w:rPr>
            </w:pPr>
            <w:r>
              <w:rPr>
                <w:rFonts w:ascii="GHEA Grapalat" w:hAnsi="GHEA Grapalat"/>
                <w:sz w:val="20"/>
                <w:lang w:val="es-ES"/>
              </w:rPr>
              <w:t>73</w:t>
            </w:r>
          </w:p>
        </w:tc>
        <w:tc>
          <w:tcPr>
            <w:tcW w:w="3328" w:type="dxa"/>
            <w:vAlign w:val="bottom"/>
          </w:tcPr>
          <w:p w14:paraId="67C6A09D" w14:textId="77777777" w:rsidR="009779E0" w:rsidRPr="003F4FC1" w:rsidRDefault="009779E0" w:rsidP="009779E0">
            <w:pPr>
              <w:jc w:val="center"/>
              <w:rPr>
                <w:rFonts w:ascii="GHEA Grapalat" w:hAnsi="GHEA Grapalat"/>
                <w:i/>
                <w:sz w:val="20"/>
                <w:szCs w:val="20"/>
              </w:rPr>
            </w:pPr>
            <w:r w:rsidRPr="002E139C">
              <w:rPr>
                <w:rFonts w:ascii="GHEA Grapalat" w:hAnsi="GHEA Grapalat" w:cs="Sylfaen"/>
                <w:sz w:val="18"/>
                <w:szCs w:val="18"/>
              </w:rPr>
              <w:t>33621540</w:t>
            </w:r>
          </w:p>
        </w:tc>
        <w:tc>
          <w:tcPr>
            <w:tcW w:w="2869" w:type="dxa"/>
          </w:tcPr>
          <w:p w14:paraId="4A0C9F12" w14:textId="1277FC09" w:rsidR="009779E0" w:rsidRPr="00870932" w:rsidRDefault="009779E0" w:rsidP="009779E0">
            <w:pPr>
              <w:jc w:val="center"/>
              <w:rPr>
                <w:rFonts w:ascii="GHEA Grapalat" w:hAnsi="GHEA Grapalat"/>
                <w:sz w:val="20"/>
                <w:lang w:val="es-ES"/>
              </w:rPr>
            </w:pPr>
            <w:r w:rsidRPr="008C3A3A">
              <w:t>Папаверин 2% 2,0</w:t>
            </w:r>
          </w:p>
        </w:tc>
        <w:tc>
          <w:tcPr>
            <w:tcW w:w="460" w:type="dxa"/>
          </w:tcPr>
          <w:p w14:paraId="613F4EE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54C3CEA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6DD01B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796AF4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0ACF17D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5D1DC1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EF5EB9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B5B323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4A2D46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5BA6A0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B8156E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BEF615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97516E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4F5B1B1C" w14:textId="77777777" w:rsidTr="005F57D5">
        <w:trPr>
          <w:trHeight w:val="113"/>
        </w:trPr>
        <w:tc>
          <w:tcPr>
            <w:tcW w:w="1492" w:type="dxa"/>
          </w:tcPr>
          <w:p w14:paraId="39CC4406" w14:textId="77777777" w:rsidR="009779E0" w:rsidRDefault="009779E0" w:rsidP="009779E0">
            <w:pPr>
              <w:jc w:val="center"/>
              <w:rPr>
                <w:rFonts w:ascii="GHEA Grapalat" w:hAnsi="GHEA Grapalat"/>
                <w:sz w:val="20"/>
                <w:lang w:val="es-ES"/>
              </w:rPr>
            </w:pPr>
            <w:r>
              <w:rPr>
                <w:rFonts w:ascii="GHEA Grapalat" w:hAnsi="GHEA Grapalat"/>
                <w:sz w:val="20"/>
                <w:lang w:val="es-ES"/>
              </w:rPr>
              <w:t>74</w:t>
            </w:r>
          </w:p>
        </w:tc>
        <w:tc>
          <w:tcPr>
            <w:tcW w:w="3328" w:type="dxa"/>
          </w:tcPr>
          <w:p w14:paraId="6C5A5EF6" w14:textId="77777777" w:rsidR="009779E0" w:rsidRPr="003F4FC1" w:rsidRDefault="009779E0" w:rsidP="009779E0">
            <w:pPr>
              <w:jc w:val="center"/>
              <w:rPr>
                <w:rFonts w:ascii="GHEA Grapalat" w:hAnsi="GHEA Grapalat"/>
                <w:i/>
                <w:sz w:val="20"/>
                <w:szCs w:val="20"/>
              </w:rPr>
            </w:pPr>
            <w:r w:rsidRPr="00CB2559">
              <w:rPr>
                <w:rFonts w:ascii="GHEA Grapalat" w:hAnsi="GHEA Grapalat" w:cs="Arial"/>
                <w:sz w:val="18"/>
                <w:szCs w:val="18"/>
              </w:rPr>
              <w:t>33621530</w:t>
            </w:r>
          </w:p>
        </w:tc>
        <w:tc>
          <w:tcPr>
            <w:tcW w:w="2869" w:type="dxa"/>
          </w:tcPr>
          <w:p w14:paraId="61F9F9D4" w14:textId="1EAB84CB" w:rsidR="009779E0" w:rsidRPr="00870932" w:rsidRDefault="009779E0" w:rsidP="009779E0">
            <w:pPr>
              <w:jc w:val="center"/>
              <w:rPr>
                <w:rFonts w:ascii="GHEA Grapalat" w:hAnsi="GHEA Grapalat"/>
                <w:sz w:val="20"/>
                <w:lang w:val="es-ES"/>
              </w:rPr>
            </w:pPr>
            <w:r w:rsidRPr="008C3A3A">
              <w:t>Периндоприл+индамид 8мг+2,5мг</w:t>
            </w:r>
          </w:p>
        </w:tc>
        <w:tc>
          <w:tcPr>
            <w:tcW w:w="460" w:type="dxa"/>
          </w:tcPr>
          <w:p w14:paraId="4DF21A9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5BF33E9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1DB50CF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5BFE92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E5F58B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5ADAB05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2AB768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6EF2E7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0D5D2F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60AF16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CDB9B3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FDE598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01E8ED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6756AA9C" w14:textId="77777777" w:rsidTr="005F57D5">
        <w:trPr>
          <w:trHeight w:val="113"/>
        </w:trPr>
        <w:tc>
          <w:tcPr>
            <w:tcW w:w="1492" w:type="dxa"/>
          </w:tcPr>
          <w:p w14:paraId="752BD9CF" w14:textId="77777777" w:rsidR="009779E0" w:rsidRDefault="009779E0" w:rsidP="009779E0">
            <w:pPr>
              <w:jc w:val="center"/>
              <w:rPr>
                <w:rFonts w:ascii="GHEA Grapalat" w:hAnsi="GHEA Grapalat"/>
                <w:sz w:val="20"/>
                <w:lang w:val="es-ES"/>
              </w:rPr>
            </w:pPr>
            <w:r>
              <w:rPr>
                <w:rFonts w:ascii="GHEA Grapalat" w:hAnsi="GHEA Grapalat"/>
                <w:sz w:val="20"/>
                <w:lang w:val="es-ES"/>
              </w:rPr>
              <w:t>75</w:t>
            </w:r>
          </w:p>
        </w:tc>
        <w:tc>
          <w:tcPr>
            <w:tcW w:w="3328" w:type="dxa"/>
            <w:vAlign w:val="bottom"/>
          </w:tcPr>
          <w:p w14:paraId="2E4FD5D5" w14:textId="77777777" w:rsidR="009779E0" w:rsidRPr="003F4FC1" w:rsidRDefault="009779E0" w:rsidP="009779E0">
            <w:pPr>
              <w:jc w:val="center"/>
              <w:rPr>
                <w:rFonts w:ascii="GHEA Grapalat" w:hAnsi="GHEA Grapalat"/>
                <w:i/>
                <w:sz w:val="20"/>
                <w:szCs w:val="20"/>
              </w:rPr>
            </w:pPr>
            <w:r w:rsidRPr="00CB2559">
              <w:rPr>
                <w:rFonts w:ascii="GHEA Grapalat" w:hAnsi="GHEA Grapalat" w:cs="Arial"/>
                <w:sz w:val="18"/>
                <w:szCs w:val="18"/>
              </w:rPr>
              <w:t>33621530</w:t>
            </w:r>
          </w:p>
        </w:tc>
        <w:tc>
          <w:tcPr>
            <w:tcW w:w="2869" w:type="dxa"/>
          </w:tcPr>
          <w:p w14:paraId="47CB1B21" w14:textId="1404C606" w:rsidR="009779E0" w:rsidRPr="00870932" w:rsidRDefault="009779E0" w:rsidP="009779E0">
            <w:pPr>
              <w:jc w:val="center"/>
              <w:rPr>
                <w:rFonts w:ascii="GHEA Grapalat" w:hAnsi="GHEA Grapalat"/>
                <w:sz w:val="20"/>
                <w:lang w:val="es-ES"/>
              </w:rPr>
            </w:pPr>
            <w:r w:rsidRPr="008C3A3A">
              <w:t>Периндоприл+индамид 10мг+2,5мг</w:t>
            </w:r>
          </w:p>
        </w:tc>
        <w:tc>
          <w:tcPr>
            <w:tcW w:w="460" w:type="dxa"/>
          </w:tcPr>
          <w:p w14:paraId="55DC972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0A9FAF0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2B0A5CB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79287C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5B70C8B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10D02CD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D559F6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8D0339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65707A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3CDAB0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427BE3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3B9B33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61D912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C2E42A1" w14:textId="77777777" w:rsidTr="005F57D5">
        <w:trPr>
          <w:trHeight w:val="113"/>
        </w:trPr>
        <w:tc>
          <w:tcPr>
            <w:tcW w:w="1492" w:type="dxa"/>
          </w:tcPr>
          <w:p w14:paraId="02DBFEEA" w14:textId="77777777" w:rsidR="009779E0" w:rsidRDefault="009779E0" w:rsidP="009779E0">
            <w:pPr>
              <w:jc w:val="center"/>
              <w:rPr>
                <w:rFonts w:ascii="GHEA Grapalat" w:hAnsi="GHEA Grapalat"/>
                <w:sz w:val="20"/>
                <w:lang w:val="es-ES"/>
              </w:rPr>
            </w:pPr>
            <w:r>
              <w:rPr>
                <w:rFonts w:ascii="GHEA Grapalat" w:hAnsi="GHEA Grapalat"/>
                <w:sz w:val="20"/>
                <w:lang w:val="es-ES"/>
              </w:rPr>
              <w:lastRenderedPageBreak/>
              <w:t>76</w:t>
            </w:r>
          </w:p>
        </w:tc>
        <w:tc>
          <w:tcPr>
            <w:tcW w:w="3328" w:type="dxa"/>
            <w:vAlign w:val="bottom"/>
          </w:tcPr>
          <w:p w14:paraId="4CCEFB1F" w14:textId="77777777" w:rsidR="009779E0" w:rsidRPr="003F4FC1" w:rsidRDefault="009779E0" w:rsidP="009779E0">
            <w:pPr>
              <w:jc w:val="center"/>
              <w:rPr>
                <w:rFonts w:ascii="GHEA Grapalat" w:hAnsi="GHEA Grapalat"/>
                <w:i/>
                <w:sz w:val="20"/>
                <w:szCs w:val="20"/>
              </w:rPr>
            </w:pPr>
            <w:r w:rsidRPr="00CB2559">
              <w:rPr>
                <w:sz w:val="18"/>
                <w:szCs w:val="18"/>
              </w:rPr>
              <w:t>33621460</w:t>
            </w:r>
          </w:p>
        </w:tc>
        <w:tc>
          <w:tcPr>
            <w:tcW w:w="2869" w:type="dxa"/>
          </w:tcPr>
          <w:p w14:paraId="3B84C33C" w14:textId="6F3241BD" w:rsidR="009779E0" w:rsidRPr="00870932" w:rsidRDefault="009779E0" w:rsidP="009779E0">
            <w:pPr>
              <w:jc w:val="center"/>
              <w:rPr>
                <w:rFonts w:ascii="GHEA Grapalat" w:hAnsi="GHEA Grapalat"/>
                <w:sz w:val="20"/>
                <w:lang w:val="es-ES"/>
              </w:rPr>
            </w:pPr>
            <w:r w:rsidRPr="008C3A3A">
              <w:t>Периндоприл+амлодипин 5мг+5мг</w:t>
            </w:r>
          </w:p>
        </w:tc>
        <w:tc>
          <w:tcPr>
            <w:tcW w:w="460" w:type="dxa"/>
          </w:tcPr>
          <w:p w14:paraId="6F429FA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9F38EC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FB847D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BAA13F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6CD08C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62D5B10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3AF5160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75A3AF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B9519A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206FD0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125E71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61E0B7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9AB502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DDD6A0A" w14:textId="77777777" w:rsidTr="005F57D5">
        <w:trPr>
          <w:trHeight w:val="113"/>
        </w:trPr>
        <w:tc>
          <w:tcPr>
            <w:tcW w:w="1492" w:type="dxa"/>
          </w:tcPr>
          <w:p w14:paraId="55BEF454" w14:textId="77777777" w:rsidR="009779E0" w:rsidRDefault="009779E0" w:rsidP="009779E0">
            <w:pPr>
              <w:jc w:val="center"/>
              <w:rPr>
                <w:rFonts w:ascii="GHEA Grapalat" w:hAnsi="GHEA Grapalat"/>
                <w:sz w:val="20"/>
                <w:lang w:val="es-ES"/>
              </w:rPr>
            </w:pPr>
            <w:r>
              <w:rPr>
                <w:rFonts w:ascii="GHEA Grapalat" w:hAnsi="GHEA Grapalat"/>
                <w:sz w:val="20"/>
                <w:lang w:val="es-ES"/>
              </w:rPr>
              <w:t>77</w:t>
            </w:r>
          </w:p>
        </w:tc>
        <w:tc>
          <w:tcPr>
            <w:tcW w:w="3328" w:type="dxa"/>
            <w:vAlign w:val="bottom"/>
          </w:tcPr>
          <w:p w14:paraId="19B00C31" w14:textId="77777777" w:rsidR="009779E0" w:rsidRPr="003F4FC1" w:rsidRDefault="009779E0" w:rsidP="009779E0">
            <w:pPr>
              <w:jc w:val="center"/>
              <w:rPr>
                <w:rFonts w:ascii="GHEA Grapalat" w:hAnsi="GHEA Grapalat"/>
                <w:i/>
                <w:sz w:val="20"/>
                <w:szCs w:val="20"/>
              </w:rPr>
            </w:pPr>
            <w:r w:rsidRPr="004A3299">
              <w:rPr>
                <w:rFonts w:ascii="GHEA Grapalat" w:hAnsi="GHEA Grapalat" w:cs="Arial"/>
                <w:sz w:val="18"/>
                <w:szCs w:val="18"/>
              </w:rPr>
              <w:t>33621764</w:t>
            </w:r>
          </w:p>
        </w:tc>
        <w:tc>
          <w:tcPr>
            <w:tcW w:w="2869" w:type="dxa"/>
          </w:tcPr>
          <w:p w14:paraId="11D066D5" w14:textId="01A0F0B1" w:rsidR="009779E0" w:rsidRPr="00870932" w:rsidRDefault="009779E0" w:rsidP="009779E0">
            <w:pPr>
              <w:jc w:val="center"/>
              <w:rPr>
                <w:rFonts w:ascii="GHEA Grapalat" w:hAnsi="GHEA Grapalat"/>
                <w:sz w:val="20"/>
                <w:lang w:val="es-ES"/>
              </w:rPr>
            </w:pPr>
            <w:r w:rsidRPr="008C3A3A">
              <w:t>Периндоприл+индамид+амлодипин 8мг+2,5мг+10мг</w:t>
            </w:r>
          </w:p>
        </w:tc>
        <w:tc>
          <w:tcPr>
            <w:tcW w:w="460" w:type="dxa"/>
          </w:tcPr>
          <w:p w14:paraId="0305A13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0A07934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FA9D6C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1A13B7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7172409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724688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5AC9BE5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8988A5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EFF166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B0C14A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9807E2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175001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090CB8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5367E467" w14:textId="77777777" w:rsidTr="00972C4D">
        <w:trPr>
          <w:trHeight w:val="113"/>
        </w:trPr>
        <w:tc>
          <w:tcPr>
            <w:tcW w:w="1492" w:type="dxa"/>
          </w:tcPr>
          <w:p w14:paraId="7239D39A" w14:textId="77777777" w:rsidR="009779E0" w:rsidRDefault="009779E0" w:rsidP="009779E0">
            <w:pPr>
              <w:jc w:val="center"/>
              <w:rPr>
                <w:rFonts w:ascii="GHEA Grapalat" w:hAnsi="GHEA Grapalat"/>
                <w:sz w:val="20"/>
                <w:lang w:val="es-ES"/>
              </w:rPr>
            </w:pPr>
            <w:r>
              <w:rPr>
                <w:rFonts w:ascii="GHEA Grapalat" w:hAnsi="GHEA Grapalat"/>
                <w:sz w:val="20"/>
                <w:lang w:val="es-ES"/>
              </w:rPr>
              <w:t>78</w:t>
            </w:r>
          </w:p>
        </w:tc>
        <w:tc>
          <w:tcPr>
            <w:tcW w:w="3328" w:type="dxa"/>
          </w:tcPr>
          <w:p w14:paraId="2F77B036" w14:textId="77777777" w:rsidR="009779E0" w:rsidRPr="003F4FC1" w:rsidRDefault="009779E0" w:rsidP="009779E0">
            <w:pPr>
              <w:jc w:val="center"/>
              <w:rPr>
                <w:rFonts w:ascii="GHEA Grapalat" w:hAnsi="GHEA Grapalat"/>
                <w:i/>
                <w:sz w:val="20"/>
                <w:szCs w:val="20"/>
              </w:rPr>
            </w:pPr>
            <w:r w:rsidRPr="0022262C">
              <w:rPr>
                <w:rFonts w:ascii="GHEA Grapalat" w:hAnsi="GHEA Grapalat"/>
                <w:sz w:val="18"/>
                <w:szCs w:val="18"/>
              </w:rPr>
              <w:t>24311530</w:t>
            </w:r>
          </w:p>
        </w:tc>
        <w:tc>
          <w:tcPr>
            <w:tcW w:w="2869" w:type="dxa"/>
          </w:tcPr>
          <w:p w14:paraId="1DAFC56F" w14:textId="71506147" w:rsidR="009779E0" w:rsidRPr="00870932" w:rsidRDefault="009779E0" w:rsidP="009779E0">
            <w:pPr>
              <w:jc w:val="center"/>
              <w:rPr>
                <w:rFonts w:ascii="GHEA Grapalat" w:hAnsi="GHEA Grapalat"/>
                <w:sz w:val="20"/>
                <w:lang w:val="es-ES"/>
              </w:rPr>
            </w:pPr>
            <w:r w:rsidRPr="008C3A3A">
              <w:t>Пергидроль/перекись водорода 0,3% 100 мл</w:t>
            </w:r>
          </w:p>
        </w:tc>
        <w:tc>
          <w:tcPr>
            <w:tcW w:w="460" w:type="dxa"/>
          </w:tcPr>
          <w:p w14:paraId="7B36078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2CC3FA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0B1DF2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2C9AE1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1E28453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09F3B31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52AFD2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D3DD18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79BE92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34C777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78F616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298721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D5E3D7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27D5D614" w14:textId="77777777" w:rsidTr="00972C4D">
        <w:trPr>
          <w:trHeight w:val="113"/>
        </w:trPr>
        <w:tc>
          <w:tcPr>
            <w:tcW w:w="1492" w:type="dxa"/>
          </w:tcPr>
          <w:p w14:paraId="53B220DA" w14:textId="77777777" w:rsidR="009779E0" w:rsidRDefault="009779E0" w:rsidP="009779E0">
            <w:pPr>
              <w:jc w:val="center"/>
              <w:rPr>
                <w:rFonts w:ascii="GHEA Grapalat" w:hAnsi="GHEA Grapalat"/>
                <w:sz w:val="20"/>
                <w:lang w:val="es-ES"/>
              </w:rPr>
            </w:pPr>
            <w:r>
              <w:rPr>
                <w:rFonts w:ascii="GHEA Grapalat" w:hAnsi="GHEA Grapalat"/>
                <w:sz w:val="20"/>
                <w:lang w:val="es-ES"/>
              </w:rPr>
              <w:t>79</w:t>
            </w:r>
          </w:p>
        </w:tc>
        <w:tc>
          <w:tcPr>
            <w:tcW w:w="3328" w:type="dxa"/>
          </w:tcPr>
          <w:p w14:paraId="73A33870" w14:textId="77777777" w:rsidR="009779E0" w:rsidRPr="003F4FC1" w:rsidRDefault="009779E0" w:rsidP="009779E0">
            <w:pPr>
              <w:jc w:val="center"/>
              <w:rPr>
                <w:rFonts w:ascii="GHEA Grapalat" w:hAnsi="GHEA Grapalat"/>
                <w:i/>
                <w:sz w:val="20"/>
                <w:szCs w:val="20"/>
              </w:rPr>
            </w:pPr>
            <w:r w:rsidRPr="00C276E2">
              <w:rPr>
                <w:rFonts w:ascii="GHEA Grapalat" w:hAnsi="GHEA Grapalat"/>
                <w:sz w:val="18"/>
                <w:szCs w:val="18"/>
              </w:rPr>
              <w:t>33691186</w:t>
            </w:r>
          </w:p>
        </w:tc>
        <w:tc>
          <w:tcPr>
            <w:tcW w:w="2869" w:type="dxa"/>
          </w:tcPr>
          <w:p w14:paraId="57B91A72" w14:textId="20BC1AA1" w:rsidR="009779E0" w:rsidRPr="00870932" w:rsidRDefault="009779E0" w:rsidP="009779E0">
            <w:pPr>
              <w:jc w:val="center"/>
              <w:rPr>
                <w:rFonts w:ascii="GHEA Grapalat" w:hAnsi="GHEA Grapalat"/>
                <w:sz w:val="20"/>
                <w:lang w:val="es-ES"/>
              </w:rPr>
            </w:pPr>
            <w:r w:rsidRPr="008C3A3A">
              <w:t>Пирацетам 40 мг</w:t>
            </w:r>
          </w:p>
        </w:tc>
        <w:tc>
          <w:tcPr>
            <w:tcW w:w="460" w:type="dxa"/>
          </w:tcPr>
          <w:p w14:paraId="733867B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55EF012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4D0C788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277DB4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7B25357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5D82343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719C4D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2A097E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5EFB30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7B341E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2F2E24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AE0791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0924E6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4DD36EBF" w14:textId="77777777" w:rsidTr="00972C4D">
        <w:trPr>
          <w:trHeight w:val="113"/>
        </w:trPr>
        <w:tc>
          <w:tcPr>
            <w:tcW w:w="1492" w:type="dxa"/>
          </w:tcPr>
          <w:p w14:paraId="518273E3" w14:textId="77777777" w:rsidR="009779E0" w:rsidRDefault="009779E0" w:rsidP="009779E0">
            <w:pPr>
              <w:jc w:val="center"/>
              <w:rPr>
                <w:rFonts w:ascii="GHEA Grapalat" w:hAnsi="GHEA Grapalat"/>
                <w:sz w:val="20"/>
                <w:lang w:val="es-ES"/>
              </w:rPr>
            </w:pPr>
            <w:r>
              <w:rPr>
                <w:rFonts w:ascii="GHEA Grapalat" w:hAnsi="GHEA Grapalat"/>
                <w:sz w:val="20"/>
                <w:lang w:val="es-ES"/>
              </w:rPr>
              <w:t>80</w:t>
            </w:r>
          </w:p>
        </w:tc>
        <w:tc>
          <w:tcPr>
            <w:tcW w:w="3328" w:type="dxa"/>
            <w:vAlign w:val="bottom"/>
          </w:tcPr>
          <w:p w14:paraId="14A4B544" w14:textId="77777777" w:rsidR="009779E0" w:rsidRPr="003F4FC1" w:rsidRDefault="009779E0" w:rsidP="009779E0">
            <w:pPr>
              <w:jc w:val="center"/>
              <w:rPr>
                <w:rFonts w:ascii="GHEA Grapalat" w:hAnsi="GHEA Grapalat"/>
                <w:i/>
                <w:sz w:val="20"/>
                <w:szCs w:val="20"/>
              </w:rPr>
            </w:pPr>
            <w:r w:rsidRPr="00CB2559">
              <w:rPr>
                <w:rFonts w:ascii="GHEA Grapalat" w:hAnsi="GHEA Grapalat" w:cs="Sylfaen"/>
                <w:sz w:val="18"/>
                <w:szCs w:val="18"/>
              </w:rPr>
              <w:t>33611470</w:t>
            </w:r>
          </w:p>
        </w:tc>
        <w:tc>
          <w:tcPr>
            <w:tcW w:w="2869" w:type="dxa"/>
          </w:tcPr>
          <w:p w14:paraId="0DCAB777" w14:textId="6BA699C8" w:rsidR="009779E0" w:rsidRPr="00870932" w:rsidRDefault="009779E0" w:rsidP="009779E0">
            <w:pPr>
              <w:jc w:val="center"/>
              <w:rPr>
                <w:rFonts w:ascii="GHEA Grapalat" w:hAnsi="GHEA Grapalat"/>
                <w:sz w:val="20"/>
                <w:lang w:val="es-ES"/>
              </w:rPr>
            </w:pPr>
            <w:r w:rsidRPr="008C3A3A">
              <w:t>Пантопразол 40 мг</w:t>
            </w:r>
          </w:p>
        </w:tc>
        <w:tc>
          <w:tcPr>
            <w:tcW w:w="460" w:type="dxa"/>
          </w:tcPr>
          <w:p w14:paraId="34ED07D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0452215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DD4D6F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947F14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8006DC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737FAF6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0479BD6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D647D0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231D302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1CC8A3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EDEBE6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23BB3F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773BAD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02A9D22A" w14:textId="77777777" w:rsidTr="00972C4D">
        <w:trPr>
          <w:trHeight w:val="113"/>
        </w:trPr>
        <w:tc>
          <w:tcPr>
            <w:tcW w:w="1492" w:type="dxa"/>
          </w:tcPr>
          <w:p w14:paraId="434C6868" w14:textId="77777777" w:rsidR="009779E0" w:rsidRDefault="009779E0" w:rsidP="009779E0">
            <w:pPr>
              <w:jc w:val="center"/>
              <w:rPr>
                <w:rFonts w:ascii="GHEA Grapalat" w:hAnsi="GHEA Grapalat"/>
                <w:sz w:val="20"/>
                <w:lang w:val="es-ES"/>
              </w:rPr>
            </w:pPr>
            <w:r>
              <w:rPr>
                <w:rFonts w:ascii="GHEA Grapalat" w:hAnsi="GHEA Grapalat"/>
                <w:sz w:val="20"/>
                <w:lang w:val="es-ES"/>
              </w:rPr>
              <w:t>81</w:t>
            </w:r>
          </w:p>
        </w:tc>
        <w:tc>
          <w:tcPr>
            <w:tcW w:w="3328" w:type="dxa"/>
            <w:vAlign w:val="bottom"/>
          </w:tcPr>
          <w:p w14:paraId="654E4182" w14:textId="77777777" w:rsidR="009779E0" w:rsidRPr="003F4FC1" w:rsidRDefault="009779E0" w:rsidP="009779E0">
            <w:pPr>
              <w:jc w:val="center"/>
              <w:rPr>
                <w:rFonts w:ascii="GHEA Grapalat" w:hAnsi="GHEA Grapalat"/>
                <w:i/>
                <w:sz w:val="20"/>
                <w:szCs w:val="20"/>
              </w:rPr>
            </w:pPr>
            <w:r w:rsidRPr="00543C5E">
              <w:rPr>
                <w:rFonts w:ascii="GHEA Grapalat" w:hAnsi="GHEA Grapalat" w:cs="Sylfaen"/>
                <w:sz w:val="18"/>
                <w:szCs w:val="18"/>
              </w:rPr>
              <w:t>38411200</w:t>
            </w:r>
          </w:p>
        </w:tc>
        <w:tc>
          <w:tcPr>
            <w:tcW w:w="2869" w:type="dxa"/>
          </w:tcPr>
          <w:p w14:paraId="06340F5E" w14:textId="05F58754" w:rsidR="009779E0" w:rsidRPr="00870932" w:rsidRDefault="009779E0" w:rsidP="009779E0">
            <w:pPr>
              <w:jc w:val="center"/>
              <w:rPr>
                <w:rFonts w:ascii="GHEA Grapalat" w:hAnsi="GHEA Grapalat"/>
                <w:sz w:val="20"/>
                <w:lang w:val="es-ES"/>
              </w:rPr>
            </w:pPr>
            <w:r w:rsidRPr="008C3A3A">
              <w:t>Термометр /ртуть/</w:t>
            </w:r>
          </w:p>
        </w:tc>
        <w:tc>
          <w:tcPr>
            <w:tcW w:w="460" w:type="dxa"/>
          </w:tcPr>
          <w:p w14:paraId="163E354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B8EE47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63DFBD3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96AB6E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2DF89B0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3560623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4DA3B4F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C612B7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6CC2FC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251685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81DA2C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3FABB2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4EBBC7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2CEBAB09" w14:textId="77777777" w:rsidTr="00972C4D">
        <w:trPr>
          <w:trHeight w:val="113"/>
        </w:trPr>
        <w:tc>
          <w:tcPr>
            <w:tcW w:w="1492" w:type="dxa"/>
          </w:tcPr>
          <w:p w14:paraId="47F039D3" w14:textId="77777777" w:rsidR="009779E0" w:rsidRDefault="009779E0" w:rsidP="009779E0">
            <w:pPr>
              <w:jc w:val="center"/>
              <w:rPr>
                <w:rFonts w:ascii="GHEA Grapalat" w:hAnsi="GHEA Grapalat"/>
                <w:sz w:val="20"/>
                <w:lang w:val="es-ES"/>
              </w:rPr>
            </w:pPr>
            <w:r>
              <w:rPr>
                <w:rFonts w:ascii="GHEA Grapalat" w:hAnsi="GHEA Grapalat"/>
                <w:sz w:val="20"/>
                <w:lang w:val="es-ES"/>
              </w:rPr>
              <w:t>82</w:t>
            </w:r>
          </w:p>
        </w:tc>
        <w:tc>
          <w:tcPr>
            <w:tcW w:w="3328" w:type="dxa"/>
            <w:vAlign w:val="bottom"/>
          </w:tcPr>
          <w:p w14:paraId="65E71FB4" w14:textId="77777777" w:rsidR="009779E0" w:rsidRPr="003F4FC1" w:rsidRDefault="009779E0" w:rsidP="009779E0">
            <w:pPr>
              <w:jc w:val="center"/>
              <w:rPr>
                <w:rFonts w:ascii="GHEA Grapalat" w:hAnsi="GHEA Grapalat"/>
                <w:i/>
                <w:sz w:val="20"/>
                <w:szCs w:val="20"/>
              </w:rPr>
            </w:pPr>
            <w:r w:rsidRPr="00543C5E">
              <w:rPr>
                <w:rFonts w:ascii="GHEA Grapalat" w:hAnsi="GHEA Grapalat" w:cs="Sylfaen"/>
                <w:sz w:val="18"/>
                <w:szCs w:val="18"/>
              </w:rPr>
              <w:t>38411200</w:t>
            </w:r>
          </w:p>
        </w:tc>
        <w:tc>
          <w:tcPr>
            <w:tcW w:w="2869" w:type="dxa"/>
          </w:tcPr>
          <w:p w14:paraId="6EB83B3E" w14:textId="5FE3E35B" w:rsidR="009779E0" w:rsidRPr="00870932" w:rsidRDefault="009779E0" w:rsidP="009779E0">
            <w:pPr>
              <w:jc w:val="center"/>
              <w:rPr>
                <w:rFonts w:ascii="GHEA Grapalat" w:hAnsi="GHEA Grapalat"/>
                <w:sz w:val="20"/>
                <w:lang w:val="es-ES"/>
              </w:rPr>
            </w:pPr>
            <w:r w:rsidRPr="008C3A3A">
              <w:t>Термометр /электрический/</w:t>
            </w:r>
          </w:p>
        </w:tc>
        <w:tc>
          <w:tcPr>
            <w:tcW w:w="460" w:type="dxa"/>
          </w:tcPr>
          <w:p w14:paraId="2CC5A73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5ACE63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450786E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CCFCA2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5A8AF96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208EF05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26A5E54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558F7A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121CA5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85C2B1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2ED259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EC8AF5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3FC9BA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71A9016C" w14:textId="77777777" w:rsidTr="00972C4D">
        <w:trPr>
          <w:trHeight w:val="113"/>
        </w:trPr>
        <w:tc>
          <w:tcPr>
            <w:tcW w:w="1492" w:type="dxa"/>
          </w:tcPr>
          <w:p w14:paraId="680D448B" w14:textId="77777777" w:rsidR="009779E0" w:rsidRDefault="009779E0" w:rsidP="009779E0">
            <w:pPr>
              <w:jc w:val="center"/>
              <w:rPr>
                <w:rFonts w:ascii="GHEA Grapalat" w:hAnsi="GHEA Grapalat"/>
                <w:sz w:val="20"/>
                <w:lang w:val="es-ES"/>
              </w:rPr>
            </w:pPr>
            <w:r>
              <w:rPr>
                <w:rFonts w:ascii="GHEA Grapalat" w:hAnsi="GHEA Grapalat"/>
                <w:sz w:val="20"/>
                <w:lang w:val="es-ES"/>
              </w:rPr>
              <w:t>83</w:t>
            </w:r>
          </w:p>
        </w:tc>
        <w:tc>
          <w:tcPr>
            <w:tcW w:w="3328" w:type="dxa"/>
            <w:vAlign w:val="bottom"/>
          </w:tcPr>
          <w:p w14:paraId="600B8540" w14:textId="77777777" w:rsidR="009779E0" w:rsidRPr="003F4FC1" w:rsidRDefault="009779E0" w:rsidP="009779E0">
            <w:pPr>
              <w:jc w:val="center"/>
              <w:rPr>
                <w:rFonts w:ascii="GHEA Grapalat" w:hAnsi="GHEA Grapalat"/>
                <w:i/>
                <w:sz w:val="20"/>
                <w:szCs w:val="20"/>
              </w:rPr>
            </w:pPr>
            <w:r w:rsidRPr="00A607C5">
              <w:rPr>
                <w:rFonts w:ascii="GHEA Grapalat" w:hAnsi="GHEA Grapalat" w:cs="Sylfaen"/>
                <w:sz w:val="18"/>
                <w:szCs w:val="18"/>
              </w:rPr>
              <w:t>33691129</w:t>
            </w:r>
          </w:p>
        </w:tc>
        <w:tc>
          <w:tcPr>
            <w:tcW w:w="2869" w:type="dxa"/>
          </w:tcPr>
          <w:p w14:paraId="3503D2A6" w14:textId="4C8E989E" w:rsidR="009779E0" w:rsidRPr="00870932" w:rsidRDefault="009779E0" w:rsidP="009779E0">
            <w:pPr>
              <w:jc w:val="center"/>
              <w:rPr>
                <w:rFonts w:ascii="GHEA Grapalat" w:hAnsi="GHEA Grapalat"/>
                <w:sz w:val="20"/>
                <w:lang w:val="es-ES"/>
              </w:rPr>
            </w:pPr>
            <w:r w:rsidRPr="008C3A3A">
              <w:t>Рингера л/т 250 мл</w:t>
            </w:r>
          </w:p>
        </w:tc>
        <w:tc>
          <w:tcPr>
            <w:tcW w:w="460" w:type="dxa"/>
          </w:tcPr>
          <w:p w14:paraId="6EB5017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10555C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4B83B0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ABCB0C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53D61E6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58592F0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706E290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D29240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E57C76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88AAB3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AD7382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D92A5A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DE913C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2A759DE0" w14:textId="77777777" w:rsidTr="00972C4D">
        <w:trPr>
          <w:trHeight w:val="113"/>
        </w:trPr>
        <w:tc>
          <w:tcPr>
            <w:tcW w:w="1492" w:type="dxa"/>
          </w:tcPr>
          <w:p w14:paraId="7BA892BA" w14:textId="77777777" w:rsidR="009779E0" w:rsidRDefault="009779E0" w:rsidP="009779E0">
            <w:pPr>
              <w:jc w:val="center"/>
              <w:rPr>
                <w:rFonts w:ascii="GHEA Grapalat" w:hAnsi="GHEA Grapalat"/>
                <w:sz w:val="20"/>
                <w:lang w:val="es-ES"/>
              </w:rPr>
            </w:pPr>
            <w:r>
              <w:rPr>
                <w:rFonts w:ascii="GHEA Grapalat" w:hAnsi="GHEA Grapalat"/>
                <w:sz w:val="20"/>
                <w:lang w:val="es-ES"/>
              </w:rPr>
              <w:t>84</w:t>
            </w:r>
          </w:p>
        </w:tc>
        <w:tc>
          <w:tcPr>
            <w:tcW w:w="3328" w:type="dxa"/>
            <w:vAlign w:val="bottom"/>
          </w:tcPr>
          <w:p w14:paraId="0D11EB93"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33631250</w:t>
            </w:r>
          </w:p>
        </w:tc>
        <w:tc>
          <w:tcPr>
            <w:tcW w:w="2869" w:type="dxa"/>
          </w:tcPr>
          <w:p w14:paraId="03871F94" w14:textId="2C676649" w:rsidR="009779E0" w:rsidRPr="00870932" w:rsidRDefault="009779E0" w:rsidP="009779E0">
            <w:pPr>
              <w:jc w:val="center"/>
              <w:rPr>
                <w:rFonts w:ascii="GHEA Grapalat" w:hAnsi="GHEA Grapalat"/>
                <w:sz w:val="20"/>
                <w:lang w:val="es-ES"/>
              </w:rPr>
            </w:pPr>
            <w:r w:rsidRPr="008C3A3A">
              <w:t>Спирт медицинский 96% 1л.</w:t>
            </w:r>
          </w:p>
        </w:tc>
        <w:tc>
          <w:tcPr>
            <w:tcW w:w="460" w:type="dxa"/>
          </w:tcPr>
          <w:p w14:paraId="71D3149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49C96B3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4F23547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96CC64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7D006D1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1465BB2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DC9E98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6111E3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9C0D79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61C34E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326EC8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74C794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0BD5F71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32446BB" w14:textId="77777777" w:rsidTr="00972C4D">
        <w:trPr>
          <w:trHeight w:val="113"/>
        </w:trPr>
        <w:tc>
          <w:tcPr>
            <w:tcW w:w="1492" w:type="dxa"/>
          </w:tcPr>
          <w:p w14:paraId="7D3676C2" w14:textId="77777777" w:rsidR="009779E0" w:rsidRDefault="009779E0" w:rsidP="009779E0">
            <w:pPr>
              <w:jc w:val="center"/>
              <w:rPr>
                <w:rFonts w:ascii="GHEA Grapalat" w:hAnsi="GHEA Grapalat"/>
                <w:sz w:val="20"/>
                <w:lang w:val="es-ES"/>
              </w:rPr>
            </w:pPr>
            <w:r>
              <w:rPr>
                <w:rFonts w:ascii="GHEA Grapalat" w:hAnsi="GHEA Grapalat"/>
                <w:sz w:val="20"/>
                <w:lang w:val="es-ES"/>
              </w:rPr>
              <w:t>85</w:t>
            </w:r>
          </w:p>
        </w:tc>
        <w:tc>
          <w:tcPr>
            <w:tcW w:w="3328" w:type="dxa"/>
            <w:vAlign w:val="bottom"/>
          </w:tcPr>
          <w:p w14:paraId="2D76EF42" w14:textId="77777777" w:rsidR="009779E0" w:rsidRPr="003F4FC1" w:rsidRDefault="009779E0" w:rsidP="009779E0">
            <w:pPr>
              <w:jc w:val="center"/>
              <w:rPr>
                <w:rFonts w:ascii="GHEA Grapalat" w:hAnsi="GHEA Grapalat"/>
                <w:i/>
                <w:sz w:val="20"/>
                <w:szCs w:val="20"/>
              </w:rPr>
            </w:pPr>
            <w:r w:rsidRPr="003E4B65">
              <w:rPr>
                <w:rFonts w:ascii="GHEA Grapalat" w:hAnsi="GHEA Grapalat" w:cs="Sylfaen"/>
                <w:sz w:val="18"/>
                <w:szCs w:val="18"/>
              </w:rPr>
              <w:t>33141212</w:t>
            </w:r>
          </w:p>
        </w:tc>
        <w:tc>
          <w:tcPr>
            <w:tcW w:w="2869" w:type="dxa"/>
          </w:tcPr>
          <w:p w14:paraId="46C57757" w14:textId="43640AB4" w:rsidR="009779E0" w:rsidRPr="00870932" w:rsidRDefault="009779E0" w:rsidP="009779E0">
            <w:pPr>
              <w:jc w:val="center"/>
              <w:rPr>
                <w:rFonts w:ascii="GHEA Grapalat" w:hAnsi="GHEA Grapalat"/>
                <w:sz w:val="20"/>
                <w:lang w:val="es-ES"/>
              </w:rPr>
            </w:pPr>
            <w:r w:rsidRPr="008C3A3A">
              <w:t>Алкогольные полоски N 100</w:t>
            </w:r>
          </w:p>
        </w:tc>
        <w:tc>
          <w:tcPr>
            <w:tcW w:w="460" w:type="dxa"/>
          </w:tcPr>
          <w:p w14:paraId="20801F9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E47EB2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814D2B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31E596D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FD9A64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6BCDC82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5083E3B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EC2FC9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961911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F07DD9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BCDF46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726E75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A86DEF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A393755" w14:textId="77777777" w:rsidTr="00972C4D">
        <w:trPr>
          <w:trHeight w:val="113"/>
        </w:trPr>
        <w:tc>
          <w:tcPr>
            <w:tcW w:w="1492" w:type="dxa"/>
          </w:tcPr>
          <w:p w14:paraId="11BA32BA" w14:textId="77777777" w:rsidR="009779E0" w:rsidRDefault="009779E0" w:rsidP="009779E0">
            <w:pPr>
              <w:jc w:val="center"/>
              <w:rPr>
                <w:rFonts w:ascii="GHEA Grapalat" w:hAnsi="GHEA Grapalat"/>
                <w:sz w:val="20"/>
                <w:lang w:val="es-ES"/>
              </w:rPr>
            </w:pPr>
            <w:r>
              <w:rPr>
                <w:rFonts w:ascii="GHEA Grapalat" w:hAnsi="GHEA Grapalat"/>
                <w:sz w:val="20"/>
                <w:lang w:val="es-ES"/>
              </w:rPr>
              <w:t>86</w:t>
            </w:r>
          </w:p>
        </w:tc>
        <w:tc>
          <w:tcPr>
            <w:tcW w:w="3328" w:type="dxa"/>
            <w:vAlign w:val="bottom"/>
          </w:tcPr>
          <w:p w14:paraId="2F38C54A" w14:textId="77777777" w:rsidR="009779E0" w:rsidRPr="003F4FC1" w:rsidRDefault="009779E0" w:rsidP="009779E0">
            <w:pPr>
              <w:jc w:val="center"/>
              <w:rPr>
                <w:rFonts w:ascii="GHEA Grapalat" w:hAnsi="GHEA Grapalat"/>
                <w:i/>
                <w:sz w:val="20"/>
                <w:szCs w:val="20"/>
              </w:rPr>
            </w:pPr>
            <w:r w:rsidRPr="009466E0">
              <w:rPr>
                <w:rFonts w:ascii="GHEA Grapalat" w:hAnsi="GHEA Grapalat" w:cs="Arial"/>
                <w:sz w:val="18"/>
                <w:szCs w:val="18"/>
              </w:rPr>
              <w:t>33141143</w:t>
            </w:r>
          </w:p>
        </w:tc>
        <w:tc>
          <w:tcPr>
            <w:tcW w:w="2869" w:type="dxa"/>
          </w:tcPr>
          <w:p w14:paraId="2FF578CF" w14:textId="1DD59E36" w:rsidR="009779E0" w:rsidRPr="00870932" w:rsidRDefault="009779E0" w:rsidP="009779E0">
            <w:pPr>
              <w:jc w:val="center"/>
              <w:rPr>
                <w:rFonts w:ascii="GHEA Grapalat" w:hAnsi="GHEA Grapalat"/>
                <w:sz w:val="20"/>
                <w:lang w:val="es-ES"/>
              </w:rPr>
            </w:pPr>
            <w:r w:rsidRPr="008C3A3A">
              <w:t>скарификатор</w:t>
            </w:r>
          </w:p>
        </w:tc>
        <w:tc>
          <w:tcPr>
            <w:tcW w:w="460" w:type="dxa"/>
          </w:tcPr>
          <w:p w14:paraId="7728574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1A8C32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2253043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5D6489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8AAA33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7543515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3294357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AD425B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7B7D79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2D77EE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02B0CE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E99BB6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AB62F1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43E9623E" w14:textId="77777777" w:rsidTr="00972C4D">
        <w:trPr>
          <w:trHeight w:val="113"/>
        </w:trPr>
        <w:tc>
          <w:tcPr>
            <w:tcW w:w="1492" w:type="dxa"/>
          </w:tcPr>
          <w:p w14:paraId="400C97B6" w14:textId="77777777" w:rsidR="009779E0" w:rsidRDefault="009779E0" w:rsidP="009779E0">
            <w:pPr>
              <w:jc w:val="center"/>
              <w:rPr>
                <w:rFonts w:ascii="GHEA Grapalat" w:hAnsi="GHEA Grapalat"/>
                <w:sz w:val="20"/>
                <w:lang w:val="es-ES"/>
              </w:rPr>
            </w:pPr>
            <w:r>
              <w:rPr>
                <w:rFonts w:ascii="GHEA Grapalat" w:hAnsi="GHEA Grapalat"/>
                <w:sz w:val="20"/>
                <w:lang w:val="es-ES"/>
              </w:rPr>
              <w:t>87</w:t>
            </w:r>
          </w:p>
        </w:tc>
        <w:tc>
          <w:tcPr>
            <w:tcW w:w="3328" w:type="dxa"/>
            <w:vAlign w:val="bottom"/>
          </w:tcPr>
          <w:p w14:paraId="3E25072C" w14:textId="77777777" w:rsidR="009779E0" w:rsidRPr="003F4FC1" w:rsidRDefault="009779E0" w:rsidP="009779E0">
            <w:pPr>
              <w:jc w:val="center"/>
              <w:rPr>
                <w:rFonts w:ascii="GHEA Grapalat" w:hAnsi="GHEA Grapalat"/>
                <w:i/>
                <w:sz w:val="20"/>
                <w:szCs w:val="20"/>
              </w:rPr>
            </w:pPr>
            <w:r w:rsidRPr="002E139C">
              <w:rPr>
                <w:rFonts w:ascii="GHEA Grapalat" w:hAnsi="GHEA Grapalat" w:cs="Sylfaen"/>
                <w:sz w:val="18"/>
                <w:szCs w:val="18"/>
                <w:lang w:val="hy-AM"/>
              </w:rPr>
              <w:t>33631000</w:t>
            </w:r>
          </w:p>
        </w:tc>
        <w:tc>
          <w:tcPr>
            <w:tcW w:w="2869" w:type="dxa"/>
          </w:tcPr>
          <w:p w14:paraId="2D90E599" w14:textId="0CC03027" w:rsidR="009779E0" w:rsidRPr="00870932" w:rsidRDefault="009779E0" w:rsidP="009779E0">
            <w:pPr>
              <w:jc w:val="center"/>
              <w:rPr>
                <w:rFonts w:ascii="GHEA Grapalat" w:hAnsi="GHEA Grapalat"/>
                <w:sz w:val="20"/>
                <w:lang w:val="es-ES"/>
              </w:rPr>
            </w:pPr>
            <w:r w:rsidRPr="008C3A3A">
              <w:t>Синафлан мазь</w:t>
            </w:r>
          </w:p>
        </w:tc>
        <w:tc>
          <w:tcPr>
            <w:tcW w:w="460" w:type="dxa"/>
          </w:tcPr>
          <w:p w14:paraId="2AC4E46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5E7B9B6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4706E4D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E86CF9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4D5F35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5EE578F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245EA18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D6887C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0E2E745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7317E7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0CDDE7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4DD6F3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E01BE2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52DF82B3" w14:textId="77777777" w:rsidTr="005F57D5">
        <w:trPr>
          <w:trHeight w:val="113"/>
        </w:trPr>
        <w:tc>
          <w:tcPr>
            <w:tcW w:w="1492" w:type="dxa"/>
          </w:tcPr>
          <w:p w14:paraId="6B6AD091" w14:textId="77777777" w:rsidR="009779E0" w:rsidRDefault="009779E0" w:rsidP="009779E0">
            <w:pPr>
              <w:jc w:val="center"/>
              <w:rPr>
                <w:rFonts w:ascii="GHEA Grapalat" w:hAnsi="GHEA Grapalat"/>
                <w:sz w:val="20"/>
                <w:lang w:val="es-ES"/>
              </w:rPr>
            </w:pPr>
            <w:r>
              <w:rPr>
                <w:rFonts w:ascii="GHEA Grapalat" w:hAnsi="GHEA Grapalat"/>
                <w:sz w:val="20"/>
                <w:lang w:val="es-ES"/>
              </w:rPr>
              <w:t>88</w:t>
            </w:r>
          </w:p>
        </w:tc>
        <w:tc>
          <w:tcPr>
            <w:tcW w:w="3328" w:type="dxa"/>
            <w:vAlign w:val="bottom"/>
          </w:tcPr>
          <w:p w14:paraId="7BD04807"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33671113</w:t>
            </w:r>
          </w:p>
        </w:tc>
        <w:tc>
          <w:tcPr>
            <w:tcW w:w="2869" w:type="dxa"/>
          </w:tcPr>
          <w:p w14:paraId="00683067" w14:textId="67B17C6C" w:rsidR="009779E0" w:rsidRPr="00870932" w:rsidRDefault="009779E0" w:rsidP="009779E0">
            <w:pPr>
              <w:jc w:val="center"/>
              <w:rPr>
                <w:rFonts w:ascii="GHEA Grapalat" w:hAnsi="GHEA Grapalat"/>
                <w:sz w:val="20"/>
                <w:lang w:val="es-ES"/>
              </w:rPr>
            </w:pPr>
            <w:r w:rsidRPr="008C3A3A">
              <w:t>Сальбутамол 2 мг</w:t>
            </w:r>
          </w:p>
        </w:tc>
        <w:tc>
          <w:tcPr>
            <w:tcW w:w="460" w:type="dxa"/>
          </w:tcPr>
          <w:p w14:paraId="38159CA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026DC0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DD4C7D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703A39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71A827A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5B053FC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736C8B8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631E33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2E72DF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9DB4D4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D30498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081846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3C049E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77645B1E" w14:textId="77777777" w:rsidTr="00972C4D">
        <w:trPr>
          <w:trHeight w:val="113"/>
        </w:trPr>
        <w:tc>
          <w:tcPr>
            <w:tcW w:w="1492" w:type="dxa"/>
          </w:tcPr>
          <w:p w14:paraId="63A5E2D2" w14:textId="77777777" w:rsidR="009779E0" w:rsidRDefault="009779E0" w:rsidP="009779E0">
            <w:pPr>
              <w:jc w:val="center"/>
              <w:rPr>
                <w:rFonts w:ascii="GHEA Grapalat" w:hAnsi="GHEA Grapalat"/>
                <w:sz w:val="20"/>
                <w:lang w:val="es-ES"/>
              </w:rPr>
            </w:pPr>
            <w:r>
              <w:rPr>
                <w:rFonts w:ascii="GHEA Grapalat" w:hAnsi="GHEA Grapalat"/>
                <w:sz w:val="20"/>
                <w:lang w:val="es-ES"/>
              </w:rPr>
              <w:t>89</w:t>
            </w:r>
          </w:p>
        </w:tc>
        <w:tc>
          <w:tcPr>
            <w:tcW w:w="3328" w:type="dxa"/>
            <w:vAlign w:val="bottom"/>
          </w:tcPr>
          <w:p w14:paraId="6DFB6B4D"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33671113</w:t>
            </w:r>
          </w:p>
        </w:tc>
        <w:tc>
          <w:tcPr>
            <w:tcW w:w="2869" w:type="dxa"/>
          </w:tcPr>
          <w:p w14:paraId="61506115" w14:textId="3DACAAFC" w:rsidR="009779E0" w:rsidRPr="00870932" w:rsidRDefault="009779E0" w:rsidP="009779E0">
            <w:pPr>
              <w:jc w:val="center"/>
              <w:rPr>
                <w:rFonts w:ascii="GHEA Grapalat" w:hAnsi="GHEA Grapalat"/>
                <w:sz w:val="20"/>
                <w:lang w:val="es-ES"/>
              </w:rPr>
            </w:pPr>
            <w:r w:rsidRPr="008C3A3A">
              <w:t>Сальбутамол 10 мл/10 мг</w:t>
            </w:r>
          </w:p>
        </w:tc>
        <w:tc>
          <w:tcPr>
            <w:tcW w:w="460" w:type="dxa"/>
          </w:tcPr>
          <w:p w14:paraId="63A9430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F7E8DE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6516057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8DCBBD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71FDD0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C6E79C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4541CDC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87F73D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C8C4D0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D73254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569458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29CD26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540F0D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670DCB95" w14:textId="77777777" w:rsidTr="00972C4D">
        <w:trPr>
          <w:trHeight w:val="113"/>
        </w:trPr>
        <w:tc>
          <w:tcPr>
            <w:tcW w:w="1492" w:type="dxa"/>
          </w:tcPr>
          <w:p w14:paraId="60088721" w14:textId="77777777" w:rsidR="009779E0" w:rsidRDefault="009779E0" w:rsidP="009779E0">
            <w:pPr>
              <w:jc w:val="center"/>
              <w:rPr>
                <w:rFonts w:ascii="GHEA Grapalat" w:hAnsi="GHEA Grapalat"/>
                <w:sz w:val="20"/>
                <w:lang w:val="es-ES"/>
              </w:rPr>
            </w:pPr>
            <w:r>
              <w:rPr>
                <w:rFonts w:ascii="GHEA Grapalat" w:hAnsi="GHEA Grapalat"/>
                <w:sz w:val="20"/>
                <w:lang w:val="es-ES"/>
              </w:rPr>
              <w:t>90</w:t>
            </w:r>
          </w:p>
        </w:tc>
        <w:tc>
          <w:tcPr>
            <w:tcW w:w="3328" w:type="dxa"/>
            <w:vAlign w:val="bottom"/>
          </w:tcPr>
          <w:p w14:paraId="4234F94B"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33691236</w:t>
            </w:r>
          </w:p>
        </w:tc>
        <w:tc>
          <w:tcPr>
            <w:tcW w:w="2869" w:type="dxa"/>
          </w:tcPr>
          <w:p w14:paraId="054C9934" w14:textId="3B677012" w:rsidR="009779E0" w:rsidRPr="00870932" w:rsidRDefault="009779E0" w:rsidP="009779E0">
            <w:pPr>
              <w:jc w:val="center"/>
              <w:rPr>
                <w:rFonts w:ascii="GHEA Grapalat" w:hAnsi="GHEA Grapalat"/>
                <w:sz w:val="20"/>
                <w:lang w:val="es-ES"/>
              </w:rPr>
            </w:pPr>
            <w:r w:rsidRPr="008C3A3A">
              <w:t>Супрастин 25мг</w:t>
            </w:r>
          </w:p>
        </w:tc>
        <w:tc>
          <w:tcPr>
            <w:tcW w:w="460" w:type="dxa"/>
          </w:tcPr>
          <w:p w14:paraId="669E030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56E72B0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D69FB8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5E2C03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6F58A2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54C1B12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25B67E8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521254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3A0415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5F7FFB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461B2B5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B5B54B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9CCF63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6E4F20C8" w14:textId="77777777" w:rsidTr="00972C4D">
        <w:trPr>
          <w:trHeight w:val="113"/>
        </w:trPr>
        <w:tc>
          <w:tcPr>
            <w:tcW w:w="1492" w:type="dxa"/>
          </w:tcPr>
          <w:p w14:paraId="1747F0CB" w14:textId="77777777" w:rsidR="009779E0" w:rsidRDefault="009779E0" w:rsidP="009779E0">
            <w:pPr>
              <w:jc w:val="center"/>
              <w:rPr>
                <w:rFonts w:ascii="GHEA Grapalat" w:hAnsi="GHEA Grapalat"/>
                <w:sz w:val="20"/>
                <w:lang w:val="es-ES"/>
              </w:rPr>
            </w:pPr>
            <w:r>
              <w:rPr>
                <w:rFonts w:ascii="GHEA Grapalat" w:hAnsi="GHEA Grapalat"/>
                <w:sz w:val="20"/>
                <w:lang w:val="es-ES"/>
              </w:rPr>
              <w:t>91</w:t>
            </w:r>
          </w:p>
        </w:tc>
        <w:tc>
          <w:tcPr>
            <w:tcW w:w="3328" w:type="dxa"/>
            <w:vAlign w:val="bottom"/>
          </w:tcPr>
          <w:p w14:paraId="3DED512C"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33691236</w:t>
            </w:r>
          </w:p>
        </w:tc>
        <w:tc>
          <w:tcPr>
            <w:tcW w:w="2869" w:type="dxa"/>
          </w:tcPr>
          <w:p w14:paraId="544FCC04" w14:textId="4D904804" w:rsidR="009779E0" w:rsidRPr="00870932" w:rsidRDefault="009779E0" w:rsidP="009779E0">
            <w:pPr>
              <w:jc w:val="center"/>
              <w:rPr>
                <w:rFonts w:ascii="GHEA Grapalat" w:hAnsi="GHEA Grapalat"/>
                <w:sz w:val="20"/>
                <w:lang w:val="es-ES"/>
              </w:rPr>
            </w:pPr>
            <w:r w:rsidRPr="008C3A3A">
              <w:t>Супрастин 20 мл</w:t>
            </w:r>
          </w:p>
        </w:tc>
        <w:tc>
          <w:tcPr>
            <w:tcW w:w="460" w:type="dxa"/>
          </w:tcPr>
          <w:p w14:paraId="145296C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F6F74F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1E7CAD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45CF45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1D1698D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06F1D41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0662060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98D9FD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93AEE6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4D7B3E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21DE61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01097F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7A2742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7225BBFE" w14:textId="77777777" w:rsidTr="005F57D5">
        <w:trPr>
          <w:trHeight w:val="113"/>
        </w:trPr>
        <w:tc>
          <w:tcPr>
            <w:tcW w:w="1492" w:type="dxa"/>
          </w:tcPr>
          <w:p w14:paraId="6CA99B54" w14:textId="77777777" w:rsidR="009779E0" w:rsidRPr="007D4E5F" w:rsidRDefault="009779E0" w:rsidP="009779E0">
            <w:pPr>
              <w:jc w:val="center"/>
              <w:rPr>
                <w:rFonts w:ascii="GHEA Grapalat" w:hAnsi="GHEA Grapalat"/>
                <w:sz w:val="20"/>
                <w:highlight w:val="yellow"/>
                <w:lang w:val="es-ES"/>
              </w:rPr>
            </w:pPr>
            <w:r w:rsidRPr="007D4E5F">
              <w:rPr>
                <w:rFonts w:ascii="GHEA Grapalat" w:hAnsi="GHEA Grapalat"/>
                <w:sz w:val="20"/>
                <w:highlight w:val="yellow"/>
                <w:lang w:val="es-ES"/>
              </w:rPr>
              <w:t>92</w:t>
            </w:r>
          </w:p>
        </w:tc>
        <w:tc>
          <w:tcPr>
            <w:tcW w:w="3328" w:type="dxa"/>
            <w:vAlign w:val="bottom"/>
          </w:tcPr>
          <w:p w14:paraId="41B8DD54" w14:textId="40212856" w:rsidR="009779E0" w:rsidRPr="007D4E5F" w:rsidRDefault="009779E0" w:rsidP="009779E0">
            <w:pPr>
              <w:jc w:val="center"/>
              <w:rPr>
                <w:rFonts w:ascii="GHEA Grapalat" w:hAnsi="GHEA Grapalat"/>
                <w:i/>
                <w:sz w:val="20"/>
                <w:szCs w:val="20"/>
                <w:highlight w:val="yellow"/>
              </w:rPr>
            </w:pPr>
            <w:r w:rsidRPr="00A10F66">
              <w:rPr>
                <w:rFonts w:ascii="GHEA Grapalat" w:hAnsi="GHEA Grapalat" w:cs="Arial"/>
                <w:sz w:val="18"/>
                <w:szCs w:val="18"/>
              </w:rPr>
              <w:t>3369</w:t>
            </w:r>
            <w:r>
              <w:rPr>
                <w:rFonts w:ascii="GHEA Grapalat" w:hAnsi="GHEA Grapalat" w:cs="Arial"/>
                <w:sz w:val="18"/>
                <w:szCs w:val="18"/>
              </w:rPr>
              <w:t>1176</w:t>
            </w:r>
          </w:p>
        </w:tc>
        <w:tc>
          <w:tcPr>
            <w:tcW w:w="2869" w:type="dxa"/>
          </w:tcPr>
          <w:p w14:paraId="6C0FA413" w14:textId="144BFD97" w:rsidR="009779E0" w:rsidRPr="007D4E5F" w:rsidRDefault="009779E0" w:rsidP="009779E0">
            <w:pPr>
              <w:jc w:val="center"/>
              <w:rPr>
                <w:rFonts w:ascii="GHEA Grapalat" w:hAnsi="GHEA Grapalat"/>
                <w:sz w:val="20"/>
                <w:highlight w:val="yellow"/>
                <w:lang w:val="es-ES"/>
              </w:rPr>
            </w:pPr>
            <w:r w:rsidRPr="00FB7DAE">
              <w:t>Спазмалтон 500мг/2мл/0,02мл/мг</w:t>
            </w:r>
          </w:p>
        </w:tc>
        <w:tc>
          <w:tcPr>
            <w:tcW w:w="460" w:type="dxa"/>
          </w:tcPr>
          <w:p w14:paraId="2F164E7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05CCCB8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1CA8B88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FBC25F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009C93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5279950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D56268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D10B06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44B60F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AD2C00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21D115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02F70A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701910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657D4BB" w14:textId="77777777" w:rsidTr="00972C4D">
        <w:trPr>
          <w:trHeight w:val="113"/>
        </w:trPr>
        <w:tc>
          <w:tcPr>
            <w:tcW w:w="1492" w:type="dxa"/>
          </w:tcPr>
          <w:p w14:paraId="2CA9E22E" w14:textId="77777777" w:rsidR="009779E0" w:rsidRDefault="009779E0" w:rsidP="009779E0">
            <w:pPr>
              <w:jc w:val="center"/>
              <w:rPr>
                <w:rFonts w:ascii="GHEA Grapalat" w:hAnsi="GHEA Grapalat"/>
                <w:sz w:val="20"/>
                <w:lang w:val="es-ES"/>
              </w:rPr>
            </w:pPr>
            <w:r>
              <w:rPr>
                <w:rFonts w:ascii="GHEA Grapalat" w:hAnsi="GHEA Grapalat"/>
                <w:sz w:val="20"/>
                <w:lang w:val="es-ES"/>
              </w:rPr>
              <w:t>93</w:t>
            </w:r>
          </w:p>
        </w:tc>
        <w:tc>
          <w:tcPr>
            <w:tcW w:w="3328" w:type="dxa"/>
            <w:vAlign w:val="bottom"/>
          </w:tcPr>
          <w:p w14:paraId="0C56CF90"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lang w:val="hy-AM"/>
              </w:rPr>
              <w:t>33670000</w:t>
            </w:r>
          </w:p>
        </w:tc>
        <w:tc>
          <w:tcPr>
            <w:tcW w:w="2869" w:type="dxa"/>
          </w:tcPr>
          <w:p w14:paraId="79657A69" w14:textId="029D2EC3" w:rsidR="009779E0" w:rsidRPr="00870932" w:rsidRDefault="009779E0" w:rsidP="009779E0">
            <w:pPr>
              <w:jc w:val="center"/>
              <w:rPr>
                <w:rFonts w:ascii="GHEA Grapalat" w:hAnsi="GHEA Grapalat"/>
                <w:sz w:val="20"/>
                <w:lang w:val="es-ES"/>
              </w:rPr>
            </w:pPr>
            <w:r w:rsidRPr="00FB7DAE">
              <w:t>Саливин 0,65% 10 мл</w:t>
            </w:r>
          </w:p>
        </w:tc>
        <w:tc>
          <w:tcPr>
            <w:tcW w:w="460" w:type="dxa"/>
          </w:tcPr>
          <w:p w14:paraId="451609B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xml:space="preserve">... </w:t>
            </w:r>
            <w:r w:rsidRPr="00870932">
              <w:rPr>
                <w:rFonts w:ascii="GHEA Grapalat" w:hAnsi="GHEA Grapalat"/>
                <w:sz w:val="20"/>
                <w:lang w:val="pt-BR"/>
              </w:rPr>
              <w:lastRenderedPageBreak/>
              <w:t>%</w:t>
            </w:r>
          </w:p>
        </w:tc>
        <w:tc>
          <w:tcPr>
            <w:tcW w:w="460" w:type="dxa"/>
          </w:tcPr>
          <w:p w14:paraId="797F061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lastRenderedPageBreak/>
              <w:t>…</w:t>
            </w:r>
            <w:r w:rsidRPr="00870932">
              <w:rPr>
                <w:rFonts w:ascii="GHEA Grapalat" w:hAnsi="GHEA Grapalat"/>
                <w:sz w:val="20"/>
                <w:lang w:val="pt-BR"/>
              </w:rPr>
              <w:lastRenderedPageBreak/>
              <w:t>%</w:t>
            </w:r>
          </w:p>
        </w:tc>
        <w:tc>
          <w:tcPr>
            <w:tcW w:w="460" w:type="dxa"/>
          </w:tcPr>
          <w:p w14:paraId="1919C06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 xml:space="preserve">10 </w:t>
            </w:r>
            <w:r w:rsidRPr="00870932">
              <w:rPr>
                <w:rFonts w:ascii="GHEA Grapalat" w:hAnsi="GHEA Grapalat"/>
                <w:sz w:val="20"/>
                <w:lang w:val="pt-BR"/>
              </w:rPr>
              <w:lastRenderedPageBreak/>
              <w:t>%</w:t>
            </w:r>
          </w:p>
        </w:tc>
        <w:tc>
          <w:tcPr>
            <w:tcW w:w="506" w:type="dxa"/>
          </w:tcPr>
          <w:p w14:paraId="0BF708A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lastRenderedPageBreak/>
              <w:t>20</w:t>
            </w:r>
            <w:r w:rsidRPr="00870932">
              <w:rPr>
                <w:rFonts w:ascii="GHEA Grapalat" w:hAnsi="GHEA Grapalat"/>
                <w:sz w:val="20"/>
                <w:lang w:val="pt-BR"/>
              </w:rPr>
              <w:lastRenderedPageBreak/>
              <w:t>. %</w:t>
            </w:r>
          </w:p>
        </w:tc>
        <w:tc>
          <w:tcPr>
            <w:tcW w:w="634" w:type="dxa"/>
          </w:tcPr>
          <w:p w14:paraId="1F13FBA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rPr>
              <w:t>30</w:t>
            </w:r>
            <w:r w:rsidRPr="00870932">
              <w:rPr>
                <w:rFonts w:ascii="GHEA Grapalat" w:hAnsi="GHEA Grapalat"/>
                <w:sz w:val="20"/>
                <w:lang w:val="pt-BR"/>
              </w:rPr>
              <w:lastRenderedPageBreak/>
              <w:t>. %</w:t>
            </w:r>
          </w:p>
        </w:tc>
        <w:tc>
          <w:tcPr>
            <w:tcW w:w="636" w:type="dxa"/>
          </w:tcPr>
          <w:p w14:paraId="5CAB3C9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rPr>
              <w:t>4</w:t>
            </w:r>
            <w:r w:rsidRPr="00870932">
              <w:rPr>
                <w:rFonts w:ascii="GHEA Grapalat" w:hAnsi="GHEA Grapalat"/>
                <w:sz w:val="20"/>
                <w:lang w:val="pt-BR"/>
              </w:rPr>
              <w:t xml:space="preserve">0. </w:t>
            </w:r>
            <w:r w:rsidRPr="00870932">
              <w:rPr>
                <w:rFonts w:ascii="GHEA Grapalat" w:hAnsi="GHEA Grapalat"/>
                <w:sz w:val="20"/>
                <w:lang w:val="pt-BR"/>
              </w:rPr>
              <w:lastRenderedPageBreak/>
              <w:t>%</w:t>
            </w:r>
          </w:p>
        </w:tc>
        <w:tc>
          <w:tcPr>
            <w:tcW w:w="634" w:type="dxa"/>
          </w:tcPr>
          <w:p w14:paraId="303F784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..50</w:t>
            </w:r>
            <w:r w:rsidRPr="00870932">
              <w:rPr>
                <w:rFonts w:ascii="GHEA Grapalat" w:hAnsi="GHEA Grapalat"/>
                <w:sz w:val="20"/>
                <w:lang w:val="pt-BR"/>
              </w:rPr>
              <w:lastRenderedPageBreak/>
              <w:t>. %</w:t>
            </w:r>
          </w:p>
        </w:tc>
        <w:tc>
          <w:tcPr>
            <w:tcW w:w="639" w:type="dxa"/>
          </w:tcPr>
          <w:p w14:paraId="0DF5B0A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..60</w:t>
            </w:r>
            <w:r w:rsidRPr="00870932">
              <w:rPr>
                <w:rFonts w:ascii="GHEA Grapalat" w:hAnsi="GHEA Grapalat"/>
                <w:sz w:val="20"/>
                <w:lang w:val="pt-BR"/>
              </w:rPr>
              <w:lastRenderedPageBreak/>
              <w:t>. %</w:t>
            </w:r>
          </w:p>
        </w:tc>
        <w:tc>
          <w:tcPr>
            <w:tcW w:w="624" w:type="dxa"/>
          </w:tcPr>
          <w:p w14:paraId="2585E7D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..70</w:t>
            </w:r>
            <w:r w:rsidRPr="00870932">
              <w:rPr>
                <w:rFonts w:ascii="GHEA Grapalat" w:hAnsi="GHEA Grapalat"/>
                <w:sz w:val="20"/>
                <w:lang w:val="pt-BR"/>
              </w:rPr>
              <w:lastRenderedPageBreak/>
              <w:t>. %</w:t>
            </w:r>
          </w:p>
        </w:tc>
        <w:tc>
          <w:tcPr>
            <w:tcW w:w="649" w:type="dxa"/>
          </w:tcPr>
          <w:p w14:paraId="1D1C8E7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 xml:space="preserve">..80. </w:t>
            </w:r>
            <w:r w:rsidRPr="00870932">
              <w:rPr>
                <w:rFonts w:ascii="GHEA Grapalat" w:hAnsi="GHEA Grapalat"/>
                <w:sz w:val="20"/>
                <w:lang w:val="pt-BR"/>
              </w:rPr>
              <w:lastRenderedPageBreak/>
              <w:t>%</w:t>
            </w:r>
          </w:p>
        </w:tc>
        <w:tc>
          <w:tcPr>
            <w:tcW w:w="639" w:type="dxa"/>
          </w:tcPr>
          <w:p w14:paraId="6B91E66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..90</w:t>
            </w:r>
            <w:r w:rsidRPr="00870932">
              <w:rPr>
                <w:rFonts w:ascii="GHEA Grapalat" w:hAnsi="GHEA Grapalat"/>
                <w:sz w:val="20"/>
                <w:lang w:val="pt-BR"/>
              </w:rPr>
              <w:lastRenderedPageBreak/>
              <w:t>. %</w:t>
            </w:r>
          </w:p>
        </w:tc>
        <w:tc>
          <w:tcPr>
            <w:tcW w:w="712" w:type="dxa"/>
          </w:tcPr>
          <w:p w14:paraId="5742188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 xml:space="preserve">100 </w:t>
            </w:r>
            <w:r w:rsidRPr="00870932">
              <w:rPr>
                <w:rFonts w:ascii="GHEA Grapalat" w:hAnsi="GHEA Grapalat"/>
                <w:sz w:val="20"/>
                <w:lang w:val="pt-BR"/>
              </w:rPr>
              <w:lastRenderedPageBreak/>
              <w:t>%</w:t>
            </w:r>
          </w:p>
        </w:tc>
        <w:tc>
          <w:tcPr>
            <w:tcW w:w="951" w:type="dxa"/>
          </w:tcPr>
          <w:p w14:paraId="1DB4A62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100%</w:t>
            </w:r>
          </w:p>
        </w:tc>
      </w:tr>
      <w:tr w:rsidR="009779E0" w:rsidRPr="00870932" w14:paraId="6C913075" w14:textId="77777777" w:rsidTr="00972C4D">
        <w:trPr>
          <w:trHeight w:val="113"/>
        </w:trPr>
        <w:tc>
          <w:tcPr>
            <w:tcW w:w="1492" w:type="dxa"/>
          </w:tcPr>
          <w:p w14:paraId="6288CF3E" w14:textId="77777777" w:rsidR="009779E0" w:rsidRDefault="009779E0" w:rsidP="009779E0">
            <w:pPr>
              <w:jc w:val="center"/>
              <w:rPr>
                <w:rFonts w:ascii="GHEA Grapalat" w:hAnsi="GHEA Grapalat"/>
                <w:sz w:val="20"/>
                <w:lang w:val="es-ES"/>
              </w:rPr>
            </w:pPr>
            <w:r>
              <w:rPr>
                <w:rFonts w:ascii="GHEA Grapalat" w:hAnsi="GHEA Grapalat"/>
                <w:sz w:val="20"/>
                <w:lang w:val="es-ES"/>
              </w:rPr>
              <w:lastRenderedPageBreak/>
              <w:t>94</w:t>
            </w:r>
          </w:p>
        </w:tc>
        <w:tc>
          <w:tcPr>
            <w:tcW w:w="3328" w:type="dxa"/>
            <w:vAlign w:val="bottom"/>
          </w:tcPr>
          <w:p w14:paraId="3583580A"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33671113</w:t>
            </w:r>
          </w:p>
        </w:tc>
        <w:tc>
          <w:tcPr>
            <w:tcW w:w="2869" w:type="dxa"/>
          </w:tcPr>
          <w:p w14:paraId="0AD53B4C" w14:textId="1AE9240E" w:rsidR="009779E0" w:rsidRPr="00870932" w:rsidRDefault="009779E0" w:rsidP="009779E0">
            <w:pPr>
              <w:jc w:val="center"/>
              <w:rPr>
                <w:rFonts w:ascii="GHEA Grapalat" w:hAnsi="GHEA Grapalat"/>
                <w:sz w:val="20"/>
                <w:lang w:val="es-ES"/>
              </w:rPr>
            </w:pPr>
            <w:r w:rsidRPr="00FB7DAE">
              <w:t>Сальбутамол 5мг/5мл 125мл</w:t>
            </w:r>
          </w:p>
        </w:tc>
        <w:tc>
          <w:tcPr>
            <w:tcW w:w="460" w:type="dxa"/>
          </w:tcPr>
          <w:p w14:paraId="315086E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79546A3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67C9EF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5EA7C4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FADE1B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7CB91F5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4F4422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99B455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24BED1C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78360B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623268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D88CF4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485656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446CD95C" w14:textId="77777777" w:rsidTr="005F57D5">
        <w:trPr>
          <w:trHeight w:val="113"/>
        </w:trPr>
        <w:tc>
          <w:tcPr>
            <w:tcW w:w="1492" w:type="dxa"/>
          </w:tcPr>
          <w:p w14:paraId="18FCF03E" w14:textId="77777777" w:rsidR="009779E0" w:rsidRDefault="009779E0" w:rsidP="009779E0">
            <w:pPr>
              <w:jc w:val="center"/>
              <w:rPr>
                <w:rFonts w:ascii="GHEA Grapalat" w:hAnsi="GHEA Grapalat"/>
                <w:sz w:val="20"/>
                <w:lang w:val="es-ES"/>
              </w:rPr>
            </w:pPr>
            <w:r>
              <w:rPr>
                <w:rFonts w:ascii="GHEA Grapalat" w:hAnsi="GHEA Grapalat"/>
                <w:sz w:val="20"/>
                <w:lang w:val="es-ES"/>
              </w:rPr>
              <w:t>95</w:t>
            </w:r>
          </w:p>
        </w:tc>
        <w:tc>
          <w:tcPr>
            <w:tcW w:w="3328" w:type="dxa"/>
            <w:vAlign w:val="bottom"/>
          </w:tcPr>
          <w:p w14:paraId="3A993831" w14:textId="77777777" w:rsidR="009779E0" w:rsidRPr="003F4FC1" w:rsidRDefault="009779E0" w:rsidP="009779E0">
            <w:pPr>
              <w:jc w:val="center"/>
              <w:rPr>
                <w:rFonts w:ascii="GHEA Grapalat" w:hAnsi="GHEA Grapalat"/>
                <w:i/>
                <w:sz w:val="20"/>
                <w:szCs w:val="20"/>
              </w:rPr>
            </w:pPr>
            <w:r w:rsidRPr="00663C3C">
              <w:rPr>
                <w:rFonts w:ascii="GHEA Grapalat" w:hAnsi="GHEA Grapalat" w:cs="Arial"/>
                <w:sz w:val="18"/>
                <w:szCs w:val="18"/>
              </w:rPr>
              <w:t>33621620</w:t>
            </w:r>
          </w:p>
        </w:tc>
        <w:tc>
          <w:tcPr>
            <w:tcW w:w="2869" w:type="dxa"/>
          </w:tcPr>
          <w:p w14:paraId="230D7616" w14:textId="3E5D66A2" w:rsidR="009779E0" w:rsidRPr="00870932" w:rsidRDefault="009779E0" w:rsidP="009779E0">
            <w:pPr>
              <w:jc w:val="center"/>
              <w:rPr>
                <w:rFonts w:ascii="GHEA Grapalat" w:hAnsi="GHEA Grapalat"/>
                <w:sz w:val="20"/>
                <w:lang w:val="es-ES"/>
              </w:rPr>
            </w:pPr>
            <w:r w:rsidRPr="00FB7DAE">
              <w:t>Спринолактон 25 мг</w:t>
            </w:r>
          </w:p>
        </w:tc>
        <w:tc>
          <w:tcPr>
            <w:tcW w:w="460" w:type="dxa"/>
          </w:tcPr>
          <w:p w14:paraId="5677EC0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51A5BD2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E5746E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547164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232E9B4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E06D0F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768AC6E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4FE6B5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F6871D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4E36C3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3BC502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A5CBD6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2DA86A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40855110" w14:textId="77777777" w:rsidTr="005F57D5">
        <w:trPr>
          <w:trHeight w:val="113"/>
        </w:trPr>
        <w:tc>
          <w:tcPr>
            <w:tcW w:w="1492" w:type="dxa"/>
          </w:tcPr>
          <w:p w14:paraId="1EDB81DB" w14:textId="77777777" w:rsidR="009779E0" w:rsidRDefault="009779E0" w:rsidP="009779E0">
            <w:pPr>
              <w:jc w:val="center"/>
              <w:rPr>
                <w:rFonts w:ascii="GHEA Grapalat" w:hAnsi="GHEA Grapalat"/>
                <w:sz w:val="20"/>
                <w:lang w:val="es-ES"/>
              </w:rPr>
            </w:pPr>
            <w:r>
              <w:rPr>
                <w:rFonts w:ascii="GHEA Grapalat" w:hAnsi="GHEA Grapalat"/>
                <w:sz w:val="20"/>
                <w:lang w:val="es-ES"/>
              </w:rPr>
              <w:t>96</w:t>
            </w:r>
          </w:p>
        </w:tc>
        <w:tc>
          <w:tcPr>
            <w:tcW w:w="3328" w:type="dxa"/>
            <w:vAlign w:val="bottom"/>
          </w:tcPr>
          <w:p w14:paraId="66116375" w14:textId="77777777" w:rsidR="009779E0" w:rsidRPr="003F4FC1" w:rsidRDefault="009779E0" w:rsidP="009779E0">
            <w:pPr>
              <w:jc w:val="center"/>
              <w:rPr>
                <w:rFonts w:ascii="GHEA Grapalat" w:hAnsi="GHEA Grapalat"/>
                <w:i/>
                <w:sz w:val="20"/>
                <w:szCs w:val="20"/>
              </w:rPr>
            </w:pPr>
            <w:r w:rsidRPr="00663C3C">
              <w:rPr>
                <w:rFonts w:ascii="GHEA Grapalat" w:hAnsi="GHEA Grapalat" w:cs="Arial"/>
                <w:sz w:val="18"/>
                <w:szCs w:val="18"/>
              </w:rPr>
              <w:t>33621620</w:t>
            </w:r>
          </w:p>
        </w:tc>
        <w:tc>
          <w:tcPr>
            <w:tcW w:w="2869" w:type="dxa"/>
          </w:tcPr>
          <w:p w14:paraId="4421627C" w14:textId="7D4F6D44" w:rsidR="009779E0" w:rsidRPr="00870932" w:rsidRDefault="009779E0" w:rsidP="009779E0">
            <w:pPr>
              <w:jc w:val="center"/>
              <w:rPr>
                <w:rFonts w:ascii="GHEA Grapalat" w:hAnsi="GHEA Grapalat"/>
                <w:sz w:val="20"/>
                <w:lang w:val="es-ES"/>
              </w:rPr>
            </w:pPr>
            <w:r w:rsidRPr="00FB7DAE">
              <w:t>Спринолактон 50 мг</w:t>
            </w:r>
          </w:p>
        </w:tc>
        <w:tc>
          <w:tcPr>
            <w:tcW w:w="460" w:type="dxa"/>
          </w:tcPr>
          <w:p w14:paraId="4FCC06D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13021A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0E86F30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A274A8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00642E1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1E47D4A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44B7123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E43C67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9228DD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DA74DB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65C2CB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92BF87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6E6D4F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509E53BF" w14:textId="77777777" w:rsidTr="005F57D5">
        <w:trPr>
          <w:trHeight w:val="113"/>
        </w:trPr>
        <w:tc>
          <w:tcPr>
            <w:tcW w:w="1492" w:type="dxa"/>
          </w:tcPr>
          <w:p w14:paraId="5583AF46" w14:textId="77777777" w:rsidR="009779E0" w:rsidRDefault="009779E0" w:rsidP="009779E0">
            <w:pPr>
              <w:jc w:val="center"/>
              <w:rPr>
                <w:rFonts w:ascii="GHEA Grapalat" w:hAnsi="GHEA Grapalat"/>
                <w:sz w:val="20"/>
                <w:lang w:val="es-ES"/>
              </w:rPr>
            </w:pPr>
            <w:r>
              <w:rPr>
                <w:rFonts w:ascii="GHEA Grapalat" w:hAnsi="GHEA Grapalat"/>
                <w:sz w:val="20"/>
                <w:lang w:val="es-ES"/>
              </w:rPr>
              <w:t>97</w:t>
            </w:r>
          </w:p>
        </w:tc>
        <w:tc>
          <w:tcPr>
            <w:tcW w:w="3328" w:type="dxa"/>
            <w:vAlign w:val="bottom"/>
          </w:tcPr>
          <w:p w14:paraId="37E7EFD0"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33691123</w:t>
            </w:r>
          </w:p>
        </w:tc>
        <w:tc>
          <w:tcPr>
            <w:tcW w:w="2869" w:type="dxa"/>
          </w:tcPr>
          <w:p w14:paraId="57E7E12B" w14:textId="3D7A9C10" w:rsidR="009779E0" w:rsidRPr="00870932" w:rsidRDefault="009779E0" w:rsidP="009779E0">
            <w:pPr>
              <w:jc w:val="center"/>
              <w:rPr>
                <w:rFonts w:ascii="GHEA Grapalat" w:hAnsi="GHEA Grapalat"/>
                <w:sz w:val="20"/>
                <w:lang w:val="es-ES"/>
              </w:rPr>
            </w:pPr>
            <w:r w:rsidRPr="00FB7DAE">
              <w:t>Вермокс 100мг</w:t>
            </w:r>
          </w:p>
        </w:tc>
        <w:tc>
          <w:tcPr>
            <w:tcW w:w="460" w:type="dxa"/>
          </w:tcPr>
          <w:p w14:paraId="75B609F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3A8E5F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618A957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C9599B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3236583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69E24CC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29A86D9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D81515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251B1AE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BE3D9A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F2184F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3F661B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E0F00C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03831D8F" w14:textId="77777777" w:rsidTr="005F57D5">
        <w:trPr>
          <w:trHeight w:val="113"/>
        </w:trPr>
        <w:tc>
          <w:tcPr>
            <w:tcW w:w="1492" w:type="dxa"/>
          </w:tcPr>
          <w:p w14:paraId="64FFA4B8" w14:textId="77777777" w:rsidR="009779E0" w:rsidRDefault="009779E0" w:rsidP="009779E0">
            <w:pPr>
              <w:jc w:val="center"/>
              <w:rPr>
                <w:rFonts w:ascii="GHEA Grapalat" w:hAnsi="GHEA Grapalat"/>
                <w:sz w:val="20"/>
                <w:lang w:val="es-ES"/>
              </w:rPr>
            </w:pPr>
            <w:r>
              <w:rPr>
                <w:rFonts w:ascii="GHEA Grapalat" w:hAnsi="GHEA Grapalat"/>
                <w:sz w:val="20"/>
                <w:lang w:val="es-ES"/>
              </w:rPr>
              <w:t>98</w:t>
            </w:r>
          </w:p>
        </w:tc>
        <w:tc>
          <w:tcPr>
            <w:tcW w:w="3328" w:type="dxa"/>
            <w:vAlign w:val="bottom"/>
          </w:tcPr>
          <w:p w14:paraId="3E5F1AFC"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lang w:val="hy-AM"/>
              </w:rPr>
              <w:t>33621642</w:t>
            </w:r>
          </w:p>
        </w:tc>
        <w:tc>
          <w:tcPr>
            <w:tcW w:w="2869" w:type="dxa"/>
          </w:tcPr>
          <w:p w14:paraId="619AFDDA" w14:textId="61A83545" w:rsidR="009779E0" w:rsidRPr="00870932" w:rsidRDefault="009779E0" w:rsidP="009779E0">
            <w:pPr>
              <w:jc w:val="center"/>
              <w:rPr>
                <w:rFonts w:ascii="GHEA Grapalat" w:hAnsi="GHEA Grapalat"/>
                <w:sz w:val="20"/>
                <w:lang w:val="es-ES"/>
              </w:rPr>
            </w:pPr>
            <w:r w:rsidRPr="00FB7DAE">
              <w:t>мазь Вишневского</w:t>
            </w:r>
          </w:p>
        </w:tc>
        <w:tc>
          <w:tcPr>
            <w:tcW w:w="460" w:type="dxa"/>
          </w:tcPr>
          <w:p w14:paraId="120978E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106FEE3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111911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09F7D72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0406BF8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11EF54C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2593ED8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70BECF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F8FB8C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7B0380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E61616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8E324A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D02124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23D6D4E7" w14:textId="77777777" w:rsidTr="00972C4D">
        <w:trPr>
          <w:trHeight w:val="113"/>
        </w:trPr>
        <w:tc>
          <w:tcPr>
            <w:tcW w:w="1492" w:type="dxa"/>
          </w:tcPr>
          <w:p w14:paraId="5811B79C" w14:textId="77777777" w:rsidR="009779E0" w:rsidRDefault="009779E0" w:rsidP="009779E0">
            <w:pPr>
              <w:jc w:val="center"/>
              <w:rPr>
                <w:rFonts w:ascii="GHEA Grapalat" w:hAnsi="GHEA Grapalat"/>
                <w:sz w:val="20"/>
                <w:lang w:val="es-ES"/>
              </w:rPr>
            </w:pPr>
            <w:r>
              <w:rPr>
                <w:rFonts w:ascii="GHEA Grapalat" w:hAnsi="GHEA Grapalat"/>
                <w:sz w:val="20"/>
                <w:lang w:val="es-ES"/>
              </w:rPr>
              <w:t>99</w:t>
            </w:r>
          </w:p>
        </w:tc>
        <w:tc>
          <w:tcPr>
            <w:tcW w:w="3328" w:type="dxa"/>
            <w:vAlign w:val="bottom"/>
          </w:tcPr>
          <w:p w14:paraId="3ABDD282"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33616000</w:t>
            </w:r>
          </w:p>
        </w:tc>
        <w:tc>
          <w:tcPr>
            <w:tcW w:w="2869" w:type="dxa"/>
          </w:tcPr>
          <w:p w14:paraId="1F41A237" w14:textId="4C7B511B" w:rsidR="009779E0" w:rsidRPr="00870932" w:rsidRDefault="009779E0" w:rsidP="009779E0">
            <w:pPr>
              <w:jc w:val="center"/>
              <w:rPr>
                <w:rFonts w:ascii="GHEA Grapalat" w:hAnsi="GHEA Grapalat"/>
                <w:sz w:val="20"/>
                <w:lang w:val="es-ES"/>
              </w:rPr>
            </w:pPr>
            <w:r w:rsidRPr="00FB7DAE">
              <w:t>Витамин D3 водород л/год</w:t>
            </w:r>
          </w:p>
        </w:tc>
        <w:tc>
          <w:tcPr>
            <w:tcW w:w="460" w:type="dxa"/>
          </w:tcPr>
          <w:p w14:paraId="33F8DB6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D065DA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2842C77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4EA583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4D476D8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842BB2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431377F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CEE885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5F229C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638C66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7B1F34F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7404E6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90DDCA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3F63F952" w14:textId="77777777" w:rsidTr="005F57D5">
        <w:trPr>
          <w:trHeight w:val="113"/>
        </w:trPr>
        <w:tc>
          <w:tcPr>
            <w:tcW w:w="1492" w:type="dxa"/>
          </w:tcPr>
          <w:p w14:paraId="03B25A7E" w14:textId="77777777" w:rsidR="009779E0" w:rsidRDefault="009779E0" w:rsidP="009779E0">
            <w:pPr>
              <w:jc w:val="center"/>
              <w:rPr>
                <w:rFonts w:ascii="GHEA Grapalat" w:hAnsi="GHEA Grapalat"/>
                <w:sz w:val="20"/>
                <w:lang w:val="es-ES"/>
              </w:rPr>
            </w:pPr>
            <w:r>
              <w:rPr>
                <w:rFonts w:ascii="GHEA Grapalat" w:hAnsi="GHEA Grapalat"/>
                <w:sz w:val="20"/>
                <w:lang w:val="es-ES"/>
              </w:rPr>
              <w:t>100</w:t>
            </w:r>
          </w:p>
        </w:tc>
        <w:tc>
          <w:tcPr>
            <w:tcW w:w="3328" w:type="dxa"/>
            <w:vAlign w:val="bottom"/>
          </w:tcPr>
          <w:p w14:paraId="6C464C91"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33611350</w:t>
            </w:r>
          </w:p>
        </w:tc>
        <w:tc>
          <w:tcPr>
            <w:tcW w:w="2869" w:type="dxa"/>
          </w:tcPr>
          <w:p w14:paraId="5FF44ABD" w14:textId="79D7F11C" w:rsidR="009779E0" w:rsidRPr="00870932" w:rsidRDefault="009779E0" w:rsidP="009779E0">
            <w:pPr>
              <w:jc w:val="center"/>
              <w:rPr>
                <w:rFonts w:ascii="GHEA Grapalat" w:hAnsi="GHEA Grapalat"/>
                <w:sz w:val="20"/>
                <w:lang w:val="es-ES"/>
              </w:rPr>
            </w:pPr>
            <w:r w:rsidRPr="00FB7DAE">
              <w:t>Витамин С 250 мг</w:t>
            </w:r>
          </w:p>
        </w:tc>
        <w:tc>
          <w:tcPr>
            <w:tcW w:w="460" w:type="dxa"/>
          </w:tcPr>
          <w:p w14:paraId="39E41C7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7F23BE1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19415F0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BE7C9E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0638FFB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53B6682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7C61F6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26B02CC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FB1BCA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09E687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81B9B3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61E671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766D77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0A8F0CAD" w14:textId="77777777" w:rsidTr="005F57D5">
        <w:trPr>
          <w:trHeight w:val="113"/>
        </w:trPr>
        <w:tc>
          <w:tcPr>
            <w:tcW w:w="1492" w:type="dxa"/>
          </w:tcPr>
          <w:p w14:paraId="79608E96" w14:textId="77777777" w:rsidR="009779E0" w:rsidRDefault="009779E0" w:rsidP="009779E0">
            <w:pPr>
              <w:jc w:val="center"/>
              <w:rPr>
                <w:rFonts w:ascii="GHEA Grapalat" w:hAnsi="GHEA Grapalat"/>
                <w:sz w:val="20"/>
                <w:lang w:val="es-ES"/>
              </w:rPr>
            </w:pPr>
            <w:r>
              <w:rPr>
                <w:rFonts w:ascii="GHEA Grapalat" w:hAnsi="GHEA Grapalat"/>
                <w:sz w:val="20"/>
                <w:lang w:val="es-ES"/>
              </w:rPr>
              <w:t>101</w:t>
            </w:r>
          </w:p>
        </w:tc>
        <w:tc>
          <w:tcPr>
            <w:tcW w:w="3328" w:type="dxa"/>
            <w:vAlign w:val="bottom"/>
          </w:tcPr>
          <w:p w14:paraId="084AFB7E"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33631170</w:t>
            </w:r>
          </w:p>
        </w:tc>
        <w:tc>
          <w:tcPr>
            <w:tcW w:w="2869" w:type="dxa"/>
          </w:tcPr>
          <w:p w14:paraId="3F9ED2EF" w14:textId="640BD9F3" w:rsidR="009779E0" w:rsidRPr="00870932" w:rsidRDefault="009779E0" w:rsidP="009779E0">
            <w:pPr>
              <w:jc w:val="center"/>
              <w:rPr>
                <w:rFonts w:ascii="GHEA Grapalat" w:hAnsi="GHEA Grapalat"/>
                <w:sz w:val="20"/>
                <w:lang w:val="es-ES"/>
              </w:rPr>
            </w:pPr>
            <w:r w:rsidRPr="00FB7DAE">
              <w:t>Тетрациклин крем для глаз 1,0 г</w:t>
            </w:r>
          </w:p>
        </w:tc>
        <w:tc>
          <w:tcPr>
            <w:tcW w:w="460" w:type="dxa"/>
          </w:tcPr>
          <w:p w14:paraId="4B0F039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1A08F5B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64C6789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D0D2B4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6D41DDE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12EB50C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8866BA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7DD00E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4791EF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5A6FE7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27E0A2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858670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275C18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14C009CF" w14:textId="77777777" w:rsidTr="00972C4D">
        <w:trPr>
          <w:trHeight w:val="113"/>
        </w:trPr>
        <w:tc>
          <w:tcPr>
            <w:tcW w:w="1492" w:type="dxa"/>
          </w:tcPr>
          <w:p w14:paraId="2CE60325" w14:textId="77777777" w:rsidR="009779E0" w:rsidRDefault="009779E0" w:rsidP="009779E0">
            <w:pPr>
              <w:jc w:val="center"/>
              <w:rPr>
                <w:rFonts w:ascii="GHEA Grapalat" w:hAnsi="GHEA Grapalat"/>
                <w:sz w:val="20"/>
                <w:lang w:val="es-ES"/>
              </w:rPr>
            </w:pPr>
            <w:r>
              <w:rPr>
                <w:rFonts w:ascii="GHEA Grapalat" w:hAnsi="GHEA Grapalat"/>
                <w:sz w:val="20"/>
                <w:lang w:val="es-ES"/>
              </w:rPr>
              <w:t>102</w:t>
            </w:r>
          </w:p>
        </w:tc>
        <w:tc>
          <w:tcPr>
            <w:tcW w:w="3328" w:type="dxa"/>
            <w:vAlign w:val="bottom"/>
          </w:tcPr>
          <w:p w14:paraId="0F13620F"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33651118</w:t>
            </w:r>
          </w:p>
        </w:tc>
        <w:tc>
          <w:tcPr>
            <w:tcW w:w="2869" w:type="dxa"/>
          </w:tcPr>
          <w:p w14:paraId="75A59517" w14:textId="002C9E97" w:rsidR="009779E0" w:rsidRPr="00870932" w:rsidRDefault="009779E0" w:rsidP="009779E0">
            <w:pPr>
              <w:jc w:val="center"/>
              <w:rPr>
                <w:rFonts w:ascii="GHEA Grapalat" w:hAnsi="GHEA Grapalat"/>
                <w:sz w:val="20"/>
                <w:lang w:val="es-ES"/>
              </w:rPr>
            </w:pPr>
            <w:r w:rsidRPr="00FB7DAE">
              <w:t>Цефтриаксон д/порошок 1г</w:t>
            </w:r>
          </w:p>
        </w:tc>
        <w:tc>
          <w:tcPr>
            <w:tcW w:w="460" w:type="dxa"/>
          </w:tcPr>
          <w:p w14:paraId="6C5583A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27A9421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235A2A4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514B42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1650AF5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306253C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47359AB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E7E387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B4A594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6E50878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26B6A6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0DDDEC1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5B67C0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4CFA1DA7" w14:textId="77777777" w:rsidTr="00972C4D">
        <w:trPr>
          <w:trHeight w:val="113"/>
        </w:trPr>
        <w:tc>
          <w:tcPr>
            <w:tcW w:w="1492" w:type="dxa"/>
          </w:tcPr>
          <w:p w14:paraId="2644FCB4" w14:textId="77777777" w:rsidR="009779E0" w:rsidRDefault="009779E0" w:rsidP="009779E0">
            <w:pPr>
              <w:jc w:val="center"/>
              <w:rPr>
                <w:rFonts w:ascii="GHEA Grapalat" w:hAnsi="GHEA Grapalat"/>
                <w:sz w:val="20"/>
                <w:lang w:val="es-ES"/>
              </w:rPr>
            </w:pPr>
            <w:r>
              <w:rPr>
                <w:rFonts w:ascii="GHEA Grapalat" w:hAnsi="GHEA Grapalat"/>
                <w:sz w:val="20"/>
                <w:lang w:val="es-ES"/>
              </w:rPr>
              <w:t>103</w:t>
            </w:r>
          </w:p>
        </w:tc>
        <w:tc>
          <w:tcPr>
            <w:tcW w:w="3328" w:type="dxa"/>
            <w:vAlign w:val="bottom"/>
          </w:tcPr>
          <w:p w14:paraId="3F9F4933"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33651134</w:t>
            </w:r>
          </w:p>
        </w:tc>
        <w:tc>
          <w:tcPr>
            <w:tcW w:w="2869" w:type="dxa"/>
          </w:tcPr>
          <w:p w14:paraId="5CC81220" w14:textId="2C291423" w:rsidR="009779E0" w:rsidRPr="00870932" w:rsidRDefault="009779E0" w:rsidP="009779E0">
            <w:pPr>
              <w:jc w:val="center"/>
              <w:rPr>
                <w:rFonts w:ascii="GHEA Grapalat" w:hAnsi="GHEA Grapalat"/>
                <w:sz w:val="20"/>
                <w:lang w:val="es-ES"/>
              </w:rPr>
            </w:pPr>
            <w:r w:rsidRPr="00FB7DAE">
              <w:t>Ципрофлоксацин глазные капли 0,3%</w:t>
            </w:r>
          </w:p>
        </w:tc>
        <w:tc>
          <w:tcPr>
            <w:tcW w:w="460" w:type="dxa"/>
          </w:tcPr>
          <w:p w14:paraId="026C455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0EAD142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20EA746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D7FB32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07080FE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5B56974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23F6B63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AB94EF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2185F8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3C14D40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6169CD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2C8B692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7B4CD0F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5FD07A5F" w14:textId="77777777" w:rsidTr="00972C4D">
        <w:trPr>
          <w:trHeight w:val="113"/>
        </w:trPr>
        <w:tc>
          <w:tcPr>
            <w:tcW w:w="1492" w:type="dxa"/>
          </w:tcPr>
          <w:p w14:paraId="32505BDF" w14:textId="77777777" w:rsidR="009779E0" w:rsidRDefault="009779E0" w:rsidP="009779E0">
            <w:pPr>
              <w:jc w:val="center"/>
              <w:rPr>
                <w:rFonts w:ascii="GHEA Grapalat" w:hAnsi="GHEA Grapalat"/>
                <w:sz w:val="20"/>
                <w:lang w:val="es-ES"/>
              </w:rPr>
            </w:pPr>
            <w:r>
              <w:rPr>
                <w:rFonts w:ascii="GHEA Grapalat" w:hAnsi="GHEA Grapalat"/>
                <w:sz w:val="20"/>
                <w:lang w:val="es-ES"/>
              </w:rPr>
              <w:t>104</w:t>
            </w:r>
          </w:p>
        </w:tc>
        <w:tc>
          <w:tcPr>
            <w:tcW w:w="3328" w:type="dxa"/>
            <w:vAlign w:val="bottom"/>
          </w:tcPr>
          <w:p w14:paraId="4FE1496F" w14:textId="77777777" w:rsidR="009779E0" w:rsidRPr="003F4FC1" w:rsidRDefault="009779E0" w:rsidP="009779E0">
            <w:pPr>
              <w:jc w:val="center"/>
              <w:rPr>
                <w:rFonts w:ascii="GHEA Grapalat" w:hAnsi="GHEA Grapalat"/>
                <w:i/>
                <w:sz w:val="20"/>
                <w:szCs w:val="20"/>
              </w:rPr>
            </w:pPr>
            <w:r>
              <w:rPr>
                <w:rFonts w:ascii="GHEA Grapalat" w:hAnsi="GHEA Grapalat" w:cs="Arial"/>
                <w:sz w:val="18"/>
                <w:szCs w:val="18"/>
                <w:lang w:val="hy-AM"/>
              </w:rPr>
              <w:t>33621741</w:t>
            </w:r>
          </w:p>
        </w:tc>
        <w:tc>
          <w:tcPr>
            <w:tcW w:w="2869" w:type="dxa"/>
          </w:tcPr>
          <w:p w14:paraId="10CB15D9" w14:textId="0C9441E6" w:rsidR="009779E0" w:rsidRPr="00870932" w:rsidRDefault="009779E0" w:rsidP="009779E0">
            <w:pPr>
              <w:jc w:val="center"/>
              <w:rPr>
                <w:rFonts w:ascii="GHEA Grapalat" w:hAnsi="GHEA Grapalat"/>
                <w:sz w:val="20"/>
                <w:lang w:val="es-ES"/>
              </w:rPr>
            </w:pPr>
            <w:r w:rsidRPr="00FB7DAE">
              <w:t>Цефекон-Д свечи 50мг</w:t>
            </w:r>
          </w:p>
        </w:tc>
        <w:tc>
          <w:tcPr>
            <w:tcW w:w="460" w:type="dxa"/>
          </w:tcPr>
          <w:p w14:paraId="5A11D63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7954A2A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EF1896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533059D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00F3031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05C96FF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BD9AAA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0873BB8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AEE578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4A1266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54A464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D77195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D13E8A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01491F02" w14:textId="77777777" w:rsidTr="005F57D5">
        <w:trPr>
          <w:trHeight w:val="113"/>
        </w:trPr>
        <w:tc>
          <w:tcPr>
            <w:tcW w:w="1492" w:type="dxa"/>
          </w:tcPr>
          <w:p w14:paraId="5BF38173" w14:textId="77777777" w:rsidR="009779E0" w:rsidRDefault="009779E0" w:rsidP="009779E0">
            <w:pPr>
              <w:jc w:val="center"/>
              <w:rPr>
                <w:rFonts w:ascii="GHEA Grapalat" w:hAnsi="GHEA Grapalat"/>
                <w:sz w:val="20"/>
                <w:lang w:val="es-ES"/>
              </w:rPr>
            </w:pPr>
            <w:r>
              <w:rPr>
                <w:rFonts w:ascii="GHEA Grapalat" w:hAnsi="GHEA Grapalat"/>
                <w:sz w:val="20"/>
                <w:lang w:val="es-ES"/>
              </w:rPr>
              <w:t>105</w:t>
            </w:r>
          </w:p>
        </w:tc>
        <w:tc>
          <w:tcPr>
            <w:tcW w:w="3328" w:type="dxa"/>
            <w:vAlign w:val="bottom"/>
          </w:tcPr>
          <w:p w14:paraId="27BA0B0B" w14:textId="77777777" w:rsidR="009779E0" w:rsidRPr="003F4FC1" w:rsidRDefault="009779E0" w:rsidP="009779E0">
            <w:pPr>
              <w:jc w:val="center"/>
              <w:rPr>
                <w:rFonts w:ascii="GHEA Grapalat" w:hAnsi="GHEA Grapalat"/>
                <w:i/>
                <w:sz w:val="20"/>
                <w:szCs w:val="20"/>
              </w:rPr>
            </w:pPr>
            <w:r w:rsidRPr="004A3299">
              <w:rPr>
                <w:rFonts w:ascii="GHEA Grapalat" w:hAnsi="GHEA Grapalat" w:cs="Arial"/>
                <w:sz w:val="18"/>
                <w:szCs w:val="18"/>
              </w:rPr>
              <w:t>33651116</w:t>
            </w:r>
          </w:p>
        </w:tc>
        <w:tc>
          <w:tcPr>
            <w:tcW w:w="2869" w:type="dxa"/>
          </w:tcPr>
          <w:p w14:paraId="27467EE9" w14:textId="50161FA5" w:rsidR="009779E0" w:rsidRPr="00870932" w:rsidRDefault="009779E0" w:rsidP="009779E0">
            <w:pPr>
              <w:jc w:val="center"/>
              <w:rPr>
                <w:rFonts w:ascii="GHEA Grapalat" w:hAnsi="GHEA Grapalat"/>
                <w:sz w:val="20"/>
                <w:lang w:val="es-ES"/>
              </w:rPr>
            </w:pPr>
            <w:r w:rsidRPr="00FB7DAE">
              <w:t>Цефазолин 1г</w:t>
            </w:r>
          </w:p>
        </w:tc>
        <w:tc>
          <w:tcPr>
            <w:tcW w:w="460" w:type="dxa"/>
          </w:tcPr>
          <w:p w14:paraId="567F894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75C28AC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435335F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A4ACCD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52A1ABE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1F4C753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53389C1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DC8D62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CCD628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4E4A8BC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CE0E88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B451BF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254FCBC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1AD62657" w14:textId="77777777" w:rsidTr="005F57D5">
        <w:trPr>
          <w:trHeight w:val="113"/>
        </w:trPr>
        <w:tc>
          <w:tcPr>
            <w:tcW w:w="1492" w:type="dxa"/>
          </w:tcPr>
          <w:p w14:paraId="6D374C6B" w14:textId="77777777" w:rsidR="009779E0" w:rsidRDefault="009779E0" w:rsidP="009779E0">
            <w:pPr>
              <w:jc w:val="center"/>
              <w:rPr>
                <w:rFonts w:ascii="GHEA Grapalat" w:hAnsi="GHEA Grapalat"/>
                <w:sz w:val="20"/>
                <w:lang w:val="es-ES"/>
              </w:rPr>
            </w:pPr>
            <w:r>
              <w:rPr>
                <w:rFonts w:ascii="GHEA Grapalat" w:hAnsi="GHEA Grapalat"/>
                <w:sz w:val="20"/>
                <w:lang w:val="es-ES"/>
              </w:rPr>
              <w:t>106</w:t>
            </w:r>
          </w:p>
        </w:tc>
        <w:tc>
          <w:tcPr>
            <w:tcW w:w="3328" w:type="dxa"/>
            <w:vAlign w:val="bottom"/>
          </w:tcPr>
          <w:p w14:paraId="7D7B83A7" w14:textId="77777777" w:rsidR="009779E0" w:rsidRPr="003F4FC1" w:rsidRDefault="009779E0" w:rsidP="009779E0">
            <w:pPr>
              <w:jc w:val="center"/>
              <w:rPr>
                <w:rFonts w:ascii="GHEA Grapalat" w:hAnsi="GHEA Grapalat"/>
                <w:i/>
                <w:sz w:val="20"/>
                <w:szCs w:val="20"/>
              </w:rPr>
            </w:pPr>
            <w:r w:rsidRPr="004A3299">
              <w:rPr>
                <w:rFonts w:ascii="GHEA Grapalat" w:hAnsi="GHEA Grapalat" w:cs="Arial"/>
                <w:sz w:val="18"/>
                <w:szCs w:val="18"/>
              </w:rPr>
              <w:t>33651115</w:t>
            </w:r>
          </w:p>
        </w:tc>
        <w:tc>
          <w:tcPr>
            <w:tcW w:w="2869" w:type="dxa"/>
          </w:tcPr>
          <w:p w14:paraId="0676A0DF" w14:textId="644EB808" w:rsidR="009779E0" w:rsidRPr="00870932" w:rsidRDefault="009779E0" w:rsidP="009779E0">
            <w:pPr>
              <w:jc w:val="center"/>
              <w:rPr>
                <w:rFonts w:ascii="GHEA Grapalat" w:hAnsi="GHEA Grapalat"/>
                <w:sz w:val="20"/>
                <w:lang w:val="es-ES"/>
              </w:rPr>
            </w:pPr>
            <w:r w:rsidRPr="00FB7DAE">
              <w:t>Цефалексин 250 мг/5 мл 100 нл</w:t>
            </w:r>
          </w:p>
        </w:tc>
        <w:tc>
          <w:tcPr>
            <w:tcW w:w="460" w:type="dxa"/>
          </w:tcPr>
          <w:p w14:paraId="1006409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5AE88F7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26D47AF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07DE1B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38492C1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6A2CEC1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586AB6C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10F2CA8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4D4FAB6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46E6D0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1B594F4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4C43374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49AD5D0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722C4BA9" w14:textId="77777777" w:rsidTr="00972C4D">
        <w:trPr>
          <w:trHeight w:val="113"/>
        </w:trPr>
        <w:tc>
          <w:tcPr>
            <w:tcW w:w="1492" w:type="dxa"/>
          </w:tcPr>
          <w:p w14:paraId="2489A0D0" w14:textId="77777777" w:rsidR="009779E0" w:rsidRDefault="009779E0" w:rsidP="009779E0">
            <w:pPr>
              <w:jc w:val="center"/>
              <w:rPr>
                <w:rFonts w:ascii="GHEA Grapalat" w:hAnsi="GHEA Grapalat"/>
                <w:sz w:val="20"/>
                <w:lang w:val="es-ES"/>
              </w:rPr>
            </w:pPr>
            <w:r>
              <w:rPr>
                <w:rFonts w:ascii="GHEA Grapalat" w:hAnsi="GHEA Grapalat"/>
                <w:sz w:val="20"/>
                <w:lang w:val="es-ES"/>
              </w:rPr>
              <w:t>107</w:t>
            </w:r>
          </w:p>
        </w:tc>
        <w:tc>
          <w:tcPr>
            <w:tcW w:w="3328" w:type="dxa"/>
            <w:vAlign w:val="bottom"/>
          </w:tcPr>
          <w:p w14:paraId="4EEB10CC"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33671116</w:t>
            </w:r>
          </w:p>
        </w:tc>
        <w:tc>
          <w:tcPr>
            <w:tcW w:w="2869" w:type="dxa"/>
          </w:tcPr>
          <w:p w14:paraId="2AF035A8" w14:textId="2F4D270E" w:rsidR="009779E0" w:rsidRPr="00870932" w:rsidRDefault="009779E0" w:rsidP="009779E0">
            <w:pPr>
              <w:jc w:val="center"/>
              <w:rPr>
                <w:rFonts w:ascii="GHEA Grapalat" w:hAnsi="GHEA Grapalat"/>
                <w:sz w:val="20"/>
                <w:lang w:val="es-ES"/>
              </w:rPr>
            </w:pPr>
            <w:r w:rsidRPr="00FB7DAE">
              <w:t>Ксилометазолин 0,05% (0,5 мг/мл</w:t>
            </w:r>
          </w:p>
        </w:tc>
        <w:tc>
          <w:tcPr>
            <w:tcW w:w="460" w:type="dxa"/>
          </w:tcPr>
          <w:p w14:paraId="5C4735D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2E846D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13F2EE5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9AD5A1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3A65F4D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746E460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458057C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67B5193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2995CA6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728255F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D29A7D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1218061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3EAF9D2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465C97AE" w14:textId="77777777" w:rsidTr="00972C4D">
        <w:trPr>
          <w:trHeight w:val="113"/>
        </w:trPr>
        <w:tc>
          <w:tcPr>
            <w:tcW w:w="1492" w:type="dxa"/>
          </w:tcPr>
          <w:p w14:paraId="285F8D94" w14:textId="77777777" w:rsidR="009779E0" w:rsidRDefault="009779E0" w:rsidP="009779E0">
            <w:pPr>
              <w:jc w:val="center"/>
              <w:rPr>
                <w:rFonts w:ascii="GHEA Grapalat" w:hAnsi="GHEA Grapalat"/>
                <w:sz w:val="20"/>
                <w:lang w:val="es-ES"/>
              </w:rPr>
            </w:pPr>
            <w:r>
              <w:rPr>
                <w:rFonts w:ascii="GHEA Grapalat" w:hAnsi="GHEA Grapalat"/>
                <w:sz w:val="20"/>
                <w:lang w:val="es-ES"/>
              </w:rPr>
              <w:t>108</w:t>
            </w:r>
          </w:p>
        </w:tc>
        <w:tc>
          <w:tcPr>
            <w:tcW w:w="3328" w:type="dxa"/>
            <w:vAlign w:val="bottom"/>
          </w:tcPr>
          <w:p w14:paraId="74C731EA" w14:textId="77777777" w:rsidR="009779E0" w:rsidRPr="003F4FC1" w:rsidRDefault="009779E0" w:rsidP="009779E0">
            <w:pPr>
              <w:jc w:val="center"/>
              <w:rPr>
                <w:rFonts w:ascii="GHEA Grapalat" w:hAnsi="GHEA Grapalat"/>
                <w:i/>
                <w:sz w:val="20"/>
                <w:szCs w:val="20"/>
              </w:rPr>
            </w:pPr>
            <w:r w:rsidRPr="004A3299">
              <w:rPr>
                <w:rFonts w:ascii="GHEA Grapalat" w:hAnsi="GHEA Grapalat"/>
                <w:color w:val="000000"/>
                <w:sz w:val="18"/>
                <w:szCs w:val="18"/>
              </w:rPr>
              <w:t>33631241</w:t>
            </w:r>
          </w:p>
        </w:tc>
        <w:tc>
          <w:tcPr>
            <w:tcW w:w="2869" w:type="dxa"/>
          </w:tcPr>
          <w:p w14:paraId="18D2E555" w14:textId="5A4A9A5F" w:rsidR="009779E0" w:rsidRPr="00870932" w:rsidRDefault="009779E0" w:rsidP="009779E0">
            <w:pPr>
              <w:jc w:val="center"/>
              <w:rPr>
                <w:rFonts w:ascii="GHEA Grapalat" w:hAnsi="GHEA Grapalat"/>
                <w:sz w:val="20"/>
                <w:lang w:val="es-ES"/>
              </w:rPr>
            </w:pPr>
            <w:r w:rsidRPr="00FB7DAE">
              <w:t>Хлоргексидин 5% л</w:t>
            </w:r>
          </w:p>
        </w:tc>
        <w:tc>
          <w:tcPr>
            <w:tcW w:w="460" w:type="dxa"/>
          </w:tcPr>
          <w:p w14:paraId="6DB4A32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45E3EEA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544659D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9F1BEF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3A38ABA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2B1D106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50B6C9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2513AD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314B121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802AB7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0977DDC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683D8F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B271BA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7CBA2FDE" w14:textId="77777777" w:rsidTr="00972C4D">
        <w:trPr>
          <w:trHeight w:val="113"/>
        </w:trPr>
        <w:tc>
          <w:tcPr>
            <w:tcW w:w="1492" w:type="dxa"/>
          </w:tcPr>
          <w:p w14:paraId="6933C906" w14:textId="77777777" w:rsidR="009779E0" w:rsidRDefault="009779E0" w:rsidP="009779E0">
            <w:pPr>
              <w:jc w:val="center"/>
              <w:rPr>
                <w:rFonts w:ascii="GHEA Grapalat" w:hAnsi="GHEA Grapalat"/>
                <w:sz w:val="20"/>
                <w:lang w:val="es-ES"/>
              </w:rPr>
            </w:pPr>
            <w:r>
              <w:rPr>
                <w:rFonts w:ascii="GHEA Grapalat" w:hAnsi="GHEA Grapalat"/>
                <w:sz w:val="20"/>
                <w:lang w:val="es-ES"/>
              </w:rPr>
              <w:t>109</w:t>
            </w:r>
          </w:p>
        </w:tc>
        <w:tc>
          <w:tcPr>
            <w:tcW w:w="3328" w:type="dxa"/>
            <w:vAlign w:val="bottom"/>
          </w:tcPr>
          <w:p w14:paraId="02B3CAB8" w14:textId="77777777" w:rsidR="009779E0" w:rsidRPr="003F4FC1" w:rsidRDefault="009779E0" w:rsidP="009779E0">
            <w:pPr>
              <w:jc w:val="center"/>
              <w:rPr>
                <w:rFonts w:ascii="GHEA Grapalat" w:hAnsi="GHEA Grapalat"/>
                <w:i/>
                <w:sz w:val="20"/>
                <w:szCs w:val="20"/>
              </w:rPr>
            </w:pPr>
            <w:r w:rsidRPr="002E139C">
              <w:rPr>
                <w:rFonts w:ascii="GHEA Grapalat" w:hAnsi="GHEA Grapalat"/>
                <w:color w:val="000000"/>
                <w:sz w:val="18"/>
                <w:szCs w:val="18"/>
              </w:rPr>
              <w:t>33611100</w:t>
            </w:r>
          </w:p>
        </w:tc>
        <w:tc>
          <w:tcPr>
            <w:tcW w:w="2869" w:type="dxa"/>
          </w:tcPr>
          <w:p w14:paraId="467498A9" w14:textId="5968A01F" w:rsidR="009779E0" w:rsidRPr="00870932" w:rsidRDefault="009779E0" w:rsidP="009779E0">
            <w:pPr>
              <w:jc w:val="center"/>
              <w:rPr>
                <w:rFonts w:ascii="GHEA Grapalat" w:hAnsi="GHEA Grapalat"/>
                <w:sz w:val="20"/>
                <w:lang w:val="es-ES"/>
              </w:rPr>
            </w:pPr>
            <w:r w:rsidRPr="00FB7DAE">
              <w:t>Омепразол 20 мг</w:t>
            </w:r>
          </w:p>
        </w:tc>
        <w:tc>
          <w:tcPr>
            <w:tcW w:w="460" w:type="dxa"/>
          </w:tcPr>
          <w:p w14:paraId="02115E7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F62E31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FAF932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4DABF70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5930E7E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43CE49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F19D7E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4D7DC15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6C6E240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868239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2E29260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7BA5994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AF67A2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5B3176AC" w14:textId="77777777" w:rsidTr="00972C4D">
        <w:trPr>
          <w:trHeight w:val="113"/>
        </w:trPr>
        <w:tc>
          <w:tcPr>
            <w:tcW w:w="1492" w:type="dxa"/>
          </w:tcPr>
          <w:p w14:paraId="0DCB4CD7" w14:textId="77777777" w:rsidR="009779E0" w:rsidRDefault="009779E0" w:rsidP="009779E0">
            <w:pPr>
              <w:jc w:val="center"/>
              <w:rPr>
                <w:rFonts w:ascii="GHEA Grapalat" w:hAnsi="GHEA Grapalat"/>
                <w:sz w:val="20"/>
                <w:lang w:val="es-ES"/>
              </w:rPr>
            </w:pPr>
            <w:r>
              <w:rPr>
                <w:rFonts w:ascii="GHEA Grapalat" w:hAnsi="GHEA Grapalat"/>
                <w:sz w:val="20"/>
                <w:lang w:val="es-ES"/>
              </w:rPr>
              <w:t>110</w:t>
            </w:r>
          </w:p>
        </w:tc>
        <w:tc>
          <w:tcPr>
            <w:tcW w:w="3328" w:type="dxa"/>
            <w:vAlign w:val="bottom"/>
          </w:tcPr>
          <w:p w14:paraId="4B4F8AE1" w14:textId="77777777" w:rsidR="009779E0" w:rsidRPr="003F4FC1" w:rsidRDefault="009779E0" w:rsidP="009779E0">
            <w:pPr>
              <w:jc w:val="center"/>
              <w:rPr>
                <w:rFonts w:ascii="GHEA Grapalat" w:hAnsi="GHEA Grapalat"/>
                <w:i/>
                <w:sz w:val="20"/>
                <w:szCs w:val="20"/>
              </w:rPr>
            </w:pPr>
            <w:r w:rsidRPr="002E139C">
              <w:rPr>
                <w:rFonts w:ascii="GHEA Grapalat" w:hAnsi="GHEA Grapalat"/>
                <w:color w:val="000000"/>
                <w:sz w:val="18"/>
                <w:szCs w:val="18"/>
                <w:lang w:val="hy-AM"/>
              </w:rPr>
              <w:t>33670000</w:t>
            </w:r>
          </w:p>
        </w:tc>
        <w:tc>
          <w:tcPr>
            <w:tcW w:w="2869" w:type="dxa"/>
          </w:tcPr>
          <w:p w14:paraId="458FAB1C" w14:textId="5D8257F9" w:rsidR="009779E0" w:rsidRPr="00870932" w:rsidRDefault="009779E0" w:rsidP="009779E0">
            <w:pPr>
              <w:jc w:val="center"/>
              <w:rPr>
                <w:rFonts w:ascii="GHEA Grapalat" w:hAnsi="GHEA Grapalat"/>
                <w:sz w:val="20"/>
                <w:lang w:val="es-ES"/>
              </w:rPr>
            </w:pPr>
            <w:r w:rsidRPr="00FB7DAE">
              <w:t>Отипакс 16г капли ушные</w:t>
            </w:r>
          </w:p>
        </w:tc>
        <w:tc>
          <w:tcPr>
            <w:tcW w:w="460" w:type="dxa"/>
          </w:tcPr>
          <w:p w14:paraId="33A4350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3D94126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493F69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6B6765D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78BA5CB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2084C01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FC8F3F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B440F8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D140B0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04F8D24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8A8D96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60A9CAF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6CDC518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514B7B46" w14:textId="77777777" w:rsidTr="00972C4D">
        <w:trPr>
          <w:trHeight w:val="113"/>
        </w:trPr>
        <w:tc>
          <w:tcPr>
            <w:tcW w:w="1492" w:type="dxa"/>
          </w:tcPr>
          <w:p w14:paraId="13A2866B" w14:textId="77777777" w:rsidR="009779E0" w:rsidRDefault="009779E0" w:rsidP="009779E0">
            <w:pPr>
              <w:jc w:val="center"/>
              <w:rPr>
                <w:rFonts w:ascii="GHEA Grapalat" w:hAnsi="GHEA Grapalat"/>
                <w:sz w:val="20"/>
                <w:lang w:val="es-ES"/>
              </w:rPr>
            </w:pPr>
            <w:r>
              <w:rPr>
                <w:rFonts w:ascii="GHEA Grapalat" w:hAnsi="GHEA Grapalat"/>
                <w:sz w:val="20"/>
                <w:lang w:val="es-ES"/>
              </w:rPr>
              <w:t>111</w:t>
            </w:r>
          </w:p>
        </w:tc>
        <w:tc>
          <w:tcPr>
            <w:tcW w:w="3328" w:type="dxa"/>
            <w:vAlign w:val="bottom"/>
          </w:tcPr>
          <w:p w14:paraId="5D0B79DB" w14:textId="77777777" w:rsidR="009779E0" w:rsidRPr="003F4FC1" w:rsidRDefault="009779E0" w:rsidP="009779E0">
            <w:pPr>
              <w:jc w:val="center"/>
              <w:rPr>
                <w:rFonts w:ascii="GHEA Grapalat" w:hAnsi="GHEA Grapalat"/>
                <w:i/>
                <w:sz w:val="20"/>
                <w:szCs w:val="20"/>
              </w:rPr>
            </w:pPr>
            <w:r w:rsidRPr="002E139C">
              <w:rPr>
                <w:rFonts w:ascii="GHEA Grapalat" w:hAnsi="GHEA Grapalat"/>
                <w:color w:val="000000"/>
                <w:sz w:val="18"/>
                <w:szCs w:val="18"/>
                <w:lang w:val="hy-AM"/>
              </w:rPr>
              <w:t>33670000</w:t>
            </w:r>
          </w:p>
        </w:tc>
        <w:tc>
          <w:tcPr>
            <w:tcW w:w="2869" w:type="dxa"/>
          </w:tcPr>
          <w:p w14:paraId="1C4EAF3C" w14:textId="00BC5CA4" w:rsidR="009779E0" w:rsidRPr="00870932" w:rsidRDefault="009779E0" w:rsidP="009779E0">
            <w:pPr>
              <w:jc w:val="center"/>
              <w:rPr>
                <w:rFonts w:ascii="GHEA Grapalat" w:hAnsi="GHEA Grapalat"/>
                <w:sz w:val="20"/>
                <w:lang w:val="es-ES"/>
              </w:rPr>
            </w:pPr>
            <w:r>
              <w:rPr>
                <w:lang w:val="hy-AM"/>
              </w:rPr>
              <w:t xml:space="preserve">Отикаин </w:t>
            </w:r>
            <w:r w:rsidRPr="00FB7DAE">
              <w:t xml:space="preserve"> капли ушные 5 </w:t>
            </w:r>
            <w:r w:rsidRPr="00FB7DAE">
              <w:lastRenderedPageBreak/>
              <w:t>мл</w:t>
            </w:r>
          </w:p>
        </w:tc>
        <w:tc>
          <w:tcPr>
            <w:tcW w:w="460" w:type="dxa"/>
          </w:tcPr>
          <w:p w14:paraId="11A5612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 xml:space="preserve">... </w:t>
            </w:r>
            <w:r w:rsidRPr="00870932">
              <w:rPr>
                <w:rFonts w:ascii="GHEA Grapalat" w:hAnsi="GHEA Grapalat"/>
                <w:sz w:val="20"/>
                <w:lang w:val="pt-BR"/>
              </w:rPr>
              <w:lastRenderedPageBreak/>
              <w:t>%</w:t>
            </w:r>
          </w:p>
        </w:tc>
        <w:tc>
          <w:tcPr>
            <w:tcW w:w="460" w:type="dxa"/>
          </w:tcPr>
          <w:p w14:paraId="108BB15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lastRenderedPageBreak/>
              <w:t>…</w:t>
            </w:r>
            <w:r w:rsidRPr="00870932">
              <w:rPr>
                <w:rFonts w:ascii="GHEA Grapalat" w:hAnsi="GHEA Grapalat"/>
                <w:sz w:val="20"/>
                <w:lang w:val="pt-BR"/>
              </w:rPr>
              <w:lastRenderedPageBreak/>
              <w:t>%</w:t>
            </w:r>
          </w:p>
        </w:tc>
        <w:tc>
          <w:tcPr>
            <w:tcW w:w="460" w:type="dxa"/>
          </w:tcPr>
          <w:p w14:paraId="5A1E15B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 xml:space="preserve">10 </w:t>
            </w:r>
            <w:r w:rsidRPr="00870932">
              <w:rPr>
                <w:rFonts w:ascii="GHEA Grapalat" w:hAnsi="GHEA Grapalat"/>
                <w:sz w:val="20"/>
                <w:lang w:val="pt-BR"/>
              </w:rPr>
              <w:lastRenderedPageBreak/>
              <w:t>%</w:t>
            </w:r>
          </w:p>
        </w:tc>
        <w:tc>
          <w:tcPr>
            <w:tcW w:w="506" w:type="dxa"/>
          </w:tcPr>
          <w:p w14:paraId="4F34DF08"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lastRenderedPageBreak/>
              <w:t>20</w:t>
            </w:r>
            <w:r w:rsidRPr="00870932">
              <w:rPr>
                <w:rFonts w:ascii="GHEA Grapalat" w:hAnsi="GHEA Grapalat"/>
                <w:sz w:val="20"/>
                <w:lang w:val="pt-BR"/>
              </w:rPr>
              <w:lastRenderedPageBreak/>
              <w:t>. %</w:t>
            </w:r>
          </w:p>
        </w:tc>
        <w:tc>
          <w:tcPr>
            <w:tcW w:w="634" w:type="dxa"/>
          </w:tcPr>
          <w:p w14:paraId="3A5D1AE9"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rPr>
              <w:t>30</w:t>
            </w:r>
            <w:r w:rsidRPr="00870932">
              <w:rPr>
                <w:rFonts w:ascii="GHEA Grapalat" w:hAnsi="GHEA Grapalat"/>
                <w:sz w:val="20"/>
                <w:lang w:val="pt-BR"/>
              </w:rPr>
              <w:lastRenderedPageBreak/>
              <w:t>. %</w:t>
            </w:r>
          </w:p>
        </w:tc>
        <w:tc>
          <w:tcPr>
            <w:tcW w:w="636" w:type="dxa"/>
          </w:tcPr>
          <w:p w14:paraId="20DE30C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w:t>
            </w:r>
            <w:r w:rsidRPr="00870932">
              <w:rPr>
                <w:rFonts w:ascii="GHEA Grapalat" w:hAnsi="GHEA Grapalat"/>
                <w:sz w:val="20"/>
              </w:rPr>
              <w:t>4</w:t>
            </w:r>
            <w:r w:rsidRPr="00870932">
              <w:rPr>
                <w:rFonts w:ascii="GHEA Grapalat" w:hAnsi="GHEA Grapalat"/>
                <w:sz w:val="20"/>
                <w:lang w:val="pt-BR"/>
              </w:rPr>
              <w:t xml:space="preserve">0. </w:t>
            </w:r>
            <w:r w:rsidRPr="00870932">
              <w:rPr>
                <w:rFonts w:ascii="GHEA Grapalat" w:hAnsi="GHEA Grapalat"/>
                <w:sz w:val="20"/>
                <w:lang w:val="pt-BR"/>
              </w:rPr>
              <w:lastRenderedPageBreak/>
              <w:t>%</w:t>
            </w:r>
          </w:p>
        </w:tc>
        <w:tc>
          <w:tcPr>
            <w:tcW w:w="634" w:type="dxa"/>
          </w:tcPr>
          <w:p w14:paraId="07028E8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..50</w:t>
            </w:r>
            <w:r w:rsidRPr="00870932">
              <w:rPr>
                <w:rFonts w:ascii="GHEA Grapalat" w:hAnsi="GHEA Grapalat"/>
                <w:sz w:val="20"/>
                <w:lang w:val="pt-BR"/>
              </w:rPr>
              <w:lastRenderedPageBreak/>
              <w:t>. %</w:t>
            </w:r>
          </w:p>
        </w:tc>
        <w:tc>
          <w:tcPr>
            <w:tcW w:w="639" w:type="dxa"/>
          </w:tcPr>
          <w:p w14:paraId="0823708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..60</w:t>
            </w:r>
            <w:r w:rsidRPr="00870932">
              <w:rPr>
                <w:rFonts w:ascii="GHEA Grapalat" w:hAnsi="GHEA Grapalat"/>
                <w:sz w:val="20"/>
                <w:lang w:val="pt-BR"/>
              </w:rPr>
              <w:lastRenderedPageBreak/>
              <w:t>. %</w:t>
            </w:r>
          </w:p>
        </w:tc>
        <w:tc>
          <w:tcPr>
            <w:tcW w:w="624" w:type="dxa"/>
          </w:tcPr>
          <w:p w14:paraId="52A15C9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..70</w:t>
            </w:r>
            <w:r w:rsidRPr="00870932">
              <w:rPr>
                <w:rFonts w:ascii="GHEA Grapalat" w:hAnsi="GHEA Grapalat"/>
                <w:sz w:val="20"/>
                <w:lang w:val="pt-BR"/>
              </w:rPr>
              <w:lastRenderedPageBreak/>
              <w:t>. %</w:t>
            </w:r>
          </w:p>
        </w:tc>
        <w:tc>
          <w:tcPr>
            <w:tcW w:w="649" w:type="dxa"/>
          </w:tcPr>
          <w:p w14:paraId="136ABDE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 xml:space="preserve">..80. </w:t>
            </w:r>
            <w:r w:rsidRPr="00870932">
              <w:rPr>
                <w:rFonts w:ascii="GHEA Grapalat" w:hAnsi="GHEA Grapalat"/>
                <w:sz w:val="20"/>
                <w:lang w:val="pt-BR"/>
              </w:rPr>
              <w:lastRenderedPageBreak/>
              <w:t>%</w:t>
            </w:r>
          </w:p>
        </w:tc>
        <w:tc>
          <w:tcPr>
            <w:tcW w:w="639" w:type="dxa"/>
          </w:tcPr>
          <w:p w14:paraId="010398E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..90</w:t>
            </w:r>
            <w:r w:rsidRPr="00870932">
              <w:rPr>
                <w:rFonts w:ascii="GHEA Grapalat" w:hAnsi="GHEA Grapalat"/>
                <w:sz w:val="20"/>
                <w:lang w:val="pt-BR"/>
              </w:rPr>
              <w:lastRenderedPageBreak/>
              <w:t>. %</w:t>
            </w:r>
          </w:p>
        </w:tc>
        <w:tc>
          <w:tcPr>
            <w:tcW w:w="712" w:type="dxa"/>
          </w:tcPr>
          <w:p w14:paraId="020E0E9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 xml:space="preserve">100 </w:t>
            </w:r>
            <w:r w:rsidRPr="00870932">
              <w:rPr>
                <w:rFonts w:ascii="GHEA Grapalat" w:hAnsi="GHEA Grapalat"/>
                <w:sz w:val="20"/>
                <w:lang w:val="pt-BR"/>
              </w:rPr>
              <w:lastRenderedPageBreak/>
              <w:t>%</w:t>
            </w:r>
          </w:p>
        </w:tc>
        <w:tc>
          <w:tcPr>
            <w:tcW w:w="951" w:type="dxa"/>
          </w:tcPr>
          <w:p w14:paraId="7053936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lastRenderedPageBreak/>
              <w:t>100%</w:t>
            </w:r>
          </w:p>
        </w:tc>
      </w:tr>
      <w:tr w:rsidR="009779E0" w:rsidRPr="00870932" w14:paraId="1DF769F5" w14:textId="77777777" w:rsidTr="00972C4D">
        <w:trPr>
          <w:trHeight w:val="113"/>
        </w:trPr>
        <w:tc>
          <w:tcPr>
            <w:tcW w:w="1492" w:type="dxa"/>
          </w:tcPr>
          <w:p w14:paraId="57C50046" w14:textId="77777777" w:rsidR="009779E0" w:rsidRDefault="009779E0" w:rsidP="009779E0">
            <w:pPr>
              <w:jc w:val="center"/>
              <w:rPr>
                <w:rFonts w:ascii="GHEA Grapalat" w:hAnsi="GHEA Grapalat"/>
                <w:sz w:val="20"/>
                <w:lang w:val="es-ES"/>
              </w:rPr>
            </w:pPr>
            <w:r>
              <w:rPr>
                <w:rFonts w:ascii="GHEA Grapalat" w:hAnsi="GHEA Grapalat"/>
                <w:sz w:val="20"/>
                <w:lang w:val="es-ES"/>
              </w:rPr>
              <w:lastRenderedPageBreak/>
              <w:t>112</w:t>
            </w:r>
          </w:p>
        </w:tc>
        <w:tc>
          <w:tcPr>
            <w:tcW w:w="3328" w:type="dxa"/>
            <w:vAlign w:val="bottom"/>
          </w:tcPr>
          <w:p w14:paraId="3BA86116" w14:textId="77777777" w:rsidR="009779E0" w:rsidRPr="003F4FC1" w:rsidRDefault="009779E0" w:rsidP="009779E0">
            <w:pPr>
              <w:jc w:val="center"/>
              <w:rPr>
                <w:rFonts w:ascii="GHEA Grapalat" w:hAnsi="GHEA Grapalat"/>
                <w:i/>
                <w:sz w:val="20"/>
                <w:szCs w:val="20"/>
              </w:rPr>
            </w:pPr>
            <w:r w:rsidRPr="00663C3C">
              <w:rPr>
                <w:rFonts w:ascii="GHEA Grapalat" w:hAnsi="GHEA Grapalat"/>
                <w:color w:val="000000"/>
                <w:sz w:val="18"/>
                <w:szCs w:val="18"/>
              </w:rPr>
              <w:t>33621590</w:t>
            </w:r>
          </w:p>
        </w:tc>
        <w:tc>
          <w:tcPr>
            <w:tcW w:w="2869" w:type="dxa"/>
          </w:tcPr>
          <w:p w14:paraId="45A152CC" w14:textId="4A3E5760" w:rsidR="009779E0" w:rsidRPr="00870932" w:rsidRDefault="009779E0" w:rsidP="009779E0">
            <w:pPr>
              <w:jc w:val="center"/>
              <w:rPr>
                <w:rFonts w:ascii="GHEA Grapalat" w:hAnsi="GHEA Grapalat"/>
                <w:sz w:val="20"/>
                <w:lang w:val="es-ES"/>
              </w:rPr>
            </w:pPr>
            <w:r w:rsidRPr="00FB7DAE">
              <w:t>Фурасемид 40 мг</w:t>
            </w:r>
          </w:p>
        </w:tc>
        <w:tc>
          <w:tcPr>
            <w:tcW w:w="460" w:type="dxa"/>
          </w:tcPr>
          <w:p w14:paraId="58F232B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5E90E28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774E865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1A85A8A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14A2F24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4A35FDD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1458E03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309EDBDA"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5964F84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1196DEC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63EDE16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7ECBCC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012028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71889561" w14:textId="77777777" w:rsidTr="00972C4D">
        <w:trPr>
          <w:trHeight w:val="113"/>
        </w:trPr>
        <w:tc>
          <w:tcPr>
            <w:tcW w:w="1492" w:type="dxa"/>
          </w:tcPr>
          <w:p w14:paraId="37A893FA" w14:textId="77777777" w:rsidR="009779E0" w:rsidRPr="007D4E5F" w:rsidRDefault="009779E0" w:rsidP="009779E0">
            <w:pPr>
              <w:jc w:val="center"/>
              <w:rPr>
                <w:rFonts w:ascii="GHEA Grapalat" w:hAnsi="GHEA Grapalat"/>
                <w:sz w:val="20"/>
                <w:highlight w:val="yellow"/>
                <w:lang w:val="es-ES"/>
              </w:rPr>
            </w:pPr>
            <w:r w:rsidRPr="007D4E5F">
              <w:rPr>
                <w:rFonts w:ascii="GHEA Grapalat" w:hAnsi="GHEA Grapalat"/>
                <w:sz w:val="20"/>
                <w:highlight w:val="yellow"/>
                <w:lang w:val="es-ES"/>
              </w:rPr>
              <w:t>113</w:t>
            </w:r>
          </w:p>
        </w:tc>
        <w:tc>
          <w:tcPr>
            <w:tcW w:w="3328" w:type="dxa"/>
            <w:vAlign w:val="bottom"/>
          </w:tcPr>
          <w:p w14:paraId="5941AB98" w14:textId="30B44A68" w:rsidR="009779E0" w:rsidRPr="007D4E5F" w:rsidRDefault="009779E0" w:rsidP="009779E0">
            <w:pPr>
              <w:jc w:val="center"/>
              <w:rPr>
                <w:rFonts w:ascii="GHEA Grapalat" w:hAnsi="GHEA Grapalat"/>
                <w:i/>
                <w:sz w:val="20"/>
                <w:szCs w:val="20"/>
                <w:highlight w:val="yellow"/>
              </w:rPr>
            </w:pPr>
            <w:r w:rsidRPr="00A10F66">
              <w:rPr>
                <w:rFonts w:ascii="GHEA Grapalat" w:hAnsi="GHEA Grapalat" w:cs="Arial"/>
                <w:sz w:val="18"/>
                <w:szCs w:val="18"/>
              </w:rPr>
              <w:t>3369</w:t>
            </w:r>
            <w:r>
              <w:rPr>
                <w:rFonts w:ascii="GHEA Grapalat" w:hAnsi="GHEA Grapalat" w:cs="Arial"/>
                <w:sz w:val="18"/>
                <w:szCs w:val="18"/>
              </w:rPr>
              <w:t>1176</w:t>
            </w:r>
          </w:p>
        </w:tc>
        <w:tc>
          <w:tcPr>
            <w:tcW w:w="2869" w:type="dxa"/>
          </w:tcPr>
          <w:p w14:paraId="4760D4E3" w14:textId="3B476074" w:rsidR="009779E0" w:rsidRPr="007D4E5F" w:rsidRDefault="009779E0" w:rsidP="009779E0">
            <w:pPr>
              <w:jc w:val="center"/>
              <w:rPr>
                <w:rFonts w:ascii="GHEA Grapalat" w:hAnsi="GHEA Grapalat"/>
                <w:sz w:val="20"/>
                <w:highlight w:val="yellow"/>
                <w:lang w:val="es-ES"/>
              </w:rPr>
            </w:pPr>
            <w:r w:rsidRPr="00FB7DAE">
              <w:t>Флюдитек 2% 20мг/мл 125мл</w:t>
            </w:r>
          </w:p>
        </w:tc>
        <w:tc>
          <w:tcPr>
            <w:tcW w:w="460" w:type="dxa"/>
          </w:tcPr>
          <w:p w14:paraId="68D3ED2B"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253E694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6658CC4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77A1048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77376EE1"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24A5A4A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01AA5857"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7F0BA18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7C407A0D"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5097518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581EF41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36880175"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1AACC83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r w:rsidR="009779E0" w:rsidRPr="00870932" w14:paraId="00FB8F6F" w14:textId="77777777" w:rsidTr="005F57D5">
        <w:trPr>
          <w:trHeight w:val="113"/>
        </w:trPr>
        <w:tc>
          <w:tcPr>
            <w:tcW w:w="1492" w:type="dxa"/>
          </w:tcPr>
          <w:p w14:paraId="1FD79011" w14:textId="77777777" w:rsidR="009779E0" w:rsidRDefault="009779E0" w:rsidP="009779E0">
            <w:pPr>
              <w:jc w:val="center"/>
              <w:rPr>
                <w:rFonts w:ascii="GHEA Grapalat" w:hAnsi="GHEA Grapalat"/>
                <w:sz w:val="20"/>
                <w:lang w:val="es-ES"/>
              </w:rPr>
            </w:pPr>
            <w:r>
              <w:rPr>
                <w:rFonts w:ascii="GHEA Grapalat" w:hAnsi="GHEA Grapalat"/>
                <w:sz w:val="20"/>
                <w:lang w:val="es-ES"/>
              </w:rPr>
              <w:t>114</w:t>
            </w:r>
          </w:p>
        </w:tc>
        <w:tc>
          <w:tcPr>
            <w:tcW w:w="3328" w:type="dxa"/>
            <w:vAlign w:val="bottom"/>
          </w:tcPr>
          <w:p w14:paraId="2BBEB052" w14:textId="77777777" w:rsidR="009779E0" w:rsidRPr="003F4FC1" w:rsidRDefault="009779E0" w:rsidP="009779E0">
            <w:pPr>
              <w:jc w:val="center"/>
              <w:rPr>
                <w:rFonts w:ascii="GHEA Grapalat" w:hAnsi="GHEA Grapalat"/>
                <w:i/>
                <w:sz w:val="20"/>
                <w:szCs w:val="20"/>
              </w:rPr>
            </w:pPr>
            <w:r w:rsidRPr="002E139C">
              <w:rPr>
                <w:rFonts w:ascii="GHEA Grapalat" w:hAnsi="GHEA Grapalat" w:cs="Arial"/>
                <w:sz w:val="18"/>
                <w:szCs w:val="18"/>
              </w:rPr>
              <w:t>33651150</w:t>
            </w:r>
          </w:p>
        </w:tc>
        <w:tc>
          <w:tcPr>
            <w:tcW w:w="2869" w:type="dxa"/>
          </w:tcPr>
          <w:p w14:paraId="4D7F12F4" w14:textId="4BCF40E7" w:rsidR="009779E0" w:rsidRPr="00870932" w:rsidRDefault="009779E0" w:rsidP="009779E0">
            <w:pPr>
              <w:jc w:val="center"/>
              <w:rPr>
                <w:rFonts w:ascii="GHEA Grapalat" w:hAnsi="GHEA Grapalat"/>
                <w:sz w:val="20"/>
                <w:lang w:val="es-ES"/>
              </w:rPr>
            </w:pPr>
            <w:r w:rsidRPr="00FB7DAE">
              <w:t>Флуконазол 50 мг</w:t>
            </w:r>
          </w:p>
        </w:tc>
        <w:tc>
          <w:tcPr>
            <w:tcW w:w="460" w:type="dxa"/>
          </w:tcPr>
          <w:p w14:paraId="1F06FA5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 %</w:t>
            </w:r>
          </w:p>
        </w:tc>
        <w:tc>
          <w:tcPr>
            <w:tcW w:w="460" w:type="dxa"/>
          </w:tcPr>
          <w:p w14:paraId="69BE1A4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w:t>
            </w:r>
            <w:r w:rsidRPr="00870932">
              <w:rPr>
                <w:rFonts w:ascii="GHEA Grapalat" w:hAnsi="GHEA Grapalat"/>
                <w:sz w:val="20"/>
                <w:lang w:val="pt-BR"/>
              </w:rPr>
              <w:t>%</w:t>
            </w:r>
          </w:p>
        </w:tc>
        <w:tc>
          <w:tcPr>
            <w:tcW w:w="460" w:type="dxa"/>
          </w:tcPr>
          <w:p w14:paraId="3D0293EC"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10 %</w:t>
            </w:r>
          </w:p>
        </w:tc>
        <w:tc>
          <w:tcPr>
            <w:tcW w:w="506" w:type="dxa"/>
          </w:tcPr>
          <w:p w14:paraId="26F189D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rPr>
              <w:t>20</w:t>
            </w:r>
            <w:r w:rsidRPr="00870932">
              <w:rPr>
                <w:rFonts w:ascii="GHEA Grapalat" w:hAnsi="GHEA Grapalat"/>
                <w:sz w:val="20"/>
                <w:lang w:val="pt-BR"/>
              </w:rPr>
              <w:t>. %</w:t>
            </w:r>
          </w:p>
        </w:tc>
        <w:tc>
          <w:tcPr>
            <w:tcW w:w="634" w:type="dxa"/>
          </w:tcPr>
          <w:p w14:paraId="1B4102E6"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30</w:t>
            </w:r>
            <w:r w:rsidRPr="00870932">
              <w:rPr>
                <w:rFonts w:ascii="GHEA Grapalat" w:hAnsi="GHEA Grapalat"/>
                <w:sz w:val="20"/>
                <w:lang w:val="pt-BR"/>
              </w:rPr>
              <w:t>. %</w:t>
            </w:r>
          </w:p>
        </w:tc>
        <w:tc>
          <w:tcPr>
            <w:tcW w:w="636" w:type="dxa"/>
          </w:tcPr>
          <w:p w14:paraId="2819019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w:t>
            </w:r>
            <w:r w:rsidRPr="00870932">
              <w:rPr>
                <w:rFonts w:ascii="GHEA Grapalat" w:hAnsi="GHEA Grapalat"/>
                <w:sz w:val="20"/>
              </w:rPr>
              <w:t>4</w:t>
            </w:r>
            <w:r w:rsidRPr="00870932">
              <w:rPr>
                <w:rFonts w:ascii="GHEA Grapalat" w:hAnsi="GHEA Grapalat"/>
                <w:sz w:val="20"/>
                <w:lang w:val="pt-BR"/>
              </w:rPr>
              <w:t>0. %</w:t>
            </w:r>
          </w:p>
        </w:tc>
        <w:tc>
          <w:tcPr>
            <w:tcW w:w="634" w:type="dxa"/>
          </w:tcPr>
          <w:p w14:paraId="625E644E"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..50. %</w:t>
            </w:r>
          </w:p>
        </w:tc>
        <w:tc>
          <w:tcPr>
            <w:tcW w:w="639" w:type="dxa"/>
          </w:tcPr>
          <w:p w14:paraId="5A3AE07F"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..60. %</w:t>
            </w:r>
          </w:p>
        </w:tc>
        <w:tc>
          <w:tcPr>
            <w:tcW w:w="624" w:type="dxa"/>
          </w:tcPr>
          <w:p w14:paraId="1FC3520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..70. %</w:t>
            </w:r>
          </w:p>
        </w:tc>
        <w:tc>
          <w:tcPr>
            <w:tcW w:w="649" w:type="dxa"/>
          </w:tcPr>
          <w:p w14:paraId="232E09D2"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..80. %</w:t>
            </w:r>
          </w:p>
        </w:tc>
        <w:tc>
          <w:tcPr>
            <w:tcW w:w="639" w:type="dxa"/>
          </w:tcPr>
          <w:p w14:paraId="383B70C4"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..90. %</w:t>
            </w:r>
          </w:p>
        </w:tc>
        <w:tc>
          <w:tcPr>
            <w:tcW w:w="712" w:type="dxa"/>
          </w:tcPr>
          <w:p w14:paraId="5B61E0E0"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100 %</w:t>
            </w:r>
          </w:p>
        </w:tc>
        <w:tc>
          <w:tcPr>
            <w:tcW w:w="951" w:type="dxa"/>
          </w:tcPr>
          <w:p w14:paraId="54FCCAC3" w14:textId="77777777" w:rsidR="009779E0" w:rsidRPr="00870932" w:rsidRDefault="009779E0" w:rsidP="009779E0">
            <w:pPr>
              <w:jc w:val="center"/>
              <w:rPr>
                <w:rFonts w:ascii="GHEA Grapalat" w:hAnsi="GHEA Grapalat"/>
                <w:sz w:val="20"/>
                <w:lang w:val="pt-BR"/>
              </w:rPr>
            </w:pPr>
            <w:r w:rsidRPr="00870932">
              <w:rPr>
                <w:rFonts w:ascii="GHEA Grapalat" w:hAnsi="GHEA Grapalat"/>
                <w:sz w:val="20"/>
                <w:lang w:val="pt-BR"/>
              </w:rPr>
              <w:t>100%</w:t>
            </w:r>
          </w:p>
        </w:tc>
      </w:tr>
    </w:tbl>
    <w:p w14:paraId="4C06C793" w14:textId="77777777" w:rsidR="00AD3A4D" w:rsidRDefault="00AD3A4D" w:rsidP="00A43C11">
      <w:pPr>
        <w:rPr>
          <w:rFonts w:ascii="GHEA Grapalat" w:hAnsi="GHEA Grapalat"/>
          <w:i/>
          <w:sz w:val="18"/>
          <w:szCs w:val="18"/>
          <w:lang w:eastAsia="en-US" w:bidi="ar-SA"/>
        </w:rPr>
      </w:pPr>
    </w:p>
    <w:p w14:paraId="6D997CCD" w14:textId="77777777" w:rsidR="00AD3A4D" w:rsidRDefault="00AD3A4D" w:rsidP="00A43C11">
      <w:pPr>
        <w:rPr>
          <w:rFonts w:ascii="GHEA Grapalat" w:hAnsi="GHEA Grapalat"/>
          <w:i/>
          <w:sz w:val="18"/>
          <w:szCs w:val="18"/>
          <w:lang w:eastAsia="en-US" w:bidi="ar-SA"/>
        </w:rPr>
      </w:pPr>
    </w:p>
    <w:p w14:paraId="0A813898" w14:textId="77777777" w:rsidR="00AD3A4D" w:rsidRDefault="00AD3A4D" w:rsidP="00A43C11">
      <w:pPr>
        <w:rPr>
          <w:rFonts w:ascii="GHEA Grapalat" w:hAnsi="GHEA Grapalat"/>
          <w:i/>
          <w:sz w:val="18"/>
          <w:szCs w:val="18"/>
          <w:lang w:eastAsia="en-US" w:bidi="ar-SA"/>
        </w:rPr>
      </w:pPr>
    </w:p>
    <w:p w14:paraId="72AD9B65" w14:textId="77777777" w:rsidR="00AD3A4D" w:rsidRDefault="00AD3A4D" w:rsidP="00A43C11">
      <w:pPr>
        <w:rPr>
          <w:rFonts w:ascii="GHEA Grapalat" w:hAnsi="GHEA Grapalat"/>
          <w:i/>
          <w:sz w:val="18"/>
          <w:szCs w:val="18"/>
          <w:lang w:eastAsia="en-US" w:bidi="ar-SA"/>
        </w:rPr>
      </w:pPr>
    </w:p>
    <w:p w14:paraId="33538F56" w14:textId="77777777" w:rsidR="00AD3A4D" w:rsidRDefault="00AD3A4D" w:rsidP="00A43C11">
      <w:pPr>
        <w:rPr>
          <w:rFonts w:ascii="GHEA Grapalat" w:hAnsi="GHEA Grapalat"/>
          <w:i/>
          <w:sz w:val="18"/>
          <w:szCs w:val="18"/>
          <w:lang w:eastAsia="en-US" w:bidi="ar-SA"/>
        </w:rPr>
      </w:pPr>
    </w:p>
    <w:p w14:paraId="6C6A6DF9" w14:textId="77777777" w:rsidR="00AD3A4D" w:rsidRDefault="00AD3A4D" w:rsidP="00A43C11">
      <w:pPr>
        <w:rPr>
          <w:rFonts w:ascii="GHEA Grapalat" w:hAnsi="GHEA Grapalat"/>
          <w:i/>
          <w:sz w:val="18"/>
          <w:szCs w:val="18"/>
          <w:lang w:eastAsia="en-US" w:bidi="ar-SA"/>
        </w:rPr>
      </w:pPr>
    </w:p>
    <w:p w14:paraId="7A28E907" w14:textId="77777777" w:rsidR="00AD3A4D" w:rsidRDefault="00AD3A4D" w:rsidP="00A43C11">
      <w:pPr>
        <w:rPr>
          <w:rFonts w:ascii="GHEA Grapalat" w:hAnsi="GHEA Grapalat"/>
          <w:i/>
          <w:sz w:val="18"/>
          <w:szCs w:val="18"/>
          <w:lang w:eastAsia="en-US" w:bidi="ar-SA"/>
        </w:rPr>
      </w:pPr>
    </w:p>
    <w:p w14:paraId="05C135EF" w14:textId="77777777" w:rsidR="00AD3A4D" w:rsidRDefault="00AD3A4D" w:rsidP="00A43C11">
      <w:pPr>
        <w:rPr>
          <w:rFonts w:ascii="GHEA Grapalat" w:hAnsi="GHEA Grapalat"/>
          <w:i/>
          <w:sz w:val="18"/>
          <w:szCs w:val="18"/>
          <w:lang w:eastAsia="en-US" w:bidi="ar-SA"/>
        </w:rPr>
      </w:pPr>
    </w:p>
    <w:p w14:paraId="433AEA31" w14:textId="77777777" w:rsidR="00AD3A4D" w:rsidRDefault="00AD3A4D" w:rsidP="00A43C11">
      <w:pPr>
        <w:rPr>
          <w:rFonts w:ascii="GHEA Grapalat" w:hAnsi="GHEA Grapalat"/>
          <w:i/>
          <w:sz w:val="18"/>
          <w:szCs w:val="18"/>
          <w:lang w:eastAsia="en-US" w:bidi="ar-SA"/>
        </w:rPr>
      </w:pPr>
    </w:p>
    <w:p w14:paraId="45958458" w14:textId="77777777" w:rsidR="00AD3A4D" w:rsidRDefault="00AD3A4D" w:rsidP="00A43C11">
      <w:pPr>
        <w:rPr>
          <w:rFonts w:ascii="GHEA Grapalat" w:hAnsi="GHEA Grapalat"/>
          <w:i/>
          <w:sz w:val="18"/>
          <w:szCs w:val="18"/>
          <w:lang w:eastAsia="en-US" w:bidi="ar-SA"/>
        </w:rPr>
      </w:pPr>
    </w:p>
    <w:p w14:paraId="7A7A7B77" w14:textId="77777777" w:rsidR="00AD3A4D" w:rsidRDefault="00AD3A4D" w:rsidP="00A43C11">
      <w:pPr>
        <w:rPr>
          <w:rFonts w:ascii="GHEA Grapalat" w:hAnsi="GHEA Grapalat"/>
          <w:i/>
          <w:sz w:val="18"/>
          <w:szCs w:val="18"/>
          <w:lang w:eastAsia="en-US" w:bidi="ar-SA"/>
        </w:rPr>
      </w:pPr>
    </w:p>
    <w:p w14:paraId="40ED5D0C" w14:textId="77777777" w:rsidR="00AD3A4D" w:rsidRDefault="00AD3A4D" w:rsidP="00A43C11">
      <w:pPr>
        <w:rPr>
          <w:rFonts w:ascii="GHEA Grapalat" w:hAnsi="GHEA Grapalat"/>
          <w:i/>
          <w:sz w:val="18"/>
          <w:szCs w:val="18"/>
          <w:lang w:eastAsia="en-US" w:bidi="ar-SA"/>
        </w:rPr>
      </w:pPr>
    </w:p>
    <w:p w14:paraId="6024E364" w14:textId="253D6F8E" w:rsidR="00A43C11" w:rsidRPr="00A43C11" w:rsidRDefault="00A43C11" w:rsidP="00A43C11">
      <w:pPr>
        <w:rPr>
          <w:rFonts w:ascii="GHEA Grapalat" w:hAnsi="GHEA Grapalat" w:cs="Sylfaen"/>
          <w:i/>
          <w:sz w:val="18"/>
          <w:szCs w:val="18"/>
          <w:lang w:val="pt-BR" w:eastAsia="en-US" w:bidi="ar-SA"/>
        </w:rPr>
      </w:pPr>
      <w:r w:rsidRPr="00A43C11">
        <w:rPr>
          <w:rFonts w:ascii="GHEA Grapalat" w:hAnsi="GHEA Grapalat"/>
          <w:i/>
          <w:sz w:val="18"/>
          <w:szCs w:val="18"/>
          <w:lang w:eastAsia="en-US" w:bidi="ar-SA"/>
        </w:rPr>
        <w:t>*</w:t>
      </w:r>
      <w:r w:rsidRPr="00A43C11">
        <w:rPr>
          <w:rFonts w:ascii="GHEA Grapalat" w:hAnsi="GHEA Grapalat" w:cs="Sylfaen"/>
          <w:i/>
          <w:sz w:val="18"/>
          <w:szCs w:val="18"/>
          <w:lang w:val="pt-BR" w:eastAsia="en-US" w:bidi="ar-SA"/>
        </w:rPr>
        <w:t>Оплата:</w:t>
      </w:r>
      <w:r w:rsidRPr="00A43C11">
        <w:rPr>
          <w:rFonts w:ascii="GHEA Grapalat" w:hAnsi="GHEA Grapalat" w:cs="Times Armenian"/>
          <w:i/>
          <w:sz w:val="18"/>
          <w:szCs w:val="18"/>
          <w:lang w:val="pt-BR" w:eastAsia="en-US" w:bidi="ar-SA"/>
        </w:rPr>
        <w:t xml:space="preserve"> </w:t>
      </w:r>
      <w:r w:rsidRPr="00A43C11">
        <w:rPr>
          <w:rFonts w:ascii="GHEA Grapalat" w:hAnsi="GHEA Grapalat" w:cs="Sylfaen"/>
          <w:i/>
          <w:sz w:val="18"/>
          <w:szCs w:val="18"/>
          <w:lang w:val="pt-BR" w:eastAsia="en-US" w:bidi="ar-SA"/>
        </w:rPr>
        <w:t>при условии</w:t>
      </w:r>
      <w:r w:rsidRPr="00A43C11">
        <w:rPr>
          <w:rFonts w:ascii="GHEA Grapalat" w:hAnsi="GHEA Grapalat" w:cs="Times Armenian"/>
          <w:i/>
          <w:sz w:val="18"/>
          <w:szCs w:val="18"/>
          <w:lang w:val="pt-BR" w:eastAsia="en-US" w:bidi="ar-SA"/>
        </w:rPr>
        <w:t xml:space="preserve"> </w:t>
      </w:r>
      <w:r w:rsidRPr="00A43C11">
        <w:rPr>
          <w:rFonts w:ascii="GHEA Grapalat" w:hAnsi="GHEA Grapalat" w:cs="Sylfaen"/>
          <w:i/>
          <w:sz w:val="18"/>
          <w:szCs w:val="18"/>
          <w:lang w:val="pt-BR" w:eastAsia="en-US" w:bidi="ar-SA"/>
        </w:rPr>
        <w:t>суммы</w:t>
      </w:r>
      <w:r w:rsidRPr="00A43C11">
        <w:rPr>
          <w:rFonts w:ascii="GHEA Grapalat" w:hAnsi="GHEA Grapalat" w:cs="Times Armenian"/>
          <w:i/>
          <w:sz w:val="18"/>
          <w:szCs w:val="18"/>
          <w:lang w:val="pt-BR" w:eastAsia="en-US" w:bidi="ar-SA"/>
        </w:rPr>
        <w:t xml:space="preserve"> </w:t>
      </w:r>
      <w:r w:rsidRPr="00A43C11">
        <w:rPr>
          <w:rFonts w:ascii="GHEA Grapalat" w:hAnsi="GHEA Grapalat" w:cs="Sylfaen"/>
          <w:i/>
          <w:sz w:val="18"/>
          <w:szCs w:val="18"/>
          <w:lang w:val="pt-BR" w:eastAsia="en-US" w:bidi="ar-SA"/>
        </w:rPr>
        <w:t>представлены в порядке возрастания</w:t>
      </w:r>
      <w:r w:rsidRPr="00A43C11">
        <w:rPr>
          <w:rFonts w:ascii="GHEA Grapalat" w:hAnsi="GHEA Grapalat" w:cs="Times Armenian"/>
          <w:i/>
          <w:sz w:val="18"/>
          <w:szCs w:val="18"/>
          <w:lang w:val="pt-BR" w:eastAsia="en-US" w:bidi="ar-SA"/>
        </w:rPr>
        <w:t xml:space="preserve"> </w:t>
      </w:r>
      <w:r w:rsidRPr="00A43C11">
        <w:rPr>
          <w:rFonts w:ascii="GHEA Grapalat" w:hAnsi="GHEA Grapalat" w:cs="Sylfaen"/>
          <w:i/>
          <w:sz w:val="18"/>
          <w:szCs w:val="18"/>
          <w:lang w:val="pt-BR" w:eastAsia="en-US" w:bidi="ar-SA"/>
        </w:rPr>
        <w:t>Для того, чтобы. Если договор заключается на основании статьи 15, части 6 Закона РА "О закупках", данный график заполняется и подписывается одновременно с соглашением сторон, как его неотъемлемая часть.</w:t>
      </w:r>
    </w:p>
    <w:p w14:paraId="02344E5F" w14:textId="77777777" w:rsidR="00A43C11" w:rsidRPr="00A43C11" w:rsidRDefault="00A43C11" w:rsidP="00A43C11">
      <w:pPr>
        <w:rPr>
          <w:rFonts w:ascii="GHEA Grapalat" w:hAnsi="GHEA Grapalat"/>
          <w:i/>
          <w:sz w:val="18"/>
          <w:szCs w:val="18"/>
          <w:lang w:val="pt-BR" w:eastAsia="en-US" w:bidi="ar-SA"/>
        </w:rPr>
      </w:pPr>
      <w:r w:rsidRPr="00A43C11">
        <w:rPr>
          <w:rFonts w:ascii="GHEA Grapalat" w:hAnsi="GHEA Grapalat" w:cs="Sylfaen"/>
          <w:i/>
          <w:sz w:val="18"/>
          <w:szCs w:val="18"/>
          <w:lang w:val="pt-BR" w:eastAsia="en-US" w:bidi="ar-SA"/>
        </w:rPr>
        <w:t>** в приглашении суммы указаны в процентах, а при подписании договора вместо процентов указывается конкретная сумма</w:t>
      </w:r>
    </w:p>
    <w:p w14:paraId="69A5EBC1" w14:textId="77777777" w:rsidR="009A78F7" w:rsidRPr="00A43C11" w:rsidRDefault="009A78F7" w:rsidP="00DB6B15">
      <w:pPr>
        <w:rPr>
          <w:rFonts w:ascii="GHEA Grapalat" w:hAnsi="GHEA Grapalat" w:cs="Sylfaen"/>
          <w:i/>
          <w:sz w:val="18"/>
          <w:szCs w:val="18"/>
          <w:lang w:val="pt-BR" w:eastAsia="en-US" w:bidi="ar-SA"/>
        </w:rPr>
      </w:pPr>
    </w:p>
    <w:p w14:paraId="5FDA7BAE" w14:textId="77777777" w:rsidR="00A461C1" w:rsidRPr="00A461C1" w:rsidRDefault="00A461C1" w:rsidP="00A461C1">
      <w:pPr>
        <w:rPr>
          <w:rFonts w:ascii="GHEA Grapalat" w:hAnsi="GHEA Grapalat" w:cs="Sylfaen"/>
          <w:i/>
          <w:sz w:val="18"/>
          <w:szCs w:val="18"/>
          <w:lang w:val="pt-BR" w:eastAsia="en-US" w:bidi="ar-SA"/>
        </w:rPr>
      </w:pPr>
    </w:p>
    <w:p w14:paraId="27A36E69" w14:textId="77777777" w:rsidR="00A461C1" w:rsidRPr="00A461C1" w:rsidRDefault="00A461C1" w:rsidP="00A461C1">
      <w:pPr>
        <w:rPr>
          <w:rFonts w:ascii="GHEA Grapalat" w:hAnsi="GHEA Grapalat" w:cs="Sylfaen"/>
          <w:i/>
          <w:sz w:val="18"/>
          <w:szCs w:val="18"/>
          <w:lang w:val="es-ES" w:eastAsia="en-US" w:bidi="ar-SA"/>
        </w:rPr>
      </w:pPr>
    </w:p>
    <w:tbl>
      <w:tblPr>
        <w:tblW w:w="11052" w:type="dxa"/>
        <w:jc w:val="center"/>
        <w:tblLayout w:type="fixed"/>
        <w:tblLook w:val="0000" w:firstRow="0" w:lastRow="0" w:firstColumn="0" w:lastColumn="0" w:noHBand="0" w:noVBand="0"/>
      </w:tblPr>
      <w:tblGrid>
        <w:gridCol w:w="5949"/>
        <w:gridCol w:w="760"/>
        <w:gridCol w:w="4343"/>
      </w:tblGrid>
      <w:tr w:rsidR="00A43C11" w:rsidRPr="00A461C1" w14:paraId="047877AC" w14:textId="77777777" w:rsidTr="002410AF">
        <w:trPr>
          <w:jc w:val="center"/>
        </w:trPr>
        <w:tc>
          <w:tcPr>
            <w:tcW w:w="5949" w:type="dxa"/>
          </w:tcPr>
          <w:p w14:paraId="3FDB8304" w14:textId="20A3CE04" w:rsidR="00A43C11" w:rsidRPr="00A461C1" w:rsidRDefault="00A43C11" w:rsidP="00A43C11">
            <w:pPr>
              <w:rPr>
                <w:rFonts w:ascii="GHEA Grapalat" w:hAnsi="GHEA Grapalat" w:cs="Sylfaen"/>
                <w:i/>
                <w:sz w:val="18"/>
                <w:szCs w:val="18"/>
                <w:lang w:eastAsia="en-US" w:bidi="ar-SA"/>
              </w:rPr>
            </w:pPr>
          </w:p>
        </w:tc>
        <w:tc>
          <w:tcPr>
            <w:tcW w:w="760" w:type="dxa"/>
          </w:tcPr>
          <w:p w14:paraId="633E0BCA" w14:textId="330D4F31" w:rsidR="00A43C11" w:rsidRPr="00A461C1" w:rsidRDefault="00A43C11" w:rsidP="00A43C11">
            <w:pPr>
              <w:rPr>
                <w:rFonts w:ascii="GHEA Grapalat" w:hAnsi="GHEA Grapalat" w:cs="Sylfaen"/>
                <w:i/>
                <w:sz w:val="18"/>
                <w:szCs w:val="18"/>
                <w:lang w:eastAsia="en-US" w:bidi="ar-SA"/>
              </w:rPr>
            </w:pPr>
          </w:p>
        </w:tc>
        <w:tc>
          <w:tcPr>
            <w:tcW w:w="4343" w:type="dxa"/>
          </w:tcPr>
          <w:p w14:paraId="17286A08" w14:textId="2D3A5CF8" w:rsidR="00A43C11" w:rsidRPr="00A461C1" w:rsidRDefault="00A43C11" w:rsidP="00A43C11">
            <w:pPr>
              <w:rPr>
                <w:rFonts w:ascii="GHEA Grapalat" w:hAnsi="GHEA Grapalat" w:cs="Sylfaen"/>
                <w:i/>
                <w:sz w:val="18"/>
                <w:szCs w:val="18"/>
                <w:lang w:eastAsia="en-US" w:bidi="ar-SA"/>
              </w:rPr>
            </w:pPr>
          </w:p>
        </w:tc>
      </w:tr>
    </w:tbl>
    <w:p w14:paraId="1C93AEE5" w14:textId="77777777" w:rsidR="00A461C1" w:rsidRPr="00BF40E8" w:rsidRDefault="00A461C1" w:rsidP="00A461C1">
      <w:pPr>
        <w:rPr>
          <w:rFonts w:ascii="GHEA Grapalat" w:hAnsi="GHEA Grapalat" w:cs="Sylfaen"/>
          <w:i/>
          <w:sz w:val="18"/>
          <w:szCs w:val="18"/>
          <w:lang w:eastAsia="en-US" w:bidi="ar-SA"/>
        </w:rPr>
        <w:sectPr w:rsidR="00A461C1" w:rsidRPr="00BF40E8" w:rsidSect="00E22E51">
          <w:footnotePr>
            <w:pos w:val="beneathText"/>
          </w:footnotePr>
          <w:pgSz w:w="16838" w:h="11906" w:orient="landscape" w:code="9"/>
          <w:pgMar w:top="662" w:right="533" w:bottom="1138" w:left="720" w:header="562" w:footer="562" w:gutter="0"/>
          <w:cols w:space="720"/>
        </w:sectPr>
      </w:pPr>
    </w:p>
    <w:p w14:paraId="129C3267" w14:textId="77777777" w:rsidR="004321A6" w:rsidRPr="004321A6" w:rsidRDefault="004321A6" w:rsidP="004321A6">
      <w:pPr>
        <w:jc w:val="right"/>
        <w:rPr>
          <w:rFonts w:ascii="GHEA Grapalat" w:hAnsi="GHEA Grapalat"/>
          <w:i/>
          <w:sz w:val="18"/>
          <w:lang w:eastAsia="en-US" w:bidi="ar-SA"/>
        </w:rPr>
      </w:pPr>
      <w:bookmarkStart w:id="16" w:name="_Hlk126240422"/>
      <w:r w:rsidRPr="004321A6">
        <w:rPr>
          <w:rFonts w:ascii="GHEA Grapalat" w:hAnsi="GHEA Grapalat"/>
          <w:i/>
          <w:sz w:val="18"/>
          <w:lang w:val="hy-AM" w:eastAsia="en-US" w:bidi="ar-SA"/>
        </w:rPr>
        <w:lastRenderedPageBreak/>
        <w:t>Приложение N 3</w:t>
      </w:r>
    </w:p>
    <w:p w14:paraId="0D464DB9" w14:textId="77777777" w:rsidR="004321A6" w:rsidRPr="004321A6" w:rsidRDefault="004321A6" w:rsidP="004321A6">
      <w:pPr>
        <w:jc w:val="right"/>
        <w:rPr>
          <w:rFonts w:ascii="GHEA Grapalat" w:hAnsi="GHEA Grapalat"/>
          <w:i/>
          <w:sz w:val="18"/>
          <w:lang w:val="hy-AM" w:eastAsia="en-US" w:bidi="ar-SA"/>
        </w:rPr>
      </w:pPr>
      <w:r w:rsidRPr="004321A6">
        <w:rPr>
          <w:rFonts w:ascii="GHEA Grapalat" w:hAnsi="GHEA Grapalat"/>
          <w:i/>
          <w:sz w:val="18"/>
          <w:lang w:val="hy-AM" w:eastAsia="en-US" w:bidi="ar-SA"/>
        </w:rPr>
        <w:t>" " 20 лет запечатанный</w:t>
      </w:r>
    </w:p>
    <w:p w14:paraId="5D205D70" w14:textId="77777777" w:rsidR="004321A6" w:rsidRPr="004321A6" w:rsidRDefault="004321A6" w:rsidP="004321A6">
      <w:pPr>
        <w:jc w:val="right"/>
        <w:rPr>
          <w:rFonts w:ascii="GHEA Grapalat" w:hAnsi="GHEA Grapalat"/>
          <w:i/>
          <w:sz w:val="18"/>
          <w:lang w:val="hy-AM" w:eastAsia="en-US" w:bidi="ar-SA"/>
        </w:rPr>
      </w:pPr>
      <w:r w:rsidRPr="004321A6">
        <w:rPr>
          <w:rFonts w:ascii="GHEA Grapalat" w:hAnsi="GHEA Grapalat"/>
          <w:i/>
          <w:sz w:val="18"/>
          <w:lang w:val="hy-AM" w:eastAsia="en-US" w:bidi="ar-SA"/>
        </w:rPr>
        <w:t>код контракта</w:t>
      </w:r>
    </w:p>
    <w:bookmarkEnd w:id="16"/>
    <w:p w14:paraId="3DAD8A79" w14:textId="77777777" w:rsidR="004321A6" w:rsidRPr="004321A6" w:rsidRDefault="004321A6" w:rsidP="004321A6">
      <w:pPr>
        <w:ind w:left="-142" w:firstLine="142"/>
        <w:jc w:val="center"/>
        <w:rPr>
          <w:rFonts w:ascii="GHEA Grapalat" w:hAnsi="GHEA Grapalat" w:cs="Sylfaen"/>
          <w:b/>
          <w:lang w:eastAsia="en-US" w:bidi="ar-SA"/>
        </w:rPr>
      </w:pPr>
    </w:p>
    <w:p w14:paraId="45A6164E" w14:textId="77777777" w:rsidR="004321A6" w:rsidRPr="004321A6" w:rsidRDefault="004321A6" w:rsidP="004321A6">
      <w:pPr>
        <w:ind w:left="-142" w:firstLine="142"/>
        <w:jc w:val="center"/>
        <w:rPr>
          <w:rFonts w:ascii="GHEA Grapalat" w:hAnsi="GHEA Grapalat" w:cs="Sylfaen"/>
          <w:b/>
          <w:lang w:eastAsia="en-US" w:bidi="ar-SA"/>
        </w:rPr>
      </w:pPr>
    </w:p>
    <w:tbl>
      <w:tblPr>
        <w:tblW w:w="9750" w:type="dxa"/>
        <w:jc w:val="center"/>
        <w:tblCellSpacing w:w="7" w:type="dxa"/>
        <w:tblCellMar>
          <w:left w:w="0" w:type="dxa"/>
          <w:right w:w="0" w:type="dxa"/>
        </w:tblCellMar>
        <w:tblLook w:val="0000" w:firstRow="0" w:lastRow="0" w:firstColumn="0" w:lastColumn="0" w:noHBand="0" w:noVBand="0"/>
      </w:tblPr>
      <w:tblGrid>
        <w:gridCol w:w="4648"/>
        <w:gridCol w:w="5102"/>
      </w:tblGrid>
      <w:tr w:rsidR="004321A6" w:rsidRPr="004321A6" w14:paraId="6D2C6043" w14:textId="77777777" w:rsidTr="00EC7837">
        <w:trPr>
          <w:tblCellSpacing w:w="7" w:type="dxa"/>
          <w:jc w:val="center"/>
        </w:trPr>
        <w:tc>
          <w:tcPr>
            <w:tcW w:w="0" w:type="auto"/>
            <w:vAlign w:val="center"/>
          </w:tcPr>
          <w:p w14:paraId="0FB279B8" w14:textId="77777777" w:rsidR="004321A6" w:rsidRPr="004321A6" w:rsidRDefault="004321A6" w:rsidP="004321A6">
            <w:pPr>
              <w:jc w:val="center"/>
              <w:rPr>
                <w:rFonts w:ascii="GHEA Grapalat" w:hAnsi="GHEA Grapalat"/>
                <w:iCs/>
                <w:color w:val="000000"/>
                <w:sz w:val="21"/>
                <w:szCs w:val="21"/>
                <w:lang w:val="pt-BR" w:eastAsia="en-US" w:bidi="ar-SA"/>
              </w:rPr>
            </w:pPr>
            <w:bookmarkStart w:id="17" w:name="_Hlk126240514"/>
            <w:r w:rsidRPr="004321A6">
              <w:rPr>
                <w:noProof/>
                <w:lang w:bidi="ar-SA"/>
              </w:rPr>
              <mc:AlternateContent>
                <mc:Choice Requires="wps">
                  <w:drawing>
                    <wp:anchor distT="0" distB="0" distL="114300" distR="114300" simplePos="0" relativeHeight="251657728" behindDoc="0" locked="0" layoutInCell="1" allowOverlap="1" wp14:anchorId="6F55BEB2" wp14:editId="47819485">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F7CCE"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4321A6">
              <w:rPr>
                <w:rFonts w:ascii="GHEA Grapalat" w:hAnsi="GHEA Grapalat"/>
                <w:iCs/>
                <w:color w:val="000000"/>
                <w:sz w:val="21"/>
                <w:szCs w:val="21"/>
                <w:lang w:eastAsia="en-US" w:bidi="ar-SA"/>
              </w:rPr>
              <w:t>Сторона договора</w:t>
            </w:r>
          </w:p>
          <w:p w14:paraId="4CF430FB" w14:textId="77777777" w:rsidR="004321A6" w:rsidRPr="004321A6" w:rsidRDefault="004321A6" w:rsidP="004321A6">
            <w:pPr>
              <w:jc w:val="center"/>
              <w:rPr>
                <w:rFonts w:ascii="GHEA Grapalat" w:hAnsi="GHEA Grapalat"/>
                <w:iCs/>
                <w:color w:val="000000"/>
                <w:sz w:val="21"/>
                <w:szCs w:val="21"/>
                <w:lang w:val="pt-BR" w:eastAsia="en-US" w:bidi="ar-SA"/>
              </w:rPr>
            </w:pPr>
            <w:r w:rsidRPr="004321A6">
              <w:rPr>
                <w:rFonts w:ascii="GHEA Grapalat" w:hAnsi="GHEA Grapalat"/>
                <w:iCs/>
                <w:color w:val="000000"/>
                <w:sz w:val="21"/>
                <w:szCs w:val="21"/>
                <w:lang w:val="pt-BR" w:eastAsia="en-US" w:bidi="ar-SA"/>
              </w:rPr>
              <w:t>___________________________</w:t>
            </w:r>
          </w:p>
          <w:p w14:paraId="4F07DC4F" w14:textId="77777777" w:rsidR="004321A6" w:rsidRPr="004321A6" w:rsidRDefault="004321A6" w:rsidP="004321A6">
            <w:pPr>
              <w:jc w:val="center"/>
              <w:rPr>
                <w:rFonts w:ascii="GHEA Grapalat" w:hAnsi="GHEA Grapalat"/>
                <w:iCs/>
                <w:color w:val="000000"/>
                <w:sz w:val="21"/>
                <w:szCs w:val="21"/>
                <w:lang w:val="pt-BR" w:eastAsia="en-US" w:bidi="ar-SA"/>
              </w:rPr>
            </w:pPr>
            <w:r w:rsidRPr="004321A6">
              <w:rPr>
                <w:rFonts w:ascii="GHEA Grapalat" w:hAnsi="GHEA Grapalat"/>
                <w:iCs/>
                <w:color w:val="000000"/>
                <w:sz w:val="21"/>
                <w:szCs w:val="21"/>
                <w:lang w:val="pt-BR" w:eastAsia="en-US" w:bidi="ar-SA"/>
              </w:rPr>
              <w:t>___________________________</w:t>
            </w:r>
          </w:p>
          <w:p w14:paraId="7B9B9558" w14:textId="77777777" w:rsidR="004321A6" w:rsidRPr="004321A6" w:rsidRDefault="004321A6" w:rsidP="004321A6">
            <w:pPr>
              <w:jc w:val="center"/>
              <w:rPr>
                <w:rFonts w:ascii="GHEA Grapalat" w:hAnsi="GHEA Grapalat"/>
                <w:iCs/>
                <w:color w:val="000000"/>
                <w:sz w:val="21"/>
                <w:szCs w:val="21"/>
                <w:lang w:val="pt-BR" w:eastAsia="en-US" w:bidi="ar-SA"/>
              </w:rPr>
            </w:pPr>
            <w:r w:rsidRPr="004321A6">
              <w:rPr>
                <w:rFonts w:ascii="GHEA Grapalat" w:hAnsi="GHEA Grapalat"/>
                <w:iCs/>
                <w:color w:val="000000"/>
                <w:sz w:val="21"/>
                <w:szCs w:val="21"/>
                <w:lang w:eastAsia="en-US" w:bidi="ar-SA"/>
              </w:rPr>
              <w:t>место нахождения ______________</w:t>
            </w:r>
          </w:p>
          <w:p w14:paraId="1ABD3839" w14:textId="77777777" w:rsidR="004321A6" w:rsidRPr="004321A6" w:rsidRDefault="004321A6" w:rsidP="004321A6">
            <w:pPr>
              <w:jc w:val="center"/>
              <w:rPr>
                <w:rFonts w:ascii="GHEA Grapalat" w:hAnsi="GHEA Grapalat"/>
                <w:iCs/>
                <w:color w:val="000000"/>
                <w:sz w:val="21"/>
                <w:szCs w:val="21"/>
                <w:lang w:val="pt-BR" w:eastAsia="en-US" w:bidi="ar-SA"/>
              </w:rPr>
            </w:pPr>
            <w:r w:rsidRPr="004321A6">
              <w:rPr>
                <w:rFonts w:ascii="GHEA Grapalat" w:hAnsi="GHEA Grapalat"/>
                <w:iCs/>
                <w:color w:val="000000"/>
                <w:sz w:val="21"/>
                <w:szCs w:val="21"/>
                <w:lang w:eastAsia="en-US" w:bidi="ar-SA"/>
              </w:rPr>
              <w:t>чч _________________________</w:t>
            </w:r>
          </w:p>
          <w:p w14:paraId="6822A1DF" w14:textId="77777777" w:rsidR="004321A6" w:rsidRPr="004321A6" w:rsidRDefault="004321A6" w:rsidP="004321A6">
            <w:pPr>
              <w:jc w:val="center"/>
              <w:rPr>
                <w:rFonts w:ascii="GHEA Grapalat" w:hAnsi="GHEA Grapalat"/>
                <w:iCs/>
                <w:color w:val="000000"/>
                <w:sz w:val="21"/>
                <w:szCs w:val="21"/>
                <w:lang w:val="pt-BR" w:eastAsia="en-US" w:bidi="ar-SA"/>
              </w:rPr>
            </w:pPr>
            <w:r w:rsidRPr="004321A6">
              <w:rPr>
                <w:rFonts w:ascii="GHEA Grapalat" w:hAnsi="GHEA Grapalat"/>
                <w:iCs/>
                <w:color w:val="000000"/>
                <w:sz w:val="21"/>
                <w:szCs w:val="21"/>
                <w:lang w:val="en-US" w:eastAsia="en-US" w:bidi="ar-SA"/>
              </w:rPr>
              <w:t>хххх _______________________</w:t>
            </w:r>
          </w:p>
        </w:tc>
        <w:tc>
          <w:tcPr>
            <w:tcW w:w="0" w:type="auto"/>
            <w:vAlign w:val="center"/>
          </w:tcPr>
          <w:p w14:paraId="13A8C693" w14:textId="77777777" w:rsidR="004321A6" w:rsidRPr="004321A6" w:rsidRDefault="004321A6" w:rsidP="004321A6">
            <w:pPr>
              <w:jc w:val="center"/>
              <w:rPr>
                <w:rFonts w:ascii="GHEA Grapalat" w:hAnsi="GHEA Grapalat"/>
                <w:iCs/>
                <w:color w:val="000000"/>
                <w:sz w:val="21"/>
                <w:szCs w:val="21"/>
                <w:lang w:val="pt-BR" w:eastAsia="en-US" w:bidi="ar-SA"/>
              </w:rPr>
            </w:pPr>
            <w:r w:rsidRPr="004321A6">
              <w:rPr>
                <w:rFonts w:ascii="GHEA Grapalat" w:hAnsi="GHEA Grapalat"/>
                <w:iCs/>
                <w:color w:val="000000"/>
                <w:sz w:val="21"/>
                <w:szCs w:val="21"/>
                <w:lang w:eastAsia="en-US" w:bidi="ar-SA"/>
              </w:rPr>
              <w:t>Клиент:</w:t>
            </w:r>
          </w:p>
          <w:p w14:paraId="4CD6B1B8" w14:textId="77777777" w:rsidR="004321A6" w:rsidRPr="004321A6" w:rsidRDefault="004321A6" w:rsidP="004321A6">
            <w:pPr>
              <w:jc w:val="center"/>
              <w:rPr>
                <w:rFonts w:ascii="GHEA Grapalat" w:hAnsi="GHEA Grapalat"/>
                <w:iCs/>
                <w:color w:val="000000"/>
                <w:sz w:val="21"/>
                <w:szCs w:val="21"/>
                <w:lang w:val="pt-BR" w:eastAsia="en-US" w:bidi="ar-SA"/>
              </w:rPr>
            </w:pPr>
            <w:r w:rsidRPr="004321A6">
              <w:rPr>
                <w:rFonts w:ascii="GHEA Grapalat" w:hAnsi="GHEA Grapalat"/>
                <w:iCs/>
                <w:color w:val="000000"/>
                <w:sz w:val="21"/>
                <w:szCs w:val="21"/>
                <w:lang w:val="pt-BR" w:eastAsia="en-US" w:bidi="ar-SA"/>
              </w:rPr>
              <w:t>________________________________</w:t>
            </w:r>
          </w:p>
          <w:p w14:paraId="636CC226" w14:textId="77777777" w:rsidR="004321A6" w:rsidRPr="004321A6" w:rsidRDefault="004321A6" w:rsidP="004321A6">
            <w:pPr>
              <w:jc w:val="center"/>
              <w:rPr>
                <w:rFonts w:ascii="GHEA Grapalat" w:hAnsi="GHEA Grapalat"/>
                <w:iCs/>
                <w:color w:val="000000"/>
                <w:sz w:val="21"/>
                <w:szCs w:val="21"/>
                <w:lang w:val="pt-BR" w:eastAsia="en-US" w:bidi="ar-SA"/>
              </w:rPr>
            </w:pPr>
            <w:r w:rsidRPr="004321A6">
              <w:rPr>
                <w:rFonts w:ascii="GHEA Grapalat" w:hAnsi="GHEA Grapalat"/>
                <w:iCs/>
                <w:color w:val="000000"/>
                <w:sz w:val="21"/>
                <w:szCs w:val="21"/>
                <w:lang w:val="pt-BR" w:eastAsia="en-US" w:bidi="ar-SA"/>
              </w:rPr>
              <w:t>________________________________</w:t>
            </w:r>
          </w:p>
          <w:p w14:paraId="5E6111A1" w14:textId="77777777" w:rsidR="004321A6" w:rsidRPr="004321A6" w:rsidRDefault="004321A6" w:rsidP="004321A6">
            <w:pPr>
              <w:jc w:val="center"/>
              <w:rPr>
                <w:rFonts w:ascii="GHEA Grapalat" w:hAnsi="GHEA Grapalat"/>
                <w:iCs/>
                <w:color w:val="000000"/>
                <w:sz w:val="21"/>
                <w:szCs w:val="21"/>
                <w:lang w:val="pt-BR" w:eastAsia="en-US" w:bidi="ar-SA"/>
              </w:rPr>
            </w:pPr>
            <w:r w:rsidRPr="004321A6">
              <w:rPr>
                <w:rFonts w:ascii="GHEA Grapalat" w:hAnsi="GHEA Grapalat"/>
                <w:iCs/>
                <w:color w:val="000000"/>
                <w:sz w:val="21"/>
                <w:szCs w:val="21"/>
                <w:lang w:eastAsia="en-US" w:bidi="ar-SA"/>
              </w:rPr>
              <w:t>место нахождения _________________</w:t>
            </w:r>
          </w:p>
          <w:p w14:paraId="4CEE47EC" w14:textId="77777777" w:rsidR="004321A6" w:rsidRPr="004321A6" w:rsidRDefault="004321A6" w:rsidP="004321A6">
            <w:pPr>
              <w:jc w:val="center"/>
              <w:rPr>
                <w:rFonts w:ascii="GHEA Grapalat" w:hAnsi="GHEA Grapalat"/>
                <w:iCs/>
                <w:color w:val="000000"/>
                <w:sz w:val="21"/>
                <w:szCs w:val="21"/>
                <w:lang w:val="pt-BR" w:eastAsia="en-US" w:bidi="ar-SA"/>
              </w:rPr>
            </w:pPr>
            <w:r w:rsidRPr="004321A6">
              <w:rPr>
                <w:rFonts w:ascii="GHEA Grapalat" w:hAnsi="GHEA Grapalat"/>
                <w:iCs/>
                <w:color w:val="000000"/>
                <w:sz w:val="21"/>
                <w:szCs w:val="21"/>
                <w:lang w:eastAsia="en-US" w:bidi="ar-SA"/>
              </w:rPr>
              <w:t>чч_____________________________</w:t>
            </w:r>
          </w:p>
          <w:p w14:paraId="6C49FAEE" w14:textId="77777777" w:rsidR="004321A6" w:rsidRPr="004321A6" w:rsidRDefault="004321A6" w:rsidP="004321A6">
            <w:pPr>
              <w:jc w:val="center"/>
              <w:rPr>
                <w:rFonts w:ascii="GHEA Grapalat" w:hAnsi="GHEA Grapalat"/>
                <w:iCs/>
                <w:color w:val="000000"/>
                <w:sz w:val="21"/>
                <w:szCs w:val="21"/>
                <w:lang w:val="pt-BR" w:eastAsia="en-US" w:bidi="ar-SA"/>
              </w:rPr>
            </w:pPr>
            <w:r w:rsidRPr="004321A6">
              <w:rPr>
                <w:rFonts w:ascii="GHEA Grapalat" w:hAnsi="GHEA Grapalat"/>
                <w:iCs/>
                <w:color w:val="000000"/>
                <w:sz w:val="21"/>
                <w:szCs w:val="21"/>
                <w:lang w:eastAsia="en-US" w:bidi="ar-SA"/>
              </w:rPr>
              <w:t>хххх_____________________</w:t>
            </w:r>
          </w:p>
        </w:tc>
      </w:tr>
    </w:tbl>
    <w:p w14:paraId="5A75E871" w14:textId="77777777" w:rsidR="004321A6" w:rsidRPr="004321A6" w:rsidRDefault="004321A6" w:rsidP="004321A6">
      <w:pPr>
        <w:ind w:firstLine="375"/>
        <w:rPr>
          <w:rFonts w:ascii="Arial" w:hAnsi="Arial" w:cs="Arial"/>
          <w:iCs/>
          <w:color w:val="000000"/>
          <w:sz w:val="21"/>
          <w:szCs w:val="21"/>
          <w:lang w:val="pt-BR" w:eastAsia="en-US" w:bidi="ar-SA"/>
        </w:rPr>
      </w:pPr>
    </w:p>
    <w:p w14:paraId="78632BDC" w14:textId="77777777" w:rsidR="004321A6" w:rsidRPr="004321A6" w:rsidRDefault="004321A6" w:rsidP="004321A6">
      <w:pPr>
        <w:ind w:firstLine="375"/>
        <w:rPr>
          <w:rFonts w:ascii="GHEA Grapalat" w:hAnsi="GHEA Grapalat"/>
          <w:iCs/>
          <w:color w:val="000000"/>
          <w:sz w:val="15"/>
          <w:szCs w:val="21"/>
          <w:lang w:val="pt-BR" w:eastAsia="en-US" w:bidi="ar-SA"/>
        </w:rPr>
      </w:pPr>
    </w:p>
    <w:p w14:paraId="0F969DF2" w14:textId="77777777" w:rsidR="004321A6" w:rsidRPr="004321A6" w:rsidRDefault="004321A6" w:rsidP="004321A6">
      <w:pPr>
        <w:ind w:firstLine="375"/>
        <w:jc w:val="center"/>
        <w:rPr>
          <w:rFonts w:ascii="GHEA Grapalat" w:hAnsi="GHEA Grapalat"/>
          <w:iCs/>
          <w:color w:val="000000"/>
          <w:sz w:val="22"/>
          <w:szCs w:val="22"/>
          <w:lang w:val="pt-BR" w:eastAsia="en-US" w:bidi="ar-SA"/>
        </w:rPr>
      </w:pPr>
      <w:r w:rsidRPr="004321A6">
        <w:rPr>
          <w:rFonts w:ascii="GHEA Grapalat" w:hAnsi="GHEA Grapalat"/>
          <w:b/>
          <w:bCs/>
          <w:iCs/>
          <w:color w:val="000000"/>
          <w:sz w:val="22"/>
          <w:szCs w:val="22"/>
          <w:lang w:eastAsia="en-US" w:bidi="ar-SA"/>
        </w:rPr>
        <w:t xml:space="preserve">ПРОТОКОЛ </w:t>
      </w:r>
      <w:r w:rsidRPr="004321A6">
        <w:rPr>
          <w:rFonts w:ascii="GHEA Grapalat" w:hAnsi="GHEA Grapalat"/>
          <w:b/>
          <w:bCs/>
          <w:iCs/>
          <w:color w:val="000000"/>
          <w:sz w:val="22"/>
          <w:szCs w:val="22"/>
          <w:lang w:val="en-US" w:eastAsia="en-US" w:bidi="ar-SA"/>
        </w:rPr>
        <w:t>N</w:t>
      </w:r>
      <w:r w:rsidRPr="004321A6">
        <w:rPr>
          <w:rFonts w:ascii="GHEA Grapalat" w:hAnsi="GHEA Grapalat"/>
          <w:b/>
          <w:bCs/>
          <w:iCs/>
          <w:color w:val="000000"/>
          <w:sz w:val="22"/>
          <w:szCs w:val="22"/>
          <w:lang w:eastAsia="en-US" w:bidi="ar-SA"/>
        </w:rPr>
        <w:t>:</w:t>
      </w:r>
    </w:p>
    <w:p w14:paraId="20360CAE" w14:textId="77777777" w:rsidR="004321A6" w:rsidRPr="004321A6" w:rsidRDefault="004321A6" w:rsidP="004321A6">
      <w:pPr>
        <w:ind w:firstLine="375"/>
        <w:jc w:val="center"/>
        <w:rPr>
          <w:rFonts w:ascii="GHEA Grapalat" w:hAnsi="GHEA Grapalat"/>
          <w:b/>
          <w:bCs/>
          <w:iCs/>
          <w:color w:val="000000"/>
          <w:sz w:val="22"/>
          <w:szCs w:val="22"/>
          <w:lang w:val="pt-BR" w:eastAsia="en-US" w:bidi="ar-SA"/>
        </w:rPr>
      </w:pPr>
      <w:r w:rsidRPr="004321A6">
        <w:rPr>
          <w:rFonts w:ascii="GHEA Grapalat" w:hAnsi="GHEA Grapalat"/>
          <w:b/>
          <w:bCs/>
          <w:iCs/>
          <w:color w:val="000000"/>
          <w:sz w:val="22"/>
          <w:szCs w:val="22"/>
          <w:lang w:eastAsia="en-US" w:bidi="ar-SA"/>
        </w:rPr>
        <w:t>РЕЗУЛЬТАТЫ ИСПОЛНЕНИЯ ДОГОВОРА ИЛИ ЕГО ЧАСТИ</w:t>
      </w:r>
    </w:p>
    <w:p w14:paraId="549138CA" w14:textId="77777777" w:rsidR="004321A6" w:rsidRPr="004321A6" w:rsidRDefault="004321A6" w:rsidP="004321A6">
      <w:pPr>
        <w:ind w:firstLine="375"/>
        <w:jc w:val="center"/>
        <w:rPr>
          <w:rFonts w:ascii="Arial Unicode" w:hAnsi="Arial Unicode"/>
          <w:iCs/>
          <w:color w:val="000000"/>
          <w:sz w:val="22"/>
          <w:szCs w:val="22"/>
          <w:lang w:val="pt-BR" w:eastAsia="en-US" w:bidi="ar-SA"/>
        </w:rPr>
      </w:pPr>
      <w:r w:rsidRPr="004321A6">
        <w:rPr>
          <w:rFonts w:ascii="GHEA Grapalat" w:hAnsi="GHEA Grapalat"/>
          <w:b/>
          <w:bCs/>
          <w:iCs/>
          <w:color w:val="000000"/>
          <w:sz w:val="22"/>
          <w:szCs w:val="22"/>
          <w:lang w:eastAsia="en-US" w:bidi="ar-SA"/>
        </w:rPr>
        <w:t>СДАЧА-ПРИЕМКА</w:t>
      </w:r>
    </w:p>
    <w:p w14:paraId="623C8575" w14:textId="77777777" w:rsidR="004321A6" w:rsidRPr="004321A6" w:rsidRDefault="004321A6" w:rsidP="004321A6">
      <w:pPr>
        <w:jc w:val="center"/>
        <w:rPr>
          <w:rFonts w:ascii="Arial LatArm" w:hAnsi="Arial LatArm"/>
          <w:b/>
          <w:bCs/>
          <w:i/>
          <w:iCs/>
          <w:sz w:val="20"/>
          <w:szCs w:val="20"/>
          <w:lang w:val="es-ES" w:eastAsia="en-US" w:bidi="ar-SA"/>
        </w:rPr>
      </w:pPr>
    </w:p>
    <w:p w14:paraId="46D8BECF" w14:textId="77777777" w:rsidR="004321A6" w:rsidRPr="004321A6" w:rsidRDefault="004321A6" w:rsidP="004321A6">
      <w:pPr>
        <w:ind w:firstLine="540"/>
        <w:jc w:val="both"/>
        <w:rPr>
          <w:rFonts w:ascii="Arial LatArm" w:hAnsi="Arial LatArm"/>
          <w:i/>
          <w:iCs/>
          <w:sz w:val="20"/>
          <w:szCs w:val="20"/>
          <w:lang w:val="es-ES" w:eastAsia="en-US" w:bidi="ar-SA"/>
        </w:rPr>
      </w:pPr>
      <w:r w:rsidRPr="004321A6">
        <w:rPr>
          <w:rFonts w:ascii="GHEA Grapalat" w:hAnsi="GHEA Grapalat"/>
          <w:i/>
          <w:color w:val="000000"/>
          <w:sz w:val="21"/>
          <w:szCs w:val="21"/>
          <w:lang w:val="es-ES" w:bidi="ar-SA"/>
        </w:rPr>
        <w:t>" " " "</w:t>
      </w:r>
      <w:r w:rsidRPr="004321A6">
        <w:rPr>
          <w:rFonts w:ascii="Arial LatArm" w:hAnsi="Arial LatArm"/>
          <w:i/>
          <w:iCs/>
          <w:sz w:val="20"/>
          <w:szCs w:val="20"/>
          <w:lang w:val="es-ES" w:eastAsia="en-US" w:bidi="ar-SA"/>
        </w:rPr>
        <w:t xml:space="preserve"> </w:t>
      </w:r>
      <w:r w:rsidRPr="004321A6">
        <w:rPr>
          <w:rFonts w:ascii="GHEA Grapalat" w:hAnsi="GHEA Grapalat"/>
          <w:i/>
          <w:color w:val="000000"/>
          <w:sz w:val="21"/>
          <w:szCs w:val="21"/>
          <w:lang w:val="es-ES" w:bidi="ar-SA"/>
        </w:rPr>
        <w:t>20 лет</w:t>
      </w:r>
    </w:p>
    <w:p w14:paraId="041CD4DC" w14:textId="77777777" w:rsidR="004321A6" w:rsidRPr="004321A6" w:rsidRDefault="004321A6" w:rsidP="004321A6">
      <w:pPr>
        <w:jc w:val="both"/>
        <w:rPr>
          <w:rFonts w:ascii="Arial LatArm" w:hAnsi="Arial LatArm"/>
          <w:i/>
          <w:iCs/>
          <w:sz w:val="20"/>
          <w:szCs w:val="20"/>
          <w:lang w:val="es-ES" w:eastAsia="en-US" w:bidi="ar-SA"/>
        </w:rPr>
      </w:pPr>
    </w:p>
    <w:p w14:paraId="611E9E3D" w14:textId="77777777" w:rsidR="004321A6" w:rsidRPr="004321A6" w:rsidRDefault="004321A6" w:rsidP="004321A6">
      <w:pPr>
        <w:rPr>
          <w:rFonts w:ascii="GHEA Grapalat" w:hAnsi="GHEA Grapalat"/>
          <w:color w:val="000000"/>
          <w:sz w:val="21"/>
          <w:szCs w:val="21"/>
          <w:lang w:val="es-ES" w:eastAsia="en-US" w:bidi="ar-SA"/>
        </w:rPr>
      </w:pPr>
      <w:r w:rsidRPr="004321A6">
        <w:rPr>
          <w:rFonts w:ascii="GHEA Grapalat" w:hAnsi="GHEA Grapalat"/>
          <w:color w:val="000000"/>
          <w:sz w:val="21"/>
          <w:szCs w:val="21"/>
          <w:lang w:eastAsia="en-US" w:bidi="ar-SA"/>
        </w:rPr>
        <w:t>Наименование договора (далее: Договор): ____________________________________________________________________________________________</w:t>
      </w:r>
    </w:p>
    <w:p w14:paraId="6EA96B57" w14:textId="77777777" w:rsidR="004321A6" w:rsidRPr="004321A6" w:rsidRDefault="004321A6" w:rsidP="004321A6">
      <w:pPr>
        <w:rPr>
          <w:rFonts w:ascii="GHEA Grapalat" w:hAnsi="GHEA Grapalat"/>
          <w:color w:val="000000"/>
          <w:sz w:val="21"/>
          <w:szCs w:val="21"/>
          <w:lang w:val="es-ES" w:eastAsia="en-US" w:bidi="ar-SA"/>
        </w:rPr>
      </w:pPr>
      <w:r w:rsidRPr="004321A6">
        <w:rPr>
          <w:rFonts w:ascii="GHEA Grapalat" w:hAnsi="GHEA Grapalat"/>
          <w:color w:val="000000"/>
          <w:sz w:val="21"/>
          <w:szCs w:val="21"/>
          <w:lang w:eastAsia="en-US" w:bidi="ar-SA"/>
        </w:rPr>
        <w:t>Дата заключения договора: «____» «______________________» 20</w:t>
      </w:r>
    </w:p>
    <w:p w14:paraId="7487D8FF" w14:textId="77777777" w:rsidR="004321A6" w:rsidRPr="004321A6" w:rsidRDefault="004321A6" w:rsidP="004321A6">
      <w:pPr>
        <w:rPr>
          <w:rFonts w:ascii="GHEA Grapalat" w:hAnsi="GHEA Grapalat"/>
          <w:color w:val="000000"/>
          <w:sz w:val="21"/>
          <w:szCs w:val="21"/>
          <w:lang w:val="es-ES" w:eastAsia="en-US" w:bidi="ar-SA"/>
        </w:rPr>
      </w:pPr>
      <w:r w:rsidRPr="004321A6">
        <w:rPr>
          <w:rFonts w:ascii="GHEA Grapalat" w:hAnsi="GHEA Grapalat"/>
          <w:color w:val="000000"/>
          <w:sz w:val="21"/>
          <w:szCs w:val="21"/>
          <w:lang w:eastAsia="en-US" w:bidi="ar-SA"/>
        </w:rPr>
        <w:t>Контактный номер: __________</w:t>
      </w:r>
    </w:p>
    <w:p w14:paraId="1A9C9A29" w14:textId="77777777" w:rsidR="004321A6" w:rsidRPr="004321A6" w:rsidRDefault="004321A6" w:rsidP="004321A6">
      <w:pPr>
        <w:jc w:val="both"/>
        <w:rPr>
          <w:rFonts w:ascii="GHEA Grapalat" w:hAnsi="GHEA Grapalat" w:cs="Sylfaen"/>
          <w:iCs/>
          <w:lang w:val="es-ES" w:eastAsia="en-US" w:bidi="ar-SA"/>
        </w:rPr>
      </w:pPr>
      <w:r w:rsidRPr="004321A6">
        <w:rPr>
          <w:rFonts w:ascii="GHEA Grapalat" w:hAnsi="GHEA Grapalat"/>
          <w:iCs/>
          <w:color w:val="000000"/>
          <w:sz w:val="21"/>
          <w:szCs w:val="21"/>
          <w:lang w:eastAsia="en-US" w:bidi="ar-SA"/>
        </w:rPr>
        <w:t>Клиент и:</w:t>
      </w:r>
      <w:r w:rsidRPr="004321A6">
        <w:rPr>
          <w:rFonts w:ascii="GHEA Grapalat" w:hAnsi="GHEA Grapalat"/>
          <w:color w:val="000000"/>
          <w:sz w:val="21"/>
          <w:szCs w:val="21"/>
          <w:lang w:eastAsia="en-US" w:bidi="ar-SA"/>
        </w:rPr>
        <w:t xml:space="preserve">Сторона договора на основании исполнения договора " " " " 20 счет-фактура </w:t>
      </w:r>
      <w:r w:rsidRPr="004321A6">
        <w:rPr>
          <w:rFonts w:ascii="GHEA Grapalat" w:hAnsi="GHEA Grapalat"/>
          <w:color w:val="000000"/>
          <w:sz w:val="21"/>
          <w:szCs w:val="21"/>
          <w:lang w:val="en-US" w:eastAsia="en-US" w:bidi="ar-SA"/>
        </w:rPr>
        <w:t>N</w:t>
      </w:r>
      <w:r w:rsidRPr="004321A6">
        <w:rPr>
          <w:rFonts w:ascii="GHEA Grapalat" w:hAnsi="GHEA Grapalat"/>
          <w:color w:val="000000"/>
          <w:sz w:val="21"/>
          <w:szCs w:val="21"/>
          <w:lang w:eastAsia="en-US" w:bidi="ar-SA"/>
        </w:rPr>
        <w:t xml:space="preserve"> ___ списан, составлен данный протокол о нижеследующем:</w:t>
      </w:r>
    </w:p>
    <w:p w14:paraId="04D2E38D" w14:textId="77777777" w:rsidR="004321A6" w:rsidRPr="004321A6" w:rsidRDefault="004321A6" w:rsidP="004321A6">
      <w:pPr>
        <w:jc w:val="both"/>
        <w:rPr>
          <w:rFonts w:ascii="GHEA Grapalat" w:hAnsi="GHEA Grapalat"/>
          <w:iCs/>
          <w:color w:val="000000"/>
          <w:sz w:val="21"/>
          <w:szCs w:val="21"/>
          <w:lang w:val="hy-AM" w:eastAsia="en-US" w:bidi="ar-SA"/>
        </w:rPr>
      </w:pPr>
      <w:r w:rsidRPr="004321A6">
        <w:rPr>
          <w:rFonts w:ascii="GHEA Grapalat" w:hAnsi="GHEA Grapalat"/>
          <w:iCs/>
          <w:color w:val="000000"/>
          <w:sz w:val="21"/>
          <w:szCs w:val="21"/>
          <w:lang w:eastAsia="en-US" w:bidi="ar-SA"/>
        </w:rPr>
        <w:t>В рамках договора контрагент поставил следующую продукцию:</w:t>
      </w:r>
    </w:p>
    <w:p w14:paraId="297044BB" w14:textId="77777777" w:rsidR="004321A6" w:rsidRPr="004321A6" w:rsidRDefault="004321A6" w:rsidP="004321A6">
      <w:pPr>
        <w:jc w:val="both"/>
        <w:rPr>
          <w:rFonts w:ascii="GHEA Grapalat" w:hAnsi="GHEA Grapalat"/>
          <w:iCs/>
          <w:color w:val="000000"/>
          <w:sz w:val="21"/>
          <w:szCs w:val="21"/>
          <w:lang w:val="hy-AM" w:eastAsia="en-US" w:bidi="ar-SA"/>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4321A6" w:rsidRPr="004321A6" w14:paraId="76526B3C" w14:textId="77777777" w:rsidTr="00EC7837">
        <w:trPr>
          <w:jc w:val="right"/>
        </w:trPr>
        <w:tc>
          <w:tcPr>
            <w:tcW w:w="357" w:type="dxa"/>
            <w:vMerge w:val="restart"/>
            <w:shd w:val="clear" w:color="auto" w:fill="auto"/>
            <w:vAlign w:val="center"/>
          </w:tcPr>
          <w:p w14:paraId="53098FBA" w14:textId="77777777" w:rsidR="004321A6" w:rsidRPr="004321A6" w:rsidRDefault="004321A6" w:rsidP="004321A6">
            <w:pPr>
              <w:jc w:val="center"/>
              <w:rPr>
                <w:rFonts w:ascii="GHEA Grapalat" w:hAnsi="GHEA Grapalat"/>
                <w:sz w:val="18"/>
                <w:szCs w:val="18"/>
                <w:lang w:val="en-US" w:eastAsia="en-US" w:bidi="ar-SA"/>
              </w:rPr>
            </w:pPr>
            <w:r w:rsidRPr="004321A6">
              <w:rPr>
                <w:rFonts w:ascii="GHEA Grapalat" w:hAnsi="GHEA Grapalat"/>
                <w:sz w:val="18"/>
                <w:szCs w:val="18"/>
                <w:lang w:val="en-US" w:eastAsia="en-US" w:bidi="ar-SA"/>
              </w:rPr>
              <w:t>Н:</w:t>
            </w:r>
          </w:p>
        </w:tc>
        <w:tc>
          <w:tcPr>
            <w:tcW w:w="10348" w:type="dxa"/>
            <w:gridSpan w:val="8"/>
            <w:shd w:val="clear" w:color="auto" w:fill="auto"/>
            <w:vAlign w:val="center"/>
          </w:tcPr>
          <w:p w14:paraId="30DBAB96" w14:textId="77777777" w:rsidR="004321A6" w:rsidRPr="004321A6" w:rsidRDefault="004321A6" w:rsidP="00432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lang w:val="en-US" w:eastAsia="en-US" w:bidi="ar-SA"/>
              </w:rPr>
            </w:pPr>
            <w:r w:rsidRPr="004321A6">
              <w:rPr>
                <w:rFonts w:ascii="GHEA Grapalat" w:hAnsi="GHEA Grapalat" w:cs="Sylfaen"/>
                <w:sz w:val="18"/>
                <w:szCs w:val="18"/>
                <w:lang w:val="en-US" w:eastAsia="en-US" w:bidi="ar-SA"/>
              </w:rPr>
              <w:t>Предоставлена</w:t>
            </w:r>
            <w:r w:rsidRPr="004321A6">
              <w:rPr>
                <w:rFonts w:ascii="GHEA Grapalat" w:hAnsi="GHEA Grapalat" w:cs="Courier New"/>
                <w:sz w:val="18"/>
                <w:szCs w:val="18"/>
                <w:lang w:val="en-US" w:eastAsia="en-US" w:bidi="ar-SA"/>
              </w:rPr>
              <w:t xml:space="preserve"> </w:t>
            </w:r>
            <w:r w:rsidRPr="004321A6">
              <w:rPr>
                <w:rFonts w:ascii="GHEA Grapalat" w:hAnsi="GHEA Grapalat" w:cs="Sylfaen"/>
                <w:sz w:val="18"/>
                <w:szCs w:val="18"/>
                <w:lang w:val="en-US" w:eastAsia="en-US" w:bidi="ar-SA"/>
              </w:rPr>
              <w:t>товаров</w:t>
            </w:r>
          </w:p>
        </w:tc>
      </w:tr>
      <w:tr w:rsidR="004321A6" w:rsidRPr="004321A6" w14:paraId="7BBA932C" w14:textId="77777777" w:rsidTr="00EC7837">
        <w:trPr>
          <w:jc w:val="right"/>
        </w:trPr>
        <w:tc>
          <w:tcPr>
            <w:tcW w:w="357" w:type="dxa"/>
            <w:vMerge/>
            <w:shd w:val="clear" w:color="auto" w:fill="auto"/>
          </w:tcPr>
          <w:p w14:paraId="52E8E384" w14:textId="77777777" w:rsidR="004321A6" w:rsidRPr="004321A6" w:rsidRDefault="004321A6" w:rsidP="004321A6">
            <w:pPr>
              <w:jc w:val="center"/>
              <w:rPr>
                <w:rFonts w:ascii="GHEA Grapalat" w:hAnsi="GHEA Grapalat"/>
                <w:sz w:val="18"/>
                <w:szCs w:val="18"/>
                <w:lang w:val="en-US" w:eastAsia="en-US" w:bidi="ar-SA"/>
              </w:rPr>
            </w:pPr>
          </w:p>
        </w:tc>
        <w:tc>
          <w:tcPr>
            <w:tcW w:w="1173" w:type="dxa"/>
            <w:vMerge w:val="restart"/>
            <w:shd w:val="clear" w:color="auto" w:fill="auto"/>
            <w:vAlign w:val="center"/>
          </w:tcPr>
          <w:p w14:paraId="4B6D2F92" w14:textId="77777777" w:rsidR="004321A6" w:rsidRPr="004321A6" w:rsidRDefault="004321A6" w:rsidP="004321A6">
            <w:pPr>
              <w:jc w:val="center"/>
              <w:rPr>
                <w:rFonts w:ascii="GHEA Grapalat" w:hAnsi="GHEA Grapalat"/>
                <w:sz w:val="18"/>
                <w:szCs w:val="18"/>
                <w:lang w:val="en-US" w:eastAsia="en-US" w:bidi="ar-SA"/>
              </w:rPr>
            </w:pPr>
            <w:r w:rsidRPr="004321A6">
              <w:rPr>
                <w:rFonts w:ascii="GHEA Grapalat" w:hAnsi="GHEA Grapalat"/>
                <w:sz w:val="18"/>
                <w:szCs w:val="18"/>
                <w:lang w:val="en-US" w:eastAsia="en-US" w:bidi="ar-SA"/>
              </w:rPr>
              <w:t>название</w:t>
            </w:r>
          </w:p>
        </w:tc>
        <w:tc>
          <w:tcPr>
            <w:tcW w:w="1440" w:type="dxa"/>
            <w:vMerge w:val="restart"/>
            <w:shd w:val="clear" w:color="auto" w:fill="auto"/>
            <w:vAlign w:val="center"/>
          </w:tcPr>
          <w:p w14:paraId="36C6CE1B" w14:textId="77777777" w:rsidR="004321A6" w:rsidRPr="004321A6" w:rsidRDefault="004321A6" w:rsidP="004321A6">
            <w:pPr>
              <w:jc w:val="center"/>
              <w:rPr>
                <w:rFonts w:ascii="GHEA Grapalat" w:hAnsi="GHEA Grapalat"/>
                <w:sz w:val="18"/>
                <w:szCs w:val="18"/>
                <w:lang w:val="en-US" w:eastAsia="en-US" w:bidi="ar-SA"/>
              </w:rPr>
            </w:pPr>
            <w:r w:rsidRPr="004321A6">
              <w:rPr>
                <w:rFonts w:ascii="GHEA Grapalat" w:hAnsi="GHEA Grapalat"/>
                <w:sz w:val="18"/>
                <w:szCs w:val="18"/>
                <w:lang w:val="en-US" w:eastAsia="en-US" w:bidi="ar-SA"/>
              </w:rPr>
              <w:t>краткое описание технического задания</w:t>
            </w:r>
          </w:p>
        </w:tc>
        <w:tc>
          <w:tcPr>
            <w:tcW w:w="2916" w:type="dxa"/>
            <w:gridSpan w:val="2"/>
            <w:shd w:val="clear" w:color="auto" w:fill="auto"/>
            <w:vAlign w:val="center"/>
          </w:tcPr>
          <w:p w14:paraId="03DDA207" w14:textId="77777777" w:rsidR="004321A6" w:rsidRPr="004321A6" w:rsidRDefault="004321A6" w:rsidP="004321A6">
            <w:pPr>
              <w:jc w:val="center"/>
              <w:rPr>
                <w:rFonts w:ascii="GHEA Grapalat" w:hAnsi="GHEA Grapalat"/>
                <w:sz w:val="18"/>
                <w:szCs w:val="18"/>
                <w:lang w:val="en-US" w:eastAsia="en-US" w:bidi="ar-SA"/>
              </w:rPr>
            </w:pPr>
            <w:r w:rsidRPr="004321A6">
              <w:rPr>
                <w:rFonts w:ascii="GHEA Grapalat" w:hAnsi="GHEA Grapalat"/>
                <w:sz w:val="18"/>
                <w:szCs w:val="18"/>
                <w:lang w:val="en-US" w:eastAsia="en-US" w:bidi="ar-SA"/>
              </w:rPr>
              <w:t>количественный показатель</w:t>
            </w:r>
          </w:p>
        </w:tc>
        <w:tc>
          <w:tcPr>
            <w:tcW w:w="2976" w:type="dxa"/>
            <w:gridSpan w:val="2"/>
            <w:shd w:val="clear" w:color="auto" w:fill="auto"/>
            <w:vAlign w:val="center"/>
          </w:tcPr>
          <w:p w14:paraId="689D8D34" w14:textId="77777777" w:rsidR="004321A6" w:rsidRPr="004321A6" w:rsidRDefault="004321A6" w:rsidP="004321A6">
            <w:pPr>
              <w:jc w:val="center"/>
              <w:rPr>
                <w:rFonts w:ascii="GHEA Grapalat" w:hAnsi="GHEA Grapalat"/>
                <w:sz w:val="18"/>
                <w:szCs w:val="18"/>
                <w:lang w:val="en-US" w:eastAsia="en-US" w:bidi="ar-SA"/>
              </w:rPr>
            </w:pPr>
            <w:r w:rsidRPr="004321A6">
              <w:rPr>
                <w:rFonts w:ascii="GHEA Grapalat" w:hAnsi="GHEA Grapalat"/>
                <w:sz w:val="18"/>
                <w:szCs w:val="18"/>
                <w:lang w:val="en-US" w:eastAsia="en-US" w:bidi="ar-SA"/>
              </w:rPr>
              <w:t>период исполнения</w:t>
            </w:r>
          </w:p>
        </w:tc>
        <w:tc>
          <w:tcPr>
            <w:tcW w:w="1168" w:type="dxa"/>
            <w:vMerge w:val="restart"/>
            <w:shd w:val="clear" w:color="auto" w:fill="auto"/>
            <w:vAlign w:val="center"/>
          </w:tcPr>
          <w:p w14:paraId="7F3EF999" w14:textId="77777777" w:rsidR="004321A6" w:rsidRPr="004321A6" w:rsidRDefault="004321A6" w:rsidP="004321A6">
            <w:pPr>
              <w:jc w:val="center"/>
              <w:rPr>
                <w:rFonts w:ascii="GHEA Grapalat" w:hAnsi="GHEA Grapalat"/>
                <w:sz w:val="18"/>
                <w:szCs w:val="18"/>
                <w:lang w:eastAsia="en-US" w:bidi="ar-SA"/>
              </w:rPr>
            </w:pPr>
            <w:r w:rsidRPr="004321A6">
              <w:rPr>
                <w:rFonts w:ascii="GHEA Grapalat" w:hAnsi="GHEA Grapalat"/>
                <w:sz w:val="18"/>
                <w:szCs w:val="18"/>
                <w:lang w:eastAsia="en-US" w:bidi="ar-SA"/>
              </w:rPr>
              <w:t>Сумма к оплате /тыс драм/</w:t>
            </w:r>
          </w:p>
        </w:tc>
        <w:tc>
          <w:tcPr>
            <w:tcW w:w="675" w:type="dxa"/>
            <w:vMerge w:val="restart"/>
            <w:shd w:val="clear" w:color="auto" w:fill="auto"/>
            <w:vAlign w:val="center"/>
          </w:tcPr>
          <w:p w14:paraId="2DFA707F" w14:textId="77777777" w:rsidR="004321A6" w:rsidRPr="004321A6" w:rsidRDefault="004321A6" w:rsidP="004321A6">
            <w:pPr>
              <w:jc w:val="center"/>
              <w:rPr>
                <w:rFonts w:ascii="GHEA Grapalat" w:hAnsi="GHEA Grapalat"/>
                <w:sz w:val="18"/>
                <w:szCs w:val="18"/>
                <w:lang w:eastAsia="en-US" w:bidi="ar-SA"/>
              </w:rPr>
            </w:pPr>
            <w:r w:rsidRPr="004321A6">
              <w:rPr>
                <w:rFonts w:ascii="GHEA Grapalat" w:hAnsi="GHEA Grapalat"/>
                <w:sz w:val="18"/>
                <w:szCs w:val="18"/>
                <w:lang w:eastAsia="en-US" w:bidi="ar-SA"/>
              </w:rPr>
              <w:t>Срок оплаты /согласно графику платежей/</w:t>
            </w:r>
          </w:p>
        </w:tc>
      </w:tr>
      <w:tr w:rsidR="004321A6" w:rsidRPr="004321A6" w14:paraId="3B18D412" w14:textId="77777777" w:rsidTr="00EC7837">
        <w:trPr>
          <w:trHeight w:val="1105"/>
          <w:jc w:val="right"/>
        </w:trPr>
        <w:tc>
          <w:tcPr>
            <w:tcW w:w="357" w:type="dxa"/>
            <w:vMerge/>
            <w:tcBorders>
              <w:bottom w:val="single" w:sz="4" w:space="0" w:color="auto"/>
            </w:tcBorders>
            <w:shd w:val="clear" w:color="auto" w:fill="auto"/>
          </w:tcPr>
          <w:p w14:paraId="3FACF36C" w14:textId="77777777" w:rsidR="004321A6" w:rsidRPr="004321A6" w:rsidRDefault="004321A6" w:rsidP="004321A6">
            <w:pPr>
              <w:jc w:val="center"/>
              <w:rPr>
                <w:rFonts w:ascii="GHEA Grapalat" w:hAnsi="GHEA Grapalat"/>
                <w:sz w:val="18"/>
                <w:szCs w:val="18"/>
                <w:lang w:eastAsia="en-US" w:bidi="ar-SA"/>
              </w:rPr>
            </w:pPr>
          </w:p>
        </w:tc>
        <w:tc>
          <w:tcPr>
            <w:tcW w:w="1173" w:type="dxa"/>
            <w:vMerge/>
            <w:tcBorders>
              <w:bottom w:val="single" w:sz="4" w:space="0" w:color="auto"/>
            </w:tcBorders>
            <w:shd w:val="clear" w:color="auto" w:fill="auto"/>
            <w:vAlign w:val="center"/>
          </w:tcPr>
          <w:p w14:paraId="69035A90" w14:textId="77777777" w:rsidR="004321A6" w:rsidRPr="004321A6" w:rsidRDefault="004321A6" w:rsidP="004321A6">
            <w:pPr>
              <w:jc w:val="center"/>
              <w:rPr>
                <w:rFonts w:ascii="GHEA Grapalat" w:hAnsi="GHEA Grapalat"/>
                <w:sz w:val="18"/>
                <w:szCs w:val="18"/>
                <w:lang w:eastAsia="en-US" w:bidi="ar-SA"/>
              </w:rPr>
            </w:pPr>
          </w:p>
        </w:tc>
        <w:tc>
          <w:tcPr>
            <w:tcW w:w="1440" w:type="dxa"/>
            <w:vMerge/>
            <w:tcBorders>
              <w:bottom w:val="single" w:sz="4" w:space="0" w:color="auto"/>
            </w:tcBorders>
            <w:shd w:val="clear" w:color="auto" w:fill="auto"/>
            <w:vAlign w:val="center"/>
          </w:tcPr>
          <w:p w14:paraId="40B62878" w14:textId="77777777" w:rsidR="004321A6" w:rsidRPr="004321A6" w:rsidRDefault="004321A6" w:rsidP="004321A6">
            <w:pPr>
              <w:jc w:val="center"/>
              <w:rPr>
                <w:rFonts w:ascii="GHEA Grapalat" w:hAnsi="GHEA Grapalat"/>
                <w:sz w:val="18"/>
                <w:szCs w:val="18"/>
                <w:lang w:eastAsia="en-US" w:bidi="ar-SA"/>
              </w:rPr>
            </w:pPr>
          </w:p>
        </w:tc>
        <w:tc>
          <w:tcPr>
            <w:tcW w:w="1800" w:type="dxa"/>
            <w:tcBorders>
              <w:bottom w:val="single" w:sz="4" w:space="0" w:color="auto"/>
            </w:tcBorders>
            <w:shd w:val="clear" w:color="auto" w:fill="auto"/>
            <w:vAlign w:val="center"/>
          </w:tcPr>
          <w:p w14:paraId="273B5B7D" w14:textId="77777777" w:rsidR="004321A6" w:rsidRPr="004321A6" w:rsidRDefault="004321A6" w:rsidP="004321A6">
            <w:pPr>
              <w:jc w:val="center"/>
              <w:rPr>
                <w:rFonts w:ascii="GHEA Grapalat" w:hAnsi="GHEA Grapalat"/>
                <w:sz w:val="18"/>
                <w:szCs w:val="18"/>
                <w:lang w:eastAsia="en-US" w:bidi="ar-SA"/>
              </w:rPr>
            </w:pPr>
            <w:r w:rsidRPr="004321A6">
              <w:rPr>
                <w:rFonts w:ascii="GHEA Grapalat" w:hAnsi="GHEA Grapalat"/>
                <w:sz w:val="18"/>
                <w:szCs w:val="18"/>
                <w:lang w:eastAsia="en-US" w:bidi="ar-SA"/>
              </w:rPr>
              <w:t>согласно утвержденному договором графику закупок</w:t>
            </w:r>
          </w:p>
        </w:tc>
        <w:tc>
          <w:tcPr>
            <w:tcW w:w="1116" w:type="dxa"/>
            <w:tcBorders>
              <w:bottom w:val="single" w:sz="4" w:space="0" w:color="auto"/>
            </w:tcBorders>
            <w:shd w:val="clear" w:color="auto" w:fill="auto"/>
            <w:vAlign w:val="center"/>
          </w:tcPr>
          <w:p w14:paraId="2B31805C" w14:textId="77777777" w:rsidR="004321A6" w:rsidRPr="004321A6" w:rsidRDefault="004321A6" w:rsidP="004321A6">
            <w:pPr>
              <w:jc w:val="center"/>
              <w:rPr>
                <w:rFonts w:ascii="GHEA Grapalat" w:hAnsi="GHEA Grapalat"/>
                <w:sz w:val="18"/>
                <w:szCs w:val="18"/>
                <w:lang w:val="en-US" w:eastAsia="en-US" w:bidi="ar-SA"/>
              </w:rPr>
            </w:pPr>
            <w:r w:rsidRPr="004321A6">
              <w:rPr>
                <w:rFonts w:ascii="GHEA Grapalat" w:hAnsi="GHEA Grapalat"/>
                <w:sz w:val="18"/>
                <w:szCs w:val="18"/>
                <w:lang w:val="en-US" w:eastAsia="en-US" w:bidi="ar-SA"/>
              </w:rPr>
              <w:t>фактически</w:t>
            </w:r>
          </w:p>
        </w:tc>
        <w:tc>
          <w:tcPr>
            <w:tcW w:w="1842" w:type="dxa"/>
            <w:tcBorders>
              <w:bottom w:val="single" w:sz="4" w:space="0" w:color="auto"/>
            </w:tcBorders>
            <w:shd w:val="clear" w:color="auto" w:fill="auto"/>
            <w:vAlign w:val="center"/>
          </w:tcPr>
          <w:p w14:paraId="25161ADF" w14:textId="77777777" w:rsidR="004321A6" w:rsidRPr="004321A6" w:rsidRDefault="004321A6" w:rsidP="004321A6">
            <w:pPr>
              <w:jc w:val="center"/>
              <w:rPr>
                <w:rFonts w:ascii="GHEA Grapalat" w:hAnsi="GHEA Grapalat"/>
                <w:sz w:val="18"/>
                <w:szCs w:val="18"/>
                <w:lang w:eastAsia="en-US" w:bidi="ar-SA"/>
              </w:rPr>
            </w:pPr>
            <w:r w:rsidRPr="004321A6">
              <w:rPr>
                <w:rFonts w:ascii="GHEA Grapalat" w:hAnsi="GHEA Grapalat"/>
                <w:sz w:val="18"/>
                <w:szCs w:val="18"/>
                <w:lang w:eastAsia="en-US" w:bidi="ar-SA"/>
              </w:rPr>
              <w:t>согласно утвержденному договором графику закупок</w:t>
            </w:r>
          </w:p>
        </w:tc>
        <w:tc>
          <w:tcPr>
            <w:tcW w:w="1134" w:type="dxa"/>
            <w:tcBorders>
              <w:bottom w:val="single" w:sz="4" w:space="0" w:color="auto"/>
            </w:tcBorders>
            <w:shd w:val="clear" w:color="auto" w:fill="auto"/>
            <w:vAlign w:val="center"/>
          </w:tcPr>
          <w:p w14:paraId="5C11A17F" w14:textId="77777777" w:rsidR="004321A6" w:rsidRPr="004321A6" w:rsidRDefault="004321A6" w:rsidP="004321A6">
            <w:pPr>
              <w:jc w:val="center"/>
              <w:rPr>
                <w:rFonts w:ascii="GHEA Grapalat" w:hAnsi="GHEA Grapalat"/>
                <w:sz w:val="18"/>
                <w:szCs w:val="18"/>
                <w:lang w:val="en-US" w:eastAsia="en-US" w:bidi="ar-SA"/>
              </w:rPr>
            </w:pPr>
            <w:r w:rsidRPr="004321A6">
              <w:rPr>
                <w:rFonts w:ascii="GHEA Grapalat" w:hAnsi="GHEA Grapalat"/>
                <w:sz w:val="18"/>
                <w:szCs w:val="18"/>
                <w:lang w:val="en-US" w:eastAsia="en-US" w:bidi="ar-SA"/>
              </w:rPr>
              <w:t>фактически</w:t>
            </w:r>
          </w:p>
        </w:tc>
        <w:tc>
          <w:tcPr>
            <w:tcW w:w="1168" w:type="dxa"/>
            <w:vMerge/>
            <w:tcBorders>
              <w:bottom w:val="single" w:sz="4" w:space="0" w:color="auto"/>
            </w:tcBorders>
            <w:shd w:val="clear" w:color="auto" w:fill="auto"/>
            <w:vAlign w:val="center"/>
          </w:tcPr>
          <w:p w14:paraId="2B6D5FBA" w14:textId="77777777" w:rsidR="004321A6" w:rsidRPr="004321A6" w:rsidRDefault="004321A6" w:rsidP="004321A6">
            <w:pPr>
              <w:jc w:val="center"/>
              <w:rPr>
                <w:rFonts w:ascii="GHEA Grapalat" w:hAnsi="GHEA Grapalat"/>
                <w:sz w:val="18"/>
                <w:szCs w:val="18"/>
                <w:lang w:val="en-US" w:eastAsia="en-US" w:bidi="ar-SA"/>
              </w:rPr>
            </w:pPr>
          </w:p>
        </w:tc>
        <w:tc>
          <w:tcPr>
            <w:tcW w:w="675" w:type="dxa"/>
            <w:vMerge/>
            <w:tcBorders>
              <w:bottom w:val="single" w:sz="4" w:space="0" w:color="auto"/>
            </w:tcBorders>
            <w:shd w:val="clear" w:color="auto" w:fill="auto"/>
            <w:vAlign w:val="center"/>
          </w:tcPr>
          <w:p w14:paraId="1DFE2D34" w14:textId="77777777" w:rsidR="004321A6" w:rsidRPr="004321A6" w:rsidRDefault="004321A6" w:rsidP="004321A6">
            <w:pPr>
              <w:jc w:val="center"/>
              <w:rPr>
                <w:rFonts w:ascii="GHEA Grapalat" w:hAnsi="GHEA Grapalat"/>
                <w:sz w:val="18"/>
                <w:szCs w:val="18"/>
                <w:lang w:val="en-US" w:eastAsia="en-US" w:bidi="ar-SA"/>
              </w:rPr>
            </w:pPr>
          </w:p>
        </w:tc>
      </w:tr>
      <w:tr w:rsidR="004321A6" w:rsidRPr="004321A6" w14:paraId="033E8E20" w14:textId="77777777" w:rsidTr="00EC7837">
        <w:trPr>
          <w:jc w:val="right"/>
        </w:trPr>
        <w:tc>
          <w:tcPr>
            <w:tcW w:w="357" w:type="dxa"/>
            <w:shd w:val="clear" w:color="auto" w:fill="auto"/>
            <w:vAlign w:val="center"/>
          </w:tcPr>
          <w:p w14:paraId="428C8883" w14:textId="77777777" w:rsidR="004321A6" w:rsidRPr="004321A6" w:rsidRDefault="004321A6" w:rsidP="004321A6">
            <w:pPr>
              <w:jc w:val="center"/>
              <w:rPr>
                <w:rFonts w:ascii="GHEA Grapalat" w:hAnsi="GHEA Grapalat"/>
                <w:sz w:val="18"/>
                <w:szCs w:val="18"/>
                <w:lang w:val="en-US" w:eastAsia="en-US" w:bidi="ar-SA"/>
              </w:rPr>
            </w:pPr>
          </w:p>
        </w:tc>
        <w:tc>
          <w:tcPr>
            <w:tcW w:w="1173" w:type="dxa"/>
            <w:shd w:val="clear" w:color="auto" w:fill="auto"/>
            <w:vAlign w:val="center"/>
          </w:tcPr>
          <w:p w14:paraId="245DD87E" w14:textId="77777777" w:rsidR="004321A6" w:rsidRPr="004321A6" w:rsidRDefault="004321A6" w:rsidP="004321A6">
            <w:pPr>
              <w:jc w:val="center"/>
              <w:rPr>
                <w:rFonts w:ascii="GHEA Grapalat" w:hAnsi="GHEA Grapalat"/>
                <w:sz w:val="18"/>
                <w:szCs w:val="18"/>
                <w:lang w:val="en-US" w:eastAsia="en-US" w:bidi="ar-SA"/>
              </w:rPr>
            </w:pPr>
          </w:p>
        </w:tc>
        <w:tc>
          <w:tcPr>
            <w:tcW w:w="1440" w:type="dxa"/>
            <w:shd w:val="clear" w:color="auto" w:fill="auto"/>
            <w:vAlign w:val="center"/>
          </w:tcPr>
          <w:p w14:paraId="3F471784" w14:textId="77777777" w:rsidR="004321A6" w:rsidRPr="004321A6" w:rsidRDefault="004321A6" w:rsidP="004321A6">
            <w:pPr>
              <w:jc w:val="center"/>
              <w:rPr>
                <w:rFonts w:ascii="GHEA Grapalat" w:hAnsi="GHEA Grapalat"/>
                <w:sz w:val="18"/>
                <w:szCs w:val="18"/>
                <w:lang w:val="en-US" w:eastAsia="en-US" w:bidi="ar-SA"/>
              </w:rPr>
            </w:pPr>
          </w:p>
        </w:tc>
        <w:tc>
          <w:tcPr>
            <w:tcW w:w="1800" w:type="dxa"/>
            <w:shd w:val="clear" w:color="auto" w:fill="auto"/>
            <w:vAlign w:val="center"/>
          </w:tcPr>
          <w:p w14:paraId="255DF035" w14:textId="77777777" w:rsidR="004321A6" w:rsidRPr="004321A6" w:rsidRDefault="004321A6" w:rsidP="004321A6">
            <w:pPr>
              <w:jc w:val="center"/>
              <w:rPr>
                <w:rFonts w:ascii="GHEA Grapalat" w:hAnsi="GHEA Grapalat"/>
                <w:sz w:val="18"/>
                <w:szCs w:val="18"/>
                <w:lang w:val="en-US" w:eastAsia="en-US" w:bidi="ar-SA"/>
              </w:rPr>
            </w:pPr>
          </w:p>
        </w:tc>
        <w:tc>
          <w:tcPr>
            <w:tcW w:w="1116" w:type="dxa"/>
            <w:shd w:val="clear" w:color="auto" w:fill="auto"/>
            <w:vAlign w:val="center"/>
          </w:tcPr>
          <w:p w14:paraId="1FD4DF26" w14:textId="77777777" w:rsidR="004321A6" w:rsidRPr="004321A6" w:rsidRDefault="004321A6" w:rsidP="004321A6">
            <w:pPr>
              <w:jc w:val="center"/>
              <w:rPr>
                <w:rFonts w:ascii="GHEA Grapalat" w:hAnsi="GHEA Grapalat"/>
                <w:sz w:val="18"/>
                <w:szCs w:val="18"/>
                <w:lang w:val="en-US" w:eastAsia="en-US" w:bidi="ar-SA"/>
              </w:rPr>
            </w:pPr>
          </w:p>
        </w:tc>
        <w:tc>
          <w:tcPr>
            <w:tcW w:w="1842" w:type="dxa"/>
            <w:shd w:val="clear" w:color="auto" w:fill="auto"/>
            <w:vAlign w:val="center"/>
          </w:tcPr>
          <w:p w14:paraId="448169A1" w14:textId="77777777" w:rsidR="004321A6" w:rsidRPr="004321A6" w:rsidRDefault="004321A6" w:rsidP="004321A6">
            <w:pPr>
              <w:jc w:val="center"/>
              <w:rPr>
                <w:rFonts w:ascii="GHEA Grapalat" w:hAnsi="GHEA Grapalat"/>
                <w:sz w:val="18"/>
                <w:szCs w:val="18"/>
                <w:lang w:val="en-US" w:eastAsia="en-US" w:bidi="ar-SA"/>
              </w:rPr>
            </w:pPr>
          </w:p>
        </w:tc>
        <w:tc>
          <w:tcPr>
            <w:tcW w:w="1134" w:type="dxa"/>
            <w:shd w:val="clear" w:color="auto" w:fill="auto"/>
            <w:vAlign w:val="center"/>
          </w:tcPr>
          <w:p w14:paraId="33BE2180" w14:textId="77777777" w:rsidR="004321A6" w:rsidRPr="004321A6" w:rsidRDefault="004321A6" w:rsidP="004321A6">
            <w:pPr>
              <w:jc w:val="center"/>
              <w:rPr>
                <w:rFonts w:ascii="GHEA Grapalat" w:hAnsi="GHEA Grapalat"/>
                <w:sz w:val="18"/>
                <w:szCs w:val="18"/>
                <w:lang w:val="en-US" w:eastAsia="en-US" w:bidi="ar-SA"/>
              </w:rPr>
            </w:pPr>
          </w:p>
        </w:tc>
        <w:tc>
          <w:tcPr>
            <w:tcW w:w="1168" w:type="dxa"/>
            <w:shd w:val="clear" w:color="auto" w:fill="auto"/>
            <w:vAlign w:val="center"/>
          </w:tcPr>
          <w:p w14:paraId="20180770" w14:textId="77777777" w:rsidR="004321A6" w:rsidRPr="004321A6" w:rsidRDefault="004321A6" w:rsidP="004321A6">
            <w:pPr>
              <w:jc w:val="center"/>
              <w:rPr>
                <w:rFonts w:ascii="GHEA Grapalat" w:hAnsi="GHEA Grapalat"/>
                <w:sz w:val="18"/>
                <w:szCs w:val="18"/>
                <w:lang w:val="en-US" w:eastAsia="en-US" w:bidi="ar-SA"/>
              </w:rPr>
            </w:pPr>
          </w:p>
        </w:tc>
        <w:tc>
          <w:tcPr>
            <w:tcW w:w="675" w:type="dxa"/>
            <w:shd w:val="clear" w:color="auto" w:fill="auto"/>
            <w:vAlign w:val="center"/>
          </w:tcPr>
          <w:p w14:paraId="54E228A8" w14:textId="77777777" w:rsidR="004321A6" w:rsidRPr="004321A6" w:rsidRDefault="004321A6" w:rsidP="004321A6">
            <w:pPr>
              <w:jc w:val="center"/>
              <w:rPr>
                <w:rFonts w:ascii="GHEA Grapalat" w:hAnsi="GHEA Grapalat"/>
                <w:sz w:val="18"/>
                <w:szCs w:val="18"/>
                <w:lang w:val="en-US" w:eastAsia="en-US" w:bidi="ar-SA"/>
              </w:rPr>
            </w:pPr>
          </w:p>
        </w:tc>
      </w:tr>
      <w:tr w:rsidR="004321A6" w:rsidRPr="004321A6" w14:paraId="52B5170A" w14:textId="77777777" w:rsidTr="00EC7837">
        <w:trPr>
          <w:jc w:val="right"/>
        </w:trPr>
        <w:tc>
          <w:tcPr>
            <w:tcW w:w="357" w:type="dxa"/>
            <w:shd w:val="clear" w:color="auto" w:fill="auto"/>
          </w:tcPr>
          <w:p w14:paraId="11DF13FB" w14:textId="77777777" w:rsidR="004321A6" w:rsidRPr="004321A6" w:rsidRDefault="004321A6" w:rsidP="004321A6">
            <w:pPr>
              <w:jc w:val="center"/>
              <w:rPr>
                <w:rFonts w:ascii="GHEA Grapalat" w:hAnsi="GHEA Grapalat"/>
                <w:lang w:val="en-US" w:eastAsia="en-US" w:bidi="ar-SA"/>
              </w:rPr>
            </w:pPr>
          </w:p>
        </w:tc>
        <w:tc>
          <w:tcPr>
            <w:tcW w:w="1173" w:type="dxa"/>
            <w:shd w:val="clear" w:color="auto" w:fill="auto"/>
          </w:tcPr>
          <w:p w14:paraId="360E3A0F" w14:textId="77777777" w:rsidR="004321A6" w:rsidRPr="004321A6" w:rsidRDefault="004321A6" w:rsidP="004321A6">
            <w:pPr>
              <w:jc w:val="center"/>
              <w:rPr>
                <w:rFonts w:ascii="GHEA Grapalat" w:hAnsi="GHEA Grapalat"/>
                <w:lang w:val="en-US" w:eastAsia="en-US" w:bidi="ar-SA"/>
              </w:rPr>
            </w:pPr>
          </w:p>
        </w:tc>
        <w:tc>
          <w:tcPr>
            <w:tcW w:w="1440" w:type="dxa"/>
            <w:shd w:val="clear" w:color="auto" w:fill="auto"/>
          </w:tcPr>
          <w:p w14:paraId="5AD632EE" w14:textId="77777777" w:rsidR="004321A6" w:rsidRPr="004321A6" w:rsidRDefault="004321A6" w:rsidP="004321A6">
            <w:pPr>
              <w:jc w:val="center"/>
              <w:rPr>
                <w:rFonts w:ascii="GHEA Grapalat" w:hAnsi="GHEA Grapalat"/>
                <w:lang w:val="en-US" w:eastAsia="en-US" w:bidi="ar-SA"/>
              </w:rPr>
            </w:pPr>
          </w:p>
        </w:tc>
        <w:tc>
          <w:tcPr>
            <w:tcW w:w="1800" w:type="dxa"/>
            <w:shd w:val="clear" w:color="auto" w:fill="auto"/>
          </w:tcPr>
          <w:p w14:paraId="666CBA5D" w14:textId="77777777" w:rsidR="004321A6" w:rsidRPr="004321A6" w:rsidRDefault="004321A6" w:rsidP="004321A6">
            <w:pPr>
              <w:jc w:val="center"/>
              <w:rPr>
                <w:rFonts w:ascii="GHEA Grapalat" w:hAnsi="GHEA Grapalat"/>
                <w:lang w:val="en-US" w:eastAsia="en-US" w:bidi="ar-SA"/>
              </w:rPr>
            </w:pPr>
          </w:p>
        </w:tc>
        <w:tc>
          <w:tcPr>
            <w:tcW w:w="1116" w:type="dxa"/>
            <w:shd w:val="clear" w:color="auto" w:fill="auto"/>
          </w:tcPr>
          <w:p w14:paraId="74365CD2" w14:textId="77777777" w:rsidR="004321A6" w:rsidRPr="004321A6" w:rsidRDefault="004321A6" w:rsidP="004321A6">
            <w:pPr>
              <w:jc w:val="center"/>
              <w:rPr>
                <w:rFonts w:ascii="GHEA Grapalat" w:hAnsi="GHEA Grapalat"/>
                <w:lang w:val="en-US" w:eastAsia="en-US" w:bidi="ar-SA"/>
              </w:rPr>
            </w:pPr>
          </w:p>
        </w:tc>
        <w:tc>
          <w:tcPr>
            <w:tcW w:w="1842" w:type="dxa"/>
            <w:shd w:val="clear" w:color="auto" w:fill="auto"/>
          </w:tcPr>
          <w:p w14:paraId="6493D8BA" w14:textId="77777777" w:rsidR="004321A6" w:rsidRPr="004321A6" w:rsidRDefault="004321A6" w:rsidP="004321A6">
            <w:pPr>
              <w:jc w:val="center"/>
              <w:rPr>
                <w:rFonts w:ascii="GHEA Grapalat" w:hAnsi="GHEA Grapalat"/>
                <w:lang w:val="en-US" w:eastAsia="en-US" w:bidi="ar-SA"/>
              </w:rPr>
            </w:pPr>
          </w:p>
        </w:tc>
        <w:tc>
          <w:tcPr>
            <w:tcW w:w="1134" w:type="dxa"/>
            <w:shd w:val="clear" w:color="auto" w:fill="auto"/>
          </w:tcPr>
          <w:p w14:paraId="16EE3BE7" w14:textId="77777777" w:rsidR="004321A6" w:rsidRPr="004321A6" w:rsidRDefault="004321A6" w:rsidP="004321A6">
            <w:pPr>
              <w:jc w:val="center"/>
              <w:rPr>
                <w:rFonts w:ascii="GHEA Grapalat" w:hAnsi="GHEA Grapalat"/>
                <w:lang w:val="en-US" w:eastAsia="en-US" w:bidi="ar-SA"/>
              </w:rPr>
            </w:pPr>
          </w:p>
        </w:tc>
        <w:tc>
          <w:tcPr>
            <w:tcW w:w="1168" w:type="dxa"/>
            <w:shd w:val="clear" w:color="auto" w:fill="auto"/>
          </w:tcPr>
          <w:p w14:paraId="4C7CC8B6" w14:textId="77777777" w:rsidR="004321A6" w:rsidRPr="004321A6" w:rsidRDefault="004321A6" w:rsidP="004321A6">
            <w:pPr>
              <w:jc w:val="center"/>
              <w:rPr>
                <w:rFonts w:ascii="GHEA Grapalat" w:hAnsi="GHEA Grapalat"/>
                <w:lang w:val="en-US" w:eastAsia="en-US" w:bidi="ar-SA"/>
              </w:rPr>
            </w:pPr>
          </w:p>
        </w:tc>
        <w:tc>
          <w:tcPr>
            <w:tcW w:w="675" w:type="dxa"/>
            <w:shd w:val="clear" w:color="auto" w:fill="auto"/>
          </w:tcPr>
          <w:p w14:paraId="6A2CC601" w14:textId="77777777" w:rsidR="004321A6" w:rsidRPr="004321A6" w:rsidRDefault="004321A6" w:rsidP="004321A6">
            <w:pPr>
              <w:jc w:val="center"/>
              <w:rPr>
                <w:rFonts w:ascii="GHEA Grapalat" w:hAnsi="GHEA Grapalat"/>
                <w:lang w:val="en-US" w:eastAsia="en-US" w:bidi="ar-SA"/>
              </w:rPr>
            </w:pPr>
          </w:p>
        </w:tc>
      </w:tr>
    </w:tbl>
    <w:p w14:paraId="0841AC15" w14:textId="77777777" w:rsidR="004321A6" w:rsidRPr="004321A6" w:rsidRDefault="004321A6" w:rsidP="004321A6">
      <w:pPr>
        <w:ind w:firstLine="375"/>
        <w:jc w:val="both"/>
        <w:rPr>
          <w:rFonts w:ascii="Arial" w:hAnsi="Arial" w:cs="Arial"/>
          <w:iCs/>
          <w:color w:val="000000"/>
          <w:sz w:val="21"/>
          <w:szCs w:val="21"/>
          <w:lang w:val="es-ES" w:eastAsia="en-US" w:bidi="ar-SA"/>
        </w:rPr>
      </w:pPr>
    </w:p>
    <w:p w14:paraId="5A73661D" w14:textId="77777777" w:rsidR="004321A6" w:rsidRPr="004321A6" w:rsidRDefault="004321A6" w:rsidP="004321A6">
      <w:pPr>
        <w:ind w:firstLine="375"/>
        <w:jc w:val="both"/>
        <w:rPr>
          <w:rFonts w:ascii="GHEA Grapalat" w:hAnsi="GHEA Grapalat"/>
          <w:iCs/>
          <w:snapToGrid w:val="0"/>
          <w:color w:val="000000"/>
          <w:sz w:val="21"/>
          <w:szCs w:val="21"/>
          <w:lang w:val="es-ES" w:eastAsia="en-US" w:bidi="ar-SA"/>
        </w:rPr>
      </w:pPr>
      <w:r w:rsidRPr="004321A6">
        <w:rPr>
          <w:rFonts w:ascii="GHEA Grapalat" w:hAnsi="GHEA Grapalat"/>
          <w:iCs/>
          <w:snapToGrid w:val="0"/>
          <w:color w:val="000000"/>
          <w:sz w:val="21"/>
          <w:szCs w:val="21"/>
          <w:lang w:val="hy-AM" w:eastAsia="en-US" w:bidi="ar-SA"/>
        </w:rPr>
        <w:t>Счет-фактура, являющийся основанием для двустороннего утверждения настоящего протокола, и положительный</w:t>
      </w:r>
      <w:r w:rsidRPr="004321A6">
        <w:rPr>
          <w:rFonts w:ascii="GHEA Grapalat" w:hAnsi="GHEA Grapalat"/>
          <w:color w:val="000000"/>
          <w:sz w:val="21"/>
          <w:szCs w:val="21"/>
          <w:lang w:val="es-ES" w:eastAsia="en-US" w:bidi="ar-SA"/>
        </w:rPr>
        <w:t>заключение являются неотъемлемой частью настоящего протокола и прилагаются.</w:t>
      </w:r>
    </w:p>
    <w:p w14:paraId="18214120" w14:textId="77777777" w:rsidR="004321A6" w:rsidRPr="004321A6" w:rsidRDefault="004321A6" w:rsidP="004321A6">
      <w:pPr>
        <w:ind w:firstLine="375"/>
        <w:jc w:val="both"/>
        <w:rPr>
          <w:rFonts w:ascii="GHEA Grapalat" w:hAnsi="GHEA Grapalat"/>
          <w:iCs/>
          <w:snapToGrid w:val="0"/>
          <w:color w:val="000000"/>
          <w:sz w:val="21"/>
          <w:szCs w:val="21"/>
          <w:lang w:val="es-ES" w:eastAsia="en-US" w:bidi="ar-SA"/>
        </w:rPr>
      </w:pPr>
    </w:p>
    <w:p w14:paraId="4ECC3341" w14:textId="77777777" w:rsidR="004321A6" w:rsidRPr="004321A6" w:rsidRDefault="004321A6" w:rsidP="004321A6">
      <w:pPr>
        <w:ind w:firstLine="375"/>
        <w:jc w:val="both"/>
        <w:rPr>
          <w:rFonts w:ascii="GHEA Grapalat" w:hAnsi="GHEA Grapalat"/>
          <w:iCs/>
          <w:snapToGrid w:val="0"/>
          <w:color w:val="000000"/>
          <w:sz w:val="2"/>
          <w:szCs w:val="21"/>
          <w:lang w:val="es-ES" w:eastAsia="en-US" w:bidi="ar-SA"/>
        </w:rPr>
      </w:pPr>
    </w:p>
    <w:p w14:paraId="0AD71B29" w14:textId="77777777" w:rsidR="004321A6" w:rsidRPr="004321A6" w:rsidRDefault="004321A6" w:rsidP="004321A6">
      <w:pPr>
        <w:ind w:firstLine="375"/>
        <w:rPr>
          <w:rFonts w:ascii="GHEA Grapalat" w:hAnsi="GHEA Grapalat"/>
          <w:iCs/>
          <w:snapToGrid w:val="0"/>
          <w:color w:val="000000"/>
          <w:sz w:val="2"/>
          <w:szCs w:val="21"/>
          <w:lang w:val="es-ES" w:eastAsia="en-US" w:bidi="ar-SA"/>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321A6" w:rsidRPr="004321A6" w14:paraId="14A9AB06" w14:textId="77777777" w:rsidTr="00EC7837">
        <w:trPr>
          <w:trHeight w:val="266"/>
          <w:tblCellSpacing w:w="7" w:type="dxa"/>
          <w:jc w:val="center"/>
        </w:trPr>
        <w:tc>
          <w:tcPr>
            <w:tcW w:w="0" w:type="auto"/>
            <w:vAlign w:val="center"/>
          </w:tcPr>
          <w:p w14:paraId="79399F80" w14:textId="77777777" w:rsidR="004321A6" w:rsidRPr="004321A6" w:rsidRDefault="004321A6" w:rsidP="004321A6">
            <w:pPr>
              <w:jc w:val="center"/>
              <w:rPr>
                <w:rFonts w:ascii="GHEA Grapalat" w:hAnsi="GHEA Grapalat"/>
                <w:iCs/>
                <w:color w:val="000000"/>
                <w:sz w:val="21"/>
                <w:szCs w:val="21"/>
                <w:lang w:val="en-US" w:eastAsia="en-US" w:bidi="ar-SA"/>
              </w:rPr>
            </w:pPr>
            <w:r w:rsidRPr="004321A6">
              <w:rPr>
                <w:rFonts w:ascii="GHEA Grapalat" w:hAnsi="GHEA Grapalat"/>
                <w:iCs/>
                <w:color w:val="000000"/>
                <w:sz w:val="21"/>
                <w:szCs w:val="21"/>
                <w:lang w:val="en-US" w:eastAsia="en-US" w:bidi="ar-SA"/>
              </w:rPr>
              <w:t>Доставили товар</w:t>
            </w:r>
          </w:p>
        </w:tc>
        <w:tc>
          <w:tcPr>
            <w:tcW w:w="0" w:type="auto"/>
            <w:vAlign w:val="center"/>
          </w:tcPr>
          <w:p w14:paraId="32A8E6C4" w14:textId="77777777" w:rsidR="004321A6" w:rsidRPr="004321A6" w:rsidRDefault="004321A6" w:rsidP="004321A6">
            <w:pPr>
              <w:jc w:val="center"/>
              <w:rPr>
                <w:rFonts w:ascii="GHEA Grapalat" w:hAnsi="GHEA Grapalat"/>
                <w:iCs/>
                <w:color w:val="000000"/>
                <w:sz w:val="21"/>
                <w:szCs w:val="21"/>
                <w:lang w:val="en-US" w:eastAsia="en-US" w:bidi="ar-SA"/>
              </w:rPr>
            </w:pPr>
            <w:r w:rsidRPr="004321A6">
              <w:rPr>
                <w:rFonts w:ascii="GHEA Grapalat" w:hAnsi="GHEA Grapalat"/>
                <w:iCs/>
                <w:color w:val="000000"/>
                <w:sz w:val="21"/>
                <w:szCs w:val="21"/>
                <w:lang w:val="en-US" w:eastAsia="en-US" w:bidi="ar-SA"/>
              </w:rPr>
              <w:t>Товар получен</w:t>
            </w:r>
          </w:p>
        </w:tc>
      </w:tr>
      <w:tr w:rsidR="004321A6" w:rsidRPr="004321A6" w14:paraId="7BC98F2D" w14:textId="77777777" w:rsidTr="00EC7837">
        <w:trPr>
          <w:trHeight w:val="473"/>
          <w:tblCellSpacing w:w="7" w:type="dxa"/>
          <w:jc w:val="center"/>
        </w:trPr>
        <w:tc>
          <w:tcPr>
            <w:tcW w:w="0" w:type="auto"/>
            <w:vAlign w:val="center"/>
          </w:tcPr>
          <w:p w14:paraId="4C12B309" w14:textId="77777777" w:rsidR="004321A6" w:rsidRPr="004321A6" w:rsidRDefault="004321A6" w:rsidP="004321A6">
            <w:pPr>
              <w:jc w:val="center"/>
              <w:rPr>
                <w:rFonts w:ascii="GHEA Grapalat" w:hAnsi="GHEA Grapalat"/>
                <w:iCs/>
                <w:sz w:val="21"/>
                <w:szCs w:val="21"/>
                <w:lang w:val="en-US" w:eastAsia="en-US" w:bidi="ar-SA"/>
              </w:rPr>
            </w:pPr>
            <w:r w:rsidRPr="004321A6">
              <w:rPr>
                <w:rFonts w:ascii="GHEA Grapalat" w:hAnsi="GHEA Grapalat"/>
                <w:iCs/>
                <w:sz w:val="21"/>
                <w:szCs w:val="21"/>
                <w:lang w:val="en-US" w:eastAsia="en-US" w:bidi="ar-SA"/>
              </w:rPr>
              <w:t>___________________________</w:t>
            </w:r>
          </w:p>
          <w:p w14:paraId="046B4068" w14:textId="77777777" w:rsidR="004321A6" w:rsidRPr="004321A6" w:rsidRDefault="004321A6" w:rsidP="004321A6">
            <w:pPr>
              <w:jc w:val="center"/>
              <w:rPr>
                <w:rFonts w:ascii="GHEA Grapalat" w:hAnsi="GHEA Grapalat"/>
                <w:iCs/>
                <w:sz w:val="21"/>
                <w:szCs w:val="21"/>
                <w:lang w:val="en-US" w:eastAsia="en-US" w:bidi="ar-SA"/>
              </w:rPr>
            </w:pPr>
            <w:r w:rsidRPr="004321A6">
              <w:rPr>
                <w:rFonts w:ascii="GHEA Grapalat" w:hAnsi="GHEA Grapalat"/>
                <w:iCs/>
                <w:sz w:val="15"/>
                <w:szCs w:val="15"/>
                <w:lang w:val="en-US" w:eastAsia="en-US" w:bidi="ar-SA"/>
              </w:rPr>
              <w:t>подпись</w:t>
            </w:r>
          </w:p>
        </w:tc>
        <w:tc>
          <w:tcPr>
            <w:tcW w:w="0" w:type="auto"/>
            <w:vAlign w:val="center"/>
          </w:tcPr>
          <w:p w14:paraId="21928AFC" w14:textId="77777777" w:rsidR="004321A6" w:rsidRPr="004321A6" w:rsidRDefault="004321A6" w:rsidP="004321A6">
            <w:pPr>
              <w:jc w:val="center"/>
              <w:rPr>
                <w:rFonts w:ascii="GHEA Grapalat" w:hAnsi="GHEA Grapalat"/>
                <w:iCs/>
                <w:sz w:val="21"/>
                <w:szCs w:val="21"/>
                <w:lang w:val="en-US" w:eastAsia="en-US" w:bidi="ar-SA"/>
              </w:rPr>
            </w:pPr>
            <w:r w:rsidRPr="004321A6">
              <w:rPr>
                <w:rFonts w:ascii="GHEA Grapalat" w:hAnsi="GHEA Grapalat"/>
                <w:iCs/>
                <w:sz w:val="21"/>
                <w:szCs w:val="21"/>
                <w:lang w:val="en-US" w:eastAsia="en-US" w:bidi="ar-SA"/>
              </w:rPr>
              <w:t>___________________________</w:t>
            </w:r>
          </w:p>
          <w:p w14:paraId="0DEA97AD" w14:textId="77777777" w:rsidR="004321A6" w:rsidRPr="004321A6" w:rsidRDefault="004321A6" w:rsidP="004321A6">
            <w:pPr>
              <w:jc w:val="center"/>
              <w:rPr>
                <w:rFonts w:ascii="GHEA Grapalat" w:hAnsi="GHEA Grapalat"/>
                <w:iCs/>
                <w:sz w:val="21"/>
                <w:szCs w:val="21"/>
                <w:lang w:val="en-US" w:eastAsia="en-US" w:bidi="ar-SA"/>
              </w:rPr>
            </w:pPr>
            <w:r w:rsidRPr="004321A6">
              <w:rPr>
                <w:rFonts w:ascii="GHEA Grapalat" w:hAnsi="GHEA Grapalat"/>
                <w:iCs/>
                <w:sz w:val="15"/>
                <w:szCs w:val="15"/>
                <w:lang w:val="en-US" w:eastAsia="en-US" w:bidi="ar-SA"/>
              </w:rPr>
              <w:t>подпись</w:t>
            </w:r>
          </w:p>
        </w:tc>
      </w:tr>
      <w:tr w:rsidR="004321A6" w:rsidRPr="004321A6" w14:paraId="364C1125" w14:textId="77777777" w:rsidTr="00EC7837">
        <w:trPr>
          <w:trHeight w:val="503"/>
          <w:tblCellSpacing w:w="7" w:type="dxa"/>
          <w:jc w:val="center"/>
        </w:trPr>
        <w:tc>
          <w:tcPr>
            <w:tcW w:w="0" w:type="auto"/>
            <w:vAlign w:val="center"/>
          </w:tcPr>
          <w:p w14:paraId="7E86AE8D" w14:textId="77777777" w:rsidR="004321A6" w:rsidRPr="004321A6" w:rsidRDefault="004321A6" w:rsidP="004321A6">
            <w:pPr>
              <w:jc w:val="center"/>
              <w:rPr>
                <w:rFonts w:ascii="GHEA Grapalat" w:hAnsi="GHEA Grapalat"/>
                <w:iCs/>
                <w:sz w:val="21"/>
                <w:szCs w:val="21"/>
                <w:lang w:val="en-US" w:eastAsia="en-US" w:bidi="ar-SA"/>
              </w:rPr>
            </w:pPr>
            <w:r w:rsidRPr="004321A6">
              <w:rPr>
                <w:rFonts w:ascii="GHEA Grapalat" w:hAnsi="GHEA Grapalat"/>
                <w:iCs/>
                <w:sz w:val="21"/>
                <w:szCs w:val="21"/>
                <w:lang w:val="en-US" w:eastAsia="en-US" w:bidi="ar-SA"/>
              </w:rPr>
              <w:t>___________________________</w:t>
            </w:r>
          </w:p>
          <w:p w14:paraId="0FE34525" w14:textId="77777777" w:rsidR="004321A6" w:rsidRPr="004321A6" w:rsidRDefault="004321A6" w:rsidP="004321A6">
            <w:pPr>
              <w:jc w:val="center"/>
              <w:rPr>
                <w:rFonts w:ascii="GHEA Grapalat" w:hAnsi="GHEA Grapalat"/>
                <w:iCs/>
                <w:sz w:val="21"/>
                <w:szCs w:val="21"/>
                <w:lang w:val="en-US" w:eastAsia="en-US" w:bidi="ar-SA"/>
              </w:rPr>
            </w:pPr>
            <w:r w:rsidRPr="004321A6">
              <w:rPr>
                <w:rFonts w:ascii="GHEA Grapalat" w:hAnsi="GHEA Grapalat"/>
                <w:iCs/>
                <w:sz w:val="15"/>
                <w:szCs w:val="15"/>
                <w:lang w:val="en-US" w:eastAsia="en-US" w:bidi="ar-SA"/>
              </w:rPr>
              <w:t>фамилия Имя</w:t>
            </w:r>
          </w:p>
        </w:tc>
        <w:tc>
          <w:tcPr>
            <w:tcW w:w="0" w:type="auto"/>
            <w:vAlign w:val="center"/>
          </w:tcPr>
          <w:p w14:paraId="1CE061E7" w14:textId="77777777" w:rsidR="004321A6" w:rsidRPr="004321A6" w:rsidRDefault="004321A6" w:rsidP="004321A6">
            <w:pPr>
              <w:jc w:val="center"/>
              <w:rPr>
                <w:rFonts w:ascii="GHEA Grapalat" w:hAnsi="GHEA Grapalat"/>
                <w:iCs/>
                <w:sz w:val="21"/>
                <w:szCs w:val="21"/>
                <w:lang w:val="en-US" w:eastAsia="en-US" w:bidi="ar-SA"/>
              </w:rPr>
            </w:pPr>
            <w:r w:rsidRPr="004321A6">
              <w:rPr>
                <w:rFonts w:ascii="GHEA Grapalat" w:hAnsi="GHEA Grapalat"/>
                <w:iCs/>
                <w:sz w:val="21"/>
                <w:szCs w:val="21"/>
                <w:lang w:val="en-US" w:eastAsia="en-US" w:bidi="ar-SA"/>
              </w:rPr>
              <w:t>___________________________</w:t>
            </w:r>
          </w:p>
          <w:p w14:paraId="67189D01" w14:textId="77777777" w:rsidR="004321A6" w:rsidRPr="004321A6" w:rsidRDefault="004321A6" w:rsidP="004321A6">
            <w:pPr>
              <w:jc w:val="center"/>
              <w:rPr>
                <w:rFonts w:ascii="GHEA Grapalat" w:hAnsi="GHEA Grapalat"/>
                <w:iCs/>
                <w:sz w:val="21"/>
                <w:szCs w:val="21"/>
                <w:lang w:val="en-US" w:eastAsia="en-US" w:bidi="ar-SA"/>
              </w:rPr>
            </w:pPr>
            <w:r w:rsidRPr="004321A6">
              <w:rPr>
                <w:rFonts w:ascii="GHEA Grapalat" w:hAnsi="GHEA Grapalat"/>
                <w:iCs/>
                <w:sz w:val="15"/>
                <w:szCs w:val="15"/>
                <w:lang w:val="en-US" w:eastAsia="en-US" w:bidi="ar-SA"/>
              </w:rPr>
              <w:t>фамилия Имя</w:t>
            </w:r>
          </w:p>
        </w:tc>
      </w:tr>
      <w:tr w:rsidR="004321A6" w:rsidRPr="004321A6" w14:paraId="304F3F1C" w14:textId="77777777" w:rsidTr="00EC7837">
        <w:trPr>
          <w:trHeight w:val="281"/>
          <w:tblCellSpacing w:w="7" w:type="dxa"/>
          <w:jc w:val="center"/>
        </w:trPr>
        <w:tc>
          <w:tcPr>
            <w:tcW w:w="0" w:type="auto"/>
            <w:vAlign w:val="center"/>
          </w:tcPr>
          <w:p w14:paraId="1F3A93DB" w14:textId="77777777" w:rsidR="004321A6" w:rsidRPr="004321A6" w:rsidRDefault="004321A6" w:rsidP="004321A6">
            <w:pPr>
              <w:rPr>
                <w:rFonts w:ascii="GHEA Grapalat" w:hAnsi="GHEA Grapalat"/>
                <w:iCs/>
                <w:color w:val="000000"/>
                <w:sz w:val="21"/>
                <w:szCs w:val="21"/>
                <w:lang w:val="en-US" w:eastAsia="en-US" w:bidi="ar-SA"/>
              </w:rPr>
            </w:pPr>
            <w:r w:rsidRPr="004321A6">
              <w:rPr>
                <w:rFonts w:ascii="GHEA Grapalat" w:hAnsi="GHEA Grapalat"/>
                <w:iCs/>
                <w:color w:val="000000"/>
                <w:sz w:val="21"/>
                <w:szCs w:val="21"/>
                <w:lang w:val="en-US" w:eastAsia="en-US" w:bidi="ar-SA"/>
              </w:rPr>
              <w:t>К.Т.</w:t>
            </w:r>
            <w:r w:rsidRPr="004321A6">
              <w:rPr>
                <w:rFonts w:ascii="Arial" w:hAnsi="Arial" w:cs="Arial"/>
                <w:iCs/>
                <w:color w:val="000000"/>
                <w:sz w:val="21"/>
                <w:szCs w:val="21"/>
                <w:lang w:val="en-US" w:eastAsia="en-US" w:bidi="ar-SA"/>
              </w:rPr>
              <w:t xml:space="preserve"> </w:t>
            </w:r>
          </w:p>
        </w:tc>
        <w:tc>
          <w:tcPr>
            <w:tcW w:w="0" w:type="auto"/>
            <w:vAlign w:val="center"/>
          </w:tcPr>
          <w:p w14:paraId="2547031D" w14:textId="77777777" w:rsidR="004321A6" w:rsidRPr="004321A6" w:rsidRDefault="004321A6" w:rsidP="004321A6">
            <w:pPr>
              <w:rPr>
                <w:rFonts w:ascii="GHEA Grapalat" w:hAnsi="GHEA Grapalat"/>
                <w:iCs/>
                <w:color w:val="000000"/>
                <w:sz w:val="21"/>
                <w:szCs w:val="21"/>
                <w:lang w:val="en-US" w:eastAsia="en-US" w:bidi="ar-SA"/>
              </w:rPr>
            </w:pPr>
            <w:r w:rsidRPr="004321A6">
              <w:rPr>
                <w:rFonts w:ascii="Arial" w:hAnsi="Arial" w:cs="Arial"/>
                <w:iCs/>
                <w:color w:val="000000"/>
                <w:sz w:val="21"/>
                <w:szCs w:val="21"/>
                <w:lang w:val="en-US" w:eastAsia="en-US" w:bidi="ar-SA"/>
              </w:rPr>
              <w:t xml:space="preserve"> </w:t>
            </w:r>
            <w:r w:rsidRPr="004321A6">
              <w:rPr>
                <w:rFonts w:ascii="GHEA Grapalat" w:hAnsi="GHEA Grapalat"/>
                <w:iCs/>
                <w:color w:val="000000"/>
                <w:sz w:val="21"/>
                <w:szCs w:val="21"/>
                <w:lang w:val="en-US" w:eastAsia="en-US" w:bidi="ar-SA"/>
              </w:rPr>
              <w:t>К.Т.</w:t>
            </w:r>
          </w:p>
        </w:tc>
      </w:tr>
      <w:bookmarkEnd w:id="17"/>
    </w:tbl>
    <w:p w14:paraId="6B34EB43" w14:textId="77777777" w:rsidR="004321A6" w:rsidRPr="004321A6" w:rsidRDefault="004321A6" w:rsidP="004321A6">
      <w:pPr>
        <w:ind w:left="-142" w:firstLine="142"/>
        <w:jc w:val="center"/>
        <w:rPr>
          <w:rFonts w:ascii="GHEA Grapalat" w:hAnsi="GHEA Grapalat" w:cs="Sylfaen"/>
          <w:b/>
          <w:lang w:val="en-US" w:eastAsia="en-US" w:bidi="ar-SA"/>
        </w:rPr>
      </w:pPr>
    </w:p>
    <w:p w14:paraId="68325E3A" w14:textId="77777777" w:rsidR="004321A6" w:rsidRPr="004321A6" w:rsidRDefault="004321A6" w:rsidP="004321A6">
      <w:pPr>
        <w:ind w:left="-142" w:firstLine="142"/>
        <w:jc w:val="center"/>
        <w:rPr>
          <w:rFonts w:ascii="GHEA Grapalat" w:hAnsi="GHEA Grapalat" w:cs="Sylfaen"/>
          <w:b/>
          <w:lang w:val="en-US" w:eastAsia="en-US" w:bidi="ar-SA"/>
        </w:rPr>
      </w:pPr>
    </w:p>
    <w:p w14:paraId="1673C27E" w14:textId="1B7A7D98" w:rsidR="00196F14" w:rsidRPr="00973E36" w:rsidRDefault="00EC7BAF" w:rsidP="004321A6">
      <w:pPr>
        <w:jc w:val="right"/>
        <w:rPr>
          <w:rFonts w:ascii="Sylfaen" w:hAnsi="Sylfaen" w:cs="Sylfaen"/>
          <w:b/>
          <w:sz w:val="20"/>
          <w:szCs w:val="20"/>
        </w:rPr>
      </w:pPr>
      <w:r>
        <w:rPr>
          <w:rFonts w:ascii="Sylfaen" w:hAnsi="Sylfaen"/>
          <w:i/>
          <w:sz w:val="20"/>
          <w:szCs w:val="20"/>
          <w:lang w:val="hy-AM"/>
        </w:rPr>
        <w:t xml:space="preserve">                      </w:t>
      </w:r>
      <w:r w:rsidR="00A43C11" w:rsidRPr="00A43C11">
        <w:rPr>
          <w:rFonts w:ascii="Sylfaen" w:hAnsi="Sylfaen"/>
          <w:i/>
          <w:sz w:val="20"/>
          <w:szCs w:val="20"/>
        </w:rPr>
        <w:t xml:space="preserve">                                                                                                                                                 </w:t>
      </w:r>
    </w:p>
    <w:p w14:paraId="71F90C3D" w14:textId="77777777" w:rsidR="00196F14" w:rsidRPr="00973E36" w:rsidRDefault="00196F14" w:rsidP="00B46D58">
      <w:pPr>
        <w:rPr>
          <w:rFonts w:ascii="Sylfaen" w:hAnsi="Sylfaen" w:cs="Sylfaen"/>
          <w:b/>
          <w:sz w:val="20"/>
          <w:szCs w:val="20"/>
        </w:rPr>
      </w:pPr>
      <w:r w:rsidRPr="00973E36">
        <w:rPr>
          <w:rFonts w:ascii="Sylfaen" w:hAnsi="Sylfaen" w:cs="Sylfaen"/>
          <w:b/>
          <w:sz w:val="20"/>
          <w:szCs w:val="20"/>
        </w:rPr>
        <w:br w:type="page"/>
      </w:r>
    </w:p>
    <w:p w14:paraId="7A57851E" w14:textId="77777777" w:rsidR="00071D1C" w:rsidRPr="00973E36" w:rsidRDefault="00071D1C" w:rsidP="00B46D58">
      <w:pPr>
        <w:widowControl w:val="0"/>
        <w:spacing w:after="160"/>
        <w:jc w:val="right"/>
        <w:rPr>
          <w:rFonts w:ascii="Sylfaen" w:hAnsi="Sylfaen" w:cs="Sylfaen"/>
          <w:i/>
          <w:sz w:val="20"/>
          <w:szCs w:val="20"/>
        </w:rPr>
      </w:pPr>
      <w:r w:rsidRPr="00973E36">
        <w:rPr>
          <w:rFonts w:ascii="Sylfaen" w:hAnsi="Sylfaen"/>
          <w:i/>
          <w:sz w:val="20"/>
          <w:szCs w:val="20"/>
        </w:rPr>
        <w:lastRenderedPageBreak/>
        <w:t>Приложение № 3.1</w:t>
      </w:r>
    </w:p>
    <w:p w14:paraId="0A9AC95C" w14:textId="77777777" w:rsidR="00071D1C" w:rsidRPr="00A8205F" w:rsidRDefault="00341A74" w:rsidP="00A8205F">
      <w:pPr>
        <w:widowControl w:val="0"/>
        <w:spacing w:after="160"/>
        <w:jc w:val="right"/>
        <w:rPr>
          <w:rFonts w:ascii="Sylfaen" w:hAnsi="Sylfaen" w:cs="Sylfaen"/>
          <w:i/>
          <w:sz w:val="20"/>
          <w:szCs w:val="20"/>
        </w:rPr>
      </w:pPr>
      <w:r w:rsidRPr="00973E36">
        <w:rPr>
          <w:rFonts w:ascii="Sylfaen" w:hAnsi="Sylfaen"/>
          <w:i/>
          <w:sz w:val="20"/>
          <w:szCs w:val="20"/>
        </w:rPr>
        <w:t xml:space="preserve">к Договору под кодом </w:t>
      </w:r>
      <w:r w:rsidR="00196F14" w:rsidRPr="00973E36">
        <w:rPr>
          <w:rFonts w:ascii="Sylfaen" w:hAnsi="Sylfaen" w:cs="Sylfaen"/>
          <w:i/>
          <w:sz w:val="20"/>
          <w:szCs w:val="20"/>
        </w:rPr>
        <w:br/>
      </w:r>
      <w:r w:rsidRPr="00973E36">
        <w:rPr>
          <w:rFonts w:ascii="Sylfaen" w:hAnsi="Sylfaen"/>
          <w:i/>
          <w:sz w:val="20"/>
          <w:szCs w:val="20"/>
        </w:rPr>
        <w:t xml:space="preserve">заключенному </w:t>
      </w:r>
      <w:r w:rsidR="006132ED" w:rsidRPr="00973E36">
        <w:rPr>
          <w:rFonts w:ascii="Sylfaen" w:hAnsi="Sylfaen"/>
          <w:i/>
          <w:sz w:val="20"/>
          <w:szCs w:val="20"/>
        </w:rPr>
        <w:t>"</w:t>
      </w:r>
      <w:r w:rsidR="00D52566" w:rsidRPr="00973E36">
        <w:rPr>
          <w:rFonts w:ascii="Sylfaen" w:hAnsi="Sylfaen"/>
          <w:i/>
          <w:sz w:val="20"/>
          <w:szCs w:val="20"/>
        </w:rPr>
        <w:tab/>
      </w:r>
      <w:r w:rsidR="006132ED" w:rsidRPr="00973E36">
        <w:rPr>
          <w:rFonts w:ascii="Sylfaen" w:hAnsi="Sylfaen"/>
          <w:i/>
          <w:sz w:val="20"/>
          <w:szCs w:val="20"/>
        </w:rPr>
        <w:t>"</w:t>
      </w:r>
      <w:r w:rsidR="00AA7117" w:rsidRPr="00973E36">
        <w:rPr>
          <w:rFonts w:ascii="Sylfaen" w:hAnsi="Sylfaen"/>
          <w:i/>
          <w:sz w:val="20"/>
          <w:szCs w:val="20"/>
        </w:rPr>
        <w:t xml:space="preserve"> </w:t>
      </w:r>
      <w:r w:rsidR="00D52566" w:rsidRPr="00973E36">
        <w:rPr>
          <w:rFonts w:ascii="Sylfaen" w:hAnsi="Sylfaen"/>
          <w:i/>
          <w:sz w:val="20"/>
          <w:szCs w:val="20"/>
        </w:rPr>
        <w:tab/>
      </w:r>
      <w:r w:rsidRPr="00973E36">
        <w:rPr>
          <w:rFonts w:ascii="Sylfaen" w:hAnsi="Sylfaen"/>
          <w:i/>
          <w:sz w:val="20"/>
          <w:szCs w:val="20"/>
        </w:rPr>
        <w:t>20</w:t>
      </w:r>
      <w:r w:rsidR="00AA7117" w:rsidRPr="00973E36">
        <w:rPr>
          <w:rFonts w:ascii="Sylfaen" w:hAnsi="Sylfaen"/>
          <w:i/>
          <w:sz w:val="20"/>
          <w:szCs w:val="20"/>
        </w:rPr>
        <w:t xml:space="preserve"> </w:t>
      </w:r>
      <w:r w:rsidR="00D52566" w:rsidRPr="00973E36">
        <w:rPr>
          <w:rFonts w:ascii="Sylfaen" w:hAnsi="Sylfaen"/>
          <w:i/>
          <w:sz w:val="20"/>
          <w:szCs w:val="20"/>
        </w:rPr>
        <w:tab/>
      </w:r>
      <w:r w:rsidRPr="00973E36">
        <w:rPr>
          <w:rFonts w:ascii="Sylfaen" w:hAnsi="Sylfaen"/>
          <w:i/>
          <w:sz w:val="20"/>
          <w:szCs w:val="20"/>
        </w:rPr>
        <w:t>г.</w:t>
      </w:r>
    </w:p>
    <w:p w14:paraId="6F2B92D4" w14:textId="77777777" w:rsidR="00071D1C" w:rsidRPr="00A8205F" w:rsidRDefault="00196F14" w:rsidP="00B46D58">
      <w:pPr>
        <w:widowControl w:val="0"/>
        <w:spacing w:after="160"/>
        <w:jc w:val="center"/>
        <w:rPr>
          <w:rFonts w:ascii="Sylfaen" w:hAnsi="Sylfaen" w:cs="Sylfaen"/>
          <w:bCs/>
          <w:sz w:val="16"/>
          <w:szCs w:val="16"/>
        </w:rPr>
      </w:pPr>
      <w:r w:rsidRPr="00A8205F">
        <w:rPr>
          <w:rFonts w:ascii="Sylfaen" w:hAnsi="Sylfaen"/>
          <w:sz w:val="16"/>
          <w:szCs w:val="16"/>
        </w:rPr>
        <w:t>АКТ №———</w:t>
      </w:r>
    </w:p>
    <w:p w14:paraId="75ACC8FF" w14:textId="77777777" w:rsidR="00071D1C" w:rsidRPr="00A8205F" w:rsidRDefault="00071D1C" w:rsidP="00B46D58">
      <w:pPr>
        <w:widowControl w:val="0"/>
        <w:spacing w:after="160"/>
        <w:jc w:val="center"/>
        <w:rPr>
          <w:rFonts w:ascii="Sylfaen" w:hAnsi="Sylfaen" w:cs="Sylfaen"/>
          <w:b/>
          <w:bCs/>
          <w:sz w:val="16"/>
          <w:szCs w:val="16"/>
        </w:rPr>
      </w:pPr>
      <w:r w:rsidRPr="00A8205F">
        <w:rPr>
          <w:rFonts w:ascii="Sylfaen" w:hAnsi="Sylfaen"/>
          <w:sz w:val="16"/>
          <w:szCs w:val="16"/>
        </w:rPr>
        <w:t xml:space="preserve">относительно фиксирования факта передачи Покупателю результата договора </w:t>
      </w:r>
    </w:p>
    <w:p w14:paraId="00A7D3C1" w14:textId="77777777" w:rsidR="00071D1C" w:rsidRPr="00A8205F" w:rsidRDefault="00071D1C" w:rsidP="00B46D58">
      <w:pPr>
        <w:widowControl w:val="0"/>
        <w:tabs>
          <w:tab w:val="left" w:pos="360"/>
          <w:tab w:val="left" w:pos="540"/>
        </w:tabs>
        <w:spacing w:after="160"/>
        <w:jc w:val="center"/>
        <w:rPr>
          <w:rFonts w:ascii="Sylfaen" w:hAnsi="Sylfaen" w:cs="Sylfaen"/>
          <w:sz w:val="16"/>
          <w:szCs w:val="16"/>
        </w:rPr>
      </w:pPr>
    </w:p>
    <w:p w14:paraId="417342FE" w14:textId="77777777" w:rsidR="006B3AE3" w:rsidRPr="00A8205F" w:rsidRDefault="006B3AE3" w:rsidP="00B46D58">
      <w:pPr>
        <w:widowControl w:val="0"/>
        <w:ind w:firstLine="567"/>
        <w:jc w:val="both"/>
        <w:rPr>
          <w:rFonts w:ascii="Sylfaen" w:hAnsi="Sylfaen"/>
          <w:sz w:val="16"/>
          <w:szCs w:val="16"/>
        </w:rPr>
      </w:pPr>
      <w:r w:rsidRPr="00A8205F">
        <w:rPr>
          <w:rFonts w:ascii="Sylfaen" w:hAnsi="Sylfaen"/>
          <w:sz w:val="16"/>
          <w:szCs w:val="16"/>
        </w:rPr>
        <w:t>Настоящим фиксируется, что в рамках договора закупки № ______________,</w:t>
      </w:r>
    </w:p>
    <w:p w14:paraId="7DDDE6BC" w14:textId="77777777" w:rsidR="006B3AE3" w:rsidRPr="00A8205F" w:rsidRDefault="006B3AE3" w:rsidP="00B46D58">
      <w:pPr>
        <w:widowControl w:val="0"/>
        <w:spacing w:after="120"/>
        <w:ind w:left="7371" w:hanging="141"/>
        <w:jc w:val="both"/>
        <w:rPr>
          <w:rFonts w:ascii="Sylfaen" w:hAnsi="Sylfaen"/>
          <w:sz w:val="16"/>
          <w:szCs w:val="16"/>
        </w:rPr>
      </w:pPr>
      <w:r w:rsidRPr="00A8205F">
        <w:rPr>
          <w:rFonts w:ascii="Sylfaen" w:hAnsi="Sylfaen"/>
          <w:sz w:val="16"/>
          <w:szCs w:val="16"/>
        </w:rPr>
        <w:t>номер договора</w:t>
      </w:r>
    </w:p>
    <w:p w14:paraId="44E9A525" w14:textId="77777777" w:rsidR="006B3AE3" w:rsidRPr="00A8205F" w:rsidRDefault="006B3AE3" w:rsidP="00B46D58">
      <w:pPr>
        <w:widowControl w:val="0"/>
        <w:tabs>
          <w:tab w:val="left" w:pos="4480"/>
        </w:tabs>
        <w:jc w:val="both"/>
        <w:rPr>
          <w:rFonts w:ascii="Sylfaen" w:hAnsi="Sylfaen" w:cs="Sylfaen"/>
          <w:sz w:val="16"/>
          <w:szCs w:val="16"/>
        </w:rPr>
      </w:pPr>
      <w:r w:rsidRPr="00A8205F">
        <w:rPr>
          <w:rFonts w:ascii="Sylfaen" w:hAnsi="Sylfaen"/>
          <w:sz w:val="16"/>
          <w:szCs w:val="16"/>
        </w:rPr>
        <w:t>заключенного __________________ 20</w:t>
      </w:r>
      <w:r w:rsidRPr="00A8205F">
        <w:rPr>
          <w:rFonts w:ascii="Sylfaen" w:hAnsi="Sylfaen"/>
          <w:sz w:val="16"/>
          <w:szCs w:val="16"/>
        </w:rPr>
        <w:tab/>
        <w:t>г. между _____________________________</w:t>
      </w:r>
    </w:p>
    <w:p w14:paraId="5271572E" w14:textId="77777777" w:rsidR="006B3AE3" w:rsidRPr="00A8205F" w:rsidRDefault="006B3AE3" w:rsidP="00B46D58">
      <w:pPr>
        <w:widowControl w:val="0"/>
        <w:tabs>
          <w:tab w:val="left" w:pos="6379"/>
        </w:tabs>
        <w:spacing w:after="120"/>
        <w:ind w:left="1701" w:right="-360"/>
        <w:jc w:val="both"/>
        <w:rPr>
          <w:rFonts w:ascii="Sylfaen" w:hAnsi="Sylfaen" w:cs="Sylfaen"/>
          <w:sz w:val="16"/>
          <w:szCs w:val="16"/>
        </w:rPr>
      </w:pPr>
      <w:r w:rsidRPr="00A8205F">
        <w:rPr>
          <w:rFonts w:ascii="Sylfaen" w:hAnsi="Sylfaen"/>
          <w:sz w:val="16"/>
          <w:szCs w:val="16"/>
        </w:rPr>
        <w:t xml:space="preserve">дата заключения договора </w:t>
      </w:r>
      <w:r w:rsidRPr="00A8205F">
        <w:rPr>
          <w:rFonts w:ascii="Sylfaen" w:hAnsi="Sylfaen"/>
          <w:sz w:val="16"/>
          <w:szCs w:val="16"/>
        </w:rPr>
        <w:tab/>
        <w:t>наименование Покупателя</w:t>
      </w:r>
    </w:p>
    <w:p w14:paraId="612A5846" w14:textId="77777777" w:rsidR="006B3AE3" w:rsidRPr="00A8205F" w:rsidRDefault="006B3AE3" w:rsidP="00B46D58">
      <w:pPr>
        <w:widowControl w:val="0"/>
        <w:tabs>
          <w:tab w:val="left" w:pos="360"/>
          <w:tab w:val="left" w:pos="540"/>
        </w:tabs>
        <w:ind w:right="-2"/>
        <w:jc w:val="both"/>
        <w:rPr>
          <w:rFonts w:ascii="Sylfaen" w:hAnsi="Sylfaen"/>
          <w:sz w:val="16"/>
          <w:szCs w:val="16"/>
        </w:rPr>
      </w:pPr>
      <w:r w:rsidRPr="00A8205F">
        <w:rPr>
          <w:rFonts w:ascii="Sylfaen" w:hAnsi="Sylfaen"/>
          <w:sz w:val="16"/>
          <w:szCs w:val="16"/>
        </w:rPr>
        <w:t xml:space="preserve">(далее — Покупатель) и ________________________________ (далее — Продавец), </w:t>
      </w:r>
    </w:p>
    <w:p w14:paraId="30896A18" w14:textId="77777777" w:rsidR="006B3AE3" w:rsidRPr="00A8205F" w:rsidRDefault="006B3AE3" w:rsidP="00B46D58">
      <w:pPr>
        <w:widowControl w:val="0"/>
        <w:spacing w:after="120"/>
        <w:ind w:left="3544" w:right="-360"/>
        <w:jc w:val="both"/>
        <w:rPr>
          <w:rFonts w:ascii="Sylfaen" w:hAnsi="Sylfaen"/>
          <w:sz w:val="16"/>
          <w:szCs w:val="16"/>
        </w:rPr>
      </w:pPr>
      <w:r w:rsidRPr="00A8205F">
        <w:rPr>
          <w:rFonts w:ascii="Sylfaen" w:hAnsi="Sylfaen"/>
          <w:sz w:val="16"/>
          <w:szCs w:val="16"/>
        </w:rPr>
        <w:t>наименование Продавца</w:t>
      </w:r>
    </w:p>
    <w:p w14:paraId="22B7ED71" w14:textId="77777777" w:rsidR="00071D1C" w:rsidRPr="00A8205F" w:rsidRDefault="006B3AE3" w:rsidP="00B46D58">
      <w:pPr>
        <w:widowControl w:val="0"/>
        <w:tabs>
          <w:tab w:val="left" w:pos="360"/>
          <w:tab w:val="left" w:pos="540"/>
        </w:tabs>
        <w:spacing w:after="160"/>
        <w:jc w:val="both"/>
        <w:rPr>
          <w:rFonts w:ascii="Sylfaen" w:hAnsi="Sylfaen" w:cs="Sylfaen"/>
          <w:sz w:val="16"/>
          <w:szCs w:val="16"/>
        </w:rPr>
      </w:pPr>
      <w:r w:rsidRPr="00A8205F">
        <w:rPr>
          <w:rFonts w:ascii="Sylfaen" w:hAnsi="Sylfaen"/>
          <w:sz w:val="16"/>
          <w:szCs w:val="16"/>
        </w:rPr>
        <w:t>Продавец _______ 20</w:t>
      </w:r>
      <w:r w:rsidRPr="00A8205F">
        <w:rPr>
          <w:rFonts w:ascii="Sylfaen" w:hAnsi="Sylfaen"/>
          <w:sz w:val="16"/>
          <w:szCs w:val="16"/>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8205F" w14:paraId="3D60D88A"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51CCFE9" w14:textId="77777777" w:rsidR="00071D1C" w:rsidRPr="00A8205F" w:rsidRDefault="00071D1C" w:rsidP="00B46D58">
            <w:pPr>
              <w:widowControl w:val="0"/>
              <w:spacing w:after="120"/>
              <w:jc w:val="center"/>
              <w:rPr>
                <w:rFonts w:ascii="Sylfaen" w:hAnsi="Sylfaen" w:cs="Sylfaen"/>
                <w:bCs/>
                <w:sz w:val="16"/>
                <w:szCs w:val="16"/>
              </w:rPr>
            </w:pPr>
            <w:r w:rsidRPr="00A8205F">
              <w:rPr>
                <w:rFonts w:ascii="Sylfaen" w:hAnsi="Sylfaen"/>
                <w:sz w:val="16"/>
                <w:szCs w:val="16"/>
              </w:rPr>
              <w:t>Товар</w:t>
            </w:r>
          </w:p>
        </w:tc>
      </w:tr>
      <w:tr w:rsidR="00B138F3" w:rsidRPr="00A8205F" w14:paraId="5C15CB8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75FF721" w14:textId="77777777" w:rsidR="00071D1C" w:rsidRPr="00A8205F" w:rsidRDefault="0016519F" w:rsidP="00B46D58">
            <w:pPr>
              <w:widowControl w:val="0"/>
              <w:spacing w:after="120"/>
              <w:jc w:val="center"/>
              <w:rPr>
                <w:rFonts w:ascii="Sylfaen" w:hAnsi="Sylfaen"/>
                <w:sz w:val="16"/>
                <w:szCs w:val="16"/>
              </w:rPr>
            </w:pPr>
            <w:r w:rsidRPr="00A8205F">
              <w:rPr>
                <w:rFonts w:ascii="Sylfaen" w:hAnsi="Sylfaen"/>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7989464" w14:textId="77777777" w:rsidR="00071D1C" w:rsidRPr="00A8205F" w:rsidRDefault="000F494F" w:rsidP="00B46D58">
            <w:pPr>
              <w:widowControl w:val="0"/>
              <w:spacing w:after="120"/>
              <w:jc w:val="center"/>
              <w:rPr>
                <w:rFonts w:ascii="Sylfaen" w:hAnsi="Sylfaen"/>
                <w:sz w:val="16"/>
                <w:szCs w:val="16"/>
              </w:rPr>
            </w:pPr>
            <w:r w:rsidRPr="00A8205F">
              <w:rPr>
                <w:rFonts w:ascii="Sylfaen" w:hAnsi="Sylfaen"/>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3818D48" w14:textId="77777777" w:rsidR="00071D1C" w:rsidRPr="00A8205F" w:rsidRDefault="000F494F" w:rsidP="00B46D58">
            <w:pPr>
              <w:widowControl w:val="0"/>
              <w:spacing w:after="120"/>
              <w:jc w:val="center"/>
              <w:rPr>
                <w:rFonts w:ascii="Sylfaen" w:hAnsi="Sylfaen"/>
                <w:sz w:val="16"/>
                <w:szCs w:val="16"/>
              </w:rPr>
            </w:pPr>
            <w:r w:rsidRPr="00A8205F">
              <w:rPr>
                <w:rFonts w:ascii="Sylfaen" w:hAnsi="Sylfaen"/>
                <w:sz w:val="16"/>
                <w:szCs w:val="16"/>
              </w:rPr>
              <w:t>объем (фактический)</w:t>
            </w:r>
          </w:p>
        </w:tc>
      </w:tr>
      <w:tr w:rsidR="00B138F3" w:rsidRPr="00A8205F" w14:paraId="19144EE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B2E3271" w14:textId="77777777" w:rsidR="00071D1C" w:rsidRPr="00A8205F" w:rsidRDefault="00071D1C" w:rsidP="00B46D58">
            <w:pPr>
              <w:widowControl w:val="0"/>
              <w:spacing w:after="120"/>
              <w:jc w:val="center"/>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651F390" w14:textId="77777777" w:rsidR="00071D1C" w:rsidRPr="00A8205F" w:rsidRDefault="00071D1C" w:rsidP="00B46D58">
            <w:pPr>
              <w:widowControl w:val="0"/>
              <w:spacing w:after="120"/>
              <w:jc w:val="center"/>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0F9C556" w14:textId="77777777" w:rsidR="00071D1C" w:rsidRPr="00A8205F" w:rsidRDefault="00071D1C" w:rsidP="00B46D58">
            <w:pPr>
              <w:widowControl w:val="0"/>
              <w:spacing w:after="120"/>
              <w:jc w:val="center"/>
              <w:rPr>
                <w:rFonts w:ascii="Sylfaen" w:hAnsi="Sylfaen" w:cs="Sylfaen"/>
                <w:sz w:val="16"/>
                <w:szCs w:val="16"/>
              </w:rPr>
            </w:pPr>
          </w:p>
        </w:tc>
      </w:tr>
      <w:tr w:rsidR="00071D1C" w:rsidRPr="00A8205F" w14:paraId="535BC1F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B23EBE1" w14:textId="77777777" w:rsidR="00071D1C" w:rsidRPr="00A8205F" w:rsidRDefault="00071D1C" w:rsidP="00B46D58">
            <w:pPr>
              <w:widowControl w:val="0"/>
              <w:spacing w:after="120"/>
              <w:jc w:val="center"/>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C1CE928" w14:textId="77777777" w:rsidR="00071D1C" w:rsidRPr="00A8205F" w:rsidRDefault="00071D1C" w:rsidP="00B46D58">
            <w:pPr>
              <w:widowControl w:val="0"/>
              <w:spacing w:after="120"/>
              <w:jc w:val="center"/>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299C3E" w14:textId="77777777" w:rsidR="00071D1C" w:rsidRPr="00A8205F" w:rsidRDefault="00071D1C" w:rsidP="00B46D58">
            <w:pPr>
              <w:widowControl w:val="0"/>
              <w:spacing w:after="120"/>
              <w:jc w:val="center"/>
              <w:rPr>
                <w:rFonts w:ascii="Sylfaen" w:hAnsi="Sylfaen" w:cs="Sylfaen"/>
                <w:sz w:val="16"/>
                <w:szCs w:val="16"/>
              </w:rPr>
            </w:pPr>
          </w:p>
        </w:tc>
      </w:tr>
    </w:tbl>
    <w:p w14:paraId="022D6A4B" w14:textId="77777777" w:rsidR="00071D1C" w:rsidRPr="00A8205F" w:rsidRDefault="00071D1C" w:rsidP="00B46D58">
      <w:pPr>
        <w:widowControl w:val="0"/>
        <w:tabs>
          <w:tab w:val="left" w:pos="360"/>
          <w:tab w:val="left" w:pos="540"/>
        </w:tabs>
        <w:spacing w:after="160"/>
        <w:jc w:val="both"/>
        <w:rPr>
          <w:rFonts w:ascii="Sylfaen" w:hAnsi="Sylfaen" w:cs="Sylfaen"/>
          <w:sz w:val="16"/>
          <w:szCs w:val="16"/>
          <w:lang w:val="en-US"/>
        </w:rPr>
      </w:pPr>
    </w:p>
    <w:p w14:paraId="235363E3" w14:textId="77777777" w:rsidR="00B138F3" w:rsidRPr="00A8205F" w:rsidRDefault="00071D1C" w:rsidP="00A8205F">
      <w:pPr>
        <w:widowControl w:val="0"/>
        <w:spacing w:after="160"/>
        <w:ind w:firstLine="567"/>
        <w:jc w:val="both"/>
        <w:rPr>
          <w:rFonts w:ascii="Sylfaen" w:hAnsi="Sylfaen" w:cs="Sylfaen"/>
          <w:sz w:val="20"/>
          <w:szCs w:val="20"/>
        </w:rPr>
      </w:pPr>
      <w:r w:rsidRPr="00973E36">
        <w:rPr>
          <w:rFonts w:ascii="Sylfaen" w:hAnsi="Sylfaen"/>
          <w:sz w:val="20"/>
          <w:szCs w:val="20"/>
        </w:rPr>
        <w:t>Настоящий акт составлен в 2 экземплярах, каждой из сторон предо</w:t>
      </w:r>
      <w:r w:rsidR="00A8205F">
        <w:rPr>
          <w:rFonts w:ascii="Sylfaen" w:hAnsi="Sylfaen"/>
          <w:sz w:val="20"/>
          <w:szCs w:val="20"/>
        </w:rPr>
        <w:t>ставляется по одному экземпляру</w:t>
      </w:r>
    </w:p>
    <w:p w14:paraId="512BCE7D" w14:textId="77777777" w:rsidR="00071D1C" w:rsidRPr="00973E36" w:rsidRDefault="00B138F3" w:rsidP="00B138F3">
      <w:pPr>
        <w:rPr>
          <w:rFonts w:ascii="Sylfaen" w:hAnsi="Sylfaen"/>
          <w:sz w:val="20"/>
          <w:szCs w:val="20"/>
          <w:lang w:val="en-US"/>
        </w:rPr>
      </w:pPr>
      <w:r w:rsidRPr="00973E36">
        <w:rPr>
          <w:rFonts w:ascii="Sylfaen" w:hAnsi="Sylfaen"/>
          <w:sz w:val="20"/>
          <w:szCs w:val="20"/>
        </w:rPr>
        <w:t xml:space="preserve">                                                          </w:t>
      </w:r>
      <w:r w:rsidR="00071D1C" w:rsidRPr="00973E36">
        <w:rPr>
          <w:rFonts w:ascii="Sylfaen" w:hAnsi="Sylfaen"/>
          <w:sz w:val="20"/>
          <w:szCs w:val="20"/>
        </w:rPr>
        <w:t>СТОРОНЫ</w:t>
      </w:r>
    </w:p>
    <w:p w14:paraId="189D65C8" w14:textId="77777777" w:rsidR="007072C5" w:rsidRPr="00973E36" w:rsidRDefault="007072C5" w:rsidP="00B46D58">
      <w:pPr>
        <w:widowControl w:val="0"/>
        <w:spacing w:after="160"/>
        <w:jc w:val="center"/>
        <w:rPr>
          <w:rFonts w:ascii="Sylfaen" w:hAnsi="Sylfaen" w:cs="Sylfaen"/>
          <w:sz w:val="20"/>
          <w:szCs w:val="20"/>
          <w:lang w:val="en-US"/>
        </w:rPr>
      </w:pPr>
    </w:p>
    <w:tbl>
      <w:tblPr>
        <w:tblW w:w="0" w:type="auto"/>
        <w:tblLook w:val="00A0" w:firstRow="1" w:lastRow="0" w:firstColumn="1" w:lastColumn="0" w:noHBand="0" w:noVBand="0"/>
      </w:tblPr>
      <w:tblGrid>
        <w:gridCol w:w="4450"/>
        <w:gridCol w:w="4836"/>
      </w:tblGrid>
      <w:tr w:rsidR="00B138F3" w:rsidRPr="00973E36" w14:paraId="4207750C" w14:textId="77777777" w:rsidTr="007072C5">
        <w:tc>
          <w:tcPr>
            <w:tcW w:w="4450" w:type="dxa"/>
          </w:tcPr>
          <w:p w14:paraId="6956715C" w14:textId="77777777" w:rsidR="00071D1C" w:rsidRPr="00973E36" w:rsidRDefault="00071D1C" w:rsidP="00B46D58">
            <w:pPr>
              <w:widowControl w:val="0"/>
              <w:tabs>
                <w:tab w:val="left" w:pos="360"/>
                <w:tab w:val="left" w:pos="540"/>
              </w:tabs>
              <w:spacing w:after="160"/>
              <w:jc w:val="center"/>
              <w:rPr>
                <w:rFonts w:ascii="Sylfaen" w:hAnsi="Sylfaen" w:cs="Sylfaen"/>
                <w:b/>
                <w:bCs/>
                <w:sz w:val="20"/>
                <w:szCs w:val="20"/>
              </w:rPr>
            </w:pPr>
            <w:r w:rsidRPr="00973E36">
              <w:rPr>
                <w:rFonts w:ascii="Sylfaen" w:hAnsi="Sylfaen"/>
                <w:b/>
                <w:sz w:val="20"/>
                <w:szCs w:val="20"/>
              </w:rPr>
              <w:t>Передал</w:t>
            </w:r>
          </w:p>
        </w:tc>
        <w:tc>
          <w:tcPr>
            <w:tcW w:w="4836" w:type="dxa"/>
          </w:tcPr>
          <w:p w14:paraId="3447D01B" w14:textId="77777777" w:rsidR="00071D1C" w:rsidRPr="00973E36" w:rsidRDefault="00B80D2B" w:rsidP="00B46D58">
            <w:pPr>
              <w:widowControl w:val="0"/>
              <w:tabs>
                <w:tab w:val="left" w:pos="360"/>
                <w:tab w:val="left" w:pos="540"/>
              </w:tabs>
              <w:spacing w:after="160"/>
              <w:jc w:val="center"/>
              <w:rPr>
                <w:rFonts w:ascii="Sylfaen" w:hAnsi="Sylfaen" w:cs="Sylfaen"/>
                <w:b/>
                <w:bCs/>
                <w:sz w:val="20"/>
                <w:szCs w:val="20"/>
              </w:rPr>
            </w:pPr>
            <w:r>
              <w:rPr>
                <w:rFonts w:ascii="Sylfaen" w:hAnsi="Sylfaen"/>
                <w:b/>
                <w:sz w:val="20"/>
                <w:szCs w:val="20"/>
                <w:lang w:val="en-US"/>
              </w:rPr>
              <w:t xml:space="preserve">                                                                        </w:t>
            </w:r>
            <w:r w:rsidR="00071D1C" w:rsidRPr="00973E36">
              <w:rPr>
                <w:rFonts w:ascii="Sylfaen" w:hAnsi="Sylfaen"/>
                <w:b/>
                <w:sz w:val="20"/>
                <w:szCs w:val="20"/>
              </w:rPr>
              <w:t>Принял</w:t>
            </w:r>
          </w:p>
        </w:tc>
      </w:tr>
    </w:tbl>
    <w:p w14:paraId="33223403" w14:textId="77777777" w:rsidR="00071D1C" w:rsidRPr="00A8205F" w:rsidRDefault="00071D1C" w:rsidP="00B46D58">
      <w:pPr>
        <w:widowControl w:val="0"/>
        <w:tabs>
          <w:tab w:val="left" w:pos="360"/>
          <w:tab w:val="left" w:pos="540"/>
        </w:tabs>
        <w:spacing w:after="160"/>
        <w:rPr>
          <w:rFonts w:ascii="Sylfaen" w:hAnsi="Sylfaen" w:cs="Sylfaen"/>
          <w:sz w:val="20"/>
          <w:szCs w:val="20"/>
          <w:lang w:val="en-US"/>
        </w:rPr>
      </w:pPr>
      <w:r w:rsidRPr="00973E36">
        <w:rPr>
          <w:rFonts w:ascii="Sylfaen" w:hAnsi="Sylfaen"/>
          <w:sz w:val="20"/>
          <w:szCs w:val="20"/>
        </w:rPr>
        <w:t>представитель, спроектировавший заявку:</w:t>
      </w: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973E36" w14:paraId="3CBC645F" w14:textId="77777777" w:rsidTr="00E22E51">
        <w:trPr>
          <w:tblCellSpacing w:w="7" w:type="dxa"/>
          <w:jc w:val="center"/>
        </w:trPr>
        <w:tc>
          <w:tcPr>
            <w:tcW w:w="0" w:type="auto"/>
            <w:vAlign w:val="center"/>
          </w:tcPr>
          <w:p w14:paraId="42322B16" w14:textId="77777777" w:rsidR="00071D1C" w:rsidRPr="00973E36" w:rsidRDefault="00071D1C" w:rsidP="00B46D58">
            <w:pPr>
              <w:widowControl w:val="0"/>
              <w:jc w:val="center"/>
              <w:rPr>
                <w:rFonts w:ascii="Sylfaen" w:hAnsi="Sylfaen" w:cs="GHEA Grapalat"/>
                <w:sz w:val="20"/>
                <w:szCs w:val="20"/>
              </w:rPr>
            </w:pPr>
            <w:r w:rsidRPr="00973E36">
              <w:rPr>
                <w:rFonts w:ascii="Sylfaen" w:hAnsi="Sylfaen"/>
                <w:sz w:val="20"/>
                <w:szCs w:val="20"/>
              </w:rPr>
              <w:t xml:space="preserve">___________________________ </w:t>
            </w:r>
          </w:p>
          <w:p w14:paraId="19ABB639" w14:textId="77777777" w:rsidR="00071D1C" w:rsidRPr="00973E36" w:rsidRDefault="00071D1C" w:rsidP="00B46D58">
            <w:pPr>
              <w:widowControl w:val="0"/>
              <w:spacing w:after="160"/>
              <w:jc w:val="center"/>
              <w:rPr>
                <w:rFonts w:ascii="Sylfaen" w:hAnsi="Sylfaen" w:cs="GHEA Grapalat"/>
                <w:sz w:val="20"/>
                <w:szCs w:val="20"/>
                <w:vertAlign w:val="superscript"/>
              </w:rPr>
            </w:pPr>
            <w:r w:rsidRPr="00973E36">
              <w:rPr>
                <w:rFonts w:ascii="Sylfaen" w:hAnsi="Sylfaen"/>
                <w:sz w:val="20"/>
                <w:szCs w:val="20"/>
                <w:vertAlign w:val="superscript"/>
              </w:rPr>
              <w:t>фамилия, имя</w:t>
            </w:r>
          </w:p>
        </w:tc>
        <w:tc>
          <w:tcPr>
            <w:tcW w:w="0" w:type="auto"/>
            <w:vAlign w:val="center"/>
          </w:tcPr>
          <w:p w14:paraId="6B7A6A44" w14:textId="77777777" w:rsidR="00071D1C" w:rsidRPr="00973E36" w:rsidRDefault="00071D1C" w:rsidP="00B46D58">
            <w:pPr>
              <w:widowControl w:val="0"/>
              <w:jc w:val="center"/>
              <w:rPr>
                <w:rFonts w:ascii="Sylfaen" w:hAnsi="Sylfaen" w:cs="GHEA Grapalat"/>
                <w:sz w:val="20"/>
                <w:szCs w:val="20"/>
              </w:rPr>
            </w:pPr>
            <w:r w:rsidRPr="00973E36">
              <w:rPr>
                <w:rFonts w:ascii="Sylfaen" w:hAnsi="Sylfaen"/>
                <w:sz w:val="20"/>
                <w:szCs w:val="20"/>
              </w:rPr>
              <w:t>___________________________</w:t>
            </w:r>
          </w:p>
          <w:p w14:paraId="524BB06F" w14:textId="77777777" w:rsidR="00071D1C" w:rsidRPr="00973E36" w:rsidRDefault="00071D1C" w:rsidP="00B46D58">
            <w:pPr>
              <w:widowControl w:val="0"/>
              <w:spacing w:after="160"/>
              <w:jc w:val="center"/>
              <w:rPr>
                <w:rFonts w:ascii="Sylfaen" w:hAnsi="Sylfaen" w:cs="GHEA Grapalat"/>
                <w:sz w:val="20"/>
                <w:szCs w:val="20"/>
                <w:vertAlign w:val="superscript"/>
              </w:rPr>
            </w:pPr>
            <w:r w:rsidRPr="00973E36">
              <w:rPr>
                <w:rFonts w:ascii="Sylfaen" w:hAnsi="Sylfaen"/>
                <w:sz w:val="20"/>
                <w:szCs w:val="20"/>
                <w:vertAlign w:val="superscript"/>
              </w:rPr>
              <w:t>фамилия, имя</w:t>
            </w:r>
          </w:p>
        </w:tc>
      </w:tr>
      <w:tr w:rsidR="00B138F3" w:rsidRPr="00973E36" w14:paraId="3C3BC19F" w14:textId="77777777" w:rsidTr="00E22E51">
        <w:trPr>
          <w:tblCellSpacing w:w="7" w:type="dxa"/>
          <w:jc w:val="center"/>
        </w:trPr>
        <w:tc>
          <w:tcPr>
            <w:tcW w:w="0" w:type="auto"/>
            <w:vAlign w:val="center"/>
          </w:tcPr>
          <w:p w14:paraId="22636662" w14:textId="77777777" w:rsidR="00071D1C" w:rsidRPr="00973E36" w:rsidRDefault="00071D1C" w:rsidP="00B46D58">
            <w:pPr>
              <w:widowControl w:val="0"/>
              <w:jc w:val="center"/>
              <w:rPr>
                <w:rFonts w:ascii="Sylfaen" w:hAnsi="Sylfaen" w:cs="GHEA Grapalat"/>
                <w:sz w:val="20"/>
                <w:szCs w:val="20"/>
              </w:rPr>
            </w:pPr>
            <w:r w:rsidRPr="00973E36">
              <w:rPr>
                <w:rFonts w:ascii="Sylfaen" w:hAnsi="Sylfaen"/>
                <w:sz w:val="20"/>
                <w:szCs w:val="20"/>
              </w:rPr>
              <w:t xml:space="preserve">___________________________ </w:t>
            </w:r>
          </w:p>
          <w:p w14:paraId="5A5B7738" w14:textId="77777777" w:rsidR="00071D1C" w:rsidRPr="00973E36" w:rsidRDefault="00071D1C" w:rsidP="00B46D58">
            <w:pPr>
              <w:widowControl w:val="0"/>
              <w:spacing w:after="160"/>
              <w:jc w:val="center"/>
              <w:rPr>
                <w:rFonts w:ascii="Sylfaen" w:hAnsi="Sylfaen" w:cs="GHEA Grapalat"/>
                <w:sz w:val="20"/>
                <w:szCs w:val="20"/>
                <w:vertAlign w:val="superscript"/>
              </w:rPr>
            </w:pPr>
            <w:r w:rsidRPr="00973E36">
              <w:rPr>
                <w:rFonts w:ascii="Sylfaen" w:hAnsi="Sylfaen"/>
                <w:sz w:val="20"/>
                <w:szCs w:val="20"/>
                <w:vertAlign w:val="superscript"/>
              </w:rPr>
              <w:t>подпись</w:t>
            </w:r>
          </w:p>
        </w:tc>
        <w:tc>
          <w:tcPr>
            <w:tcW w:w="0" w:type="auto"/>
            <w:vAlign w:val="center"/>
          </w:tcPr>
          <w:p w14:paraId="01F99356" w14:textId="77777777" w:rsidR="00071D1C" w:rsidRPr="00973E36" w:rsidRDefault="00071D1C" w:rsidP="00B46D58">
            <w:pPr>
              <w:widowControl w:val="0"/>
              <w:jc w:val="center"/>
              <w:rPr>
                <w:rFonts w:ascii="Sylfaen" w:hAnsi="Sylfaen" w:cs="GHEA Grapalat"/>
                <w:sz w:val="20"/>
                <w:szCs w:val="20"/>
              </w:rPr>
            </w:pPr>
            <w:r w:rsidRPr="00973E36">
              <w:rPr>
                <w:rFonts w:ascii="Sylfaen" w:hAnsi="Sylfaen"/>
                <w:sz w:val="20"/>
                <w:szCs w:val="20"/>
              </w:rPr>
              <w:t>___________________________</w:t>
            </w:r>
          </w:p>
          <w:p w14:paraId="5E96049C" w14:textId="77777777" w:rsidR="0012615D" w:rsidRPr="0012615D" w:rsidRDefault="00071D1C" w:rsidP="0012615D">
            <w:pPr>
              <w:widowControl w:val="0"/>
              <w:spacing w:after="160"/>
              <w:jc w:val="center"/>
              <w:rPr>
                <w:rFonts w:ascii="Sylfaen" w:hAnsi="Sylfaen"/>
                <w:sz w:val="20"/>
                <w:szCs w:val="20"/>
                <w:vertAlign w:val="superscript"/>
                <w:lang w:val="en-US"/>
              </w:rPr>
            </w:pPr>
            <w:r w:rsidRPr="00973E36">
              <w:rPr>
                <w:rFonts w:ascii="Sylfaen" w:hAnsi="Sylfaen"/>
                <w:sz w:val="20"/>
                <w:szCs w:val="20"/>
                <w:vertAlign w:val="superscript"/>
              </w:rPr>
              <w:t>подпись</w:t>
            </w:r>
          </w:p>
        </w:tc>
      </w:tr>
    </w:tbl>
    <w:p w14:paraId="38DF31FE" w14:textId="77777777" w:rsidR="0012615D" w:rsidRDefault="0012615D" w:rsidP="004321A6">
      <w:pPr>
        <w:widowControl w:val="0"/>
        <w:spacing w:after="160"/>
        <w:rPr>
          <w:rFonts w:ascii="Sylfaen" w:hAnsi="Sylfaen" w:cs="Sylfaen"/>
          <w:b/>
          <w:sz w:val="20"/>
          <w:szCs w:val="20"/>
          <w:lang w:val="en-US"/>
        </w:rPr>
      </w:pPr>
    </w:p>
    <w:sectPr w:rsidR="0012615D" w:rsidSect="00A8205F">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CC927" w14:textId="77777777" w:rsidR="00483FA0" w:rsidRDefault="00483FA0">
      <w:r>
        <w:separator/>
      </w:r>
    </w:p>
  </w:endnote>
  <w:endnote w:type="continuationSeparator" w:id="0">
    <w:p w14:paraId="48F4B046" w14:textId="77777777" w:rsidR="00483FA0" w:rsidRDefault="00483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14:paraId="68360475" w14:textId="2C1C567B" w:rsidR="00A8205F" w:rsidRPr="00C861E9" w:rsidRDefault="00A8205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779E0">
          <w:rPr>
            <w:rFonts w:ascii="GHEA Grapalat" w:hAnsi="GHEA Grapalat"/>
            <w:noProof/>
            <w:sz w:val="24"/>
            <w:szCs w:val="24"/>
          </w:rPr>
          <w:t>83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8E678" w14:textId="77777777" w:rsidR="00483FA0" w:rsidRDefault="00483FA0">
      <w:r>
        <w:separator/>
      </w:r>
    </w:p>
  </w:footnote>
  <w:footnote w:type="continuationSeparator" w:id="0">
    <w:p w14:paraId="59FC5104" w14:textId="77777777" w:rsidR="00483FA0" w:rsidRDefault="00483FA0">
      <w:r>
        <w:continuationSeparator/>
      </w:r>
    </w:p>
  </w:footnote>
  <w:footnote w:id="1">
    <w:p w14:paraId="6985CA22" w14:textId="77777777" w:rsidR="00A8205F" w:rsidRPr="00CD6B60" w:rsidRDefault="00A8205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CA86533" w14:textId="77777777" w:rsidR="00A8205F" w:rsidRPr="00CD6B60" w:rsidRDefault="00A8205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733F301D" w14:textId="77777777" w:rsidR="00A8205F" w:rsidRPr="00CD6B60" w:rsidRDefault="00A8205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A25B987" w14:textId="77777777" w:rsidR="00A8205F" w:rsidRPr="00CD6B60" w:rsidRDefault="00A8205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744B4695" w14:textId="77777777" w:rsidR="00A8205F" w:rsidRPr="0049623A" w:rsidDel="00932115" w:rsidRDefault="00A8205F" w:rsidP="00AF1F59">
      <w:pPr>
        <w:pStyle w:val="af2"/>
        <w:jc w:val="both"/>
        <w:rPr>
          <w:del w:id="5"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3">
    <w:p w14:paraId="06DFBA78" w14:textId="77777777" w:rsidR="00A8205F" w:rsidRPr="008842CE" w:rsidRDefault="00A8205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0013647" w14:textId="77777777" w:rsidR="00A8205F" w:rsidRPr="000811C1" w:rsidRDefault="00A8205F">
      <w:pPr>
        <w:pStyle w:val="af2"/>
        <w:rPr>
          <w:lang w:val="af-ZA"/>
        </w:rPr>
      </w:pPr>
    </w:p>
  </w:footnote>
  <w:footnote w:id="4">
    <w:p w14:paraId="598C33D5" w14:textId="77777777" w:rsidR="00A8205F" w:rsidRPr="0092041F" w:rsidRDefault="00A8205F" w:rsidP="008A68A2">
      <w:pPr>
        <w:pStyle w:val="af2"/>
        <w:jc w:val="both"/>
        <w:rPr>
          <w:rFonts w:ascii="GHEA Grapalat" w:hAnsi="GHEA Grapalat"/>
          <w:i/>
        </w:rPr>
      </w:pPr>
    </w:p>
  </w:footnote>
  <w:footnote w:id="5">
    <w:p w14:paraId="72AD5DC0" w14:textId="77777777" w:rsidR="00A8205F" w:rsidRPr="00511966" w:rsidRDefault="00A8205F" w:rsidP="008A68A2">
      <w:pPr>
        <w:pStyle w:val="af2"/>
        <w:jc w:val="both"/>
        <w:rPr>
          <w:rFonts w:ascii="GHEA Grapalat" w:hAnsi="GHEA Grapalat"/>
          <w:i/>
        </w:rPr>
      </w:pPr>
    </w:p>
  </w:footnote>
  <w:footnote w:id="6">
    <w:p w14:paraId="7FF273C0" w14:textId="77777777" w:rsidR="00A8205F" w:rsidRPr="009E560B" w:rsidRDefault="00A8205F">
      <w:pPr>
        <w:pStyle w:val="af2"/>
      </w:pPr>
    </w:p>
  </w:footnote>
  <w:footnote w:id="7">
    <w:p w14:paraId="134F8743" w14:textId="77777777" w:rsidR="00A8205F" w:rsidRDefault="00A8205F"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6D04C837" w14:textId="77777777" w:rsidR="00A8205F" w:rsidRDefault="00A8205F" w:rsidP="006B3E56">
      <w:pPr>
        <w:pStyle w:val="af2"/>
        <w:rPr>
          <w:rFonts w:asciiTheme="minorHAnsi" w:hAnsiTheme="minorHAnsi"/>
          <w:lang w:val="af-ZA"/>
        </w:rPr>
      </w:pPr>
    </w:p>
  </w:footnote>
  <w:footnote w:id="8">
    <w:p w14:paraId="6B81CCA1" w14:textId="77777777" w:rsidR="00A8205F" w:rsidRPr="00D3436F" w:rsidRDefault="00A8205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14:paraId="6D9436FE" w14:textId="45ADAE5A" w:rsidR="00A8205F" w:rsidRDefault="00A8205F">
      <w:pPr>
        <w:pStyle w:val="af2"/>
        <w:rPr>
          <w:lang w:val="es-ES"/>
        </w:rPr>
      </w:pPr>
    </w:p>
    <w:p w14:paraId="33068904" w14:textId="1CC31B86" w:rsidR="00873C24" w:rsidRDefault="00873C24">
      <w:pPr>
        <w:pStyle w:val="af2"/>
        <w:rPr>
          <w:lang w:val="es-ES"/>
        </w:rPr>
      </w:pPr>
    </w:p>
    <w:p w14:paraId="04039895" w14:textId="190148C0" w:rsidR="00873C24" w:rsidRDefault="00873C24">
      <w:pPr>
        <w:pStyle w:val="af2"/>
        <w:rPr>
          <w:lang w:val="es-ES"/>
        </w:rPr>
      </w:pPr>
    </w:p>
    <w:p w14:paraId="61509F33" w14:textId="6CF8633B" w:rsidR="00873C24" w:rsidRDefault="00873C24">
      <w:pPr>
        <w:pStyle w:val="af2"/>
        <w:rPr>
          <w:lang w:val="es-ES"/>
        </w:rPr>
      </w:pPr>
    </w:p>
    <w:p w14:paraId="1003CA5E" w14:textId="7C773C68" w:rsidR="00873C24" w:rsidRDefault="00873C24">
      <w:pPr>
        <w:pStyle w:val="af2"/>
        <w:rPr>
          <w:lang w:val="es-ES"/>
        </w:rPr>
      </w:pPr>
    </w:p>
    <w:p w14:paraId="05554DD5" w14:textId="34979529" w:rsidR="00873C24" w:rsidRDefault="00873C24">
      <w:pPr>
        <w:pStyle w:val="af2"/>
        <w:rPr>
          <w:lang w:val="es-ES"/>
        </w:rPr>
      </w:pPr>
    </w:p>
    <w:p w14:paraId="364202E3" w14:textId="77777777" w:rsidR="00873C24" w:rsidRPr="00D3436F" w:rsidRDefault="00873C24">
      <w:pPr>
        <w:pStyle w:val="af2"/>
        <w:rPr>
          <w:lang w:val="es-ES"/>
        </w:rPr>
      </w:pPr>
    </w:p>
  </w:footnote>
  <w:footnote w:id="9">
    <w:p w14:paraId="0F012D69" w14:textId="77777777" w:rsidR="00A8205F" w:rsidRPr="00D3436F" w:rsidRDefault="00A8205F"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0">
    <w:p w14:paraId="3B37DC41" w14:textId="77777777" w:rsidR="00A8205F" w:rsidRPr="00402BC3" w:rsidRDefault="00A8205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9096B8C" w14:textId="77777777" w:rsidR="00A8205F" w:rsidRPr="00552088" w:rsidRDefault="00A8205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96FD412" w14:textId="77777777" w:rsidR="00A8205F" w:rsidRPr="00D3436F" w:rsidRDefault="00A8205F">
      <w:pPr>
        <w:pStyle w:val="af2"/>
        <w:rPr>
          <w:lang w:val="hy-AM"/>
        </w:rPr>
      </w:pPr>
    </w:p>
  </w:footnote>
  <w:footnote w:id="11">
    <w:p w14:paraId="422773D5" w14:textId="77777777" w:rsidR="00A8205F" w:rsidRPr="00D3436F" w:rsidRDefault="00A8205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7E937C2E" w14:textId="77777777" w:rsidR="00A8205F" w:rsidRPr="008842CE" w:rsidRDefault="00A8205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B0FEDB0" w14:textId="77777777" w:rsidR="00A8205F" w:rsidRPr="00D3436F" w:rsidRDefault="00A8205F">
      <w:pPr>
        <w:pStyle w:val="af2"/>
        <w:rPr>
          <w:lang w:val="hy-AM"/>
        </w:rPr>
      </w:pPr>
    </w:p>
  </w:footnote>
  <w:footnote w:id="13">
    <w:p w14:paraId="2D1E783E" w14:textId="77777777" w:rsidR="00A8205F" w:rsidRPr="008842CE" w:rsidRDefault="00A8205F"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04F7AD61" w14:textId="77777777" w:rsidR="00A8205F" w:rsidRPr="008842CE" w:rsidRDefault="00A8205F"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2CC32753" w14:textId="77777777" w:rsidR="00A8205F" w:rsidRPr="00D3436F" w:rsidRDefault="00A8205F">
      <w:pPr>
        <w:pStyle w:val="af2"/>
        <w:rPr>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10"/>
    <w:lvl w:ilvl="0">
      <w:start w:val="1"/>
      <w:numFmt w:val="decimal"/>
      <w:lvlText w:val="%1"/>
      <w:lvlJc w:val="left"/>
      <w:pPr>
        <w:tabs>
          <w:tab w:val="num" w:pos="0"/>
        </w:tabs>
        <w:ind w:left="360" w:hanging="360"/>
      </w:pPr>
      <w:rPr>
        <w:rFonts w:ascii="Sylfaen" w:hAnsi="Sylfaen" w:cs="GHEA Grapalat" w:hint="default"/>
        <w:sz w:val="20"/>
        <w:szCs w:val="20"/>
        <w:lang w:val="pt-BR"/>
      </w:rPr>
    </w:lvl>
    <w:lvl w:ilvl="1">
      <w:start w:val="5"/>
      <w:numFmt w:val="decimal"/>
      <w:lvlText w:val="%1.%2"/>
      <w:lvlJc w:val="left"/>
      <w:pPr>
        <w:tabs>
          <w:tab w:val="num" w:pos="0"/>
        </w:tabs>
        <w:ind w:left="786" w:hanging="360"/>
      </w:pPr>
      <w:rPr>
        <w:rFonts w:ascii="Sylfaen" w:hAnsi="Sylfaen" w:cs="GHEA Grapalat" w:hint="default"/>
        <w:sz w:val="20"/>
        <w:szCs w:val="20"/>
        <w:lang w:val="pt-BR"/>
      </w:rPr>
    </w:lvl>
    <w:lvl w:ilvl="2">
      <w:start w:val="1"/>
      <w:numFmt w:val="decimal"/>
      <w:lvlText w:val="%1.%2.%3"/>
      <w:lvlJc w:val="left"/>
      <w:pPr>
        <w:tabs>
          <w:tab w:val="num" w:pos="0"/>
        </w:tabs>
        <w:ind w:left="1572" w:hanging="720"/>
      </w:pPr>
      <w:rPr>
        <w:rFonts w:ascii="Sylfaen" w:hAnsi="Sylfaen" w:cs="GHEA Grapalat" w:hint="default"/>
        <w:sz w:val="20"/>
        <w:szCs w:val="20"/>
        <w:lang w:val="pt-BR"/>
      </w:rPr>
    </w:lvl>
    <w:lvl w:ilvl="3">
      <w:start w:val="1"/>
      <w:numFmt w:val="decimal"/>
      <w:lvlText w:val="%1.%2.%3.%4"/>
      <w:lvlJc w:val="left"/>
      <w:pPr>
        <w:tabs>
          <w:tab w:val="num" w:pos="0"/>
        </w:tabs>
        <w:ind w:left="1998" w:hanging="720"/>
      </w:pPr>
      <w:rPr>
        <w:rFonts w:ascii="Sylfaen" w:hAnsi="Sylfaen" w:cs="GHEA Grapalat" w:hint="default"/>
        <w:sz w:val="20"/>
        <w:szCs w:val="20"/>
        <w:lang w:val="pt-BR"/>
      </w:rPr>
    </w:lvl>
    <w:lvl w:ilvl="4">
      <w:start w:val="1"/>
      <w:numFmt w:val="decimal"/>
      <w:lvlText w:val="%1.%2.%3.%4.%5"/>
      <w:lvlJc w:val="left"/>
      <w:pPr>
        <w:tabs>
          <w:tab w:val="num" w:pos="0"/>
        </w:tabs>
        <w:ind w:left="2784" w:hanging="1080"/>
      </w:pPr>
      <w:rPr>
        <w:rFonts w:ascii="Sylfaen" w:hAnsi="Sylfaen" w:cs="GHEA Grapalat" w:hint="default"/>
        <w:sz w:val="20"/>
        <w:szCs w:val="20"/>
        <w:lang w:val="pt-BR"/>
      </w:rPr>
    </w:lvl>
    <w:lvl w:ilvl="5">
      <w:start w:val="1"/>
      <w:numFmt w:val="decimal"/>
      <w:lvlText w:val="%1.%2.%3.%4.%5.%6"/>
      <w:lvlJc w:val="left"/>
      <w:pPr>
        <w:tabs>
          <w:tab w:val="num" w:pos="0"/>
        </w:tabs>
        <w:ind w:left="3210" w:hanging="1080"/>
      </w:pPr>
      <w:rPr>
        <w:rFonts w:ascii="Sylfaen" w:hAnsi="Sylfaen" w:cs="GHEA Grapalat" w:hint="default"/>
        <w:sz w:val="20"/>
        <w:szCs w:val="20"/>
        <w:lang w:val="pt-BR"/>
      </w:rPr>
    </w:lvl>
    <w:lvl w:ilvl="6">
      <w:start w:val="1"/>
      <w:numFmt w:val="decimal"/>
      <w:lvlText w:val="%1.%2.%3.%4.%5.%6.%7"/>
      <w:lvlJc w:val="left"/>
      <w:pPr>
        <w:tabs>
          <w:tab w:val="num" w:pos="0"/>
        </w:tabs>
        <w:ind w:left="3996" w:hanging="1440"/>
      </w:pPr>
      <w:rPr>
        <w:rFonts w:ascii="Sylfaen" w:hAnsi="Sylfaen" w:cs="GHEA Grapalat" w:hint="default"/>
        <w:sz w:val="20"/>
        <w:szCs w:val="20"/>
        <w:lang w:val="pt-BR"/>
      </w:rPr>
    </w:lvl>
    <w:lvl w:ilvl="7">
      <w:start w:val="1"/>
      <w:numFmt w:val="decimal"/>
      <w:lvlText w:val="%1.%2.%3.%4.%5.%6.%7.%8"/>
      <w:lvlJc w:val="left"/>
      <w:pPr>
        <w:tabs>
          <w:tab w:val="num" w:pos="0"/>
        </w:tabs>
        <w:ind w:left="4422" w:hanging="1440"/>
      </w:pPr>
      <w:rPr>
        <w:rFonts w:ascii="Sylfaen" w:hAnsi="Sylfaen" w:cs="GHEA Grapalat" w:hint="default"/>
        <w:sz w:val="20"/>
        <w:szCs w:val="20"/>
        <w:lang w:val="pt-BR"/>
      </w:rPr>
    </w:lvl>
    <w:lvl w:ilvl="8">
      <w:start w:val="1"/>
      <w:numFmt w:val="decimal"/>
      <w:lvlText w:val="%1.%2.%3.%4.%5.%6.%7.%8.%9"/>
      <w:lvlJc w:val="left"/>
      <w:pPr>
        <w:tabs>
          <w:tab w:val="num" w:pos="0"/>
        </w:tabs>
        <w:ind w:left="5208" w:hanging="1800"/>
      </w:pPr>
      <w:rPr>
        <w:rFonts w:ascii="Sylfaen" w:hAnsi="Sylfaen" w:cs="GHEA Grapalat" w:hint="default"/>
        <w:sz w:val="20"/>
        <w:szCs w:val="20"/>
        <w:lang w:val="pt-BR"/>
      </w:rPr>
    </w:lvl>
  </w:abstractNum>
  <w:abstractNum w:abstractNumId="1" w15:restartNumberingAfterBreak="0">
    <w:nsid w:val="00000007"/>
    <w:multiLevelType w:val="singleLevel"/>
    <w:tmpl w:val="00000007"/>
    <w:name w:val="WW8Num14"/>
    <w:lvl w:ilvl="0">
      <w:start w:val="2"/>
      <w:numFmt w:val="decimal"/>
      <w:lvlText w:val="%1."/>
      <w:lvlJc w:val="left"/>
      <w:pPr>
        <w:tabs>
          <w:tab w:val="num" w:pos="708"/>
        </w:tabs>
        <w:ind w:left="720" w:hanging="360"/>
      </w:pPr>
      <w:rPr>
        <w:rFonts w:hint="default"/>
      </w:rPr>
    </w:lvl>
  </w:abstractNum>
  <w:abstractNum w:abstractNumId="2" w15:restartNumberingAfterBreak="0">
    <w:nsid w:val="00000009"/>
    <w:multiLevelType w:val="singleLevel"/>
    <w:tmpl w:val="00000009"/>
    <w:name w:val="WW8Num17"/>
    <w:lvl w:ilvl="0">
      <w:start w:val="1"/>
      <w:numFmt w:val="decimal"/>
      <w:lvlText w:val="%1."/>
      <w:lvlJc w:val="left"/>
      <w:pPr>
        <w:tabs>
          <w:tab w:val="num" w:pos="720"/>
        </w:tabs>
        <w:ind w:left="720" w:hanging="360"/>
      </w:pPr>
      <w:rPr>
        <w:rFonts w:cs="Sylfaen"/>
        <w:lang w:val="pt-BR"/>
      </w:rPr>
    </w:lvl>
  </w:abstractNum>
  <w:abstractNum w:abstractNumId="3" w15:restartNumberingAfterBreak="0">
    <w:nsid w:val="0000000A"/>
    <w:multiLevelType w:val="multilevel"/>
    <w:tmpl w:val="0000000A"/>
    <w:name w:val="WW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B"/>
    <w:multiLevelType w:val="multilevel"/>
    <w:tmpl w:val="0000000B"/>
    <w:name w:val="WWNum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5"/>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0C"/>
    <w:multiLevelType w:val="multilevel"/>
    <w:tmpl w:val="0000000C"/>
    <w:name w:val="WWNum9"/>
    <w:lvl w:ilvl="0">
      <w:start w:val="1"/>
      <w:numFmt w:val="decimal"/>
      <w:lvlText w:val="%1."/>
      <w:lvlJc w:val="right"/>
      <w:pPr>
        <w:tabs>
          <w:tab w:val="num" w:pos="0"/>
        </w:tabs>
        <w:ind w:left="360" w:hanging="360"/>
      </w:pPr>
      <w:rPr>
        <w:rFonts w:ascii="Arial" w:eastAsia="Arial" w:hAnsi="Arial" w:cs="Arial"/>
        <w:b w:val="0"/>
        <w:u w:val="none"/>
      </w:rPr>
    </w:lvl>
    <w:lvl w:ilvl="1">
      <w:start w:val="1"/>
      <w:numFmt w:val="decimal"/>
      <w:lvlText w:val="%2)"/>
      <w:lvlJc w:val="left"/>
      <w:pPr>
        <w:tabs>
          <w:tab w:val="num" w:pos="0"/>
        </w:tabs>
        <w:ind w:left="810" w:hanging="360"/>
      </w:pPr>
    </w:lvl>
    <w:lvl w:ilvl="2">
      <w:start w:val="1"/>
      <w:numFmt w:val="decimal"/>
      <w:lvlText w:val="%1.%2.%3."/>
      <w:lvlJc w:val="right"/>
      <w:pPr>
        <w:tabs>
          <w:tab w:val="num" w:pos="0"/>
        </w:tabs>
        <w:ind w:left="2509" w:hanging="180"/>
      </w:pPr>
    </w:lvl>
    <w:lvl w:ilvl="3">
      <w:start w:val="1"/>
      <w:numFmt w:val="decimal"/>
      <w:lvlText w:val="%1.%2.%3.%4."/>
      <w:lvlJc w:val="right"/>
      <w:pPr>
        <w:tabs>
          <w:tab w:val="num" w:pos="0"/>
        </w:tabs>
        <w:ind w:left="3229" w:hanging="360"/>
      </w:pPr>
    </w:lvl>
    <w:lvl w:ilvl="4">
      <w:start w:val="1"/>
      <w:numFmt w:val="decimal"/>
      <w:lvlText w:val="%1.%2.%3.%4.%5."/>
      <w:lvlJc w:val="right"/>
      <w:pPr>
        <w:tabs>
          <w:tab w:val="num" w:pos="0"/>
        </w:tabs>
        <w:ind w:left="3949" w:hanging="360"/>
      </w:pPr>
    </w:lvl>
    <w:lvl w:ilvl="5">
      <w:start w:val="1"/>
      <w:numFmt w:val="decimal"/>
      <w:lvlText w:val="%1.%2.%3.%4.%5.%6."/>
      <w:lvlJc w:val="right"/>
      <w:pPr>
        <w:tabs>
          <w:tab w:val="num" w:pos="0"/>
        </w:tabs>
        <w:ind w:left="4669" w:hanging="180"/>
      </w:pPr>
    </w:lvl>
    <w:lvl w:ilvl="6">
      <w:start w:val="1"/>
      <w:numFmt w:val="decimal"/>
      <w:lvlText w:val="%1.%2.%3.%4.%5.%6.%7."/>
      <w:lvlJc w:val="right"/>
      <w:pPr>
        <w:tabs>
          <w:tab w:val="num" w:pos="0"/>
        </w:tabs>
        <w:ind w:left="5389" w:hanging="360"/>
      </w:pPr>
    </w:lvl>
    <w:lvl w:ilvl="7">
      <w:start w:val="1"/>
      <w:numFmt w:val="decimal"/>
      <w:lvlText w:val="%1.%2.%3.%4.%5.%6.%7.%8."/>
      <w:lvlJc w:val="right"/>
      <w:pPr>
        <w:tabs>
          <w:tab w:val="num" w:pos="0"/>
        </w:tabs>
        <w:ind w:left="6109" w:hanging="360"/>
      </w:pPr>
    </w:lvl>
    <w:lvl w:ilvl="8">
      <w:start w:val="1"/>
      <w:numFmt w:val="decimal"/>
      <w:lvlText w:val="%1.%2.%3.%4.%5.%6.%7.%8.%9."/>
      <w:lvlJc w:val="right"/>
      <w:pPr>
        <w:tabs>
          <w:tab w:val="num" w:pos="0"/>
        </w:tabs>
        <w:ind w:left="6829"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432" w:hanging="432"/>
      </w:pPr>
      <w:rPr>
        <w:b w:val="0"/>
        <w:i/>
      </w:rPr>
    </w:lvl>
    <w:lvl w:ilvl="2">
      <w:start w:val="1"/>
      <w:numFmt w:val="decimal"/>
      <w:lvlText w:val="%1.%2.%3."/>
      <w:lvlJc w:val="left"/>
      <w:pPr>
        <w:ind w:left="1213"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11"/>
    <w:lvlOverride w:ilvl="0">
      <w:startOverride w:val="1"/>
    </w:lvlOverride>
    <w:lvlOverride w:ilvl="1"/>
    <w:lvlOverride w:ilvl="2"/>
    <w:lvlOverride w:ilvl="3"/>
    <w:lvlOverride w:ilvl="4"/>
    <w:lvlOverride w:ilvl="5"/>
    <w:lvlOverride w:ilvl="6"/>
    <w:lvlOverride w:ilvl="7"/>
    <w:lvlOverride w:ilvl="8"/>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6"/>
  </w:num>
  <w:num w:numId="6">
    <w:abstractNumId w:val="7"/>
  </w:num>
  <w:num w:numId="7">
    <w:abstractNumId w:val="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71A"/>
    <w:rsid w:val="00000958"/>
    <w:rsid w:val="00000BA6"/>
    <w:rsid w:val="000013D6"/>
    <w:rsid w:val="000016BB"/>
    <w:rsid w:val="00002C23"/>
    <w:rsid w:val="000031E3"/>
    <w:rsid w:val="000033BC"/>
    <w:rsid w:val="00003DF0"/>
    <w:rsid w:val="000058CF"/>
    <w:rsid w:val="00005D30"/>
    <w:rsid w:val="0000622A"/>
    <w:rsid w:val="000076A1"/>
    <w:rsid w:val="0000776B"/>
    <w:rsid w:val="000107DF"/>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51C"/>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69FA"/>
    <w:rsid w:val="00037DDE"/>
    <w:rsid w:val="000403F3"/>
    <w:rsid w:val="000404EF"/>
    <w:rsid w:val="000408D8"/>
    <w:rsid w:val="00041DF5"/>
    <w:rsid w:val="000424BA"/>
    <w:rsid w:val="00042BD4"/>
    <w:rsid w:val="00043225"/>
    <w:rsid w:val="0004387F"/>
    <w:rsid w:val="00046BAC"/>
    <w:rsid w:val="000473EF"/>
    <w:rsid w:val="0005066E"/>
    <w:rsid w:val="00051490"/>
    <w:rsid w:val="00051B7F"/>
    <w:rsid w:val="00052084"/>
    <w:rsid w:val="000525D3"/>
    <w:rsid w:val="000537FF"/>
    <w:rsid w:val="00053BFB"/>
    <w:rsid w:val="00053DDD"/>
    <w:rsid w:val="000540F1"/>
    <w:rsid w:val="000550DA"/>
    <w:rsid w:val="00055129"/>
    <w:rsid w:val="00055195"/>
    <w:rsid w:val="000558E1"/>
    <w:rsid w:val="00055CC2"/>
    <w:rsid w:val="00056516"/>
    <w:rsid w:val="00056AB4"/>
    <w:rsid w:val="00057264"/>
    <w:rsid w:val="000604CF"/>
    <w:rsid w:val="00060C18"/>
    <w:rsid w:val="00060FB1"/>
    <w:rsid w:val="000612B9"/>
    <w:rsid w:val="0006220B"/>
    <w:rsid w:val="000625D9"/>
    <w:rsid w:val="0006311D"/>
    <w:rsid w:val="00063AEF"/>
    <w:rsid w:val="0006418A"/>
    <w:rsid w:val="00065C3B"/>
    <w:rsid w:val="00066045"/>
    <w:rsid w:val="0006703E"/>
    <w:rsid w:val="000702A0"/>
    <w:rsid w:val="000704B9"/>
    <w:rsid w:val="00070BC0"/>
    <w:rsid w:val="00070DBB"/>
    <w:rsid w:val="00071119"/>
    <w:rsid w:val="00071450"/>
    <w:rsid w:val="00071C65"/>
    <w:rsid w:val="00071D1C"/>
    <w:rsid w:val="00072BC8"/>
    <w:rsid w:val="00073430"/>
    <w:rsid w:val="000735B0"/>
    <w:rsid w:val="00073A04"/>
    <w:rsid w:val="00073A09"/>
    <w:rsid w:val="00074CC1"/>
    <w:rsid w:val="00075997"/>
    <w:rsid w:val="000763E5"/>
    <w:rsid w:val="00076B8E"/>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614"/>
    <w:rsid w:val="0009380C"/>
    <w:rsid w:val="0009449B"/>
    <w:rsid w:val="000946A3"/>
    <w:rsid w:val="00094F5C"/>
    <w:rsid w:val="00095885"/>
    <w:rsid w:val="00095EB1"/>
    <w:rsid w:val="000964F1"/>
    <w:rsid w:val="00096865"/>
    <w:rsid w:val="00096B2C"/>
    <w:rsid w:val="0009758F"/>
    <w:rsid w:val="00097DE8"/>
    <w:rsid w:val="000A1011"/>
    <w:rsid w:val="000A15F9"/>
    <w:rsid w:val="000A214C"/>
    <w:rsid w:val="000A2573"/>
    <w:rsid w:val="000A31EE"/>
    <w:rsid w:val="000A323C"/>
    <w:rsid w:val="000A37CE"/>
    <w:rsid w:val="000A3E45"/>
    <w:rsid w:val="000A4FC5"/>
    <w:rsid w:val="000A5316"/>
    <w:rsid w:val="000A54D3"/>
    <w:rsid w:val="000A5B16"/>
    <w:rsid w:val="000A6B75"/>
    <w:rsid w:val="000A72AD"/>
    <w:rsid w:val="000A7528"/>
    <w:rsid w:val="000B033F"/>
    <w:rsid w:val="000B03E9"/>
    <w:rsid w:val="000B0B17"/>
    <w:rsid w:val="000B0C35"/>
    <w:rsid w:val="000B259E"/>
    <w:rsid w:val="000B269D"/>
    <w:rsid w:val="000B2CFA"/>
    <w:rsid w:val="000B33B2"/>
    <w:rsid w:val="000B3864"/>
    <w:rsid w:val="000B4395"/>
    <w:rsid w:val="000B4766"/>
    <w:rsid w:val="000B6A70"/>
    <w:rsid w:val="000B700B"/>
    <w:rsid w:val="000B751B"/>
    <w:rsid w:val="000B7641"/>
    <w:rsid w:val="000B7C54"/>
    <w:rsid w:val="000C062F"/>
    <w:rsid w:val="000C0A9D"/>
    <w:rsid w:val="000C165F"/>
    <w:rsid w:val="000C264F"/>
    <w:rsid w:val="000C36C6"/>
    <w:rsid w:val="000C3F69"/>
    <w:rsid w:val="000C5A09"/>
    <w:rsid w:val="000C6284"/>
    <w:rsid w:val="000C6BA1"/>
    <w:rsid w:val="000C6CC6"/>
    <w:rsid w:val="000C6E1C"/>
    <w:rsid w:val="000C6F81"/>
    <w:rsid w:val="000D07E4"/>
    <w:rsid w:val="000D10F1"/>
    <w:rsid w:val="000D16B6"/>
    <w:rsid w:val="000D1BED"/>
    <w:rsid w:val="000D2527"/>
    <w:rsid w:val="000D2D8A"/>
    <w:rsid w:val="000D3188"/>
    <w:rsid w:val="000D34C8"/>
    <w:rsid w:val="000D3B6D"/>
    <w:rsid w:val="000D4471"/>
    <w:rsid w:val="000D48B6"/>
    <w:rsid w:val="000D4F28"/>
    <w:rsid w:val="000D5243"/>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8A2"/>
    <w:rsid w:val="00101C9A"/>
    <w:rsid w:val="00101F06"/>
    <w:rsid w:val="0010213D"/>
    <w:rsid w:val="001027CF"/>
    <w:rsid w:val="0010323D"/>
    <w:rsid w:val="00103763"/>
    <w:rsid w:val="0010393D"/>
    <w:rsid w:val="00104861"/>
    <w:rsid w:val="00106365"/>
    <w:rsid w:val="00106D44"/>
    <w:rsid w:val="00106DEE"/>
    <w:rsid w:val="00110534"/>
    <w:rsid w:val="00110D13"/>
    <w:rsid w:val="00111FFB"/>
    <w:rsid w:val="001133BB"/>
    <w:rsid w:val="0011340E"/>
    <w:rsid w:val="00113F0D"/>
    <w:rsid w:val="0011423D"/>
    <w:rsid w:val="00115905"/>
    <w:rsid w:val="001159FA"/>
    <w:rsid w:val="0011611E"/>
    <w:rsid w:val="00117020"/>
    <w:rsid w:val="00117833"/>
    <w:rsid w:val="00117964"/>
    <w:rsid w:val="00117DAA"/>
    <w:rsid w:val="00122FC9"/>
    <w:rsid w:val="00123294"/>
    <w:rsid w:val="001235E7"/>
    <w:rsid w:val="00123A03"/>
    <w:rsid w:val="00123F5E"/>
    <w:rsid w:val="00124461"/>
    <w:rsid w:val="00125AA6"/>
    <w:rsid w:val="0012615D"/>
    <w:rsid w:val="00126D48"/>
    <w:rsid w:val="0012731F"/>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69FE"/>
    <w:rsid w:val="001377BA"/>
    <w:rsid w:val="00137A5C"/>
    <w:rsid w:val="00140162"/>
    <w:rsid w:val="001403AE"/>
    <w:rsid w:val="00140AD7"/>
    <w:rsid w:val="00142496"/>
    <w:rsid w:val="001439BD"/>
    <w:rsid w:val="00143BD7"/>
    <w:rsid w:val="00143E8C"/>
    <w:rsid w:val="0014472E"/>
    <w:rsid w:val="00144E38"/>
    <w:rsid w:val="00144F73"/>
    <w:rsid w:val="001458D6"/>
    <w:rsid w:val="00145CC3"/>
    <w:rsid w:val="00146685"/>
    <w:rsid w:val="00146DAF"/>
    <w:rsid w:val="00146FC5"/>
    <w:rsid w:val="0014716F"/>
    <w:rsid w:val="00147CD0"/>
    <w:rsid w:val="00147F14"/>
    <w:rsid w:val="0015013A"/>
    <w:rsid w:val="001514D1"/>
    <w:rsid w:val="001515DE"/>
    <w:rsid w:val="001516B2"/>
    <w:rsid w:val="00151CCC"/>
    <w:rsid w:val="00151D91"/>
    <w:rsid w:val="001522CE"/>
    <w:rsid w:val="00152564"/>
    <w:rsid w:val="00152788"/>
    <w:rsid w:val="00152D4F"/>
    <w:rsid w:val="00153A85"/>
    <w:rsid w:val="00153B9F"/>
    <w:rsid w:val="00153C87"/>
    <w:rsid w:val="0015583C"/>
    <w:rsid w:val="0015589E"/>
    <w:rsid w:val="00155C35"/>
    <w:rsid w:val="001561A5"/>
    <w:rsid w:val="001578A1"/>
    <w:rsid w:val="001578D4"/>
    <w:rsid w:val="00157AC8"/>
    <w:rsid w:val="0016001A"/>
    <w:rsid w:val="001600FF"/>
    <w:rsid w:val="0016055A"/>
    <w:rsid w:val="001609F6"/>
    <w:rsid w:val="00160AE4"/>
    <w:rsid w:val="00160BB4"/>
    <w:rsid w:val="00161428"/>
    <w:rsid w:val="001618B6"/>
    <w:rsid w:val="00161B32"/>
    <w:rsid w:val="0016213E"/>
    <w:rsid w:val="00163324"/>
    <w:rsid w:val="001647D2"/>
    <w:rsid w:val="00164BBC"/>
    <w:rsid w:val="00164C5F"/>
    <w:rsid w:val="0016519F"/>
    <w:rsid w:val="001679A6"/>
    <w:rsid w:val="00171E80"/>
    <w:rsid w:val="001723D6"/>
    <w:rsid w:val="001724D7"/>
    <w:rsid w:val="00172B98"/>
    <w:rsid w:val="00172BC4"/>
    <w:rsid w:val="0017328E"/>
    <w:rsid w:val="001732FB"/>
    <w:rsid w:val="00174DAB"/>
    <w:rsid w:val="00174FE1"/>
    <w:rsid w:val="00175B69"/>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42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5D5"/>
    <w:rsid w:val="001A27D7"/>
    <w:rsid w:val="001A2F72"/>
    <w:rsid w:val="001A3FEC"/>
    <w:rsid w:val="001A43A4"/>
    <w:rsid w:val="001A4E45"/>
    <w:rsid w:val="001A4EF7"/>
    <w:rsid w:val="001A5BC8"/>
    <w:rsid w:val="001A5C02"/>
    <w:rsid w:val="001A6561"/>
    <w:rsid w:val="001A6B31"/>
    <w:rsid w:val="001A759B"/>
    <w:rsid w:val="001A77DF"/>
    <w:rsid w:val="001A7E06"/>
    <w:rsid w:val="001B0D9A"/>
    <w:rsid w:val="001B1050"/>
    <w:rsid w:val="001B1370"/>
    <w:rsid w:val="001B1C67"/>
    <w:rsid w:val="001B1FC4"/>
    <w:rsid w:val="001B32D9"/>
    <w:rsid w:val="001B37D2"/>
    <w:rsid w:val="001B45A9"/>
    <w:rsid w:val="001B478E"/>
    <w:rsid w:val="001B6DAA"/>
    <w:rsid w:val="001B6FCF"/>
    <w:rsid w:val="001B7D13"/>
    <w:rsid w:val="001C07C6"/>
    <w:rsid w:val="001C0849"/>
    <w:rsid w:val="001C1570"/>
    <w:rsid w:val="001C35D3"/>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26D"/>
    <w:rsid w:val="001E4776"/>
    <w:rsid w:val="001E47D5"/>
    <w:rsid w:val="001E4A24"/>
    <w:rsid w:val="001E5412"/>
    <w:rsid w:val="001E55B2"/>
    <w:rsid w:val="001E5866"/>
    <w:rsid w:val="001E6506"/>
    <w:rsid w:val="001E7733"/>
    <w:rsid w:val="001F0335"/>
    <w:rsid w:val="001F0371"/>
    <w:rsid w:val="001F0B18"/>
    <w:rsid w:val="001F0DAB"/>
    <w:rsid w:val="001F0F81"/>
    <w:rsid w:val="001F100B"/>
    <w:rsid w:val="001F1DF0"/>
    <w:rsid w:val="001F1DF7"/>
    <w:rsid w:val="001F2926"/>
    <w:rsid w:val="001F3237"/>
    <w:rsid w:val="001F386B"/>
    <w:rsid w:val="001F49A2"/>
    <w:rsid w:val="001F5834"/>
    <w:rsid w:val="001F5FDE"/>
    <w:rsid w:val="001F6578"/>
    <w:rsid w:val="001F7463"/>
    <w:rsid w:val="001F760C"/>
    <w:rsid w:val="001F7821"/>
    <w:rsid w:val="002004DB"/>
    <w:rsid w:val="00200E89"/>
    <w:rsid w:val="00201327"/>
    <w:rsid w:val="002017CB"/>
    <w:rsid w:val="00201BD7"/>
    <w:rsid w:val="00201DA0"/>
    <w:rsid w:val="00201F2E"/>
    <w:rsid w:val="00202F4D"/>
    <w:rsid w:val="002032CE"/>
    <w:rsid w:val="00203917"/>
    <w:rsid w:val="00204006"/>
    <w:rsid w:val="002046BF"/>
    <w:rsid w:val="00204B03"/>
    <w:rsid w:val="00204C9B"/>
    <w:rsid w:val="00204E53"/>
    <w:rsid w:val="00204EEA"/>
    <w:rsid w:val="00205689"/>
    <w:rsid w:val="002069C9"/>
    <w:rsid w:val="00206AF8"/>
    <w:rsid w:val="00206BF0"/>
    <w:rsid w:val="0020701A"/>
    <w:rsid w:val="0020734B"/>
    <w:rsid w:val="00207490"/>
    <w:rsid w:val="002100B3"/>
    <w:rsid w:val="002101F2"/>
    <w:rsid w:val="00210F0C"/>
    <w:rsid w:val="00211425"/>
    <w:rsid w:val="002137E6"/>
    <w:rsid w:val="00213830"/>
    <w:rsid w:val="00213EB8"/>
    <w:rsid w:val="00214462"/>
    <w:rsid w:val="0021589C"/>
    <w:rsid w:val="002166CE"/>
    <w:rsid w:val="00216E69"/>
    <w:rsid w:val="00217344"/>
    <w:rsid w:val="002176F1"/>
    <w:rsid w:val="00217710"/>
    <w:rsid w:val="002204E7"/>
    <w:rsid w:val="00220ACB"/>
    <w:rsid w:val="00220C7C"/>
    <w:rsid w:val="002218FE"/>
    <w:rsid w:val="0022193B"/>
    <w:rsid w:val="00221C7B"/>
    <w:rsid w:val="0022247D"/>
    <w:rsid w:val="002240AB"/>
    <w:rsid w:val="002250D8"/>
    <w:rsid w:val="0022515E"/>
    <w:rsid w:val="002252CD"/>
    <w:rsid w:val="0022553C"/>
    <w:rsid w:val="00225AD3"/>
    <w:rsid w:val="00226412"/>
    <w:rsid w:val="00226DBB"/>
    <w:rsid w:val="002273AD"/>
    <w:rsid w:val="0022770A"/>
    <w:rsid w:val="00227C9F"/>
    <w:rsid w:val="00230B12"/>
    <w:rsid w:val="00230C8F"/>
    <w:rsid w:val="00232FE2"/>
    <w:rsid w:val="00233B5F"/>
    <w:rsid w:val="00233BB7"/>
    <w:rsid w:val="00234A3E"/>
    <w:rsid w:val="00235549"/>
    <w:rsid w:val="0023571C"/>
    <w:rsid w:val="00235D56"/>
    <w:rsid w:val="00235DAA"/>
    <w:rsid w:val="00236B75"/>
    <w:rsid w:val="002370BC"/>
    <w:rsid w:val="002375CA"/>
    <w:rsid w:val="0024027D"/>
    <w:rsid w:val="00240289"/>
    <w:rsid w:val="002406D8"/>
    <w:rsid w:val="002410AF"/>
    <w:rsid w:val="0024186B"/>
    <w:rsid w:val="00241AF1"/>
    <w:rsid w:val="00241C72"/>
    <w:rsid w:val="00241F05"/>
    <w:rsid w:val="0024205E"/>
    <w:rsid w:val="002444D4"/>
    <w:rsid w:val="00244B38"/>
    <w:rsid w:val="00247690"/>
    <w:rsid w:val="002500CD"/>
    <w:rsid w:val="0025145E"/>
    <w:rsid w:val="00251CF9"/>
    <w:rsid w:val="00252C9C"/>
    <w:rsid w:val="002534DE"/>
    <w:rsid w:val="002542AE"/>
    <w:rsid w:val="00254530"/>
    <w:rsid w:val="00254A36"/>
    <w:rsid w:val="002554A3"/>
    <w:rsid w:val="002559B9"/>
    <w:rsid w:val="00255FBE"/>
    <w:rsid w:val="0025693E"/>
    <w:rsid w:val="00257773"/>
    <w:rsid w:val="00260163"/>
    <w:rsid w:val="00260E64"/>
    <w:rsid w:val="00261006"/>
    <w:rsid w:val="0026158D"/>
    <w:rsid w:val="00261A75"/>
    <w:rsid w:val="002626F7"/>
    <w:rsid w:val="00262A09"/>
    <w:rsid w:val="00263035"/>
    <w:rsid w:val="00263094"/>
    <w:rsid w:val="002638A5"/>
    <w:rsid w:val="00263D72"/>
    <w:rsid w:val="00263E28"/>
    <w:rsid w:val="0026426F"/>
    <w:rsid w:val="00264D66"/>
    <w:rsid w:val="00265A4B"/>
    <w:rsid w:val="00265D18"/>
    <w:rsid w:val="00266522"/>
    <w:rsid w:val="002665A4"/>
    <w:rsid w:val="002674D5"/>
    <w:rsid w:val="0027052A"/>
    <w:rsid w:val="00270D59"/>
    <w:rsid w:val="002716CA"/>
    <w:rsid w:val="00271DF6"/>
    <w:rsid w:val="0027256A"/>
    <w:rsid w:val="002732C4"/>
    <w:rsid w:val="002737E0"/>
    <w:rsid w:val="00273875"/>
    <w:rsid w:val="00273A88"/>
    <w:rsid w:val="00273B4F"/>
    <w:rsid w:val="00274353"/>
    <w:rsid w:val="0027499F"/>
    <w:rsid w:val="00274F0E"/>
    <w:rsid w:val="002754C4"/>
    <w:rsid w:val="0027573B"/>
    <w:rsid w:val="00275C8F"/>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46A"/>
    <w:rsid w:val="002926D4"/>
    <w:rsid w:val="00292E05"/>
    <w:rsid w:val="002932E3"/>
    <w:rsid w:val="00293A25"/>
    <w:rsid w:val="00293A76"/>
    <w:rsid w:val="002941F2"/>
    <w:rsid w:val="00294BD5"/>
    <w:rsid w:val="00294F67"/>
    <w:rsid w:val="00294FFF"/>
    <w:rsid w:val="0029515A"/>
    <w:rsid w:val="00295ED6"/>
    <w:rsid w:val="0029608D"/>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994"/>
    <w:rsid w:val="002B1ABE"/>
    <w:rsid w:val="002B24A4"/>
    <w:rsid w:val="002B24C3"/>
    <w:rsid w:val="002B24E8"/>
    <w:rsid w:val="002B32D6"/>
    <w:rsid w:val="002B33DF"/>
    <w:rsid w:val="002B372D"/>
    <w:rsid w:val="002B3E33"/>
    <w:rsid w:val="002B3E53"/>
    <w:rsid w:val="002B4FD9"/>
    <w:rsid w:val="002B51FB"/>
    <w:rsid w:val="002B5F87"/>
    <w:rsid w:val="002B6548"/>
    <w:rsid w:val="002B7388"/>
    <w:rsid w:val="002B7594"/>
    <w:rsid w:val="002C0665"/>
    <w:rsid w:val="002C071B"/>
    <w:rsid w:val="002C0DD6"/>
    <w:rsid w:val="002C1050"/>
    <w:rsid w:val="002C1361"/>
    <w:rsid w:val="002C1982"/>
    <w:rsid w:val="002C1AE5"/>
    <w:rsid w:val="002C1D72"/>
    <w:rsid w:val="002C205F"/>
    <w:rsid w:val="002C2499"/>
    <w:rsid w:val="002C27EB"/>
    <w:rsid w:val="002C2AAB"/>
    <w:rsid w:val="002C2B0F"/>
    <w:rsid w:val="002C3CAA"/>
    <w:rsid w:val="002C4DBF"/>
    <w:rsid w:val="002C4EF7"/>
    <w:rsid w:val="002C605B"/>
    <w:rsid w:val="002C6CF7"/>
    <w:rsid w:val="002C7037"/>
    <w:rsid w:val="002D02FE"/>
    <w:rsid w:val="002D0A0A"/>
    <w:rsid w:val="002D0D30"/>
    <w:rsid w:val="002D0E7F"/>
    <w:rsid w:val="002D156F"/>
    <w:rsid w:val="002D1AAA"/>
    <w:rsid w:val="002D207D"/>
    <w:rsid w:val="002D20E8"/>
    <w:rsid w:val="002D236D"/>
    <w:rsid w:val="002D3659"/>
    <w:rsid w:val="002D3C61"/>
    <w:rsid w:val="002D4250"/>
    <w:rsid w:val="002D4575"/>
    <w:rsid w:val="002D4EEB"/>
    <w:rsid w:val="002D51DE"/>
    <w:rsid w:val="002D5580"/>
    <w:rsid w:val="002D5CF0"/>
    <w:rsid w:val="002D601F"/>
    <w:rsid w:val="002D6A4F"/>
    <w:rsid w:val="002D7D70"/>
    <w:rsid w:val="002E007A"/>
    <w:rsid w:val="002E069D"/>
    <w:rsid w:val="002E0768"/>
    <w:rsid w:val="002E0877"/>
    <w:rsid w:val="002E3165"/>
    <w:rsid w:val="002E4305"/>
    <w:rsid w:val="002E530A"/>
    <w:rsid w:val="002E531D"/>
    <w:rsid w:val="002E5FDA"/>
    <w:rsid w:val="002E727E"/>
    <w:rsid w:val="002E7C4D"/>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39C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2C8F"/>
    <w:rsid w:val="003141B6"/>
    <w:rsid w:val="00316381"/>
    <w:rsid w:val="003163A5"/>
    <w:rsid w:val="00316863"/>
    <w:rsid w:val="003169A4"/>
    <w:rsid w:val="00317BD2"/>
    <w:rsid w:val="0032071C"/>
    <w:rsid w:val="00320C1C"/>
    <w:rsid w:val="00321A56"/>
    <w:rsid w:val="00321B20"/>
    <w:rsid w:val="003237AC"/>
    <w:rsid w:val="003240F7"/>
    <w:rsid w:val="00325043"/>
    <w:rsid w:val="00325546"/>
    <w:rsid w:val="003259C5"/>
    <w:rsid w:val="00325CC0"/>
    <w:rsid w:val="003263A7"/>
    <w:rsid w:val="00326507"/>
    <w:rsid w:val="003267C8"/>
    <w:rsid w:val="00326AB0"/>
    <w:rsid w:val="00327436"/>
    <w:rsid w:val="00330698"/>
    <w:rsid w:val="003307D9"/>
    <w:rsid w:val="0033253D"/>
    <w:rsid w:val="00333223"/>
    <w:rsid w:val="00333266"/>
    <w:rsid w:val="00333314"/>
    <w:rsid w:val="00333B85"/>
    <w:rsid w:val="00334564"/>
    <w:rsid w:val="003347CE"/>
    <w:rsid w:val="0033571F"/>
    <w:rsid w:val="00335C2A"/>
    <w:rsid w:val="00335DAA"/>
    <w:rsid w:val="00336709"/>
    <w:rsid w:val="00336F9A"/>
    <w:rsid w:val="0033740E"/>
    <w:rsid w:val="00337C99"/>
    <w:rsid w:val="00340083"/>
    <w:rsid w:val="00340659"/>
    <w:rsid w:val="00340938"/>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375B"/>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1C7A"/>
    <w:rsid w:val="0036230B"/>
    <w:rsid w:val="003629F7"/>
    <w:rsid w:val="00363298"/>
    <w:rsid w:val="00363335"/>
    <w:rsid w:val="00363627"/>
    <w:rsid w:val="00363E98"/>
    <w:rsid w:val="00364E7A"/>
    <w:rsid w:val="003650C5"/>
    <w:rsid w:val="0036520F"/>
    <w:rsid w:val="0036524F"/>
    <w:rsid w:val="003653B7"/>
    <w:rsid w:val="00366C4E"/>
    <w:rsid w:val="0036727D"/>
    <w:rsid w:val="00367A9A"/>
    <w:rsid w:val="00367F26"/>
    <w:rsid w:val="00370ECD"/>
    <w:rsid w:val="0037177E"/>
    <w:rsid w:val="003717D2"/>
    <w:rsid w:val="00371CF8"/>
    <w:rsid w:val="00372C2B"/>
    <w:rsid w:val="00372C67"/>
    <w:rsid w:val="00372D7E"/>
    <w:rsid w:val="00372E58"/>
    <w:rsid w:val="00372FAD"/>
    <w:rsid w:val="0037329F"/>
    <w:rsid w:val="00373EC9"/>
    <w:rsid w:val="00374BDF"/>
    <w:rsid w:val="00374F4A"/>
    <w:rsid w:val="003755FD"/>
    <w:rsid w:val="00375CF4"/>
    <w:rsid w:val="00375D38"/>
    <w:rsid w:val="00375E5E"/>
    <w:rsid w:val="00375FD2"/>
    <w:rsid w:val="003760B7"/>
    <w:rsid w:val="00376924"/>
    <w:rsid w:val="00376A9D"/>
    <w:rsid w:val="00377976"/>
    <w:rsid w:val="00377BEB"/>
    <w:rsid w:val="003802B8"/>
    <w:rsid w:val="00380721"/>
    <w:rsid w:val="00381658"/>
    <w:rsid w:val="00381E92"/>
    <w:rsid w:val="0038299C"/>
    <w:rsid w:val="00382B60"/>
    <w:rsid w:val="0038317B"/>
    <w:rsid w:val="00383467"/>
    <w:rsid w:val="0038400D"/>
    <w:rsid w:val="0038438D"/>
    <w:rsid w:val="0038517B"/>
    <w:rsid w:val="00385C27"/>
    <w:rsid w:val="00386E4B"/>
    <w:rsid w:val="003871DA"/>
    <w:rsid w:val="00387253"/>
    <w:rsid w:val="00391276"/>
    <w:rsid w:val="0039134D"/>
    <w:rsid w:val="00391E56"/>
    <w:rsid w:val="00391F90"/>
    <w:rsid w:val="00392525"/>
    <w:rsid w:val="0039328C"/>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6EB"/>
    <w:rsid w:val="003A6791"/>
    <w:rsid w:val="003A734A"/>
    <w:rsid w:val="003B045C"/>
    <w:rsid w:val="003B0D6E"/>
    <w:rsid w:val="003B1FC0"/>
    <w:rsid w:val="003B3051"/>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633"/>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4DBD"/>
    <w:rsid w:val="003D56A5"/>
    <w:rsid w:val="003D57F8"/>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E34"/>
    <w:rsid w:val="003E3FD0"/>
    <w:rsid w:val="003E40A7"/>
    <w:rsid w:val="003E4184"/>
    <w:rsid w:val="003E5D5B"/>
    <w:rsid w:val="003E5F5C"/>
    <w:rsid w:val="003E6971"/>
    <w:rsid w:val="003E6FE5"/>
    <w:rsid w:val="003E7802"/>
    <w:rsid w:val="003F1EEA"/>
    <w:rsid w:val="003F208A"/>
    <w:rsid w:val="003F264A"/>
    <w:rsid w:val="003F28E4"/>
    <w:rsid w:val="003F300B"/>
    <w:rsid w:val="003F4583"/>
    <w:rsid w:val="003F4C5E"/>
    <w:rsid w:val="003F5977"/>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A74"/>
    <w:rsid w:val="00405194"/>
    <w:rsid w:val="004055C1"/>
    <w:rsid w:val="00405996"/>
    <w:rsid w:val="00405F75"/>
    <w:rsid w:val="004061B2"/>
    <w:rsid w:val="004068F5"/>
    <w:rsid w:val="004072C8"/>
    <w:rsid w:val="0040752C"/>
    <w:rsid w:val="0040761D"/>
    <w:rsid w:val="0041023E"/>
    <w:rsid w:val="004110AC"/>
    <w:rsid w:val="004116A0"/>
    <w:rsid w:val="00411D9D"/>
    <w:rsid w:val="00413390"/>
    <w:rsid w:val="00413595"/>
    <w:rsid w:val="00414B88"/>
    <w:rsid w:val="0041519D"/>
    <w:rsid w:val="00416F1E"/>
    <w:rsid w:val="0041739A"/>
    <w:rsid w:val="004175B6"/>
    <w:rsid w:val="00417E48"/>
    <w:rsid w:val="00417F33"/>
    <w:rsid w:val="00421614"/>
    <w:rsid w:val="00421AEB"/>
    <w:rsid w:val="00421E4D"/>
    <w:rsid w:val="00422802"/>
    <w:rsid w:val="00427C89"/>
    <w:rsid w:val="00427EAA"/>
    <w:rsid w:val="00431998"/>
    <w:rsid w:val="004320F2"/>
    <w:rsid w:val="004321A6"/>
    <w:rsid w:val="00432991"/>
    <w:rsid w:val="00434D1C"/>
    <w:rsid w:val="0043558D"/>
    <w:rsid w:val="004361D6"/>
    <w:rsid w:val="0043641B"/>
    <w:rsid w:val="0043662A"/>
    <w:rsid w:val="00436DF8"/>
    <w:rsid w:val="0043701C"/>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4FA"/>
    <w:rsid w:val="0044660E"/>
    <w:rsid w:val="00447808"/>
    <w:rsid w:val="00447B76"/>
    <w:rsid w:val="00447FFD"/>
    <w:rsid w:val="004504F0"/>
    <w:rsid w:val="00450C30"/>
    <w:rsid w:val="004521BB"/>
    <w:rsid w:val="00452896"/>
    <w:rsid w:val="00454C33"/>
    <w:rsid w:val="00454D73"/>
    <w:rsid w:val="0045525D"/>
    <w:rsid w:val="004553CA"/>
    <w:rsid w:val="0045669A"/>
    <w:rsid w:val="00456B02"/>
    <w:rsid w:val="00457328"/>
    <w:rsid w:val="00457745"/>
    <w:rsid w:val="00460CA5"/>
    <w:rsid w:val="00461502"/>
    <w:rsid w:val="0046186C"/>
    <w:rsid w:val="0046188C"/>
    <w:rsid w:val="004623A3"/>
    <w:rsid w:val="00462E00"/>
    <w:rsid w:val="00463606"/>
    <w:rsid w:val="004636DA"/>
    <w:rsid w:val="00463B0B"/>
    <w:rsid w:val="0046481A"/>
    <w:rsid w:val="00464C36"/>
    <w:rsid w:val="00464D3A"/>
    <w:rsid w:val="00464DA7"/>
    <w:rsid w:val="0046522E"/>
    <w:rsid w:val="0046586E"/>
    <w:rsid w:val="00466714"/>
    <w:rsid w:val="00466F7A"/>
    <w:rsid w:val="004672FC"/>
    <w:rsid w:val="00467B47"/>
    <w:rsid w:val="00467E75"/>
    <w:rsid w:val="0047117B"/>
    <w:rsid w:val="00471867"/>
    <w:rsid w:val="004722BC"/>
    <w:rsid w:val="004722BD"/>
    <w:rsid w:val="0047258C"/>
    <w:rsid w:val="00472604"/>
    <w:rsid w:val="00472963"/>
    <w:rsid w:val="00472A6E"/>
    <w:rsid w:val="00472E68"/>
    <w:rsid w:val="00473CF5"/>
    <w:rsid w:val="004749BD"/>
    <w:rsid w:val="00475591"/>
    <w:rsid w:val="00475DA7"/>
    <w:rsid w:val="0047619C"/>
    <w:rsid w:val="00476A47"/>
    <w:rsid w:val="004775ED"/>
    <w:rsid w:val="00477E9F"/>
    <w:rsid w:val="00480162"/>
    <w:rsid w:val="0048059F"/>
    <w:rsid w:val="004813B3"/>
    <w:rsid w:val="00483334"/>
    <w:rsid w:val="004834BA"/>
    <w:rsid w:val="00483944"/>
    <w:rsid w:val="00483FA0"/>
    <w:rsid w:val="0048406D"/>
    <w:rsid w:val="0048419C"/>
    <w:rsid w:val="00484FED"/>
    <w:rsid w:val="004859E2"/>
    <w:rsid w:val="004862B6"/>
    <w:rsid w:val="00486B55"/>
    <w:rsid w:val="00486D7B"/>
    <w:rsid w:val="00487402"/>
    <w:rsid w:val="004874EC"/>
    <w:rsid w:val="00490743"/>
    <w:rsid w:val="004918C3"/>
    <w:rsid w:val="004929E4"/>
    <w:rsid w:val="0049374F"/>
    <w:rsid w:val="00493890"/>
    <w:rsid w:val="00493AF9"/>
    <w:rsid w:val="00493CC7"/>
    <w:rsid w:val="0049623A"/>
    <w:rsid w:val="0049655D"/>
    <w:rsid w:val="004974D8"/>
    <w:rsid w:val="004A0302"/>
    <w:rsid w:val="004A0321"/>
    <w:rsid w:val="004A1734"/>
    <w:rsid w:val="004A1C5D"/>
    <w:rsid w:val="004A29A9"/>
    <w:rsid w:val="004A3051"/>
    <w:rsid w:val="004A51CE"/>
    <w:rsid w:val="004A6204"/>
    <w:rsid w:val="004A712A"/>
    <w:rsid w:val="004A7722"/>
    <w:rsid w:val="004A77C8"/>
    <w:rsid w:val="004A798D"/>
    <w:rsid w:val="004B1745"/>
    <w:rsid w:val="004B20E0"/>
    <w:rsid w:val="004B2363"/>
    <w:rsid w:val="004B2714"/>
    <w:rsid w:val="004B28E1"/>
    <w:rsid w:val="004B2F56"/>
    <w:rsid w:val="004B383E"/>
    <w:rsid w:val="004B4580"/>
    <w:rsid w:val="004B4B72"/>
    <w:rsid w:val="004B5522"/>
    <w:rsid w:val="004B60F5"/>
    <w:rsid w:val="004B61C2"/>
    <w:rsid w:val="004B632C"/>
    <w:rsid w:val="004B6A49"/>
    <w:rsid w:val="004B6D52"/>
    <w:rsid w:val="004B7B69"/>
    <w:rsid w:val="004C05A0"/>
    <w:rsid w:val="004C17D2"/>
    <w:rsid w:val="004C1D9B"/>
    <w:rsid w:val="004C217A"/>
    <w:rsid w:val="004C3803"/>
    <w:rsid w:val="004C3E56"/>
    <w:rsid w:val="004C5CF3"/>
    <w:rsid w:val="004C68B8"/>
    <w:rsid w:val="004C6E2E"/>
    <w:rsid w:val="004C78E7"/>
    <w:rsid w:val="004D0281"/>
    <w:rsid w:val="004D0AE2"/>
    <w:rsid w:val="004D0EA7"/>
    <w:rsid w:val="004D173B"/>
    <w:rsid w:val="004D1C32"/>
    <w:rsid w:val="004D1E87"/>
    <w:rsid w:val="004D2727"/>
    <w:rsid w:val="004D28BA"/>
    <w:rsid w:val="004D2B0B"/>
    <w:rsid w:val="004D2B4B"/>
    <w:rsid w:val="004D3747"/>
    <w:rsid w:val="004D4DDC"/>
    <w:rsid w:val="004D5671"/>
    <w:rsid w:val="004D5FF6"/>
    <w:rsid w:val="004D6073"/>
    <w:rsid w:val="004D64A9"/>
    <w:rsid w:val="004D73BD"/>
    <w:rsid w:val="004D7784"/>
    <w:rsid w:val="004D77AD"/>
    <w:rsid w:val="004E037F"/>
    <w:rsid w:val="004E0B7B"/>
    <w:rsid w:val="004E0F0C"/>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3D28"/>
    <w:rsid w:val="004F4D14"/>
    <w:rsid w:val="004F5190"/>
    <w:rsid w:val="004F5518"/>
    <w:rsid w:val="004F5616"/>
    <w:rsid w:val="004F709A"/>
    <w:rsid w:val="004F72B6"/>
    <w:rsid w:val="004F78B4"/>
    <w:rsid w:val="004F78EF"/>
    <w:rsid w:val="004F7933"/>
    <w:rsid w:val="004F7D2C"/>
    <w:rsid w:val="0050020E"/>
    <w:rsid w:val="00501516"/>
    <w:rsid w:val="0050161D"/>
    <w:rsid w:val="005018E0"/>
    <w:rsid w:val="005020A2"/>
    <w:rsid w:val="00502397"/>
    <w:rsid w:val="005024D2"/>
    <w:rsid w:val="00503288"/>
    <w:rsid w:val="00503BFB"/>
    <w:rsid w:val="00504133"/>
    <w:rsid w:val="0050550F"/>
    <w:rsid w:val="005066AC"/>
    <w:rsid w:val="00506832"/>
    <w:rsid w:val="00507114"/>
    <w:rsid w:val="00507FEA"/>
    <w:rsid w:val="00510110"/>
    <w:rsid w:val="00510176"/>
    <w:rsid w:val="005106CC"/>
    <w:rsid w:val="00510CB7"/>
    <w:rsid w:val="005111C3"/>
    <w:rsid w:val="005114D0"/>
    <w:rsid w:val="00511941"/>
    <w:rsid w:val="00511966"/>
    <w:rsid w:val="00511D8D"/>
    <w:rsid w:val="0051223D"/>
    <w:rsid w:val="00512292"/>
    <w:rsid w:val="0051282F"/>
    <w:rsid w:val="00512D1F"/>
    <w:rsid w:val="00512DDB"/>
    <w:rsid w:val="00512EB1"/>
    <w:rsid w:val="00513C9C"/>
    <w:rsid w:val="00514B2A"/>
    <w:rsid w:val="0051520A"/>
    <w:rsid w:val="005162B1"/>
    <w:rsid w:val="00516762"/>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0FAA"/>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B28"/>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0E65"/>
    <w:rsid w:val="00561AD9"/>
    <w:rsid w:val="0056274A"/>
    <w:rsid w:val="00562EB1"/>
    <w:rsid w:val="0056331A"/>
    <w:rsid w:val="005639B0"/>
    <w:rsid w:val="00563BB5"/>
    <w:rsid w:val="005646FC"/>
    <w:rsid w:val="0056625A"/>
    <w:rsid w:val="00566364"/>
    <w:rsid w:val="005667C8"/>
    <w:rsid w:val="00567040"/>
    <w:rsid w:val="00567149"/>
    <w:rsid w:val="00567893"/>
    <w:rsid w:val="005700F1"/>
    <w:rsid w:val="005716B8"/>
    <w:rsid w:val="00571702"/>
    <w:rsid w:val="00571F29"/>
    <w:rsid w:val="005739AB"/>
    <w:rsid w:val="005744FC"/>
    <w:rsid w:val="00575C75"/>
    <w:rsid w:val="00576B25"/>
    <w:rsid w:val="00576D5D"/>
    <w:rsid w:val="005770A8"/>
    <w:rsid w:val="00577210"/>
    <w:rsid w:val="00577582"/>
    <w:rsid w:val="00580013"/>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128"/>
    <w:rsid w:val="00587072"/>
    <w:rsid w:val="005874F1"/>
    <w:rsid w:val="005876A3"/>
    <w:rsid w:val="005900F2"/>
    <w:rsid w:val="0059159E"/>
    <w:rsid w:val="005918A4"/>
    <w:rsid w:val="00592A50"/>
    <w:rsid w:val="00592F35"/>
    <w:rsid w:val="005939DE"/>
    <w:rsid w:val="00593B80"/>
    <w:rsid w:val="00593E76"/>
    <w:rsid w:val="005942D1"/>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628"/>
    <w:rsid w:val="005A57B8"/>
    <w:rsid w:val="005A5860"/>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B76E5"/>
    <w:rsid w:val="005B7DF3"/>
    <w:rsid w:val="005C010A"/>
    <w:rsid w:val="005C0666"/>
    <w:rsid w:val="005C0D39"/>
    <w:rsid w:val="005C1BF7"/>
    <w:rsid w:val="005C1C00"/>
    <w:rsid w:val="005C1C99"/>
    <w:rsid w:val="005C4C12"/>
    <w:rsid w:val="005C4D3C"/>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3F04"/>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62E"/>
    <w:rsid w:val="005E3FC4"/>
    <w:rsid w:val="005E4C8D"/>
    <w:rsid w:val="005E4F63"/>
    <w:rsid w:val="005E52ED"/>
    <w:rsid w:val="005E538C"/>
    <w:rsid w:val="005E573E"/>
    <w:rsid w:val="005E6606"/>
    <w:rsid w:val="005E693E"/>
    <w:rsid w:val="005E6D42"/>
    <w:rsid w:val="005F0146"/>
    <w:rsid w:val="005F0715"/>
    <w:rsid w:val="005F09CE"/>
    <w:rsid w:val="005F1793"/>
    <w:rsid w:val="005F1DBB"/>
    <w:rsid w:val="005F1F95"/>
    <w:rsid w:val="005F25EF"/>
    <w:rsid w:val="005F2F3B"/>
    <w:rsid w:val="005F42FB"/>
    <w:rsid w:val="005F4697"/>
    <w:rsid w:val="005F53F2"/>
    <w:rsid w:val="005F581A"/>
    <w:rsid w:val="005F7C1D"/>
    <w:rsid w:val="0060526C"/>
    <w:rsid w:val="00605AB8"/>
    <w:rsid w:val="00606328"/>
    <w:rsid w:val="0060652B"/>
    <w:rsid w:val="00606B84"/>
    <w:rsid w:val="00607120"/>
    <w:rsid w:val="00607F7B"/>
    <w:rsid w:val="00611998"/>
    <w:rsid w:val="00613026"/>
    <w:rsid w:val="006132ED"/>
    <w:rsid w:val="00614934"/>
    <w:rsid w:val="006151E6"/>
    <w:rsid w:val="0061522D"/>
    <w:rsid w:val="006154C5"/>
    <w:rsid w:val="00615570"/>
    <w:rsid w:val="00615B35"/>
    <w:rsid w:val="0061688F"/>
    <w:rsid w:val="0061706D"/>
    <w:rsid w:val="00617478"/>
    <w:rsid w:val="006174A4"/>
    <w:rsid w:val="00617593"/>
    <w:rsid w:val="00617764"/>
    <w:rsid w:val="00617A6E"/>
    <w:rsid w:val="0062023F"/>
    <w:rsid w:val="00621255"/>
    <w:rsid w:val="00621D3B"/>
    <w:rsid w:val="00621F8D"/>
    <w:rsid w:val="006220CA"/>
    <w:rsid w:val="00622A00"/>
    <w:rsid w:val="00622E34"/>
    <w:rsid w:val="00622F6B"/>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5AD"/>
    <w:rsid w:val="00636A8E"/>
    <w:rsid w:val="006371D0"/>
    <w:rsid w:val="00637D24"/>
    <w:rsid w:val="00637DAB"/>
    <w:rsid w:val="006403AB"/>
    <w:rsid w:val="00640745"/>
    <w:rsid w:val="006417C7"/>
    <w:rsid w:val="00641FDD"/>
    <w:rsid w:val="00642148"/>
    <w:rsid w:val="00642172"/>
    <w:rsid w:val="00642EFE"/>
    <w:rsid w:val="00643D35"/>
    <w:rsid w:val="0064473D"/>
    <w:rsid w:val="00644850"/>
    <w:rsid w:val="00644CE2"/>
    <w:rsid w:val="00650073"/>
    <w:rsid w:val="00650458"/>
    <w:rsid w:val="006505D2"/>
    <w:rsid w:val="00651408"/>
    <w:rsid w:val="006519EF"/>
    <w:rsid w:val="00651E02"/>
    <w:rsid w:val="006521E5"/>
    <w:rsid w:val="00653564"/>
    <w:rsid w:val="00654ADD"/>
    <w:rsid w:val="00654B3F"/>
    <w:rsid w:val="00654E19"/>
    <w:rsid w:val="00655890"/>
    <w:rsid w:val="00655E71"/>
    <w:rsid w:val="00655EBD"/>
    <w:rsid w:val="00660138"/>
    <w:rsid w:val="006607D5"/>
    <w:rsid w:val="006608AD"/>
    <w:rsid w:val="00661E7D"/>
    <w:rsid w:val="00662165"/>
    <w:rsid w:val="00662623"/>
    <w:rsid w:val="006626EE"/>
    <w:rsid w:val="0066349B"/>
    <w:rsid w:val="0066479F"/>
    <w:rsid w:val="00665120"/>
    <w:rsid w:val="006657A3"/>
    <w:rsid w:val="006657A8"/>
    <w:rsid w:val="006657EE"/>
    <w:rsid w:val="0066621D"/>
    <w:rsid w:val="006672E6"/>
    <w:rsid w:val="006679B3"/>
    <w:rsid w:val="00667A56"/>
    <w:rsid w:val="00667C83"/>
    <w:rsid w:val="0067049B"/>
    <w:rsid w:val="0067066B"/>
    <w:rsid w:val="0067102D"/>
    <w:rsid w:val="00671A82"/>
    <w:rsid w:val="00671BB5"/>
    <w:rsid w:val="006735A4"/>
    <w:rsid w:val="0067389F"/>
    <w:rsid w:val="00673AD7"/>
    <w:rsid w:val="00673BD3"/>
    <w:rsid w:val="00673D0A"/>
    <w:rsid w:val="00675740"/>
    <w:rsid w:val="0067579A"/>
    <w:rsid w:val="00676178"/>
    <w:rsid w:val="00677245"/>
    <w:rsid w:val="00677658"/>
    <w:rsid w:val="00681F45"/>
    <w:rsid w:val="00682D69"/>
    <w:rsid w:val="00682E8D"/>
    <w:rsid w:val="00685962"/>
    <w:rsid w:val="00685A30"/>
    <w:rsid w:val="00685C48"/>
    <w:rsid w:val="00687E34"/>
    <w:rsid w:val="006906E8"/>
    <w:rsid w:val="00691009"/>
    <w:rsid w:val="006912BB"/>
    <w:rsid w:val="00692C09"/>
    <w:rsid w:val="00692FA3"/>
    <w:rsid w:val="00693101"/>
    <w:rsid w:val="00693C4E"/>
    <w:rsid w:val="006953B6"/>
    <w:rsid w:val="006964F4"/>
    <w:rsid w:val="006968E8"/>
    <w:rsid w:val="00696900"/>
    <w:rsid w:val="00697C38"/>
    <w:rsid w:val="006A0D8B"/>
    <w:rsid w:val="006A134C"/>
    <w:rsid w:val="006A13FB"/>
    <w:rsid w:val="006A14B3"/>
    <w:rsid w:val="006A1566"/>
    <w:rsid w:val="006A18D4"/>
    <w:rsid w:val="006A1922"/>
    <w:rsid w:val="006A1F61"/>
    <w:rsid w:val="006A202F"/>
    <w:rsid w:val="006A26BE"/>
    <w:rsid w:val="006A3C8A"/>
    <w:rsid w:val="006A41AE"/>
    <w:rsid w:val="006A475C"/>
    <w:rsid w:val="006A4AFC"/>
    <w:rsid w:val="006A5026"/>
    <w:rsid w:val="006A57F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045"/>
    <w:rsid w:val="006C229E"/>
    <w:rsid w:val="006C2B56"/>
    <w:rsid w:val="006C2F98"/>
    <w:rsid w:val="006C3115"/>
    <w:rsid w:val="006C47F0"/>
    <w:rsid w:val="006C679A"/>
    <w:rsid w:val="006C7FD7"/>
    <w:rsid w:val="006D0B02"/>
    <w:rsid w:val="006D0D6F"/>
    <w:rsid w:val="006D0E83"/>
    <w:rsid w:val="006D1826"/>
    <w:rsid w:val="006D1BA0"/>
    <w:rsid w:val="006D2DF7"/>
    <w:rsid w:val="006D3590"/>
    <w:rsid w:val="006D4448"/>
    <w:rsid w:val="006D4585"/>
    <w:rsid w:val="006D4CCC"/>
    <w:rsid w:val="006D4E1D"/>
    <w:rsid w:val="006D5516"/>
    <w:rsid w:val="006D6150"/>
    <w:rsid w:val="006D7219"/>
    <w:rsid w:val="006D781A"/>
    <w:rsid w:val="006E07D4"/>
    <w:rsid w:val="006E15CD"/>
    <w:rsid w:val="006E1E8F"/>
    <w:rsid w:val="006E35A0"/>
    <w:rsid w:val="006E49D7"/>
    <w:rsid w:val="006E50E4"/>
    <w:rsid w:val="006E5904"/>
    <w:rsid w:val="006E59BA"/>
    <w:rsid w:val="006E5CC5"/>
    <w:rsid w:val="006E700D"/>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3C67"/>
    <w:rsid w:val="00704898"/>
    <w:rsid w:val="00705492"/>
    <w:rsid w:val="00705706"/>
    <w:rsid w:val="00705CCF"/>
    <w:rsid w:val="007072C5"/>
    <w:rsid w:val="0070731F"/>
    <w:rsid w:val="00707B86"/>
    <w:rsid w:val="00712311"/>
    <w:rsid w:val="007125FE"/>
    <w:rsid w:val="00712DB8"/>
    <w:rsid w:val="007131F4"/>
    <w:rsid w:val="00713746"/>
    <w:rsid w:val="00715FF0"/>
    <w:rsid w:val="0071687B"/>
    <w:rsid w:val="0071689A"/>
    <w:rsid w:val="00716F47"/>
    <w:rsid w:val="00716F93"/>
    <w:rsid w:val="0071751F"/>
    <w:rsid w:val="007204FD"/>
    <w:rsid w:val="00720542"/>
    <w:rsid w:val="007210AC"/>
    <w:rsid w:val="00721677"/>
    <w:rsid w:val="00721CBC"/>
    <w:rsid w:val="00722665"/>
    <w:rsid w:val="0072317F"/>
    <w:rsid w:val="00723462"/>
    <w:rsid w:val="00723E02"/>
    <w:rsid w:val="007248D6"/>
    <w:rsid w:val="007248F1"/>
    <w:rsid w:val="0072587C"/>
    <w:rsid w:val="00725ED3"/>
    <w:rsid w:val="0072655D"/>
    <w:rsid w:val="00726775"/>
    <w:rsid w:val="00726FCE"/>
    <w:rsid w:val="00731BD1"/>
    <w:rsid w:val="00731D26"/>
    <w:rsid w:val="00733C6C"/>
    <w:rsid w:val="007347C5"/>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9F8"/>
    <w:rsid w:val="00750AED"/>
    <w:rsid w:val="00750E05"/>
    <w:rsid w:val="00750FFF"/>
    <w:rsid w:val="00751116"/>
    <w:rsid w:val="00751A34"/>
    <w:rsid w:val="00751AFE"/>
    <w:rsid w:val="00751C28"/>
    <w:rsid w:val="00751D2E"/>
    <w:rsid w:val="007525C0"/>
    <w:rsid w:val="00752E11"/>
    <w:rsid w:val="00752F21"/>
    <w:rsid w:val="00753C9B"/>
    <w:rsid w:val="00753E6E"/>
    <w:rsid w:val="007540E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50C"/>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A09"/>
    <w:rsid w:val="00774C67"/>
    <w:rsid w:val="0077504D"/>
    <w:rsid w:val="00775257"/>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2DC"/>
    <w:rsid w:val="007968A3"/>
    <w:rsid w:val="00796D4A"/>
    <w:rsid w:val="007A12AE"/>
    <w:rsid w:val="007A16FB"/>
    <w:rsid w:val="007A2020"/>
    <w:rsid w:val="007A2E03"/>
    <w:rsid w:val="007A2FC9"/>
    <w:rsid w:val="007A3487"/>
    <w:rsid w:val="007A34A6"/>
    <w:rsid w:val="007A3661"/>
    <w:rsid w:val="007A3EE6"/>
    <w:rsid w:val="007A4BB9"/>
    <w:rsid w:val="007A588D"/>
    <w:rsid w:val="007A5F50"/>
    <w:rsid w:val="007A6841"/>
    <w:rsid w:val="007A7DEB"/>
    <w:rsid w:val="007B00E3"/>
    <w:rsid w:val="007B0562"/>
    <w:rsid w:val="007B188A"/>
    <w:rsid w:val="007B207A"/>
    <w:rsid w:val="007B2BA6"/>
    <w:rsid w:val="007B36E4"/>
    <w:rsid w:val="007B3F5F"/>
    <w:rsid w:val="007B6811"/>
    <w:rsid w:val="007B6D84"/>
    <w:rsid w:val="007C0255"/>
    <w:rsid w:val="007C0479"/>
    <w:rsid w:val="007C081F"/>
    <w:rsid w:val="007C0837"/>
    <w:rsid w:val="007C13B3"/>
    <w:rsid w:val="007C15C5"/>
    <w:rsid w:val="007C15EA"/>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2C73"/>
    <w:rsid w:val="007D3C7A"/>
    <w:rsid w:val="007D3E45"/>
    <w:rsid w:val="007D4017"/>
    <w:rsid w:val="007D4470"/>
    <w:rsid w:val="007D4E09"/>
    <w:rsid w:val="007D5880"/>
    <w:rsid w:val="007D716A"/>
    <w:rsid w:val="007D7707"/>
    <w:rsid w:val="007E009D"/>
    <w:rsid w:val="007E0E5F"/>
    <w:rsid w:val="007E0EA0"/>
    <w:rsid w:val="007E0EB8"/>
    <w:rsid w:val="007E15A7"/>
    <w:rsid w:val="007E1963"/>
    <w:rsid w:val="007E1CD5"/>
    <w:rsid w:val="007E238F"/>
    <w:rsid w:val="007E31D9"/>
    <w:rsid w:val="007E3AEE"/>
    <w:rsid w:val="007E4355"/>
    <w:rsid w:val="007E439C"/>
    <w:rsid w:val="007E46FE"/>
    <w:rsid w:val="007E4B42"/>
    <w:rsid w:val="007E5A83"/>
    <w:rsid w:val="007E6804"/>
    <w:rsid w:val="007E6E01"/>
    <w:rsid w:val="007E7A6B"/>
    <w:rsid w:val="007F12DE"/>
    <w:rsid w:val="007F1314"/>
    <w:rsid w:val="007F27F2"/>
    <w:rsid w:val="007F281F"/>
    <w:rsid w:val="007F2864"/>
    <w:rsid w:val="007F503F"/>
    <w:rsid w:val="007F5A5F"/>
    <w:rsid w:val="007F6722"/>
    <w:rsid w:val="007F77FE"/>
    <w:rsid w:val="007F7DFA"/>
    <w:rsid w:val="008013BF"/>
    <w:rsid w:val="008013DA"/>
    <w:rsid w:val="00801AC7"/>
    <w:rsid w:val="0080268C"/>
    <w:rsid w:val="00802C55"/>
    <w:rsid w:val="00803067"/>
    <w:rsid w:val="008030B6"/>
    <w:rsid w:val="00803ED8"/>
    <w:rsid w:val="008040A9"/>
    <w:rsid w:val="0080437A"/>
    <w:rsid w:val="008055DB"/>
    <w:rsid w:val="008067C5"/>
    <w:rsid w:val="00806DBC"/>
    <w:rsid w:val="00806EF0"/>
    <w:rsid w:val="00807178"/>
    <w:rsid w:val="0080777B"/>
    <w:rsid w:val="008078A8"/>
    <w:rsid w:val="00807F1E"/>
    <w:rsid w:val="00807F3B"/>
    <w:rsid w:val="008105B4"/>
    <w:rsid w:val="008106C0"/>
    <w:rsid w:val="00811D16"/>
    <w:rsid w:val="00814DBD"/>
    <w:rsid w:val="0081568C"/>
    <w:rsid w:val="00816505"/>
    <w:rsid w:val="00816613"/>
    <w:rsid w:val="0081738C"/>
    <w:rsid w:val="00820257"/>
    <w:rsid w:val="0082102B"/>
    <w:rsid w:val="00821921"/>
    <w:rsid w:val="008223F5"/>
    <w:rsid w:val="00822942"/>
    <w:rsid w:val="008229D3"/>
    <w:rsid w:val="00822E50"/>
    <w:rsid w:val="0082440E"/>
    <w:rsid w:val="00824F68"/>
    <w:rsid w:val="0082535D"/>
    <w:rsid w:val="008253F1"/>
    <w:rsid w:val="008258A1"/>
    <w:rsid w:val="00825AAE"/>
    <w:rsid w:val="00826193"/>
    <w:rsid w:val="008264EB"/>
    <w:rsid w:val="00827B20"/>
    <w:rsid w:val="00830036"/>
    <w:rsid w:val="00830445"/>
    <w:rsid w:val="00830AD3"/>
    <w:rsid w:val="00831C52"/>
    <w:rsid w:val="00831DC3"/>
    <w:rsid w:val="008326D8"/>
    <w:rsid w:val="0083296C"/>
    <w:rsid w:val="008336DD"/>
    <w:rsid w:val="0083475E"/>
    <w:rsid w:val="008348C6"/>
    <w:rsid w:val="00834C9C"/>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C08"/>
    <w:rsid w:val="008463FB"/>
    <w:rsid w:val="00847EB9"/>
    <w:rsid w:val="008504E0"/>
    <w:rsid w:val="00850570"/>
    <w:rsid w:val="00850857"/>
    <w:rsid w:val="008510F1"/>
    <w:rsid w:val="0085236E"/>
    <w:rsid w:val="00852545"/>
    <w:rsid w:val="00853563"/>
    <w:rsid w:val="00853CBA"/>
    <w:rsid w:val="008546A0"/>
    <w:rsid w:val="00854804"/>
    <w:rsid w:val="008552EE"/>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9A6"/>
    <w:rsid w:val="00865E9B"/>
    <w:rsid w:val="0086780F"/>
    <w:rsid w:val="008702CB"/>
    <w:rsid w:val="008707D8"/>
    <w:rsid w:val="0087175D"/>
    <w:rsid w:val="00871E55"/>
    <w:rsid w:val="0087222B"/>
    <w:rsid w:val="008730A8"/>
    <w:rsid w:val="00873162"/>
    <w:rsid w:val="0087341E"/>
    <w:rsid w:val="0087360C"/>
    <w:rsid w:val="00873A3C"/>
    <w:rsid w:val="00873C24"/>
    <w:rsid w:val="00873FE9"/>
    <w:rsid w:val="008743F2"/>
    <w:rsid w:val="00874EE2"/>
    <w:rsid w:val="00875F09"/>
    <w:rsid w:val="008769B4"/>
    <w:rsid w:val="00876D7D"/>
    <w:rsid w:val="008777E0"/>
    <w:rsid w:val="00877B26"/>
    <w:rsid w:val="0088001E"/>
    <w:rsid w:val="00880500"/>
    <w:rsid w:val="00881C05"/>
    <w:rsid w:val="00881C22"/>
    <w:rsid w:val="00883047"/>
    <w:rsid w:val="0088384C"/>
    <w:rsid w:val="00884204"/>
    <w:rsid w:val="008842CE"/>
    <w:rsid w:val="00884822"/>
    <w:rsid w:val="00884B46"/>
    <w:rsid w:val="0088530F"/>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4B62"/>
    <w:rsid w:val="00895E05"/>
    <w:rsid w:val="00895E2E"/>
    <w:rsid w:val="00896212"/>
    <w:rsid w:val="0089622B"/>
    <w:rsid w:val="00896485"/>
    <w:rsid w:val="00896AAF"/>
    <w:rsid w:val="00897EBC"/>
    <w:rsid w:val="008A0AF2"/>
    <w:rsid w:val="008A1159"/>
    <w:rsid w:val="008A120F"/>
    <w:rsid w:val="008A1E8D"/>
    <w:rsid w:val="008A24FA"/>
    <w:rsid w:val="008A3366"/>
    <w:rsid w:val="008A345D"/>
    <w:rsid w:val="008A3C60"/>
    <w:rsid w:val="008A4DA3"/>
    <w:rsid w:val="008A5365"/>
    <w:rsid w:val="008A5CEA"/>
    <w:rsid w:val="008A68A2"/>
    <w:rsid w:val="008A70A4"/>
    <w:rsid w:val="008A7905"/>
    <w:rsid w:val="008B0198"/>
    <w:rsid w:val="008B0507"/>
    <w:rsid w:val="008B1233"/>
    <w:rsid w:val="008B12AF"/>
    <w:rsid w:val="008B1605"/>
    <w:rsid w:val="008B4786"/>
    <w:rsid w:val="008B4DB1"/>
    <w:rsid w:val="008B4FDA"/>
    <w:rsid w:val="008B73CD"/>
    <w:rsid w:val="008B7BE2"/>
    <w:rsid w:val="008C0D41"/>
    <w:rsid w:val="008C16C2"/>
    <w:rsid w:val="008C17DA"/>
    <w:rsid w:val="008C208B"/>
    <w:rsid w:val="008C324A"/>
    <w:rsid w:val="008C343E"/>
    <w:rsid w:val="008C3509"/>
    <w:rsid w:val="008C353D"/>
    <w:rsid w:val="008C3A3A"/>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4EB2"/>
    <w:rsid w:val="008D5016"/>
    <w:rsid w:val="008D5704"/>
    <w:rsid w:val="008D5808"/>
    <w:rsid w:val="008D5FE7"/>
    <w:rsid w:val="008D68DB"/>
    <w:rsid w:val="008D6A46"/>
    <w:rsid w:val="008D72FE"/>
    <w:rsid w:val="008D77B2"/>
    <w:rsid w:val="008D7FF8"/>
    <w:rsid w:val="008E00F2"/>
    <w:rsid w:val="008E0490"/>
    <w:rsid w:val="008E052D"/>
    <w:rsid w:val="008E1532"/>
    <w:rsid w:val="008E1FEB"/>
    <w:rsid w:val="008E21A2"/>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8F0"/>
    <w:rsid w:val="008F1F9B"/>
    <w:rsid w:val="008F2148"/>
    <w:rsid w:val="008F2365"/>
    <w:rsid w:val="008F2B76"/>
    <w:rsid w:val="008F527F"/>
    <w:rsid w:val="008F6B74"/>
    <w:rsid w:val="00900517"/>
    <w:rsid w:val="00902431"/>
    <w:rsid w:val="00902D0C"/>
    <w:rsid w:val="00903382"/>
    <w:rsid w:val="00903898"/>
    <w:rsid w:val="00903A1A"/>
    <w:rsid w:val="00903D4D"/>
    <w:rsid w:val="009044F1"/>
    <w:rsid w:val="0090481C"/>
    <w:rsid w:val="00904926"/>
    <w:rsid w:val="0090510C"/>
    <w:rsid w:val="00905984"/>
    <w:rsid w:val="00905F92"/>
    <w:rsid w:val="00906204"/>
    <w:rsid w:val="00906D65"/>
    <w:rsid w:val="0091042F"/>
    <w:rsid w:val="0091064F"/>
    <w:rsid w:val="00910938"/>
    <w:rsid w:val="00910A15"/>
    <w:rsid w:val="00910F71"/>
    <w:rsid w:val="009114A5"/>
    <w:rsid w:val="00911F57"/>
    <w:rsid w:val="009123CA"/>
    <w:rsid w:val="0091285E"/>
    <w:rsid w:val="00913044"/>
    <w:rsid w:val="00914B4A"/>
    <w:rsid w:val="00915104"/>
    <w:rsid w:val="00915337"/>
    <w:rsid w:val="00915A97"/>
    <w:rsid w:val="00916030"/>
    <w:rsid w:val="009160C2"/>
    <w:rsid w:val="00916A53"/>
    <w:rsid w:val="00917234"/>
    <w:rsid w:val="00917747"/>
    <w:rsid w:val="00917FAA"/>
    <w:rsid w:val="00920009"/>
    <w:rsid w:val="0092041F"/>
    <w:rsid w:val="00920E7D"/>
    <w:rsid w:val="009229DF"/>
    <w:rsid w:val="00923711"/>
    <w:rsid w:val="00924434"/>
    <w:rsid w:val="00926875"/>
    <w:rsid w:val="00927888"/>
    <w:rsid w:val="00931A1F"/>
    <w:rsid w:val="00932115"/>
    <w:rsid w:val="0093354D"/>
    <w:rsid w:val="009335A0"/>
    <w:rsid w:val="0093396A"/>
    <w:rsid w:val="0093460D"/>
    <w:rsid w:val="00934A06"/>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126"/>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020"/>
    <w:rsid w:val="00956D11"/>
    <w:rsid w:val="00960802"/>
    <w:rsid w:val="009619D8"/>
    <w:rsid w:val="00962791"/>
    <w:rsid w:val="009627B3"/>
    <w:rsid w:val="00963403"/>
    <w:rsid w:val="009639DF"/>
    <w:rsid w:val="009639FF"/>
    <w:rsid w:val="00963E00"/>
    <w:rsid w:val="009647B3"/>
    <w:rsid w:val="009648D5"/>
    <w:rsid w:val="00965350"/>
    <w:rsid w:val="009658E3"/>
    <w:rsid w:val="00965901"/>
    <w:rsid w:val="00965987"/>
    <w:rsid w:val="00965B76"/>
    <w:rsid w:val="00965E05"/>
    <w:rsid w:val="00965FCF"/>
    <w:rsid w:val="009666CF"/>
    <w:rsid w:val="009666E0"/>
    <w:rsid w:val="009673B8"/>
    <w:rsid w:val="00967BD5"/>
    <w:rsid w:val="00970000"/>
    <w:rsid w:val="0097080F"/>
    <w:rsid w:val="00971CAE"/>
    <w:rsid w:val="00971F12"/>
    <w:rsid w:val="00971F4A"/>
    <w:rsid w:val="00972C1A"/>
    <w:rsid w:val="009732B6"/>
    <w:rsid w:val="00973601"/>
    <w:rsid w:val="0097362A"/>
    <w:rsid w:val="0097369C"/>
    <w:rsid w:val="00973BAB"/>
    <w:rsid w:val="00973E36"/>
    <w:rsid w:val="00973FB1"/>
    <w:rsid w:val="009771B9"/>
    <w:rsid w:val="009775DB"/>
    <w:rsid w:val="009779E0"/>
    <w:rsid w:val="00981214"/>
    <w:rsid w:val="009813C4"/>
    <w:rsid w:val="00981540"/>
    <w:rsid w:val="0098244A"/>
    <w:rsid w:val="00982649"/>
    <w:rsid w:val="00983AF5"/>
    <w:rsid w:val="00984456"/>
    <w:rsid w:val="00984BDB"/>
    <w:rsid w:val="00984FCE"/>
    <w:rsid w:val="00985291"/>
    <w:rsid w:val="009865B0"/>
    <w:rsid w:val="009873F3"/>
    <w:rsid w:val="00987E76"/>
    <w:rsid w:val="00990375"/>
    <w:rsid w:val="00990561"/>
    <w:rsid w:val="00990BA0"/>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344"/>
    <w:rsid w:val="009A0467"/>
    <w:rsid w:val="009A04E3"/>
    <w:rsid w:val="009A05AC"/>
    <w:rsid w:val="009A0BDF"/>
    <w:rsid w:val="009A171D"/>
    <w:rsid w:val="009A172A"/>
    <w:rsid w:val="009A2838"/>
    <w:rsid w:val="009A2FDE"/>
    <w:rsid w:val="009A5190"/>
    <w:rsid w:val="009A5F61"/>
    <w:rsid w:val="009A6301"/>
    <w:rsid w:val="009A73D5"/>
    <w:rsid w:val="009A78F7"/>
    <w:rsid w:val="009A796C"/>
    <w:rsid w:val="009B0273"/>
    <w:rsid w:val="009B0453"/>
    <w:rsid w:val="009B0824"/>
    <w:rsid w:val="009B0DA1"/>
    <w:rsid w:val="009B127B"/>
    <w:rsid w:val="009B13C3"/>
    <w:rsid w:val="009B18AF"/>
    <w:rsid w:val="009B3443"/>
    <w:rsid w:val="009B3CA3"/>
    <w:rsid w:val="009B57D0"/>
    <w:rsid w:val="009B5889"/>
    <w:rsid w:val="009B58F7"/>
    <w:rsid w:val="009B5ED1"/>
    <w:rsid w:val="009B6191"/>
    <w:rsid w:val="009B6D58"/>
    <w:rsid w:val="009C0ABA"/>
    <w:rsid w:val="009C1A9B"/>
    <w:rsid w:val="009C1D0F"/>
    <w:rsid w:val="009C3A21"/>
    <w:rsid w:val="009C3B73"/>
    <w:rsid w:val="009C3EC5"/>
    <w:rsid w:val="009C42FE"/>
    <w:rsid w:val="009C4A72"/>
    <w:rsid w:val="009C55BB"/>
    <w:rsid w:val="009C5A1D"/>
    <w:rsid w:val="009C6103"/>
    <w:rsid w:val="009C7913"/>
    <w:rsid w:val="009D158E"/>
    <w:rsid w:val="009D2AE5"/>
    <w:rsid w:val="009D352B"/>
    <w:rsid w:val="009D47AF"/>
    <w:rsid w:val="009D5666"/>
    <w:rsid w:val="009D6D1A"/>
    <w:rsid w:val="009D71F8"/>
    <w:rsid w:val="009D78BC"/>
    <w:rsid w:val="009D7EFF"/>
    <w:rsid w:val="009E07EE"/>
    <w:rsid w:val="009E0C7F"/>
    <w:rsid w:val="009E1181"/>
    <w:rsid w:val="009E1981"/>
    <w:rsid w:val="009E19C7"/>
    <w:rsid w:val="009E20D4"/>
    <w:rsid w:val="009E2596"/>
    <w:rsid w:val="009E26EE"/>
    <w:rsid w:val="009E27FC"/>
    <w:rsid w:val="009E2E21"/>
    <w:rsid w:val="009E35C5"/>
    <w:rsid w:val="009E38B9"/>
    <w:rsid w:val="009E39FC"/>
    <w:rsid w:val="009E45F3"/>
    <w:rsid w:val="009E49AB"/>
    <w:rsid w:val="009E4A0F"/>
    <w:rsid w:val="009E5048"/>
    <w:rsid w:val="009E560B"/>
    <w:rsid w:val="009E7100"/>
    <w:rsid w:val="009F0660"/>
    <w:rsid w:val="009F06BA"/>
    <w:rsid w:val="009F0AB3"/>
    <w:rsid w:val="009F0E95"/>
    <w:rsid w:val="009F10E4"/>
    <w:rsid w:val="009F16E4"/>
    <w:rsid w:val="009F18D0"/>
    <w:rsid w:val="009F1FF7"/>
    <w:rsid w:val="009F2C5D"/>
    <w:rsid w:val="009F30E4"/>
    <w:rsid w:val="009F337A"/>
    <w:rsid w:val="009F4638"/>
    <w:rsid w:val="009F5D9B"/>
    <w:rsid w:val="009F64A7"/>
    <w:rsid w:val="009F7683"/>
    <w:rsid w:val="009F7BD5"/>
    <w:rsid w:val="009F7C01"/>
    <w:rsid w:val="009F7C54"/>
    <w:rsid w:val="009F7D78"/>
    <w:rsid w:val="00A00A1F"/>
    <w:rsid w:val="00A00BCA"/>
    <w:rsid w:val="00A00E74"/>
    <w:rsid w:val="00A010F5"/>
    <w:rsid w:val="00A01157"/>
    <w:rsid w:val="00A0276C"/>
    <w:rsid w:val="00A0285A"/>
    <w:rsid w:val="00A02BF9"/>
    <w:rsid w:val="00A03791"/>
    <w:rsid w:val="00A03FEC"/>
    <w:rsid w:val="00A04202"/>
    <w:rsid w:val="00A04DB0"/>
    <w:rsid w:val="00A05B28"/>
    <w:rsid w:val="00A06CC8"/>
    <w:rsid w:val="00A0752B"/>
    <w:rsid w:val="00A104D1"/>
    <w:rsid w:val="00A10D1E"/>
    <w:rsid w:val="00A10D1F"/>
    <w:rsid w:val="00A112E2"/>
    <w:rsid w:val="00A11843"/>
    <w:rsid w:val="00A11E49"/>
    <w:rsid w:val="00A11F49"/>
    <w:rsid w:val="00A1275F"/>
    <w:rsid w:val="00A12A5E"/>
    <w:rsid w:val="00A12C95"/>
    <w:rsid w:val="00A134CC"/>
    <w:rsid w:val="00A14672"/>
    <w:rsid w:val="00A14685"/>
    <w:rsid w:val="00A14ED9"/>
    <w:rsid w:val="00A150A9"/>
    <w:rsid w:val="00A150D1"/>
    <w:rsid w:val="00A161B0"/>
    <w:rsid w:val="00A1623D"/>
    <w:rsid w:val="00A16407"/>
    <w:rsid w:val="00A17ABE"/>
    <w:rsid w:val="00A20240"/>
    <w:rsid w:val="00A205BF"/>
    <w:rsid w:val="00A2065C"/>
    <w:rsid w:val="00A20B69"/>
    <w:rsid w:val="00A21466"/>
    <w:rsid w:val="00A21F69"/>
    <w:rsid w:val="00A22062"/>
    <w:rsid w:val="00A222D7"/>
    <w:rsid w:val="00A22548"/>
    <w:rsid w:val="00A225D9"/>
    <w:rsid w:val="00A22EB5"/>
    <w:rsid w:val="00A23E7B"/>
    <w:rsid w:val="00A247AC"/>
    <w:rsid w:val="00A24827"/>
    <w:rsid w:val="00A249DB"/>
    <w:rsid w:val="00A24F80"/>
    <w:rsid w:val="00A25D1B"/>
    <w:rsid w:val="00A27905"/>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1C39"/>
    <w:rsid w:val="00A42E71"/>
    <w:rsid w:val="00A43166"/>
    <w:rsid w:val="00A4360B"/>
    <w:rsid w:val="00A43C11"/>
    <w:rsid w:val="00A43D3A"/>
    <w:rsid w:val="00A43E76"/>
    <w:rsid w:val="00A4426D"/>
    <w:rsid w:val="00A45002"/>
    <w:rsid w:val="00A45662"/>
    <w:rsid w:val="00A4566B"/>
    <w:rsid w:val="00A45946"/>
    <w:rsid w:val="00A45D0A"/>
    <w:rsid w:val="00A461C1"/>
    <w:rsid w:val="00A462E6"/>
    <w:rsid w:val="00A46F92"/>
    <w:rsid w:val="00A4729F"/>
    <w:rsid w:val="00A5050E"/>
    <w:rsid w:val="00A50C53"/>
    <w:rsid w:val="00A51D7C"/>
    <w:rsid w:val="00A52061"/>
    <w:rsid w:val="00A524AC"/>
    <w:rsid w:val="00A530B3"/>
    <w:rsid w:val="00A5512C"/>
    <w:rsid w:val="00A55E59"/>
    <w:rsid w:val="00A55FEE"/>
    <w:rsid w:val="00A56536"/>
    <w:rsid w:val="00A56DFA"/>
    <w:rsid w:val="00A572D8"/>
    <w:rsid w:val="00A60D60"/>
    <w:rsid w:val="00A61631"/>
    <w:rsid w:val="00A61746"/>
    <w:rsid w:val="00A619F2"/>
    <w:rsid w:val="00A62408"/>
    <w:rsid w:val="00A62933"/>
    <w:rsid w:val="00A63445"/>
    <w:rsid w:val="00A63D83"/>
    <w:rsid w:val="00A63EB8"/>
    <w:rsid w:val="00A64339"/>
    <w:rsid w:val="00A65307"/>
    <w:rsid w:val="00A65C38"/>
    <w:rsid w:val="00A6609C"/>
    <w:rsid w:val="00A660E4"/>
    <w:rsid w:val="00A66431"/>
    <w:rsid w:val="00A6756D"/>
    <w:rsid w:val="00A677CD"/>
    <w:rsid w:val="00A67EAC"/>
    <w:rsid w:val="00A67F51"/>
    <w:rsid w:val="00A70355"/>
    <w:rsid w:val="00A70E4C"/>
    <w:rsid w:val="00A7178B"/>
    <w:rsid w:val="00A71B74"/>
    <w:rsid w:val="00A71BBC"/>
    <w:rsid w:val="00A71EEB"/>
    <w:rsid w:val="00A731B5"/>
    <w:rsid w:val="00A738F6"/>
    <w:rsid w:val="00A73D61"/>
    <w:rsid w:val="00A74478"/>
    <w:rsid w:val="00A747D4"/>
    <w:rsid w:val="00A74B2F"/>
    <w:rsid w:val="00A74D0E"/>
    <w:rsid w:val="00A74F99"/>
    <w:rsid w:val="00A7500F"/>
    <w:rsid w:val="00A75242"/>
    <w:rsid w:val="00A76200"/>
    <w:rsid w:val="00A76C15"/>
    <w:rsid w:val="00A76EAB"/>
    <w:rsid w:val="00A779D8"/>
    <w:rsid w:val="00A8081F"/>
    <w:rsid w:val="00A80ECD"/>
    <w:rsid w:val="00A8134C"/>
    <w:rsid w:val="00A81620"/>
    <w:rsid w:val="00A81DD5"/>
    <w:rsid w:val="00A8205F"/>
    <w:rsid w:val="00A8328A"/>
    <w:rsid w:val="00A83F0C"/>
    <w:rsid w:val="00A846EC"/>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4DB"/>
    <w:rsid w:val="00AA270B"/>
    <w:rsid w:val="00AA2C2F"/>
    <w:rsid w:val="00AA379A"/>
    <w:rsid w:val="00AA4D42"/>
    <w:rsid w:val="00AA4DC0"/>
    <w:rsid w:val="00AA5305"/>
    <w:rsid w:val="00AA5B57"/>
    <w:rsid w:val="00AA632C"/>
    <w:rsid w:val="00AA6428"/>
    <w:rsid w:val="00AA697C"/>
    <w:rsid w:val="00AA6F53"/>
    <w:rsid w:val="00AA7117"/>
    <w:rsid w:val="00AA756C"/>
    <w:rsid w:val="00AA75FA"/>
    <w:rsid w:val="00AA7805"/>
    <w:rsid w:val="00AA7ADD"/>
    <w:rsid w:val="00AA7E5F"/>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19F"/>
    <w:rsid w:val="00AC4237"/>
    <w:rsid w:val="00AC4EAF"/>
    <w:rsid w:val="00AC5807"/>
    <w:rsid w:val="00AC6523"/>
    <w:rsid w:val="00AC743C"/>
    <w:rsid w:val="00AC7986"/>
    <w:rsid w:val="00AC7A2E"/>
    <w:rsid w:val="00AD0BEB"/>
    <w:rsid w:val="00AD1BFE"/>
    <w:rsid w:val="00AD2081"/>
    <w:rsid w:val="00AD305B"/>
    <w:rsid w:val="00AD34C9"/>
    <w:rsid w:val="00AD3A4D"/>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6C0E"/>
    <w:rsid w:val="00AE70BE"/>
    <w:rsid w:val="00AE73A7"/>
    <w:rsid w:val="00AF023B"/>
    <w:rsid w:val="00AF0ED7"/>
    <w:rsid w:val="00AF1563"/>
    <w:rsid w:val="00AF1673"/>
    <w:rsid w:val="00AF1C4B"/>
    <w:rsid w:val="00AF1CF1"/>
    <w:rsid w:val="00AF1F59"/>
    <w:rsid w:val="00AF20D6"/>
    <w:rsid w:val="00AF2160"/>
    <w:rsid w:val="00AF223F"/>
    <w:rsid w:val="00AF2710"/>
    <w:rsid w:val="00AF2CF3"/>
    <w:rsid w:val="00AF31D5"/>
    <w:rsid w:val="00AF3655"/>
    <w:rsid w:val="00AF3F18"/>
    <w:rsid w:val="00AF4211"/>
    <w:rsid w:val="00AF44D3"/>
    <w:rsid w:val="00AF4E1A"/>
    <w:rsid w:val="00AF564E"/>
    <w:rsid w:val="00AF582B"/>
    <w:rsid w:val="00AF591C"/>
    <w:rsid w:val="00AF5B0F"/>
    <w:rsid w:val="00AF5CA3"/>
    <w:rsid w:val="00AF7BE8"/>
    <w:rsid w:val="00B00003"/>
    <w:rsid w:val="00B00515"/>
    <w:rsid w:val="00B011DF"/>
    <w:rsid w:val="00B01495"/>
    <w:rsid w:val="00B01568"/>
    <w:rsid w:val="00B025A2"/>
    <w:rsid w:val="00B027B8"/>
    <w:rsid w:val="00B02A31"/>
    <w:rsid w:val="00B03678"/>
    <w:rsid w:val="00B0395F"/>
    <w:rsid w:val="00B04537"/>
    <w:rsid w:val="00B04715"/>
    <w:rsid w:val="00B04817"/>
    <w:rsid w:val="00B048B2"/>
    <w:rsid w:val="00B051BE"/>
    <w:rsid w:val="00B07942"/>
    <w:rsid w:val="00B07E76"/>
    <w:rsid w:val="00B101FF"/>
    <w:rsid w:val="00B110DE"/>
    <w:rsid w:val="00B11297"/>
    <w:rsid w:val="00B11432"/>
    <w:rsid w:val="00B11B38"/>
    <w:rsid w:val="00B12288"/>
    <w:rsid w:val="00B12330"/>
    <w:rsid w:val="00B12C72"/>
    <w:rsid w:val="00B12CC8"/>
    <w:rsid w:val="00B1352B"/>
    <w:rsid w:val="00B138F3"/>
    <w:rsid w:val="00B14473"/>
    <w:rsid w:val="00B14486"/>
    <w:rsid w:val="00B14E56"/>
    <w:rsid w:val="00B1537B"/>
    <w:rsid w:val="00B15F15"/>
    <w:rsid w:val="00B16483"/>
    <w:rsid w:val="00B16A08"/>
    <w:rsid w:val="00B16E83"/>
    <w:rsid w:val="00B1718B"/>
    <w:rsid w:val="00B176AF"/>
    <w:rsid w:val="00B1792E"/>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BF1"/>
    <w:rsid w:val="00B37C5D"/>
    <w:rsid w:val="00B40233"/>
    <w:rsid w:val="00B413A8"/>
    <w:rsid w:val="00B4186D"/>
    <w:rsid w:val="00B425F0"/>
    <w:rsid w:val="00B4364F"/>
    <w:rsid w:val="00B4374E"/>
    <w:rsid w:val="00B44A67"/>
    <w:rsid w:val="00B46279"/>
    <w:rsid w:val="00B46D58"/>
    <w:rsid w:val="00B4794D"/>
    <w:rsid w:val="00B50F8D"/>
    <w:rsid w:val="00B51398"/>
    <w:rsid w:val="00B514E8"/>
    <w:rsid w:val="00B51D9F"/>
    <w:rsid w:val="00B5219E"/>
    <w:rsid w:val="00B52987"/>
    <w:rsid w:val="00B52C16"/>
    <w:rsid w:val="00B5319F"/>
    <w:rsid w:val="00B53B93"/>
    <w:rsid w:val="00B53D73"/>
    <w:rsid w:val="00B54C65"/>
    <w:rsid w:val="00B54F63"/>
    <w:rsid w:val="00B55371"/>
    <w:rsid w:val="00B553D4"/>
    <w:rsid w:val="00B560F0"/>
    <w:rsid w:val="00B57948"/>
    <w:rsid w:val="00B57B4F"/>
    <w:rsid w:val="00B57D12"/>
    <w:rsid w:val="00B604B4"/>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0F1A"/>
    <w:rsid w:val="00B716B0"/>
    <w:rsid w:val="00B71CA4"/>
    <w:rsid w:val="00B71D73"/>
    <w:rsid w:val="00B72F6A"/>
    <w:rsid w:val="00B73AB8"/>
    <w:rsid w:val="00B73DE0"/>
    <w:rsid w:val="00B744F6"/>
    <w:rsid w:val="00B74B63"/>
    <w:rsid w:val="00B75687"/>
    <w:rsid w:val="00B77DFA"/>
    <w:rsid w:val="00B80D2B"/>
    <w:rsid w:val="00B81197"/>
    <w:rsid w:val="00B81AD3"/>
    <w:rsid w:val="00B8277D"/>
    <w:rsid w:val="00B853BF"/>
    <w:rsid w:val="00B8636F"/>
    <w:rsid w:val="00B86A56"/>
    <w:rsid w:val="00B86BCB"/>
    <w:rsid w:val="00B86C5F"/>
    <w:rsid w:val="00B87A87"/>
    <w:rsid w:val="00B9100A"/>
    <w:rsid w:val="00B916D0"/>
    <w:rsid w:val="00B925B0"/>
    <w:rsid w:val="00B92CA7"/>
    <w:rsid w:val="00B932B8"/>
    <w:rsid w:val="00B941D0"/>
    <w:rsid w:val="00B95FE0"/>
    <w:rsid w:val="00B96B73"/>
    <w:rsid w:val="00B975FA"/>
    <w:rsid w:val="00B9778A"/>
    <w:rsid w:val="00B9796D"/>
    <w:rsid w:val="00BA0207"/>
    <w:rsid w:val="00BA036B"/>
    <w:rsid w:val="00BA17C2"/>
    <w:rsid w:val="00BA2853"/>
    <w:rsid w:val="00BA2A72"/>
    <w:rsid w:val="00BA3554"/>
    <w:rsid w:val="00BA4058"/>
    <w:rsid w:val="00BA470F"/>
    <w:rsid w:val="00BA5C5C"/>
    <w:rsid w:val="00BA632C"/>
    <w:rsid w:val="00BA6E63"/>
    <w:rsid w:val="00BA7128"/>
    <w:rsid w:val="00BB0B29"/>
    <w:rsid w:val="00BB1C9B"/>
    <w:rsid w:val="00BB3575"/>
    <w:rsid w:val="00BB3A8D"/>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455"/>
    <w:rsid w:val="00BC4594"/>
    <w:rsid w:val="00BC54CA"/>
    <w:rsid w:val="00BC5D2F"/>
    <w:rsid w:val="00BC6807"/>
    <w:rsid w:val="00BC6E1C"/>
    <w:rsid w:val="00BC6EE1"/>
    <w:rsid w:val="00BC6FA9"/>
    <w:rsid w:val="00BC723A"/>
    <w:rsid w:val="00BD0588"/>
    <w:rsid w:val="00BD0D0A"/>
    <w:rsid w:val="00BD2920"/>
    <w:rsid w:val="00BD3B55"/>
    <w:rsid w:val="00BD4817"/>
    <w:rsid w:val="00BD506D"/>
    <w:rsid w:val="00BD50E7"/>
    <w:rsid w:val="00BD5575"/>
    <w:rsid w:val="00BD572E"/>
    <w:rsid w:val="00BD5F94"/>
    <w:rsid w:val="00BD6BF7"/>
    <w:rsid w:val="00BD6E4E"/>
    <w:rsid w:val="00BD6ED9"/>
    <w:rsid w:val="00BD72E6"/>
    <w:rsid w:val="00BE01AE"/>
    <w:rsid w:val="00BE1C5E"/>
    <w:rsid w:val="00BE2236"/>
    <w:rsid w:val="00BE2572"/>
    <w:rsid w:val="00BE3278"/>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0E8"/>
    <w:rsid w:val="00BF46D6"/>
    <w:rsid w:val="00BF4D4C"/>
    <w:rsid w:val="00BF4E90"/>
    <w:rsid w:val="00BF4FFD"/>
    <w:rsid w:val="00BF5421"/>
    <w:rsid w:val="00BF603D"/>
    <w:rsid w:val="00BF7253"/>
    <w:rsid w:val="00BF762F"/>
    <w:rsid w:val="00BF79C6"/>
    <w:rsid w:val="00C008F7"/>
    <w:rsid w:val="00C00E33"/>
    <w:rsid w:val="00C010D8"/>
    <w:rsid w:val="00C02488"/>
    <w:rsid w:val="00C024D3"/>
    <w:rsid w:val="00C029B6"/>
    <w:rsid w:val="00C03431"/>
    <w:rsid w:val="00C03A2D"/>
    <w:rsid w:val="00C03E1D"/>
    <w:rsid w:val="00C0413D"/>
    <w:rsid w:val="00C04176"/>
    <w:rsid w:val="00C061D3"/>
    <w:rsid w:val="00C061DC"/>
    <w:rsid w:val="00C06409"/>
    <w:rsid w:val="00C07F24"/>
    <w:rsid w:val="00C11060"/>
    <w:rsid w:val="00C122A6"/>
    <w:rsid w:val="00C132F1"/>
    <w:rsid w:val="00C13B79"/>
    <w:rsid w:val="00C14561"/>
    <w:rsid w:val="00C14F1A"/>
    <w:rsid w:val="00C156C3"/>
    <w:rsid w:val="00C15BC3"/>
    <w:rsid w:val="00C16602"/>
    <w:rsid w:val="00C16F3F"/>
    <w:rsid w:val="00C17414"/>
    <w:rsid w:val="00C207A1"/>
    <w:rsid w:val="00C2151D"/>
    <w:rsid w:val="00C21AF3"/>
    <w:rsid w:val="00C21F70"/>
    <w:rsid w:val="00C22421"/>
    <w:rsid w:val="00C232E0"/>
    <w:rsid w:val="00C23B1B"/>
    <w:rsid w:val="00C23D48"/>
    <w:rsid w:val="00C23F1D"/>
    <w:rsid w:val="00C24256"/>
    <w:rsid w:val="00C24CA6"/>
    <w:rsid w:val="00C26B4D"/>
    <w:rsid w:val="00C26CF7"/>
    <w:rsid w:val="00C27A88"/>
    <w:rsid w:val="00C27BA4"/>
    <w:rsid w:val="00C27C86"/>
    <w:rsid w:val="00C3071E"/>
    <w:rsid w:val="00C30BFB"/>
    <w:rsid w:val="00C3130B"/>
    <w:rsid w:val="00C31373"/>
    <w:rsid w:val="00C324F0"/>
    <w:rsid w:val="00C33115"/>
    <w:rsid w:val="00C33B35"/>
    <w:rsid w:val="00C3421C"/>
    <w:rsid w:val="00C34296"/>
    <w:rsid w:val="00C34414"/>
    <w:rsid w:val="00C3484C"/>
    <w:rsid w:val="00C34AFD"/>
    <w:rsid w:val="00C35487"/>
    <w:rsid w:val="00C355C2"/>
    <w:rsid w:val="00C358EA"/>
    <w:rsid w:val="00C364E8"/>
    <w:rsid w:val="00C366B6"/>
    <w:rsid w:val="00C37724"/>
    <w:rsid w:val="00C3797F"/>
    <w:rsid w:val="00C4095B"/>
    <w:rsid w:val="00C410E6"/>
    <w:rsid w:val="00C41B0C"/>
    <w:rsid w:val="00C42879"/>
    <w:rsid w:val="00C43213"/>
    <w:rsid w:val="00C43524"/>
    <w:rsid w:val="00C435DD"/>
    <w:rsid w:val="00C43FEC"/>
    <w:rsid w:val="00C4487D"/>
    <w:rsid w:val="00C45314"/>
    <w:rsid w:val="00C45620"/>
    <w:rsid w:val="00C45778"/>
    <w:rsid w:val="00C45B20"/>
    <w:rsid w:val="00C45D27"/>
    <w:rsid w:val="00C464BA"/>
    <w:rsid w:val="00C47000"/>
    <w:rsid w:val="00C47611"/>
    <w:rsid w:val="00C4795F"/>
    <w:rsid w:val="00C47A9F"/>
    <w:rsid w:val="00C47D55"/>
    <w:rsid w:val="00C50D71"/>
    <w:rsid w:val="00C50E27"/>
    <w:rsid w:val="00C51512"/>
    <w:rsid w:val="00C527F9"/>
    <w:rsid w:val="00C5367B"/>
    <w:rsid w:val="00C53926"/>
    <w:rsid w:val="00C53D1C"/>
    <w:rsid w:val="00C54CEE"/>
    <w:rsid w:val="00C5588A"/>
    <w:rsid w:val="00C56BBA"/>
    <w:rsid w:val="00C57D7E"/>
    <w:rsid w:val="00C611EE"/>
    <w:rsid w:val="00C61BD7"/>
    <w:rsid w:val="00C61F21"/>
    <w:rsid w:val="00C6256F"/>
    <w:rsid w:val="00C6329E"/>
    <w:rsid w:val="00C6467B"/>
    <w:rsid w:val="00C647D8"/>
    <w:rsid w:val="00C648B6"/>
    <w:rsid w:val="00C648DF"/>
    <w:rsid w:val="00C64BF0"/>
    <w:rsid w:val="00C64E56"/>
    <w:rsid w:val="00C65B3D"/>
    <w:rsid w:val="00C66474"/>
    <w:rsid w:val="00C66737"/>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71"/>
    <w:rsid w:val="00C929A7"/>
    <w:rsid w:val="00C94323"/>
    <w:rsid w:val="00C970BB"/>
    <w:rsid w:val="00C978AF"/>
    <w:rsid w:val="00C978E4"/>
    <w:rsid w:val="00CA0015"/>
    <w:rsid w:val="00CA0A33"/>
    <w:rsid w:val="00CA11F2"/>
    <w:rsid w:val="00CA13A8"/>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D7D"/>
    <w:rsid w:val="00CB68EF"/>
    <w:rsid w:val="00CB759C"/>
    <w:rsid w:val="00CB79A4"/>
    <w:rsid w:val="00CC0326"/>
    <w:rsid w:val="00CC0A8D"/>
    <w:rsid w:val="00CC1507"/>
    <w:rsid w:val="00CC3097"/>
    <w:rsid w:val="00CC3BAC"/>
    <w:rsid w:val="00CC518E"/>
    <w:rsid w:val="00CC5F97"/>
    <w:rsid w:val="00CC61DB"/>
    <w:rsid w:val="00CC62D2"/>
    <w:rsid w:val="00CC6362"/>
    <w:rsid w:val="00CC69D0"/>
    <w:rsid w:val="00CC73F0"/>
    <w:rsid w:val="00CD01CC"/>
    <w:rsid w:val="00CD043A"/>
    <w:rsid w:val="00CD1E50"/>
    <w:rsid w:val="00CD3548"/>
    <w:rsid w:val="00CD4190"/>
    <w:rsid w:val="00CD435C"/>
    <w:rsid w:val="00CD4898"/>
    <w:rsid w:val="00CD57E6"/>
    <w:rsid w:val="00CD6B60"/>
    <w:rsid w:val="00CD7A4F"/>
    <w:rsid w:val="00CE0D95"/>
    <w:rsid w:val="00CE10B2"/>
    <w:rsid w:val="00CE1E11"/>
    <w:rsid w:val="00CE2264"/>
    <w:rsid w:val="00CE24AC"/>
    <w:rsid w:val="00CE35E7"/>
    <w:rsid w:val="00CE4D1D"/>
    <w:rsid w:val="00CE56FD"/>
    <w:rsid w:val="00CE71AA"/>
    <w:rsid w:val="00CE75C2"/>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B4B"/>
    <w:rsid w:val="00D13026"/>
    <w:rsid w:val="00D132BC"/>
    <w:rsid w:val="00D13662"/>
    <w:rsid w:val="00D139F4"/>
    <w:rsid w:val="00D13E20"/>
    <w:rsid w:val="00D14FAA"/>
    <w:rsid w:val="00D150B0"/>
    <w:rsid w:val="00D15272"/>
    <w:rsid w:val="00D157A2"/>
    <w:rsid w:val="00D161B8"/>
    <w:rsid w:val="00D17258"/>
    <w:rsid w:val="00D1795A"/>
    <w:rsid w:val="00D17CD1"/>
    <w:rsid w:val="00D20F6A"/>
    <w:rsid w:val="00D21019"/>
    <w:rsid w:val="00D21080"/>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05"/>
    <w:rsid w:val="00D35E75"/>
    <w:rsid w:val="00D362DB"/>
    <w:rsid w:val="00D36D97"/>
    <w:rsid w:val="00D411B6"/>
    <w:rsid w:val="00D4164A"/>
    <w:rsid w:val="00D41AE8"/>
    <w:rsid w:val="00D41F7D"/>
    <w:rsid w:val="00D42D33"/>
    <w:rsid w:val="00D42E80"/>
    <w:rsid w:val="00D433D6"/>
    <w:rsid w:val="00D43420"/>
    <w:rsid w:val="00D4557B"/>
    <w:rsid w:val="00D45B36"/>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894"/>
    <w:rsid w:val="00D54E6F"/>
    <w:rsid w:val="00D5541F"/>
    <w:rsid w:val="00D5674E"/>
    <w:rsid w:val="00D56D2A"/>
    <w:rsid w:val="00D57126"/>
    <w:rsid w:val="00D57531"/>
    <w:rsid w:val="00D60E8B"/>
    <w:rsid w:val="00D612BC"/>
    <w:rsid w:val="00D61D87"/>
    <w:rsid w:val="00D62855"/>
    <w:rsid w:val="00D62C0F"/>
    <w:rsid w:val="00D64390"/>
    <w:rsid w:val="00D64AA1"/>
    <w:rsid w:val="00D659B3"/>
    <w:rsid w:val="00D65BF2"/>
    <w:rsid w:val="00D65E4E"/>
    <w:rsid w:val="00D65EBA"/>
    <w:rsid w:val="00D66810"/>
    <w:rsid w:val="00D66E08"/>
    <w:rsid w:val="00D710BC"/>
    <w:rsid w:val="00D71259"/>
    <w:rsid w:val="00D72D36"/>
    <w:rsid w:val="00D7354F"/>
    <w:rsid w:val="00D7435F"/>
    <w:rsid w:val="00D7463B"/>
    <w:rsid w:val="00D746A9"/>
    <w:rsid w:val="00D74CCE"/>
    <w:rsid w:val="00D74D31"/>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36B8"/>
    <w:rsid w:val="00D84149"/>
    <w:rsid w:val="00D84988"/>
    <w:rsid w:val="00D86538"/>
    <w:rsid w:val="00D867C2"/>
    <w:rsid w:val="00D873FE"/>
    <w:rsid w:val="00D875CB"/>
    <w:rsid w:val="00D90640"/>
    <w:rsid w:val="00D90C46"/>
    <w:rsid w:val="00D91B2B"/>
    <w:rsid w:val="00D91C7E"/>
    <w:rsid w:val="00D927EB"/>
    <w:rsid w:val="00D92DE8"/>
    <w:rsid w:val="00D9546D"/>
    <w:rsid w:val="00D956B3"/>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AEB"/>
    <w:rsid w:val="00DA6C97"/>
    <w:rsid w:val="00DB01A7"/>
    <w:rsid w:val="00DB14F9"/>
    <w:rsid w:val="00DB16D6"/>
    <w:rsid w:val="00DB2BCC"/>
    <w:rsid w:val="00DB3E17"/>
    <w:rsid w:val="00DB40C0"/>
    <w:rsid w:val="00DB41B7"/>
    <w:rsid w:val="00DB4273"/>
    <w:rsid w:val="00DB4CC7"/>
    <w:rsid w:val="00DB6286"/>
    <w:rsid w:val="00DB64C8"/>
    <w:rsid w:val="00DB6B15"/>
    <w:rsid w:val="00DB6D02"/>
    <w:rsid w:val="00DB7289"/>
    <w:rsid w:val="00DC14CE"/>
    <w:rsid w:val="00DC1B3F"/>
    <w:rsid w:val="00DC30CC"/>
    <w:rsid w:val="00DC5332"/>
    <w:rsid w:val="00DC567F"/>
    <w:rsid w:val="00DC59F5"/>
    <w:rsid w:val="00DC619D"/>
    <w:rsid w:val="00DC64B5"/>
    <w:rsid w:val="00DC6FEB"/>
    <w:rsid w:val="00DC769E"/>
    <w:rsid w:val="00DC76B5"/>
    <w:rsid w:val="00DD0158"/>
    <w:rsid w:val="00DD0B48"/>
    <w:rsid w:val="00DD0FED"/>
    <w:rsid w:val="00DD1026"/>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B65"/>
    <w:rsid w:val="00DE3538"/>
    <w:rsid w:val="00DE3C28"/>
    <w:rsid w:val="00DE5873"/>
    <w:rsid w:val="00DE5B89"/>
    <w:rsid w:val="00DE618A"/>
    <w:rsid w:val="00DE65EA"/>
    <w:rsid w:val="00DE7706"/>
    <w:rsid w:val="00DE7753"/>
    <w:rsid w:val="00DE7F8F"/>
    <w:rsid w:val="00DF09E7"/>
    <w:rsid w:val="00DF0BD2"/>
    <w:rsid w:val="00DF0C23"/>
    <w:rsid w:val="00DF11C4"/>
    <w:rsid w:val="00DF1625"/>
    <w:rsid w:val="00DF19A1"/>
    <w:rsid w:val="00DF260E"/>
    <w:rsid w:val="00DF3688"/>
    <w:rsid w:val="00DF44E3"/>
    <w:rsid w:val="00DF5182"/>
    <w:rsid w:val="00DF749E"/>
    <w:rsid w:val="00E00AD1"/>
    <w:rsid w:val="00E012E0"/>
    <w:rsid w:val="00E01372"/>
    <w:rsid w:val="00E01503"/>
    <w:rsid w:val="00E020C1"/>
    <w:rsid w:val="00E020E1"/>
    <w:rsid w:val="00E02E80"/>
    <w:rsid w:val="00E02F60"/>
    <w:rsid w:val="00E036EF"/>
    <w:rsid w:val="00E040F0"/>
    <w:rsid w:val="00E04589"/>
    <w:rsid w:val="00E045AE"/>
    <w:rsid w:val="00E046C2"/>
    <w:rsid w:val="00E048B1"/>
    <w:rsid w:val="00E04FA9"/>
    <w:rsid w:val="00E056E7"/>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875"/>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AA"/>
    <w:rsid w:val="00E316C0"/>
    <w:rsid w:val="00E31A0F"/>
    <w:rsid w:val="00E326DD"/>
    <w:rsid w:val="00E327B8"/>
    <w:rsid w:val="00E32CC2"/>
    <w:rsid w:val="00E32D5B"/>
    <w:rsid w:val="00E32F1E"/>
    <w:rsid w:val="00E33157"/>
    <w:rsid w:val="00E3357F"/>
    <w:rsid w:val="00E33E6B"/>
    <w:rsid w:val="00E3606B"/>
    <w:rsid w:val="00E36717"/>
    <w:rsid w:val="00E36A86"/>
    <w:rsid w:val="00E36D4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7E1"/>
    <w:rsid w:val="00E55EBF"/>
    <w:rsid w:val="00E569C0"/>
    <w:rsid w:val="00E6008B"/>
    <w:rsid w:val="00E6044F"/>
    <w:rsid w:val="00E60526"/>
    <w:rsid w:val="00E6288F"/>
    <w:rsid w:val="00E63619"/>
    <w:rsid w:val="00E6367A"/>
    <w:rsid w:val="00E63AD4"/>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B55"/>
    <w:rsid w:val="00E90E72"/>
    <w:rsid w:val="00E90FD0"/>
    <w:rsid w:val="00E91A69"/>
    <w:rsid w:val="00E91D37"/>
    <w:rsid w:val="00E91F17"/>
    <w:rsid w:val="00E92272"/>
    <w:rsid w:val="00E92BAA"/>
    <w:rsid w:val="00E93CA2"/>
    <w:rsid w:val="00E94D7F"/>
    <w:rsid w:val="00E95645"/>
    <w:rsid w:val="00E95CE6"/>
    <w:rsid w:val="00E95E47"/>
    <w:rsid w:val="00E95E96"/>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17"/>
    <w:rsid w:val="00EA58C8"/>
    <w:rsid w:val="00EA625E"/>
    <w:rsid w:val="00EA6AE0"/>
    <w:rsid w:val="00EA7170"/>
    <w:rsid w:val="00EA7394"/>
    <w:rsid w:val="00EA7474"/>
    <w:rsid w:val="00EA7CA6"/>
    <w:rsid w:val="00EA7FA5"/>
    <w:rsid w:val="00EA7FEE"/>
    <w:rsid w:val="00EB0B3D"/>
    <w:rsid w:val="00EB2387"/>
    <w:rsid w:val="00EB2AE8"/>
    <w:rsid w:val="00EB332B"/>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D58"/>
    <w:rsid w:val="00EC00EF"/>
    <w:rsid w:val="00EC09B0"/>
    <w:rsid w:val="00EC0F69"/>
    <w:rsid w:val="00EC165E"/>
    <w:rsid w:val="00EC22F7"/>
    <w:rsid w:val="00EC2345"/>
    <w:rsid w:val="00EC2CDE"/>
    <w:rsid w:val="00EC362B"/>
    <w:rsid w:val="00EC3F17"/>
    <w:rsid w:val="00EC400D"/>
    <w:rsid w:val="00EC4580"/>
    <w:rsid w:val="00EC5C41"/>
    <w:rsid w:val="00EC6A64"/>
    <w:rsid w:val="00EC7188"/>
    <w:rsid w:val="00EC759E"/>
    <w:rsid w:val="00EC7897"/>
    <w:rsid w:val="00EC7BAF"/>
    <w:rsid w:val="00ED0331"/>
    <w:rsid w:val="00ED0338"/>
    <w:rsid w:val="00ED0BF3"/>
    <w:rsid w:val="00ED0DE3"/>
    <w:rsid w:val="00ED1142"/>
    <w:rsid w:val="00ED1170"/>
    <w:rsid w:val="00ED144A"/>
    <w:rsid w:val="00ED2352"/>
    <w:rsid w:val="00ED2462"/>
    <w:rsid w:val="00ED324E"/>
    <w:rsid w:val="00ED3BA4"/>
    <w:rsid w:val="00ED49D4"/>
    <w:rsid w:val="00ED4C1D"/>
    <w:rsid w:val="00ED5972"/>
    <w:rsid w:val="00ED59E0"/>
    <w:rsid w:val="00ED5C1C"/>
    <w:rsid w:val="00ED6836"/>
    <w:rsid w:val="00ED6A38"/>
    <w:rsid w:val="00EE09A4"/>
    <w:rsid w:val="00EE0CB1"/>
    <w:rsid w:val="00EE0EB3"/>
    <w:rsid w:val="00EE0EF1"/>
    <w:rsid w:val="00EE1022"/>
    <w:rsid w:val="00EE1306"/>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39"/>
    <w:rsid w:val="00F00C96"/>
    <w:rsid w:val="00F01D1E"/>
    <w:rsid w:val="00F03854"/>
    <w:rsid w:val="00F04AA1"/>
    <w:rsid w:val="00F04FC3"/>
    <w:rsid w:val="00F06F30"/>
    <w:rsid w:val="00F0759D"/>
    <w:rsid w:val="00F102AB"/>
    <w:rsid w:val="00F10DCD"/>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1F74"/>
    <w:rsid w:val="00F22027"/>
    <w:rsid w:val="00F229E0"/>
    <w:rsid w:val="00F23100"/>
    <w:rsid w:val="00F23A51"/>
    <w:rsid w:val="00F23CD8"/>
    <w:rsid w:val="00F242D7"/>
    <w:rsid w:val="00F24327"/>
    <w:rsid w:val="00F24A51"/>
    <w:rsid w:val="00F24C2B"/>
    <w:rsid w:val="00F24E9E"/>
    <w:rsid w:val="00F25AA3"/>
    <w:rsid w:val="00F25B39"/>
    <w:rsid w:val="00F25E9A"/>
    <w:rsid w:val="00F26162"/>
    <w:rsid w:val="00F263B3"/>
    <w:rsid w:val="00F26A4C"/>
    <w:rsid w:val="00F274C5"/>
    <w:rsid w:val="00F307D8"/>
    <w:rsid w:val="00F332DF"/>
    <w:rsid w:val="00F339E3"/>
    <w:rsid w:val="00F34417"/>
    <w:rsid w:val="00F36AD3"/>
    <w:rsid w:val="00F36E1F"/>
    <w:rsid w:val="00F37016"/>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46BAC"/>
    <w:rsid w:val="00F502A5"/>
    <w:rsid w:val="00F535C1"/>
    <w:rsid w:val="00F53689"/>
    <w:rsid w:val="00F53D4F"/>
    <w:rsid w:val="00F53DF8"/>
    <w:rsid w:val="00F546F2"/>
    <w:rsid w:val="00F5526F"/>
    <w:rsid w:val="00F5562B"/>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AB"/>
    <w:rsid w:val="00F658E7"/>
    <w:rsid w:val="00F667B5"/>
    <w:rsid w:val="00F676CB"/>
    <w:rsid w:val="00F67946"/>
    <w:rsid w:val="00F67CD4"/>
    <w:rsid w:val="00F70E55"/>
    <w:rsid w:val="00F7177A"/>
    <w:rsid w:val="00F71CF7"/>
    <w:rsid w:val="00F71F29"/>
    <w:rsid w:val="00F7342A"/>
    <w:rsid w:val="00F73CAB"/>
    <w:rsid w:val="00F73D7F"/>
    <w:rsid w:val="00F743B3"/>
    <w:rsid w:val="00F7451F"/>
    <w:rsid w:val="00F7467F"/>
    <w:rsid w:val="00F74843"/>
    <w:rsid w:val="00F74984"/>
    <w:rsid w:val="00F7541A"/>
    <w:rsid w:val="00F7609B"/>
    <w:rsid w:val="00F763EC"/>
    <w:rsid w:val="00F76C74"/>
    <w:rsid w:val="00F775CA"/>
    <w:rsid w:val="00F80761"/>
    <w:rsid w:val="00F81D55"/>
    <w:rsid w:val="00F825AC"/>
    <w:rsid w:val="00F82623"/>
    <w:rsid w:val="00F83409"/>
    <w:rsid w:val="00F839B3"/>
    <w:rsid w:val="00F83B76"/>
    <w:rsid w:val="00F83E0A"/>
    <w:rsid w:val="00F8440A"/>
    <w:rsid w:val="00F8462A"/>
    <w:rsid w:val="00F855BB"/>
    <w:rsid w:val="00F85DFC"/>
    <w:rsid w:val="00F85F62"/>
    <w:rsid w:val="00F86162"/>
    <w:rsid w:val="00F8638F"/>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0FA4"/>
    <w:rsid w:val="00FA2B47"/>
    <w:rsid w:val="00FA2BFA"/>
    <w:rsid w:val="00FA2DBA"/>
    <w:rsid w:val="00FA2F7C"/>
    <w:rsid w:val="00FA2FB6"/>
    <w:rsid w:val="00FA37C3"/>
    <w:rsid w:val="00FA3D8E"/>
    <w:rsid w:val="00FA409E"/>
    <w:rsid w:val="00FA4725"/>
    <w:rsid w:val="00FA4F9D"/>
    <w:rsid w:val="00FA5CBD"/>
    <w:rsid w:val="00FA6266"/>
    <w:rsid w:val="00FA6B94"/>
    <w:rsid w:val="00FA6F47"/>
    <w:rsid w:val="00FA7EAA"/>
    <w:rsid w:val="00FB068C"/>
    <w:rsid w:val="00FB0B1E"/>
    <w:rsid w:val="00FB10C7"/>
    <w:rsid w:val="00FB12F4"/>
    <w:rsid w:val="00FB1530"/>
    <w:rsid w:val="00FB15D0"/>
    <w:rsid w:val="00FB35D5"/>
    <w:rsid w:val="00FB3AE9"/>
    <w:rsid w:val="00FB3AFB"/>
    <w:rsid w:val="00FB3CC9"/>
    <w:rsid w:val="00FB3D9A"/>
    <w:rsid w:val="00FB4ACF"/>
    <w:rsid w:val="00FB4AFE"/>
    <w:rsid w:val="00FB72F4"/>
    <w:rsid w:val="00FB76FD"/>
    <w:rsid w:val="00FB7899"/>
    <w:rsid w:val="00FB78E7"/>
    <w:rsid w:val="00FB796B"/>
    <w:rsid w:val="00FB7DAE"/>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5DAE"/>
    <w:rsid w:val="00FD7291"/>
    <w:rsid w:val="00FD7772"/>
    <w:rsid w:val="00FE038B"/>
    <w:rsid w:val="00FE0FD2"/>
    <w:rsid w:val="00FE1316"/>
    <w:rsid w:val="00FE1D95"/>
    <w:rsid w:val="00FE1DDA"/>
    <w:rsid w:val="00FE1FAB"/>
    <w:rsid w:val="00FE2802"/>
    <w:rsid w:val="00FE2AA4"/>
    <w:rsid w:val="00FE2DB6"/>
    <w:rsid w:val="00FE31D8"/>
    <w:rsid w:val="00FE3B4C"/>
    <w:rsid w:val="00FE3FB0"/>
    <w:rsid w:val="00FE449E"/>
    <w:rsid w:val="00FE54DC"/>
    <w:rsid w:val="00FE56F9"/>
    <w:rsid w:val="00FE5743"/>
    <w:rsid w:val="00FE6887"/>
    <w:rsid w:val="00FE6C2A"/>
    <w:rsid w:val="00FE718A"/>
    <w:rsid w:val="00FE72FC"/>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53EB"/>
    <w:rsid w:val="00FF5C3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D63FD4"/>
  <w15:docId w15:val="{0407A156-4E9B-4CF4-BC52-C833CBF31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1D91"/>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paragraph" w:styleId="HTML">
    <w:name w:val="HTML Preformatted"/>
    <w:basedOn w:val="a"/>
    <w:link w:val="HTML0"/>
    <w:uiPriority w:val="99"/>
    <w:unhideWhenUsed/>
    <w:rsid w:val="00973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973E36"/>
    <w:rPr>
      <w:rFonts w:ascii="Courier New" w:hAnsi="Courier New" w:cs="Courier New"/>
      <w:lang w:bidi="ar-SA"/>
    </w:rPr>
  </w:style>
  <w:style w:type="character" w:customStyle="1" w:styleId="CharCharChar0">
    <w:name w:val="Char Char Char"/>
    <w:rsid w:val="00A11843"/>
    <w:rPr>
      <w:rFonts w:ascii="Arial LatArm" w:hAnsi="Arial LatArm"/>
      <w:sz w:val="24"/>
      <w:lang w:eastAsia="ru-RU"/>
    </w:rPr>
  </w:style>
  <w:style w:type="character" w:customStyle="1" w:styleId="CharChar220">
    <w:name w:val="Char Char22"/>
    <w:rsid w:val="00A11843"/>
    <w:rPr>
      <w:rFonts w:ascii="Arial Armenian" w:hAnsi="Arial Armenian"/>
      <w:sz w:val="28"/>
      <w:lang w:val="en-US"/>
    </w:rPr>
  </w:style>
  <w:style w:type="character" w:customStyle="1" w:styleId="CharChar200">
    <w:name w:val="Char Char20"/>
    <w:rsid w:val="00A11843"/>
    <w:rPr>
      <w:rFonts w:ascii="Times LatArm" w:hAnsi="Times LatArm"/>
      <w:b/>
      <w:sz w:val="28"/>
      <w:lang w:val="en-US"/>
    </w:rPr>
  </w:style>
  <w:style w:type="character" w:customStyle="1" w:styleId="CharChar160">
    <w:name w:val="Char Char16"/>
    <w:rsid w:val="00A11843"/>
    <w:rPr>
      <w:rFonts w:ascii="Times Armenian" w:hAnsi="Times Armenian"/>
      <w:b/>
      <w:lang w:val="hy-AM"/>
    </w:rPr>
  </w:style>
  <w:style w:type="character" w:customStyle="1" w:styleId="CharChar150">
    <w:name w:val="Char Char15"/>
    <w:rsid w:val="00A11843"/>
    <w:rPr>
      <w:rFonts w:ascii="Times Armenian" w:hAnsi="Times Armenian"/>
      <w:i/>
      <w:lang w:val="nl-NL"/>
    </w:rPr>
  </w:style>
  <w:style w:type="character" w:customStyle="1" w:styleId="CharChar130">
    <w:name w:val="Char Char13"/>
    <w:rsid w:val="00A11843"/>
    <w:rPr>
      <w:rFonts w:ascii="Arial Armenian" w:hAnsi="Arial Armenian"/>
      <w:lang w:val="en-US"/>
    </w:rPr>
  </w:style>
  <w:style w:type="character" w:customStyle="1" w:styleId="CharChar230">
    <w:name w:val="Char Char23"/>
    <w:rsid w:val="00A11843"/>
    <w:rPr>
      <w:rFonts w:ascii="Arial Armenian" w:hAnsi="Arial Armenian"/>
      <w:sz w:val="28"/>
      <w:lang w:val="en-US" w:eastAsia="ru-RU" w:bidi="ar-SA"/>
    </w:rPr>
  </w:style>
  <w:style w:type="character" w:customStyle="1" w:styleId="CharChar210">
    <w:name w:val="Char Char21"/>
    <w:rsid w:val="00A11843"/>
    <w:rPr>
      <w:rFonts w:ascii="Arial LatArm" w:hAnsi="Arial LatArm"/>
      <w:b/>
      <w:color w:val="0000FF"/>
      <w:lang w:val="en-US" w:eastAsia="ru-RU" w:bidi="ar-SA"/>
    </w:rPr>
  </w:style>
  <w:style w:type="character" w:customStyle="1" w:styleId="CharChar250">
    <w:name w:val="Char Char25"/>
    <w:rsid w:val="00A11843"/>
    <w:rPr>
      <w:rFonts w:ascii="Arial Armenian" w:hAnsi="Arial Armenian"/>
      <w:sz w:val="28"/>
      <w:lang w:val="en-US" w:eastAsia="ru-RU" w:bidi="ar-SA"/>
    </w:rPr>
  </w:style>
  <w:style w:type="character" w:customStyle="1" w:styleId="CharChar240">
    <w:name w:val="Char Char24"/>
    <w:rsid w:val="00A11843"/>
    <w:rPr>
      <w:rFonts w:ascii="Arial LatArm" w:hAnsi="Arial LatArm"/>
      <w:b/>
      <w:color w:val="0000FF"/>
      <w:lang w:val="en-US" w:eastAsia="ru-RU" w:bidi="ar-SA"/>
    </w:rPr>
  </w:style>
  <w:style w:type="paragraph" w:customStyle="1" w:styleId="110">
    <w:name w:val="Указатель 11"/>
    <w:basedOn w:val="a"/>
    <w:rsid w:val="00A11843"/>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A11843"/>
    <w:pPr>
      <w:suppressAutoHyphens/>
      <w:spacing w:line="100" w:lineRule="atLeast"/>
    </w:pPr>
    <w:rPr>
      <w:kern w:val="1"/>
      <w:sz w:val="20"/>
      <w:szCs w:val="20"/>
      <w:lang w:val="en-AU" w:eastAsia="ar-SA" w:bidi="ar-SA"/>
    </w:rPr>
  </w:style>
  <w:style w:type="paragraph" w:customStyle="1" w:styleId="xl76">
    <w:name w:val="xl76"/>
    <w:basedOn w:val="a"/>
    <w:rsid w:val="00A11843"/>
    <w:pPr>
      <w:pBdr>
        <w:top w:val="single" w:sz="8" w:space="0" w:color="auto"/>
        <w:left w:val="single" w:sz="8" w:space="0" w:color="auto"/>
        <w:bottom w:val="single" w:sz="8" w:space="0" w:color="auto"/>
      </w:pBdr>
      <w:spacing w:before="100" w:beforeAutospacing="1" w:after="100" w:afterAutospacing="1"/>
      <w:jc w:val="center"/>
      <w:textAlignment w:val="center"/>
    </w:pPr>
    <w:rPr>
      <w:rFonts w:ascii="GHEA Grapalat" w:hAnsi="GHEA Grapalat"/>
      <w:sz w:val="18"/>
      <w:szCs w:val="18"/>
      <w:lang w:bidi="ar-SA"/>
    </w:rPr>
  </w:style>
  <w:style w:type="paragraph" w:customStyle="1" w:styleId="xl77">
    <w:name w:val="xl77"/>
    <w:basedOn w:val="a"/>
    <w:rsid w:val="00A11843"/>
    <w:pPr>
      <w:pBdr>
        <w:top w:val="single" w:sz="8" w:space="0" w:color="auto"/>
        <w:bottom w:val="single" w:sz="8" w:space="0" w:color="auto"/>
      </w:pBdr>
      <w:spacing w:before="100" w:beforeAutospacing="1" w:after="100" w:afterAutospacing="1"/>
      <w:jc w:val="center"/>
      <w:textAlignment w:val="center"/>
    </w:pPr>
    <w:rPr>
      <w:rFonts w:ascii="GHEA Grapalat" w:hAnsi="GHEA Grapalat"/>
      <w:sz w:val="18"/>
      <w:szCs w:val="18"/>
      <w:lang w:bidi="ar-SA"/>
    </w:rPr>
  </w:style>
  <w:style w:type="paragraph" w:customStyle="1" w:styleId="xl78">
    <w:name w:val="xl78"/>
    <w:basedOn w:val="a"/>
    <w:rsid w:val="00A11843"/>
    <w:pPr>
      <w:pBdr>
        <w:top w:val="single" w:sz="8"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sz w:val="18"/>
      <w:szCs w:val="18"/>
      <w:lang w:bidi="ar-SA"/>
    </w:rPr>
  </w:style>
  <w:style w:type="paragraph" w:customStyle="1" w:styleId="xl79">
    <w:name w:val="xl79"/>
    <w:basedOn w:val="a"/>
    <w:rsid w:val="00A11843"/>
    <w:pPr>
      <w:pBdr>
        <w:left w:val="single" w:sz="8" w:space="0" w:color="auto"/>
        <w:right w:val="single" w:sz="8" w:space="0" w:color="auto"/>
      </w:pBdr>
      <w:spacing w:before="100" w:beforeAutospacing="1" w:after="100" w:afterAutospacing="1"/>
      <w:jc w:val="center"/>
      <w:textAlignment w:val="center"/>
    </w:pPr>
    <w:rPr>
      <w:rFonts w:ascii="GHEA Grapalat" w:hAnsi="GHEA Grapalat"/>
      <w:sz w:val="18"/>
      <w:szCs w:val="18"/>
      <w:lang w:bidi="ar-SA"/>
    </w:rPr>
  </w:style>
  <w:style w:type="paragraph" w:customStyle="1" w:styleId="xl80">
    <w:name w:val="xl80"/>
    <w:basedOn w:val="a"/>
    <w:rsid w:val="00A11843"/>
    <w:pPr>
      <w:pBdr>
        <w:top w:val="single" w:sz="8" w:space="0" w:color="auto"/>
        <w:left w:val="single" w:sz="8" w:space="0" w:color="auto"/>
        <w:right w:val="single" w:sz="8" w:space="0" w:color="auto"/>
      </w:pBdr>
      <w:spacing w:before="100" w:beforeAutospacing="1" w:after="100" w:afterAutospacing="1"/>
      <w:jc w:val="center"/>
      <w:textAlignment w:val="center"/>
    </w:pPr>
    <w:rPr>
      <w:rFonts w:ascii="GHEA Grapalat" w:hAnsi="GHEA Grapalat"/>
      <w:sz w:val="18"/>
      <w:szCs w:val="18"/>
      <w:lang w:bidi="ar-SA"/>
    </w:rPr>
  </w:style>
  <w:style w:type="paragraph" w:customStyle="1" w:styleId="xl81">
    <w:name w:val="xl81"/>
    <w:basedOn w:val="a"/>
    <w:rsid w:val="00A11843"/>
    <w:pPr>
      <w:pBdr>
        <w:left w:val="single" w:sz="8"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sz w:val="18"/>
      <w:szCs w:val="18"/>
      <w:lang w:bidi="ar-SA"/>
    </w:rPr>
  </w:style>
  <w:style w:type="paragraph" w:customStyle="1" w:styleId="CharCharCharChar0">
    <w:name w:val="Знак Знак Знак Char Char Char Char Знак Знак Знак"/>
    <w:basedOn w:val="a"/>
    <w:rsid w:val="00A11843"/>
    <w:pPr>
      <w:widowControl w:val="0"/>
      <w:bidi/>
      <w:adjustRightInd w:val="0"/>
      <w:spacing w:after="160" w:line="240" w:lineRule="exact"/>
      <w:textAlignment w:val="baseline"/>
    </w:pPr>
    <w:rPr>
      <w:sz w:val="20"/>
      <w:szCs w:val="20"/>
      <w:lang w:val="en-GB" w:bidi="he-IL"/>
    </w:rPr>
  </w:style>
  <w:style w:type="paragraph" w:styleId="aff8">
    <w:name w:val="No Spacing"/>
    <w:uiPriority w:val="1"/>
    <w:qFormat/>
    <w:rsid w:val="00A11843"/>
    <w:rPr>
      <w:rFonts w:ascii="Bookman Old Style" w:hAnsi="Bookman Old Style"/>
      <w:snapToGrid w:val="0"/>
      <w:color w:val="000000"/>
      <w:sz w:val="24"/>
      <w:lang w:val="en-US" w:eastAsia="en-US" w:bidi="ar-SA"/>
    </w:rPr>
  </w:style>
  <w:style w:type="character" w:customStyle="1" w:styleId="af9">
    <w:name w:val="Текст примечания Знак"/>
    <w:basedOn w:val="a0"/>
    <w:link w:val="af8"/>
    <w:semiHidden/>
    <w:rsid w:val="00FE56F9"/>
    <w:rPr>
      <w:rFonts w:ascii="Times Armenian" w:hAnsi="Times Armenian"/>
    </w:rPr>
  </w:style>
  <w:style w:type="character" w:customStyle="1" w:styleId="afd">
    <w:name w:val="Текст концевой сноски Знак"/>
    <w:basedOn w:val="a0"/>
    <w:link w:val="afc"/>
    <w:semiHidden/>
    <w:rsid w:val="00FE56F9"/>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FE56F9"/>
    <w:rPr>
      <w:sz w:val="24"/>
      <w:szCs w:val="24"/>
      <w:lang w:val="en-US" w:eastAsia="en-US" w:bidi="ar-SA"/>
    </w:rPr>
  </w:style>
  <w:style w:type="character" w:customStyle="1" w:styleId="aff0">
    <w:name w:val="Схема документа Знак"/>
    <w:basedOn w:val="a0"/>
    <w:link w:val="aff"/>
    <w:semiHidden/>
    <w:rsid w:val="00FE56F9"/>
    <w:rPr>
      <w:rFonts w:ascii="Tahoma" w:hAnsi="Tahoma" w:cs="Tahoma"/>
      <w:shd w:val="clear" w:color="auto" w:fill="000080"/>
    </w:rPr>
  </w:style>
  <w:style w:type="character" w:customStyle="1" w:styleId="afb">
    <w:name w:val="Тема примечания Знак"/>
    <w:basedOn w:val="af9"/>
    <w:link w:val="afa"/>
    <w:semiHidden/>
    <w:rsid w:val="00FE56F9"/>
    <w:rPr>
      <w:rFonts w:ascii="Times Armenian" w:hAnsi="Times Armenian"/>
      <w:b/>
      <w:bCs/>
    </w:rPr>
  </w:style>
  <w:style w:type="paragraph" w:customStyle="1" w:styleId="120">
    <w:name w:val="Указатель 12"/>
    <w:basedOn w:val="a"/>
    <w:rsid w:val="00FE56F9"/>
    <w:pPr>
      <w:suppressAutoHyphens/>
      <w:spacing w:line="100" w:lineRule="atLeast"/>
      <w:ind w:left="240" w:hanging="240"/>
    </w:pPr>
    <w:rPr>
      <w:rFonts w:ascii="Times Armenian" w:hAnsi="Times Armenian"/>
      <w:kern w:val="2"/>
      <w:sz w:val="16"/>
      <w:szCs w:val="16"/>
      <w:lang w:val="en-US" w:eastAsia="ar-SA" w:bidi="ar-SA"/>
    </w:rPr>
  </w:style>
  <w:style w:type="paragraph" w:customStyle="1" w:styleId="25">
    <w:name w:val="Указатель2"/>
    <w:basedOn w:val="a"/>
    <w:rsid w:val="00FE56F9"/>
    <w:pPr>
      <w:suppressAutoHyphens/>
      <w:spacing w:line="100" w:lineRule="atLeast"/>
    </w:pPr>
    <w:rPr>
      <w:kern w:val="2"/>
      <w:sz w:val="20"/>
      <w:szCs w:val="20"/>
      <w:lang w:val="en-AU" w:eastAsia="ar-SA" w:bidi="ar-SA"/>
    </w:rPr>
  </w:style>
  <w:style w:type="paragraph" w:customStyle="1" w:styleId="14">
    <w:name w:val="Абзац списка1"/>
    <w:basedOn w:val="a"/>
    <w:uiPriority w:val="34"/>
    <w:qFormat/>
    <w:rsid w:val="00FE56F9"/>
    <w:pPr>
      <w:ind w:left="720"/>
    </w:pPr>
    <w:rPr>
      <w:rFonts w:ascii="Times Armenian" w:hAnsi="Times Armenian" w:cs="Times Armenian"/>
      <w:lang w:val="en-US" w:bidi="ar-SA"/>
    </w:rPr>
  </w:style>
  <w:style w:type="paragraph" w:customStyle="1" w:styleId="msonormalcxspmiddle">
    <w:name w:val="msonormalcxspmiddle"/>
    <w:basedOn w:val="a"/>
    <w:rsid w:val="00FE56F9"/>
    <w:pPr>
      <w:spacing w:before="100" w:beforeAutospacing="1" w:after="100" w:afterAutospacing="1"/>
    </w:pPr>
    <w:rPr>
      <w:lang w:val="en-US" w:eastAsia="en-US" w:bidi="ar-SA"/>
    </w:rPr>
  </w:style>
  <w:style w:type="paragraph" w:customStyle="1" w:styleId="msonormalcxspmiddlecxspmiddle">
    <w:name w:val="msonormalcxspmiddlecxspmiddle"/>
    <w:basedOn w:val="a"/>
    <w:rsid w:val="00FE56F9"/>
    <w:pPr>
      <w:spacing w:before="100" w:beforeAutospacing="1" w:after="100" w:afterAutospacing="1"/>
    </w:pPr>
    <w:rPr>
      <w:lang w:val="en-US" w:eastAsia="en-US" w:bidi="ar-SA"/>
    </w:rPr>
  </w:style>
  <w:style w:type="paragraph" w:customStyle="1" w:styleId="msonormalcxspmiddlecxsplast">
    <w:name w:val="msonormalcxspmiddlecxsplast"/>
    <w:basedOn w:val="a"/>
    <w:rsid w:val="00FE56F9"/>
    <w:pPr>
      <w:spacing w:before="100" w:beforeAutospacing="1" w:after="100" w:afterAutospacing="1"/>
    </w:pPr>
    <w:rPr>
      <w:lang w:val="en-US" w:eastAsia="en-US" w:bidi="ar-SA"/>
    </w:rPr>
  </w:style>
  <w:style w:type="paragraph" w:customStyle="1" w:styleId="xl82">
    <w:name w:val="xl82"/>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lang w:bidi="ar-SA"/>
    </w:rPr>
  </w:style>
  <w:style w:type="paragraph" w:customStyle="1" w:styleId="xl83">
    <w:name w:val="xl83"/>
    <w:basedOn w:val="a"/>
    <w:rsid w:val="00FE56F9"/>
    <w:pPr>
      <w:pBdr>
        <w:top w:val="single" w:sz="4" w:space="0" w:color="auto"/>
        <w:left w:val="single" w:sz="8" w:space="0" w:color="auto"/>
        <w:bottom w:val="single" w:sz="4" w:space="0" w:color="auto"/>
        <w:right w:val="single" w:sz="4" w:space="0" w:color="auto"/>
      </w:pBdr>
      <w:spacing w:before="100" w:beforeAutospacing="1" w:after="100" w:afterAutospacing="1"/>
    </w:pPr>
    <w:rPr>
      <w:rFonts w:ascii="GHEA Grapalat" w:hAnsi="GHEA Grapalat"/>
      <w:lang w:bidi="ar-SA"/>
    </w:rPr>
  </w:style>
  <w:style w:type="paragraph" w:customStyle="1" w:styleId="xl84">
    <w:name w:val="xl84"/>
    <w:basedOn w:val="a"/>
    <w:rsid w:val="00FE56F9"/>
    <w:pPr>
      <w:pBdr>
        <w:top w:val="single" w:sz="4" w:space="0" w:color="auto"/>
        <w:left w:val="single" w:sz="8" w:space="0" w:color="auto"/>
        <w:right w:val="single" w:sz="4" w:space="0" w:color="auto"/>
      </w:pBdr>
      <w:spacing w:before="100" w:beforeAutospacing="1" w:after="100" w:afterAutospacing="1"/>
    </w:pPr>
    <w:rPr>
      <w:rFonts w:ascii="GHEA Grapalat" w:hAnsi="GHEA Grapalat"/>
      <w:lang w:bidi="ar-SA"/>
    </w:rPr>
  </w:style>
  <w:style w:type="paragraph" w:customStyle="1" w:styleId="xl85">
    <w:name w:val="xl85"/>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lang w:bidi="ar-SA"/>
    </w:rPr>
  </w:style>
  <w:style w:type="paragraph" w:customStyle="1" w:styleId="xl86">
    <w:name w:val="xl86"/>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lang w:bidi="ar-SA"/>
    </w:rPr>
  </w:style>
  <w:style w:type="paragraph" w:customStyle="1" w:styleId="xl87">
    <w:name w:val="xl87"/>
    <w:basedOn w:val="a"/>
    <w:rsid w:val="00FE56F9"/>
    <w:pPr>
      <w:pBdr>
        <w:top w:val="single" w:sz="4" w:space="0" w:color="auto"/>
        <w:left w:val="single" w:sz="4" w:space="0" w:color="auto"/>
        <w:bottom w:val="single" w:sz="4" w:space="0" w:color="auto"/>
      </w:pBdr>
      <w:spacing w:before="100" w:beforeAutospacing="1" w:after="100" w:afterAutospacing="1"/>
      <w:jc w:val="center"/>
    </w:pPr>
    <w:rPr>
      <w:rFonts w:ascii="GHEA Grapalat" w:hAnsi="GHEA Grapalat"/>
      <w:b/>
      <w:bCs/>
      <w:lang w:bidi="ar-SA"/>
    </w:rPr>
  </w:style>
  <w:style w:type="paragraph" w:customStyle="1" w:styleId="xl88">
    <w:name w:val="xl88"/>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lang w:bidi="ar-SA"/>
    </w:rPr>
  </w:style>
  <w:style w:type="paragraph" w:customStyle="1" w:styleId="xl89">
    <w:name w:val="xl89"/>
    <w:basedOn w:val="a"/>
    <w:rsid w:val="00FE56F9"/>
    <w:pPr>
      <w:spacing w:before="100" w:beforeAutospacing="1" w:after="100" w:afterAutospacing="1"/>
    </w:pPr>
    <w:rPr>
      <w:rFonts w:ascii="GHEA Grapalat" w:hAnsi="GHEA Grapalat"/>
      <w:lang w:bidi="ar-SA"/>
    </w:rPr>
  </w:style>
  <w:style w:type="paragraph" w:customStyle="1" w:styleId="xl90">
    <w:name w:val="xl90"/>
    <w:basedOn w:val="a"/>
    <w:rsid w:val="00FE56F9"/>
    <w:pPr>
      <w:shd w:val="clear" w:color="auto" w:fill="D9D9D9"/>
      <w:spacing w:before="100" w:beforeAutospacing="1" w:after="100" w:afterAutospacing="1"/>
    </w:pPr>
    <w:rPr>
      <w:rFonts w:ascii="GHEA Grapalat" w:hAnsi="GHEA Grapalat"/>
      <w:lang w:bidi="ar-SA"/>
    </w:rPr>
  </w:style>
  <w:style w:type="paragraph" w:customStyle="1" w:styleId="xl91">
    <w:name w:val="xl91"/>
    <w:basedOn w:val="a"/>
    <w:rsid w:val="00FE56F9"/>
    <w:pPr>
      <w:spacing w:before="100" w:beforeAutospacing="1" w:after="100" w:afterAutospacing="1"/>
    </w:pPr>
    <w:rPr>
      <w:rFonts w:ascii="GHEA Grapalat" w:hAnsi="GHEA Grapalat"/>
      <w:lang w:bidi="ar-SA"/>
    </w:rPr>
  </w:style>
  <w:style w:type="paragraph" w:customStyle="1" w:styleId="xl92">
    <w:name w:val="xl92"/>
    <w:basedOn w:val="a"/>
    <w:rsid w:val="00FE56F9"/>
    <w:pPr>
      <w:pBdr>
        <w:top w:val="single" w:sz="4" w:space="0" w:color="auto"/>
        <w:left w:val="single" w:sz="4" w:space="0" w:color="auto"/>
        <w:bottom w:val="single" w:sz="4" w:space="0" w:color="auto"/>
      </w:pBdr>
      <w:shd w:val="clear" w:color="auto" w:fill="BFBFBF"/>
      <w:spacing w:before="100" w:beforeAutospacing="1" w:after="100" w:afterAutospacing="1"/>
      <w:jc w:val="center"/>
    </w:pPr>
    <w:rPr>
      <w:rFonts w:ascii="GHEA Grapalat" w:hAnsi="GHEA Grapalat"/>
      <w:b/>
      <w:bCs/>
      <w:lang w:bidi="ar-SA"/>
    </w:rPr>
  </w:style>
  <w:style w:type="paragraph" w:customStyle="1" w:styleId="xl93">
    <w:name w:val="xl93"/>
    <w:basedOn w:val="a"/>
    <w:rsid w:val="00FE56F9"/>
    <w:pPr>
      <w:shd w:val="clear" w:color="auto" w:fill="BFBFBF"/>
      <w:spacing w:before="100" w:beforeAutospacing="1" w:after="100" w:afterAutospacing="1"/>
    </w:pPr>
    <w:rPr>
      <w:rFonts w:ascii="GHEA Grapalat" w:hAnsi="GHEA Grapalat"/>
      <w:lang w:bidi="ar-SA"/>
    </w:rPr>
  </w:style>
  <w:style w:type="paragraph" w:customStyle="1" w:styleId="xl94">
    <w:name w:val="xl94"/>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HEA Grapalat" w:hAnsi="GHEA Grapalat"/>
      <w:lang w:bidi="ar-SA"/>
    </w:rPr>
  </w:style>
  <w:style w:type="paragraph" w:customStyle="1" w:styleId="xl95">
    <w:name w:val="xl95"/>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sz w:val="18"/>
      <w:szCs w:val="18"/>
      <w:lang w:bidi="ar-SA"/>
    </w:rPr>
  </w:style>
  <w:style w:type="paragraph" w:customStyle="1" w:styleId="xl96">
    <w:name w:val="xl96"/>
    <w:basedOn w:val="a"/>
    <w:rsid w:val="00FE56F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Sylfaen" w:hAnsi="Sylfaen"/>
      <w:sz w:val="18"/>
      <w:szCs w:val="18"/>
      <w:lang w:bidi="ar-SA"/>
    </w:rPr>
  </w:style>
  <w:style w:type="paragraph" w:customStyle="1" w:styleId="xl97">
    <w:name w:val="xl97"/>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b/>
      <w:bCs/>
      <w:sz w:val="18"/>
      <w:szCs w:val="18"/>
      <w:lang w:bidi="ar-SA"/>
    </w:rPr>
  </w:style>
  <w:style w:type="paragraph" w:customStyle="1" w:styleId="xl98">
    <w:name w:val="xl98"/>
    <w:basedOn w:val="a"/>
    <w:rsid w:val="00FE56F9"/>
    <w:pPr>
      <w:spacing w:before="100" w:beforeAutospacing="1" w:after="100" w:afterAutospacing="1"/>
      <w:jc w:val="center"/>
    </w:pPr>
    <w:rPr>
      <w:rFonts w:ascii="GHEA Grapalat" w:hAnsi="GHEA Grapalat"/>
      <w:b/>
      <w:bCs/>
      <w:i/>
      <w:iCs/>
      <w:sz w:val="16"/>
      <w:szCs w:val="16"/>
      <w:lang w:bidi="ar-SA"/>
    </w:rPr>
  </w:style>
  <w:style w:type="paragraph" w:customStyle="1" w:styleId="xl99">
    <w:name w:val="xl99"/>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aramond" w:hAnsi="Garamond"/>
      <w:b/>
      <w:bCs/>
      <w:lang w:bidi="ar-SA"/>
    </w:rPr>
  </w:style>
  <w:style w:type="paragraph" w:customStyle="1" w:styleId="xl100">
    <w:name w:val="xl100"/>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bidi="ar-SA"/>
    </w:rPr>
  </w:style>
  <w:style w:type="paragraph" w:customStyle="1" w:styleId="xl101">
    <w:name w:val="xl101"/>
    <w:basedOn w:val="a"/>
    <w:rsid w:val="00FE56F9"/>
    <w:pPr>
      <w:pBdr>
        <w:top w:val="single" w:sz="4" w:space="0" w:color="auto"/>
        <w:left w:val="single" w:sz="4" w:space="0" w:color="auto"/>
      </w:pBdr>
      <w:spacing w:before="100" w:beforeAutospacing="1" w:after="100" w:afterAutospacing="1"/>
      <w:jc w:val="center"/>
    </w:pPr>
    <w:rPr>
      <w:rFonts w:ascii="Sylfaen" w:hAnsi="Sylfaen"/>
      <w:b/>
      <w:bCs/>
      <w:sz w:val="18"/>
      <w:szCs w:val="18"/>
      <w:lang w:bidi="ar-SA"/>
    </w:rPr>
  </w:style>
  <w:style w:type="paragraph" w:customStyle="1" w:styleId="xl102">
    <w:name w:val="xl102"/>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Medium" w:hAnsi="Franklin Gothic Medium"/>
      <w:lang w:bidi="ar-SA"/>
    </w:rPr>
  </w:style>
  <w:style w:type="paragraph" w:customStyle="1" w:styleId="xl103">
    <w:name w:val="xl103"/>
    <w:basedOn w:val="a"/>
    <w:rsid w:val="00FE56F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Franklin Gothic Medium" w:hAnsi="Franklin Gothic Medium"/>
      <w:sz w:val="16"/>
      <w:szCs w:val="16"/>
      <w:lang w:bidi="ar-SA"/>
    </w:rPr>
  </w:style>
  <w:style w:type="paragraph" w:customStyle="1" w:styleId="xl104">
    <w:name w:val="xl104"/>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Medium" w:hAnsi="Franklin Gothic Medium"/>
      <w:sz w:val="16"/>
      <w:szCs w:val="16"/>
      <w:lang w:bidi="ar-SA"/>
    </w:rPr>
  </w:style>
  <w:style w:type="paragraph" w:customStyle="1" w:styleId="xl105">
    <w:name w:val="xl105"/>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sz w:val="16"/>
      <w:szCs w:val="16"/>
      <w:lang w:bidi="ar-SA"/>
    </w:rPr>
  </w:style>
  <w:style w:type="paragraph" w:customStyle="1" w:styleId="xl106">
    <w:name w:val="xl106"/>
    <w:basedOn w:val="a"/>
    <w:rsid w:val="00FE56F9"/>
    <w:pPr>
      <w:spacing w:before="100" w:beforeAutospacing="1" w:after="100" w:afterAutospacing="1"/>
      <w:jc w:val="center"/>
    </w:pPr>
    <w:rPr>
      <w:rFonts w:ascii="GHEA Grapalat" w:hAnsi="GHEA Grapalat"/>
      <w:sz w:val="16"/>
      <w:szCs w:val="16"/>
      <w:lang w:bidi="ar-SA"/>
    </w:rPr>
  </w:style>
  <w:style w:type="paragraph" w:customStyle="1" w:styleId="xl107">
    <w:name w:val="xl107"/>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Medium" w:hAnsi="Franklin Gothic Medium"/>
      <w:b/>
      <w:bCs/>
      <w:sz w:val="16"/>
      <w:szCs w:val="16"/>
      <w:lang w:bidi="ar-SA"/>
    </w:rPr>
  </w:style>
  <w:style w:type="paragraph" w:customStyle="1" w:styleId="xl108">
    <w:name w:val="xl108"/>
    <w:basedOn w:val="a"/>
    <w:rsid w:val="00FE56F9"/>
    <w:pPr>
      <w:spacing w:before="100" w:beforeAutospacing="1" w:after="100" w:afterAutospacing="1"/>
      <w:jc w:val="center"/>
    </w:pPr>
    <w:rPr>
      <w:rFonts w:ascii="GHEA Grapalat" w:hAnsi="GHEA Grapalat"/>
      <w:lang w:bidi="ar-SA"/>
    </w:rPr>
  </w:style>
  <w:style w:type="paragraph" w:customStyle="1" w:styleId="xl109">
    <w:name w:val="xl109"/>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Medium Cond" w:hAnsi="Franklin Gothic Medium Cond"/>
      <w:b/>
      <w:bCs/>
      <w:sz w:val="16"/>
      <w:szCs w:val="16"/>
      <w:lang w:bidi="ar-SA"/>
    </w:rPr>
  </w:style>
  <w:style w:type="paragraph" w:customStyle="1" w:styleId="xl110">
    <w:name w:val="xl110"/>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lang w:bidi="ar-SA"/>
    </w:rPr>
  </w:style>
  <w:style w:type="paragraph" w:customStyle="1" w:styleId="xl111">
    <w:name w:val="xl111"/>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Medium Cond" w:hAnsi="Franklin Gothic Medium Cond"/>
      <w:sz w:val="16"/>
      <w:szCs w:val="16"/>
      <w:lang w:bidi="ar-SA"/>
    </w:rPr>
  </w:style>
  <w:style w:type="paragraph" w:customStyle="1" w:styleId="xl112">
    <w:name w:val="xl112"/>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Demi" w:hAnsi="Franklin Gothic Demi"/>
      <w:sz w:val="16"/>
      <w:szCs w:val="16"/>
      <w:lang w:bidi="ar-SA"/>
    </w:rPr>
  </w:style>
  <w:style w:type="paragraph" w:customStyle="1" w:styleId="xl113">
    <w:name w:val="xl113"/>
    <w:basedOn w:val="a"/>
    <w:rsid w:val="00FE56F9"/>
    <w:pPr>
      <w:spacing w:before="100" w:beforeAutospacing="1" w:after="100" w:afterAutospacing="1"/>
      <w:jc w:val="center"/>
    </w:pPr>
    <w:rPr>
      <w:rFonts w:ascii="Sylfaen" w:hAnsi="Sylfaen"/>
      <w:sz w:val="16"/>
      <w:szCs w:val="16"/>
      <w:lang w:bidi="ar-SA"/>
    </w:rPr>
  </w:style>
  <w:style w:type="paragraph" w:customStyle="1" w:styleId="xl114">
    <w:name w:val="xl114"/>
    <w:basedOn w:val="a"/>
    <w:rsid w:val="00FE56F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Sylfaen" w:hAnsi="Sylfaen"/>
      <w:sz w:val="16"/>
      <w:szCs w:val="16"/>
      <w:lang w:bidi="ar-SA"/>
    </w:rPr>
  </w:style>
  <w:style w:type="paragraph" w:customStyle="1" w:styleId="xl115">
    <w:name w:val="xl115"/>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sz w:val="16"/>
      <w:szCs w:val="16"/>
      <w:lang w:bidi="ar-SA"/>
    </w:rPr>
  </w:style>
  <w:style w:type="paragraph" w:customStyle="1" w:styleId="xl116">
    <w:name w:val="xl116"/>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sz w:val="16"/>
      <w:szCs w:val="16"/>
      <w:lang w:bidi="ar-SA"/>
    </w:rPr>
  </w:style>
  <w:style w:type="paragraph" w:customStyle="1" w:styleId="xl117">
    <w:name w:val="xl117"/>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sz w:val="16"/>
      <w:szCs w:val="16"/>
      <w:lang w:bidi="ar-SA"/>
    </w:rPr>
  </w:style>
  <w:style w:type="paragraph" w:customStyle="1" w:styleId="xl118">
    <w:name w:val="xl118"/>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sz w:val="16"/>
      <w:szCs w:val="16"/>
      <w:lang w:bidi="ar-SA"/>
    </w:rPr>
  </w:style>
  <w:style w:type="paragraph" w:customStyle="1" w:styleId="xl119">
    <w:name w:val="xl119"/>
    <w:basedOn w:val="a"/>
    <w:rsid w:val="00FE56F9"/>
    <w:pPr>
      <w:spacing w:before="100" w:beforeAutospacing="1" w:after="100" w:afterAutospacing="1"/>
    </w:pPr>
    <w:rPr>
      <w:rFonts w:ascii="GHEA Grapalat" w:hAnsi="GHEA Grapalat"/>
      <w:lang w:bidi="ar-SA"/>
    </w:rPr>
  </w:style>
  <w:style w:type="paragraph" w:customStyle="1" w:styleId="xl120">
    <w:name w:val="xl120"/>
    <w:basedOn w:val="a"/>
    <w:rsid w:val="00FE56F9"/>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GHEA Grapalat" w:hAnsi="GHEA Grapalat"/>
      <w:b/>
      <w:bCs/>
      <w:i/>
      <w:iCs/>
      <w:lang w:bidi="ar-SA"/>
    </w:rPr>
  </w:style>
  <w:style w:type="paragraph" w:customStyle="1" w:styleId="xl121">
    <w:name w:val="xl121"/>
    <w:basedOn w:val="a"/>
    <w:rsid w:val="00FE56F9"/>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Sylfaen" w:hAnsi="Sylfaen"/>
      <w:sz w:val="18"/>
      <w:szCs w:val="18"/>
      <w:lang w:bidi="ar-SA"/>
    </w:rPr>
  </w:style>
  <w:style w:type="paragraph" w:customStyle="1" w:styleId="xl122">
    <w:name w:val="xl122"/>
    <w:basedOn w:val="a"/>
    <w:rsid w:val="00FE56F9"/>
    <w:pPr>
      <w:shd w:val="clear" w:color="auto" w:fill="D9D9D9"/>
      <w:spacing w:before="100" w:beforeAutospacing="1" w:after="100" w:afterAutospacing="1"/>
      <w:jc w:val="center"/>
    </w:pPr>
    <w:rPr>
      <w:rFonts w:ascii="GHEA Grapalat" w:hAnsi="GHEA Grapalat"/>
      <w:b/>
      <w:bCs/>
      <w:i/>
      <w:iCs/>
      <w:sz w:val="16"/>
      <w:szCs w:val="16"/>
      <w:lang w:bidi="ar-SA"/>
    </w:rPr>
  </w:style>
  <w:style w:type="paragraph" w:customStyle="1" w:styleId="xl123">
    <w:name w:val="xl123"/>
    <w:basedOn w:val="a"/>
    <w:rsid w:val="00FE56F9"/>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lang w:bidi="ar-SA"/>
    </w:rPr>
  </w:style>
  <w:style w:type="paragraph" w:customStyle="1" w:styleId="xl124">
    <w:name w:val="xl124"/>
    <w:basedOn w:val="a"/>
    <w:rsid w:val="00FE56F9"/>
    <w:pPr>
      <w:spacing w:before="100" w:beforeAutospacing="1" w:after="100" w:afterAutospacing="1"/>
    </w:pPr>
    <w:rPr>
      <w:rFonts w:ascii="Arial" w:hAnsi="Arial" w:cs="Arial"/>
      <w:color w:val="3D3D3D"/>
      <w:sz w:val="18"/>
      <w:szCs w:val="18"/>
      <w:lang w:bidi="ar-SA"/>
    </w:rPr>
  </w:style>
  <w:style w:type="paragraph" w:customStyle="1" w:styleId="xl125">
    <w:name w:val="xl125"/>
    <w:basedOn w:val="a"/>
    <w:rsid w:val="00FE56F9"/>
    <w:pPr>
      <w:spacing w:before="100" w:beforeAutospacing="1" w:after="100" w:afterAutospacing="1"/>
      <w:jc w:val="center"/>
    </w:pPr>
    <w:rPr>
      <w:rFonts w:ascii="Arial LatArm" w:hAnsi="Arial LatArm"/>
      <w:b/>
      <w:bCs/>
      <w:lang w:bidi="ar-SA"/>
    </w:rPr>
  </w:style>
  <w:style w:type="paragraph" w:customStyle="1" w:styleId="xl126">
    <w:name w:val="xl126"/>
    <w:basedOn w:val="a"/>
    <w:rsid w:val="00FE56F9"/>
    <w:pPr>
      <w:spacing w:before="100" w:beforeAutospacing="1" w:after="100" w:afterAutospacing="1"/>
    </w:pPr>
    <w:rPr>
      <w:rFonts w:ascii="Arial LatArm" w:hAnsi="Arial LatArm"/>
      <w:lang w:bidi="ar-SA"/>
    </w:rPr>
  </w:style>
  <w:style w:type="paragraph" w:customStyle="1" w:styleId="xl127">
    <w:name w:val="xl127"/>
    <w:basedOn w:val="a"/>
    <w:rsid w:val="00FE56F9"/>
    <w:pPr>
      <w:spacing w:before="100" w:beforeAutospacing="1" w:after="100" w:afterAutospacing="1"/>
    </w:pPr>
    <w:rPr>
      <w:rFonts w:ascii="Arial LatArm" w:hAnsi="Arial LatArm"/>
      <w:lang w:bidi="ar-SA"/>
    </w:rPr>
  </w:style>
  <w:style w:type="paragraph" w:customStyle="1" w:styleId="xl128">
    <w:name w:val="xl128"/>
    <w:basedOn w:val="a"/>
    <w:rsid w:val="00FE56F9"/>
    <w:pPr>
      <w:pBdr>
        <w:right w:val="single" w:sz="4" w:space="0" w:color="auto"/>
      </w:pBdr>
      <w:spacing w:before="100" w:beforeAutospacing="1" w:after="100" w:afterAutospacing="1"/>
      <w:jc w:val="center"/>
    </w:pPr>
    <w:rPr>
      <w:rFonts w:ascii="GHEA Grapalat" w:hAnsi="GHEA Grapalat"/>
      <w:b/>
      <w:bCs/>
      <w:lang w:bidi="ar-SA"/>
    </w:rPr>
  </w:style>
  <w:style w:type="paragraph" w:customStyle="1" w:styleId="xl129">
    <w:name w:val="xl129"/>
    <w:basedOn w:val="a"/>
    <w:rsid w:val="00FE56F9"/>
    <w:pPr>
      <w:pBdr>
        <w:top w:val="single" w:sz="4" w:space="0" w:color="auto"/>
        <w:left w:val="single" w:sz="4" w:space="0" w:color="auto"/>
        <w:bottom w:val="single" w:sz="4" w:space="0" w:color="auto"/>
      </w:pBdr>
      <w:spacing w:before="100" w:beforeAutospacing="1" w:after="100" w:afterAutospacing="1"/>
    </w:pPr>
    <w:rPr>
      <w:rFonts w:ascii="GHEA Grapalat" w:hAnsi="GHEA Grapalat"/>
      <w:lang w:bidi="ar-SA"/>
    </w:rPr>
  </w:style>
  <w:style w:type="paragraph" w:customStyle="1" w:styleId="xl130">
    <w:name w:val="xl130"/>
    <w:basedOn w:val="a"/>
    <w:rsid w:val="00FE56F9"/>
    <w:pPr>
      <w:pBdr>
        <w:top w:val="single" w:sz="4" w:space="0" w:color="auto"/>
        <w:bottom w:val="single" w:sz="4" w:space="0" w:color="auto"/>
        <w:right w:val="single" w:sz="4" w:space="0" w:color="auto"/>
      </w:pBdr>
      <w:spacing w:before="100" w:beforeAutospacing="1" w:after="100" w:afterAutospacing="1"/>
    </w:pPr>
    <w:rPr>
      <w:rFonts w:ascii="GHEA Grapalat" w:hAnsi="GHEA Grapalat"/>
      <w:lang w:bidi="ar-SA"/>
    </w:rPr>
  </w:style>
  <w:style w:type="paragraph" w:customStyle="1" w:styleId="xl131">
    <w:name w:val="xl131"/>
    <w:basedOn w:val="a"/>
    <w:rsid w:val="00FE56F9"/>
    <w:pPr>
      <w:pBdr>
        <w:top w:val="single" w:sz="4" w:space="0" w:color="auto"/>
        <w:left w:val="single" w:sz="4" w:space="0" w:color="auto"/>
      </w:pBdr>
      <w:spacing w:before="100" w:beforeAutospacing="1" w:after="100" w:afterAutospacing="1"/>
    </w:pPr>
    <w:rPr>
      <w:rFonts w:ascii="GHEA Grapalat" w:hAnsi="GHEA Grapalat"/>
      <w:lang w:bidi="ar-SA"/>
    </w:rPr>
  </w:style>
  <w:style w:type="paragraph" w:customStyle="1" w:styleId="xl132">
    <w:name w:val="xl132"/>
    <w:basedOn w:val="a"/>
    <w:rsid w:val="00FE56F9"/>
    <w:pPr>
      <w:pBdr>
        <w:top w:val="single" w:sz="4" w:space="0" w:color="auto"/>
        <w:right w:val="single" w:sz="4" w:space="0" w:color="auto"/>
      </w:pBdr>
      <w:spacing w:before="100" w:beforeAutospacing="1" w:after="100" w:afterAutospacing="1"/>
    </w:pPr>
    <w:rPr>
      <w:rFonts w:ascii="GHEA Grapalat" w:hAnsi="GHEA Grapalat"/>
      <w:lang w:bidi="ar-SA"/>
    </w:rPr>
  </w:style>
  <w:style w:type="paragraph" w:customStyle="1" w:styleId="xl133">
    <w:name w:val="xl133"/>
    <w:basedOn w:val="a"/>
    <w:rsid w:val="00FE56F9"/>
    <w:pPr>
      <w:pBdr>
        <w:left w:val="single" w:sz="4" w:space="0" w:color="auto"/>
        <w:bottom w:val="single" w:sz="4" w:space="0" w:color="auto"/>
      </w:pBdr>
      <w:spacing w:before="100" w:beforeAutospacing="1" w:after="100" w:afterAutospacing="1"/>
    </w:pPr>
    <w:rPr>
      <w:rFonts w:ascii="GHEA Grapalat" w:hAnsi="GHEA Grapalat"/>
      <w:lang w:bidi="ar-SA"/>
    </w:rPr>
  </w:style>
  <w:style w:type="paragraph" w:customStyle="1" w:styleId="xl134">
    <w:name w:val="xl134"/>
    <w:basedOn w:val="a"/>
    <w:rsid w:val="00FE56F9"/>
    <w:pPr>
      <w:pBdr>
        <w:bottom w:val="single" w:sz="4" w:space="0" w:color="auto"/>
        <w:right w:val="single" w:sz="4" w:space="0" w:color="auto"/>
      </w:pBdr>
      <w:spacing w:before="100" w:beforeAutospacing="1" w:after="100" w:afterAutospacing="1"/>
    </w:pPr>
    <w:rPr>
      <w:rFonts w:ascii="GHEA Grapalat" w:hAnsi="GHEA Grapalat"/>
      <w:lang w:bidi="ar-SA"/>
    </w:rPr>
  </w:style>
  <w:style w:type="paragraph" w:customStyle="1" w:styleId="xl135">
    <w:name w:val="xl135"/>
    <w:basedOn w:val="a"/>
    <w:rsid w:val="00FE56F9"/>
    <w:pPr>
      <w:pBdr>
        <w:top w:val="single" w:sz="4" w:space="0" w:color="auto"/>
        <w:left w:val="single" w:sz="8" w:space="0" w:color="auto"/>
        <w:bottom w:val="single" w:sz="4" w:space="0" w:color="auto"/>
      </w:pBdr>
      <w:shd w:val="clear" w:color="auto" w:fill="D9D9D9"/>
      <w:spacing w:before="100" w:beforeAutospacing="1" w:after="100" w:afterAutospacing="1"/>
      <w:jc w:val="center"/>
    </w:pPr>
    <w:rPr>
      <w:rFonts w:ascii="GHEA Grapalat" w:hAnsi="GHEA Grapalat"/>
      <w:b/>
      <w:bCs/>
      <w:i/>
      <w:iCs/>
      <w:lang w:bidi="ar-SA"/>
    </w:rPr>
  </w:style>
  <w:style w:type="paragraph" w:customStyle="1" w:styleId="xl136">
    <w:name w:val="xl136"/>
    <w:basedOn w:val="a"/>
    <w:rsid w:val="00FE56F9"/>
    <w:pPr>
      <w:pBdr>
        <w:top w:val="single" w:sz="4" w:space="0" w:color="auto"/>
        <w:bottom w:val="single" w:sz="4" w:space="0" w:color="auto"/>
        <w:right w:val="single" w:sz="8" w:space="0" w:color="auto"/>
      </w:pBdr>
      <w:shd w:val="clear" w:color="auto" w:fill="D9D9D9"/>
      <w:spacing w:before="100" w:beforeAutospacing="1" w:after="100" w:afterAutospacing="1"/>
      <w:jc w:val="center"/>
    </w:pPr>
    <w:rPr>
      <w:rFonts w:ascii="GHEA Grapalat" w:hAnsi="GHEA Grapalat"/>
      <w:b/>
      <w:bCs/>
      <w:i/>
      <w:iCs/>
      <w:lang w:bidi="ar-SA"/>
    </w:rPr>
  </w:style>
  <w:style w:type="paragraph" w:customStyle="1" w:styleId="xl137">
    <w:name w:val="xl137"/>
    <w:basedOn w:val="a"/>
    <w:rsid w:val="00FE56F9"/>
    <w:pPr>
      <w:pBdr>
        <w:top w:val="single" w:sz="4" w:space="0" w:color="auto"/>
        <w:left w:val="single" w:sz="4" w:space="0" w:color="auto"/>
      </w:pBdr>
      <w:spacing w:before="100" w:beforeAutospacing="1" w:after="100" w:afterAutospacing="1"/>
      <w:jc w:val="center"/>
    </w:pPr>
    <w:rPr>
      <w:rFonts w:ascii="GHEA Grapalat" w:hAnsi="GHEA Grapalat"/>
      <w:b/>
      <w:bCs/>
      <w:lang w:bidi="ar-SA"/>
    </w:rPr>
  </w:style>
  <w:style w:type="paragraph" w:customStyle="1" w:styleId="xl138">
    <w:name w:val="xl138"/>
    <w:basedOn w:val="a"/>
    <w:rsid w:val="00FE56F9"/>
    <w:pPr>
      <w:pBdr>
        <w:top w:val="single" w:sz="4" w:space="0" w:color="auto"/>
        <w:left w:val="single" w:sz="4" w:space="0" w:color="auto"/>
        <w:right w:val="single" w:sz="8" w:space="0" w:color="auto"/>
      </w:pBdr>
      <w:spacing w:before="100" w:beforeAutospacing="1" w:after="100" w:afterAutospacing="1"/>
      <w:jc w:val="center"/>
    </w:pPr>
    <w:rPr>
      <w:rFonts w:ascii="GHEA Grapalat" w:hAnsi="GHEA Grapalat"/>
      <w:b/>
      <w:bCs/>
      <w:lang w:bidi="ar-SA"/>
    </w:rPr>
  </w:style>
  <w:style w:type="paragraph" w:customStyle="1" w:styleId="xl139">
    <w:name w:val="xl139"/>
    <w:basedOn w:val="a"/>
    <w:rsid w:val="00FE56F9"/>
    <w:pPr>
      <w:pBdr>
        <w:left w:val="single" w:sz="4" w:space="0" w:color="auto"/>
        <w:right w:val="single" w:sz="8" w:space="0" w:color="auto"/>
      </w:pBdr>
      <w:spacing w:before="100" w:beforeAutospacing="1" w:after="100" w:afterAutospacing="1"/>
      <w:jc w:val="center"/>
    </w:pPr>
    <w:rPr>
      <w:rFonts w:ascii="GHEA Grapalat" w:hAnsi="GHEA Grapalat"/>
      <w:b/>
      <w:bCs/>
      <w:lang w:bidi="ar-SA"/>
    </w:rPr>
  </w:style>
  <w:style w:type="paragraph" w:customStyle="1" w:styleId="xl140">
    <w:name w:val="xl140"/>
    <w:basedOn w:val="a"/>
    <w:rsid w:val="00FE56F9"/>
    <w:pPr>
      <w:pBdr>
        <w:left w:val="single" w:sz="4" w:space="0" w:color="auto"/>
        <w:bottom w:val="single" w:sz="4" w:space="0" w:color="auto"/>
      </w:pBdr>
      <w:spacing w:before="100" w:beforeAutospacing="1" w:after="100" w:afterAutospacing="1"/>
      <w:jc w:val="center"/>
    </w:pPr>
    <w:rPr>
      <w:rFonts w:ascii="GHEA Grapalat" w:hAnsi="GHEA Grapalat"/>
      <w:b/>
      <w:bCs/>
      <w:lang w:bidi="ar-SA"/>
    </w:rPr>
  </w:style>
  <w:style w:type="paragraph" w:customStyle="1" w:styleId="xl141">
    <w:name w:val="xl141"/>
    <w:basedOn w:val="a"/>
    <w:rsid w:val="00FE56F9"/>
    <w:pPr>
      <w:spacing w:before="100" w:beforeAutospacing="1" w:after="100" w:afterAutospacing="1"/>
      <w:jc w:val="center"/>
    </w:pPr>
    <w:rPr>
      <w:rFonts w:ascii="GHEA Grapalat" w:hAnsi="GHEA Grapalat"/>
      <w:b/>
      <w:bCs/>
      <w:lang w:bidi="ar-SA"/>
    </w:rPr>
  </w:style>
  <w:style w:type="paragraph" w:customStyle="1" w:styleId="xl142">
    <w:name w:val="xl142"/>
    <w:basedOn w:val="a"/>
    <w:rsid w:val="00FE56F9"/>
    <w:pPr>
      <w:pBdr>
        <w:top w:val="single" w:sz="4" w:space="0" w:color="auto"/>
        <w:left w:val="single" w:sz="8" w:space="0" w:color="auto"/>
        <w:bottom w:val="single" w:sz="4" w:space="0" w:color="auto"/>
        <w:right w:val="single" w:sz="4" w:space="0" w:color="auto"/>
      </w:pBdr>
      <w:shd w:val="clear" w:color="auto" w:fill="D9D9D9"/>
      <w:spacing w:before="100" w:beforeAutospacing="1" w:after="100" w:afterAutospacing="1"/>
      <w:jc w:val="center"/>
    </w:pPr>
    <w:rPr>
      <w:rFonts w:ascii="GHEA Grapalat" w:hAnsi="GHEA Grapalat"/>
      <w:b/>
      <w:bCs/>
      <w:i/>
      <w:iCs/>
      <w:lang w:bidi="ar-SA"/>
    </w:rPr>
  </w:style>
  <w:style w:type="paragraph" w:customStyle="1" w:styleId="xl143">
    <w:name w:val="xl143"/>
    <w:basedOn w:val="a"/>
    <w:rsid w:val="00FE56F9"/>
    <w:pPr>
      <w:pBdr>
        <w:top w:val="single" w:sz="4" w:space="0" w:color="auto"/>
        <w:left w:val="single" w:sz="4" w:space="0" w:color="auto"/>
        <w:bottom w:val="single" w:sz="4" w:space="0" w:color="auto"/>
        <w:right w:val="single" w:sz="8" w:space="0" w:color="auto"/>
      </w:pBdr>
      <w:shd w:val="clear" w:color="auto" w:fill="D9D9D9"/>
      <w:spacing w:before="100" w:beforeAutospacing="1" w:after="100" w:afterAutospacing="1"/>
      <w:jc w:val="center"/>
    </w:pPr>
    <w:rPr>
      <w:rFonts w:ascii="GHEA Grapalat" w:hAnsi="GHEA Grapalat"/>
      <w:b/>
      <w:bCs/>
      <w:i/>
      <w:iCs/>
      <w:lang w:bidi="ar-SA"/>
    </w:rPr>
  </w:style>
  <w:style w:type="paragraph" w:customStyle="1" w:styleId="xl144">
    <w:name w:val="xl144"/>
    <w:basedOn w:val="a"/>
    <w:rsid w:val="00FE56F9"/>
    <w:pPr>
      <w:pBdr>
        <w:top w:val="single" w:sz="4" w:space="0" w:color="auto"/>
        <w:left w:val="single" w:sz="8" w:space="0" w:color="auto"/>
        <w:bottom w:val="single" w:sz="4" w:space="0" w:color="auto"/>
      </w:pBdr>
      <w:spacing w:before="100" w:beforeAutospacing="1" w:after="100" w:afterAutospacing="1"/>
      <w:jc w:val="center"/>
    </w:pPr>
    <w:rPr>
      <w:rFonts w:ascii="GHEA Grapalat" w:hAnsi="GHEA Grapalat"/>
      <w:b/>
      <w:bCs/>
      <w:i/>
      <w:iCs/>
      <w:lang w:bidi="ar-SA"/>
    </w:rPr>
  </w:style>
  <w:style w:type="paragraph" w:customStyle="1" w:styleId="xl145">
    <w:name w:val="xl145"/>
    <w:basedOn w:val="a"/>
    <w:rsid w:val="00FE56F9"/>
    <w:pPr>
      <w:pBdr>
        <w:top w:val="single" w:sz="4" w:space="0" w:color="auto"/>
        <w:bottom w:val="single" w:sz="4" w:space="0" w:color="auto"/>
        <w:right w:val="single" w:sz="8" w:space="0" w:color="auto"/>
      </w:pBdr>
      <w:spacing w:before="100" w:beforeAutospacing="1" w:after="100" w:afterAutospacing="1"/>
      <w:jc w:val="center"/>
    </w:pPr>
    <w:rPr>
      <w:rFonts w:ascii="GHEA Grapalat" w:hAnsi="GHEA Grapalat"/>
      <w:b/>
      <w:bCs/>
      <w:i/>
      <w:iCs/>
      <w:lang w:bidi="ar-SA"/>
    </w:rPr>
  </w:style>
  <w:style w:type="paragraph" w:customStyle="1" w:styleId="xl146">
    <w:name w:val="xl146"/>
    <w:basedOn w:val="a"/>
    <w:rsid w:val="00FE56F9"/>
    <w:pPr>
      <w:pBdr>
        <w:top w:val="single" w:sz="4" w:space="0" w:color="auto"/>
        <w:left w:val="single" w:sz="8" w:space="0" w:color="auto"/>
        <w:bottom w:val="single" w:sz="4" w:space="0" w:color="auto"/>
      </w:pBdr>
      <w:shd w:val="clear" w:color="auto" w:fill="BFBFBF"/>
      <w:spacing w:before="100" w:beforeAutospacing="1" w:after="100" w:afterAutospacing="1"/>
      <w:jc w:val="center"/>
    </w:pPr>
    <w:rPr>
      <w:rFonts w:ascii="GHEA Grapalat" w:hAnsi="GHEA Grapalat"/>
      <w:b/>
      <w:bCs/>
      <w:i/>
      <w:iCs/>
      <w:lang w:bidi="ar-SA"/>
    </w:rPr>
  </w:style>
  <w:style w:type="paragraph" w:customStyle="1" w:styleId="xl147">
    <w:name w:val="xl147"/>
    <w:basedOn w:val="a"/>
    <w:rsid w:val="00FE56F9"/>
    <w:pPr>
      <w:pBdr>
        <w:top w:val="single" w:sz="4" w:space="0" w:color="auto"/>
        <w:bottom w:val="single" w:sz="4" w:space="0" w:color="auto"/>
        <w:right w:val="single" w:sz="8" w:space="0" w:color="auto"/>
      </w:pBdr>
      <w:shd w:val="clear" w:color="auto" w:fill="BFBFBF"/>
      <w:spacing w:before="100" w:beforeAutospacing="1" w:after="100" w:afterAutospacing="1"/>
      <w:jc w:val="center"/>
    </w:pPr>
    <w:rPr>
      <w:rFonts w:ascii="GHEA Grapalat" w:hAnsi="GHEA Grapalat"/>
      <w:b/>
      <w:bCs/>
      <w:i/>
      <w:iCs/>
      <w:lang w:bidi="ar-SA"/>
    </w:rPr>
  </w:style>
  <w:style w:type="paragraph" w:customStyle="1" w:styleId="xl148">
    <w:name w:val="xl148"/>
    <w:basedOn w:val="a"/>
    <w:rsid w:val="00FE56F9"/>
    <w:pPr>
      <w:spacing w:before="100" w:beforeAutospacing="1" w:after="100" w:afterAutospacing="1"/>
    </w:pPr>
    <w:rPr>
      <w:rFonts w:ascii="GHEA Grapalat" w:hAnsi="GHEA Grapalat"/>
      <w:lang w:bidi="ar-SA"/>
    </w:rPr>
  </w:style>
  <w:style w:type="paragraph" w:customStyle="1" w:styleId="xl60">
    <w:name w:val="xl60"/>
    <w:basedOn w:val="a"/>
    <w:rsid w:val="00FE56F9"/>
    <w:pPr>
      <w:spacing w:before="100" w:beforeAutospacing="1" w:after="100" w:afterAutospacing="1"/>
    </w:pPr>
    <w:rPr>
      <w:sz w:val="20"/>
      <w:szCs w:val="20"/>
      <w:lang w:bidi="ar-SA"/>
    </w:rPr>
  </w:style>
  <w:style w:type="paragraph" w:customStyle="1" w:styleId="xl61">
    <w:name w:val="xl61"/>
    <w:basedOn w:val="a"/>
    <w:rsid w:val="00FE56F9"/>
    <w:pPr>
      <w:pBdr>
        <w:top w:val="single" w:sz="4" w:space="0" w:color="auto"/>
        <w:right w:val="single" w:sz="4" w:space="0" w:color="auto"/>
      </w:pBdr>
      <w:spacing w:before="100" w:beforeAutospacing="1" w:after="100" w:afterAutospacing="1"/>
    </w:pPr>
    <w:rPr>
      <w:lang w:bidi="ar-SA"/>
    </w:rPr>
  </w:style>
  <w:style w:type="paragraph" w:customStyle="1" w:styleId="xl62">
    <w:name w:val="xl62"/>
    <w:basedOn w:val="a"/>
    <w:rsid w:val="00FE56F9"/>
    <w:pPr>
      <w:pBdr>
        <w:right w:val="single" w:sz="4" w:space="0" w:color="auto"/>
      </w:pBdr>
      <w:spacing w:before="100" w:beforeAutospacing="1" w:after="100" w:afterAutospacing="1"/>
    </w:pPr>
    <w:rPr>
      <w:lang w:bidi="ar-SA"/>
    </w:rPr>
  </w:style>
  <w:style w:type="character" w:customStyle="1" w:styleId="shorttext">
    <w:name w:val="short_text"/>
    <w:rsid w:val="00FE56F9"/>
  </w:style>
  <w:style w:type="character" w:customStyle="1" w:styleId="CharChar12">
    <w:name w:val="Char Char12"/>
    <w:rsid w:val="00FE56F9"/>
    <w:rPr>
      <w:rFonts w:ascii="Arial LatArm" w:hAnsi="Arial LatArm" w:hint="default"/>
      <w:sz w:val="24"/>
      <w:lang w:val="en-US"/>
    </w:rPr>
  </w:style>
  <w:style w:type="character" w:customStyle="1" w:styleId="CharChar4">
    <w:name w:val="Char Char4"/>
    <w:locked/>
    <w:rsid w:val="00FE56F9"/>
    <w:rPr>
      <w:sz w:val="24"/>
      <w:szCs w:val="24"/>
      <w:lang w:val="en-US" w:eastAsia="en-US" w:bidi="ar-SA"/>
    </w:rPr>
  </w:style>
  <w:style w:type="character" w:customStyle="1" w:styleId="CharChar5">
    <w:name w:val="Char Char5"/>
    <w:locked/>
    <w:rsid w:val="00FE56F9"/>
    <w:rPr>
      <w:sz w:val="24"/>
      <w:szCs w:val="24"/>
      <w:lang w:val="en-US" w:eastAsia="en-US" w:bidi="ar-SA"/>
    </w:rPr>
  </w:style>
  <w:style w:type="character" w:customStyle="1" w:styleId="apple-converted-space">
    <w:name w:val="apple-converted-space"/>
    <w:rsid w:val="00FE56F9"/>
  </w:style>
  <w:style w:type="character" w:customStyle="1" w:styleId="y2iqfc">
    <w:name w:val="y2iqfc"/>
    <w:basedOn w:val="a0"/>
    <w:rsid w:val="00920E7D"/>
  </w:style>
  <w:style w:type="character" w:customStyle="1" w:styleId="WW8Num1z4">
    <w:name w:val="WW8Num1z4"/>
    <w:rsid w:val="00AD3A4D"/>
  </w:style>
  <w:style w:type="paragraph" w:customStyle="1" w:styleId="130">
    <w:name w:val="Указатель 13"/>
    <w:basedOn w:val="a"/>
    <w:rsid w:val="00AD3A4D"/>
    <w:pPr>
      <w:suppressAutoHyphens/>
      <w:spacing w:line="100" w:lineRule="atLeast"/>
      <w:ind w:left="240" w:hanging="240"/>
    </w:pPr>
    <w:rPr>
      <w:rFonts w:ascii="Times Armenian" w:hAnsi="Times Armenian"/>
      <w:kern w:val="1"/>
      <w:sz w:val="16"/>
      <w:szCs w:val="16"/>
      <w:lang w:val="en-US" w:eastAsia="ar-SA" w:bidi="ar-SA"/>
    </w:rPr>
  </w:style>
  <w:style w:type="paragraph" w:customStyle="1" w:styleId="35">
    <w:name w:val="Указатель3"/>
    <w:basedOn w:val="a"/>
    <w:rsid w:val="00AD3A4D"/>
    <w:pPr>
      <w:suppressAutoHyphens/>
      <w:spacing w:line="100" w:lineRule="atLeast"/>
    </w:pPr>
    <w:rPr>
      <w:kern w:val="1"/>
      <w:sz w:val="20"/>
      <w:szCs w:val="20"/>
      <w:lang w:val="en-AU" w:eastAsia="ar-SA" w:bidi="ar-SA"/>
    </w:rPr>
  </w:style>
  <w:style w:type="character" w:customStyle="1" w:styleId="15">
    <w:name w:val="Неразрешенное упоминание1"/>
    <w:uiPriority w:val="99"/>
    <w:semiHidden/>
    <w:unhideWhenUsed/>
    <w:rsid w:val="00AD3A4D"/>
    <w:rPr>
      <w:color w:val="605E5C"/>
      <w:shd w:val="clear" w:color="auto" w:fill="E1DFDD"/>
    </w:rPr>
  </w:style>
  <w:style w:type="character" w:customStyle="1" w:styleId="FootnoteCharacters">
    <w:name w:val="Footnote Characters"/>
    <w:rsid w:val="00AD3A4D"/>
    <w:rPr>
      <w:vertAlign w:val="superscript"/>
    </w:rPr>
  </w:style>
  <w:style w:type="paragraph" w:customStyle="1" w:styleId="310">
    <w:name w:val="Основной текст с отступом 31"/>
    <w:basedOn w:val="a"/>
    <w:rsid w:val="00AD3A4D"/>
    <w:pPr>
      <w:suppressAutoHyphens/>
      <w:spacing w:line="360" w:lineRule="auto"/>
      <w:ind w:firstLine="567"/>
      <w:jc w:val="both"/>
    </w:pPr>
    <w:rPr>
      <w:rFonts w:ascii="Times Armenian" w:hAnsi="Times Armenian"/>
      <w:sz w:val="20"/>
      <w:szCs w:val="20"/>
      <w:lang w:val="en-US" w:eastAsia="zh-CN" w:bidi="ar-SA"/>
    </w:rPr>
  </w:style>
  <w:style w:type="paragraph" w:customStyle="1" w:styleId="320">
    <w:name w:val="Основной текст с отступом 32"/>
    <w:basedOn w:val="a"/>
    <w:rsid w:val="00AD3A4D"/>
    <w:pPr>
      <w:suppressAutoHyphens/>
      <w:spacing w:line="360" w:lineRule="auto"/>
      <w:ind w:firstLine="567"/>
      <w:jc w:val="both"/>
    </w:pPr>
    <w:rPr>
      <w:rFonts w:ascii="Times Armenian" w:hAnsi="Times Armenian" w:cs="Times Armenian"/>
      <w:sz w:val="20"/>
      <w:szCs w:val="20"/>
      <w:lang w:val="en-US" w:eastAsia="zh-CN" w:bidi="ar-SA"/>
    </w:rPr>
  </w:style>
  <w:style w:type="character" w:customStyle="1" w:styleId="UnresolvedMention">
    <w:name w:val="Unresolved Mention"/>
    <w:basedOn w:val="a0"/>
    <w:uiPriority w:val="99"/>
    <w:semiHidden/>
    <w:unhideWhenUsed/>
    <w:rsid w:val="00AD3A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7151693">
      <w:bodyDiv w:val="1"/>
      <w:marLeft w:val="0"/>
      <w:marRight w:val="0"/>
      <w:marTop w:val="0"/>
      <w:marBottom w:val="0"/>
      <w:divBdr>
        <w:top w:val="none" w:sz="0" w:space="0" w:color="auto"/>
        <w:left w:val="none" w:sz="0" w:space="0" w:color="auto"/>
        <w:bottom w:val="none" w:sz="0" w:space="0" w:color="auto"/>
        <w:right w:val="none" w:sz="0" w:space="0" w:color="auto"/>
      </w:divBdr>
    </w:div>
    <w:div w:id="106854374">
      <w:bodyDiv w:val="1"/>
      <w:marLeft w:val="0"/>
      <w:marRight w:val="0"/>
      <w:marTop w:val="0"/>
      <w:marBottom w:val="0"/>
      <w:divBdr>
        <w:top w:val="none" w:sz="0" w:space="0" w:color="auto"/>
        <w:left w:val="none" w:sz="0" w:space="0" w:color="auto"/>
        <w:bottom w:val="none" w:sz="0" w:space="0" w:color="auto"/>
        <w:right w:val="none" w:sz="0" w:space="0" w:color="auto"/>
      </w:divBdr>
    </w:div>
    <w:div w:id="155583777">
      <w:bodyDiv w:val="1"/>
      <w:marLeft w:val="0"/>
      <w:marRight w:val="0"/>
      <w:marTop w:val="0"/>
      <w:marBottom w:val="0"/>
      <w:divBdr>
        <w:top w:val="none" w:sz="0" w:space="0" w:color="auto"/>
        <w:left w:val="none" w:sz="0" w:space="0" w:color="auto"/>
        <w:bottom w:val="none" w:sz="0" w:space="0" w:color="auto"/>
        <w:right w:val="none" w:sz="0" w:space="0" w:color="auto"/>
      </w:divBdr>
    </w:div>
    <w:div w:id="165562799">
      <w:bodyDiv w:val="1"/>
      <w:marLeft w:val="0"/>
      <w:marRight w:val="0"/>
      <w:marTop w:val="0"/>
      <w:marBottom w:val="0"/>
      <w:divBdr>
        <w:top w:val="none" w:sz="0" w:space="0" w:color="auto"/>
        <w:left w:val="none" w:sz="0" w:space="0" w:color="auto"/>
        <w:bottom w:val="none" w:sz="0" w:space="0" w:color="auto"/>
        <w:right w:val="none" w:sz="0" w:space="0" w:color="auto"/>
      </w:divBdr>
    </w:div>
    <w:div w:id="27147197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3502831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195182">
      <w:bodyDiv w:val="1"/>
      <w:marLeft w:val="0"/>
      <w:marRight w:val="0"/>
      <w:marTop w:val="0"/>
      <w:marBottom w:val="0"/>
      <w:divBdr>
        <w:top w:val="none" w:sz="0" w:space="0" w:color="auto"/>
        <w:left w:val="none" w:sz="0" w:space="0" w:color="auto"/>
        <w:bottom w:val="none" w:sz="0" w:space="0" w:color="auto"/>
        <w:right w:val="none" w:sz="0" w:space="0" w:color="auto"/>
      </w:divBdr>
    </w:div>
    <w:div w:id="511184849">
      <w:bodyDiv w:val="1"/>
      <w:marLeft w:val="0"/>
      <w:marRight w:val="0"/>
      <w:marTop w:val="0"/>
      <w:marBottom w:val="0"/>
      <w:divBdr>
        <w:top w:val="none" w:sz="0" w:space="0" w:color="auto"/>
        <w:left w:val="none" w:sz="0" w:space="0" w:color="auto"/>
        <w:bottom w:val="none" w:sz="0" w:space="0" w:color="auto"/>
        <w:right w:val="none" w:sz="0" w:space="0" w:color="auto"/>
      </w:divBdr>
    </w:div>
    <w:div w:id="530386476">
      <w:bodyDiv w:val="1"/>
      <w:marLeft w:val="0"/>
      <w:marRight w:val="0"/>
      <w:marTop w:val="0"/>
      <w:marBottom w:val="0"/>
      <w:divBdr>
        <w:top w:val="none" w:sz="0" w:space="0" w:color="auto"/>
        <w:left w:val="none" w:sz="0" w:space="0" w:color="auto"/>
        <w:bottom w:val="none" w:sz="0" w:space="0" w:color="auto"/>
        <w:right w:val="none" w:sz="0" w:space="0" w:color="auto"/>
      </w:divBdr>
    </w:div>
    <w:div w:id="53223263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43657117">
      <w:bodyDiv w:val="1"/>
      <w:marLeft w:val="0"/>
      <w:marRight w:val="0"/>
      <w:marTop w:val="0"/>
      <w:marBottom w:val="0"/>
      <w:divBdr>
        <w:top w:val="none" w:sz="0" w:space="0" w:color="auto"/>
        <w:left w:val="none" w:sz="0" w:space="0" w:color="auto"/>
        <w:bottom w:val="none" w:sz="0" w:space="0" w:color="auto"/>
        <w:right w:val="none" w:sz="0" w:space="0" w:color="auto"/>
      </w:divBdr>
    </w:div>
    <w:div w:id="644626494">
      <w:bodyDiv w:val="1"/>
      <w:marLeft w:val="0"/>
      <w:marRight w:val="0"/>
      <w:marTop w:val="0"/>
      <w:marBottom w:val="0"/>
      <w:divBdr>
        <w:top w:val="none" w:sz="0" w:space="0" w:color="auto"/>
        <w:left w:val="none" w:sz="0" w:space="0" w:color="auto"/>
        <w:bottom w:val="none" w:sz="0" w:space="0" w:color="auto"/>
        <w:right w:val="none" w:sz="0" w:space="0" w:color="auto"/>
      </w:divBdr>
    </w:div>
    <w:div w:id="718747423">
      <w:bodyDiv w:val="1"/>
      <w:marLeft w:val="0"/>
      <w:marRight w:val="0"/>
      <w:marTop w:val="0"/>
      <w:marBottom w:val="0"/>
      <w:divBdr>
        <w:top w:val="none" w:sz="0" w:space="0" w:color="auto"/>
        <w:left w:val="none" w:sz="0" w:space="0" w:color="auto"/>
        <w:bottom w:val="none" w:sz="0" w:space="0" w:color="auto"/>
        <w:right w:val="none" w:sz="0" w:space="0" w:color="auto"/>
      </w:divBdr>
    </w:div>
    <w:div w:id="766972931">
      <w:bodyDiv w:val="1"/>
      <w:marLeft w:val="0"/>
      <w:marRight w:val="0"/>
      <w:marTop w:val="0"/>
      <w:marBottom w:val="0"/>
      <w:divBdr>
        <w:top w:val="none" w:sz="0" w:space="0" w:color="auto"/>
        <w:left w:val="none" w:sz="0" w:space="0" w:color="auto"/>
        <w:bottom w:val="none" w:sz="0" w:space="0" w:color="auto"/>
        <w:right w:val="none" w:sz="0" w:space="0" w:color="auto"/>
      </w:divBdr>
    </w:div>
    <w:div w:id="767114719">
      <w:bodyDiv w:val="1"/>
      <w:marLeft w:val="0"/>
      <w:marRight w:val="0"/>
      <w:marTop w:val="0"/>
      <w:marBottom w:val="0"/>
      <w:divBdr>
        <w:top w:val="none" w:sz="0" w:space="0" w:color="auto"/>
        <w:left w:val="none" w:sz="0" w:space="0" w:color="auto"/>
        <w:bottom w:val="none" w:sz="0" w:space="0" w:color="auto"/>
        <w:right w:val="none" w:sz="0" w:space="0" w:color="auto"/>
      </w:divBdr>
    </w:div>
    <w:div w:id="818501659">
      <w:bodyDiv w:val="1"/>
      <w:marLeft w:val="0"/>
      <w:marRight w:val="0"/>
      <w:marTop w:val="0"/>
      <w:marBottom w:val="0"/>
      <w:divBdr>
        <w:top w:val="none" w:sz="0" w:space="0" w:color="auto"/>
        <w:left w:val="none" w:sz="0" w:space="0" w:color="auto"/>
        <w:bottom w:val="none" w:sz="0" w:space="0" w:color="auto"/>
        <w:right w:val="none" w:sz="0" w:space="0" w:color="auto"/>
      </w:divBdr>
    </w:div>
    <w:div w:id="85727775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2017725">
      <w:bodyDiv w:val="1"/>
      <w:marLeft w:val="0"/>
      <w:marRight w:val="0"/>
      <w:marTop w:val="0"/>
      <w:marBottom w:val="0"/>
      <w:divBdr>
        <w:top w:val="none" w:sz="0" w:space="0" w:color="auto"/>
        <w:left w:val="none" w:sz="0" w:space="0" w:color="auto"/>
        <w:bottom w:val="none" w:sz="0" w:space="0" w:color="auto"/>
        <w:right w:val="none" w:sz="0" w:space="0" w:color="auto"/>
      </w:divBdr>
    </w:div>
    <w:div w:id="936981489">
      <w:bodyDiv w:val="1"/>
      <w:marLeft w:val="0"/>
      <w:marRight w:val="0"/>
      <w:marTop w:val="0"/>
      <w:marBottom w:val="0"/>
      <w:divBdr>
        <w:top w:val="none" w:sz="0" w:space="0" w:color="auto"/>
        <w:left w:val="none" w:sz="0" w:space="0" w:color="auto"/>
        <w:bottom w:val="none" w:sz="0" w:space="0" w:color="auto"/>
        <w:right w:val="none" w:sz="0" w:space="0" w:color="auto"/>
      </w:divBdr>
    </w:div>
    <w:div w:id="1082721667">
      <w:bodyDiv w:val="1"/>
      <w:marLeft w:val="0"/>
      <w:marRight w:val="0"/>
      <w:marTop w:val="0"/>
      <w:marBottom w:val="0"/>
      <w:divBdr>
        <w:top w:val="none" w:sz="0" w:space="0" w:color="auto"/>
        <w:left w:val="none" w:sz="0" w:space="0" w:color="auto"/>
        <w:bottom w:val="none" w:sz="0" w:space="0" w:color="auto"/>
        <w:right w:val="none" w:sz="0" w:space="0" w:color="auto"/>
      </w:divBdr>
    </w:div>
    <w:div w:id="109393963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0170970">
      <w:bodyDiv w:val="1"/>
      <w:marLeft w:val="0"/>
      <w:marRight w:val="0"/>
      <w:marTop w:val="0"/>
      <w:marBottom w:val="0"/>
      <w:divBdr>
        <w:top w:val="none" w:sz="0" w:space="0" w:color="auto"/>
        <w:left w:val="none" w:sz="0" w:space="0" w:color="auto"/>
        <w:bottom w:val="none" w:sz="0" w:space="0" w:color="auto"/>
        <w:right w:val="none" w:sz="0" w:space="0" w:color="auto"/>
      </w:divBdr>
    </w:div>
    <w:div w:id="1193962011">
      <w:bodyDiv w:val="1"/>
      <w:marLeft w:val="0"/>
      <w:marRight w:val="0"/>
      <w:marTop w:val="0"/>
      <w:marBottom w:val="0"/>
      <w:divBdr>
        <w:top w:val="none" w:sz="0" w:space="0" w:color="auto"/>
        <w:left w:val="none" w:sz="0" w:space="0" w:color="auto"/>
        <w:bottom w:val="none" w:sz="0" w:space="0" w:color="auto"/>
        <w:right w:val="none" w:sz="0" w:space="0" w:color="auto"/>
      </w:divBdr>
    </w:div>
    <w:div w:id="1286156579">
      <w:bodyDiv w:val="1"/>
      <w:marLeft w:val="0"/>
      <w:marRight w:val="0"/>
      <w:marTop w:val="0"/>
      <w:marBottom w:val="0"/>
      <w:divBdr>
        <w:top w:val="none" w:sz="0" w:space="0" w:color="auto"/>
        <w:left w:val="none" w:sz="0" w:space="0" w:color="auto"/>
        <w:bottom w:val="none" w:sz="0" w:space="0" w:color="auto"/>
        <w:right w:val="none" w:sz="0" w:space="0" w:color="auto"/>
      </w:divBdr>
    </w:div>
    <w:div w:id="137962970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0520688">
      <w:bodyDiv w:val="1"/>
      <w:marLeft w:val="0"/>
      <w:marRight w:val="0"/>
      <w:marTop w:val="0"/>
      <w:marBottom w:val="0"/>
      <w:divBdr>
        <w:top w:val="none" w:sz="0" w:space="0" w:color="auto"/>
        <w:left w:val="none" w:sz="0" w:space="0" w:color="auto"/>
        <w:bottom w:val="none" w:sz="0" w:space="0" w:color="auto"/>
        <w:right w:val="none" w:sz="0" w:space="0" w:color="auto"/>
      </w:divBdr>
    </w:div>
    <w:div w:id="1438208228">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79094483">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7681861">
      <w:bodyDiv w:val="1"/>
      <w:marLeft w:val="0"/>
      <w:marRight w:val="0"/>
      <w:marTop w:val="0"/>
      <w:marBottom w:val="0"/>
      <w:divBdr>
        <w:top w:val="none" w:sz="0" w:space="0" w:color="auto"/>
        <w:left w:val="none" w:sz="0" w:space="0" w:color="auto"/>
        <w:bottom w:val="none" w:sz="0" w:space="0" w:color="auto"/>
        <w:right w:val="none" w:sz="0" w:space="0" w:color="auto"/>
      </w:divBdr>
    </w:div>
    <w:div w:id="174044538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8852890">
      <w:bodyDiv w:val="1"/>
      <w:marLeft w:val="0"/>
      <w:marRight w:val="0"/>
      <w:marTop w:val="0"/>
      <w:marBottom w:val="0"/>
      <w:divBdr>
        <w:top w:val="none" w:sz="0" w:space="0" w:color="auto"/>
        <w:left w:val="none" w:sz="0" w:space="0" w:color="auto"/>
        <w:bottom w:val="none" w:sz="0" w:space="0" w:color="auto"/>
        <w:right w:val="none" w:sz="0" w:space="0" w:color="auto"/>
      </w:divBdr>
    </w:div>
    <w:div w:id="2027561663">
      <w:bodyDiv w:val="1"/>
      <w:marLeft w:val="0"/>
      <w:marRight w:val="0"/>
      <w:marTop w:val="0"/>
      <w:marBottom w:val="0"/>
      <w:divBdr>
        <w:top w:val="none" w:sz="0" w:space="0" w:color="auto"/>
        <w:left w:val="none" w:sz="0" w:space="0" w:color="auto"/>
        <w:bottom w:val="none" w:sz="0" w:space="0" w:color="auto"/>
        <w:right w:val="none" w:sz="0" w:space="0" w:color="auto"/>
      </w:divBdr>
    </w:div>
    <w:div w:id="202906417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9763439">
      <w:bodyDiv w:val="1"/>
      <w:marLeft w:val="0"/>
      <w:marRight w:val="0"/>
      <w:marTop w:val="0"/>
      <w:marBottom w:val="0"/>
      <w:divBdr>
        <w:top w:val="none" w:sz="0" w:space="0" w:color="auto"/>
        <w:left w:val="none" w:sz="0" w:space="0" w:color="auto"/>
        <w:bottom w:val="none" w:sz="0" w:space="0" w:color="auto"/>
        <w:right w:val="none" w:sz="0" w:space="0" w:color="auto"/>
      </w:divBdr>
    </w:div>
    <w:div w:id="214330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ABF20-1627-4F89-8E1F-F696953D9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1214</TotalTime>
  <Pages>97</Pages>
  <Words>30033</Words>
  <Characters>171192</Characters>
  <Application>Microsoft Office Word</Application>
  <DocSecurity>0</DocSecurity>
  <Lines>1426</Lines>
  <Paragraphs>401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200824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RePack by Diakov</cp:lastModifiedBy>
  <cp:revision>342</cp:revision>
  <cp:lastPrinted>2018-02-16T07:12:00Z</cp:lastPrinted>
  <dcterms:created xsi:type="dcterms:W3CDTF">2021-01-25T08:34:00Z</dcterms:created>
  <dcterms:modified xsi:type="dcterms:W3CDTF">2024-02-26T07:36:00Z</dcterms:modified>
</cp:coreProperties>
</file>