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2E0314"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w:t>
      </w:r>
      <w:r w:rsidR="002E0314">
        <w:rPr>
          <w:rFonts w:ascii="GHEA Grapalat" w:hAnsi="GHEA Grapalat"/>
          <w:i w:val="0"/>
          <w:sz w:val="24"/>
          <w:szCs w:val="24"/>
          <w:lang w:val="hy-AM"/>
        </w:rPr>
        <w:t xml:space="preserve"> </w:t>
      </w:r>
      <w:r w:rsidR="002E0314">
        <w:rPr>
          <w:rFonts w:ascii="GHEA Grapalat" w:hAnsi="GHEA Grapalat"/>
          <w:i w:val="0"/>
          <w:sz w:val="24"/>
          <w:szCs w:val="24"/>
        </w:rPr>
        <w:t>запросе котировок</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rsidR="0091042F" w:rsidRPr="00521700" w:rsidRDefault="00642EFE" w:rsidP="00B46D58">
      <w:pPr>
        <w:pStyle w:val="BodyTextIndent"/>
        <w:widowControl w:val="0"/>
        <w:spacing w:after="160" w:line="240" w:lineRule="auto"/>
        <w:ind w:firstLine="0"/>
        <w:jc w:val="center"/>
        <w:rPr>
          <w:rFonts w:ascii="GHEA Grapalat" w:hAnsi="GHEA Grapalat"/>
          <w:i w:val="0"/>
          <w:sz w:val="24"/>
          <w:szCs w:val="24"/>
          <w:lang w:val="hy-AM"/>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0B4930">
        <w:rPr>
          <w:rFonts w:ascii="GHEA Grapalat" w:hAnsi="GHEA Grapalat"/>
          <w:i w:val="0"/>
          <w:sz w:val="24"/>
          <w:szCs w:val="24"/>
          <w:lang w:val="hy-AM"/>
        </w:rPr>
        <w:t>1</w:t>
      </w:r>
      <w:r w:rsidR="00521700">
        <w:rPr>
          <w:rFonts w:ascii="GHEA Grapalat" w:hAnsi="GHEA Grapalat"/>
          <w:i w:val="0"/>
          <w:sz w:val="24"/>
          <w:szCs w:val="24"/>
          <w:lang w:val="hy-AM"/>
        </w:rPr>
        <w:t>9</w:t>
      </w:r>
      <w:r w:rsidRPr="009044F1">
        <w:rPr>
          <w:rFonts w:ascii="GHEA Grapalat" w:hAnsi="GHEA Grapalat"/>
          <w:i w:val="0"/>
          <w:sz w:val="24"/>
          <w:szCs w:val="24"/>
        </w:rPr>
        <w:t xml:space="preserve"> </w:t>
      </w:r>
      <w:r w:rsidR="000B4930">
        <w:rPr>
          <w:rFonts w:ascii="GHEA Grapalat" w:hAnsi="GHEA Grapalat"/>
          <w:i w:val="0"/>
          <w:sz w:val="24"/>
          <w:szCs w:val="24"/>
        </w:rPr>
        <w:t xml:space="preserve">апреля </w:t>
      </w:r>
      <w:r w:rsidRPr="009044F1">
        <w:rPr>
          <w:rFonts w:ascii="GHEA Grapalat" w:hAnsi="GHEA Grapalat"/>
          <w:i w:val="0"/>
          <w:sz w:val="24"/>
          <w:szCs w:val="24"/>
        </w:rPr>
        <w:t>20</w:t>
      </w:r>
      <w:r w:rsidR="002E0314">
        <w:rPr>
          <w:rFonts w:ascii="GHEA Grapalat" w:hAnsi="GHEA Grapalat"/>
          <w:i w:val="0"/>
          <w:sz w:val="24"/>
          <w:szCs w:val="24"/>
        </w:rPr>
        <w:t>21</w:t>
      </w:r>
      <w:r w:rsidR="00AA7117">
        <w:rPr>
          <w:rFonts w:ascii="GHEA Grapalat" w:hAnsi="GHEA Grapalat"/>
          <w:i w:val="0"/>
          <w:sz w:val="24"/>
          <w:szCs w:val="24"/>
        </w:rPr>
        <w:t xml:space="preserve"> </w:t>
      </w:r>
      <w:r w:rsidRPr="009044F1">
        <w:rPr>
          <w:rFonts w:ascii="GHEA Grapalat" w:hAnsi="GHEA Grapalat"/>
          <w:i w:val="0"/>
          <w:sz w:val="24"/>
          <w:szCs w:val="24"/>
        </w:rPr>
        <w:t xml:space="preserve">года </w:t>
      </w:r>
      <w:r w:rsidR="002E0314">
        <w:rPr>
          <w:rFonts w:ascii="GHEA Grapalat" w:hAnsi="GHEA Grapalat"/>
          <w:i w:val="0"/>
          <w:sz w:val="24"/>
          <w:szCs w:val="24"/>
        </w:rPr>
        <w:t xml:space="preserve">№ </w:t>
      </w:r>
      <w:r w:rsidR="00521700">
        <w:rPr>
          <w:rFonts w:ascii="GHEA Grapalat" w:hAnsi="GHEA Grapalat"/>
          <w:i w:val="0"/>
          <w:sz w:val="24"/>
          <w:szCs w:val="24"/>
          <w:lang w:val="hy-AM"/>
        </w:rPr>
        <w:t>2</w:t>
      </w:r>
    </w:p>
    <w:p w:rsidR="0091042F" w:rsidRPr="002E0314"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2E0314">
        <w:rPr>
          <w:rFonts w:ascii="GHEA Grapalat" w:hAnsi="GHEA Grapalat"/>
          <w:i w:val="0"/>
          <w:sz w:val="24"/>
          <w:szCs w:val="24"/>
        </w:rPr>
        <w:t>«</w:t>
      </w:r>
      <w:r w:rsidR="002E0314">
        <w:rPr>
          <w:rFonts w:ascii="GHEA Grapalat" w:hAnsi="GHEA Grapalat"/>
          <w:i w:val="0"/>
          <w:sz w:val="24"/>
          <w:szCs w:val="24"/>
          <w:lang w:val="en-GB"/>
        </w:rPr>
        <w:t>GH</w:t>
      </w:r>
      <w:proofErr w:type="spellStart"/>
      <w:r w:rsidR="00561817">
        <w:rPr>
          <w:rFonts w:ascii="GHEA Grapalat" w:hAnsi="GHEA Grapalat"/>
          <w:i w:val="0"/>
          <w:sz w:val="24"/>
          <w:szCs w:val="24"/>
        </w:rPr>
        <w:t>AShDzB</w:t>
      </w:r>
      <w:proofErr w:type="spellEnd"/>
      <w:r w:rsidR="002E0314" w:rsidRPr="00EC6ABE">
        <w:rPr>
          <w:rFonts w:ascii="GHEA Grapalat" w:hAnsi="GHEA Grapalat"/>
          <w:i w:val="0"/>
          <w:sz w:val="24"/>
          <w:szCs w:val="24"/>
        </w:rPr>
        <w:t>-</w:t>
      </w:r>
      <w:r w:rsidR="002E0314">
        <w:rPr>
          <w:rFonts w:ascii="GHEA Grapalat" w:hAnsi="GHEA Grapalat"/>
          <w:i w:val="0"/>
          <w:sz w:val="24"/>
          <w:szCs w:val="24"/>
          <w:lang w:val="en-GB"/>
        </w:rPr>
        <w:t>HVKAK</w:t>
      </w:r>
      <w:r w:rsidR="002E0314" w:rsidRPr="00EC6ABE">
        <w:rPr>
          <w:rFonts w:ascii="GHEA Grapalat" w:hAnsi="GHEA Grapalat"/>
          <w:i w:val="0"/>
          <w:sz w:val="24"/>
          <w:szCs w:val="24"/>
        </w:rPr>
        <w:t>-2021-</w:t>
      </w:r>
      <w:r w:rsidR="000B4930">
        <w:rPr>
          <w:rFonts w:ascii="GHEA Grapalat" w:hAnsi="GHEA Grapalat"/>
          <w:i w:val="0"/>
          <w:sz w:val="24"/>
          <w:szCs w:val="24"/>
          <w:lang w:val="hy-AM"/>
        </w:rPr>
        <w:t>31</w:t>
      </w:r>
      <w:r w:rsidR="002E0314">
        <w:rPr>
          <w:rFonts w:ascii="GHEA Grapalat" w:hAnsi="GHEA Grapalat"/>
          <w:i w:val="0"/>
          <w:sz w:val="24"/>
          <w:szCs w:val="24"/>
        </w:rPr>
        <w:t>»</w:t>
      </w:r>
    </w:p>
    <w:p w:rsidR="0091042F" w:rsidRPr="009044F1" w:rsidRDefault="0091042F" w:rsidP="00B46D58">
      <w:pPr>
        <w:pStyle w:val="BodyTextIndent"/>
        <w:widowControl w:val="0"/>
        <w:spacing w:after="160" w:line="240" w:lineRule="auto"/>
        <w:rPr>
          <w:rFonts w:ascii="GHEA Grapalat" w:hAnsi="GHEA Grapalat"/>
          <w:i w:val="0"/>
          <w:sz w:val="24"/>
          <w:szCs w:val="24"/>
        </w:rPr>
      </w:pPr>
    </w:p>
    <w:p w:rsidR="00EC6ABE" w:rsidRPr="00DB23E1" w:rsidRDefault="00EC6ABE" w:rsidP="00EC6ABE">
      <w:pPr>
        <w:pStyle w:val="BodyTextIndent"/>
        <w:widowControl w:val="0"/>
        <w:spacing w:line="240" w:lineRule="auto"/>
        <w:ind w:firstLine="709"/>
        <w:contextualSpacing/>
        <w:rPr>
          <w:rFonts w:ascii="GHEA Grapalat" w:hAnsi="GHEA Grapalat"/>
          <w:i w:val="0"/>
          <w:sz w:val="24"/>
          <w:szCs w:val="24"/>
        </w:rPr>
      </w:pPr>
      <w:r>
        <w:rPr>
          <w:rFonts w:ascii="GHEA Grapalat" w:hAnsi="GHEA Grapalat"/>
          <w:i w:val="0"/>
          <w:sz w:val="24"/>
          <w:szCs w:val="24"/>
        </w:rPr>
        <w:t>Заказчик</w:t>
      </w:r>
      <w:r w:rsidRPr="0091710E">
        <w:rPr>
          <w:rFonts w:ascii="GHEA Grapalat" w:hAnsi="GHEA Grapalat"/>
          <w:b/>
          <w:i w:val="0"/>
          <w:sz w:val="24"/>
          <w:szCs w:val="24"/>
        </w:rPr>
        <w:t xml:space="preserve"> </w:t>
      </w:r>
      <w:r w:rsidRPr="00DB23E1">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находящийся по адресу</w:t>
      </w:r>
      <w:r w:rsidRPr="0091710E">
        <w:rPr>
          <w:rFonts w:ascii="GHEA Grapalat" w:hAnsi="GHEA Grapalat"/>
          <w:i w:val="0"/>
          <w:sz w:val="24"/>
          <w:szCs w:val="24"/>
        </w:rPr>
        <w:t xml:space="preserve"> </w:t>
      </w:r>
      <w:r w:rsidRPr="00DB23E1">
        <w:rPr>
          <w:rFonts w:ascii="GHEA Grapalat" w:hAnsi="GHEA Grapalat"/>
          <w:i w:val="0"/>
          <w:sz w:val="24"/>
          <w:szCs w:val="24"/>
        </w:rPr>
        <w:t>г.</w:t>
      </w:r>
      <w:r w:rsidRPr="00DB23E1">
        <w:rPr>
          <w:rFonts w:ascii="GHEA Grapalat" w:hAnsi="GHEA Grapalat"/>
          <w:i w:val="0"/>
          <w:sz w:val="24"/>
          <w:szCs w:val="24"/>
          <w:lang w:val="hy-AM"/>
        </w:rPr>
        <w:t xml:space="preserve"> </w:t>
      </w:r>
      <w:r w:rsidRPr="00DB23E1">
        <w:rPr>
          <w:rFonts w:ascii="GHEA Grapalat" w:hAnsi="GHEA Grapalat"/>
          <w:i w:val="0"/>
          <w:sz w:val="24"/>
          <w:szCs w:val="24"/>
        </w:rPr>
        <w:t>Ереван, ул. М.</w:t>
      </w:r>
      <w:r w:rsidRPr="00DB23E1">
        <w:rPr>
          <w:rFonts w:ascii="GHEA Grapalat" w:hAnsi="GHEA Grapalat"/>
          <w:i w:val="0"/>
          <w:sz w:val="24"/>
          <w:szCs w:val="24"/>
          <w:lang w:val="hy-AM"/>
        </w:rPr>
        <w:t xml:space="preserve"> </w:t>
      </w:r>
      <w:proofErr w:type="spellStart"/>
      <w:r w:rsidRPr="00DB23E1">
        <w:rPr>
          <w:rFonts w:ascii="GHEA Grapalat" w:hAnsi="GHEA Grapalat"/>
          <w:i w:val="0"/>
          <w:sz w:val="24"/>
          <w:szCs w:val="24"/>
        </w:rPr>
        <w:t>Гераци</w:t>
      </w:r>
      <w:proofErr w:type="spellEnd"/>
      <w:r w:rsidRPr="00DB23E1">
        <w:rPr>
          <w:rFonts w:ascii="GHEA Grapalat" w:hAnsi="GHEA Grapalat"/>
          <w:i w:val="0"/>
          <w:sz w:val="24"/>
          <w:szCs w:val="24"/>
        </w:rPr>
        <w:t>, д. 12,</w:t>
      </w:r>
      <w:r>
        <w:rPr>
          <w:rFonts w:ascii="GHEA Grapalat" w:hAnsi="GHEA Grapalat"/>
          <w:i w:val="0"/>
          <w:sz w:val="24"/>
          <w:szCs w:val="24"/>
          <w:lang w:val="hy-AM"/>
        </w:rPr>
        <w:t xml:space="preserve"> </w:t>
      </w:r>
      <w:r w:rsidRPr="00DB23E1">
        <w:rPr>
          <w:rFonts w:ascii="GHEA Grapalat" w:hAnsi="GHEA Grapalat"/>
          <w:i w:val="0"/>
          <w:sz w:val="24"/>
          <w:szCs w:val="24"/>
        </w:rPr>
        <w:t>объявляет запрос котировок, который проводится одним этапом.</w:t>
      </w:r>
    </w:p>
    <w:p w:rsidR="00341A74" w:rsidRPr="003A1EBB" w:rsidRDefault="00A20B69" w:rsidP="00956259">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w:t>
      </w:r>
      <w:r w:rsidRPr="00956259">
        <w:rPr>
          <w:rFonts w:ascii="GHEA Grapalat" w:hAnsi="GHEA Grapalat"/>
          <w:b/>
          <w:i w:val="0"/>
          <w:spacing w:val="6"/>
          <w:sz w:val="24"/>
          <w:szCs w:val="24"/>
        </w:rPr>
        <w:t xml:space="preserve">на </w:t>
      </w:r>
      <w:r w:rsidR="00956259" w:rsidRPr="00956259">
        <w:rPr>
          <w:rFonts w:ascii="GHEA Grapalat" w:hAnsi="GHEA Grapalat"/>
          <w:b/>
          <w:i w:val="0"/>
          <w:spacing w:val="6"/>
          <w:sz w:val="24"/>
          <w:szCs w:val="24"/>
        </w:rPr>
        <w:t>выполнение</w:t>
      </w:r>
      <w:r w:rsidR="00923B6D" w:rsidRPr="00923B6D">
        <w:t xml:space="preserve"> </w:t>
      </w:r>
      <w:r w:rsidR="00923B6D" w:rsidRPr="00923B6D">
        <w:rPr>
          <w:rFonts w:ascii="GHEA Grapalat" w:hAnsi="GHEA Grapalat"/>
          <w:b/>
          <w:i w:val="0"/>
          <w:spacing w:val="6"/>
          <w:sz w:val="24"/>
          <w:szCs w:val="24"/>
        </w:rPr>
        <w:t>ремонтны</w:t>
      </w:r>
      <w:r w:rsidR="00923B6D">
        <w:rPr>
          <w:rFonts w:ascii="GHEA Grapalat" w:hAnsi="GHEA Grapalat"/>
          <w:b/>
          <w:i w:val="0"/>
          <w:spacing w:val="6"/>
          <w:sz w:val="24"/>
          <w:szCs w:val="24"/>
        </w:rPr>
        <w:t>х</w:t>
      </w:r>
      <w:r w:rsidR="00923B6D" w:rsidRPr="00923B6D">
        <w:rPr>
          <w:rFonts w:ascii="GHEA Grapalat" w:hAnsi="GHEA Grapalat"/>
          <w:b/>
          <w:i w:val="0"/>
          <w:spacing w:val="6"/>
          <w:sz w:val="24"/>
          <w:szCs w:val="24"/>
        </w:rPr>
        <w:t>, реконструкционны</w:t>
      </w:r>
      <w:r w:rsidR="00923B6D">
        <w:rPr>
          <w:rFonts w:ascii="GHEA Grapalat" w:hAnsi="GHEA Grapalat"/>
          <w:b/>
          <w:i w:val="0"/>
          <w:spacing w:val="6"/>
          <w:sz w:val="24"/>
          <w:szCs w:val="24"/>
        </w:rPr>
        <w:t xml:space="preserve">х </w:t>
      </w:r>
      <w:r w:rsidR="00923B6D" w:rsidRPr="00923B6D">
        <w:rPr>
          <w:rFonts w:ascii="GHEA Grapalat" w:hAnsi="GHEA Grapalat"/>
          <w:b/>
          <w:i w:val="0"/>
          <w:spacing w:val="6"/>
          <w:sz w:val="24"/>
          <w:szCs w:val="24"/>
        </w:rPr>
        <w:t>и строительны</w:t>
      </w:r>
      <w:r w:rsidR="00923B6D">
        <w:rPr>
          <w:rFonts w:ascii="GHEA Grapalat" w:hAnsi="GHEA Grapalat"/>
          <w:b/>
          <w:i w:val="0"/>
          <w:spacing w:val="6"/>
          <w:sz w:val="24"/>
          <w:szCs w:val="24"/>
        </w:rPr>
        <w:t>х</w:t>
      </w:r>
      <w:r w:rsidR="00A7574C">
        <w:rPr>
          <w:rFonts w:ascii="GHEA Grapalat" w:hAnsi="GHEA Grapalat"/>
          <w:b/>
          <w:i w:val="0"/>
          <w:spacing w:val="6"/>
          <w:sz w:val="24"/>
          <w:szCs w:val="24"/>
          <w:lang w:val="hy-AM"/>
        </w:rPr>
        <w:t xml:space="preserve"> </w:t>
      </w:r>
      <w:r w:rsidR="00A7574C">
        <w:rPr>
          <w:rFonts w:ascii="GHEA Grapalat" w:hAnsi="GHEA Grapalat"/>
          <w:b/>
          <w:i w:val="0"/>
          <w:spacing w:val="6"/>
          <w:sz w:val="24"/>
          <w:szCs w:val="24"/>
        </w:rPr>
        <w:t>работ</w:t>
      </w:r>
      <w:r w:rsidR="00923B6D">
        <w:rPr>
          <w:rFonts w:ascii="GHEA Grapalat" w:hAnsi="GHEA Grapalat"/>
          <w:b/>
          <w:i w:val="0"/>
          <w:spacing w:val="6"/>
          <w:sz w:val="24"/>
          <w:szCs w:val="24"/>
        </w:rPr>
        <w:t xml:space="preserve"> </w:t>
      </w:r>
      <w:r w:rsidR="00782D60">
        <w:rPr>
          <w:rFonts w:ascii="GHEA Grapalat" w:hAnsi="GHEA Grapalat"/>
          <w:i w:val="0"/>
          <w:sz w:val="24"/>
          <w:szCs w:val="24"/>
        </w:rPr>
        <w:t>(далее — договор).</w:t>
      </w:r>
    </w:p>
    <w:p w:rsidR="00357D48" w:rsidRPr="009044F1" w:rsidRDefault="00A20B69" w:rsidP="00EC6ABE">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357D48" w:rsidRPr="003F762C" w:rsidRDefault="00052084" w:rsidP="00EC6ABE">
      <w:pPr>
        <w:pStyle w:val="BodyTextIndent"/>
        <w:widowControl w:val="0"/>
        <w:spacing w:line="240" w:lineRule="auto"/>
        <w:ind w:firstLine="567"/>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EC6ABE">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556F03" w:rsidRPr="00C66C06">
        <w:rPr>
          <w:rFonts w:ascii="GHEA Grapalat" w:hAnsi="GHEA Grapalat"/>
          <w:b/>
          <w:i w:val="0"/>
          <w:sz w:val="24"/>
          <w:szCs w:val="24"/>
        </w:rPr>
        <w:t>1</w:t>
      </w:r>
      <w:r w:rsidR="00556F03">
        <w:rPr>
          <w:rFonts w:ascii="GHEA Grapalat" w:hAnsi="GHEA Grapalat"/>
          <w:b/>
          <w:i w:val="0"/>
          <w:sz w:val="24"/>
          <w:szCs w:val="24"/>
        </w:rPr>
        <w:t>4</w:t>
      </w:r>
      <w:r w:rsidR="00556F03" w:rsidRPr="00C66C06">
        <w:rPr>
          <w:rFonts w:ascii="GHEA Grapalat" w:hAnsi="GHEA Grapalat"/>
          <w:b/>
          <w:i w:val="0"/>
          <w:sz w:val="24"/>
          <w:szCs w:val="24"/>
        </w:rPr>
        <w:t xml:space="preserve">:00 часов </w:t>
      </w:r>
      <w:r w:rsidR="000B4930">
        <w:rPr>
          <w:rFonts w:ascii="GHEA Grapalat" w:hAnsi="GHEA Grapalat"/>
          <w:b/>
          <w:i w:val="0"/>
          <w:sz w:val="24"/>
          <w:szCs w:val="24"/>
        </w:rPr>
        <w:t>09</w:t>
      </w:r>
      <w:r w:rsidR="00556F03" w:rsidRPr="00C66C06">
        <w:rPr>
          <w:rFonts w:ascii="GHEA Grapalat" w:hAnsi="GHEA Grapalat"/>
          <w:b/>
          <w:i w:val="0"/>
          <w:sz w:val="24"/>
          <w:szCs w:val="24"/>
        </w:rPr>
        <w:t>-го дня</w:t>
      </w:r>
      <w:r w:rsidR="00556F03" w:rsidRPr="009044F1">
        <w:rPr>
          <w:rFonts w:ascii="GHEA Grapalat" w:hAnsi="GHEA Grapalat"/>
          <w:i w:val="0"/>
          <w:sz w:val="24"/>
          <w:szCs w:val="24"/>
        </w:rPr>
        <w:t xml:space="preserve"> </w:t>
      </w:r>
      <w:proofErr w:type="spellStart"/>
      <w:proofErr w:type="gramStart"/>
      <w:r w:rsidRPr="009044F1">
        <w:rPr>
          <w:rFonts w:ascii="GHEA Grapalat" w:hAnsi="GHEA Grapalat"/>
          <w:i w:val="0"/>
          <w:sz w:val="24"/>
          <w:szCs w:val="24"/>
        </w:rPr>
        <w:t>дня</w:t>
      </w:r>
      <w:proofErr w:type="spellEnd"/>
      <w:proofErr w:type="gramEnd"/>
      <w:r w:rsidRPr="009044F1">
        <w:rPr>
          <w:rFonts w:ascii="GHEA Grapalat" w:hAnsi="GHEA Grapalat"/>
          <w:i w:val="0"/>
          <w:sz w:val="24"/>
          <w:szCs w:val="24"/>
        </w:rPr>
        <w:t xml:space="preserve">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w:t>
      </w:r>
      <w:r w:rsidR="00556F03">
        <w:rPr>
          <w:rFonts w:ascii="GHEA Grapalat" w:hAnsi="GHEA Grapalat"/>
          <w:i w:val="0"/>
          <w:sz w:val="24"/>
          <w:szCs w:val="24"/>
        </w:rPr>
        <w:t xml:space="preserve"> </w:t>
      </w:r>
      <w:r w:rsidRPr="009044F1">
        <w:rPr>
          <w:rFonts w:ascii="GHEA Grapalat" w:hAnsi="GHEA Grapalat"/>
          <w:i w:val="0"/>
          <w:sz w:val="24"/>
          <w:szCs w:val="24"/>
        </w:rPr>
        <w:t>в первый рабочий день, следующий за получением такого требования</w:t>
      </w:r>
      <w:r w:rsidR="00556F03">
        <w:rPr>
          <w:rFonts w:ascii="GHEA Grapalat" w:hAnsi="GHEA Grapalat"/>
          <w:i w:val="0"/>
          <w:sz w:val="24"/>
          <w:szCs w:val="24"/>
        </w:rPr>
        <w:t>.</w:t>
      </w:r>
    </w:p>
    <w:p w:rsidR="0067579A" w:rsidRPr="00D5443D" w:rsidRDefault="00357D48" w:rsidP="00EC6ABE">
      <w:pPr>
        <w:pStyle w:val="BodyTextIndent"/>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EC6ABE">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504879" w:rsidRPr="0091710E" w:rsidRDefault="00EF52E4" w:rsidP="00504879">
      <w:pPr>
        <w:pStyle w:val="BodyTextIndent"/>
        <w:widowControl w:val="0"/>
        <w:spacing w:line="240" w:lineRule="auto"/>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sidR="00D50690">
        <w:rPr>
          <w:rFonts w:ascii="GHEA Grapalat" w:hAnsi="GHEA Grapalat"/>
          <w:i w:val="0"/>
          <w:sz w:val="24"/>
          <w:szCs w:val="24"/>
        </w:rPr>
        <w:t>настоящую процедуру</w:t>
      </w:r>
      <w:r w:rsidRPr="000F11E5">
        <w:rPr>
          <w:rFonts w:ascii="GHEA Grapalat" w:hAnsi="GHEA Grapalat"/>
          <w:i w:val="0"/>
          <w:sz w:val="24"/>
          <w:szCs w:val="24"/>
        </w:rPr>
        <w:t xml:space="preserve"> необходимо подавать по </w:t>
      </w:r>
      <w:r w:rsidR="00504879" w:rsidRPr="000F11E5">
        <w:rPr>
          <w:rFonts w:ascii="GHEA Grapalat" w:hAnsi="GHEA Grapalat"/>
          <w:i w:val="0"/>
          <w:sz w:val="24"/>
          <w:szCs w:val="24"/>
        </w:rPr>
        <w:t>адресу</w:t>
      </w:r>
      <w:r w:rsidR="00504879" w:rsidRPr="000F11E5">
        <w:rPr>
          <w:rFonts w:ascii="GHEA Grapalat" w:hAnsi="GHEA Grapalat"/>
          <w:i w:val="0"/>
          <w:spacing w:val="6"/>
          <w:sz w:val="24"/>
          <w:szCs w:val="24"/>
        </w:rPr>
        <w:t xml:space="preserve"> </w:t>
      </w:r>
      <w:r w:rsidR="00504879" w:rsidRPr="00467CD8">
        <w:rPr>
          <w:rFonts w:ascii="GHEA Grapalat" w:hAnsi="GHEA Grapalat"/>
          <w:b/>
          <w:i w:val="0"/>
          <w:sz w:val="24"/>
          <w:szCs w:val="24"/>
        </w:rPr>
        <w:t>Ереван, ул. М.</w:t>
      </w:r>
      <w:r w:rsidR="00504879" w:rsidRPr="00467CD8">
        <w:rPr>
          <w:rFonts w:ascii="GHEA Grapalat" w:hAnsi="GHEA Grapalat"/>
          <w:b/>
          <w:i w:val="0"/>
          <w:sz w:val="24"/>
          <w:szCs w:val="24"/>
          <w:lang w:val="hy-AM"/>
        </w:rPr>
        <w:t xml:space="preserve"> </w:t>
      </w:r>
      <w:proofErr w:type="spellStart"/>
      <w:r w:rsidR="00504879" w:rsidRPr="00467CD8">
        <w:rPr>
          <w:rFonts w:ascii="GHEA Grapalat" w:hAnsi="GHEA Grapalat"/>
          <w:b/>
          <w:i w:val="0"/>
          <w:sz w:val="24"/>
          <w:szCs w:val="24"/>
        </w:rPr>
        <w:t>Гераци</w:t>
      </w:r>
      <w:proofErr w:type="spellEnd"/>
      <w:r w:rsidR="00504879" w:rsidRPr="00467CD8">
        <w:rPr>
          <w:rFonts w:ascii="GHEA Grapalat" w:hAnsi="GHEA Grapalat"/>
          <w:b/>
          <w:i w:val="0"/>
          <w:sz w:val="24"/>
          <w:szCs w:val="24"/>
        </w:rPr>
        <w:t>, д. 12</w:t>
      </w:r>
      <w:r w:rsidR="00504879" w:rsidRPr="00467CD8">
        <w:rPr>
          <w:rFonts w:ascii="GHEA Grapalat" w:hAnsi="GHEA Grapalat"/>
          <w:i w:val="0"/>
          <w:sz w:val="24"/>
          <w:szCs w:val="24"/>
        </w:rPr>
        <w:t xml:space="preserve"> в документарной форме, до </w:t>
      </w:r>
      <w:r w:rsidR="00504879" w:rsidRPr="00467CD8">
        <w:rPr>
          <w:rFonts w:ascii="GHEA Grapalat" w:hAnsi="GHEA Grapalat"/>
          <w:b/>
          <w:i w:val="0"/>
          <w:sz w:val="24"/>
          <w:szCs w:val="24"/>
        </w:rPr>
        <w:t xml:space="preserve">12:00 часов </w:t>
      </w:r>
      <w:r w:rsidR="000B4930">
        <w:rPr>
          <w:rFonts w:ascii="GHEA Grapalat" w:hAnsi="GHEA Grapalat"/>
          <w:b/>
          <w:i w:val="0"/>
          <w:sz w:val="24"/>
          <w:szCs w:val="24"/>
        </w:rPr>
        <w:t>10</w:t>
      </w:r>
      <w:r w:rsidR="00504879" w:rsidRPr="00467CD8">
        <w:rPr>
          <w:rFonts w:ascii="GHEA Grapalat" w:hAnsi="GHEA Grapalat"/>
          <w:b/>
          <w:i w:val="0"/>
          <w:sz w:val="24"/>
          <w:szCs w:val="24"/>
        </w:rPr>
        <w:t>-го дня</w:t>
      </w:r>
      <w:r w:rsidR="00504879" w:rsidRPr="00D85563">
        <w:rPr>
          <w:rFonts w:ascii="GHEA Grapalat" w:hAnsi="GHEA Grapalat"/>
          <w:i w:val="0"/>
          <w:sz w:val="24"/>
          <w:szCs w:val="24"/>
        </w:rPr>
        <w:t xml:space="preserve"> </w:t>
      </w:r>
      <w:r w:rsidR="00504879" w:rsidRPr="000F0CA8">
        <w:rPr>
          <w:rFonts w:ascii="GHEA Grapalat" w:hAnsi="GHEA Grapalat"/>
          <w:i w:val="0"/>
          <w:sz w:val="24"/>
          <w:szCs w:val="24"/>
        </w:rPr>
        <w:t>со дня опубликования настоящего объявления. Кроме армянского языка заявки могут быть поданы также на английском или русско</w:t>
      </w:r>
      <w:r w:rsidR="00504879">
        <w:rPr>
          <w:rFonts w:ascii="GHEA Grapalat" w:hAnsi="GHEA Grapalat"/>
          <w:i w:val="0"/>
          <w:sz w:val="24"/>
          <w:szCs w:val="24"/>
        </w:rPr>
        <w:t>м языке.</w:t>
      </w:r>
    </w:p>
    <w:p w:rsidR="00504879" w:rsidRPr="000F11E5" w:rsidRDefault="00504879" w:rsidP="00504879">
      <w:pPr>
        <w:pStyle w:val="BodyTextIndent"/>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proofErr w:type="gramStart"/>
      <w:r w:rsidRPr="00467CD8">
        <w:rPr>
          <w:rFonts w:ascii="GHEA Grapalat" w:hAnsi="GHEA Grapalat"/>
          <w:b/>
          <w:i w:val="0"/>
          <w:sz w:val="24"/>
          <w:szCs w:val="24"/>
        </w:rPr>
        <w:t>г</w:t>
      </w:r>
      <w:proofErr w:type="gramEnd"/>
      <w:r w:rsidRPr="00467CD8">
        <w:rPr>
          <w:rFonts w:ascii="GHEA Grapalat" w:hAnsi="GHEA Grapalat"/>
          <w:b/>
          <w:i w:val="0"/>
          <w:sz w:val="24"/>
          <w:szCs w:val="24"/>
        </w:rPr>
        <w:t>.</w:t>
      </w:r>
      <w:r w:rsidRPr="00467CD8">
        <w:rPr>
          <w:rFonts w:ascii="GHEA Grapalat" w:hAnsi="GHEA Grapalat"/>
          <w:b/>
          <w:i w:val="0"/>
          <w:sz w:val="24"/>
          <w:szCs w:val="24"/>
          <w:lang w:val="hy-AM"/>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proofErr w:type="spellStart"/>
      <w:r w:rsidRPr="00467CD8">
        <w:rPr>
          <w:rFonts w:ascii="GHEA Grapalat" w:hAnsi="GHEA Grapalat"/>
          <w:b/>
          <w:i w:val="0"/>
          <w:sz w:val="24"/>
          <w:szCs w:val="24"/>
        </w:rPr>
        <w:t>Гераци</w:t>
      </w:r>
      <w:proofErr w:type="spellEnd"/>
      <w:r w:rsidRPr="00467CD8">
        <w:rPr>
          <w:rFonts w:ascii="GHEA Grapalat" w:hAnsi="GHEA Grapalat"/>
          <w:b/>
          <w:i w:val="0"/>
          <w:sz w:val="24"/>
          <w:szCs w:val="24"/>
        </w:rPr>
        <w:t>, д. 12</w:t>
      </w:r>
      <w:r w:rsidRPr="00467CD8">
        <w:rPr>
          <w:rFonts w:ascii="GHEA Grapalat" w:hAnsi="GHEA Grapalat"/>
          <w:i w:val="0"/>
          <w:sz w:val="24"/>
          <w:szCs w:val="24"/>
        </w:rPr>
        <w:t xml:space="preserve">, в </w:t>
      </w:r>
      <w:r w:rsidRPr="00467CD8">
        <w:rPr>
          <w:rFonts w:ascii="GHEA Grapalat" w:hAnsi="GHEA Grapalat"/>
          <w:b/>
          <w:i w:val="0"/>
          <w:sz w:val="24"/>
          <w:szCs w:val="24"/>
        </w:rPr>
        <w:t>1</w:t>
      </w:r>
      <w:r>
        <w:rPr>
          <w:rFonts w:ascii="GHEA Grapalat" w:hAnsi="GHEA Grapalat"/>
          <w:b/>
          <w:i w:val="0"/>
          <w:sz w:val="24"/>
          <w:szCs w:val="24"/>
        </w:rPr>
        <w:t>2</w:t>
      </w:r>
      <w:r w:rsidRPr="00467CD8">
        <w:rPr>
          <w:rFonts w:ascii="GHEA Grapalat" w:hAnsi="GHEA Grapalat"/>
          <w:b/>
          <w:i w:val="0"/>
          <w:sz w:val="24"/>
          <w:szCs w:val="24"/>
        </w:rPr>
        <w:t xml:space="preserve">:00 часов </w:t>
      </w:r>
      <w:r w:rsidR="00061887">
        <w:rPr>
          <w:rFonts w:ascii="GHEA Grapalat" w:hAnsi="GHEA Grapalat"/>
          <w:b/>
          <w:i w:val="0"/>
          <w:sz w:val="24"/>
          <w:szCs w:val="24"/>
        </w:rPr>
        <w:t>2</w:t>
      </w:r>
      <w:r w:rsidR="00521700">
        <w:rPr>
          <w:rFonts w:ascii="GHEA Grapalat" w:hAnsi="GHEA Grapalat"/>
          <w:b/>
          <w:i w:val="0"/>
          <w:sz w:val="24"/>
          <w:szCs w:val="24"/>
          <w:lang w:val="hy-AM"/>
        </w:rPr>
        <w:t>9</w:t>
      </w:r>
      <w:r>
        <w:rPr>
          <w:rFonts w:ascii="GHEA Grapalat" w:hAnsi="GHEA Grapalat"/>
          <w:b/>
          <w:i w:val="0"/>
          <w:sz w:val="24"/>
          <w:szCs w:val="24"/>
        </w:rPr>
        <w:t xml:space="preserve">-го </w:t>
      </w:r>
      <w:r w:rsidR="00061887">
        <w:rPr>
          <w:rFonts w:ascii="GHEA Grapalat" w:hAnsi="GHEA Grapalat"/>
          <w:b/>
          <w:i w:val="0"/>
          <w:sz w:val="24"/>
          <w:szCs w:val="24"/>
        </w:rPr>
        <w:t>апреля</w:t>
      </w:r>
      <w:r w:rsidRPr="00E6227A">
        <w:rPr>
          <w:rFonts w:ascii="GHEA Grapalat" w:hAnsi="GHEA Grapalat"/>
          <w:b/>
          <w:i w:val="0"/>
          <w:sz w:val="24"/>
          <w:szCs w:val="24"/>
        </w:rPr>
        <w:t xml:space="preserve"> 202</w:t>
      </w:r>
      <w:r>
        <w:rPr>
          <w:rFonts w:ascii="GHEA Grapalat" w:hAnsi="GHEA Grapalat"/>
          <w:b/>
          <w:i w:val="0"/>
          <w:sz w:val="24"/>
          <w:szCs w:val="24"/>
        </w:rPr>
        <w:t>1</w:t>
      </w:r>
      <w:r w:rsidRPr="00467CD8">
        <w:rPr>
          <w:rFonts w:ascii="GHEA Grapalat" w:hAnsi="GHEA Grapalat"/>
          <w:b/>
          <w:i w:val="0"/>
          <w:sz w:val="24"/>
          <w:szCs w:val="24"/>
        </w:rPr>
        <w:t xml:space="preserve"> года.</w:t>
      </w:r>
    </w:p>
    <w:p w:rsidR="00BE1C5E" w:rsidRPr="001B32D9" w:rsidRDefault="001305C6" w:rsidP="00504879">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proofErr w:type="gramStart"/>
      <w:r w:rsidR="00D746A9" w:rsidRPr="004B4B72">
        <w:rPr>
          <w:rFonts w:ascii="GHEA Grapalat" w:hAnsi="GHEA Grapalat"/>
          <w:i w:val="0"/>
          <w:sz w:val="24"/>
          <w:szCs w:val="24"/>
        </w:rPr>
        <w:lastRenderedPageBreak/>
        <w:t>рассматривающее</w:t>
      </w:r>
      <w:proofErr w:type="gramEnd"/>
      <w:r w:rsidR="00D746A9" w:rsidRPr="004B4B72">
        <w:rPr>
          <w:rFonts w:ascii="GHEA Grapalat" w:hAnsi="GHEA Grapalat"/>
          <w:i w:val="0"/>
          <w:sz w:val="24"/>
          <w:szCs w:val="24"/>
        </w:rPr>
        <w:t xml:space="preserve"> связанные с закупками жалобы</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956259">
        <w:rPr>
          <w:rFonts w:ascii="GHEA Grapalat" w:hAnsi="GHEA Grapalat"/>
          <w:i w:val="0"/>
          <w:sz w:val="24"/>
          <w:szCs w:val="24"/>
        </w:rPr>
        <w:t>ва финансов Республики Армения.</w:t>
      </w:r>
    </w:p>
    <w:p w:rsidR="00504879" w:rsidRPr="003A1EBB" w:rsidRDefault="00754697" w:rsidP="00504879">
      <w:pPr>
        <w:pStyle w:val="BodyTextIndent"/>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roofErr w:type="spellStart"/>
      <w:r w:rsidR="00504879" w:rsidRPr="00D73D3C">
        <w:rPr>
          <w:rFonts w:ascii="GHEA Grapalat" w:hAnsi="GHEA Grapalat"/>
          <w:b/>
          <w:i w:val="0"/>
          <w:sz w:val="24"/>
          <w:szCs w:val="24"/>
        </w:rPr>
        <w:t>Вагану</w:t>
      </w:r>
      <w:proofErr w:type="spellEnd"/>
      <w:r w:rsidR="00504879" w:rsidRPr="00D73D3C">
        <w:rPr>
          <w:rFonts w:ascii="GHEA Grapalat" w:hAnsi="GHEA Grapalat"/>
          <w:b/>
          <w:i w:val="0"/>
          <w:sz w:val="24"/>
          <w:szCs w:val="24"/>
        </w:rPr>
        <w:t xml:space="preserve"> </w:t>
      </w:r>
      <w:proofErr w:type="spellStart"/>
      <w:r w:rsidR="00504879" w:rsidRPr="00D73D3C">
        <w:rPr>
          <w:rFonts w:ascii="GHEA Grapalat" w:hAnsi="GHEA Grapalat"/>
          <w:b/>
          <w:i w:val="0"/>
          <w:sz w:val="24"/>
          <w:szCs w:val="24"/>
        </w:rPr>
        <w:t>Манукяну</w:t>
      </w:r>
      <w:proofErr w:type="spellEnd"/>
      <w:r w:rsidR="00504879">
        <w:rPr>
          <w:rFonts w:ascii="GHEA Grapalat" w:hAnsi="GHEA Grapalat"/>
          <w:i w:val="0"/>
          <w:sz w:val="24"/>
          <w:szCs w:val="24"/>
        </w:rPr>
        <w:t>.</w:t>
      </w:r>
    </w:p>
    <w:p w:rsidR="00504879" w:rsidRDefault="00504879" w:rsidP="00504879">
      <w:pPr>
        <w:pStyle w:val="BodyTextIndent"/>
        <w:spacing w:line="240" w:lineRule="auto"/>
        <w:ind w:firstLine="0"/>
        <w:contextualSpacing/>
        <w:rPr>
          <w:rFonts w:ascii="GHEA Grapalat" w:hAnsi="GHEA Grapalat"/>
          <w:i w:val="0"/>
        </w:rPr>
      </w:pPr>
    </w:p>
    <w:p w:rsidR="00504879" w:rsidRPr="00504879" w:rsidRDefault="00504879" w:rsidP="00504879">
      <w:pPr>
        <w:pStyle w:val="BodyTextIndent"/>
        <w:spacing w:line="240" w:lineRule="auto"/>
        <w:ind w:firstLine="0"/>
        <w:contextualSpacing/>
        <w:rPr>
          <w:rFonts w:ascii="GHEA Grapalat" w:hAnsi="GHEA Grapalat"/>
          <w:i w:val="0"/>
          <w:sz w:val="24"/>
          <w:szCs w:val="24"/>
          <w:u w:val="single"/>
        </w:rPr>
      </w:pPr>
      <w:r w:rsidRPr="00504879">
        <w:rPr>
          <w:rFonts w:ascii="GHEA Grapalat" w:hAnsi="GHEA Grapalat"/>
          <w:i w:val="0"/>
          <w:sz w:val="24"/>
          <w:szCs w:val="24"/>
        </w:rPr>
        <w:t xml:space="preserve">Телефон: </w:t>
      </w:r>
      <w:r w:rsidRPr="00504879">
        <w:rPr>
          <w:rFonts w:ascii="GHEA Grapalat" w:hAnsi="GHEA Grapalat"/>
          <w:b/>
          <w:i w:val="0"/>
          <w:sz w:val="24"/>
          <w:szCs w:val="24"/>
        </w:rPr>
        <w:t>010-55-06-01</w:t>
      </w:r>
      <w:r w:rsidR="00DA0FA6">
        <w:rPr>
          <w:rFonts w:ascii="GHEA Grapalat" w:hAnsi="GHEA Grapalat"/>
          <w:b/>
          <w:i w:val="0"/>
          <w:sz w:val="24"/>
          <w:szCs w:val="24"/>
        </w:rPr>
        <w:t>, 091-22-26-25</w:t>
      </w:r>
    </w:p>
    <w:p w:rsidR="00504879" w:rsidRPr="00504879" w:rsidRDefault="00504879" w:rsidP="00504879">
      <w:pPr>
        <w:pStyle w:val="BodyTextIndent"/>
        <w:spacing w:line="240" w:lineRule="auto"/>
        <w:ind w:firstLine="0"/>
        <w:contextualSpacing/>
        <w:rPr>
          <w:rFonts w:ascii="GHEA Grapalat" w:hAnsi="GHEA Grapalat"/>
          <w:b/>
          <w:i w:val="0"/>
          <w:sz w:val="24"/>
          <w:szCs w:val="24"/>
          <w:lang w:val="af-ZA"/>
        </w:rPr>
      </w:pPr>
      <w:r w:rsidRPr="00504879">
        <w:rPr>
          <w:rFonts w:ascii="GHEA Grapalat" w:hAnsi="GHEA Grapalat"/>
          <w:i w:val="0"/>
          <w:sz w:val="24"/>
          <w:szCs w:val="24"/>
        </w:rPr>
        <w:t xml:space="preserve">Электронная почта: </w:t>
      </w:r>
      <w:r w:rsidRPr="00504879">
        <w:rPr>
          <w:rFonts w:ascii="GHEA Grapalat" w:hAnsi="GHEA Grapalat"/>
          <w:b/>
          <w:i w:val="0"/>
          <w:sz w:val="24"/>
          <w:szCs w:val="24"/>
        </w:rPr>
        <w:t>procurement@ncdc.am</w:t>
      </w:r>
    </w:p>
    <w:p w:rsidR="00915A97" w:rsidRPr="00D5443D" w:rsidRDefault="00504879" w:rsidP="00504879">
      <w:pPr>
        <w:pStyle w:val="BodyTextIndent"/>
        <w:widowControl w:val="0"/>
        <w:spacing w:line="240" w:lineRule="auto"/>
        <w:ind w:firstLine="0"/>
        <w:contextualSpacing/>
        <w:rPr>
          <w:rFonts w:ascii="GHEA Grapalat" w:hAnsi="GHEA Grapalat"/>
          <w:i w:val="0"/>
          <w:sz w:val="16"/>
          <w:szCs w:val="16"/>
        </w:rPr>
      </w:pPr>
      <w:r w:rsidRPr="00504879">
        <w:rPr>
          <w:rFonts w:ascii="GHEA Grapalat" w:hAnsi="GHEA Grapalat"/>
          <w:i w:val="0"/>
          <w:sz w:val="24"/>
          <w:szCs w:val="24"/>
        </w:rPr>
        <w:t xml:space="preserve">Заказчик: </w:t>
      </w:r>
      <w:r w:rsidRPr="00504879">
        <w:rPr>
          <w:rFonts w:ascii="GHEA Grapalat" w:hAnsi="GHEA Grapalat"/>
          <w:b/>
          <w:i w:val="0"/>
          <w:sz w:val="24"/>
          <w:szCs w:val="24"/>
        </w:rPr>
        <w:t>ГНО «Национальный центр по контролю и профилактике заболеваний» МЗ РА</w:t>
      </w:r>
      <w:r w:rsidRPr="00504879">
        <w:rPr>
          <w:rFonts w:ascii="GHEA Grapalat" w:hAnsi="GHEA Grapalat"/>
          <w:b/>
          <w:i w:val="0"/>
          <w:sz w:val="24"/>
          <w:szCs w:val="24"/>
          <w:lang w:val="hy-AM"/>
        </w:rPr>
        <w:t xml:space="preserve"> </w:t>
      </w:r>
      <w:r w:rsidR="00915A97">
        <w:rPr>
          <w:rFonts w:ascii="GHEA Grapalat" w:hAnsi="GHEA Grapalat" w:cs="Sylfaen"/>
          <w:b/>
        </w:rPr>
        <w:br w:type="page"/>
      </w:r>
    </w:p>
    <w:p w:rsidR="00096865" w:rsidRPr="009044F1" w:rsidRDefault="00096865" w:rsidP="003A6E5A">
      <w:pPr>
        <w:pStyle w:val="BodyText"/>
        <w:widowControl w:val="0"/>
        <w:spacing w:after="0"/>
        <w:ind w:firstLine="567"/>
        <w:contextualSpacing/>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3A6E5A">
      <w:pPr>
        <w:pStyle w:val="BodyText"/>
        <w:widowControl w:val="0"/>
        <w:spacing w:after="0"/>
        <w:ind w:firstLine="567"/>
        <w:contextualSpacing/>
        <w:jc w:val="right"/>
        <w:rPr>
          <w:rFonts w:ascii="GHEA Grapalat" w:hAnsi="GHEA Grapalat"/>
          <w:i/>
        </w:rPr>
      </w:pPr>
      <w:r w:rsidRPr="009044F1">
        <w:rPr>
          <w:rFonts w:ascii="GHEA Grapalat" w:hAnsi="GHEA Grapalat"/>
        </w:rPr>
        <w:t xml:space="preserve">Решением Оценочной комиссии </w:t>
      </w:r>
      <w:r w:rsidR="001B32D9" w:rsidRPr="001B32D9">
        <w:rPr>
          <w:rFonts w:ascii="GHEA Grapalat" w:hAnsi="GHEA Grapalat" w:cs="Sylfaen"/>
          <w:i/>
        </w:rPr>
        <w:br/>
      </w:r>
      <w:r w:rsidR="00096865" w:rsidRPr="009044F1">
        <w:rPr>
          <w:rFonts w:ascii="GHEA Grapalat" w:hAnsi="GHEA Grapalat"/>
          <w:i/>
        </w:rPr>
        <w:t xml:space="preserve">под кодом </w:t>
      </w:r>
      <w:r w:rsidR="002E0314">
        <w:rPr>
          <w:rFonts w:ascii="GHEA Grapalat" w:hAnsi="GHEA Grapalat"/>
          <w:i/>
        </w:rPr>
        <w:t>«</w:t>
      </w:r>
      <w:proofErr w:type="spellStart"/>
      <w:r w:rsidR="00061887">
        <w:rPr>
          <w:rFonts w:ascii="GHEA Grapalat" w:hAnsi="GHEA Grapalat"/>
          <w:i/>
          <w:lang w:val="en-GB"/>
        </w:rPr>
        <w:t>GHAShDzB</w:t>
      </w:r>
      <w:proofErr w:type="spellEnd"/>
      <w:r w:rsidR="00061887" w:rsidRPr="00061887">
        <w:rPr>
          <w:rFonts w:ascii="GHEA Grapalat" w:hAnsi="GHEA Grapalat"/>
          <w:i/>
        </w:rPr>
        <w:t>-</w:t>
      </w:r>
      <w:r w:rsidR="00061887">
        <w:rPr>
          <w:rFonts w:ascii="GHEA Grapalat" w:hAnsi="GHEA Grapalat"/>
          <w:i/>
          <w:lang w:val="en-GB"/>
        </w:rPr>
        <w:t>HVKAK</w:t>
      </w:r>
      <w:r w:rsidR="00061887" w:rsidRPr="00061887">
        <w:rPr>
          <w:rFonts w:ascii="GHEA Grapalat" w:hAnsi="GHEA Grapalat"/>
          <w:i/>
        </w:rPr>
        <w:t>-2021-31</w:t>
      </w:r>
      <w:r w:rsidR="002E0314">
        <w:rPr>
          <w:rFonts w:ascii="GHEA Grapalat" w:hAnsi="GHEA Grapalat"/>
          <w:i/>
        </w:rPr>
        <w:t>»</w:t>
      </w:r>
      <w:r w:rsidR="001B32D9" w:rsidRPr="001B32D9">
        <w:rPr>
          <w:rFonts w:ascii="GHEA Grapalat" w:hAnsi="GHEA Grapalat" w:cs="Times Armenian"/>
          <w:i/>
        </w:rPr>
        <w:br/>
      </w:r>
      <w:r w:rsidR="00A46F92">
        <w:rPr>
          <w:rFonts w:ascii="GHEA Grapalat" w:hAnsi="GHEA Grapalat"/>
          <w:i/>
        </w:rPr>
        <w:t xml:space="preserve">№ </w:t>
      </w:r>
      <w:r w:rsidR="00521700">
        <w:rPr>
          <w:rFonts w:ascii="GHEA Grapalat" w:hAnsi="GHEA Grapalat"/>
          <w:i/>
          <w:lang w:val="hy-AM"/>
        </w:rPr>
        <w:t>2</w:t>
      </w:r>
      <w:r w:rsidR="00096865" w:rsidRPr="009044F1">
        <w:rPr>
          <w:rFonts w:ascii="GHEA Grapalat" w:hAnsi="GHEA Grapalat"/>
          <w:i/>
        </w:rPr>
        <w:t xml:space="preserve"> от </w:t>
      </w:r>
      <w:r w:rsidR="00061887">
        <w:rPr>
          <w:rFonts w:ascii="GHEA Grapalat" w:hAnsi="GHEA Grapalat"/>
          <w:i/>
        </w:rPr>
        <w:t>1</w:t>
      </w:r>
      <w:r w:rsidR="00521700">
        <w:rPr>
          <w:rFonts w:ascii="GHEA Grapalat" w:hAnsi="GHEA Grapalat"/>
          <w:i/>
          <w:lang w:val="hy-AM"/>
        </w:rPr>
        <w:t>9</w:t>
      </w:r>
      <w:r w:rsidR="00061887">
        <w:rPr>
          <w:rFonts w:ascii="GHEA Grapalat" w:hAnsi="GHEA Grapalat"/>
          <w:i/>
        </w:rPr>
        <w:t xml:space="preserve"> апреля</w:t>
      </w:r>
      <w:r w:rsidR="00096865" w:rsidRPr="009044F1">
        <w:rPr>
          <w:rFonts w:ascii="GHEA Grapalat" w:hAnsi="GHEA Grapalat"/>
          <w:i/>
        </w:rPr>
        <w:t xml:space="preserve"> 20</w:t>
      </w:r>
      <w:r w:rsidR="002B0F29">
        <w:rPr>
          <w:rFonts w:ascii="GHEA Grapalat" w:hAnsi="GHEA Grapalat"/>
          <w:i/>
        </w:rPr>
        <w:t>21</w:t>
      </w:r>
      <w:r w:rsidR="009F10E4">
        <w:rPr>
          <w:rFonts w:ascii="GHEA Grapalat" w:hAnsi="GHEA Grapalat"/>
          <w:i/>
        </w:rPr>
        <w:t xml:space="preserve"> </w:t>
      </w:r>
      <w:r w:rsidR="00096865" w:rsidRPr="009044F1">
        <w:rPr>
          <w:rFonts w:ascii="GHEA Grapalat" w:hAnsi="GHEA Grapalat"/>
          <w:i/>
        </w:rPr>
        <w:t>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D4360F" w:rsidRPr="00E063D7" w:rsidRDefault="00D4360F" w:rsidP="00D4360F">
      <w:pPr>
        <w:pStyle w:val="BodyText"/>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3B5B7B" w:rsidRDefault="002B32D6" w:rsidP="00B46D58">
      <w:pPr>
        <w:pStyle w:val="BodyText"/>
        <w:widowControl w:val="0"/>
        <w:spacing w:after="160"/>
        <w:ind w:right="-7"/>
        <w:jc w:val="center"/>
        <w:rPr>
          <w:rFonts w:ascii="GHEA Grapalat" w:hAnsi="GHEA Grapalat"/>
          <w:b/>
        </w:rPr>
      </w:pPr>
      <w:r w:rsidRPr="003B5B7B">
        <w:rPr>
          <w:rFonts w:ascii="GHEA Grapalat" w:hAnsi="GHEA Grapalat"/>
          <w:b/>
        </w:rPr>
        <w:t xml:space="preserve">НА </w:t>
      </w:r>
      <w:r w:rsidR="00D4360F" w:rsidRPr="003B5B7B">
        <w:rPr>
          <w:rFonts w:ascii="GHEA Grapalat" w:hAnsi="GHEA Grapalat"/>
          <w:b/>
        </w:rPr>
        <w:t>ЗАПРОС КОТИРОВОК</w:t>
      </w:r>
      <w:r w:rsidR="00B0036E" w:rsidRPr="003B5B7B">
        <w:rPr>
          <w:rFonts w:ascii="GHEA Grapalat" w:hAnsi="GHEA Grapalat"/>
          <w:b/>
        </w:rPr>
        <w:t xml:space="preserve">, ОБЪЯВЛЕННЫЙ С </w:t>
      </w:r>
      <w:r w:rsidRPr="003B5B7B">
        <w:rPr>
          <w:rFonts w:ascii="GHEA Grapalat" w:hAnsi="GHEA Grapalat"/>
          <w:b/>
        </w:rPr>
        <w:t xml:space="preserve">ЦЕЛЬЮ </w:t>
      </w:r>
      <w:r w:rsidR="00B0036E" w:rsidRPr="003B5B7B">
        <w:rPr>
          <w:rFonts w:ascii="GHEA Grapalat" w:hAnsi="GHEA Grapalat"/>
          <w:b/>
        </w:rPr>
        <w:t>ПРИОБРЕТЕНИЯ РЕМОНТНЫХ, РЕКОНСТРУКЦИОННЫХ</w:t>
      </w:r>
      <w:r w:rsidR="003B5B7B" w:rsidRPr="003B5B7B">
        <w:rPr>
          <w:rFonts w:ascii="GHEA Grapalat" w:hAnsi="GHEA Grapalat"/>
          <w:b/>
        </w:rPr>
        <w:t xml:space="preserve"> И СТРОИТЕЛЬНУХ РАБОТ</w:t>
      </w:r>
      <w:r w:rsidRPr="003B5B7B">
        <w:rPr>
          <w:rFonts w:ascii="GHEA Grapalat" w:hAnsi="GHEA Grapalat"/>
          <w:b/>
        </w:rPr>
        <w:t xml:space="preserve"> ДЛЯ НУЖД </w:t>
      </w:r>
      <w:r w:rsidR="003B5B7B" w:rsidRPr="003B5B7B">
        <w:rPr>
          <w:rFonts w:ascii="GHEA Grapalat" w:hAnsi="GHEA Grapalat"/>
          <w:b/>
        </w:rPr>
        <w:t>ГНО «НАЦИОНАЛЬН</w:t>
      </w:r>
      <w:r w:rsidR="003B5B7B">
        <w:rPr>
          <w:rFonts w:ascii="GHEA Grapalat" w:hAnsi="GHEA Grapalat"/>
          <w:b/>
        </w:rPr>
        <w:t xml:space="preserve">ОГО </w:t>
      </w:r>
      <w:r w:rsidR="003B5B7B" w:rsidRPr="003B5B7B">
        <w:rPr>
          <w:rFonts w:ascii="GHEA Grapalat" w:hAnsi="GHEA Grapalat"/>
          <w:b/>
        </w:rPr>
        <w:t>ЦЕНТР</w:t>
      </w:r>
      <w:r w:rsidR="003B5B7B">
        <w:rPr>
          <w:rFonts w:ascii="GHEA Grapalat" w:hAnsi="GHEA Grapalat"/>
          <w:b/>
        </w:rPr>
        <w:t>А</w:t>
      </w:r>
      <w:r w:rsidR="003B5B7B" w:rsidRPr="003B5B7B">
        <w:rPr>
          <w:rFonts w:ascii="GHEA Grapalat" w:hAnsi="GHEA Grapalat"/>
          <w:b/>
        </w:rPr>
        <w:t xml:space="preserve"> ПО КОНТРОЛЮ И ПРОФИЛАКТИКЕ ЗАБОЛЕВАНИЙ» МЗ РА</w:t>
      </w:r>
    </w:p>
    <w:p w:rsidR="00CE0D95" w:rsidRPr="009044F1" w:rsidRDefault="00CE0D95" w:rsidP="00B46D58">
      <w:pPr>
        <w:pStyle w:val="BodyText"/>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1A43A4" w:rsidRPr="005677E6" w:rsidRDefault="00096865" w:rsidP="00B46D58">
      <w:pPr>
        <w:widowControl w:val="0"/>
        <w:spacing w:after="160"/>
        <w:ind w:firstLine="567"/>
        <w:jc w:val="both"/>
        <w:rPr>
          <w:rFonts w:ascii="GHEA Grapalat" w:hAnsi="GHEA Grapalat" w:cs="Sylfaen"/>
          <w:b/>
          <w:i/>
          <w:color w:val="FF0000"/>
        </w:rPr>
      </w:pPr>
      <w:r w:rsidRPr="005677E6">
        <w:rPr>
          <w:rFonts w:ascii="GHEA Grapalat" w:hAnsi="GHEA Grapalat"/>
          <w:b/>
          <w:i/>
          <w:color w:val="FF0000"/>
        </w:rPr>
        <w:t>Уважаемый участник, прежде чем составить и подать заявку просим Вас</w:t>
      </w:r>
      <w:r w:rsidR="001D209D" w:rsidRPr="005677E6">
        <w:rPr>
          <w:rFonts w:ascii="Courier New" w:hAnsi="Courier New" w:cs="Courier New"/>
          <w:b/>
          <w:i/>
          <w:color w:val="FF0000"/>
          <w:lang w:val="en-US"/>
        </w:rPr>
        <w:t> </w:t>
      </w:r>
      <w:r w:rsidRPr="005677E6">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F85DB0" w:rsidRDefault="00F85DB0">
      <w:pPr>
        <w:rPr>
          <w:rFonts w:ascii="GHEA Grapalat" w:hAnsi="GHEA Grapalat"/>
          <w:b/>
        </w:rPr>
      </w:pPr>
    </w:p>
    <w:p w:rsidR="00F85DB0" w:rsidRDefault="00F85DB0">
      <w:pPr>
        <w:rPr>
          <w:rFonts w:ascii="GHEA Grapalat" w:hAnsi="GHEA Grapalat"/>
          <w:b/>
        </w:rPr>
      </w:pPr>
    </w:p>
    <w:p w:rsidR="00F85DB0" w:rsidRDefault="00F85DB0">
      <w:pPr>
        <w:rPr>
          <w:rFonts w:ascii="GHEA Grapalat" w:hAnsi="GHEA Grapalat"/>
          <w:b/>
        </w:rPr>
      </w:pPr>
    </w:p>
    <w:p w:rsidR="00F85DB0" w:rsidRDefault="00F85DB0">
      <w:pPr>
        <w:rPr>
          <w:rFonts w:ascii="GHEA Grapalat" w:hAnsi="GHEA Grapalat"/>
          <w:b/>
        </w:rPr>
      </w:pPr>
    </w:p>
    <w:p w:rsidR="00F85DB0" w:rsidRDefault="00F85DB0">
      <w:pPr>
        <w:rPr>
          <w:rFonts w:ascii="GHEA Grapalat" w:hAnsi="GHEA Grapalat"/>
          <w:b/>
        </w:rPr>
      </w:pPr>
    </w:p>
    <w:p w:rsidR="00F85DB0" w:rsidRDefault="00F85DB0">
      <w:pPr>
        <w:rPr>
          <w:rFonts w:ascii="GHEA Grapalat" w:hAnsi="GHEA Grapalat"/>
          <w:b/>
        </w:rPr>
      </w:pPr>
    </w:p>
    <w:p w:rsidR="00F85DB0" w:rsidRDefault="00F85DB0">
      <w:pPr>
        <w:rPr>
          <w:rFonts w:ascii="GHEA Grapalat" w:hAnsi="GHEA Grapalat"/>
          <w:b/>
        </w:rPr>
      </w:pPr>
    </w:p>
    <w:p w:rsidR="00F85DB0" w:rsidRDefault="00F85DB0">
      <w:pPr>
        <w:rPr>
          <w:rFonts w:ascii="GHEA Grapalat" w:hAnsi="GHEA Grapalat"/>
          <w:b/>
        </w:rPr>
      </w:pPr>
    </w:p>
    <w:p w:rsidR="00D50690" w:rsidRPr="006F6F43" w:rsidRDefault="00F85DB0" w:rsidP="00A54B93">
      <w:pPr>
        <w:jc w:val="both"/>
        <w:rPr>
          <w:rFonts w:ascii="GHEA Grapalat" w:hAnsi="GHEA Grapalat"/>
          <w:b/>
          <w:color w:val="FF0000"/>
        </w:rPr>
      </w:pPr>
      <w:r w:rsidRPr="006F6F43">
        <w:rPr>
          <w:rFonts w:ascii="GHEA Grapalat" w:hAnsi="GHEA Grapalat"/>
          <w:b/>
          <w:color w:val="FF0000"/>
        </w:rPr>
        <w:t>ИЗ-ЗА ОБЪЕМОВ ПРИК</w:t>
      </w:r>
      <w:r w:rsidR="00A54B93" w:rsidRPr="006F6F43">
        <w:rPr>
          <w:rFonts w:ascii="GHEA Grapalat" w:hAnsi="GHEA Grapalat"/>
          <w:b/>
          <w:color w:val="FF0000"/>
        </w:rPr>
        <w:t>РЕПИТЬ</w:t>
      </w:r>
      <w:r w:rsidRPr="006F6F43">
        <w:rPr>
          <w:rFonts w:ascii="GHEA Grapalat" w:hAnsi="GHEA Grapalat"/>
          <w:b/>
          <w:color w:val="FF0000"/>
        </w:rPr>
        <w:t xml:space="preserve"> ПРОЕКТЫ К ПРИГЛАШЕНИЮ НЕВОЗМОЖНО. ПОЖАЛУЙСТА, НАПИШИТЕ </w:t>
      </w:r>
      <w:r w:rsidR="00A54B93" w:rsidRPr="006F6F43">
        <w:rPr>
          <w:rFonts w:ascii="GHEA Grapalat" w:hAnsi="GHEA Grapalat"/>
          <w:b/>
          <w:color w:val="FF0000"/>
        </w:rPr>
        <w:t>НА</w:t>
      </w:r>
      <w:r w:rsidRPr="006F6F43">
        <w:rPr>
          <w:rFonts w:ascii="GHEA Grapalat" w:hAnsi="GHEA Grapalat"/>
          <w:b/>
          <w:color w:val="FF0000"/>
        </w:rPr>
        <w:t xml:space="preserve"> УКАЗАНН</w:t>
      </w:r>
      <w:r w:rsidR="00A54B93" w:rsidRPr="006F6F43">
        <w:rPr>
          <w:rFonts w:ascii="GHEA Grapalat" w:hAnsi="GHEA Grapalat"/>
          <w:b/>
          <w:color w:val="FF0000"/>
        </w:rPr>
        <w:t xml:space="preserve">ЫЙ АДРЕС </w:t>
      </w:r>
      <w:r w:rsidRPr="006F6F43">
        <w:rPr>
          <w:rFonts w:ascii="GHEA Grapalat" w:hAnsi="GHEA Grapalat"/>
          <w:b/>
          <w:color w:val="FF0000"/>
        </w:rPr>
        <w:t>ЭЛЕКТРОНН</w:t>
      </w:r>
      <w:r w:rsidR="00A54B93" w:rsidRPr="006F6F43">
        <w:rPr>
          <w:rFonts w:ascii="GHEA Grapalat" w:hAnsi="GHEA Grapalat"/>
          <w:b/>
          <w:color w:val="FF0000"/>
        </w:rPr>
        <w:t>О Й</w:t>
      </w:r>
      <w:r w:rsidRPr="006F6F43">
        <w:rPr>
          <w:rFonts w:ascii="GHEA Grapalat" w:hAnsi="GHEA Grapalat"/>
          <w:b/>
          <w:color w:val="FF0000"/>
        </w:rPr>
        <w:t>ПОЧТ</w:t>
      </w:r>
      <w:r w:rsidR="00A54B93" w:rsidRPr="006F6F43">
        <w:rPr>
          <w:rFonts w:ascii="GHEA Grapalat" w:hAnsi="GHEA Grapalat"/>
          <w:b/>
          <w:color w:val="FF0000"/>
        </w:rPr>
        <w:t>Ы</w:t>
      </w:r>
      <w:r w:rsidRPr="006F6F43">
        <w:rPr>
          <w:rFonts w:ascii="GHEA Grapalat" w:hAnsi="GHEA Grapalat"/>
          <w:b/>
          <w:color w:val="FF0000"/>
        </w:rPr>
        <w:t xml:space="preserve"> ИЛИ </w:t>
      </w:r>
      <w:r w:rsidR="00A54B93" w:rsidRPr="006F6F43">
        <w:rPr>
          <w:rFonts w:ascii="GHEA Grapalat" w:hAnsi="GHEA Grapalat"/>
          <w:b/>
          <w:color w:val="FF0000"/>
        </w:rPr>
        <w:t>ПОЗВОНИТЕ</w:t>
      </w:r>
      <w:r w:rsidRPr="006F6F43">
        <w:rPr>
          <w:rFonts w:ascii="GHEA Grapalat" w:hAnsi="GHEA Grapalat"/>
          <w:b/>
          <w:color w:val="FF0000"/>
        </w:rPr>
        <w:t>, И СЕКРЕТАРЬ ОЦЕН</w:t>
      </w:r>
      <w:r w:rsidR="00A54B93" w:rsidRPr="006F6F43">
        <w:rPr>
          <w:rFonts w:ascii="GHEA Grapalat" w:hAnsi="GHEA Grapalat"/>
          <w:b/>
          <w:color w:val="FF0000"/>
        </w:rPr>
        <w:t>О9НОЙ КОМИССИИ</w:t>
      </w:r>
      <w:r w:rsidRPr="006F6F43">
        <w:rPr>
          <w:rFonts w:ascii="GHEA Grapalat" w:hAnsi="GHEA Grapalat"/>
          <w:b/>
          <w:color w:val="FF0000"/>
        </w:rPr>
        <w:t xml:space="preserve"> </w:t>
      </w:r>
      <w:proofErr w:type="gramStart"/>
      <w:r w:rsidRPr="006F6F43">
        <w:rPr>
          <w:rFonts w:ascii="GHEA Grapalat" w:hAnsi="GHEA Grapalat"/>
          <w:b/>
          <w:color w:val="FF0000"/>
        </w:rPr>
        <w:t>ПРЕДОСТАВ</w:t>
      </w:r>
      <w:r w:rsidR="00A54B93" w:rsidRPr="006F6F43">
        <w:rPr>
          <w:rFonts w:ascii="GHEA Grapalat" w:hAnsi="GHEA Grapalat"/>
          <w:b/>
          <w:color w:val="FF0000"/>
        </w:rPr>
        <w:t xml:space="preserve">ИТ </w:t>
      </w:r>
      <w:r w:rsidRPr="006F6F43">
        <w:rPr>
          <w:rFonts w:ascii="GHEA Grapalat" w:hAnsi="GHEA Grapalat"/>
          <w:b/>
          <w:color w:val="FF0000"/>
        </w:rPr>
        <w:t>НЕОБХОДИМЫЕ ДОКУМЕНТЫ</w:t>
      </w:r>
      <w:proofErr w:type="gramEnd"/>
      <w:r w:rsidRPr="006F6F43">
        <w:rPr>
          <w:rFonts w:ascii="GHEA Grapalat" w:hAnsi="GHEA Grapalat"/>
          <w:b/>
          <w:color w:val="FF0000"/>
        </w:rPr>
        <w:t>.</w:t>
      </w:r>
    </w:p>
    <w:p w:rsidR="00F85DB0" w:rsidRDefault="00F85DB0">
      <w:pPr>
        <w:rPr>
          <w:rFonts w:ascii="GHEA Grapalat" w:hAnsi="GHEA Grapalat"/>
          <w:b/>
        </w:rPr>
      </w:pPr>
      <w:r>
        <w:rPr>
          <w:rFonts w:ascii="GHEA Grapalat" w:hAnsi="GHEA Grapalat"/>
          <w:b/>
        </w:rPr>
        <w:br w:type="page"/>
      </w:r>
    </w:p>
    <w:p w:rsidR="00160AE4" w:rsidRDefault="00160AE4" w:rsidP="001D1451">
      <w:pPr>
        <w:widowControl w:val="0"/>
        <w:contextualSpacing/>
        <w:jc w:val="center"/>
        <w:rPr>
          <w:rFonts w:ascii="GHEA Grapalat" w:hAnsi="GHEA Grapalat"/>
          <w:b/>
        </w:rPr>
      </w:pPr>
      <w:r w:rsidRPr="009044F1">
        <w:rPr>
          <w:rFonts w:ascii="GHEA Grapalat" w:hAnsi="GHEA Grapalat"/>
          <w:b/>
        </w:rPr>
        <w:lastRenderedPageBreak/>
        <w:t>СОДЕРЖАНИЕ</w:t>
      </w:r>
    </w:p>
    <w:p w:rsidR="001D1451" w:rsidRPr="009044F1" w:rsidRDefault="001D1451" w:rsidP="001D1451">
      <w:pPr>
        <w:widowControl w:val="0"/>
        <w:contextualSpacing/>
        <w:jc w:val="center"/>
        <w:rPr>
          <w:rFonts w:ascii="GHEA Grapalat" w:hAnsi="GHEA Grapalat"/>
          <w:i/>
        </w:rPr>
      </w:pPr>
      <w:r w:rsidRPr="009044F1">
        <w:rPr>
          <w:rFonts w:ascii="GHEA Grapalat" w:hAnsi="GHEA Grapalat"/>
          <w:b/>
        </w:rPr>
        <w:t xml:space="preserve">ПРИГЛАШЕНИЯ НА </w:t>
      </w:r>
      <w:r>
        <w:rPr>
          <w:rFonts w:ascii="GHEA Grapalat" w:hAnsi="GHEA Grapalat"/>
          <w:b/>
        </w:rPr>
        <w:t>ЗАПРОС КОТИРОВОК</w:t>
      </w:r>
      <w:r w:rsidRPr="009044F1">
        <w:rPr>
          <w:rFonts w:ascii="GHEA Grapalat" w:hAnsi="GHEA Grapalat"/>
          <w:b/>
        </w:rPr>
        <w:t xml:space="preserve">, </w:t>
      </w:r>
      <w:r w:rsidRPr="005C1BF7">
        <w:rPr>
          <w:rFonts w:ascii="GHEA Grapalat" w:hAnsi="GHEA Grapalat"/>
          <w:b/>
        </w:rPr>
        <w:br/>
      </w:r>
      <w:r w:rsidRPr="009044F1">
        <w:rPr>
          <w:rFonts w:ascii="GHEA Grapalat" w:hAnsi="GHEA Grapalat"/>
          <w:b/>
        </w:rPr>
        <w:t>ОБЪЯВЛЕННЫЙ С ЦЕЛЬЮ ПРИОБРЕТЕНИЯ</w:t>
      </w:r>
    </w:p>
    <w:p w:rsidR="001D1451" w:rsidRPr="009044F1" w:rsidRDefault="001D1451" w:rsidP="00B46D58">
      <w:pPr>
        <w:widowControl w:val="0"/>
        <w:spacing w:after="160"/>
        <w:jc w:val="center"/>
        <w:rPr>
          <w:rFonts w:ascii="GHEA Grapalat" w:hAnsi="GHEA Grapalat"/>
          <w:b/>
        </w:rPr>
      </w:pPr>
    </w:p>
    <w:p w:rsidR="00160AE4" w:rsidRPr="009044F1" w:rsidRDefault="00160AE4" w:rsidP="00B46D58">
      <w:pPr>
        <w:widowControl w:val="0"/>
        <w:spacing w:after="160"/>
        <w:ind w:firstLine="567"/>
        <w:jc w:val="center"/>
        <w:rPr>
          <w:rFonts w:ascii="GHEA Grapalat" w:hAnsi="GHEA Grapalat"/>
          <w:i/>
        </w:rPr>
      </w:pPr>
    </w:p>
    <w:p w:rsidR="006F6F43" w:rsidRPr="006F6F43" w:rsidRDefault="006F6F43" w:rsidP="006F6F43">
      <w:pPr>
        <w:pStyle w:val="BodyText"/>
        <w:widowControl w:val="0"/>
        <w:spacing w:after="160"/>
        <w:ind w:right="-7"/>
        <w:jc w:val="center"/>
        <w:rPr>
          <w:rFonts w:ascii="GHEA Grapalat" w:hAnsi="GHEA Grapalat"/>
          <w:b/>
          <w:sz w:val="20"/>
          <w:szCs w:val="20"/>
        </w:rPr>
      </w:pPr>
      <w:r w:rsidRPr="006F6F43">
        <w:rPr>
          <w:rFonts w:ascii="GHEA Grapalat" w:hAnsi="GHEA Grapalat"/>
          <w:b/>
          <w:sz w:val="20"/>
          <w:szCs w:val="20"/>
        </w:rPr>
        <w:t>НА ЗАПРОС КОТИРОВОК, ОБЪЯВЛЕННЫЙ С ЦЕЛЬЮ ПРИОБРЕТЕНИЯ РЕМОНТНЫХ, РЕКОНСТРУКЦИОННЫХ И СТРОИТЕЛЬНУХ РАБОТ ДЛЯ НУЖД ГНО «НАЦИОНАЛЬНОГО ЦЕНТРА ПО КОНТРОЛЮ И ПРОФИЛАКТИКЕ ЗАБОЛЕВАНИЙ» МЗ РА</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1D1451">
      <w:pPr>
        <w:widowControl w:val="0"/>
        <w:tabs>
          <w:tab w:val="left" w:pos="1134"/>
        </w:tabs>
        <w:ind w:left="567"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1D1451">
      <w:pPr>
        <w:widowControl w:val="0"/>
        <w:tabs>
          <w:tab w:val="left" w:pos="1134"/>
        </w:tabs>
        <w:ind w:left="567"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1D1451">
      <w:pPr>
        <w:widowControl w:val="0"/>
        <w:tabs>
          <w:tab w:val="left" w:pos="1134"/>
        </w:tabs>
        <w:ind w:left="567"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1D1451">
      <w:pPr>
        <w:widowControl w:val="0"/>
        <w:tabs>
          <w:tab w:val="left" w:pos="1134"/>
        </w:tabs>
        <w:ind w:left="567"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1D1451">
      <w:pPr>
        <w:widowControl w:val="0"/>
        <w:tabs>
          <w:tab w:val="left" w:pos="1134"/>
        </w:tabs>
        <w:ind w:left="567"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1D1451">
      <w:pPr>
        <w:widowControl w:val="0"/>
        <w:tabs>
          <w:tab w:val="left" w:pos="1134"/>
        </w:tabs>
        <w:ind w:left="567"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1D1451">
      <w:pPr>
        <w:widowControl w:val="0"/>
        <w:tabs>
          <w:tab w:val="left" w:pos="1134"/>
        </w:tabs>
        <w:ind w:left="567" w:hanging="567"/>
        <w:contextualSpacing/>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 xml:space="preserve"> </w:t>
      </w:r>
    </w:p>
    <w:p w:rsidR="00096865" w:rsidRPr="008842CE" w:rsidRDefault="00087A30" w:rsidP="001D1451">
      <w:pPr>
        <w:widowControl w:val="0"/>
        <w:tabs>
          <w:tab w:val="left" w:pos="1134"/>
        </w:tabs>
        <w:ind w:left="567"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1D1451">
      <w:pPr>
        <w:widowControl w:val="0"/>
        <w:tabs>
          <w:tab w:val="left" w:pos="1134"/>
        </w:tabs>
        <w:ind w:left="567"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1D1451">
      <w:pPr>
        <w:widowControl w:val="0"/>
        <w:tabs>
          <w:tab w:val="left" w:pos="1134"/>
        </w:tabs>
        <w:ind w:left="567"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1D1451">
      <w:pPr>
        <w:widowControl w:val="0"/>
        <w:tabs>
          <w:tab w:val="left" w:pos="1134"/>
        </w:tabs>
        <w:ind w:left="567"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1D1451">
      <w:pPr>
        <w:widowControl w:val="0"/>
        <w:tabs>
          <w:tab w:val="left" w:pos="1134"/>
        </w:tabs>
        <w:ind w:left="567"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20C5E">
        <w:rPr>
          <w:rFonts w:ascii="GHEA Grapalat" w:hAnsi="GHEA Grapalat"/>
          <w:b/>
        </w:rPr>
        <w:t>ЗАПРОС КОТИРОВОК</w:t>
      </w:r>
    </w:p>
    <w:p w:rsidR="00520F57" w:rsidRPr="008842CE" w:rsidRDefault="00520F57" w:rsidP="00B46D58">
      <w:pPr>
        <w:widowControl w:val="0"/>
        <w:spacing w:after="160"/>
        <w:jc w:val="center"/>
        <w:rPr>
          <w:rFonts w:ascii="GHEA Grapalat" w:hAnsi="GHEA Grapalat"/>
          <w:b/>
        </w:rPr>
      </w:pPr>
    </w:p>
    <w:p w:rsidR="00096865" w:rsidRPr="003A1EBB" w:rsidRDefault="00096865" w:rsidP="00420C5E">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420C5E">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420C5E">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rsidR="00E17B7F" w:rsidRDefault="00E17B7F">
      <w:pPr>
        <w:rPr>
          <w:rFonts w:ascii="GHEA Grapalat" w:hAnsi="GHEA Grapalat"/>
          <w:spacing w:val="-6"/>
        </w:rPr>
      </w:pPr>
      <w:r>
        <w:rPr>
          <w:rFonts w:ascii="GHEA Grapalat" w:hAnsi="GHEA Grapalat"/>
          <w:spacing w:val="-6"/>
        </w:rPr>
        <w:br w:type="page"/>
      </w:r>
    </w:p>
    <w:p w:rsidR="00096865" w:rsidRPr="006D2DF7" w:rsidRDefault="00096865" w:rsidP="00AE6F03">
      <w:pPr>
        <w:widowControl w:val="0"/>
        <w:ind w:firstLine="709"/>
        <w:contextualSpacing/>
        <w:jc w:val="both"/>
        <w:rPr>
          <w:rFonts w:ascii="GHEA Grapalat" w:hAnsi="GHEA Grapalat"/>
          <w:spacing w:val="-6"/>
        </w:rPr>
      </w:pPr>
      <w:r w:rsidRPr="006D2DF7">
        <w:rPr>
          <w:rFonts w:ascii="GHEA Grapalat" w:hAnsi="GHEA Grapalat"/>
          <w:spacing w:val="-6"/>
        </w:rPr>
        <w:lastRenderedPageBreak/>
        <w:t xml:space="preserve">Настоящее Приглашение предоставляется в дополнение к объявлению об открытом конкурсе, проводимом под кодом </w:t>
      </w:r>
      <w:r w:rsidR="00AE6F03" w:rsidRPr="00AE6F03">
        <w:rPr>
          <w:rFonts w:ascii="GHEA Grapalat" w:hAnsi="GHEA Grapalat"/>
          <w:b/>
        </w:rPr>
        <w:t>«</w:t>
      </w:r>
      <w:proofErr w:type="spellStart"/>
      <w:r w:rsidR="00061887">
        <w:rPr>
          <w:rFonts w:ascii="GHEA Grapalat" w:hAnsi="GHEA Grapalat"/>
          <w:b/>
          <w:lang w:val="en-GB"/>
        </w:rPr>
        <w:t>GHAShDzB</w:t>
      </w:r>
      <w:proofErr w:type="spellEnd"/>
      <w:r w:rsidR="00061887" w:rsidRPr="00061887">
        <w:rPr>
          <w:rFonts w:ascii="GHEA Grapalat" w:hAnsi="GHEA Grapalat"/>
          <w:b/>
        </w:rPr>
        <w:t>-</w:t>
      </w:r>
      <w:r w:rsidR="00061887">
        <w:rPr>
          <w:rFonts w:ascii="GHEA Grapalat" w:hAnsi="GHEA Grapalat"/>
          <w:b/>
          <w:lang w:val="en-GB"/>
        </w:rPr>
        <w:t>HVKAK</w:t>
      </w:r>
      <w:r w:rsidR="00061887" w:rsidRPr="00061887">
        <w:rPr>
          <w:rFonts w:ascii="GHEA Grapalat" w:hAnsi="GHEA Grapalat"/>
          <w:b/>
        </w:rPr>
        <w:t>-2021-31</w:t>
      </w:r>
      <w:r w:rsidR="00AE6F03" w:rsidRPr="00AE6F03">
        <w:rPr>
          <w:rFonts w:ascii="GHEA Grapalat" w:hAnsi="GHEA Grapalat"/>
          <w:b/>
        </w:rPr>
        <w:t>»</w:t>
      </w:r>
      <w:r w:rsidR="00AE6F03" w:rsidRPr="006D2DF7">
        <w:rPr>
          <w:rFonts w:ascii="GHEA Grapalat" w:hAnsi="GHEA Grapalat"/>
          <w:spacing w:val="-6"/>
        </w:rPr>
        <w:t xml:space="preserve"> </w:t>
      </w:r>
      <w:r w:rsidRPr="006D2DF7">
        <w:rPr>
          <w:rFonts w:ascii="GHEA Grapalat" w:hAnsi="GHEA Grapalat"/>
          <w:spacing w:val="-6"/>
        </w:rPr>
        <w:t>(далее — процедура).</w:t>
      </w:r>
    </w:p>
    <w:p w:rsidR="00096865" w:rsidRPr="000B2CFA" w:rsidRDefault="00096865" w:rsidP="00AE6F03">
      <w:pPr>
        <w:widowControl w:val="0"/>
        <w:ind w:firstLine="709"/>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w:t>
      </w:r>
      <w:r w:rsidR="00730989">
        <w:rPr>
          <w:rFonts w:ascii="GHEA Grapalat" w:hAnsi="GHEA Grapalat"/>
        </w:rPr>
        <w:t xml:space="preserve">ая 2017 года (далее — Порядок) </w:t>
      </w:r>
      <w:r w:rsidRPr="000B2CFA">
        <w:rPr>
          <w:rFonts w:ascii="GHEA Grapalat" w:hAnsi="GHEA Grapalat"/>
        </w:rPr>
        <w:t>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w:t>
      </w:r>
      <w:proofErr w:type="gramEnd"/>
      <w:r w:rsidRPr="000B2CFA">
        <w:rPr>
          <w:rFonts w:ascii="GHEA Grapalat" w:hAnsi="GHEA Grapalat"/>
        </w:rPr>
        <w:t xml:space="preserve"> </w:t>
      </w:r>
      <w:proofErr w:type="gramStart"/>
      <w:r w:rsidRPr="000B2CFA">
        <w:rPr>
          <w:rFonts w:ascii="GHEA Grapalat" w:hAnsi="GHEA Grapalat"/>
        </w:rPr>
        <w:t>условиях</w:t>
      </w:r>
      <w:proofErr w:type="gramEnd"/>
      <w:r w:rsidRPr="000B2CFA">
        <w:rPr>
          <w:rFonts w:ascii="GHEA Grapalat" w:hAnsi="GHEA Grapalat"/>
        </w:rPr>
        <w:t xml:space="preserve">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AE6F03">
      <w:pPr>
        <w:widowControl w:val="0"/>
        <w:ind w:firstLine="709"/>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AE6F03">
      <w:pPr>
        <w:widowControl w:val="0"/>
        <w:ind w:firstLine="709"/>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AE6F03" w:rsidRDefault="00A81DD5" w:rsidP="00AE6F03">
      <w:pPr>
        <w:pStyle w:val="BodyTextIndent2"/>
        <w:widowControl w:val="0"/>
        <w:spacing w:line="240" w:lineRule="auto"/>
        <w:ind w:firstLine="709"/>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AE6F03" w:rsidRPr="00AE6F03">
        <w:rPr>
          <w:rFonts w:ascii="GHEA Grapalat" w:hAnsi="GHEA Grapalat"/>
          <w:b/>
          <w:sz w:val="24"/>
          <w:szCs w:val="24"/>
          <w:lang w:val="en-GB"/>
        </w:rPr>
        <w:t>procurement</w:t>
      </w:r>
      <w:r w:rsidR="00AE6F03" w:rsidRPr="00AE6F03">
        <w:rPr>
          <w:rFonts w:ascii="GHEA Grapalat" w:hAnsi="GHEA Grapalat"/>
          <w:b/>
          <w:sz w:val="24"/>
          <w:szCs w:val="24"/>
        </w:rPr>
        <w:t>@</w:t>
      </w:r>
      <w:proofErr w:type="spellStart"/>
      <w:r w:rsidR="00AE6F03" w:rsidRPr="00AE6F03">
        <w:rPr>
          <w:rFonts w:ascii="GHEA Grapalat" w:hAnsi="GHEA Grapalat"/>
          <w:b/>
          <w:sz w:val="24"/>
          <w:szCs w:val="24"/>
          <w:lang w:val="en-GB"/>
        </w:rPr>
        <w:t>ncdc</w:t>
      </w:r>
      <w:proofErr w:type="spellEnd"/>
      <w:r w:rsidR="00AE6F03" w:rsidRPr="00AE6F03">
        <w:rPr>
          <w:rFonts w:ascii="GHEA Grapalat" w:hAnsi="GHEA Grapalat"/>
          <w:b/>
          <w:sz w:val="24"/>
          <w:szCs w:val="24"/>
        </w:rPr>
        <w:t>.</w:t>
      </w:r>
      <w:r w:rsidR="00AE6F03" w:rsidRPr="00AE6F03">
        <w:rPr>
          <w:rFonts w:ascii="GHEA Grapalat" w:hAnsi="GHEA Grapalat"/>
          <w:b/>
          <w:sz w:val="24"/>
          <w:szCs w:val="24"/>
          <w:lang w:val="en-GB"/>
        </w:rPr>
        <w:t>am</w:t>
      </w:r>
    </w:p>
    <w:p w:rsidR="00096865" w:rsidRPr="002E4BC5"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0F5E64" w:rsidRPr="000F5E64">
        <w:rPr>
          <w:rFonts w:ascii="GHEA Grapalat" w:hAnsi="GHEA Grapalat"/>
          <w:b/>
          <w:i w:val="0"/>
          <w:sz w:val="24"/>
          <w:szCs w:val="24"/>
        </w:rPr>
        <w:t xml:space="preserve">ремонтных, реконструкционных и </w:t>
      </w:r>
      <w:proofErr w:type="spellStart"/>
      <w:r w:rsidR="000F5E64" w:rsidRPr="000F5E64">
        <w:rPr>
          <w:rFonts w:ascii="GHEA Grapalat" w:hAnsi="GHEA Grapalat"/>
          <w:b/>
          <w:i w:val="0"/>
          <w:sz w:val="24"/>
          <w:szCs w:val="24"/>
        </w:rPr>
        <w:t>строительнух</w:t>
      </w:r>
      <w:proofErr w:type="spellEnd"/>
      <w:r w:rsidR="000F5E64" w:rsidRPr="000F5E64">
        <w:rPr>
          <w:rFonts w:ascii="GHEA Grapalat" w:hAnsi="GHEA Grapalat"/>
          <w:b/>
          <w:i w:val="0"/>
          <w:sz w:val="24"/>
          <w:szCs w:val="24"/>
        </w:rPr>
        <w:t xml:space="preserve"> работ</w:t>
      </w:r>
      <w:r w:rsidRPr="009044F1">
        <w:rPr>
          <w:rFonts w:ascii="GHEA Grapalat" w:hAnsi="GHEA Grapalat"/>
          <w:i w:val="0"/>
          <w:sz w:val="24"/>
          <w:szCs w:val="24"/>
        </w:rPr>
        <w:t xml:space="preserve"> (далее — также </w:t>
      </w:r>
      <w:r w:rsidR="00EE6232">
        <w:rPr>
          <w:rFonts w:ascii="GHEA Grapalat" w:hAnsi="GHEA Grapalat"/>
          <w:i w:val="0"/>
          <w:sz w:val="24"/>
          <w:szCs w:val="24"/>
        </w:rPr>
        <w:t>работа</w:t>
      </w:r>
      <w:r w:rsidRPr="009044F1">
        <w:rPr>
          <w:rFonts w:ascii="GHEA Grapalat" w:hAnsi="GHEA Grapalat"/>
          <w:i w:val="0"/>
          <w:sz w:val="24"/>
          <w:szCs w:val="24"/>
        </w:rPr>
        <w:t xml:space="preserve">) для нужд </w:t>
      </w:r>
      <w:r w:rsidR="007964D4" w:rsidRPr="007964D4">
        <w:rPr>
          <w:rFonts w:ascii="GHEA Grapalat" w:hAnsi="GHEA Grapalat"/>
          <w:b/>
          <w:i w:val="0"/>
          <w:sz w:val="24"/>
          <w:szCs w:val="24"/>
        </w:rPr>
        <w:t>ГНО «Национального центра по контролю и профилактике заболеваний» МЗ РА</w:t>
      </w:r>
      <w:r w:rsidRPr="007964D4">
        <w:rPr>
          <w:rFonts w:ascii="GHEA Grapalat" w:hAnsi="GHEA Grapalat"/>
          <w:i w:val="0"/>
          <w:sz w:val="24"/>
          <w:szCs w:val="24"/>
        </w:rPr>
        <w:t xml:space="preserve">, </w:t>
      </w:r>
      <w:r w:rsidRPr="009044F1">
        <w:rPr>
          <w:rFonts w:ascii="GHEA Grapalat" w:hAnsi="GHEA Grapalat"/>
          <w:i w:val="0"/>
          <w:sz w:val="24"/>
          <w:szCs w:val="24"/>
        </w:rPr>
        <w:t xml:space="preserve">которые сгруппированы в </w:t>
      </w:r>
      <w:r w:rsidR="00061887">
        <w:rPr>
          <w:rFonts w:ascii="GHEA Grapalat" w:hAnsi="GHEA Grapalat"/>
          <w:i w:val="0"/>
          <w:sz w:val="24"/>
          <w:szCs w:val="24"/>
        </w:rPr>
        <w:t>1</w:t>
      </w:r>
      <w:r w:rsidR="007964D4">
        <w:rPr>
          <w:rFonts w:ascii="GHEA Grapalat" w:hAnsi="GHEA Grapalat"/>
          <w:i w:val="0"/>
          <w:sz w:val="24"/>
          <w:szCs w:val="24"/>
        </w:rPr>
        <w:t xml:space="preserve"> </w:t>
      </w:r>
      <w:r w:rsidRPr="009044F1">
        <w:rPr>
          <w:rFonts w:ascii="GHEA Grapalat" w:hAnsi="GHEA Grapalat"/>
          <w:i w:val="0"/>
          <w:sz w:val="24"/>
          <w:szCs w:val="24"/>
        </w:rPr>
        <w:t>лот</w:t>
      </w:r>
      <w:r w:rsidR="00380B31">
        <w:rPr>
          <w:rFonts w:ascii="GHEA Grapalat" w:hAnsi="GHEA Grapalat"/>
          <w:i w:val="0"/>
          <w:sz w:val="24"/>
          <w:szCs w:val="24"/>
        </w:rPr>
        <w:t xml:space="preserve"> (прикреплено Приложение № 1)</w:t>
      </w:r>
      <w:r w:rsidR="007964D4">
        <w:rPr>
          <w:rFonts w:ascii="GHEA Grapalat" w:hAnsi="GHEA Grapalat"/>
          <w:i w:val="0"/>
          <w:sz w:val="24"/>
          <w:szCs w:val="24"/>
        </w:rPr>
        <w:t>:</w:t>
      </w:r>
    </w:p>
    <w:p w:rsidR="00380B31" w:rsidRPr="004E68C7" w:rsidRDefault="002615C3" w:rsidP="004E68C7">
      <w:pPr>
        <w:jc w:val="both"/>
        <w:rPr>
          <w:rFonts w:ascii="GHEA Grapalat" w:hAnsi="GHEA Grapalat"/>
          <w:b/>
          <w:color w:val="FF0000"/>
        </w:rPr>
      </w:pPr>
      <w:r>
        <w:rPr>
          <w:rFonts w:ascii="GHEA Grapalat" w:hAnsi="GHEA Grapalat"/>
          <w:b/>
          <w:color w:val="FF0000"/>
        </w:rPr>
        <w:t>/</w:t>
      </w:r>
      <w:r w:rsidR="002A6481" w:rsidRPr="004E68C7">
        <w:rPr>
          <w:rFonts w:ascii="GHEA Grapalat" w:hAnsi="GHEA Grapalat"/>
          <w:b/>
          <w:color w:val="FF0000"/>
        </w:rPr>
        <w:t>ДЛЯ ПОЛУЧЕНИЯ ПРОЕКТОВ ПРОСЬБА ПОЗ</w:t>
      </w:r>
      <w:r w:rsidR="004E68C7" w:rsidRPr="004E68C7">
        <w:rPr>
          <w:rFonts w:ascii="GHEA Grapalat" w:hAnsi="GHEA Grapalat"/>
          <w:b/>
          <w:color w:val="FF0000"/>
        </w:rPr>
        <w:t>ВОНИТЬ ИЛИ НАПИСАТЬ НА УКАЗАННЫЙ</w:t>
      </w:r>
      <w:r w:rsidR="002A6481" w:rsidRPr="004E68C7">
        <w:rPr>
          <w:rFonts w:ascii="GHEA Grapalat" w:hAnsi="GHEA Grapalat"/>
          <w:b/>
          <w:color w:val="FF0000"/>
        </w:rPr>
        <w:t xml:space="preserve"> АДРЕС ЭЛ. ПОЧТЫ, ПОСКОЛЬКУ ИЗ-ЗА </w:t>
      </w:r>
      <w:r w:rsidR="004E68C7" w:rsidRPr="004E68C7">
        <w:rPr>
          <w:rFonts w:ascii="GHEA Grapalat" w:hAnsi="GHEA Grapalat"/>
          <w:b/>
          <w:color w:val="FF0000"/>
        </w:rPr>
        <w:t>ОБЪЕМОВ</w:t>
      </w:r>
      <w:r w:rsidR="004E68C7">
        <w:rPr>
          <w:rFonts w:ascii="GHEA Grapalat" w:hAnsi="GHEA Grapalat"/>
          <w:b/>
          <w:color w:val="FF0000"/>
        </w:rPr>
        <w:t xml:space="preserve"> НЕВОЗМОЖНО ПРИКРЕПИТЬ ФАЙЛЫ </w:t>
      </w:r>
      <w:r>
        <w:rPr>
          <w:rFonts w:ascii="GHEA Grapalat" w:hAnsi="GHEA Grapalat"/>
          <w:b/>
          <w:color w:val="FF0000"/>
        </w:rPr>
        <w:t>К ПРИГЛАШЕНИЮ/</w:t>
      </w:r>
    </w:p>
    <w:tbl>
      <w:tblPr>
        <w:tblW w:w="9963" w:type="dxa"/>
        <w:jc w:val="center"/>
        <w:tblInd w:w="-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76"/>
        <w:gridCol w:w="8687"/>
      </w:tblGrid>
      <w:tr w:rsidR="00096865" w:rsidRPr="009044F1" w:rsidTr="002615C3">
        <w:trPr>
          <w:jc w:val="center"/>
        </w:trPr>
        <w:tc>
          <w:tcPr>
            <w:tcW w:w="1276"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8687"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2615C3">
        <w:trPr>
          <w:jc w:val="center"/>
        </w:trPr>
        <w:tc>
          <w:tcPr>
            <w:tcW w:w="1276"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8687" w:type="dxa"/>
            <w:vAlign w:val="center"/>
          </w:tcPr>
          <w:p w:rsidR="00096865" w:rsidRPr="002615C3" w:rsidRDefault="002615C3" w:rsidP="00B46D58">
            <w:pPr>
              <w:pStyle w:val="BodyTextIndent2"/>
              <w:widowControl w:val="0"/>
              <w:spacing w:after="120" w:line="240" w:lineRule="auto"/>
              <w:ind w:firstLine="0"/>
              <w:rPr>
                <w:rFonts w:ascii="GHEA Grapalat" w:hAnsi="GHEA Grapalat"/>
                <w:sz w:val="24"/>
                <w:szCs w:val="24"/>
                <w:vertAlign w:val="subscript"/>
              </w:rPr>
            </w:pPr>
            <w:r w:rsidRPr="002615C3">
              <w:rPr>
                <w:rFonts w:ascii="GHEA Grapalat" w:hAnsi="GHEA Grapalat"/>
                <w:sz w:val="24"/>
                <w:szCs w:val="24"/>
              </w:rPr>
              <w:t>Ремонтные, реконструкционные и строительные работы здания для хранения вакцин филиала «Ширак» ГНО «Национального центра по контролю и профилактике заболеваний» МЗ</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0F5E64" w:rsidRPr="000F5E64">
        <w:rPr>
          <w:rFonts w:ascii="GHEA Grapalat" w:hAnsi="GHEA Grapalat"/>
          <w:sz w:val="24"/>
          <w:szCs w:val="24"/>
        </w:rPr>
        <w:t>7</w:t>
      </w:r>
      <w:r w:rsidR="006672E6" w:rsidRPr="00E63619">
        <w:rPr>
          <w:rFonts w:ascii="GHEA Grapalat" w:hAnsi="GHEA Grapalat"/>
          <w:sz w:val="24"/>
          <w:szCs w:val="24"/>
        </w:rPr>
        <w:t xml:space="preserve">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7811CF">
      <w:pPr>
        <w:widowControl w:val="0"/>
        <w:tabs>
          <w:tab w:val="left" w:pos="1134"/>
        </w:tabs>
        <w:ind w:firstLine="709"/>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7811CF">
      <w:pPr>
        <w:widowControl w:val="0"/>
        <w:tabs>
          <w:tab w:val="left" w:pos="1134"/>
        </w:tabs>
        <w:ind w:firstLine="709"/>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7811CF">
      <w:pPr>
        <w:widowControl w:val="0"/>
        <w:tabs>
          <w:tab w:val="left" w:pos="1134"/>
          <w:tab w:val="left" w:pos="7200"/>
        </w:tabs>
        <w:ind w:firstLine="709"/>
        <w:contextualSpacing/>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7811CF">
      <w:pPr>
        <w:widowControl w:val="0"/>
        <w:tabs>
          <w:tab w:val="left" w:pos="1134"/>
        </w:tabs>
        <w:ind w:firstLine="709"/>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7811CF">
      <w:pPr>
        <w:widowControl w:val="0"/>
        <w:tabs>
          <w:tab w:val="left" w:pos="1134"/>
        </w:tabs>
        <w:ind w:firstLine="709"/>
        <w:contextualSpacing/>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7811CF">
      <w:pPr>
        <w:widowControl w:val="0"/>
        <w:tabs>
          <w:tab w:val="left" w:pos="1134"/>
        </w:tabs>
        <w:ind w:firstLine="709"/>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w:t>
      </w:r>
      <w:r w:rsidRPr="009044F1">
        <w:rPr>
          <w:rFonts w:ascii="GHEA Grapalat" w:hAnsi="GHEA Grapalat"/>
        </w:rPr>
        <w:lastRenderedPageBreak/>
        <w:t>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7811CF">
      <w:pPr>
        <w:widowControl w:val="0"/>
        <w:tabs>
          <w:tab w:val="left" w:pos="1134"/>
        </w:tabs>
        <w:ind w:firstLine="709"/>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7811CF">
      <w:pPr>
        <w:widowControl w:val="0"/>
        <w:tabs>
          <w:tab w:val="left" w:pos="1134"/>
        </w:tabs>
        <w:ind w:firstLine="709"/>
        <w:contextualSpacing/>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7811CF">
      <w:pPr>
        <w:widowControl w:val="0"/>
        <w:tabs>
          <w:tab w:val="left" w:pos="1134"/>
        </w:tabs>
        <w:ind w:firstLine="709"/>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7811CF">
      <w:pPr>
        <w:widowControl w:val="0"/>
        <w:tabs>
          <w:tab w:val="left" w:pos="1134"/>
        </w:tabs>
        <w:ind w:firstLine="709"/>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7811CF">
      <w:pPr>
        <w:pStyle w:val="NormalWeb"/>
        <w:widowControl w:val="0"/>
        <w:tabs>
          <w:tab w:val="left" w:pos="1134"/>
        </w:tabs>
        <w:spacing w:before="0" w:beforeAutospacing="0" w:after="0" w:afterAutospacing="0"/>
        <w:ind w:firstLine="709"/>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7811CF">
      <w:pPr>
        <w:pStyle w:val="NormalWeb"/>
        <w:widowControl w:val="0"/>
        <w:tabs>
          <w:tab w:val="left" w:pos="1134"/>
        </w:tabs>
        <w:spacing w:before="0" w:beforeAutospacing="0" w:after="0" w:afterAutospacing="0"/>
        <w:ind w:firstLine="709"/>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7811CF">
      <w:pPr>
        <w:pStyle w:val="NormalWeb"/>
        <w:widowControl w:val="0"/>
        <w:tabs>
          <w:tab w:val="left" w:pos="1134"/>
        </w:tabs>
        <w:spacing w:before="0" w:beforeAutospacing="0" w:after="0" w:afterAutospacing="0"/>
        <w:ind w:firstLine="709"/>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7811CF">
      <w:pPr>
        <w:pStyle w:val="NormalWeb"/>
        <w:widowControl w:val="0"/>
        <w:tabs>
          <w:tab w:val="left" w:pos="1134"/>
        </w:tabs>
        <w:spacing w:before="0" w:beforeAutospacing="0" w:after="0" w:afterAutospacing="0"/>
        <w:ind w:firstLine="709"/>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7811CF">
      <w:pPr>
        <w:pStyle w:val="NormalWeb"/>
        <w:widowControl w:val="0"/>
        <w:tabs>
          <w:tab w:val="left" w:pos="1134"/>
        </w:tabs>
        <w:spacing w:before="0" w:beforeAutospacing="0" w:after="0" w:afterAutospacing="0"/>
        <w:ind w:firstLine="709"/>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7811CF">
      <w:pPr>
        <w:pStyle w:val="NormalWeb"/>
        <w:widowControl w:val="0"/>
        <w:tabs>
          <w:tab w:val="left" w:pos="1134"/>
        </w:tabs>
        <w:spacing w:before="0" w:beforeAutospacing="0" w:after="0" w:afterAutospacing="0"/>
        <w:ind w:firstLine="709"/>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7811CF">
      <w:pPr>
        <w:pStyle w:val="NormalWeb"/>
        <w:widowControl w:val="0"/>
        <w:tabs>
          <w:tab w:val="left" w:pos="1134"/>
        </w:tabs>
        <w:spacing w:before="0" w:beforeAutospacing="0" w:after="0" w:afterAutospacing="0"/>
        <w:ind w:firstLine="709"/>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7811CF">
      <w:pPr>
        <w:pStyle w:val="NormalWeb"/>
        <w:widowControl w:val="0"/>
        <w:tabs>
          <w:tab w:val="left" w:pos="1134"/>
        </w:tabs>
        <w:spacing w:before="0" w:beforeAutospacing="0" w:after="0" w:afterAutospacing="0"/>
        <w:ind w:firstLine="709"/>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7811CF">
      <w:pPr>
        <w:pStyle w:val="NormalWeb"/>
        <w:widowControl w:val="0"/>
        <w:tabs>
          <w:tab w:val="left" w:pos="1134"/>
        </w:tabs>
        <w:spacing w:before="0" w:beforeAutospacing="0" w:after="0" w:afterAutospacing="0"/>
        <w:ind w:firstLine="709"/>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w:t>
      </w:r>
      <w:r w:rsidRPr="009044F1">
        <w:rPr>
          <w:rFonts w:ascii="GHEA Grapalat" w:hAnsi="GHEA Grapalat"/>
          <w:color w:val="000000"/>
        </w:rPr>
        <w:lastRenderedPageBreak/>
        <w:t>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7811CF">
      <w:pPr>
        <w:pStyle w:val="NormalWeb"/>
        <w:widowControl w:val="0"/>
        <w:tabs>
          <w:tab w:val="left" w:pos="1134"/>
        </w:tabs>
        <w:spacing w:before="0" w:beforeAutospacing="0" w:after="0" w:afterAutospacing="0"/>
        <w:ind w:firstLine="709"/>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7811CF">
      <w:pPr>
        <w:pStyle w:val="NormalWeb"/>
        <w:widowControl w:val="0"/>
        <w:tabs>
          <w:tab w:val="left" w:pos="1134"/>
        </w:tabs>
        <w:spacing w:before="0" w:beforeAutospacing="0" w:after="0" w:afterAutospacing="0"/>
        <w:ind w:firstLine="709"/>
        <w:contextualSpacing/>
        <w:jc w:val="both"/>
        <w:rPr>
          <w:rFonts w:ascii="GHEA Grapalat" w:hAnsi="GHEA Grapalat"/>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7811CF">
      <w:pPr>
        <w:pStyle w:val="NormalWeb"/>
        <w:widowControl w:val="0"/>
        <w:tabs>
          <w:tab w:val="left" w:pos="1134"/>
        </w:tabs>
        <w:spacing w:before="0" w:beforeAutospacing="0" w:after="0" w:afterAutospacing="0"/>
        <w:ind w:firstLine="709"/>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7811CF">
      <w:pPr>
        <w:widowControl w:val="0"/>
        <w:tabs>
          <w:tab w:val="left" w:pos="1134"/>
        </w:tabs>
        <w:ind w:firstLine="709"/>
        <w:contextualSpacing/>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7811CF" w:rsidRDefault="00096865" w:rsidP="007811CF">
      <w:pPr>
        <w:widowControl w:val="0"/>
        <w:tabs>
          <w:tab w:val="left" w:pos="1134"/>
        </w:tabs>
        <w:ind w:firstLine="709"/>
        <w:contextualSpacing/>
        <w:jc w:val="both"/>
        <w:rPr>
          <w:rFonts w:ascii="GHEA Grapalat" w:hAnsi="GHEA Grapalat" w:cs="Arial Armenian"/>
          <w:b/>
          <w:color w:val="FF0000"/>
        </w:rPr>
      </w:pPr>
      <w:r w:rsidRPr="007811CF">
        <w:rPr>
          <w:rFonts w:ascii="GHEA Grapalat" w:hAnsi="GHEA Grapalat"/>
          <w:b/>
          <w:color w:val="FF0000"/>
        </w:rPr>
        <w:t>2.4</w:t>
      </w:r>
      <w:r w:rsidR="00D13662" w:rsidRPr="007811CF">
        <w:rPr>
          <w:rFonts w:ascii="GHEA Grapalat" w:hAnsi="GHEA Grapalat"/>
          <w:b/>
          <w:color w:val="FF0000"/>
        </w:rPr>
        <w:t>.</w:t>
      </w:r>
      <w:r w:rsidR="00E1385B" w:rsidRPr="007811CF">
        <w:rPr>
          <w:rFonts w:ascii="GHEA Grapalat" w:hAnsi="GHEA Grapalat"/>
          <w:b/>
          <w:color w:val="FF0000"/>
        </w:rPr>
        <w:tab/>
      </w:r>
      <w:r w:rsidRPr="007811CF">
        <w:rPr>
          <w:rFonts w:ascii="GHEA Grapalat" w:hAnsi="GHEA Grapalat"/>
          <w:b/>
          <w:color w:val="FF0000"/>
        </w:rPr>
        <w:t>Участник</w:t>
      </w:r>
      <w:r w:rsidR="000C3F69" w:rsidRPr="007811CF">
        <w:rPr>
          <w:rFonts w:ascii="GHEA Grapalat" w:hAnsi="GHEA Grapalat"/>
          <w:b/>
          <w:color w:val="FF0000"/>
        </w:rPr>
        <w:t>,</w:t>
      </w:r>
      <w:r w:rsidRPr="007811CF">
        <w:rPr>
          <w:rFonts w:ascii="GHEA Grapalat" w:hAnsi="GHEA Grapalat"/>
          <w:b/>
          <w:color w:val="FF0000"/>
        </w:rPr>
        <w:t xml:space="preserve"> </w:t>
      </w:r>
      <w:r w:rsidR="002C1D72" w:rsidRPr="007811CF">
        <w:rPr>
          <w:rFonts w:ascii="GHEA Grapalat" w:hAnsi="GHEA Grapalat"/>
          <w:b/>
          <w:color w:val="FF0000"/>
        </w:rPr>
        <w:t xml:space="preserve">в случае признания </w:t>
      </w:r>
      <w:r w:rsidR="00876D7D" w:rsidRPr="007811CF">
        <w:rPr>
          <w:rFonts w:ascii="GHEA Grapalat" w:hAnsi="GHEA Grapalat"/>
          <w:b/>
          <w:color w:val="FF0000"/>
        </w:rPr>
        <w:t>ото</w:t>
      </w:r>
      <w:r w:rsidR="002C1D72" w:rsidRPr="007811CF">
        <w:rPr>
          <w:rFonts w:ascii="GHEA Grapalat" w:hAnsi="GHEA Grapalat"/>
          <w:b/>
          <w:color w:val="FF0000"/>
        </w:rPr>
        <w:t>бранным участником</w:t>
      </w:r>
      <w:r w:rsidR="000C3F69" w:rsidRPr="007811CF">
        <w:rPr>
          <w:rFonts w:ascii="GHEA Grapalat" w:hAnsi="GHEA Grapalat"/>
          <w:b/>
          <w:color w:val="FF0000"/>
        </w:rPr>
        <w:t>,</w:t>
      </w:r>
      <w:r w:rsidR="002C1D72" w:rsidRPr="007811CF">
        <w:rPr>
          <w:rFonts w:ascii="GHEA Grapalat" w:hAnsi="GHEA Grapalat"/>
          <w:b/>
          <w:color w:val="FF0000"/>
        </w:rPr>
        <w:t xml:space="preserve"> в срок</w:t>
      </w:r>
      <w:r w:rsidR="00BB67B5" w:rsidRPr="007811CF">
        <w:rPr>
          <w:rFonts w:ascii="GHEA Grapalat" w:hAnsi="GHEA Grapalat"/>
          <w:b/>
          <w:color w:val="FF0000"/>
        </w:rPr>
        <w:t>и</w:t>
      </w:r>
      <w:r w:rsidR="002C1D72" w:rsidRPr="007811CF">
        <w:rPr>
          <w:rFonts w:ascii="GHEA Grapalat" w:hAnsi="GHEA Grapalat"/>
          <w:b/>
          <w:color w:val="FF0000"/>
        </w:rPr>
        <w:t xml:space="preserve"> и порядке, установленны</w:t>
      </w:r>
      <w:r w:rsidR="00180D64" w:rsidRPr="007811CF">
        <w:rPr>
          <w:rFonts w:ascii="GHEA Grapalat" w:hAnsi="GHEA Grapalat"/>
          <w:b/>
          <w:color w:val="FF0000"/>
        </w:rPr>
        <w:t>ми</w:t>
      </w:r>
      <w:r w:rsidR="002C1D72" w:rsidRPr="007811CF">
        <w:rPr>
          <w:rFonts w:ascii="GHEA Grapalat" w:hAnsi="GHEA Grapalat"/>
          <w:b/>
          <w:color w:val="FF0000"/>
        </w:rPr>
        <w:t xml:space="preserve"> статьей 35 </w:t>
      </w:r>
      <w:r w:rsidR="00876D7D" w:rsidRPr="007811CF">
        <w:rPr>
          <w:rFonts w:ascii="GHEA Grapalat" w:hAnsi="GHEA Grapalat"/>
          <w:b/>
          <w:color w:val="FF0000"/>
        </w:rPr>
        <w:t>З</w:t>
      </w:r>
      <w:r w:rsidR="002C1D72" w:rsidRPr="007811CF">
        <w:rPr>
          <w:rFonts w:ascii="GHEA Grapalat" w:hAnsi="GHEA Grapalat"/>
          <w:b/>
          <w:color w:val="FF0000"/>
        </w:rPr>
        <w:t xml:space="preserve">акона, </w:t>
      </w:r>
      <w:r w:rsidR="00466F7A" w:rsidRPr="007811CF">
        <w:rPr>
          <w:rFonts w:ascii="GHEA Grapalat" w:hAnsi="GHEA Grapalat"/>
          <w:b/>
          <w:color w:val="FF0000"/>
        </w:rPr>
        <w:t xml:space="preserve">представляет </w:t>
      </w:r>
      <w:r w:rsidR="002C1D72" w:rsidRPr="007811CF">
        <w:rPr>
          <w:rFonts w:ascii="GHEA Grapalat" w:hAnsi="GHEA Grapalat"/>
          <w:b/>
          <w:color w:val="FF0000"/>
        </w:rPr>
        <w:t>обеспеч</w:t>
      </w:r>
      <w:r w:rsidR="00466F7A" w:rsidRPr="007811CF">
        <w:rPr>
          <w:rFonts w:ascii="GHEA Grapalat" w:hAnsi="GHEA Grapalat"/>
          <w:b/>
          <w:color w:val="FF0000"/>
        </w:rPr>
        <w:t>ение</w:t>
      </w:r>
      <w:r w:rsidR="002C1D72" w:rsidRPr="007811CF">
        <w:rPr>
          <w:rFonts w:ascii="GHEA Grapalat" w:hAnsi="GHEA Grapalat"/>
          <w:b/>
          <w:color w:val="FF0000"/>
        </w:rPr>
        <w:t xml:space="preserve"> квалификаци</w:t>
      </w:r>
      <w:r w:rsidR="00466F7A" w:rsidRPr="007811CF">
        <w:rPr>
          <w:rFonts w:ascii="GHEA Grapalat" w:hAnsi="GHEA Grapalat"/>
          <w:b/>
          <w:color w:val="FF0000"/>
        </w:rPr>
        <w:t>и</w:t>
      </w:r>
      <w:r w:rsidR="002C1D72" w:rsidRPr="007811CF">
        <w:rPr>
          <w:rFonts w:ascii="GHEA Grapalat" w:hAnsi="GHEA Grapalat"/>
          <w:b/>
          <w:color w:val="FF0000"/>
        </w:rPr>
        <w:t xml:space="preserve"> в размере представленного им ценового предложения</w:t>
      </w:r>
      <w:r w:rsidR="000964F1" w:rsidRPr="007811CF">
        <w:rPr>
          <w:rFonts w:ascii="GHEA Grapalat" w:hAnsi="GHEA Grapalat"/>
          <w:b/>
          <w:color w:val="FF0000"/>
        </w:rPr>
        <w:t>.</w:t>
      </w:r>
    </w:p>
    <w:p w:rsidR="000A6B75" w:rsidRPr="009044F1" w:rsidRDefault="000A6B75" w:rsidP="007811CF">
      <w:pPr>
        <w:pStyle w:val="norm"/>
        <w:widowControl w:val="0"/>
        <w:tabs>
          <w:tab w:val="left" w:pos="1134"/>
        </w:tabs>
        <w:spacing w:line="240" w:lineRule="auto"/>
        <w:contextualSpacing/>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7811CF">
      <w:pPr>
        <w:pStyle w:val="BodyTextIndent2"/>
        <w:widowControl w:val="0"/>
        <w:tabs>
          <w:tab w:val="left" w:pos="1134"/>
        </w:tabs>
        <w:spacing w:line="240" w:lineRule="auto"/>
        <w:ind w:firstLine="709"/>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7811CF">
      <w:pPr>
        <w:pStyle w:val="BodyTextIndent2"/>
        <w:widowControl w:val="0"/>
        <w:spacing w:line="240" w:lineRule="auto"/>
        <w:ind w:firstLine="709"/>
        <w:contextualSpacing/>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7811CF">
      <w:pPr>
        <w:pStyle w:val="BodyTextIndent2"/>
        <w:widowControl w:val="0"/>
        <w:tabs>
          <w:tab w:val="left" w:pos="1134"/>
        </w:tabs>
        <w:spacing w:line="240" w:lineRule="auto"/>
        <w:ind w:firstLine="709"/>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7811CF">
      <w:pPr>
        <w:pStyle w:val="BodyTextIndent2"/>
        <w:widowControl w:val="0"/>
        <w:tabs>
          <w:tab w:val="left" w:pos="1134"/>
        </w:tabs>
        <w:spacing w:line="240" w:lineRule="auto"/>
        <w:ind w:firstLine="709"/>
        <w:contextualSpacing/>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E3715" w:rsidRPr="002E4BC5" w:rsidRDefault="00AE3715"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7B86">
      <w:pPr>
        <w:widowControl w:val="0"/>
        <w:tabs>
          <w:tab w:val="left" w:pos="1134"/>
        </w:tabs>
        <w:ind w:firstLine="709"/>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 xml:space="preserve">Согласно статье 29 Закона участник вправе требовать от заказчика </w:t>
      </w:r>
      <w:r w:rsidRPr="009044F1">
        <w:rPr>
          <w:rFonts w:ascii="GHEA Grapalat" w:hAnsi="GHEA Grapalat"/>
        </w:rPr>
        <w:lastRenderedPageBreak/>
        <w:t>разъяснения приглашения.</w:t>
      </w:r>
    </w:p>
    <w:p w:rsidR="00096865" w:rsidRPr="009044F1" w:rsidRDefault="00096865" w:rsidP="00B47B86">
      <w:pPr>
        <w:widowControl w:val="0"/>
        <w:autoSpaceDE w:val="0"/>
        <w:autoSpaceDN w:val="0"/>
        <w:adjustRightInd w:val="0"/>
        <w:ind w:firstLine="709"/>
        <w:contextualSpacing/>
        <w:jc w:val="both"/>
        <w:rPr>
          <w:rFonts w:ascii="GHEA Grapalat" w:hAnsi="GHEA Grapalat"/>
        </w:rPr>
      </w:pPr>
      <w:r w:rsidRPr="009044F1">
        <w:rPr>
          <w:rFonts w:ascii="GHEA Grapalat" w:hAnsi="GHEA Grapalat"/>
        </w:rPr>
        <w:t xml:space="preserve">Участник имеет право </w:t>
      </w:r>
      <w:r w:rsidR="0060591F">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w:t>
      </w:r>
      <w:r w:rsidR="00DE0BCF">
        <w:rPr>
          <w:rFonts w:ascii="GHEA Grapalat" w:hAnsi="GHEA Grapalat"/>
        </w:rPr>
        <w:t>а.</w:t>
      </w:r>
      <w:r w:rsidR="00AA7117">
        <w:rPr>
          <w:rFonts w:ascii="GHEA Grapalat" w:hAnsi="GHEA Grapalat"/>
        </w:rPr>
        <w:t xml:space="preserve"> </w:t>
      </w:r>
    </w:p>
    <w:p w:rsidR="00096865" w:rsidRPr="009044F1" w:rsidRDefault="00096865" w:rsidP="00B47B86">
      <w:pPr>
        <w:widowControl w:val="0"/>
        <w:tabs>
          <w:tab w:val="left" w:pos="1134"/>
        </w:tabs>
        <w:ind w:firstLine="709"/>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B47B86">
      <w:pPr>
        <w:widowControl w:val="0"/>
        <w:tabs>
          <w:tab w:val="left" w:pos="1134"/>
        </w:tabs>
        <w:autoSpaceDE w:val="0"/>
        <w:autoSpaceDN w:val="0"/>
        <w:adjustRightInd w:val="0"/>
        <w:ind w:firstLine="709"/>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B47B86">
      <w:pPr>
        <w:widowControl w:val="0"/>
        <w:tabs>
          <w:tab w:val="left" w:pos="1134"/>
        </w:tabs>
        <w:autoSpaceDE w:val="0"/>
        <w:autoSpaceDN w:val="0"/>
        <w:adjustRightInd w:val="0"/>
        <w:ind w:firstLine="709"/>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7B86">
      <w:pPr>
        <w:widowControl w:val="0"/>
        <w:tabs>
          <w:tab w:val="left" w:pos="1134"/>
        </w:tabs>
        <w:autoSpaceDE w:val="0"/>
        <w:autoSpaceDN w:val="0"/>
        <w:adjustRightInd w:val="0"/>
        <w:ind w:firstLine="709"/>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7B86">
      <w:pPr>
        <w:widowControl w:val="0"/>
        <w:tabs>
          <w:tab w:val="left" w:pos="1134"/>
        </w:tabs>
        <w:autoSpaceDE w:val="0"/>
        <w:autoSpaceDN w:val="0"/>
        <w:adjustRightInd w:val="0"/>
        <w:ind w:firstLine="709"/>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08305A">
        <w:rPr>
          <w:rFonts w:ascii="GHEA Grapalat" w:hAnsi="GHEA Grapalat"/>
        </w:rPr>
        <w:t>.</w:t>
      </w:r>
      <w:r w:rsidRPr="009044F1">
        <w:rPr>
          <w:rFonts w:ascii="GHEA Grapalat" w:hAnsi="GHEA Grapalat"/>
        </w:rPr>
        <w:t xml:space="preserve"> </w:t>
      </w:r>
    </w:p>
    <w:p w:rsidR="00B051BE" w:rsidRPr="002E4BC5" w:rsidRDefault="00B051BE" w:rsidP="00B46D58">
      <w:pPr>
        <w:widowControl w:val="0"/>
        <w:spacing w:after="160"/>
        <w:jc w:val="center"/>
        <w:rPr>
          <w:rFonts w:ascii="GHEA Grapalat" w:hAnsi="GHEA Grapalat"/>
          <w:b/>
        </w:rPr>
      </w:pPr>
    </w:p>
    <w:p w:rsidR="00C65202" w:rsidRPr="002E4BC5" w:rsidRDefault="00C65202" w:rsidP="00B46D58">
      <w:pPr>
        <w:widowControl w:val="0"/>
        <w:spacing w:after="160"/>
        <w:jc w:val="center"/>
        <w:rPr>
          <w:rFonts w:ascii="GHEA Grapalat" w:hAnsi="GHEA Grapalat"/>
          <w:b/>
        </w:rPr>
      </w:pPr>
    </w:p>
    <w:p w:rsidR="00096865" w:rsidRPr="002E4BC5"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08305A">
      <w:pPr>
        <w:widowControl w:val="0"/>
        <w:tabs>
          <w:tab w:val="left" w:pos="1134"/>
        </w:tabs>
        <w:ind w:firstLine="709"/>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08305A">
      <w:pPr>
        <w:pStyle w:val="BodyTextIndent2"/>
        <w:widowControl w:val="0"/>
        <w:spacing w:line="240" w:lineRule="auto"/>
        <w:ind w:firstLine="709"/>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08305A">
      <w:pPr>
        <w:pStyle w:val="BodyTextIndent2"/>
        <w:widowControl w:val="0"/>
        <w:spacing w:line="240" w:lineRule="auto"/>
        <w:ind w:firstLine="709"/>
        <w:contextualSpacing/>
        <w:rPr>
          <w:rFonts w:ascii="GHEA Grapalat" w:hAnsi="GHEA Grapalat"/>
          <w:sz w:val="24"/>
          <w:szCs w:val="24"/>
        </w:rPr>
      </w:pPr>
      <w:r w:rsidRPr="009044F1">
        <w:rPr>
          <w:rFonts w:ascii="GHEA Grapalat" w:hAnsi="GHEA Grapalat"/>
          <w:sz w:val="24"/>
          <w:szCs w:val="24"/>
        </w:rPr>
        <w:lastRenderedPageBreak/>
        <w:t>Порядок подготовки заявки описан в части 2 настоящего приглашения - в инструкции по подготовке заявок на открытый конкурс.</w:t>
      </w:r>
    </w:p>
    <w:p w:rsidR="00BA4929" w:rsidRDefault="00BA4929" w:rsidP="0008305A">
      <w:pPr>
        <w:pStyle w:val="BodyTextIndent2"/>
        <w:widowControl w:val="0"/>
        <w:tabs>
          <w:tab w:val="left" w:pos="1134"/>
        </w:tabs>
        <w:spacing w:line="240" w:lineRule="auto"/>
        <w:ind w:firstLine="709"/>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proofErr w:type="gramStart"/>
      <w:r w:rsidR="00113740" w:rsidRPr="00B12C1B">
        <w:rPr>
          <w:rFonts w:ascii="GHEA Grapalat" w:hAnsi="GHEA Grapalat"/>
          <w:b/>
          <w:sz w:val="22"/>
          <w:szCs w:val="22"/>
        </w:rPr>
        <w:t>г</w:t>
      </w:r>
      <w:proofErr w:type="gramEnd"/>
      <w:r w:rsidR="00113740" w:rsidRPr="00B12C1B">
        <w:rPr>
          <w:rFonts w:ascii="GHEA Grapalat" w:hAnsi="GHEA Grapalat"/>
          <w:b/>
          <w:sz w:val="22"/>
          <w:szCs w:val="22"/>
        </w:rPr>
        <w:t>.</w:t>
      </w:r>
      <w:r w:rsidR="00113740" w:rsidRPr="00E063D7">
        <w:rPr>
          <w:rFonts w:ascii="GHEA Grapalat" w:hAnsi="GHEA Grapalat"/>
          <w:i/>
          <w:sz w:val="22"/>
          <w:szCs w:val="22"/>
        </w:rPr>
        <w:t xml:space="preserve"> </w:t>
      </w:r>
      <w:r w:rsidR="00113740" w:rsidRPr="00E063D7">
        <w:rPr>
          <w:rFonts w:ascii="GHEA Grapalat" w:hAnsi="GHEA Grapalat"/>
          <w:b/>
          <w:sz w:val="22"/>
          <w:szCs w:val="22"/>
        </w:rPr>
        <w:t>Ереван, ул. М.</w:t>
      </w:r>
      <w:r w:rsidR="00113740" w:rsidRPr="00E063D7">
        <w:rPr>
          <w:rFonts w:ascii="GHEA Grapalat" w:hAnsi="GHEA Grapalat"/>
          <w:b/>
          <w:sz w:val="22"/>
          <w:szCs w:val="22"/>
          <w:lang w:val="hy-AM"/>
        </w:rPr>
        <w:t xml:space="preserve"> </w:t>
      </w:r>
      <w:proofErr w:type="spellStart"/>
      <w:r w:rsidR="00113740" w:rsidRPr="00E063D7">
        <w:rPr>
          <w:rFonts w:ascii="GHEA Grapalat" w:hAnsi="GHEA Grapalat"/>
          <w:b/>
          <w:sz w:val="22"/>
          <w:szCs w:val="22"/>
        </w:rPr>
        <w:t>Гераци</w:t>
      </w:r>
      <w:proofErr w:type="spellEnd"/>
      <w:r w:rsidR="00113740" w:rsidRPr="00E063D7">
        <w:rPr>
          <w:rFonts w:ascii="GHEA Grapalat" w:hAnsi="GHEA Grapalat"/>
          <w:sz w:val="22"/>
          <w:szCs w:val="22"/>
        </w:rPr>
        <w:t xml:space="preserve">, не позднее, чем </w:t>
      </w:r>
      <w:r w:rsidR="00113740">
        <w:rPr>
          <w:rFonts w:ascii="GHEA Grapalat" w:hAnsi="GHEA Grapalat"/>
          <w:b/>
          <w:sz w:val="22"/>
          <w:szCs w:val="22"/>
        </w:rPr>
        <w:t>до 12</w:t>
      </w:r>
      <w:r w:rsidR="00113740" w:rsidRPr="00E063D7">
        <w:rPr>
          <w:rFonts w:ascii="GHEA Grapalat" w:hAnsi="GHEA Grapalat"/>
          <w:b/>
          <w:sz w:val="22"/>
          <w:szCs w:val="22"/>
        </w:rPr>
        <w:t xml:space="preserve">:00 часов </w:t>
      </w:r>
      <w:r w:rsidR="00113740">
        <w:rPr>
          <w:rFonts w:ascii="GHEA Grapalat" w:hAnsi="GHEA Grapalat"/>
          <w:b/>
          <w:sz w:val="22"/>
          <w:szCs w:val="22"/>
        </w:rPr>
        <w:t>1</w:t>
      </w:r>
      <w:r w:rsidR="00924284">
        <w:rPr>
          <w:rFonts w:ascii="GHEA Grapalat" w:hAnsi="GHEA Grapalat"/>
          <w:b/>
          <w:sz w:val="22"/>
          <w:szCs w:val="22"/>
        </w:rPr>
        <w:t>0</w:t>
      </w:r>
      <w:r w:rsidR="00113740" w:rsidRPr="00E063D7">
        <w:rPr>
          <w:rFonts w:ascii="GHEA Grapalat" w:hAnsi="GHEA Grapalat"/>
          <w:b/>
          <w:sz w:val="22"/>
          <w:szCs w:val="22"/>
        </w:rPr>
        <w:t>-го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BA4929" w:rsidRPr="006259BB" w:rsidRDefault="00BA4929" w:rsidP="0008305A">
      <w:pPr>
        <w:pStyle w:val="BodyTextIndent2"/>
        <w:widowControl w:val="0"/>
        <w:tabs>
          <w:tab w:val="left" w:pos="1134"/>
        </w:tabs>
        <w:spacing w:line="240" w:lineRule="auto"/>
        <w:ind w:firstLine="709"/>
        <w:contextualSpacing/>
        <w:rPr>
          <w:rFonts w:ascii="GHEA Grapalat" w:hAnsi="GHEA Grapalat"/>
          <w:sz w:val="24"/>
          <w:szCs w:val="24"/>
        </w:rPr>
      </w:pPr>
      <w:r w:rsidRPr="006259BB">
        <w:rPr>
          <w:rFonts w:ascii="GHEA Grapalat" w:hAnsi="GHEA Grapalat"/>
          <w:sz w:val="24"/>
          <w:szCs w:val="24"/>
        </w:rPr>
        <w:t>Заявки на процедуру получает и в журнале регистрации заявок регистрирует секретарь комиссии</w:t>
      </w:r>
      <w:r w:rsidRPr="002D5101">
        <w:rPr>
          <w:rFonts w:ascii="GHEA Grapalat" w:hAnsi="GHEA Grapalat"/>
          <w:b/>
          <w:sz w:val="24"/>
          <w:szCs w:val="24"/>
        </w:rPr>
        <w:t xml:space="preserve"> </w:t>
      </w:r>
      <w:proofErr w:type="spellStart"/>
      <w:r w:rsidR="002D5101" w:rsidRPr="002D5101">
        <w:rPr>
          <w:rFonts w:ascii="GHEA Grapalat" w:hAnsi="GHEA Grapalat"/>
          <w:b/>
          <w:sz w:val="24"/>
          <w:szCs w:val="24"/>
        </w:rPr>
        <w:t>Ваган</w:t>
      </w:r>
      <w:proofErr w:type="spellEnd"/>
      <w:r w:rsidR="002D5101" w:rsidRPr="002D5101">
        <w:rPr>
          <w:rFonts w:ascii="GHEA Grapalat" w:hAnsi="GHEA Grapalat"/>
          <w:b/>
          <w:sz w:val="24"/>
          <w:szCs w:val="24"/>
        </w:rPr>
        <w:t xml:space="preserve"> </w:t>
      </w:r>
      <w:proofErr w:type="spellStart"/>
      <w:r w:rsidR="002D5101" w:rsidRPr="002D5101">
        <w:rPr>
          <w:rFonts w:ascii="GHEA Grapalat" w:hAnsi="GHEA Grapalat"/>
          <w:b/>
          <w:sz w:val="24"/>
          <w:szCs w:val="24"/>
        </w:rPr>
        <w:t>Манукян</w:t>
      </w:r>
      <w:proofErr w:type="spellEnd"/>
      <w:r w:rsidRPr="002D5101">
        <w:rPr>
          <w:rFonts w:ascii="GHEA Grapalat" w:hAnsi="GHEA Grapalat"/>
          <w:b/>
          <w:sz w:val="24"/>
          <w:szCs w:val="24"/>
        </w:rPr>
        <w:t xml:space="preserve">. </w:t>
      </w:r>
      <w:r w:rsidRPr="006259BB">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08305A">
      <w:pPr>
        <w:pStyle w:val="BodyTextIndent2"/>
        <w:widowControl w:val="0"/>
        <w:tabs>
          <w:tab w:val="left" w:pos="1134"/>
        </w:tabs>
        <w:spacing w:line="240" w:lineRule="auto"/>
        <w:ind w:firstLine="709"/>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08305A">
      <w:pPr>
        <w:ind w:firstLine="709"/>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08305A">
      <w:pPr>
        <w:ind w:firstLine="709"/>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08305A">
      <w:pPr>
        <w:ind w:firstLine="709"/>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08305A">
      <w:pPr>
        <w:ind w:firstLine="709"/>
        <w:contextualSpacing/>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08305A">
      <w:pPr>
        <w:ind w:firstLine="709"/>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08305A">
      <w:pPr>
        <w:pStyle w:val="norm"/>
        <w:widowControl w:val="0"/>
        <w:tabs>
          <w:tab w:val="left" w:pos="1134"/>
        </w:tabs>
        <w:spacing w:line="240" w:lineRule="auto"/>
        <w:contextualSpacing/>
        <w:rPr>
          <w:rFonts w:ascii="GHEA Grapalat" w:hAnsi="GHEA Grapalat"/>
        </w:rPr>
      </w:pPr>
      <w:proofErr w:type="spellStart"/>
      <w:proofErr w:type="gramStart"/>
      <w:r>
        <w:rPr>
          <w:rFonts w:ascii="GHEA Grapalat" w:hAnsi="GHEA Grapalat"/>
        </w:rPr>
        <w:t>д</w:t>
      </w:r>
      <w:proofErr w:type="spellEnd"/>
      <w:r>
        <w:rPr>
          <w:rFonts w:ascii="GHEA Grapalat" w:hAnsi="GHEA Grapalat"/>
        </w:rPr>
        <w:t xml:space="preserve">)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w:t>
      </w:r>
      <w:proofErr w:type="gramEnd"/>
      <w:r>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62795D" w:rsidP="0008305A">
      <w:pPr>
        <w:pStyle w:val="norm"/>
        <w:widowControl w:val="0"/>
        <w:tabs>
          <w:tab w:val="left" w:pos="1134"/>
        </w:tabs>
        <w:spacing w:line="240" w:lineRule="auto"/>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5F2C25" w:rsidRPr="00276550" w:rsidRDefault="0062795D" w:rsidP="00521700">
      <w:pPr>
        <w:widowControl w:val="0"/>
        <w:tabs>
          <w:tab w:val="left" w:pos="1134"/>
        </w:tabs>
        <w:ind w:firstLine="709"/>
        <w:contextualSpacing/>
        <w:jc w:val="both"/>
        <w:rPr>
          <w:rFonts w:ascii="GHEA Grapalat" w:hAnsi="GHEA Grapalat"/>
          <w:b/>
          <w:color w:val="FF0000"/>
        </w:rPr>
      </w:pPr>
      <w:r>
        <w:rPr>
          <w:rFonts w:ascii="GHEA Grapalat" w:hAnsi="GHEA Grapalat"/>
        </w:rPr>
        <w:t>3</w:t>
      </w:r>
      <w:r w:rsidR="008251B1">
        <w:rPr>
          <w:rFonts w:ascii="GHEA Grapalat" w:hAnsi="GHEA Grapalat"/>
          <w:lang w:val="hy-AM"/>
        </w:rPr>
        <w:t>)</w:t>
      </w:r>
      <w:r w:rsidR="007014DE" w:rsidRPr="00276550">
        <w:rPr>
          <w:rFonts w:ascii="GHEA Grapalat" w:hAnsi="GHEA Grapalat"/>
          <w:b/>
          <w:color w:val="FF0000"/>
        </w:rPr>
        <w:t xml:space="preserve"> </w:t>
      </w:r>
      <w:r w:rsidR="00BD4B37" w:rsidRPr="00276550">
        <w:rPr>
          <w:rFonts w:ascii="GHEA Grapalat" w:hAnsi="GHEA Grapalat"/>
          <w:b/>
          <w:color w:val="FF0000"/>
        </w:rPr>
        <w:t>п</w:t>
      </w:r>
      <w:r w:rsidR="00F55752" w:rsidRPr="00276550">
        <w:rPr>
          <w:rFonts w:ascii="GHEA Grapalat" w:hAnsi="GHEA Grapalat"/>
          <w:b/>
          <w:color w:val="FF0000"/>
        </w:rPr>
        <w:t>ри закупке строительных работ:</w:t>
      </w:r>
    </w:p>
    <w:p w:rsidR="00BA6FB2" w:rsidRPr="00276550" w:rsidRDefault="008404E2" w:rsidP="00276550">
      <w:pPr>
        <w:ind w:firstLine="709"/>
        <w:contextualSpacing/>
        <w:jc w:val="both"/>
        <w:rPr>
          <w:rFonts w:ascii="GHEA Grapalat" w:hAnsi="GHEA Grapalat"/>
          <w:b/>
          <w:color w:val="FF0000"/>
        </w:rPr>
      </w:pPr>
      <w:r w:rsidRPr="00276550">
        <w:rPr>
          <w:rFonts w:ascii="GHEA Grapalat" w:hAnsi="GHEA Grapalat"/>
          <w:b/>
          <w:color w:val="FF0000"/>
        </w:rPr>
        <w:t>- у</w:t>
      </w:r>
      <w:r w:rsidR="007A40C1" w:rsidRPr="00276550">
        <w:rPr>
          <w:rFonts w:ascii="GHEA Grapalat" w:hAnsi="GHEA Grapalat"/>
          <w:b/>
          <w:color w:val="FF0000"/>
        </w:rPr>
        <w:t>твержденн</w:t>
      </w:r>
      <w:r w:rsidR="00424E1F" w:rsidRPr="00276550">
        <w:rPr>
          <w:rFonts w:ascii="GHEA Grapalat" w:hAnsi="GHEA Grapalat"/>
          <w:b/>
          <w:color w:val="FF0000"/>
        </w:rPr>
        <w:t>ую</w:t>
      </w:r>
      <w:r w:rsidR="007A40C1" w:rsidRPr="00276550">
        <w:rPr>
          <w:rFonts w:ascii="GHEA Grapalat" w:hAnsi="GHEA Grapalat"/>
          <w:b/>
          <w:color w:val="FF0000"/>
        </w:rPr>
        <w:t xml:space="preserve"> им</w:t>
      </w:r>
      <w:r w:rsidR="00424E1F" w:rsidRPr="00276550">
        <w:rPr>
          <w:rFonts w:ascii="GHEA Grapalat" w:hAnsi="GHEA Grapalat"/>
          <w:b/>
          <w:color w:val="FF0000"/>
        </w:rPr>
        <w:t xml:space="preserve">, заполненную </w:t>
      </w:r>
      <w:r w:rsidR="00EF25F5" w:rsidRPr="00276550">
        <w:rPr>
          <w:rFonts w:ascii="GHEA Grapalat" w:hAnsi="GHEA Grapalat"/>
          <w:b/>
          <w:color w:val="FF0000"/>
        </w:rPr>
        <w:t>объемн</w:t>
      </w:r>
      <w:r w:rsidR="00FD1288" w:rsidRPr="00276550">
        <w:rPr>
          <w:rFonts w:ascii="GHEA Grapalat" w:hAnsi="GHEA Grapalat"/>
          <w:b/>
          <w:color w:val="FF0000"/>
        </w:rPr>
        <w:t>ую</w:t>
      </w:r>
      <w:r w:rsidR="00EF25F5" w:rsidRPr="00276550">
        <w:rPr>
          <w:rFonts w:ascii="GHEA Grapalat" w:hAnsi="GHEA Grapalat"/>
          <w:b/>
          <w:color w:val="FF0000"/>
        </w:rPr>
        <w:t xml:space="preserve"> ведомость-</w:t>
      </w:r>
      <w:r w:rsidR="00F26B08" w:rsidRPr="00276550">
        <w:rPr>
          <w:rFonts w:ascii="GHEA Grapalat" w:hAnsi="GHEA Grapalat"/>
          <w:b/>
          <w:color w:val="FF0000"/>
        </w:rPr>
        <w:t>смет</w:t>
      </w:r>
      <w:r w:rsidR="00424E1F" w:rsidRPr="00276550">
        <w:rPr>
          <w:rFonts w:ascii="GHEA Grapalat" w:hAnsi="GHEA Grapalat"/>
          <w:b/>
          <w:color w:val="FF0000"/>
        </w:rPr>
        <w:t>у</w:t>
      </w:r>
      <w:r w:rsidR="00F26B08" w:rsidRPr="00276550">
        <w:rPr>
          <w:rFonts w:ascii="GHEA Grapalat" w:hAnsi="GHEA Grapalat"/>
          <w:b/>
          <w:color w:val="FF0000"/>
        </w:rPr>
        <w:t xml:space="preserve">, </w:t>
      </w:r>
      <w:r w:rsidR="00F57E8E" w:rsidRPr="00276550">
        <w:rPr>
          <w:rFonts w:ascii="GHEA Grapalat" w:hAnsi="GHEA Grapalat"/>
          <w:b/>
          <w:color w:val="FF0000"/>
        </w:rPr>
        <w:t>с учетом</w:t>
      </w:r>
      <w:r w:rsidR="00311C27" w:rsidRPr="00276550">
        <w:rPr>
          <w:rFonts w:ascii="GHEA Grapalat" w:hAnsi="GHEA Grapalat"/>
          <w:b/>
          <w:color w:val="FF0000"/>
        </w:rPr>
        <w:t xml:space="preserve"> </w:t>
      </w:r>
      <w:r w:rsidR="00424E1F" w:rsidRPr="00276550">
        <w:rPr>
          <w:rFonts w:ascii="GHEA Grapalat" w:hAnsi="GHEA Grapalat"/>
          <w:b/>
          <w:color w:val="FF0000"/>
        </w:rPr>
        <w:t xml:space="preserve">приложенной к данному приглашению объемной </w:t>
      </w:r>
      <w:r w:rsidR="00BA6FB2" w:rsidRPr="00276550">
        <w:rPr>
          <w:rFonts w:ascii="GHEA Grapalat" w:hAnsi="GHEA Grapalat"/>
          <w:b/>
          <w:color w:val="FF0000"/>
        </w:rPr>
        <w:t>спецификации</w:t>
      </w:r>
      <w:r w:rsidR="00424E1F" w:rsidRPr="00276550">
        <w:rPr>
          <w:rFonts w:ascii="GHEA Grapalat" w:hAnsi="GHEA Grapalat"/>
          <w:b/>
          <w:color w:val="FF0000"/>
        </w:rPr>
        <w:t xml:space="preserve"> по разделам работ, с указанием </w:t>
      </w:r>
      <w:r w:rsidR="004678B4" w:rsidRPr="00276550">
        <w:rPr>
          <w:rFonts w:ascii="GHEA Grapalat" w:hAnsi="GHEA Grapalat"/>
          <w:b/>
          <w:color w:val="FF0000"/>
        </w:rPr>
        <w:t xml:space="preserve">определенных максимальных весов - объемных значений. </w:t>
      </w:r>
      <w:r w:rsidR="004678B4" w:rsidRPr="00276550">
        <w:rPr>
          <w:rFonts w:ascii="GHEA Grapalat" w:hAnsi="GHEA Grapalat"/>
          <w:b/>
          <w:color w:val="FF0000"/>
        </w:rPr>
        <w:lastRenderedPageBreak/>
        <w:t>При этом</w:t>
      </w:r>
      <w:proofErr w:type="gramStart"/>
      <w:r w:rsidR="004678B4" w:rsidRPr="00276550">
        <w:rPr>
          <w:rFonts w:ascii="GHEA Grapalat" w:hAnsi="GHEA Grapalat"/>
          <w:b/>
          <w:color w:val="FF0000"/>
        </w:rPr>
        <w:t>,</w:t>
      </w:r>
      <w:proofErr w:type="gramEnd"/>
      <w:r w:rsidR="004678B4" w:rsidRPr="00276550">
        <w:rPr>
          <w:rFonts w:ascii="GHEA Grapalat" w:hAnsi="GHEA Grapalat"/>
          <w:b/>
          <w:color w:val="FF0000"/>
        </w:rPr>
        <w:t xml:space="preserve">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276550">
        <w:rPr>
          <w:rFonts w:ascii="GHEA Grapalat" w:hAnsi="GHEA Grapalat"/>
          <w:b/>
          <w:color w:val="FF0000"/>
        </w:rPr>
        <w:t>спецификации</w:t>
      </w:r>
      <w:r w:rsidR="004678B4" w:rsidRPr="00276550">
        <w:rPr>
          <w:rFonts w:ascii="GHEA Grapalat" w:hAnsi="GHEA Grapalat"/>
          <w:b/>
          <w:color w:val="FF0000"/>
        </w:rPr>
        <w:t>, приложенной к настоящей конкурсной документации. Разделы работ не могут быть искусственно объединены или разъедены.</w:t>
      </w:r>
    </w:p>
    <w:p w:rsidR="0088370A" w:rsidRPr="00276550" w:rsidRDefault="007014DE" w:rsidP="0008305A">
      <w:pPr>
        <w:pStyle w:val="norm"/>
        <w:widowControl w:val="0"/>
        <w:tabs>
          <w:tab w:val="left" w:pos="1134"/>
        </w:tabs>
        <w:spacing w:line="240" w:lineRule="auto"/>
        <w:contextualSpacing/>
        <w:rPr>
          <w:rFonts w:ascii="GHEA Grapalat" w:hAnsi="GHEA Grapalat"/>
          <w:b/>
          <w:color w:val="FF0000"/>
          <w:sz w:val="24"/>
          <w:szCs w:val="24"/>
        </w:rPr>
      </w:pPr>
      <w:r w:rsidRPr="00276550">
        <w:rPr>
          <w:rFonts w:ascii="GHEA Grapalat" w:hAnsi="GHEA Grapalat"/>
          <w:b/>
          <w:color w:val="FF0000"/>
          <w:sz w:val="24"/>
          <w:szCs w:val="24"/>
        </w:rPr>
        <w:t xml:space="preserve">- </w:t>
      </w:r>
      <w:r w:rsidR="00AA0E41" w:rsidRPr="00276550">
        <w:rPr>
          <w:rFonts w:ascii="GHEA Grapalat" w:hAnsi="GHEA Grapalat"/>
          <w:b/>
          <w:color w:val="FF0000"/>
          <w:sz w:val="24"/>
          <w:szCs w:val="24"/>
        </w:rPr>
        <w:t>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9D2ED7" w:rsidRPr="00276550">
        <w:rPr>
          <w:rFonts w:ascii="GHEA Grapalat" w:hAnsi="GHEA Grapalat"/>
          <w:b/>
          <w:color w:val="FF0000"/>
          <w:sz w:val="24"/>
          <w:szCs w:val="24"/>
        </w:rPr>
        <w:t>;</w:t>
      </w:r>
    </w:p>
    <w:p w:rsidR="000845F6" w:rsidRPr="009044F1" w:rsidRDefault="005F25EF" w:rsidP="0008305A">
      <w:pPr>
        <w:pStyle w:val="norm"/>
        <w:widowControl w:val="0"/>
        <w:tabs>
          <w:tab w:val="left" w:pos="1134"/>
        </w:tabs>
        <w:spacing w:line="240" w:lineRule="auto"/>
        <w:contextualSpacing/>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rsidR="000845F6" w:rsidRPr="00D3436F" w:rsidRDefault="005F25EF" w:rsidP="0008305A">
      <w:pPr>
        <w:pStyle w:val="norm"/>
        <w:widowControl w:val="0"/>
        <w:tabs>
          <w:tab w:val="left" w:pos="1134"/>
        </w:tabs>
        <w:spacing w:line="240" w:lineRule="auto"/>
        <w:contextualSpacing/>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08305A">
      <w:pPr>
        <w:ind w:firstLine="709"/>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Pr="00276550" w:rsidRDefault="00721677" w:rsidP="00276550">
      <w:pPr>
        <w:pStyle w:val="ListParagraph"/>
        <w:numPr>
          <w:ilvl w:val="0"/>
          <w:numId w:val="29"/>
        </w:numPr>
        <w:contextualSpacing/>
        <w:jc w:val="both"/>
        <w:rPr>
          <w:rFonts w:ascii="GHEA Grapalat" w:hAnsi="GHEA Grapalat" w:cs="Sylfaen"/>
        </w:rPr>
      </w:pPr>
      <w:r w:rsidRPr="00276550">
        <w:rPr>
          <w:rFonts w:ascii="GHEA Grapalat" w:hAnsi="GHEA Grapalat" w:cs="Sylfaen"/>
        </w:rPr>
        <w:t>ни одна из сторон договора о совместной деятельности не может подавать отдельную заявку на данную процедуру</w:t>
      </w:r>
      <w:r w:rsidR="006519EF" w:rsidRPr="00276550">
        <w:rPr>
          <w:rFonts w:ascii="GHEA Grapalat" w:hAnsi="GHEA Grapalat" w:cs="Sylfaen"/>
        </w:rPr>
        <w:t xml:space="preserve"> (на один и тот же лот)</w:t>
      </w:r>
      <w:r w:rsidRPr="00276550">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276550">
      <w:pPr>
        <w:pStyle w:val="norm"/>
        <w:widowControl w:val="0"/>
        <w:numPr>
          <w:ilvl w:val="0"/>
          <w:numId w:val="29"/>
        </w:numPr>
        <w:spacing w:line="240" w:lineRule="auto"/>
        <w:contextualSpacing/>
        <w:rPr>
          <w:rFonts w:ascii="GHEA Grapalat" w:hAnsi="GHEA Grapalat" w:cs="Sylfaen"/>
          <w:sz w:val="24"/>
          <w:szCs w:val="24"/>
        </w:rPr>
      </w:pPr>
      <w:r>
        <w:rPr>
          <w:rFonts w:ascii="GHEA Grapalat" w:hAnsi="GHEA Grapalat" w:cs="Sylfaen"/>
          <w:sz w:val="24"/>
          <w:szCs w:val="24"/>
        </w:rPr>
        <w:t>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49655D" w:rsidRDefault="0049655D">
      <w:pPr>
        <w:rPr>
          <w:rFonts w:ascii="GHEA Grapalat" w:hAnsi="GHEA Grapalat"/>
          <w:b/>
        </w:rPr>
      </w:pPr>
    </w:p>
    <w:p w:rsidR="00A45946" w:rsidRPr="002E4BC5" w:rsidRDefault="00333B85" w:rsidP="00276550">
      <w:pPr>
        <w:jc w:val="center"/>
        <w:rPr>
          <w:rFonts w:ascii="GHEA Grapalat" w:hAnsi="GHEA Grapalat"/>
          <w:b/>
        </w:rPr>
      </w:pPr>
      <w:r>
        <w:rPr>
          <w:rFonts w:ascii="GHEA Grapalat" w:hAnsi="GHEA Grapalat"/>
          <w:b/>
        </w:rPr>
        <w:t>5.</w:t>
      </w:r>
      <w:r w:rsidR="00C8055A" w:rsidRPr="009044F1">
        <w:rPr>
          <w:rFonts w:ascii="GHEA Grapalat" w:hAnsi="GHEA Grapalat"/>
          <w:b/>
        </w:rPr>
        <w:t>ЦЕНОВОЕ ПРЕДЛОЖЕНИЕ ЗАЯВКИ</w:t>
      </w:r>
    </w:p>
    <w:p w:rsidR="00787A1B" w:rsidRPr="002E4BC5" w:rsidRDefault="00787A1B" w:rsidP="00B46D58">
      <w:pPr>
        <w:widowControl w:val="0"/>
        <w:spacing w:after="160"/>
        <w:jc w:val="center"/>
        <w:rPr>
          <w:rFonts w:ascii="GHEA Grapalat" w:hAnsi="GHEA Grapalat" w:cs="Arial"/>
          <w:b/>
        </w:rPr>
      </w:pPr>
    </w:p>
    <w:p w:rsidR="00A45946" w:rsidRPr="009044F1" w:rsidRDefault="00C8055A" w:rsidP="00276550">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27655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F7173E" w:rsidRPr="00F7173E">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7173E" w:rsidRPr="00F7173E">
        <w:rPr>
          <w:rFonts w:ascii="GHEA Grapalat" w:hAnsi="GHEA Grapalat"/>
          <w:sz w:val="24"/>
          <w:szCs w:val="24"/>
        </w:rPr>
        <w:t xml:space="preserve"> </w:t>
      </w:r>
      <w:r w:rsidR="004E68E0">
        <w:rPr>
          <w:rFonts w:ascii="GHEA Grapalat" w:hAnsi="GHEA Grapalat"/>
          <w:sz w:val="24"/>
          <w:szCs w:val="24"/>
        </w:rPr>
        <w:t>(</w:t>
      </w:r>
      <w:r w:rsidR="004E68E0" w:rsidRPr="00864470">
        <w:rPr>
          <w:rFonts w:ascii="GHEA Grapalat" w:hAnsi="GHEA Grapalat"/>
          <w:sz w:val="24"/>
          <w:szCs w:val="24"/>
        </w:rPr>
        <w:t>совокупность себестоимости и прогнозируемой прибыли</w:t>
      </w:r>
      <w:r w:rsidR="004E68E0">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w:t>
      </w:r>
      <w:r w:rsidRPr="009044F1">
        <w:rPr>
          <w:rFonts w:ascii="GHEA Grapalat" w:hAnsi="GHEA Grapalat"/>
          <w:sz w:val="24"/>
          <w:szCs w:val="24"/>
        </w:rPr>
        <w:lastRenderedPageBreak/>
        <w:t xml:space="preserve">предложении отдельной строкой предусматривается размер суммы, подлежащей выплате по части данного вида налога. </w:t>
      </w:r>
    </w:p>
    <w:p w:rsidR="00B95FE0" w:rsidRPr="009044F1" w:rsidRDefault="00B95FE0" w:rsidP="00276550">
      <w:pPr>
        <w:pStyle w:val="norm"/>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27655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9B550F"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276550">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7173E" w:rsidRPr="00F7173E">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276550">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276550">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A14685">
        <w:rPr>
          <w:rFonts w:ascii="GHEA Grapalat" w:hAnsi="GHEA Grapalat"/>
          <w:sz w:val="24"/>
          <w:szCs w:val="24"/>
        </w:rPr>
        <w:t xml:space="preserve">, </w:t>
      </w:r>
    </w:p>
    <w:p w:rsidR="00260739" w:rsidRDefault="00A14685" w:rsidP="00276550">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260739" w:rsidRPr="00147FD7">
        <w:rPr>
          <w:rFonts w:ascii="GHEA Grapalat" w:hAnsi="GHEA Grapalat"/>
          <w:sz w:val="24"/>
          <w:szCs w:val="24"/>
        </w:rPr>
        <w:t>стоимость</w:t>
      </w:r>
      <w:r w:rsidR="00260739" w:rsidRPr="009044F1">
        <w:rPr>
          <w:rFonts w:ascii="GHEA Grapalat" w:hAnsi="GHEA Grapalat"/>
          <w:sz w:val="24"/>
          <w:szCs w:val="24"/>
        </w:rPr>
        <w:t>"</w:t>
      </w:r>
      <w:r w:rsidR="00260739" w:rsidRPr="00147FD7">
        <w:rPr>
          <w:rFonts w:ascii="GHEA Grapalat" w:hAnsi="GHEA Grapalat"/>
          <w:sz w:val="24"/>
          <w:szCs w:val="24"/>
        </w:rPr>
        <w:t xml:space="preserve"> 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rsidR="0048059F" w:rsidRPr="009044F1" w:rsidRDefault="0048059F" w:rsidP="00276550">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A45946" w:rsidRPr="009044F1" w:rsidRDefault="00C8055A" w:rsidP="00276550">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rsidR="00873D42" w:rsidRPr="00230D36" w:rsidRDefault="00873D42" w:rsidP="00873D42">
      <w:pPr>
        <w:jc w:val="center"/>
        <w:rPr>
          <w:rFonts w:ascii="GHEA Grapalat" w:hAnsi="GHEA Grapalat"/>
          <w:b/>
        </w:rPr>
      </w:pPr>
    </w:p>
    <w:p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873D42" w:rsidRPr="00230D36" w:rsidRDefault="00873D42" w:rsidP="00873D42">
      <w:pPr>
        <w:jc w:val="center"/>
        <w:rPr>
          <w:rFonts w:ascii="GHEA Grapalat" w:hAnsi="GHEA Grapalat"/>
          <w:b/>
        </w:rPr>
      </w:pPr>
    </w:p>
    <w:p w:rsidR="00096865" w:rsidRPr="00AA7117" w:rsidRDefault="00220C7C" w:rsidP="00E7447E">
      <w:pPr>
        <w:pStyle w:val="BodyTextIndent"/>
        <w:widowControl w:val="0"/>
        <w:tabs>
          <w:tab w:val="left" w:pos="1134"/>
        </w:tabs>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E7447E">
      <w:pPr>
        <w:pStyle w:val="BodyTextIndent"/>
        <w:widowControl w:val="0"/>
        <w:tabs>
          <w:tab w:val="left" w:pos="1134"/>
        </w:tabs>
        <w:spacing w:line="240" w:lineRule="auto"/>
        <w:ind w:firstLine="709"/>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2626F7" w:rsidRDefault="002626F7" w:rsidP="00B46D58">
      <w:pPr>
        <w:rPr>
          <w:rFonts w:ascii="GHEA Grapalat" w:hAnsi="GHEA Grapalat" w:cs="Sylfaen"/>
        </w:rPr>
      </w:pPr>
    </w:p>
    <w:p w:rsidR="008251B1" w:rsidRDefault="008251B1" w:rsidP="00B46D58">
      <w:pPr>
        <w:widowControl w:val="0"/>
        <w:spacing w:after="160"/>
        <w:jc w:val="center"/>
        <w:rPr>
          <w:rFonts w:ascii="GHEA Grapalat" w:hAnsi="GHEA Grapalat"/>
          <w:b/>
          <w:lang w:val="hy-AM"/>
        </w:rPr>
      </w:pPr>
    </w:p>
    <w:p w:rsidR="00096865" w:rsidRPr="009044F1" w:rsidRDefault="00E70FC4" w:rsidP="00B46D58">
      <w:pPr>
        <w:widowControl w:val="0"/>
        <w:spacing w:after="160"/>
        <w:jc w:val="center"/>
        <w:rPr>
          <w:rFonts w:ascii="GHEA Grapalat" w:hAnsi="GHEA Grapalat"/>
          <w:b/>
        </w:rPr>
      </w:pPr>
      <w:r>
        <w:rPr>
          <w:rFonts w:ascii="GHEA Grapalat" w:hAnsi="GHEA Grapalat"/>
          <w:b/>
        </w:rPr>
        <w:lastRenderedPageBreak/>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E21F2" w:rsidRPr="00B51F5D" w:rsidRDefault="00FD2748" w:rsidP="00EB4C64">
      <w:pPr>
        <w:pStyle w:val="BodyTextIndent2"/>
        <w:widowControl w:val="0"/>
        <w:tabs>
          <w:tab w:val="left" w:pos="1134"/>
        </w:tabs>
        <w:spacing w:line="240" w:lineRule="auto"/>
        <w:ind w:firstLine="709"/>
        <w:contextualSpacing/>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0E21F2" w:rsidRPr="009F3DC7">
        <w:rPr>
          <w:rFonts w:ascii="GHEA Grapalat" w:hAnsi="GHEA Grapalat"/>
          <w:sz w:val="24"/>
          <w:szCs w:val="24"/>
        </w:rPr>
        <w:t xml:space="preserve">Вскрытие заявок произойдет </w:t>
      </w:r>
      <w:r w:rsidR="000E21F2" w:rsidRPr="002B605C">
        <w:rPr>
          <w:rFonts w:ascii="GHEA Grapalat" w:hAnsi="GHEA Grapalat"/>
          <w:sz w:val="24"/>
          <w:szCs w:val="24"/>
        </w:rPr>
        <w:t xml:space="preserve">на заседании комиссии по вскрытию заявок </w:t>
      </w:r>
      <w:r w:rsidR="000E21F2" w:rsidRPr="009F3DC7">
        <w:rPr>
          <w:rFonts w:ascii="GHEA Grapalat" w:hAnsi="GHEA Grapalat"/>
          <w:sz w:val="24"/>
          <w:szCs w:val="24"/>
        </w:rPr>
        <w:t xml:space="preserve">на </w:t>
      </w:r>
      <w:proofErr w:type="spellStart"/>
      <w:proofErr w:type="gramStart"/>
      <w:r w:rsidR="00E81066" w:rsidRPr="006D693E">
        <w:rPr>
          <w:rFonts w:ascii="GHEA Grapalat" w:hAnsi="GHEA Grapalat"/>
          <w:b/>
          <w:sz w:val="24"/>
          <w:szCs w:val="24"/>
        </w:rPr>
        <w:t>на</w:t>
      </w:r>
      <w:proofErr w:type="spellEnd"/>
      <w:proofErr w:type="gramEnd"/>
      <w:r w:rsidR="00E81066" w:rsidRPr="006D693E">
        <w:rPr>
          <w:rFonts w:ascii="GHEA Grapalat" w:hAnsi="GHEA Grapalat"/>
          <w:b/>
          <w:sz w:val="24"/>
          <w:szCs w:val="24"/>
        </w:rPr>
        <w:t xml:space="preserve"> </w:t>
      </w:r>
      <w:r w:rsidR="00E81066">
        <w:rPr>
          <w:rFonts w:ascii="GHEA Grapalat" w:hAnsi="GHEA Grapalat"/>
          <w:b/>
          <w:sz w:val="24"/>
          <w:szCs w:val="24"/>
        </w:rPr>
        <w:t>1</w:t>
      </w:r>
      <w:r w:rsidR="00924284">
        <w:rPr>
          <w:rFonts w:ascii="GHEA Grapalat" w:hAnsi="GHEA Grapalat"/>
          <w:b/>
          <w:sz w:val="24"/>
          <w:szCs w:val="24"/>
        </w:rPr>
        <w:t>0</w:t>
      </w:r>
      <w:r w:rsidR="00E81066" w:rsidRPr="006D693E">
        <w:rPr>
          <w:rFonts w:ascii="GHEA Grapalat" w:hAnsi="GHEA Grapalat"/>
          <w:b/>
          <w:sz w:val="24"/>
          <w:szCs w:val="24"/>
        </w:rPr>
        <w:t>-ый день в 12:00</w:t>
      </w:r>
      <w:r w:rsidR="00E81066">
        <w:rPr>
          <w:rFonts w:ascii="GHEA Grapalat" w:hAnsi="GHEA Grapalat"/>
          <w:sz w:val="24"/>
          <w:szCs w:val="24"/>
        </w:rPr>
        <w:t xml:space="preserve"> </w:t>
      </w:r>
      <w:r w:rsidR="000E21F2">
        <w:rPr>
          <w:rFonts w:ascii="GHEA Grapalat" w:hAnsi="GHEA Grapalat"/>
          <w:sz w:val="24"/>
          <w:szCs w:val="24"/>
        </w:rPr>
        <w:t xml:space="preserve"> со дня опубликования </w:t>
      </w:r>
      <w:r w:rsidR="000E21F2" w:rsidRPr="00C765E3">
        <w:rPr>
          <w:rFonts w:ascii="GHEA Grapalat" w:hAnsi="GHEA Grapalat"/>
          <w:sz w:val="24"/>
          <w:szCs w:val="24"/>
        </w:rPr>
        <w:t>в бюллетене</w:t>
      </w:r>
      <w:r w:rsidR="000E21F2">
        <w:rPr>
          <w:rFonts w:ascii="GHEA Grapalat" w:hAnsi="GHEA Grapalat"/>
          <w:sz w:val="24"/>
          <w:szCs w:val="24"/>
        </w:rPr>
        <w:t xml:space="preserve"> </w:t>
      </w:r>
      <w:r w:rsidR="000E21F2" w:rsidRPr="009F3DC7">
        <w:rPr>
          <w:rFonts w:ascii="GHEA Grapalat" w:hAnsi="GHEA Grapalat"/>
          <w:sz w:val="24"/>
          <w:szCs w:val="24"/>
        </w:rPr>
        <w:t>объявления и приг</w:t>
      </w:r>
      <w:r w:rsidR="000E21F2">
        <w:rPr>
          <w:rFonts w:ascii="GHEA Grapalat" w:hAnsi="GHEA Grapalat"/>
          <w:sz w:val="24"/>
          <w:szCs w:val="24"/>
        </w:rPr>
        <w:t>лашения на настоящую процедуру.</w:t>
      </w:r>
    </w:p>
    <w:p w:rsidR="000E21F2" w:rsidRDefault="000E21F2" w:rsidP="00EB4C64">
      <w:pPr>
        <w:widowControl w:val="0"/>
        <w:ind w:firstLine="709"/>
        <w:contextualSpacing/>
        <w:jc w:val="both"/>
        <w:rPr>
          <w:rFonts w:ascii="GHEA Grapalat" w:hAnsi="GHEA Grapalat"/>
        </w:rPr>
      </w:pPr>
      <w:r w:rsidRPr="009F3DC7">
        <w:rPr>
          <w:rFonts w:ascii="GHEA Grapalat" w:hAnsi="GHEA Grapalat"/>
        </w:rPr>
        <w:t>На заседании по вскрытию</w:t>
      </w:r>
      <w:r w:rsidR="004411C1" w:rsidRPr="00D2548C">
        <w:rPr>
          <w:rFonts w:ascii="GHEA Grapalat" w:hAnsi="GHEA Grapalat"/>
        </w:rPr>
        <w:t xml:space="preserve"> и оценке</w:t>
      </w:r>
      <w:r w:rsidRPr="009F3DC7">
        <w:rPr>
          <w:rFonts w:ascii="GHEA Grapalat" w:hAnsi="GHEA Grapalat"/>
        </w:rPr>
        <w:t xml:space="preserve"> заявок</w:t>
      </w:r>
      <w:r>
        <w:rPr>
          <w:rFonts w:ascii="GHEA Grapalat" w:hAnsi="GHEA Grapalat"/>
        </w:rPr>
        <w:t>:</w:t>
      </w:r>
    </w:p>
    <w:p w:rsidR="000E21F2" w:rsidRDefault="000E21F2" w:rsidP="00EB4C64">
      <w:pPr>
        <w:widowControl w:val="0"/>
        <w:ind w:firstLine="709"/>
        <w:contextualSpacing/>
        <w:jc w:val="both"/>
        <w:rPr>
          <w:rFonts w:ascii="GHEA Grapalat" w:hAnsi="GHEA Grapalat"/>
        </w:rPr>
      </w:pPr>
      <w:r>
        <w:rPr>
          <w:rFonts w:ascii="GHEA Grapalat" w:hAnsi="GHEA Grapalat"/>
        </w:rPr>
        <w:t xml:space="preserve"> </w:t>
      </w:r>
      <w:proofErr w:type="gramStart"/>
      <w:r>
        <w:rPr>
          <w:rFonts w:ascii="GHEA Grapalat" w:hAnsi="GHEA Grapalat"/>
        </w:rPr>
        <w:t>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0E21F2" w:rsidRDefault="000E21F2" w:rsidP="00EB4C64">
      <w:pPr>
        <w:widowControl w:val="0"/>
        <w:tabs>
          <w:tab w:val="left" w:pos="1134"/>
        </w:tabs>
        <w:ind w:firstLine="709"/>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Default="000E21F2" w:rsidP="00EB4C64">
      <w:pPr>
        <w:widowControl w:val="0"/>
        <w:tabs>
          <w:tab w:val="left" w:pos="1134"/>
        </w:tabs>
        <w:ind w:firstLine="709"/>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0E21F2" w:rsidRDefault="000E21F2" w:rsidP="00EB4C64">
      <w:pPr>
        <w:widowControl w:val="0"/>
        <w:tabs>
          <w:tab w:val="left" w:pos="1134"/>
        </w:tabs>
        <w:ind w:firstLine="709"/>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Default="000E21F2" w:rsidP="00EB4C64">
      <w:pPr>
        <w:widowControl w:val="0"/>
        <w:tabs>
          <w:tab w:val="left" w:pos="1134"/>
        </w:tabs>
        <w:ind w:firstLine="709"/>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45430" w:rsidRDefault="00FD2748" w:rsidP="00EB4C64">
      <w:pPr>
        <w:pStyle w:val="BodyTextIndent2"/>
        <w:widowControl w:val="0"/>
        <w:tabs>
          <w:tab w:val="left" w:pos="1134"/>
        </w:tabs>
        <w:spacing w:line="240" w:lineRule="auto"/>
        <w:ind w:firstLine="709"/>
        <w:contextualSpacing/>
        <w:rPr>
          <w:rFonts w:ascii="GHEA Grapalat" w:hAnsi="GHEA Grapalat"/>
          <w:sz w:val="24"/>
          <w:szCs w:val="24"/>
        </w:rPr>
      </w:pPr>
      <w:r w:rsidRPr="00E45430">
        <w:rPr>
          <w:rFonts w:ascii="GHEA Grapalat" w:hAnsi="GHEA Grapalat"/>
          <w:sz w:val="24"/>
          <w:szCs w:val="24"/>
        </w:rPr>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приглашением. </w:t>
      </w:r>
    </w:p>
    <w:p w:rsidR="002A665D" w:rsidRPr="002A665D" w:rsidRDefault="00CF34DE" w:rsidP="00EB4C64">
      <w:pPr>
        <w:widowControl w:val="0"/>
        <w:ind w:firstLine="709"/>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EB4C64">
      <w:pPr>
        <w:widowControl w:val="0"/>
        <w:ind w:firstLine="709"/>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1151FB">
        <w:rPr>
          <w:rFonts w:ascii="GHEA Grapalat" w:hAnsi="GHEA Grapalat"/>
        </w:rPr>
        <w:t>.</w:t>
      </w:r>
    </w:p>
    <w:p w:rsidR="00B514E8" w:rsidRPr="009044F1" w:rsidRDefault="00FD2748" w:rsidP="00EB4C64">
      <w:pPr>
        <w:pStyle w:val="BodyTextIndent2"/>
        <w:widowControl w:val="0"/>
        <w:tabs>
          <w:tab w:val="left" w:pos="1134"/>
        </w:tabs>
        <w:spacing w:line="240" w:lineRule="auto"/>
        <w:ind w:firstLine="709"/>
        <w:contextualSpacing/>
        <w:rPr>
          <w:rFonts w:ascii="GHEA Grapalat" w:hAnsi="GHEA Grapalat" w:cs="Sylfaen"/>
          <w:sz w:val="24"/>
          <w:szCs w:val="24"/>
        </w:rPr>
      </w:pPr>
      <w:r w:rsidRPr="009044F1">
        <w:rPr>
          <w:rFonts w:ascii="GHEA Grapalat" w:hAnsi="GHEA Grapalat"/>
          <w:sz w:val="24"/>
          <w:szCs w:val="24"/>
        </w:rPr>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proofErr w:type="gramStart"/>
      <w:r w:rsidR="00D22CBB" w:rsidRPr="00062AB1">
        <w:rPr>
          <w:rFonts w:ascii="GHEA Grapalat" w:hAnsi="GHEA Grapalat"/>
          <w:b/>
          <w:sz w:val="24"/>
          <w:szCs w:val="24"/>
        </w:rPr>
        <w:t>Отобранный</w:t>
      </w:r>
      <w:proofErr w:type="gramEnd"/>
      <w:r w:rsidR="00D22CBB" w:rsidRPr="00062AB1">
        <w:rPr>
          <w:rFonts w:ascii="GHEA Grapalat" w:hAnsi="GHEA Grapalat"/>
          <w:b/>
          <w:sz w:val="24"/>
          <w:szCs w:val="24"/>
        </w:rPr>
        <w:t xml:space="preserve"> </w:t>
      </w:r>
      <w:proofErr w:type="spellStart"/>
      <w:r w:rsidR="00D22CBB" w:rsidRPr="00062AB1">
        <w:rPr>
          <w:rFonts w:ascii="GHEA Grapalat" w:hAnsi="GHEA Grapalat"/>
          <w:b/>
          <w:sz w:val="24"/>
          <w:szCs w:val="24"/>
        </w:rPr>
        <w:t>у</w:t>
      </w:r>
      <w:r w:rsidRPr="00062AB1">
        <w:rPr>
          <w:rFonts w:ascii="GHEA Grapalat" w:hAnsi="GHEA Grapalat"/>
          <w:b/>
          <w:sz w:val="24"/>
          <w:szCs w:val="24"/>
        </w:rPr>
        <w:t>частникопределяется</w:t>
      </w:r>
      <w:proofErr w:type="spellEnd"/>
      <w:r w:rsidRPr="00062AB1">
        <w:rPr>
          <w:rFonts w:ascii="GHEA Grapalat" w:hAnsi="GHEA Grapalat"/>
          <w:b/>
          <w:sz w:val="24"/>
          <w:szCs w:val="24"/>
        </w:rPr>
        <w:t xml:space="preserve">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w:t>
      </w:r>
      <w:r w:rsidRPr="009044F1">
        <w:rPr>
          <w:rFonts w:ascii="GHEA Grapalat" w:hAnsi="GHEA Grapalat"/>
          <w:sz w:val="24"/>
          <w:szCs w:val="24"/>
        </w:rPr>
        <w:t xml:space="preserve">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Pr>
          <w:rFonts w:ascii="GHEA Grapalat" w:hAnsi="GHEA Grapalat"/>
          <w:sz w:val="24"/>
          <w:szCs w:val="24"/>
        </w:rPr>
        <w:t>.</w:t>
      </w:r>
    </w:p>
    <w:p w:rsidR="00E81066" w:rsidRPr="00A01157" w:rsidRDefault="00FD2748" w:rsidP="00E81066">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E81066">
        <w:rPr>
          <w:rFonts w:ascii="GHEA Grapalat" w:hAnsi="GHEA Grapalat"/>
          <w:i w:val="0"/>
          <w:sz w:val="24"/>
          <w:szCs w:val="24"/>
        </w:rPr>
        <w:t xml:space="preserve">, </w:t>
      </w:r>
      <w:r w:rsidR="00E81066" w:rsidRPr="00E063D7">
        <w:rPr>
          <w:rFonts w:ascii="GHEA Grapalat" w:hAnsi="GHEA Grapalat"/>
          <w:b/>
          <w:i w:val="0"/>
          <w:sz w:val="22"/>
          <w:szCs w:val="22"/>
        </w:rPr>
        <w:t>установленному Центральным банком Армении на момент вскрытия заявок.</w:t>
      </w:r>
    </w:p>
    <w:p w:rsidR="00096865" w:rsidRPr="009044F1" w:rsidRDefault="00FD2748" w:rsidP="00EB4C64">
      <w:pPr>
        <w:pStyle w:val="BodyTextIndent"/>
        <w:widowControl w:val="0"/>
        <w:tabs>
          <w:tab w:val="left" w:pos="1134"/>
        </w:tabs>
        <w:spacing w:line="240" w:lineRule="auto"/>
        <w:ind w:firstLine="709"/>
        <w:contextualSpacing/>
        <w:rPr>
          <w:rFonts w:ascii="GHEA Grapalat" w:hAnsi="GHEA Grapalat" w:cs="Sylfaen"/>
          <w:i w:val="0"/>
          <w:sz w:val="24"/>
          <w:szCs w:val="24"/>
        </w:rPr>
      </w:pPr>
      <w:r w:rsidRPr="009044F1">
        <w:rPr>
          <w:rFonts w:ascii="GHEA Grapalat" w:hAnsi="GHEA Grapalat"/>
          <w:i w:val="0"/>
          <w:sz w:val="24"/>
          <w:szCs w:val="24"/>
        </w:rPr>
        <w:t>8.</w:t>
      </w:r>
      <w:r w:rsidR="007939CF">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 xml:space="preserve">Переговоры между комиссией, заказчиком и участниками запрещаются, </w:t>
      </w:r>
      <w:r w:rsidRPr="009044F1">
        <w:rPr>
          <w:rFonts w:ascii="GHEA Grapalat" w:hAnsi="GHEA Grapalat"/>
          <w:i w:val="0"/>
          <w:sz w:val="24"/>
          <w:szCs w:val="24"/>
        </w:rPr>
        <w:lastRenderedPageBreak/>
        <w:t>за исключением случаев,</w:t>
      </w:r>
    </w:p>
    <w:p w:rsidR="00096865" w:rsidRPr="009044F1" w:rsidRDefault="00096865" w:rsidP="00EB4C64">
      <w:pPr>
        <w:pStyle w:val="BodyTextIndent"/>
        <w:widowControl w:val="0"/>
        <w:tabs>
          <w:tab w:val="left" w:pos="1134"/>
        </w:tabs>
        <w:spacing w:line="240" w:lineRule="auto"/>
        <w:ind w:firstLine="709"/>
        <w:contextualSpacing/>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proofErr w:type="gramStart"/>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roofErr w:type="gramEnd"/>
    </w:p>
    <w:p w:rsidR="00096865" w:rsidRPr="009044F1" w:rsidDel="00992C40" w:rsidRDefault="00096865" w:rsidP="00EB4C64">
      <w:pPr>
        <w:pStyle w:val="BodyTextIndent2"/>
        <w:widowControl w:val="0"/>
        <w:tabs>
          <w:tab w:val="left" w:pos="1134"/>
        </w:tabs>
        <w:spacing w:line="240" w:lineRule="auto"/>
        <w:ind w:firstLine="709"/>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EB4C64">
      <w:pPr>
        <w:pStyle w:val="norm"/>
        <w:widowControl w:val="0"/>
        <w:tabs>
          <w:tab w:val="left" w:pos="1134"/>
        </w:tabs>
        <w:spacing w:line="240" w:lineRule="auto"/>
        <w:contextualSpacing/>
        <w:rPr>
          <w:rFonts w:ascii="GHEA Grapalat" w:hAnsi="GHEA Grapalat" w:cs="Sylfaen"/>
          <w:sz w:val="24"/>
          <w:szCs w:val="24"/>
        </w:rPr>
      </w:pPr>
      <w:r w:rsidRPr="009044F1">
        <w:rPr>
          <w:rFonts w:ascii="GHEA Grapalat" w:hAnsi="GHEA Grapalat"/>
          <w:sz w:val="24"/>
          <w:szCs w:val="24"/>
        </w:rPr>
        <w:t>8.</w:t>
      </w:r>
      <w:r w:rsidR="002E30B8">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 xml:space="preserve">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w:t>
      </w:r>
      <w:proofErr w:type="gramStart"/>
      <w:r w:rsidRPr="009044F1">
        <w:rPr>
          <w:rFonts w:ascii="GHEA Grapalat" w:hAnsi="GHEA Grapalat"/>
          <w:sz w:val="24"/>
          <w:szCs w:val="24"/>
        </w:rPr>
        <w:t>цену, установленную заявкой на закупку приобретаемых в рамках настоящей процедуры товаров или закупка осуществляется</w:t>
      </w:r>
      <w:proofErr w:type="gramEnd"/>
      <w:r w:rsidRPr="009044F1">
        <w:rPr>
          <w:rFonts w:ascii="GHEA Grapalat" w:hAnsi="GHEA Grapalat"/>
          <w:sz w:val="24"/>
          <w:szCs w:val="24"/>
        </w:rPr>
        <w:t xml:space="preserve"> на основ</w:t>
      </w:r>
      <w:r w:rsidR="00186559">
        <w:rPr>
          <w:rFonts w:ascii="GHEA Grapalat" w:hAnsi="GHEA Grapalat"/>
          <w:sz w:val="24"/>
          <w:szCs w:val="24"/>
        </w:rPr>
        <w:t>ании части 6 статьи 15 Закона:</w:t>
      </w:r>
    </w:p>
    <w:p w:rsidR="009B6D58" w:rsidRPr="009044F1" w:rsidRDefault="009B6D58" w:rsidP="00EB4C64">
      <w:pPr>
        <w:pStyle w:val="norm"/>
        <w:widowControl w:val="0"/>
        <w:tabs>
          <w:tab w:val="left" w:pos="1134"/>
        </w:tabs>
        <w:spacing w:line="240" w:lineRule="auto"/>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EB4C64">
      <w:pPr>
        <w:pStyle w:val="norm"/>
        <w:widowControl w:val="0"/>
        <w:tabs>
          <w:tab w:val="left" w:pos="1134"/>
        </w:tabs>
        <w:spacing w:line="240" w:lineRule="auto"/>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EB4C64">
      <w:pPr>
        <w:pStyle w:val="norm"/>
        <w:widowControl w:val="0"/>
        <w:tabs>
          <w:tab w:val="left" w:pos="1134"/>
        </w:tabs>
        <w:spacing w:line="240" w:lineRule="auto"/>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EB4C64">
      <w:pPr>
        <w:pStyle w:val="norm"/>
        <w:widowControl w:val="0"/>
        <w:tabs>
          <w:tab w:val="left" w:pos="1134"/>
        </w:tabs>
        <w:spacing w:line="240" w:lineRule="auto"/>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EB4C64">
      <w:pPr>
        <w:pStyle w:val="norm"/>
        <w:widowControl w:val="0"/>
        <w:tabs>
          <w:tab w:val="left" w:pos="1134"/>
        </w:tabs>
        <w:spacing w:line="240" w:lineRule="auto"/>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EB4C64">
      <w:pPr>
        <w:pStyle w:val="norm"/>
        <w:widowControl w:val="0"/>
        <w:tabs>
          <w:tab w:val="left" w:pos="1134"/>
        </w:tabs>
        <w:spacing w:line="240" w:lineRule="auto"/>
        <w:contextualSpacing/>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w:t>
      </w:r>
      <w:r w:rsidRPr="009044F1">
        <w:rPr>
          <w:rFonts w:ascii="GHEA Grapalat" w:hAnsi="GHEA Grapalat"/>
          <w:sz w:val="24"/>
          <w:szCs w:val="24"/>
        </w:rPr>
        <w:lastRenderedPageBreak/>
        <w:t xml:space="preserve">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EB4C64">
      <w:pPr>
        <w:pStyle w:val="norm"/>
        <w:widowControl w:val="0"/>
        <w:tabs>
          <w:tab w:val="left" w:pos="1134"/>
        </w:tabs>
        <w:spacing w:line="240" w:lineRule="auto"/>
        <w:contextualSpacing/>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EB4C64">
      <w:pPr>
        <w:pStyle w:val="norm"/>
        <w:widowControl w:val="0"/>
        <w:tabs>
          <w:tab w:val="left" w:pos="1134"/>
        </w:tabs>
        <w:spacing w:line="240" w:lineRule="auto"/>
        <w:contextualSpacing/>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в р</w:t>
      </w:r>
      <w:proofErr w:type="gramEnd"/>
      <w:r w:rsidR="00B11432" w:rsidRPr="000811C1">
        <w:rPr>
          <w:rFonts w:ascii="GHEA Grapalat" w:hAnsi="GHEA Grapalat"/>
          <w:sz w:val="24"/>
          <w:szCs w:val="24"/>
        </w:rPr>
        <w:t>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с пр</w:t>
      </w:r>
      <w:proofErr w:type="gramEnd"/>
      <w:r w:rsidR="00B11432" w:rsidRPr="000811C1">
        <w:rPr>
          <w:rFonts w:ascii="GHEA Grapalat" w:hAnsi="GHEA Grapalat"/>
          <w:sz w:val="24"/>
          <w:szCs w:val="24"/>
        </w:rPr>
        <w:t xml:space="preserve">одлением сроков </w:t>
      </w:r>
      <w:r w:rsidR="00AC3B57">
        <w:rPr>
          <w:rFonts w:ascii="GHEA Grapalat" w:hAnsi="GHEA Grapalat"/>
          <w:sz w:val="24"/>
          <w:szCs w:val="24"/>
        </w:rPr>
        <w:t>работ</w:t>
      </w:r>
      <w:r w:rsidR="00B11432" w:rsidRPr="000811C1">
        <w:rPr>
          <w:rFonts w:ascii="GHEA Grapalat" w:hAnsi="GHEA Grapalat"/>
          <w:sz w:val="24"/>
          <w:szCs w:val="24"/>
        </w:rPr>
        <w:t xml:space="preserve">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B514E8" w:rsidRPr="00522932" w:rsidRDefault="003572EA" w:rsidP="00EB4C64">
      <w:pPr>
        <w:pStyle w:val="norm"/>
        <w:widowControl w:val="0"/>
        <w:tabs>
          <w:tab w:val="left" w:pos="1134"/>
        </w:tabs>
        <w:spacing w:line="240" w:lineRule="auto"/>
        <w:contextualSpacing/>
        <w:rPr>
          <w:rFonts w:ascii="GHEA Grapalat" w:hAnsi="GHEA Grapalat"/>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w:t>
      </w:r>
      <w:r w:rsidR="00FD2748" w:rsidRPr="00522932">
        <w:rPr>
          <w:rFonts w:ascii="GHEA Grapalat" w:hAnsi="GHEA Grapalat"/>
          <w:sz w:val="24"/>
          <w:szCs w:val="24"/>
        </w:rPr>
        <w:t>8.</w:t>
      </w:r>
      <w:r w:rsidR="00FD6933" w:rsidRPr="00522932">
        <w:rPr>
          <w:rFonts w:ascii="GHEA Grapalat" w:hAnsi="GHEA Grapalat"/>
          <w:sz w:val="24"/>
          <w:szCs w:val="24"/>
        </w:rPr>
        <w:t>7</w:t>
      </w:r>
      <w:r w:rsidR="00FD2748" w:rsidRPr="00522932">
        <w:rPr>
          <w:rFonts w:ascii="GHEA Grapalat" w:hAnsi="GHEA Grapalat"/>
          <w:sz w:val="24"/>
          <w:szCs w:val="24"/>
        </w:rPr>
        <w:t>.</w:t>
      </w:r>
      <w:r w:rsidR="00C37724" w:rsidRPr="00522932">
        <w:rPr>
          <w:rFonts w:ascii="GHEA Grapalat" w:hAnsi="GHEA Grapalat"/>
          <w:sz w:val="24"/>
          <w:szCs w:val="24"/>
        </w:rPr>
        <w:tab/>
      </w:r>
      <w:proofErr w:type="gramStart"/>
      <w:r w:rsidR="00FD2748" w:rsidRPr="00522932">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2932">
        <w:rPr>
          <w:rFonts w:ascii="GHEA Grapalat" w:hAnsi="GHEA Grapalat"/>
          <w:sz w:val="24"/>
          <w:szCs w:val="24"/>
        </w:rPr>
        <w:t xml:space="preserve">включенные в заявку </w:t>
      </w:r>
      <w:r w:rsidR="00FD2748" w:rsidRPr="00522932">
        <w:rPr>
          <w:rFonts w:ascii="GHEA Grapalat" w:hAnsi="GHEA Grapalat"/>
          <w:sz w:val="24"/>
          <w:szCs w:val="24"/>
        </w:rPr>
        <w:t>документ</w:t>
      </w:r>
      <w:r w:rsidR="00F7541A" w:rsidRPr="00522932">
        <w:rPr>
          <w:rFonts w:ascii="GHEA Grapalat" w:hAnsi="GHEA Grapalat"/>
          <w:sz w:val="24"/>
          <w:szCs w:val="24"/>
        </w:rPr>
        <w:t>ы</w:t>
      </w:r>
      <w:r w:rsidR="00FD2748" w:rsidRPr="00522932">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2932">
        <w:rPr>
          <w:rFonts w:ascii="GHEA Grapalat" w:hAnsi="GHEA Grapalat"/>
          <w:sz w:val="24"/>
          <w:szCs w:val="24"/>
        </w:rPr>
        <w:t> </w:t>
      </w:r>
      <w:r w:rsidR="00FD2748" w:rsidRPr="00522932">
        <w:rPr>
          <w:rFonts w:ascii="GHEA Grapalat" w:hAnsi="GHEA Grapalat"/>
          <w:sz w:val="24"/>
          <w:szCs w:val="24"/>
        </w:rPr>
        <w:t>препятствуя нормальному функционированию комиссии.</w:t>
      </w:r>
      <w:proofErr w:type="gramEnd"/>
    </w:p>
    <w:p w:rsidR="00AD2081" w:rsidRPr="00D67FDE" w:rsidRDefault="00A150A9" w:rsidP="00EB4C64">
      <w:pPr>
        <w:pStyle w:val="norm"/>
        <w:widowControl w:val="0"/>
        <w:tabs>
          <w:tab w:val="left" w:pos="1134"/>
        </w:tabs>
        <w:spacing w:line="240" w:lineRule="auto"/>
        <w:contextualSpacing/>
        <w:rPr>
          <w:rFonts w:ascii="GHEA Grapalat" w:hAnsi="GHEA Grapalat"/>
          <w:sz w:val="24"/>
          <w:szCs w:val="24"/>
        </w:rPr>
      </w:pPr>
      <w:r w:rsidRPr="00D67FDE">
        <w:rPr>
          <w:rFonts w:ascii="GHEA Grapalat" w:hAnsi="GHEA Grapalat"/>
          <w:sz w:val="24"/>
          <w:szCs w:val="24"/>
        </w:rPr>
        <w:t>8.</w:t>
      </w:r>
      <w:r w:rsidR="00D800E8" w:rsidRPr="00D67FDE">
        <w:rPr>
          <w:rFonts w:ascii="GHEA Grapalat" w:hAnsi="GHEA Grapalat"/>
          <w:sz w:val="24"/>
          <w:szCs w:val="24"/>
        </w:rPr>
        <w:t>7</w:t>
      </w:r>
      <w:r w:rsidRPr="00D67FDE">
        <w:rPr>
          <w:rFonts w:ascii="GHEA Grapalat" w:hAnsi="GHEA Grapalat"/>
          <w:sz w:val="24"/>
          <w:szCs w:val="24"/>
        </w:rPr>
        <w:t>.</w:t>
      </w:r>
      <w:r w:rsidR="00213830" w:rsidRPr="00D67FDE">
        <w:rPr>
          <w:rFonts w:ascii="GHEA Grapalat" w:hAnsi="GHEA Grapalat"/>
          <w:sz w:val="24"/>
          <w:szCs w:val="24"/>
        </w:rPr>
        <w:tab/>
      </w:r>
      <w:r w:rsidRPr="00D67FDE">
        <w:rPr>
          <w:rFonts w:ascii="GHEA Grapalat" w:hAnsi="GHEA Grapalat"/>
          <w:sz w:val="24"/>
          <w:szCs w:val="24"/>
        </w:rPr>
        <w:t xml:space="preserve">Если в результате оценки, проведенной в ходе заседания по вскрытию </w:t>
      </w:r>
      <w:r w:rsidR="00F00565" w:rsidRPr="00D67FDE">
        <w:rPr>
          <w:rFonts w:ascii="GHEA Grapalat" w:hAnsi="GHEA Grapalat"/>
          <w:sz w:val="24"/>
          <w:szCs w:val="24"/>
        </w:rPr>
        <w:t xml:space="preserve">и оценке </w:t>
      </w:r>
      <w:r w:rsidRPr="00D67FDE">
        <w:rPr>
          <w:rFonts w:ascii="GHEA Grapalat" w:hAnsi="GHEA Grapalat"/>
          <w:sz w:val="24"/>
          <w:szCs w:val="24"/>
        </w:rPr>
        <w:t>заявок, в заявке участника фиксируются несоответствия требованиям приглашения,</w:t>
      </w:r>
      <w:r w:rsidR="0011340E" w:rsidRPr="00D67FDE">
        <w:rPr>
          <w:rFonts w:ascii="GHEA Grapalat" w:hAnsi="GHEA Grapalat"/>
          <w:sz w:val="24"/>
          <w:szCs w:val="24"/>
        </w:rPr>
        <w:t xml:space="preserve"> </w:t>
      </w:r>
      <w:r w:rsidR="00595177" w:rsidRPr="00D67FDE">
        <w:rPr>
          <w:rFonts w:ascii="GHEA Grapalat" w:hAnsi="GHEA Grapalat"/>
          <w:sz w:val="24"/>
          <w:szCs w:val="24"/>
        </w:rPr>
        <w:t>то</w:t>
      </w:r>
      <w:r w:rsidRPr="00D67FDE">
        <w:rPr>
          <w:rFonts w:ascii="GHEA Grapalat" w:hAnsi="GHEA Grapalat"/>
          <w:sz w:val="24"/>
          <w:szCs w:val="24"/>
        </w:rPr>
        <w:t xml:space="preserve"> секретарь комиссии в тот же день</w:t>
      </w:r>
      <w:r w:rsidR="007A34A6" w:rsidRPr="00D67FDE">
        <w:rPr>
          <w:rFonts w:ascii="GHEA Grapalat" w:hAnsi="GHEA Grapalat"/>
          <w:sz w:val="24"/>
          <w:szCs w:val="24"/>
        </w:rPr>
        <w:t xml:space="preserve"> </w:t>
      </w:r>
      <w:r w:rsidR="00595177" w:rsidRPr="00FB3103">
        <w:rPr>
          <w:rFonts w:ascii="GHEA Grapalat" w:hAnsi="GHEA Grapalat"/>
          <w:sz w:val="24"/>
          <w:szCs w:val="24"/>
        </w:rPr>
        <w:t>в электронной форме</w:t>
      </w:r>
      <w:r w:rsidR="007A34A6" w:rsidRPr="00FB3103">
        <w:rPr>
          <w:rFonts w:ascii="GHEA Grapalat" w:hAnsi="GHEA Grapalat"/>
          <w:sz w:val="24"/>
          <w:szCs w:val="24"/>
        </w:rPr>
        <w:t xml:space="preserve"> </w:t>
      </w:r>
      <w:r w:rsidRPr="00D67FDE">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EB4C64">
      <w:pPr>
        <w:pStyle w:val="norm"/>
        <w:widowControl w:val="0"/>
        <w:tabs>
          <w:tab w:val="left" w:pos="1134"/>
        </w:tabs>
        <w:spacing w:line="240" w:lineRule="auto"/>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w:t>
      </w:r>
      <w:r w:rsidR="003B3E74" w:rsidRPr="003B3E74">
        <w:rPr>
          <w:rFonts w:ascii="GHEA Grapalat" w:hAnsi="GHEA Grapalat" w:cs="Sylfaen"/>
          <w:sz w:val="24"/>
          <w:szCs w:val="24"/>
        </w:rPr>
        <w:lastRenderedPageBreak/>
        <w:t xml:space="preserve">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EB4C64">
      <w:pPr>
        <w:pStyle w:val="norm"/>
        <w:widowControl w:val="0"/>
        <w:tabs>
          <w:tab w:val="left" w:pos="1276"/>
        </w:tabs>
        <w:spacing w:line="240" w:lineRule="auto"/>
        <w:contextualSpacing/>
        <w:rPr>
          <w:rFonts w:ascii="GHEA Grapalat" w:hAnsi="GHEA Grapalat"/>
          <w:sz w:val="24"/>
          <w:szCs w:val="24"/>
        </w:rPr>
      </w:pPr>
      <w:r w:rsidRPr="009044F1">
        <w:rPr>
          <w:rFonts w:ascii="GHEA Grapalat" w:hAnsi="GHEA Grapalat"/>
          <w:sz w:val="24"/>
          <w:szCs w:val="24"/>
        </w:rPr>
        <w:t>8.</w:t>
      </w:r>
      <w:r w:rsidR="00682F00">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682F00">
        <w:rPr>
          <w:rFonts w:ascii="GHEA Grapalat" w:hAnsi="GHEA Grapalat"/>
          <w:sz w:val="24"/>
          <w:szCs w:val="24"/>
        </w:rPr>
        <w:t>7</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EB4C64">
      <w:pPr>
        <w:pStyle w:val="norm"/>
        <w:widowControl w:val="0"/>
        <w:tabs>
          <w:tab w:val="left" w:pos="1276"/>
        </w:tabs>
        <w:spacing w:line="240" w:lineRule="auto"/>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EB4C64">
      <w:pPr>
        <w:pStyle w:val="BodyTextIndent2"/>
        <w:widowControl w:val="0"/>
        <w:tabs>
          <w:tab w:val="left" w:pos="1276"/>
        </w:tabs>
        <w:spacing w:line="240" w:lineRule="auto"/>
        <w:ind w:firstLine="709"/>
        <w:contextualSpacing/>
        <w:rPr>
          <w:rFonts w:ascii="GHEA Grapalat" w:hAnsi="GHEA Grapalat" w:cs="Sylfaen"/>
          <w:sz w:val="24"/>
          <w:szCs w:val="24"/>
        </w:rPr>
      </w:pPr>
      <w:r w:rsidRPr="009044F1">
        <w:rPr>
          <w:rFonts w:ascii="GHEA Grapalat" w:hAnsi="GHEA Grapalat"/>
          <w:sz w:val="24"/>
          <w:szCs w:val="24"/>
        </w:rPr>
        <w:t>8.</w:t>
      </w:r>
      <w:r w:rsidR="009E57F9">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EB4C64">
      <w:pPr>
        <w:pStyle w:val="BodyTextIndent2"/>
        <w:widowControl w:val="0"/>
        <w:tabs>
          <w:tab w:val="left" w:pos="1276"/>
        </w:tabs>
        <w:spacing w:line="240" w:lineRule="auto"/>
        <w:ind w:firstLine="709"/>
        <w:contextualSpacing/>
        <w:rPr>
          <w:rFonts w:ascii="GHEA Grapalat" w:hAnsi="GHEA Grapalat" w:cs="Sylfaen"/>
          <w:sz w:val="24"/>
          <w:szCs w:val="24"/>
        </w:rPr>
      </w:pPr>
      <w:r w:rsidRPr="009044F1">
        <w:rPr>
          <w:rFonts w:ascii="GHEA Grapalat" w:hAnsi="GHEA Grapalat"/>
          <w:sz w:val="24"/>
          <w:szCs w:val="24"/>
        </w:rPr>
        <w:t>8.</w:t>
      </w:r>
      <w:r w:rsidR="00DC1D04">
        <w:rPr>
          <w:rFonts w:ascii="GHEA Grapalat" w:hAnsi="GHEA Grapalat"/>
          <w:sz w:val="24"/>
          <w:szCs w:val="24"/>
        </w:rPr>
        <w:t>10</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EB4C64">
      <w:pPr>
        <w:pStyle w:val="BodyTextIndent2"/>
        <w:widowControl w:val="0"/>
        <w:tabs>
          <w:tab w:val="left" w:pos="1276"/>
        </w:tabs>
        <w:spacing w:line="240" w:lineRule="auto"/>
        <w:ind w:firstLine="709"/>
        <w:contextualSpacing/>
        <w:rPr>
          <w:rFonts w:ascii="GHEA Grapalat" w:hAnsi="GHEA Grapalat" w:cs="Sylfaen"/>
          <w:sz w:val="24"/>
          <w:szCs w:val="24"/>
        </w:rPr>
      </w:pPr>
      <w:r w:rsidRPr="009044F1">
        <w:rPr>
          <w:rFonts w:ascii="GHEA Grapalat" w:hAnsi="GHEA Grapalat"/>
          <w:sz w:val="24"/>
          <w:szCs w:val="24"/>
        </w:rPr>
        <w:t>8.1</w:t>
      </w:r>
      <w:r w:rsidR="00624EC1">
        <w:rPr>
          <w:rFonts w:ascii="GHEA Grapalat" w:hAnsi="GHEA Grapalat"/>
          <w:sz w:val="24"/>
          <w:szCs w:val="24"/>
        </w:rPr>
        <w:t>1</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EB4C64">
      <w:pPr>
        <w:pStyle w:val="BodyTextIndent2"/>
        <w:widowControl w:val="0"/>
        <w:tabs>
          <w:tab w:val="left" w:pos="1134"/>
        </w:tabs>
        <w:spacing w:line="240" w:lineRule="auto"/>
        <w:ind w:firstLine="709"/>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EB4C64">
      <w:pPr>
        <w:pStyle w:val="BodyTextIndent2"/>
        <w:widowControl w:val="0"/>
        <w:tabs>
          <w:tab w:val="left" w:pos="1134"/>
        </w:tabs>
        <w:spacing w:line="240" w:lineRule="auto"/>
        <w:ind w:firstLine="709"/>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w:t>
      </w:r>
      <w:r w:rsidRPr="009044F1">
        <w:rPr>
          <w:rFonts w:ascii="GHEA Grapalat" w:hAnsi="GHEA Grapalat"/>
          <w:sz w:val="24"/>
          <w:szCs w:val="24"/>
        </w:rPr>
        <w:lastRenderedPageBreak/>
        <w:t>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EB4C64">
      <w:pPr>
        <w:widowControl w:val="0"/>
        <w:tabs>
          <w:tab w:val="left" w:pos="1276"/>
        </w:tabs>
        <w:ind w:firstLine="709"/>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036C98">
        <w:rPr>
          <w:rFonts w:ascii="GHEA Grapalat" w:hAnsi="GHEA Grapalat"/>
        </w:rPr>
        <w:t>2</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EB4C64">
      <w:pPr>
        <w:widowControl w:val="0"/>
        <w:tabs>
          <w:tab w:val="left" w:pos="1276"/>
        </w:tabs>
        <w:ind w:firstLine="709"/>
        <w:contextualSpacing/>
        <w:jc w:val="both"/>
        <w:rPr>
          <w:rFonts w:ascii="GHEA Grapalat" w:hAnsi="GHEA Grapalat"/>
        </w:rPr>
      </w:pPr>
      <w:r>
        <w:rPr>
          <w:rFonts w:ascii="GHEA Grapalat" w:hAnsi="GHEA Grapalat"/>
        </w:rPr>
        <w:t>8.1</w:t>
      </w:r>
      <w:r w:rsidR="00077036">
        <w:rPr>
          <w:rFonts w:ascii="GHEA Grapalat" w:hAnsi="GHEA Grapalat"/>
        </w:rPr>
        <w:t>3</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EB4C64">
      <w:pPr>
        <w:pStyle w:val="norm"/>
        <w:widowControl w:val="0"/>
        <w:tabs>
          <w:tab w:val="left" w:pos="1276"/>
        </w:tabs>
        <w:spacing w:line="240" w:lineRule="auto"/>
        <w:contextualSpacing/>
        <w:rPr>
          <w:rFonts w:ascii="GHEA Grapalat" w:hAnsi="GHEA Grapalat" w:cs="Sylfaen"/>
          <w:sz w:val="24"/>
          <w:szCs w:val="24"/>
        </w:rPr>
      </w:pPr>
      <w:r>
        <w:rPr>
          <w:rFonts w:ascii="GHEA Grapalat" w:hAnsi="GHEA Grapalat"/>
          <w:sz w:val="24"/>
          <w:szCs w:val="24"/>
        </w:rPr>
        <w:t>8.1</w:t>
      </w:r>
      <w:r w:rsidR="00B4489A">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47567E">
        <w:rPr>
          <w:rFonts w:ascii="GHEA Grapalat" w:hAnsi="GHEA Grapalat"/>
          <w:sz w:val="24"/>
          <w:szCs w:val="24"/>
        </w:rPr>
        <w:t>8</w:t>
      </w:r>
      <w:r w:rsidR="00A74478" w:rsidRPr="00A74478">
        <w:rPr>
          <w:rFonts w:ascii="GHEA Grapalat" w:hAnsi="GHEA Grapalat"/>
          <w:sz w:val="24"/>
          <w:szCs w:val="24"/>
        </w:rPr>
        <w:t xml:space="preserve"> и 8.</w:t>
      </w:r>
      <w:r w:rsidR="0047567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EB4C64">
      <w:pPr>
        <w:pStyle w:val="BodyTextIndent2"/>
        <w:widowControl w:val="0"/>
        <w:tabs>
          <w:tab w:val="left" w:pos="1276"/>
        </w:tabs>
        <w:spacing w:line="240" w:lineRule="auto"/>
        <w:ind w:firstLine="709"/>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A66F8E">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3E009B" w:rsidRDefault="00B5219E" w:rsidP="00EB4C64">
      <w:pPr>
        <w:widowControl w:val="0"/>
        <w:tabs>
          <w:tab w:val="left" w:pos="1276"/>
        </w:tabs>
        <w:ind w:firstLine="709"/>
        <w:contextualSpacing/>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FA1A78">
        <w:rPr>
          <w:rFonts w:ascii="GHEA Grapalat" w:hAnsi="GHEA Grapalat"/>
        </w:rPr>
        <w:t>6</w:t>
      </w:r>
      <w:r w:rsidR="00EE0CB1" w:rsidRPr="00EE0CB1">
        <w:rPr>
          <w:rFonts w:ascii="GHEA Grapalat" w:hAnsi="GHEA Grapalat"/>
        </w:rPr>
        <w:t>.</w:t>
      </w:r>
      <w:r w:rsidR="00EE0CB1" w:rsidRPr="005114D0">
        <w:rPr>
          <w:rFonts w:ascii="GHEA Grapalat" w:hAnsi="GHEA Grapalat"/>
        </w:rPr>
        <w:tab/>
      </w:r>
      <w:proofErr w:type="gramStart"/>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на электронную 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265D18" w:rsidRPr="009044F1" w:rsidRDefault="00265D18" w:rsidP="00EB4C64">
      <w:pPr>
        <w:widowControl w:val="0"/>
        <w:tabs>
          <w:tab w:val="left" w:pos="1276"/>
        </w:tabs>
        <w:ind w:firstLine="709"/>
        <w:contextualSpacing/>
        <w:jc w:val="both"/>
        <w:rPr>
          <w:rFonts w:ascii="GHEA Grapalat" w:hAnsi="GHEA Grapalat"/>
        </w:rPr>
      </w:pPr>
      <w:r w:rsidRPr="009044F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EB4C64">
      <w:pPr>
        <w:pStyle w:val="BodyTextIndent2"/>
        <w:widowControl w:val="0"/>
        <w:tabs>
          <w:tab w:val="left" w:pos="1276"/>
        </w:tabs>
        <w:spacing w:line="240" w:lineRule="auto"/>
        <w:ind w:firstLine="709"/>
        <w:contextualSpacing/>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F64849">
        <w:rPr>
          <w:rFonts w:ascii="GHEA Grapalat" w:hAnsi="GHEA Grapalat"/>
          <w:sz w:val="24"/>
          <w:szCs w:val="24"/>
        </w:rPr>
        <w:t>7</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 </w:t>
      </w:r>
    </w:p>
    <w:p w:rsidR="00583092" w:rsidRPr="009044F1" w:rsidRDefault="00A150A9" w:rsidP="00EB4C64">
      <w:pPr>
        <w:widowControl w:val="0"/>
        <w:tabs>
          <w:tab w:val="left" w:pos="1276"/>
        </w:tabs>
        <w:ind w:firstLine="709"/>
        <w:contextualSpacing/>
        <w:jc w:val="both"/>
        <w:rPr>
          <w:rFonts w:ascii="GHEA Grapalat" w:hAnsi="GHEA Grapalat"/>
        </w:rPr>
      </w:pPr>
      <w:r w:rsidRPr="009044F1">
        <w:rPr>
          <w:rFonts w:ascii="GHEA Grapalat" w:hAnsi="GHEA Grapalat"/>
        </w:rPr>
        <w:t>8.</w:t>
      </w:r>
      <w:r w:rsidR="005C20A6">
        <w:rPr>
          <w:rFonts w:ascii="GHEA Grapalat" w:hAnsi="GHEA Grapalat"/>
        </w:rPr>
        <w:t>18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w:t>
      </w:r>
      <w:r w:rsidR="00C06B3A">
        <w:rPr>
          <w:rFonts w:ascii="GHEA Grapalat" w:hAnsi="GHEA Grapalat"/>
        </w:rPr>
        <w:t>2</w:t>
      </w:r>
      <w:r w:rsidRPr="009044F1">
        <w:rPr>
          <w:rFonts w:ascii="GHEA Grapalat" w:hAnsi="GHEA Grapalat"/>
        </w:rPr>
        <w:t>-8.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rsidR="00583092" w:rsidRPr="009713CD" w:rsidRDefault="00A150A9" w:rsidP="00EB4C64">
      <w:pPr>
        <w:pStyle w:val="BodyTextIndent2"/>
        <w:widowControl w:val="0"/>
        <w:tabs>
          <w:tab w:val="left" w:pos="1276"/>
        </w:tabs>
        <w:spacing w:line="240" w:lineRule="auto"/>
        <w:ind w:firstLine="709"/>
        <w:contextualSpacing/>
        <w:rPr>
          <w:rFonts w:ascii="GHEA Grapalat" w:hAnsi="GHEA Grapalat" w:cs="Sylfaen"/>
          <w:b/>
          <w:color w:val="FF0000"/>
          <w:sz w:val="24"/>
          <w:szCs w:val="24"/>
        </w:rPr>
      </w:pPr>
      <w:r w:rsidRPr="009044F1">
        <w:rPr>
          <w:rFonts w:ascii="GHEA Grapalat" w:hAnsi="GHEA Grapalat"/>
          <w:sz w:val="24"/>
          <w:szCs w:val="24"/>
        </w:rPr>
        <w:t>8.</w:t>
      </w:r>
      <w:r w:rsidR="005C20A6">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713CD">
        <w:rPr>
          <w:rFonts w:ascii="GHEA Grapalat" w:hAnsi="GHEA Grapalat"/>
          <w:b/>
          <w:color w:val="FF0000"/>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9713CD" w:rsidRDefault="00662165" w:rsidP="00EB4C64">
      <w:pPr>
        <w:pStyle w:val="BodyTextIndent2"/>
        <w:widowControl w:val="0"/>
        <w:spacing w:line="240" w:lineRule="auto"/>
        <w:ind w:firstLine="709"/>
        <w:contextualSpacing/>
        <w:rPr>
          <w:rFonts w:ascii="GHEA Grapalat" w:hAnsi="GHEA Grapalat"/>
          <w:b/>
          <w:color w:val="FF0000"/>
          <w:sz w:val="24"/>
          <w:szCs w:val="24"/>
        </w:rPr>
      </w:pPr>
      <w:r w:rsidRPr="009713CD">
        <w:rPr>
          <w:rFonts w:ascii="GHEA Grapalat" w:hAnsi="GHEA Grapalat"/>
          <w:b/>
          <w:color w:val="FF0000"/>
          <w:sz w:val="24"/>
          <w:szCs w:val="24"/>
        </w:rPr>
        <w:t xml:space="preserve">Комиссия может проверить </w:t>
      </w:r>
      <w:proofErr w:type="gramStart"/>
      <w:r w:rsidRPr="009713CD">
        <w:rPr>
          <w:rFonts w:ascii="GHEA Grapalat" w:hAnsi="GHEA Grapalat"/>
          <w:b/>
          <w:color w:val="FF0000"/>
          <w:sz w:val="24"/>
          <w:szCs w:val="24"/>
        </w:rPr>
        <w:t>подлинность</w:t>
      </w:r>
      <w:proofErr w:type="gramEnd"/>
      <w:r w:rsidRPr="009713CD">
        <w:rPr>
          <w:rFonts w:ascii="GHEA Grapalat" w:hAnsi="GHEA Grapalat"/>
          <w:b/>
          <w:color w:val="FF0000"/>
          <w:sz w:val="24"/>
          <w:szCs w:val="24"/>
        </w:rPr>
        <w:t xml:space="preserve"> представленных участником </w:t>
      </w:r>
      <w:r w:rsidRPr="009713CD">
        <w:rPr>
          <w:rFonts w:ascii="GHEA Grapalat" w:hAnsi="GHEA Grapalat"/>
          <w:b/>
          <w:color w:val="FF0000"/>
          <w:sz w:val="24"/>
          <w:szCs w:val="24"/>
        </w:rPr>
        <w:lastRenderedPageBreak/>
        <w:t xml:space="preserve">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713CD">
        <w:rPr>
          <w:rFonts w:ascii="GHEA Grapalat" w:hAnsi="GHEA Grapalat"/>
          <w:b/>
          <w:color w:val="FF0000"/>
          <w:sz w:val="24"/>
          <w:szCs w:val="24"/>
        </w:rPr>
        <w:t>предоставляют письменное заключение</w:t>
      </w:r>
      <w:proofErr w:type="gramEnd"/>
      <w:r w:rsidRPr="009713CD">
        <w:rPr>
          <w:rFonts w:ascii="GHEA Grapalat" w:hAnsi="GHEA Grapalat"/>
          <w:b/>
          <w:color w:val="FF0000"/>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EB4C64">
      <w:pPr>
        <w:pStyle w:val="BodyTextIndent2"/>
        <w:widowControl w:val="0"/>
        <w:tabs>
          <w:tab w:val="left" w:pos="1276"/>
        </w:tabs>
        <w:spacing w:line="240" w:lineRule="auto"/>
        <w:ind w:firstLine="709"/>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2E6A0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EB4C64">
      <w:pPr>
        <w:pStyle w:val="norm"/>
        <w:widowControl w:val="0"/>
        <w:tabs>
          <w:tab w:val="left" w:pos="1276"/>
        </w:tabs>
        <w:spacing w:line="240" w:lineRule="auto"/>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B41F31">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EB4C64">
      <w:pPr>
        <w:pStyle w:val="BodyTextIndent2"/>
        <w:widowControl w:val="0"/>
        <w:tabs>
          <w:tab w:val="left" w:pos="1276"/>
        </w:tabs>
        <w:spacing w:line="240" w:lineRule="auto"/>
        <w:ind w:firstLine="709"/>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F72026">
        <w:rPr>
          <w:rFonts w:ascii="GHEA Grapalat" w:hAnsi="GHEA Grapalat"/>
          <w:sz w:val="24"/>
          <w:szCs w:val="24"/>
        </w:rPr>
        <w:t>2</w:t>
      </w:r>
      <w:r w:rsidR="00BA2853" w:rsidRPr="00BA2853">
        <w:rPr>
          <w:rFonts w:ascii="GHEA Grapalat" w:hAnsi="GHEA Grapalat"/>
          <w:sz w:val="24"/>
          <w:szCs w:val="24"/>
        </w:rPr>
        <w:t>.</w:t>
      </w:r>
      <w:r w:rsidR="0022457E">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EB4C64">
      <w:pPr>
        <w:pStyle w:val="BodyTextIndent2"/>
        <w:widowControl w:val="0"/>
        <w:spacing w:line="240" w:lineRule="auto"/>
        <w:ind w:firstLine="709"/>
        <w:contextualSpacing/>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Default="00583092" w:rsidP="00EB4C64">
      <w:pPr>
        <w:pStyle w:val="BodyTextIndent2"/>
        <w:widowControl w:val="0"/>
        <w:spacing w:line="240" w:lineRule="auto"/>
        <w:ind w:firstLine="709"/>
        <w:contextualSpacing/>
        <w:rPr>
          <w:rFonts w:ascii="GHEA Grapalat" w:hAnsi="GHEA Grapalat"/>
          <w:sz w:val="24"/>
          <w:szCs w:val="24"/>
          <w:lang w:val="hy-AM"/>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8251B1" w:rsidRPr="008251B1" w:rsidRDefault="008251B1" w:rsidP="00EB4C64">
      <w:pPr>
        <w:pStyle w:val="BodyTextIndent2"/>
        <w:widowControl w:val="0"/>
        <w:spacing w:line="240" w:lineRule="auto"/>
        <w:ind w:firstLine="709"/>
        <w:contextualSpacing/>
        <w:rPr>
          <w:rFonts w:ascii="GHEA Grapalat" w:hAnsi="GHEA Grapalat" w:cs="Sylfaen"/>
          <w:sz w:val="24"/>
          <w:szCs w:val="24"/>
          <w:lang w:val="hy-AM"/>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9713CD">
      <w:pPr>
        <w:widowControl w:val="0"/>
        <w:tabs>
          <w:tab w:val="left" w:pos="1134"/>
        </w:tabs>
        <w:ind w:firstLine="709"/>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9713CD">
      <w:pPr>
        <w:widowControl w:val="0"/>
        <w:tabs>
          <w:tab w:val="left" w:pos="1134"/>
        </w:tabs>
        <w:ind w:firstLine="709"/>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24BAD">
        <w:rPr>
          <w:rFonts w:ascii="GHEA Grapalat" w:hAnsi="GHEA Grapalat"/>
        </w:rPr>
        <w:t>22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D24BAD">
        <w:rPr>
          <w:rFonts w:ascii="GHEA Grapalat" w:hAnsi="GHEA Grapalat"/>
        </w:rPr>
        <w:t xml:space="preserve">2 </w:t>
      </w:r>
      <w:r w:rsidRPr="009044F1">
        <w:rPr>
          <w:rFonts w:ascii="GHEA Grapalat" w:hAnsi="GHEA Grapalat"/>
        </w:rPr>
        <w:t>части 1 настоящего Приглашения.</w:t>
      </w:r>
    </w:p>
    <w:p w:rsidR="00F23A51" w:rsidRPr="009044F1" w:rsidRDefault="00AA0AD8" w:rsidP="009713CD">
      <w:pPr>
        <w:widowControl w:val="0"/>
        <w:tabs>
          <w:tab w:val="left" w:pos="1134"/>
        </w:tabs>
        <w:ind w:firstLine="709"/>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006C49">
        <w:rPr>
          <w:rFonts w:ascii="GHEA Grapalat" w:hAnsi="GHEA Grapalat"/>
          <w:b/>
        </w:rPr>
        <w:t>При этом</w:t>
      </w:r>
      <w:proofErr w:type="gramStart"/>
      <w:r w:rsidR="00645866" w:rsidRPr="00006C49">
        <w:rPr>
          <w:rFonts w:ascii="GHEA Grapalat" w:hAnsi="GHEA Grapalat"/>
          <w:b/>
        </w:rPr>
        <w:t>,</w:t>
      </w:r>
      <w:proofErr w:type="gramEnd"/>
      <w:r w:rsidR="00645866" w:rsidRPr="00006C49">
        <w:rPr>
          <w:rFonts w:ascii="GHEA Grapalat" w:hAnsi="GHEA Grapalat"/>
          <w:b/>
        </w:rPr>
        <w:t xml:space="preserve"> при закупке строительных работ, в договор включаются </w:t>
      </w:r>
      <w:r w:rsidR="00B55057" w:rsidRPr="00006C49">
        <w:rPr>
          <w:rFonts w:ascii="GHEA Grapalat" w:hAnsi="GHEA Grapalat"/>
          <w:b/>
        </w:rPr>
        <w:t>приборы</w:t>
      </w:r>
      <w:r w:rsidR="00645866" w:rsidRPr="00006C49">
        <w:rPr>
          <w:rFonts w:ascii="GHEA Grapalat" w:hAnsi="GHEA Grapalat"/>
          <w:b/>
        </w:rPr>
        <w:t xml:space="preserve"> и оборудование, представленные по заявке отобранного участника</w:t>
      </w:r>
      <w:r w:rsidRPr="00006C49">
        <w:rPr>
          <w:rFonts w:ascii="GHEA Grapalat" w:hAnsi="GHEA Grapalat"/>
          <w:b/>
        </w:rPr>
        <w:t xml:space="preserve">. </w:t>
      </w:r>
    </w:p>
    <w:p w:rsidR="00096865" w:rsidRPr="009044F1" w:rsidRDefault="00AA0AD8" w:rsidP="009713CD">
      <w:pPr>
        <w:widowControl w:val="0"/>
        <w:tabs>
          <w:tab w:val="left" w:pos="1134"/>
        </w:tabs>
        <w:ind w:firstLine="709"/>
        <w:contextualSpacing/>
        <w:jc w:val="both"/>
        <w:rPr>
          <w:rFonts w:ascii="GHEA Grapalat" w:hAnsi="GHEA Grapalat" w:cs="Sylfaen"/>
        </w:rPr>
      </w:pPr>
      <w:r w:rsidRPr="009044F1">
        <w:rPr>
          <w:rFonts w:ascii="GHEA Grapalat" w:hAnsi="GHEA Grapalat"/>
        </w:rPr>
        <w:t>9.</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Если отобранный участник в течение 10 рабочих дней после получения уведомления о заключении договора и проекта договора не подписывает договор и </w:t>
      </w:r>
      <w:r w:rsidRPr="009044F1">
        <w:rPr>
          <w:rFonts w:ascii="GHEA Grapalat" w:hAnsi="GHEA Grapalat"/>
        </w:rPr>
        <w:lastRenderedPageBreak/>
        <w:t>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9713CD">
      <w:pPr>
        <w:widowControl w:val="0"/>
        <w:ind w:firstLine="709"/>
        <w:contextualSpacing/>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9713CD">
      <w:pPr>
        <w:pStyle w:val="BodyTextIndent"/>
        <w:widowControl w:val="0"/>
        <w:tabs>
          <w:tab w:val="left" w:pos="1134"/>
        </w:tabs>
        <w:spacing w:line="240" w:lineRule="auto"/>
        <w:ind w:firstLine="709"/>
        <w:contextualSpacing/>
        <w:rPr>
          <w:rFonts w:ascii="GHEA Grapalat" w:hAnsi="GHEA Grapalat" w:cs="Sylfaen"/>
          <w:i w:val="0"/>
          <w:sz w:val="24"/>
          <w:szCs w:val="24"/>
        </w:rPr>
      </w:pPr>
      <w:r w:rsidRPr="009044F1">
        <w:rPr>
          <w:rFonts w:ascii="GHEA Grapalat" w:hAnsi="GHEA Grapalat"/>
          <w:i w:val="0"/>
          <w:sz w:val="24"/>
          <w:szCs w:val="24"/>
        </w:rPr>
        <w:t>9.</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9713CD" w:rsidRDefault="009713CD" w:rsidP="00B46D58">
      <w:pPr>
        <w:widowControl w:val="0"/>
        <w:spacing w:after="160"/>
        <w:jc w:val="center"/>
        <w:rPr>
          <w:rFonts w:ascii="GHEA Grapalat" w:hAnsi="GHEA Grapalat"/>
          <w:b/>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006C49">
      <w:pPr>
        <w:widowControl w:val="0"/>
        <w:tabs>
          <w:tab w:val="left" w:pos="1276"/>
        </w:tabs>
        <w:ind w:firstLine="709"/>
        <w:contextualSpacing/>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D2548C" w:rsidRPr="002E4BC5" w:rsidRDefault="00A6609C" w:rsidP="00006C49">
      <w:pPr>
        <w:widowControl w:val="0"/>
        <w:tabs>
          <w:tab w:val="left" w:pos="1276"/>
        </w:tabs>
        <w:ind w:firstLine="709"/>
        <w:contextualSpacing/>
        <w:jc w:val="both"/>
        <w:rPr>
          <w:rFonts w:ascii="GHEA Grapalat" w:hAnsi="GHEA Grapalat"/>
        </w:rPr>
      </w:pPr>
      <w:r w:rsidRPr="00CE31A0">
        <w:rPr>
          <w:rFonts w:ascii="GHEA Grapalat" w:hAnsi="GHEA Grapalat"/>
        </w:rPr>
        <w:t xml:space="preserve">10.2 </w:t>
      </w:r>
      <w:r w:rsidR="008C5F2A" w:rsidRPr="00CE31A0">
        <w:rPr>
          <w:rFonts w:ascii="GHEA Grapalat" w:hAnsi="GHEA Grapalat"/>
        </w:rPr>
        <w:t>Размер обеспечения квалификации равен размеру ценового предложения отобранного участника.</w:t>
      </w:r>
      <w:r w:rsidR="00006C49">
        <w:rPr>
          <w:rFonts w:ascii="GHEA Grapalat" w:hAnsi="GHEA Grapalat"/>
        </w:rPr>
        <w:t xml:space="preserve"> </w:t>
      </w:r>
      <w:r w:rsidR="001647D2" w:rsidRPr="00CE31A0">
        <w:rPr>
          <w:rFonts w:ascii="GHEA Grapalat" w:hAnsi="GHEA Grapalat"/>
        </w:rPr>
        <w:t xml:space="preserve">Обеспечение квалификации представляется в </w:t>
      </w:r>
      <w:r w:rsidR="004B6A49" w:rsidRPr="00CE31A0">
        <w:rPr>
          <w:rFonts w:ascii="GHEA Grapalat" w:hAnsi="GHEA Grapalat"/>
        </w:rPr>
        <w:t>виде</w:t>
      </w:r>
      <w:r w:rsidR="001647D2" w:rsidRPr="00CE31A0">
        <w:rPr>
          <w:rFonts w:ascii="GHEA Grapalat" w:hAnsi="GHEA Grapalat"/>
        </w:rPr>
        <w:t xml:space="preserve"> </w:t>
      </w:r>
      <w:r w:rsidR="001647D2" w:rsidRPr="004333C5">
        <w:rPr>
          <w:rFonts w:ascii="GHEA Grapalat" w:hAnsi="GHEA Grapalat"/>
          <w:b/>
          <w:i/>
        </w:rPr>
        <w:t>банковской гарантии</w:t>
      </w:r>
      <w:r w:rsidR="002D5C27" w:rsidRPr="004333C5">
        <w:rPr>
          <w:rFonts w:ascii="GHEA Grapalat" w:hAnsi="GHEA Grapalat"/>
          <w:b/>
          <w:i/>
        </w:rPr>
        <w:t xml:space="preserve"> (приложение 4)</w:t>
      </w:r>
      <w:r w:rsidR="004333C5" w:rsidRPr="004333C5">
        <w:rPr>
          <w:rFonts w:ascii="GHEA Grapalat" w:hAnsi="GHEA Grapalat"/>
          <w:b/>
        </w:rPr>
        <w:t xml:space="preserve"> </w:t>
      </w:r>
      <w:r w:rsidR="00DA6D27" w:rsidRPr="004333C5">
        <w:rPr>
          <w:rFonts w:ascii="GHEA Grapalat" w:hAnsi="GHEA Grapalat"/>
          <w:b/>
          <w:i/>
        </w:rPr>
        <w:t>или наличных денег</w:t>
      </w:r>
      <w:r w:rsidR="00DA6D27" w:rsidRPr="004333C5">
        <w:rPr>
          <w:rFonts w:ascii="GHEA Grapalat" w:hAnsi="GHEA Grapalat"/>
          <w:b/>
        </w:rPr>
        <w:t>.</w:t>
      </w:r>
      <w:r w:rsidR="00DA6D27" w:rsidRPr="00CE31A0">
        <w:rPr>
          <w:rFonts w:ascii="GHEA Grapalat" w:hAnsi="GHEA Grapalat"/>
        </w:rPr>
        <w:t xml:space="preserve"> Причем  обеспечение</w:t>
      </w:r>
      <w:r w:rsidR="001647D2" w:rsidRPr="00CE31A0">
        <w:rPr>
          <w:rFonts w:ascii="GHEA Grapalat" w:hAnsi="GHEA Grapalat"/>
        </w:rPr>
        <w:t xml:space="preserve"> должно быть действительным как минимум  включительно до </w:t>
      </w:r>
      <w:r w:rsidR="00B37273">
        <w:rPr>
          <w:rFonts w:ascii="GHEA Grapalat" w:hAnsi="GHEA Grapalat"/>
          <w:b/>
          <w:lang w:val="hy-AM"/>
        </w:rPr>
        <w:t>9</w:t>
      </w:r>
      <w:r w:rsidR="00D34B9B" w:rsidRPr="004333C5">
        <w:rPr>
          <w:rFonts w:ascii="GHEA Grapalat" w:hAnsi="GHEA Grapalat"/>
          <w:b/>
        </w:rPr>
        <w:t>0</w:t>
      </w:r>
      <w:r w:rsidR="001647D2" w:rsidRPr="004333C5">
        <w:rPr>
          <w:rFonts w:ascii="GHEA Grapalat" w:hAnsi="GHEA Grapalat"/>
          <w:b/>
        </w:rPr>
        <w:t>-го рабочего дня</w:t>
      </w:r>
      <w:r w:rsidR="001647D2" w:rsidRPr="00CE31A0">
        <w:rPr>
          <w:rFonts w:ascii="GHEA Grapalat" w:hAnsi="GHEA Grapalat"/>
        </w:rPr>
        <w:t>, следующего за днем полного принятия заказчиком результата выполнения контракта</w:t>
      </w:r>
      <w:r w:rsidR="00D2548C" w:rsidRPr="00CE31A0">
        <w:rPr>
          <w:rFonts w:ascii="GHEA Grapalat" w:hAnsi="GHEA Grapalat"/>
        </w:rPr>
        <w:t xml:space="preserve">. </w:t>
      </w:r>
    </w:p>
    <w:p w:rsidR="00D2548C" w:rsidRPr="00CE31A0" w:rsidRDefault="00D2548C" w:rsidP="00006C49">
      <w:pPr>
        <w:widowControl w:val="0"/>
        <w:tabs>
          <w:tab w:val="left" w:pos="1276"/>
        </w:tabs>
        <w:ind w:firstLine="709"/>
        <w:contextualSpacing/>
        <w:jc w:val="both"/>
        <w:rPr>
          <w:rFonts w:ascii="GHEA Grapalat" w:hAnsi="GHEA Grapalat" w:cs="Sylfaen"/>
        </w:rPr>
      </w:pPr>
      <w:r w:rsidRPr="00CE31A0">
        <w:rPr>
          <w:rFonts w:ascii="GHEA Grapalat" w:hAnsi="GHEA Grapalat" w:cs="Sylfaen"/>
        </w:rPr>
        <w:t xml:space="preserve">Если процедура закупки организована в лотах и участник признается отобранным участником </w:t>
      </w:r>
      <w:proofErr w:type="gramStart"/>
      <w:r w:rsidRPr="00CE31A0">
        <w:rPr>
          <w:rFonts w:ascii="GHEA Grapalat" w:hAnsi="GHEA Grapalat" w:cs="Sylfaen"/>
        </w:rPr>
        <w:t>по</w:t>
      </w:r>
      <w:proofErr w:type="gramEnd"/>
      <w:r w:rsidRPr="00CE31A0">
        <w:rPr>
          <w:rFonts w:ascii="GHEA Grapalat" w:hAnsi="GHEA Grapalat" w:cs="Sylfaen"/>
        </w:rPr>
        <w:t xml:space="preserve"> более </w:t>
      </w:r>
      <w:proofErr w:type="gramStart"/>
      <w:r w:rsidRPr="00CE31A0">
        <w:rPr>
          <w:rFonts w:ascii="GHEA Grapalat" w:hAnsi="GHEA Grapalat" w:cs="Sylfaen"/>
        </w:rPr>
        <w:t>чем</w:t>
      </w:r>
      <w:proofErr w:type="gramEnd"/>
      <w:r w:rsidRPr="00CE31A0">
        <w:rPr>
          <w:rFonts w:ascii="GHEA Grapalat" w:hAnsi="GHEA Grapalat" w:cs="Sylfaen"/>
        </w:rPr>
        <w:t xml:space="preserve"> одному лоту и общая цена заключаемого с последним договора превышает 10 млн. </w:t>
      </w:r>
      <w:proofErr w:type="spellStart"/>
      <w:r w:rsidRPr="00CE31A0">
        <w:rPr>
          <w:rFonts w:ascii="GHEA Grapalat" w:hAnsi="GHEA Grapalat" w:cs="Sylfaen"/>
        </w:rPr>
        <w:t>драмов</w:t>
      </w:r>
      <w:proofErr w:type="spellEnd"/>
      <w:r w:rsidRPr="00CE31A0">
        <w:rPr>
          <w:rFonts w:ascii="GHEA Grapalat" w:hAnsi="GHEA Grapalat" w:cs="Sylfaen"/>
        </w:rPr>
        <w:t xml:space="preserve"> РА, то обеспечение квалификации представляется в виде банковской гарантии </w:t>
      </w:r>
      <w:r w:rsidRPr="00CE31A0">
        <w:rPr>
          <w:rFonts w:ascii="GHEA Grapalat" w:hAnsi="GHEA Grapalat"/>
        </w:rPr>
        <w:t>или наличных денег</w:t>
      </w:r>
      <w:r w:rsidRPr="00CE31A0">
        <w:rPr>
          <w:rFonts w:ascii="GHEA Grapalat" w:hAnsi="GHEA Grapalat" w:cs="Sylfaen"/>
        </w:rPr>
        <w:t xml:space="preserve"> в размере общей цены договора.</w:t>
      </w:r>
      <w:r w:rsidRPr="00CE31A0">
        <w:rPr>
          <w:rFonts w:ascii="GHEA Grapalat" w:hAnsi="GHEA Grapalat"/>
        </w:rPr>
        <w:t xml:space="preserve"> </w:t>
      </w:r>
      <w:r w:rsidRPr="00CE31A0">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D2548C" w:rsidRPr="00CE31A0" w:rsidRDefault="00D2548C" w:rsidP="00006C49">
      <w:pPr>
        <w:widowControl w:val="0"/>
        <w:tabs>
          <w:tab w:val="left" w:pos="1276"/>
        </w:tabs>
        <w:ind w:firstLine="709"/>
        <w:contextualSpacing/>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2406D8" w:rsidRPr="009044F1" w:rsidRDefault="002406D8" w:rsidP="00006C49">
      <w:pPr>
        <w:widowControl w:val="0"/>
        <w:tabs>
          <w:tab w:val="left" w:pos="1276"/>
        </w:tabs>
        <w:ind w:firstLine="709"/>
        <w:contextualSpacing/>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006C49">
      <w:pPr>
        <w:widowControl w:val="0"/>
        <w:tabs>
          <w:tab w:val="left" w:pos="1276"/>
        </w:tabs>
        <w:ind w:firstLine="709"/>
        <w:contextualSpacing/>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w:t>
      </w:r>
      <w:r w:rsidR="001723D6" w:rsidRPr="006D561E">
        <w:rPr>
          <w:rFonts w:ascii="GHEA Grapalat" w:hAnsi="GHEA Grapalat"/>
          <w:b/>
          <w:i/>
        </w:rPr>
        <w:t>банковской гарантии (Приложение 5)</w:t>
      </w:r>
      <w:r w:rsidR="00B10128">
        <w:rPr>
          <w:rFonts w:ascii="GHEA Grapalat" w:hAnsi="GHEA Grapalat"/>
          <w:b/>
          <w:i/>
          <w:lang w:val="hy-AM"/>
        </w:rPr>
        <w:t>,</w:t>
      </w:r>
      <w:r w:rsidR="00375E5E" w:rsidRPr="006D561E">
        <w:rPr>
          <w:rFonts w:ascii="GHEA Grapalat" w:hAnsi="GHEA Grapalat"/>
          <w:b/>
          <w:i/>
        </w:rPr>
        <w:t xml:space="preserve"> </w:t>
      </w:r>
      <w:r w:rsidR="00B10128">
        <w:rPr>
          <w:rFonts w:ascii="GHEA Grapalat" w:hAnsi="GHEA Grapalat"/>
          <w:b/>
          <w:i/>
        </w:rPr>
        <w:t xml:space="preserve">соглашения о неустойке (Приложение 5.1) </w:t>
      </w:r>
      <w:r w:rsidR="00375E5E" w:rsidRPr="006D561E">
        <w:rPr>
          <w:rFonts w:ascii="GHEA Grapalat" w:hAnsi="GHEA Grapalat"/>
          <w:b/>
          <w:i/>
        </w:rPr>
        <w:t>или наличных дене</w:t>
      </w:r>
      <w:r w:rsidR="00244AC9" w:rsidRPr="006D561E">
        <w:rPr>
          <w:rFonts w:ascii="GHEA Grapalat" w:hAnsi="GHEA Grapalat"/>
          <w:b/>
          <w:i/>
        </w:rPr>
        <w:t>г.</w:t>
      </w:r>
    </w:p>
    <w:p w:rsidR="0058395E" w:rsidRDefault="0058395E" w:rsidP="00006C49">
      <w:pPr>
        <w:widowControl w:val="0"/>
        <w:tabs>
          <w:tab w:val="left" w:pos="1276"/>
        </w:tabs>
        <w:ind w:firstLine="709"/>
        <w:contextualSpacing/>
        <w:jc w:val="both"/>
        <w:rPr>
          <w:rFonts w:ascii="GHEA Grapalat" w:hAnsi="GHEA Grapalat"/>
        </w:rPr>
      </w:pPr>
      <w:r w:rsidRPr="0058395E">
        <w:rPr>
          <w:rFonts w:ascii="GHEA Grapalat" w:hAnsi="GHEA Grapalat"/>
        </w:rPr>
        <w:lastRenderedPageBreak/>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proofErr w:type="gramStart"/>
      <w:r w:rsidR="00740EF5">
        <w:rPr>
          <w:rFonts w:ascii="GHEA Grapalat" w:hAnsi="GHEA Grapalat"/>
        </w:rPr>
        <w:t>по</w:t>
      </w:r>
      <w:proofErr w:type="gramEnd"/>
      <w:r w:rsidRPr="0058395E">
        <w:rPr>
          <w:rFonts w:ascii="GHEA Grapalat" w:hAnsi="GHEA Grapalat"/>
        </w:rPr>
        <w:t xml:space="preserve"> более </w:t>
      </w:r>
      <w:proofErr w:type="gramStart"/>
      <w:r w:rsidRPr="0058395E">
        <w:rPr>
          <w:rFonts w:ascii="GHEA Grapalat" w:hAnsi="GHEA Grapalat"/>
        </w:rPr>
        <w:t>чем</w:t>
      </w:r>
      <w:proofErr w:type="gramEnd"/>
      <w:r w:rsidRPr="0058395E">
        <w:rPr>
          <w:rFonts w:ascii="GHEA Grapalat" w:hAnsi="GHEA Grapalat"/>
        </w:rPr>
        <w:t xml:space="preserve"> одно</w:t>
      </w:r>
      <w:r w:rsidR="00740EF5">
        <w:rPr>
          <w:rFonts w:ascii="GHEA Grapalat" w:hAnsi="GHEA Grapalat"/>
        </w:rPr>
        <w:t xml:space="preserve">му лоту </w:t>
      </w:r>
      <w:r w:rsidRPr="0058395E">
        <w:rPr>
          <w:rFonts w:ascii="GHEA Grapalat" w:hAnsi="GHEA Grapalat"/>
        </w:rPr>
        <w:t xml:space="preserve">и общая цена заключаемого с последним договора превышает 10 млн. </w:t>
      </w:r>
      <w:proofErr w:type="spellStart"/>
      <w:r w:rsidRPr="0058395E">
        <w:rPr>
          <w:rFonts w:ascii="GHEA Grapalat" w:hAnsi="GHEA Grapalat"/>
        </w:rPr>
        <w:t>драмов</w:t>
      </w:r>
      <w:proofErr w:type="spellEnd"/>
      <w:r w:rsidRPr="0058395E">
        <w:rPr>
          <w:rFonts w:ascii="GHEA Grapalat" w:hAnsi="GHEA Grapalat"/>
        </w:rPr>
        <w:t xml:space="preserve">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w:t>
      </w:r>
      <w:r w:rsidR="00295C11" w:rsidRPr="00295C11">
        <w:rPr>
          <w:rFonts w:ascii="GHEA Grapalat" w:hAnsi="GHEA Grapalat"/>
        </w:rPr>
        <w:t xml:space="preserve"> </w:t>
      </w:r>
      <w:r w:rsidR="00295C11">
        <w:rPr>
          <w:rFonts w:ascii="GHEA Grapalat" w:hAnsi="GHEA Grapalat"/>
        </w:rPr>
        <w:t>или наличных денег</w:t>
      </w:r>
      <w:r w:rsidRPr="0058395E">
        <w:rPr>
          <w:rFonts w:ascii="GHEA Grapalat" w:hAnsi="GHEA Grapalat"/>
        </w:rPr>
        <w:t xml:space="preserve"> в размере общей цены договора</w:t>
      </w:r>
      <w:r>
        <w:rPr>
          <w:rFonts w:ascii="GHEA Grapalat" w:hAnsi="GHEA Grapalat"/>
        </w:rPr>
        <w:t>.</w:t>
      </w:r>
    </w:p>
    <w:p w:rsidR="00E969ED" w:rsidRPr="00DC30CC" w:rsidRDefault="00030D40" w:rsidP="00006C49">
      <w:pPr>
        <w:widowControl w:val="0"/>
        <w:tabs>
          <w:tab w:val="left" w:pos="1276"/>
        </w:tabs>
        <w:ind w:firstLine="709"/>
        <w:contextualSpacing/>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B37273">
        <w:rPr>
          <w:rFonts w:ascii="GHEA Grapalat" w:hAnsi="GHEA Grapalat"/>
          <w:b/>
          <w:lang w:val="hy-AM"/>
        </w:rPr>
        <w:t>9</w:t>
      </w:r>
      <w:r w:rsidR="00F65E20" w:rsidRPr="006D561E">
        <w:rPr>
          <w:rFonts w:ascii="GHEA Grapalat" w:hAnsi="GHEA Grapalat"/>
          <w:b/>
        </w:rPr>
        <w:t>0</w:t>
      </w:r>
      <w:r w:rsidRPr="006D561E">
        <w:rPr>
          <w:rFonts w:ascii="GHEA Grapalat" w:hAnsi="GHEA Grapalat"/>
          <w:b/>
        </w:rPr>
        <w:t>-го рабочего дня</w:t>
      </w:r>
      <w:r w:rsidRPr="009044F1">
        <w:rPr>
          <w:rFonts w:ascii="GHEA Grapalat" w:hAnsi="GHEA Grapalat"/>
        </w:rPr>
        <w:t xml:space="preserve">,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006C49">
      <w:pPr>
        <w:widowControl w:val="0"/>
        <w:tabs>
          <w:tab w:val="left" w:pos="1276"/>
        </w:tabs>
        <w:ind w:firstLine="709"/>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006C49">
      <w:pPr>
        <w:widowControl w:val="0"/>
        <w:tabs>
          <w:tab w:val="left" w:pos="1276"/>
        </w:tabs>
        <w:ind w:firstLine="709"/>
        <w:contextualSpacing/>
        <w:jc w:val="both"/>
        <w:rPr>
          <w:rFonts w:ascii="GHEA Grapalat" w:hAnsi="GHEA Grapalat"/>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006C49">
      <w:pPr>
        <w:widowControl w:val="0"/>
        <w:tabs>
          <w:tab w:val="left" w:pos="1276"/>
        </w:tabs>
        <w:ind w:firstLine="709"/>
        <w:contextualSpacing/>
        <w:jc w:val="both"/>
        <w:rPr>
          <w:rFonts w:ascii="GHEA Grapalat" w:hAnsi="GHEA Grapalat"/>
        </w:rPr>
      </w:pPr>
      <w:proofErr w:type="gramStart"/>
      <w:r>
        <w:rPr>
          <w:rFonts w:ascii="GHEA Grapalat" w:hAnsi="GHEA Grapalat"/>
        </w:rPr>
        <w:t xml:space="preserve">- </w:t>
      </w:r>
      <w:r w:rsidRPr="006D7219">
        <w:rPr>
          <w:rFonts w:ascii="GHEA Grapalat" w:hAnsi="GHEA Grapalat"/>
        </w:rPr>
        <w:t xml:space="preserve">финансовые средства предусмотрены, то обеспечение </w:t>
      </w:r>
      <w:r w:rsidR="00295C11" w:rsidRPr="006D7219">
        <w:rPr>
          <w:rFonts w:ascii="GHEA Grapalat" w:hAnsi="GHEA Grapalat"/>
        </w:rPr>
        <w:t>квалификаци</w:t>
      </w:r>
      <w:r w:rsidR="00295C11" w:rsidRPr="003F2273">
        <w:rPr>
          <w:rFonts w:ascii="GHEA Grapalat" w:hAnsi="GHEA Grapalat"/>
        </w:rPr>
        <w:t>и</w:t>
      </w:r>
      <w:r w:rsidR="00295C11">
        <w:rPr>
          <w:rFonts w:ascii="GHEA Grapalat" w:hAnsi="GHEA Grapalat"/>
        </w:rPr>
        <w:t xml:space="preserve">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w:t>
      </w:r>
      <w:r w:rsidR="00295C11" w:rsidRPr="003F2273">
        <w:rPr>
          <w:rFonts w:ascii="GHEA Grapalat" w:hAnsi="GHEA Grapalat"/>
        </w:rPr>
        <w:t xml:space="preserve"> </w:t>
      </w:r>
      <w:r w:rsidR="00295C11">
        <w:rPr>
          <w:rFonts w:ascii="GHEA Grapalat" w:hAnsi="GHEA Grapalat"/>
        </w:rPr>
        <w:t>или наличных денег</w:t>
      </w:r>
      <w:r w:rsidRPr="006D7219">
        <w:rPr>
          <w:rFonts w:ascii="GHEA Grapalat" w:hAnsi="GHEA Grapalat"/>
        </w:rPr>
        <w:t xml:space="preserve">, а </w:t>
      </w:r>
      <w:r w:rsidR="00661E7D">
        <w:rPr>
          <w:rFonts w:ascii="GHEA Grapalat" w:hAnsi="GHEA Grapalat"/>
        </w:rPr>
        <w:t>по</w:t>
      </w:r>
      <w:r w:rsidRPr="006D7219">
        <w:rPr>
          <w:rFonts w:ascii="GHEA Grapalat" w:hAnsi="GHEA Grapalat"/>
        </w:rPr>
        <w:t xml:space="preserve"> части требуемых в дальнейшем финансовых </w:t>
      </w:r>
      <w:proofErr w:type="spellStart"/>
      <w:r w:rsidRPr="006D7219">
        <w:rPr>
          <w:rFonts w:ascii="GHEA Grapalat" w:hAnsi="GHEA Grapalat"/>
        </w:rPr>
        <w:t>средств-в</w:t>
      </w:r>
      <w:proofErr w:type="spellEnd"/>
      <w:r w:rsidRPr="006D7219">
        <w:rPr>
          <w:rFonts w:ascii="GHEA Grapalat" w:hAnsi="GHEA Grapalat"/>
        </w:rPr>
        <w:t xml:space="preserve">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proofErr w:type="spellStart"/>
      <w:r w:rsidRPr="006D7219">
        <w:rPr>
          <w:rFonts w:ascii="GHEA Grapalat" w:hAnsi="GHEA Grapalat"/>
        </w:rPr>
        <w:t>заявления-в</w:t>
      </w:r>
      <w:proofErr w:type="spellEnd"/>
      <w:r w:rsidRPr="006D7219">
        <w:rPr>
          <w:rFonts w:ascii="GHEA Grapalat" w:hAnsi="GHEA Grapalat"/>
        </w:rPr>
        <w:t xml:space="preserve"> виде неустойки или наличных денег</w:t>
      </w:r>
      <w:r w:rsidR="006F58E6">
        <w:rPr>
          <w:rFonts w:ascii="GHEA Grapalat" w:hAnsi="GHEA Grapalat"/>
        </w:rPr>
        <w:t>.</w:t>
      </w:r>
      <w:proofErr w:type="gramEnd"/>
    </w:p>
    <w:p w:rsidR="00D32092" w:rsidRPr="0059697A" w:rsidRDefault="00D32092" w:rsidP="00006C49">
      <w:pPr>
        <w:widowControl w:val="0"/>
        <w:tabs>
          <w:tab w:val="left" w:pos="1276"/>
        </w:tabs>
        <w:ind w:firstLine="709"/>
        <w:contextualSpacing/>
        <w:jc w:val="both"/>
        <w:rPr>
          <w:rFonts w:ascii="GHEA Grapalat" w:hAnsi="GHEA Grapalat" w:cs="Sylfaen"/>
        </w:rPr>
      </w:pPr>
      <w:r w:rsidRPr="000811C1">
        <w:rPr>
          <w:rFonts w:ascii="GHEA Grapalat" w:hAnsi="GHEA Grapalat" w:cs="Sylfaen"/>
        </w:rPr>
        <w:t>-</w:t>
      </w:r>
      <w:r w:rsidR="000D436C">
        <w:rPr>
          <w:rFonts w:ascii="GHEA Grapalat" w:hAnsi="GHEA Grapalat" w:cs="Sylfaen"/>
        </w:rPr>
        <w:t xml:space="preserve"> </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proofErr w:type="spellStart"/>
      <w:r>
        <w:rPr>
          <w:rFonts w:ascii="GHEA Grapalat" w:hAnsi="GHEA Grapalat" w:cs="Sylfaen"/>
        </w:rPr>
        <w:t>д</w:t>
      </w:r>
      <w:r w:rsidRPr="000811C1">
        <w:rPr>
          <w:rFonts w:ascii="GHEA Grapalat" w:hAnsi="GHEA Grapalat" w:cs="Sylfaen"/>
        </w:rPr>
        <w:t>рамов</w:t>
      </w:r>
      <w:proofErr w:type="spellEnd"/>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w:t>
      </w:r>
      <w:proofErr w:type="spellStart"/>
      <w:r w:rsidRPr="000811C1">
        <w:rPr>
          <w:rFonts w:ascii="GHEA Grapalat" w:hAnsi="GHEA Grapalat" w:cs="Sylfaen"/>
        </w:rPr>
        <w:t>средств-в</w:t>
      </w:r>
      <w:proofErr w:type="spellEnd"/>
      <w:r w:rsidRPr="000811C1">
        <w:rPr>
          <w:rFonts w:ascii="GHEA Grapalat" w:hAnsi="GHEA Grapalat" w:cs="Sylfaen"/>
        </w:rPr>
        <w:t xml:space="preserve"> одностороннем порядке утвержденного </w:t>
      </w:r>
      <w:proofErr w:type="spellStart"/>
      <w:r w:rsidRPr="000811C1">
        <w:rPr>
          <w:rFonts w:ascii="GHEA Grapalat" w:hAnsi="GHEA Grapalat" w:cs="Sylfaen"/>
        </w:rPr>
        <w:t>заявления-в</w:t>
      </w:r>
      <w:proofErr w:type="spellEnd"/>
      <w:r w:rsidRPr="000811C1">
        <w:rPr>
          <w:rFonts w:ascii="GHEA Grapalat" w:hAnsi="GHEA Grapalat" w:cs="Sylfaen"/>
        </w:rPr>
        <w:t xml:space="preserve"> виде </w:t>
      </w:r>
      <w:r>
        <w:rPr>
          <w:rFonts w:ascii="GHEA Grapalat" w:hAnsi="GHEA Grapalat" w:cs="Sylfaen"/>
        </w:rPr>
        <w:t xml:space="preserve">неустойки </w:t>
      </w:r>
      <w:r w:rsidRPr="000811C1">
        <w:rPr>
          <w:rFonts w:ascii="GHEA Grapalat" w:hAnsi="GHEA Grapalat" w:cs="Sylfaen"/>
        </w:rPr>
        <w:t>или наличных денег</w:t>
      </w:r>
      <w:r w:rsidR="0059697A" w:rsidRPr="00787B55">
        <w:rPr>
          <w:rFonts w:ascii="GHEA Grapalat" w:hAnsi="GHEA Grapalat" w:cs="Sylfaen"/>
        </w:rPr>
        <w:t>.</w:t>
      </w:r>
    </w:p>
    <w:p w:rsidR="008F0732" w:rsidRPr="00625529" w:rsidRDefault="00030D40" w:rsidP="00006C49">
      <w:pPr>
        <w:widowControl w:val="0"/>
        <w:tabs>
          <w:tab w:val="left" w:pos="1276"/>
        </w:tabs>
        <w:ind w:firstLine="709"/>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C8509E">
        <w:rPr>
          <w:rFonts w:ascii="GHEA Grapalat" w:hAnsi="GHEA Grapalat"/>
        </w:rPr>
        <w:t xml:space="preserve"> </w:t>
      </w:r>
      <w:r w:rsidR="00C8509E" w:rsidRPr="00CB4F11">
        <w:rPr>
          <w:rFonts w:ascii="GHEA Grapalat" w:hAnsi="GHEA Grapalat"/>
        </w:rPr>
        <w:t>(Приложение 5.2)</w:t>
      </w:r>
      <w:r w:rsidRPr="009044F1">
        <w:rPr>
          <w:rFonts w:ascii="GHEA Grapalat" w:hAnsi="GHEA Grapalat"/>
        </w:rPr>
        <w:t>.</w:t>
      </w:r>
      <w:r w:rsidRPr="009044F1">
        <w:rPr>
          <w:rFonts w:ascii="GHEA Grapalat" w:hAnsi="GHEA Grapalat"/>
          <w:i/>
        </w:rPr>
        <w:t xml:space="preserve"> </w:t>
      </w:r>
    </w:p>
    <w:p w:rsidR="005162B1" w:rsidRPr="009044F1" w:rsidRDefault="00030D40" w:rsidP="00006C49">
      <w:pPr>
        <w:widowControl w:val="0"/>
        <w:tabs>
          <w:tab w:val="left" w:pos="1276"/>
        </w:tabs>
        <w:ind w:firstLine="709"/>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3E194D" w:rsidRDefault="003E194D" w:rsidP="00FA06DB">
      <w:pPr>
        <w:widowControl w:val="0"/>
        <w:tabs>
          <w:tab w:val="left" w:pos="1134"/>
        </w:tabs>
        <w:spacing w:after="160"/>
        <w:ind w:firstLine="567"/>
        <w:jc w:val="both"/>
        <w:rPr>
          <w:rFonts w:ascii="GHEA Grapalat" w:hAnsi="GHEA Grapalat"/>
          <w:b/>
        </w:rPr>
      </w:pPr>
      <w:r w:rsidRPr="005114D0">
        <w:rPr>
          <w:rFonts w:ascii="GHEA Grapalat" w:hAnsi="GHEA Grapalat"/>
        </w:rPr>
        <w:tab/>
      </w:r>
    </w:p>
    <w:p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rsidR="00096865" w:rsidRPr="009044F1" w:rsidRDefault="00096865" w:rsidP="00244AC9">
      <w:pPr>
        <w:widowControl w:val="0"/>
        <w:tabs>
          <w:tab w:val="left" w:pos="1276"/>
        </w:tabs>
        <w:ind w:firstLine="709"/>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244AC9">
      <w:pPr>
        <w:widowControl w:val="0"/>
        <w:tabs>
          <w:tab w:val="left" w:pos="1134"/>
        </w:tabs>
        <w:ind w:firstLine="709"/>
        <w:contextualSpacing/>
        <w:jc w:val="both"/>
        <w:rPr>
          <w:rFonts w:ascii="GHEA Grapalat" w:hAnsi="GHEA Grapalat" w:cs="Sylfaen"/>
        </w:rPr>
      </w:pPr>
      <w:r w:rsidRPr="009044F1">
        <w:rPr>
          <w:rFonts w:ascii="GHEA Grapalat" w:hAnsi="GHEA Grapalat"/>
        </w:rPr>
        <w:lastRenderedPageBreak/>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244AC9">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0967DF" w:rsidRPr="00B02E29">
        <w:rPr>
          <w:rFonts w:ascii="GHEA Grapalat" w:hAnsi="GHEA Grapalat"/>
        </w:rPr>
        <w:t>прекращается</w:t>
      </w:r>
      <w:r w:rsidR="000967DF">
        <w:rPr>
          <w:rFonts w:ascii="GHEA Grapalat" w:hAnsi="GHEA Grapalat"/>
        </w:rPr>
        <w:t xml:space="preserve"> </w:t>
      </w:r>
      <w:r w:rsidR="000967DF" w:rsidRPr="00B02E29">
        <w:rPr>
          <w:rFonts w:ascii="GHEA Grapalat" w:hAnsi="GHEA Grapalat"/>
        </w:rPr>
        <w:t>потребность</w:t>
      </w:r>
      <w:r w:rsidR="000967DF">
        <w:rPr>
          <w:rFonts w:ascii="GHEA Grapalat" w:hAnsi="GHEA Grapalat"/>
        </w:rPr>
        <w:t xml:space="preserve"> </w:t>
      </w:r>
      <w:r w:rsidR="000967DF" w:rsidRPr="00B02E29">
        <w:rPr>
          <w:rFonts w:ascii="GHEA Grapalat" w:hAnsi="GHEA Grapalat"/>
        </w:rPr>
        <w:t>в</w:t>
      </w:r>
      <w:r w:rsidR="000967DF">
        <w:rPr>
          <w:rFonts w:ascii="GHEA Grapalat" w:hAnsi="GHEA Grapalat"/>
        </w:rPr>
        <w:t xml:space="preserve"> </w:t>
      </w:r>
      <w:r w:rsidR="000967DF" w:rsidRPr="00B02E29">
        <w:rPr>
          <w:rFonts w:ascii="GHEA Grapalat" w:hAnsi="GHEA Grapalat"/>
        </w:rPr>
        <w:t>закупке.</w:t>
      </w:r>
      <w:r w:rsidR="000967DF">
        <w:rPr>
          <w:rFonts w:ascii="GHEA Grapalat" w:hAnsi="GHEA Grapalat"/>
        </w:rPr>
        <w:t xml:space="preserve"> </w:t>
      </w:r>
      <w:r w:rsidR="000967DF" w:rsidRPr="00B02E29">
        <w:rPr>
          <w:rFonts w:ascii="GHEA Grapalat" w:hAnsi="GHEA Grapalat"/>
        </w:rPr>
        <w:t>При</w:t>
      </w:r>
      <w:r w:rsidR="000967DF">
        <w:rPr>
          <w:rFonts w:ascii="GHEA Grapalat" w:hAnsi="GHEA Grapalat"/>
        </w:rPr>
        <w:t xml:space="preserve"> </w:t>
      </w:r>
      <w:r w:rsidR="000967DF" w:rsidRPr="00B02E29">
        <w:rPr>
          <w:rFonts w:ascii="GHEA Grapalat" w:hAnsi="GHEA Grapalat"/>
        </w:rPr>
        <w:t>этом</w:t>
      </w:r>
      <w:r w:rsidR="000967DF">
        <w:rPr>
          <w:rFonts w:ascii="GHEA Grapalat" w:hAnsi="GHEA Grapalat"/>
        </w:rPr>
        <w:t xml:space="preserve"> </w:t>
      </w:r>
      <w:r w:rsidR="000967DF" w:rsidRPr="00B02E29">
        <w:rPr>
          <w:rFonts w:ascii="GHEA Grapalat" w:hAnsi="GHEA Grapalat"/>
        </w:rPr>
        <w:t>процедура</w:t>
      </w:r>
      <w:r w:rsidR="000967DF">
        <w:rPr>
          <w:rFonts w:ascii="GHEA Grapalat" w:hAnsi="GHEA Grapalat"/>
        </w:rPr>
        <w:t xml:space="preserve"> </w:t>
      </w:r>
      <w:r w:rsidR="000967DF" w:rsidRPr="00B02E29">
        <w:rPr>
          <w:rFonts w:ascii="GHEA Grapalat" w:hAnsi="GHEA Grapalat"/>
        </w:rPr>
        <w:t>закупки,</w:t>
      </w:r>
      <w:r w:rsidR="000967DF">
        <w:rPr>
          <w:rFonts w:ascii="GHEA Grapalat" w:hAnsi="GHEA Grapalat"/>
        </w:rPr>
        <w:t xml:space="preserve"> </w:t>
      </w:r>
      <w:r w:rsidR="000967DF" w:rsidRPr="00B02E29">
        <w:rPr>
          <w:rFonts w:ascii="GHEA Grapalat" w:hAnsi="GHEA Grapalat"/>
        </w:rPr>
        <w:t>организованная</w:t>
      </w:r>
      <w:r w:rsidR="000967DF">
        <w:rPr>
          <w:rFonts w:ascii="GHEA Grapalat" w:hAnsi="GHEA Grapalat"/>
        </w:rPr>
        <w:t xml:space="preserve"> </w:t>
      </w:r>
      <w:r w:rsidR="000967DF" w:rsidRPr="00B02E29">
        <w:rPr>
          <w:rFonts w:ascii="GHEA Grapalat" w:hAnsi="GHEA Grapalat"/>
        </w:rPr>
        <w:t>для</w:t>
      </w:r>
      <w:r w:rsidR="000967DF">
        <w:rPr>
          <w:rFonts w:ascii="GHEA Grapalat" w:hAnsi="GHEA Grapalat"/>
        </w:rPr>
        <w:t xml:space="preserve"> </w:t>
      </w:r>
      <w:r w:rsidR="000967DF" w:rsidRPr="00B02E29">
        <w:rPr>
          <w:rFonts w:ascii="GHEA Grapalat" w:hAnsi="GHEA Grapalat"/>
        </w:rPr>
        <w:t>нужд</w:t>
      </w:r>
      <w:r w:rsidR="000967DF">
        <w:rPr>
          <w:rFonts w:ascii="GHEA Grapalat" w:hAnsi="GHEA Grapalat"/>
        </w:rPr>
        <w:t xml:space="preserve"> </w:t>
      </w:r>
      <w:r w:rsidR="000967DF" w:rsidRPr="00B02E29">
        <w:rPr>
          <w:rFonts w:ascii="GHEA Grapalat" w:hAnsi="GHEA Grapalat"/>
        </w:rPr>
        <w:t>государства</w:t>
      </w:r>
      <w:r w:rsidR="000967DF">
        <w:rPr>
          <w:rFonts w:ascii="GHEA Grapalat" w:hAnsi="GHEA Grapalat"/>
        </w:rPr>
        <w:t xml:space="preserve"> </w:t>
      </w:r>
      <w:r w:rsidR="000967DF" w:rsidRPr="00B02E29">
        <w:rPr>
          <w:rFonts w:ascii="GHEA Grapalat" w:hAnsi="GHEA Grapalat"/>
        </w:rPr>
        <w:t>или</w:t>
      </w:r>
      <w:r w:rsidR="000967DF">
        <w:rPr>
          <w:rFonts w:ascii="GHEA Grapalat" w:hAnsi="GHEA Grapalat"/>
        </w:rPr>
        <w:t xml:space="preserve"> </w:t>
      </w:r>
      <w:r w:rsidR="000967DF" w:rsidRPr="00B02E29">
        <w:rPr>
          <w:rFonts w:ascii="GHEA Grapalat" w:hAnsi="GHEA Grapalat"/>
        </w:rPr>
        <w:t>общин,</w:t>
      </w:r>
      <w:r w:rsidR="000967DF">
        <w:rPr>
          <w:rFonts w:ascii="GHEA Grapalat" w:hAnsi="GHEA Grapalat"/>
        </w:rPr>
        <w:t xml:space="preserve"> </w:t>
      </w:r>
      <w:r w:rsidR="000967DF" w:rsidRPr="00B02E29">
        <w:rPr>
          <w:rFonts w:ascii="GHEA Grapalat" w:hAnsi="GHEA Grapalat"/>
        </w:rPr>
        <w:t>может</w:t>
      </w:r>
      <w:r w:rsidR="000967DF">
        <w:rPr>
          <w:rFonts w:ascii="GHEA Grapalat" w:hAnsi="GHEA Grapalat"/>
        </w:rPr>
        <w:t xml:space="preserve"> </w:t>
      </w:r>
      <w:r w:rsidR="000967DF" w:rsidRPr="00B02E29">
        <w:rPr>
          <w:rFonts w:ascii="GHEA Grapalat" w:hAnsi="GHEA Grapalat"/>
        </w:rPr>
        <w:t>быть</w:t>
      </w:r>
      <w:r w:rsidR="000967DF">
        <w:rPr>
          <w:rFonts w:ascii="GHEA Grapalat" w:hAnsi="GHEA Grapalat"/>
        </w:rPr>
        <w:t xml:space="preserve"> </w:t>
      </w:r>
      <w:r w:rsidR="000967DF" w:rsidRPr="00B02E29">
        <w:rPr>
          <w:rFonts w:ascii="GHEA Grapalat" w:hAnsi="GHEA Grapalat"/>
        </w:rPr>
        <w:t>объявлена</w:t>
      </w:r>
      <w:r w:rsidR="000967DF">
        <w:rPr>
          <w:rFonts w:ascii="GHEA Grapalat" w:hAnsi="GHEA Grapalat"/>
        </w:rPr>
        <w:t xml:space="preserve"> </w:t>
      </w:r>
      <w:r w:rsidR="000967DF" w:rsidRPr="00B02E29">
        <w:rPr>
          <w:rFonts w:ascii="GHEA Grapalat" w:hAnsi="GHEA Grapalat"/>
        </w:rPr>
        <w:t>полностью</w:t>
      </w:r>
      <w:r w:rsidR="000967DF">
        <w:rPr>
          <w:rFonts w:ascii="GHEA Grapalat" w:hAnsi="GHEA Grapalat"/>
        </w:rPr>
        <w:t xml:space="preserve"> </w:t>
      </w:r>
      <w:r w:rsidR="000967DF" w:rsidRPr="00B02E29">
        <w:rPr>
          <w:rFonts w:ascii="GHEA Grapalat" w:hAnsi="GHEA Grapalat"/>
        </w:rPr>
        <w:t>или</w:t>
      </w:r>
      <w:r w:rsidR="000967DF">
        <w:rPr>
          <w:rFonts w:ascii="GHEA Grapalat" w:hAnsi="GHEA Grapalat"/>
        </w:rPr>
        <w:t xml:space="preserve"> </w:t>
      </w:r>
      <w:r w:rsidR="000967DF" w:rsidRPr="00B02E29">
        <w:rPr>
          <w:rFonts w:ascii="GHEA Grapalat" w:hAnsi="GHEA Grapalat"/>
        </w:rPr>
        <w:t>частично</w:t>
      </w:r>
      <w:r w:rsidR="000967DF">
        <w:rPr>
          <w:rFonts w:ascii="GHEA Grapalat" w:hAnsi="GHEA Grapalat"/>
        </w:rPr>
        <w:t xml:space="preserve"> </w:t>
      </w:r>
      <w:r w:rsidR="000967DF" w:rsidRPr="00B02E29">
        <w:rPr>
          <w:rFonts w:ascii="GHEA Grapalat" w:hAnsi="GHEA Grapalat"/>
        </w:rPr>
        <w:t>несостоявшейся</w:t>
      </w:r>
      <w:r w:rsidR="000967DF">
        <w:rPr>
          <w:rFonts w:ascii="GHEA Grapalat" w:hAnsi="GHEA Grapalat"/>
        </w:rPr>
        <w:t xml:space="preserve"> </w:t>
      </w:r>
      <w:r w:rsidR="000967DF" w:rsidRPr="00CC7EC8">
        <w:rPr>
          <w:rFonts w:ascii="GHEA Grapalat" w:hAnsi="GHEA Grapalat"/>
          <w:spacing w:val="-6"/>
        </w:rPr>
        <w:t>на</w:t>
      </w:r>
      <w:r w:rsidR="000967DF">
        <w:rPr>
          <w:rFonts w:ascii="GHEA Grapalat" w:hAnsi="GHEA Grapalat"/>
          <w:spacing w:val="-6"/>
        </w:rPr>
        <w:t xml:space="preserve"> </w:t>
      </w:r>
      <w:r w:rsidR="000967DF" w:rsidRPr="00CC7EC8">
        <w:rPr>
          <w:rFonts w:ascii="GHEA Grapalat" w:hAnsi="GHEA Grapalat"/>
          <w:spacing w:val="-6"/>
        </w:rPr>
        <w:t>основании</w:t>
      </w:r>
      <w:r w:rsidR="000967DF">
        <w:rPr>
          <w:rFonts w:ascii="GHEA Grapalat" w:hAnsi="GHEA Grapalat"/>
          <w:spacing w:val="-6"/>
        </w:rPr>
        <w:t xml:space="preserve"> </w:t>
      </w:r>
      <w:r w:rsidR="000967DF" w:rsidRPr="00CC7EC8">
        <w:rPr>
          <w:rFonts w:ascii="GHEA Grapalat" w:hAnsi="GHEA Grapalat"/>
          <w:spacing w:val="-6"/>
        </w:rPr>
        <w:t>решения</w:t>
      </w:r>
      <w:r w:rsidR="000967DF">
        <w:rPr>
          <w:rFonts w:ascii="GHEA Grapalat" w:hAnsi="GHEA Grapalat"/>
          <w:spacing w:val="-6"/>
        </w:rPr>
        <w:t xml:space="preserve"> </w:t>
      </w:r>
      <w:r w:rsidR="000967DF" w:rsidRPr="00CC7EC8">
        <w:rPr>
          <w:rFonts w:ascii="GHEA Grapalat" w:hAnsi="GHEA Grapalat"/>
          <w:spacing w:val="-6"/>
        </w:rPr>
        <w:t>руководителя</w:t>
      </w:r>
      <w:r w:rsidR="000967DF">
        <w:rPr>
          <w:rFonts w:ascii="GHEA Grapalat" w:hAnsi="GHEA Grapalat"/>
          <w:spacing w:val="-6"/>
        </w:rPr>
        <w:t xml:space="preserve"> </w:t>
      </w:r>
      <w:r w:rsidR="000967DF" w:rsidRPr="00CC7EC8">
        <w:rPr>
          <w:rFonts w:ascii="GHEA Grapalat" w:hAnsi="GHEA Grapalat"/>
          <w:spacing w:val="-6"/>
        </w:rPr>
        <w:t>уполномоченного</w:t>
      </w:r>
      <w:r w:rsidR="000967DF">
        <w:rPr>
          <w:rFonts w:ascii="GHEA Grapalat" w:hAnsi="GHEA Grapalat"/>
          <w:spacing w:val="-6"/>
        </w:rPr>
        <w:t xml:space="preserve"> </w:t>
      </w:r>
      <w:r w:rsidR="000967DF" w:rsidRPr="00CC7EC8">
        <w:rPr>
          <w:rFonts w:ascii="GHEA Grapalat" w:hAnsi="GHEA Grapalat"/>
          <w:spacing w:val="-6"/>
        </w:rPr>
        <w:t>органа,</w:t>
      </w:r>
      <w:r w:rsidR="000967DF">
        <w:rPr>
          <w:rFonts w:ascii="GHEA Grapalat" w:hAnsi="GHEA Grapalat"/>
          <w:spacing w:val="-6"/>
        </w:rPr>
        <w:t xml:space="preserve"> </w:t>
      </w:r>
      <w:r w:rsidR="000967DF" w:rsidRPr="00CC7EC8">
        <w:rPr>
          <w:rFonts w:ascii="GHEA Grapalat" w:hAnsi="GHEA Grapalat"/>
          <w:spacing w:val="-6"/>
        </w:rPr>
        <w:t>осуществляющего</w:t>
      </w:r>
      <w:r w:rsidR="000967DF">
        <w:rPr>
          <w:rFonts w:ascii="GHEA Grapalat" w:hAnsi="GHEA Grapalat"/>
          <w:spacing w:val="-6"/>
        </w:rPr>
        <w:t xml:space="preserve"> </w:t>
      </w:r>
      <w:r w:rsidR="000967DF" w:rsidRPr="00CC7EC8">
        <w:rPr>
          <w:rFonts w:ascii="GHEA Grapalat" w:hAnsi="GHEA Grapalat"/>
          <w:spacing w:val="-6"/>
        </w:rPr>
        <w:t>общее</w:t>
      </w:r>
      <w:r w:rsidR="000967DF">
        <w:rPr>
          <w:rFonts w:ascii="GHEA Grapalat" w:hAnsi="GHEA Grapalat"/>
          <w:spacing w:val="-6"/>
        </w:rPr>
        <w:t xml:space="preserve"> </w:t>
      </w:r>
      <w:r w:rsidR="000967DF" w:rsidRPr="00CC7EC8">
        <w:rPr>
          <w:rFonts w:ascii="GHEA Grapalat" w:hAnsi="GHEA Grapalat"/>
          <w:spacing w:val="-6"/>
        </w:rPr>
        <w:t>управление</w:t>
      </w:r>
      <w:r w:rsidR="000967DF" w:rsidRPr="009044F1">
        <w:rPr>
          <w:rFonts w:ascii="GHEA Grapalat" w:hAnsi="GHEA Grapalat"/>
        </w:rPr>
        <w:t>.</w:t>
      </w:r>
    </w:p>
    <w:p w:rsidR="00096865" w:rsidRPr="009044F1" w:rsidRDefault="00096865" w:rsidP="00244AC9">
      <w:pPr>
        <w:widowControl w:val="0"/>
        <w:tabs>
          <w:tab w:val="left" w:pos="1134"/>
        </w:tabs>
        <w:ind w:firstLine="709"/>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244AC9">
      <w:pPr>
        <w:widowControl w:val="0"/>
        <w:tabs>
          <w:tab w:val="left" w:pos="1134"/>
        </w:tabs>
        <w:ind w:firstLine="709"/>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Default="00731D26" w:rsidP="00244AC9">
      <w:pPr>
        <w:widowControl w:val="0"/>
        <w:tabs>
          <w:tab w:val="left" w:pos="1276"/>
        </w:tabs>
        <w:ind w:firstLine="709"/>
        <w:contextualSpacing/>
        <w:jc w:val="both"/>
        <w:rPr>
          <w:rFonts w:ascii="GHEA Grapalat" w:hAnsi="GHEA Grapalat"/>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244AC9" w:rsidRPr="009044F1" w:rsidRDefault="00244AC9" w:rsidP="00244AC9">
      <w:pPr>
        <w:widowControl w:val="0"/>
        <w:tabs>
          <w:tab w:val="left" w:pos="1276"/>
        </w:tabs>
        <w:ind w:firstLine="709"/>
        <w:contextualSpacing/>
        <w:jc w:val="both"/>
        <w:rPr>
          <w:rFonts w:ascii="GHEA Grapalat" w:hAnsi="GHEA Grapalat" w:cs="Sylfaen"/>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0967DF">
      <w:pPr>
        <w:widowControl w:val="0"/>
        <w:tabs>
          <w:tab w:val="left" w:pos="1276"/>
        </w:tabs>
        <w:ind w:firstLine="709"/>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0967DF">
      <w:pPr>
        <w:widowControl w:val="0"/>
        <w:tabs>
          <w:tab w:val="left" w:pos="1276"/>
        </w:tabs>
        <w:ind w:firstLine="709"/>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0967DF">
      <w:pPr>
        <w:widowControl w:val="0"/>
        <w:tabs>
          <w:tab w:val="left" w:pos="1276"/>
        </w:tabs>
        <w:ind w:firstLine="709"/>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0967DF">
      <w:pPr>
        <w:widowControl w:val="0"/>
        <w:tabs>
          <w:tab w:val="left" w:pos="1134"/>
        </w:tabs>
        <w:ind w:firstLine="709"/>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0967DF">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0967DF">
      <w:pPr>
        <w:widowControl w:val="0"/>
        <w:tabs>
          <w:tab w:val="left" w:pos="1276"/>
        </w:tabs>
        <w:ind w:firstLine="709"/>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0967DF">
      <w:pPr>
        <w:widowControl w:val="0"/>
        <w:tabs>
          <w:tab w:val="left" w:pos="1134"/>
        </w:tabs>
        <w:ind w:firstLine="709"/>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E23E9C">
        <w:rPr>
          <w:rFonts w:ascii="GHEA Grapalat" w:hAnsi="GHEA Grapalat"/>
        </w:rPr>
        <w:t>2</w:t>
      </w:r>
      <w:r w:rsidRPr="009044F1">
        <w:rPr>
          <w:rFonts w:ascii="GHEA Grapalat" w:hAnsi="GHEA Grapalat"/>
        </w:rPr>
        <w:t xml:space="preserve"> части 1 настоящего Приглашения;</w:t>
      </w:r>
    </w:p>
    <w:p w:rsidR="00996C19" w:rsidRPr="009044F1" w:rsidRDefault="00996C19" w:rsidP="000967DF">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0967DF">
      <w:pPr>
        <w:widowControl w:val="0"/>
        <w:tabs>
          <w:tab w:val="left" w:pos="1276"/>
        </w:tabs>
        <w:ind w:firstLine="709"/>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0967DF">
      <w:pPr>
        <w:widowControl w:val="0"/>
        <w:tabs>
          <w:tab w:val="left" w:pos="1134"/>
        </w:tabs>
        <w:ind w:firstLine="709"/>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0967DF">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0967DF">
      <w:pPr>
        <w:widowControl w:val="0"/>
        <w:tabs>
          <w:tab w:val="left" w:pos="1134"/>
        </w:tabs>
        <w:ind w:firstLine="709"/>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0967DF">
      <w:pPr>
        <w:widowControl w:val="0"/>
        <w:tabs>
          <w:tab w:val="left" w:pos="1134"/>
        </w:tabs>
        <w:ind w:firstLine="709"/>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0967DF">
      <w:pPr>
        <w:widowControl w:val="0"/>
        <w:tabs>
          <w:tab w:val="left" w:pos="1134"/>
        </w:tabs>
        <w:ind w:firstLine="709"/>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0967DF">
      <w:pPr>
        <w:widowControl w:val="0"/>
        <w:tabs>
          <w:tab w:val="left" w:pos="1134"/>
        </w:tabs>
        <w:ind w:firstLine="709"/>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w:t>
      </w:r>
      <w:r w:rsidRPr="009044F1">
        <w:rPr>
          <w:rFonts w:ascii="GHEA Grapalat" w:hAnsi="GHEA Grapalat"/>
        </w:rPr>
        <w:lastRenderedPageBreak/>
        <w:t xml:space="preserve">открытый с этой целью на имя уполномоченного органа казначейский счет "900008000482". </w:t>
      </w:r>
    </w:p>
    <w:p w:rsidR="00996C19" w:rsidRPr="009044F1" w:rsidRDefault="00996C19" w:rsidP="000967DF">
      <w:pPr>
        <w:widowControl w:val="0"/>
        <w:tabs>
          <w:tab w:val="left" w:pos="1134"/>
        </w:tabs>
        <w:ind w:firstLine="709"/>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0967DF">
      <w:pPr>
        <w:widowControl w:val="0"/>
        <w:tabs>
          <w:tab w:val="left" w:pos="1134"/>
        </w:tabs>
        <w:ind w:firstLine="709"/>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0967DF">
      <w:pPr>
        <w:widowControl w:val="0"/>
        <w:tabs>
          <w:tab w:val="left" w:pos="1134"/>
        </w:tabs>
        <w:ind w:firstLine="709"/>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0967DF">
      <w:pPr>
        <w:widowControl w:val="0"/>
        <w:tabs>
          <w:tab w:val="left" w:pos="1276"/>
        </w:tabs>
        <w:ind w:firstLine="709"/>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0967DF">
      <w:pPr>
        <w:widowControl w:val="0"/>
        <w:tabs>
          <w:tab w:val="left" w:pos="1276"/>
        </w:tabs>
        <w:ind w:firstLine="709"/>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0967DF">
      <w:pPr>
        <w:widowControl w:val="0"/>
        <w:tabs>
          <w:tab w:val="left" w:pos="1276"/>
        </w:tabs>
        <w:ind w:firstLine="709"/>
        <w:contextualSpacing/>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w:t>
      </w:r>
      <w:proofErr w:type="spellStart"/>
      <w:r w:rsidR="00A677CD">
        <w:rPr>
          <w:rFonts w:ascii="GHEA Grapalat" w:hAnsi="GHEA Grapalat"/>
        </w:rPr>
        <w:t>онлайн</w:t>
      </w:r>
      <w:proofErr w:type="spellEnd"/>
      <w:r w:rsidR="00A677CD">
        <w:rPr>
          <w:rFonts w:ascii="GHEA Grapalat" w:hAnsi="GHEA Grapalat"/>
        </w:rPr>
        <w:t>.</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0967DF">
      <w:pPr>
        <w:widowControl w:val="0"/>
        <w:tabs>
          <w:tab w:val="left" w:pos="1276"/>
        </w:tabs>
        <w:ind w:firstLine="709"/>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w:t>
      </w:r>
      <w:r w:rsidR="00A677CD">
        <w:rPr>
          <w:rFonts w:ascii="GHEA Grapalat" w:hAnsi="GHEA Grapalat" w:cs="Sylfaen"/>
        </w:rPr>
        <w:lastRenderedPageBreak/>
        <w:t>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0967DF">
      <w:pPr>
        <w:widowControl w:val="0"/>
        <w:tabs>
          <w:tab w:val="left" w:pos="1276"/>
        </w:tabs>
        <w:ind w:firstLine="709"/>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0967DF">
      <w:pPr>
        <w:widowControl w:val="0"/>
        <w:tabs>
          <w:tab w:val="left" w:pos="1276"/>
        </w:tabs>
        <w:ind w:firstLine="709"/>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0967DF">
      <w:pPr>
        <w:widowControl w:val="0"/>
        <w:tabs>
          <w:tab w:val="left" w:pos="1276"/>
        </w:tabs>
        <w:ind w:firstLine="709"/>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0967DF">
      <w:pPr>
        <w:widowControl w:val="0"/>
        <w:tabs>
          <w:tab w:val="left" w:pos="1276"/>
        </w:tabs>
        <w:ind w:firstLine="709"/>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0967DF">
      <w:pPr>
        <w:widowControl w:val="0"/>
        <w:tabs>
          <w:tab w:val="left" w:pos="1134"/>
        </w:tabs>
        <w:ind w:firstLine="709"/>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0967DF">
      <w:pPr>
        <w:widowControl w:val="0"/>
        <w:tabs>
          <w:tab w:val="left" w:pos="1134"/>
        </w:tabs>
        <w:ind w:firstLine="709"/>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0967DF">
      <w:pPr>
        <w:widowControl w:val="0"/>
        <w:tabs>
          <w:tab w:val="left" w:pos="1134"/>
        </w:tabs>
        <w:ind w:firstLine="709"/>
        <w:contextualSpacing/>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0967DF">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0967DF">
      <w:pPr>
        <w:widowControl w:val="0"/>
        <w:tabs>
          <w:tab w:val="left" w:pos="1134"/>
        </w:tabs>
        <w:ind w:firstLine="709"/>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0967DF">
      <w:pPr>
        <w:widowControl w:val="0"/>
        <w:tabs>
          <w:tab w:val="left" w:pos="1276"/>
        </w:tabs>
        <w:ind w:firstLine="709"/>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0967DF">
      <w:pPr>
        <w:widowControl w:val="0"/>
        <w:tabs>
          <w:tab w:val="left" w:pos="1276"/>
        </w:tabs>
        <w:ind w:firstLine="709"/>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w:t>
      </w:r>
      <w:proofErr w:type="spellStart"/>
      <w:r w:rsidR="009639DF">
        <w:rPr>
          <w:rFonts w:ascii="GHEA Grapalat" w:hAnsi="GHEA Grapalat"/>
        </w:rPr>
        <w:t>онлайн</w:t>
      </w:r>
      <w:proofErr w:type="spellEnd"/>
      <w:r w:rsidR="009639DF">
        <w:rPr>
          <w:rFonts w:ascii="GHEA Grapalat" w:hAnsi="GHEA Grapalat"/>
        </w:rPr>
        <w:t xml:space="preserve">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0967DF">
      <w:pPr>
        <w:widowControl w:val="0"/>
        <w:tabs>
          <w:tab w:val="left" w:pos="1276"/>
        </w:tabs>
        <w:ind w:firstLine="709"/>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w:t>
      </w:r>
      <w:r w:rsidRPr="009044F1">
        <w:rPr>
          <w:rFonts w:ascii="GHEA Grapalat" w:hAnsi="GHEA Grapalat"/>
        </w:rPr>
        <w:lastRenderedPageBreak/>
        <w:t xml:space="preserve">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0967DF">
      <w:pPr>
        <w:widowControl w:val="0"/>
        <w:tabs>
          <w:tab w:val="left" w:pos="1276"/>
        </w:tabs>
        <w:ind w:firstLine="709"/>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0967DF">
      <w:pPr>
        <w:widowControl w:val="0"/>
        <w:tabs>
          <w:tab w:val="left" w:pos="1276"/>
        </w:tabs>
        <w:ind w:firstLine="709"/>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0967DF">
      <w:pPr>
        <w:widowControl w:val="0"/>
        <w:tabs>
          <w:tab w:val="left" w:pos="1276"/>
        </w:tabs>
        <w:ind w:firstLine="709"/>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0967DF">
      <w:pPr>
        <w:widowControl w:val="0"/>
        <w:ind w:firstLine="709"/>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 xml:space="preserve">акона, а в случае юридических </w:t>
      </w:r>
      <w:proofErr w:type="spellStart"/>
      <w:r>
        <w:rPr>
          <w:rFonts w:ascii="GHEA Grapalat" w:hAnsi="GHEA Grapalat"/>
        </w:rPr>
        <w:t>лиц-руководитель</w:t>
      </w:r>
      <w:proofErr w:type="spellEnd"/>
      <w:r>
        <w:rPr>
          <w:rFonts w:ascii="GHEA Grapalat" w:hAnsi="GHEA Grapalat"/>
        </w:rPr>
        <w:t xml:space="preserve">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096865" w:rsidRPr="00374F4A" w:rsidRDefault="004373E3" w:rsidP="0099052C">
      <w:pPr>
        <w:jc w:val="center"/>
        <w:rPr>
          <w:rFonts w:ascii="GHEA Grapalat" w:hAnsi="GHEA Grapalat"/>
          <w:b/>
        </w:rPr>
      </w:pPr>
      <w:r>
        <w:rPr>
          <w:rFonts w:ascii="GHEA Grapalat" w:hAnsi="GHEA Grapalat"/>
          <w:b/>
        </w:rPr>
        <w:br w:type="page"/>
      </w:r>
      <w:r w:rsidR="00096865" w:rsidRPr="009044F1">
        <w:rPr>
          <w:rFonts w:ascii="GHEA Grapalat" w:hAnsi="GHEA Grapalat"/>
          <w:b/>
        </w:rPr>
        <w:lastRenderedPageBreak/>
        <w:t>ЧАСТЬ II</w:t>
      </w: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912B13">
        <w:rPr>
          <w:rFonts w:ascii="GHEA Grapalat" w:hAnsi="GHEA Grapalat"/>
          <w:b/>
        </w:rPr>
        <w:t>ЗАПРОС КОТИРОВОК</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767849">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767849">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767849">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767849">
      <w:pPr>
        <w:widowControl w:val="0"/>
        <w:contextualSpacing/>
        <w:jc w:val="center"/>
        <w:rPr>
          <w:rFonts w:ascii="GHEA Grapalat" w:hAnsi="GHEA Grapalat"/>
          <w:b/>
        </w:rPr>
      </w:pPr>
      <w:r w:rsidRPr="009044F1">
        <w:rPr>
          <w:rFonts w:ascii="GHEA Grapalat" w:hAnsi="GHEA Grapalat"/>
          <w:b/>
        </w:rPr>
        <w:t>2. ЗАЯВКА НА ПРОЦЕДУРУ</w:t>
      </w:r>
    </w:p>
    <w:p w:rsidR="00DE4E15" w:rsidRDefault="00DE4E15" w:rsidP="00767849">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2D5CF0" w:rsidRPr="00E12358" w:rsidRDefault="0078387F" w:rsidP="00767849">
      <w:pPr>
        <w:widowControl w:val="0"/>
        <w:ind w:firstLine="567"/>
        <w:contextualSpacing/>
        <w:jc w:val="both"/>
        <w:rPr>
          <w:rFonts w:ascii="GHEA Grapalat" w:hAnsi="GHEA Grapalat" w:cs="Sylfaen"/>
          <w:b/>
        </w:rPr>
      </w:pPr>
      <w:r w:rsidRPr="00E12358">
        <w:rPr>
          <w:rFonts w:ascii="GHEA Grapalat" w:hAnsi="GHEA Grapalat"/>
          <w:b/>
        </w:rPr>
        <w:t xml:space="preserve">Участник заявкой представляет </w:t>
      </w:r>
      <w:proofErr w:type="gramStart"/>
      <w:r w:rsidRPr="00E12358">
        <w:rPr>
          <w:rFonts w:ascii="GHEA Grapalat" w:hAnsi="GHEA Grapalat"/>
          <w:b/>
        </w:rPr>
        <w:t>утвержденные</w:t>
      </w:r>
      <w:proofErr w:type="gramEnd"/>
      <w:r w:rsidRPr="00E12358">
        <w:rPr>
          <w:rFonts w:ascii="GHEA Grapalat" w:hAnsi="GHEA Grapalat"/>
          <w:b/>
        </w:rPr>
        <w:t xml:space="preserve"> им:</w:t>
      </w:r>
    </w:p>
    <w:p w:rsidR="00096865" w:rsidRPr="00E12358" w:rsidRDefault="002D5CF0" w:rsidP="00767849">
      <w:pPr>
        <w:widowControl w:val="0"/>
        <w:tabs>
          <w:tab w:val="left" w:pos="1134"/>
        </w:tabs>
        <w:ind w:firstLine="567"/>
        <w:contextualSpacing/>
        <w:jc w:val="both"/>
        <w:rPr>
          <w:rFonts w:ascii="GHEA Grapalat" w:hAnsi="GHEA Grapalat"/>
          <w:b/>
        </w:rPr>
      </w:pPr>
      <w:r w:rsidRPr="00E12358">
        <w:rPr>
          <w:rFonts w:ascii="GHEA Grapalat" w:hAnsi="GHEA Grapalat"/>
          <w:b/>
        </w:rPr>
        <w:t>2.1</w:t>
      </w:r>
      <w:r w:rsidR="005114D0" w:rsidRPr="00E12358">
        <w:rPr>
          <w:rFonts w:ascii="GHEA Grapalat" w:hAnsi="GHEA Grapalat"/>
          <w:b/>
        </w:rPr>
        <w:t>.</w:t>
      </w:r>
      <w:r w:rsidR="009873F3" w:rsidRPr="00E12358">
        <w:rPr>
          <w:rFonts w:ascii="GHEA Grapalat" w:hAnsi="GHEA Grapalat"/>
          <w:b/>
        </w:rPr>
        <w:tab/>
      </w:r>
      <w:proofErr w:type="spellStart"/>
      <w:r w:rsidRPr="00E12358">
        <w:rPr>
          <w:rFonts w:ascii="GHEA Grapalat" w:hAnsi="GHEA Grapalat"/>
          <w:b/>
        </w:rPr>
        <w:t>заявление</w:t>
      </w:r>
      <w:r w:rsidR="00EB3C28" w:rsidRPr="00E12358">
        <w:rPr>
          <w:rFonts w:ascii="GHEA Grapalat" w:hAnsi="GHEA Grapalat"/>
          <w:b/>
        </w:rPr>
        <w:t>-объявлени</w:t>
      </w:r>
      <w:proofErr w:type="spellEnd"/>
      <w:proofErr w:type="gramStart"/>
      <w:r w:rsidR="00EB3C28" w:rsidRPr="00E12358">
        <w:rPr>
          <w:rFonts w:ascii="GHEA Grapalat" w:hAnsi="GHEA Grapalat"/>
          <w:b/>
          <w:lang w:val="en-US"/>
        </w:rPr>
        <w:t>e</w:t>
      </w:r>
      <w:proofErr w:type="gramEnd"/>
      <w:r w:rsidR="00EB3C28" w:rsidRPr="00E12358">
        <w:rPr>
          <w:rFonts w:ascii="GHEA Grapalat" w:hAnsi="GHEA Grapalat"/>
          <w:b/>
        </w:rPr>
        <w:t xml:space="preserve"> </w:t>
      </w:r>
      <w:r w:rsidR="001504AC" w:rsidRPr="00E12358">
        <w:rPr>
          <w:rFonts w:ascii="GHEA Grapalat" w:hAnsi="GHEA Grapalat"/>
          <w:b/>
        </w:rPr>
        <w:t>н</w:t>
      </w:r>
      <w:r w:rsidRPr="00E12358">
        <w:rPr>
          <w:rFonts w:ascii="GHEA Grapalat" w:hAnsi="GHEA Grapalat"/>
          <w:b/>
        </w:rPr>
        <w:t>а участие в процедуре согласно Приложению №1;</w:t>
      </w:r>
    </w:p>
    <w:p w:rsidR="009D7EFF" w:rsidRPr="00E12358" w:rsidRDefault="009D7EFF" w:rsidP="00767849">
      <w:pPr>
        <w:widowControl w:val="0"/>
        <w:tabs>
          <w:tab w:val="left" w:pos="1134"/>
        </w:tabs>
        <w:ind w:firstLine="567"/>
        <w:contextualSpacing/>
        <w:jc w:val="both"/>
        <w:rPr>
          <w:rFonts w:ascii="GHEA Grapalat" w:hAnsi="GHEA Grapalat"/>
          <w:b/>
        </w:rPr>
      </w:pPr>
      <w:r w:rsidRPr="00E12358">
        <w:rPr>
          <w:rFonts w:ascii="GHEA Grapalat" w:hAnsi="GHEA Grapalat"/>
          <w:b/>
        </w:rPr>
        <w:t>2.</w:t>
      </w:r>
      <w:r w:rsidR="005A17BE" w:rsidRPr="00E12358">
        <w:rPr>
          <w:rFonts w:ascii="GHEA Grapalat" w:hAnsi="GHEA Grapalat"/>
          <w:b/>
        </w:rPr>
        <w:t>2</w:t>
      </w:r>
      <w:r w:rsidR="00EA7CA6" w:rsidRPr="00E12358">
        <w:rPr>
          <w:rFonts w:ascii="GHEA Grapalat" w:hAnsi="GHEA Grapalat"/>
          <w:b/>
        </w:rPr>
        <w:t xml:space="preserve"> </w:t>
      </w:r>
      <w:r w:rsidR="00524D3D" w:rsidRPr="00E12358">
        <w:rPr>
          <w:rFonts w:ascii="GHEA Grapalat" w:hAnsi="GHEA Grapalat"/>
          <w:b/>
        </w:rPr>
        <w:t xml:space="preserve"> </w:t>
      </w:r>
      <w:r w:rsidRPr="00E12358">
        <w:rPr>
          <w:rFonts w:ascii="GHEA Grapalat" w:hAnsi="GHEA Grapalat"/>
          <w:b/>
        </w:rPr>
        <w:t>копию договора</w:t>
      </w:r>
      <w:r w:rsidR="00AD6738" w:rsidRPr="00E12358">
        <w:rPr>
          <w:rFonts w:ascii="GHEA Grapalat" w:hAnsi="GHEA Grapalat"/>
          <w:b/>
        </w:rPr>
        <w:t xml:space="preserve"> субподряда</w:t>
      </w:r>
      <w:r w:rsidRPr="00E12358">
        <w:rPr>
          <w:rFonts w:ascii="GHEA Grapalat" w:hAnsi="GHEA Grapalat"/>
          <w:b/>
        </w:rPr>
        <w:t xml:space="preserve"> и данные лица, являющегося стороной этого договора, если Договор будет выполняться через </w:t>
      </w:r>
      <w:r w:rsidR="00771A24" w:rsidRPr="00E12358">
        <w:rPr>
          <w:rFonts w:ascii="GHEA Grapalat" w:hAnsi="GHEA Grapalat"/>
          <w:b/>
        </w:rPr>
        <w:t>субподряд</w:t>
      </w:r>
      <w:r w:rsidRPr="00E12358">
        <w:rPr>
          <w:rFonts w:ascii="GHEA Grapalat" w:hAnsi="GHEA Grapalat"/>
          <w:b/>
        </w:rPr>
        <w:t>;</w:t>
      </w:r>
    </w:p>
    <w:p w:rsidR="008D4137" w:rsidRPr="00E12358" w:rsidRDefault="008D4137" w:rsidP="00767849">
      <w:pPr>
        <w:widowControl w:val="0"/>
        <w:tabs>
          <w:tab w:val="left" w:pos="1134"/>
        </w:tabs>
        <w:ind w:firstLine="567"/>
        <w:contextualSpacing/>
        <w:jc w:val="both"/>
        <w:rPr>
          <w:rFonts w:ascii="GHEA Grapalat" w:hAnsi="GHEA Grapalat"/>
          <w:b/>
        </w:rPr>
      </w:pPr>
      <w:r w:rsidRPr="00E12358">
        <w:rPr>
          <w:rFonts w:ascii="GHEA Grapalat" w:hAnsi="GHEA Grapalat"/>
          <w:b/>
        </w:rPr>
        <w:t>2.</w:t>
      </w:r>
      <w:r w:rsidR="005A17BE" w:rsidRPr="00E12358">
        <w:rPr>
          <w:rFonts w:ascii="GHEA Grapalat" w:hAnsi="GHEA Grapalat"/>
          <w:b/>
        </w:rPr>
        <w:t>3</w:t>
      </w:r>
      <w:r w:rsidR="00EA7CA6" w:rsidRPr="00E12358">
        <w:rPr>
          <w:rFonts w:ascii="GHEA Grapalat" w:hAnsi="GHEA Grapalat"/>
          <w:b/>
        </w:rPr>
        <w:t xml:space="preserve"> </w:t>
      </w:r>
      <w:r w:rsidRPr="00E12358">
        <w:rPr>
          <w:rFonts w:ascii="GHEA Grapalat" w:hAnsi="GHEA Grapalat"/>
          <w:b/>
        </w:rPr>
        <w:t>договор о совместной деятельности, если участники участвуют в процедуре закупки в порядке совместной деятельности (консорциумом)</w:t>
      </w:r>
      <w:r w:rsidR="00030728" w:rsidRPr="00E12358">
        <w:rPr>
          <w:rStyle w:val="FootnoteReference"/>
          <w:rFonts w:ascii="GHEA Grapalat" w:hAnsi="GHEA Grapalat"/>
          <w:b/>
        </w:rPr>
        <w:footnoteReference w:customMarkFollows="1" w:id="1"/>
        <w:t>15</w:t>
      </w:r>
    </w:p>
    <w:p w:rsidR="00E67BA7" w:rsidRPr="00E12358" w:rsidRDefault="002C4DBF" w:rsidP="00D74D3A">
      <w:pPr>
        <w:widowControl w:val="0"/>
        <w:tabs>
          <w:tab w:val="left" w:pos="1134"/>
        </w:tabs>
        <w:ind w:firstLine="567"/>
        <w:contextualSpacing/>
        <w:jc w:val="both"/>
        <w:rPr>
          <w:rFonts w:ascii="GHEA Grapalat" w:hAnsi="GHEA Grapalat"/>
          <w:b/>
        </w:rPr>
      </w:pPr>
      <w:r w:rsidRPr="00E12358">
        <w:rPr>
          <w:rFonts w:ascii="GHEA Grapalat" w:hAnsi="GHEA Grapalat"/>
          <w:b/>
        </w:rPr>
        <w:t>2.</w:t>
      </w:r>
      <w:r w:rsidR="005A17BE" w:rsidRPr="00E12358">
        <w:rPr>
          <w:rFonts w:ascii="GHEA Grapalat" w:hAnsi="GHEA Grapalat"/>
          <w:b/>
        </w:rPr>
        <w:t>4</w:t>
      </w:r>
      <w:r w:rsidR="005114D0" w:rsidRPr="00E12358">
        <w:rPr>
          <w:rFonts w:ascii="GHEA Grapalat" w:hAnsi="GHEA Grapalat"/>
          <w:b/>
        </w:rPr>
        <w:t>.</w:t>
      </w:r>
      <w:r w:rsidR="009873F3" w:rsidRPr="00E12358">
        <w:rPr>
          <w:rFonts w:ascii="GHEA Grapalat" w:hAnsi="GHEA Grapalat"/>
          <w:b/>
        </w:rPr>
        <w:tab/>
      </w:r>
      <w:r w:rsidR="00096865" w:rsidRPr="00E12358">
        <w:rPr>
          <w:rFonts w:ascii="GHEA Grapalat" w:hAnsi="GHEA Grapalat"/>
          <w:b/>
        </w:rPr>
        <w:t>ценовое предложение согласно Приложению №</w:t>
      </w:r>
      <w:r w:rsidR="00385C27" w:rsidRPr="00E12358">
        <w:rPr>
          <w:rFonts w:ascii="GHEA Grapalat" w:hAnsi="GHEA Grapalat"/>
          <w:b/>
        </w:rPr>
        <w:t>2</w:t>
      </w:r>
      <w:r w:rsidR="00096865" w:rsidRPr="00E12358">
        <w:rPr>
          <w:rFonts w:ascii="GHEA Grapalat" w:hAnsi="GHEA Grapalat"/>
          <w:b/>
        </w:rPr>
        <w:t>; Ценовое предложение представляется в форме расчета, состоящего из обобщенных компонентов стоимости</w:t>
      </w:r>
      <w:del w:id="0" w:author="Vardan" w:date="2020-06-03T18:32:00Z">
        <w:r w:rsidR="002C0665" w:rsidRPr="00E12358" w:rsidDel="00C14716">
          <w:rPr>
            <w:rFonts w:ascii="GHEA Grapalat" w:hAnsi="GHEA Grapalat"/>
            <w:b/>
          </w:rPr>
          <w:delText>,</w:delText>
        </w:r>
      </w:del>
      <w:ins w:id="1" w:author="Vardan" w:date="2020-06-03T18:33:00Z">
        <w:r w:rsidR="001D5C13" w:rsidRPr="00E12358">
          <w:rPr>
            <w:rFonts w:ascii="GHEA Grapalat" w:hAnsi="GHEA Grapalat"/>
            <w:b/>
          </w:rPr>
          <w:t xml:space="preserve"> </w:t>
        </w:r>
      </w:ins>
      <w:r w:rsidR="001D5C13" w:rsidRPr="00E12358">
        <w:rPr>
          <w:rFonts w:ascii="GHEA Grapalat" w:hAnsi="GHEA Grapalat"/>
          <w:b/>
        </w:rPr>
        <w:t>(совокупность себестоимости и прогнозируемой прибыли)</w:t>
      </w:r>
      <w:r w:rsidR="00096865" w:rsidRPr="00E12358">
        <w:rPr>
          <w:rFonts w:ascii="GHEA Grapalat" w:hAnsi="GHEA Grapalat"/>
          <w:b/>
        </w:rPr>
        <w:t xml:space="preserve"> и налога на добавленную стоимость. Расчет компонентов стоимости — разбивка или другие детали — не</w:t>
      </w:r>
      <w:r w:rsidR="00E267E5" w:rsidRPr="00E12358">
        <w:rPr>
          <w:rFonts w:ascii="GHEA Grapalat" w:hAnsi="GHEA Grapalat"/>
          <w:b/>
        </w:rPr>
        <w:t xml:space="preserve"> требуются и не представляются.</w:t>
      </w:r>
    </w:p>
    <w:p w:rsidR="00F27A50" w:rsidRPr="00E12358" w:rsidRDefault="005E7AC1" w:rsidP="00767849">
      <w:pPr>
        <w:pStyle w:val="norm"/>
        <w:widowControl w:val="0"/>
        <w:tabs>
          <w:tab w:val="left" w:pos="1134"/>
        </w:tabs>
        <w:spacing w:line="240" w:lineRule="auto"/>
        <w:ind w:firstLine="567"/>
        <w:contextualSpacing/>
        <w:rPr>
          <w:rFonts w:ascii="GHEA Grapalat" w:hAnsi="GHEA Grapalat"/>
          <w:b/>
          <w:sz w:val="24"/>
          <w:szCs w:val="24"/>
        </w:rPr>
      </w:pPr>
      <w:r w:rsidRPr="00E12358">
        <w:rPr>
          <w:rFonts w:ascii="GHEA Grapalat" w:hAnsi="GHEA Grapalat"/>
          <w:b/>
          <w:sz w:val="24"/>
          <w:szCs w:val="24"/>
        </w:rPr>
        <w:t>2.6</w:t>
      </w:r>
      <w:proofErr w:type="gramStart"/>
      <w:r w:rsidRPr="00E12358">
        <w:rPr>
          <w:rFonts w:ascii="GHEA Grapalat" w:hAnsi="GHEA Grapalat"/>
          <w:b/>
          <w:sz w:val="24"/>
          <w:szCs w:val="24"/>
        </w:rPr>
        <w:t xml:space="preserve"> </w:t>
      </w:r>
      <w:r w:rsidR="00F27A50" w:rsidRPr="00E12358">
        <w:rPr>
          <w:rFonts w:ascii="GHEA Grapalat" w:hAnsi="GHEA Grapalat"/>
          <w:b/>
          <w:sz w:val="24"/>
          <w:szCs w:val="24"/>
        </w:rPr>
        <w:t>П</w:t>
      </w:r>
      <w:proofErr w:type="gramEnd"/>
      <w:r w:rsidR="00F27A50" w:rsidRPr="00E12358">
        <w:rPr>
          <w:rFonts w:ascii="GHEA Grapalat" w:hAnsi="GHEA Grapalat"/>
          <w:b/>
          <w:sz w:val="24"/>
          <w:szCs w:val="24"/>
        </w:rPr>
        <w:t>ри закупке строительных работ:</w:t>
      </w:r>
    </w:p>
    <w:p w:rsidR="006F2D9C" w:rsidRPr="00E12358" w:rsidRDefault="00D70ABA" w:rsidP="00767849">
      <w:pPr>
        <w:ind w:firstLine="567"/>
        <w:contextualSpacing/>
        <w:jc w:val="both"/>
        <w:rPr>
          <w:rFonts w:ascii="GHEA Grapalat" w:hAnsi="GHEA Grapalat"/>
          <w:b/>
        </w:rPr>
      </w:pPr>
      <w:r w:rsidRPr="00E12358">
        <w:rPr>
          <w:rFonts w:ascii="GHEA Grapalat" w:hAnsi="GHEA Grapalat"/>
          <w:b/>
        </w:rPr>
        <w:t>-</w:t>
      </w:r>
      <w:r w:rsidR="006F2D9C" w:rsidRPr="00E12358">
        <w:rPr>
          <w:rFonts w:ascii="GHEA Grapalat" w:hAnsi="GHEA Grapalat"/>
          <w:b/>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w:t>
      </w:r>
      <w:proofErr w:type="gramStart"/>
      <w:r w:rsidR="006F2D9C" w:rsidRPr="00E12358">
        <w:rPr>
          <w:rFonts w:ascii="GHEA Grapalat" w:hAnsi="GHEA Grapalat"/>
          <w:b/>
        </w:rPr>
        <w:t>,</w:t>
      </w:r>
      <w:proofErr w:type="gramEnd"/>
      <w:r w:rsidR="006F2D9C" w:rsidRPr="00E12358">
        <w:rPr>
          <w:rFonts w:ascii="GHEA Grapalat" w:hAnsi="GHEA Grapalat"/>
          <w:b/>
        </w:rPr>
        <w:t xml:space="preserve">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F27A50" w:rsidRPr="00E12358" w:rsidRDefault="006F2D9C" w:rsidP="00767849">
      <w:pPr>
        <w:pStyle w:val="norm"/>
        <w:widowControl w:val="0"/>
        <w:tabs>
          <w:tab w:val="left" w:pos="1134"/>
        </w:tabs>
        <w:spacing w:line="240" w:lineRule="auto"/>
        <w:ind w:firstLine="567"/>
        <w:contextualSpacing/>
        <w:rPr>
          <w:rFonts w:ascii="GHEA Grapalat" w:hAnsi="GHEA Grapalat"/>
          <w:b/>
          <w:sz w:val="24"/>
          <w:szCs w:val="24"/>
        </w:rPr>
      </w:pPr>
      <w:r w:rsidRPr="00E12358">
        <w:rPr>
          <w:rFonts w:ascii="GHEA Grapalat" w:hAnsi="GHEA Grapalat"/>
          <w:b/>
          <w:sz w:val="24"/>
          <w:szCs w:val="24"/>
        </w:rPr>
        <w:t xml:space="preserve">- технические характеристики, товарные знаки, фирменные наименования, марки, производителей и гарантийные сроки соответствующего </w:t>
      </w:r>
      <w:r w:rsidRPr="00E12358">
        <w:rPr>
          <w:rFonts w:ascii="GHEA Grapalat" w:hAnsi="GHEA Grapalat"/>
          <w:b/>
          <w:sz w:val="24"/>
          <w:szCs w:val="24"/>
        </w:rPr>
        <w:lastRenderedPageBreak/>
        <w:t>оборудования и приборов, определенных проектной документацией, приложенной к данному приглашени</w:t>
      </w:r>
      <w:r w:rsidR="00B226CF">
        <w:rPr>
          <w:rFonts w:ascii="GHEA Grapalat" w:hAnsi="GHEA Grapalat"/>
          <w:b/>
          <w:sz w:val="24"/>
          <w:szCs w:val="24"/>
        </w:rPr>
        <w:t>ю.</w:t>
      </w:r>
      <w:r w:rsidR="00F27A50" w:rsidRPr="00E12358">
        <w:rPr>
          <w:rFonts w:ascii="GHEA Grapalat" w:hAnsi="GHEA Grapalat"/>
          <w:b/>
          <w:sz w:val="24"/>
          <w:szCs w:val="24"/>
        </w:rPr>
        <w:t xml:space="preserve"> </w:t>
      </w:r>
    </w:p>
    <w:p w:rsidR="008B1F31" w:rsidRDefault="008B1F31" w:rsidP="00767849">
      <w:pPr>
        <w:widowControl w:val="0"/>
        <w:contextualSpacing/>
        <w:jc w:val="center"/>
        <w:rPr>
          <w:rFonts w:ascii="GHEA Grapalat" w:hAnsi="GHEA Grapalat"/>
          <w:b/>
        </w:rPr>
      </w:pPr>
    </w:p>
    <w:p w:rsidR="008B1F31" w:rsidRDefault="008B1F31" w:rsidP="00767849">
      <w:pPr>
        <w:widowControl w:val="0"/>
        <w:contextualSpacing/>
        <w:jc w:val="center"/>
        <w:rPr>
          <w:rFonts w:ascii="GHEA Grapalat" w:hAnsi="GHEA Grapalat" w:cs="Sylfaen"/>
          <w:b/>
        </w:rPr>
      </w:pPr>
      <w:r>
        <w:rPr>
          <w:rFonts w:ascii="GHEA Grapalat" w:hAnsi="GHEA Grapalat"/>
          <w:b/>
        </w:rPr>
        <w:t>3. ПОРЯДОК ПОДГОТОВКИ ЗАЯВКИ</w:t>
      </w:r>
    </w:p>
    <w:p w:rsidR="008B1F31" w:rsidRPr="002658C9" w:rsidRDefault="008B1F31" w:rsidP="00767849">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8B1F31" w:rsidRPr="002658C9" w:rsidRDefault="008B1F31" w:rsidP="00767849">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B226CF" w:rsidRPr="00B226CF">
        <w:rPr>
          <w:rFonts w:ascii="GHEA Grapalat" w:hAnsi="GHEA Grapalat"/>
          <w:b/>
        </w:rPr>
        <w:t>2</w:t>
      </w:r>
      <w:r w:rsidRPr="00B226CF">
        <w:rPr>
          <w:rFonts w:ascii="GHEA Grapalat" w:hAnsi="GHEA Grapalat"/>
          <w:b/>
        </w:rPr>
        <w:t xml:space="preserve"> экземплярах</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2658C9" w:rsidRDefault="008B1F31" w:rsidP="00767849">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2658C9" w:rsidRDefault="008B1F31" w:rsidP="00767849">
      <w:pPr>
        <w:widowControl w:val="0"/>
        <w:tabs>
          <w:tab w:val="left" w:pos="1134"/>
        </w:tabs>
        <w:ind w:firstLine="567"/>
        <w:contextualSpacing/>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B1F31" w:rsidRPr="002658C9" w:rsidRDefault="008B1F31" w:rsidP="00767849">
      <w:pPr>
        <w:widowControl w:val="0"/>
        <w:tabs>
          <w:tab w:val="left" w:pos="1134"/>
        </w:tabs>
        <w:ind w:firstLine="567"/>
        <w:contextualSpacing/>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B1F31" w:rsidRPr="002658C9" w:rsidRDefault="008B1F31" w:rsidP="00767849">
      <w:pPr>
        <w:widowControl w:val="0"/>
        <w:tabs>
          <w:tab w:val="left" w:pos="1134"/>
          <w:tab w:val="left" w:pos="6284"/>
        </w:tabs>
        <w:ind w:firstLine="567"/>
        <w:contextualSpacing/>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rsidR="008B1F31" w:rsidRPr="002658C9" w:rsidRDefault="008B1F31" w:rsidP="00767849">
      <w:pPr>
        <w:widowControl w:val="0"/>
        <w:tabs>
          <w:tab w:val="left" w:pos="1134"/>
        </w:tabs>
        <w:ind w:firstLine="567"/>
        <w:contextualSpacing/>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B1F31" w:rsidRPr="002658C9" w:rsidRDefault="008B1F31" w:rsidP="00767849">
      <w:pPr>
        <w:widowControl w:val="0"/>
        <w:tabs>
          <w:tab w:val="left" w:pos="1134"/>
        </w:tabs>
        <w:ind w:firstLine="567"/>
        <w:contextualSpacing/>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B1F31" w:rsidRDefault="008B1F31" w:rsidP="00767849">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B226CF" w:rsidRDefault="00B226CF">
      <w:pPr>
        <w:rPr>
          <w:rFonts w:ascii="GHEA Grapalat" w:hAnsi="GHEA Grapalat"/>
          <w:b/>
        </w:rPr>
      </w:pPr>
      <w:r>
        <w:rPr>
          <w:rFonts w:ascii="GHEA Grapalat" w:hAnsi="GHEA Grapalat"/>
          <w:b/>
        </w:rPr>
        <w:br w:type="page"/>
      </w:r>
    </w:p>
    <w:p w:rsidR="00B2572B" w:rsidRPr="00374F4A" w:rsidRDefault="00B2572B" w:rsidP="008C7B19">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8C7B19">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8C7B19">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8C7B19" w:rsidRPr="008C7B19">
        <w:rPr>
          <w:rFonts w:ascii="GHEA Grapalat" w:hAnsi="GHEA Grapalat"/>
          <w:b/>
          <w:sz w:val="24"/>
          <w:szCs w:val="24"/>
        </w:rPr>
        <w:t>«</w:t>
      </w:r>
      <w:proofErr w:type="spellStart"/>
      <w:r w:rsidR="00061887">
        <w:rPr>
          <w:rFonts w:ascii="GHEA Grapalat" w:hAnsi="GHEA Grapalat"/>
          <w:b/>
          <w:sz w:val="24"/>
          <w:szCs w:val="24"/>
          <w:lang w:val="en-GB"/>
        </w:rPr>
        <w:t>GHAShDzB</w:t>
      </w:r>
      <w:proofErr w:type="spellEnd"/>
      <w:r w:rsidR="00061887" w:rsidRPr="00061887">
        <w:rPr>
          <w:rFonts w:ascii="GHEA Grapalat" w:hAnsi="GHEA Grapalat"/>
          <w:b/>
          <w:sz w:val="24"/>
          <w:szCs w:val="24"/>
        </w:rPr>
        <w:t>-</w:t>
      </w:r>
      <w:r w:rsidR="00061887">
        <w:rPr>
          <w:rFonts w:ascii="GHEA Grapalat" w:hAnsi="GHEA Grapalat"/>
          <w:b/>
          <w:sz w:val="24"/>
          <w:szCs w:val="24"/>
          <w:lang w:val="en-GB"/>
        </w:rPr>
        <w:t>HVKAK</w:t>
      </w:r>
      <w:r w:rsidR="00C10571">
        <w:rPr>
          <w:rFonts w:ascii="GHEA Grapalat" w:hAnsi="GHEA Grapalat"/>
          <w:b/>
          <w:sz w:val="24"/>
          <w:szCs w:val="24"/>
        </w:rPr>
        <w:t>-2021-31</w:t>
      </w:r>
      <w:r w:rsidR="008C7B19" w:rsidRPr="008C7B19">
        <w:rPr>
          <w:rFonts w:ascii="GHEA Grapalat" w:hAnsi="GHEA Grapalat"/>
          <w:b/>
          <w:sz w:val="24"/>
          <w:szCs w:val="24"/>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8C7B19">
        <w:rPr>
          <w:rFonts w:ascii="GHEA Grapalat" w:hAnsi="GHEA Grapalat"/>
          <w:b/>
        </w:rPr>
        <w:t>ОБЪЯВЛЕНИЕ</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8C7B19">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rsidR="00374F4A" w:rsidRPr="009C740C" w:rsidRDefault="009C740C" w:rsidP="009C740C">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B1700F">
        <w:rPr>
          <w:rFonts w:ascii="GHEA Grapalat" w:hAnsi="GHEA Grapalat"/>
          <w:i/>
        </w:rPr>
        <w:t>«</w:t>
      </w:r>
      <w:proofErr w:type="spellStart"/>
      <w:r w:rsidR="00061887">
        <w:rPr>
          <w:rFonts w:ascii="GHEA Grapalat" w:hAnsi="GHEA Grapalat"/>
          <w:i/>
          <w:lang w:val="en-GB"/>
        </w:rPr>
        <w:t>GHAShDzB</w:t>
      </w:r>
      <w:proofErr w:type="spellEnd"/>
      <w:r w:rsidR="00061887" w:rsidRPr="00061887">
        <w:rPr>
          <w:rFonts w:ascii="GHEA Grapalat" w:hAnsi="GHEA Grapalat"/>
          <w:i/>
        </w:rPr>
        <w:t>-</w:t>
      </w:r>
      <w:r w:rsidR="00061887">
        <w:rPr>
          <w:rFonts w:ascii="GHEA Grapalat" w:hAnsi="GHEA Grapalat"/>
          <w:i/>
          <w:lang w:val="en-GB"/>
        </w:rPr>
        <w:t>HVKAK</w:t>
      </w:r>
      <w:r w:rsidR="00C10571">
        <w:rPr>
          <w:rFonts w:ascii="GHEA Grapalat" w:hAnsi="GHEA Grapalat"/>
          <w:i/>
        </w:rPr>
        <w:t>-2021-31</w:t>
      </w:r>
      <w:r w:rsidR="00B1700F">
        <w:rPr>
          <w:rFonts w:ascii="GHEA Grapalat" w:hAnsi="GHEA Grapalat"/>
          <w:i/>
        </w:rPr>
        <w:t>»</w:t>
      </w:r>
      <w:r>
        <w:rPr>
          <w:rFonts w:ascii="GHEA Grapalat" w:hAnsi="GHEA Grapalat" w:cs="Sylfaen"/>
        </w:rPr>
        <w:t xml:space="preserve"> </w:t>
      </w:r>
      <w:r w:rsidR="008B4AD8">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на </w:t>
      </w:r>
      <w:r w:rsidR="009C740C">
        <w:rPr>
          <w:rFonts w:ascii="GHEA Grapalat" w:hAnsi="GHEA Grapalat"/>
        </w:rPr>
        <w:t>запрос котировок</w:t>
      </w:r>
      <w:r>
        <w:rPr>
          <w:rFonts w:ascii="GHEA Grapalat" w:hAnsi="GHEA Grapalat"/>
        </w:rPr>
        <w:t xml:space="preserve"> под кодом </w:t>
      </w:r>
      <w:r w:rsidR="00B1700F">
        <w:rPr>
          <w:rFonts w:ascii="GHEA Grapalat" w:hAnsi="GHEA Grapalat"/>
          <w:i/>
        </w:rPr>
        <w:t>«</w:t>
      </w:r>
      <w:proofErr w:type="spellStart"/>
      <w:r w:rsidR="00061887">
        <w:rPr>
          <w:rFonts w:ascii="GHEA Grapalat" w:hAnsi="GHEA Grapalat"/>
          <w:i/>
          <w:lang w:val="en-GB"/>
        </w:rPr>
        <w:t>GHAShDzB</w:t>
      </w:r>
      <w:proofErr w:type="spellEnd"/>
      <w:r w:rsidR="00061887" w:rsidRPr="00061887">
        <w:rPr>
          <w:rFonts w:ascii="GHEA Grapalat" w:hAnsi="GHEA Grapalat"/>
          <w:i/>
        </w:rPr>
        <w:t>-</w:t>
      </w:r>
      <w:r w:rsidR="00061887">
        <w:rPr>
          <w:rFonts w:ascii="GHEA Grapalat" w:hAnsi="GHEA Grapalat"/>
          <w:i/>
          <w:lang w:val="en-GB"/>
        </w:rPr>
        <w:t>HVKAK</w:t>
      </w:r>
      <w:r w:rsidR="00C10571">
        <w:rPr>
          <w:rFonts w:ascii="GHEA Grapalat" w:hAnsi="GHEA Grapalat"/>
          <w:i/>
        </w:rPr>
        <w:t>-2021-31</w:t>
      </w:r>
      <w:r w:rsidR="00B1700F">
        <w:rPr>
          <w:rFonts w:ascii="GHEA Grapalat" w:hAnsi="GHEA Grapalat"/>
          <w:i/>
        </w:rPr>
        <w:t>»</w:t>
      </w:r>
      <w:r>
        <w:rPr>
          <w:rFonts w:ascii="GHEA Grapalat" w:hAnsi="GHEA Grapalat"/>
        </w:rPr>
        <w:t>,</w:t>
      </w:r>
      <w:r w:rsidR="009C740C">
        <w:rPr>
          <w:rFonts w:ascii="GHEA Grapalat" w:hAnsi="GHEA Grapalat"/>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w:t>
      </w:r>
      <w:r w:rsidR="00763C84">
        <w:rPr>
          <w:rFonts w:ascii="GHEA Grapalat" w:hAnsi="GHEA Grapalat"/>
        </w:rPr>
        <w:t>в запросе котировок</w:t>
      </w:r>
      <w:r w:rsidR="00305944">
        <w:rPr>
          <w:rFonts w:ascii="GHEA Grapalat" w:hAnsi="GHEA Grapalat"/>
        </w:rPr>
        <w:t xml:space="preserve"> </w:t>
      </w:r>
      <w:r>
        <w:rPr>
          <w:rFonts w:ascii="GHEA Grapalat" w:hAnsi="GHEA Grapalat"/>
        </w:rPr>
        <w:t xml:space="preserve">под кодом </w:t>
      </w:r>
      <w:r w:rsidR="00B1700F">
        <w:rPr>
          <w:rFonts w:ascii="GHEA Grapalat" w:hAnsi="GHEA Grapalat"/>
          <w:i/>
        </w:rPr>
        <w:t>«</w:t>
      </w:r>
      <w:proofErr w:type="spellStart"/>
      <w:r w:rsidR="00061887">
        <w:rPr>
          <w:rFonts w:ascii="GHEA Grapalat" w:hAnsi="GHEA Grapalat"/>
          <w:i/>
          <w:lang w:val="en-GB"/>
        </w:rPr>
        <w:t>GHAShDzB</w:t>
      </w:r>
      <w:proofErr w:type="spellEnd"/>
      <w:r w:rsidR="00061887" w:rsidRPr="00061887">
        <w:rPr>
          <w:rFonts w:ascii="GHEA Grapalat" w:hAnsi="GHEA Grapalat"/>
          <w:i/>
        </w:rPr>
        <w:t>-</w:t>
      </w:r>
      <w:r w:rsidR="00061887">
        <w:rPr>
          <w:rFonts w:ascii="GHEA Grapalat" w:hAnsi="GHEA Grapalat"/>
          <w:i/>
          <w:lang w:val="en-GB"/>
        </w:rPr>
        <w:t>HVKAK</w:t>
      </w:r>
      <w:r w:rsidR="00061887" w:rsidRPr="00061887">
        <w:rPr>
          <w:rFonts w:ascii="GHEA Grapalat" w:hAnsi="GHEA Grapalat"/>
          <w:i/>
        </w:rPr>
        <w:t>-2021-</w:t>
      </w:r>
      <w:r w:rsidR="00C10571">
        <w:rPr>
          <w:rFonts w:ascii="GHEA Grapalat" w:hAnsi="GHEA Grapalat"/>
          <w:i/>
        </w:rPr>
        <w:lastRenderedPageBreak/>
        <w:t>31</w:t>
      </w:r>
      <w:r w:rsidR="00B1700F">
        <w:rPr>
          <w:rFonts w:ascii="GHEA Grapalat" w:hAnsi="GHEA Grapalat"/>
          <w:i/>
        </w:rPr>
        <w:t>»</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proofErr w:type="gramStart"/>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Pr>
          <w:rFonts w:ascii="GHEA Grapalat" w:hAnsi="GHEA Grapalat"/>
        </w:rPr>
        <w:t xml:space="preserve">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proofErr w:type="spellStart"/>
            <w:proofErr w:type="gramStart"/>
            <w:r>
              <w:rPr>
                <w:rFonts w:ascii="GHEA Grapalat" w:hAnsi="GHEA Grapalat"/>
                <w:szCs w:val="24"/>
              </w:rPr>
              <w:t>п</w:t>
            </w:r>
            <w:proofErr w:type="spellEnd"/>
            <w:proofErr w:type="gramEnd"/>
            <w:r>
              <w:rPr>
                <w:rFonts w:ascii="GHEA Grapalat" w:hAnsi="GHEA Grapalat"/>
                <w:szCs w:val="24"/>
              </w:rPr>
              <w:t>/</w:t>
            </w:r>
            <w:proofErr w:type="spellStart"/>
            <w:r>
              <w:rPr>
                <w:rFonts w:ascii="GHEA Grapalat" w:hAnsi="GHEA Grapalat"/>
                <w:szCs w:val="24"/>
              </w:rPr>
              <w:t>н</w:t>
            </w:r>
            <w:proofErr w:type="spellEnd"/>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bl>
    <w:p w:rsidR="006B3E56" w:rsidRPr="00E03369" w:rsidRDefault="00990559" w:rsidP="002B05FA">
      <w:pPr>
        <w:ind w:firstLine="708"/>
        <w:jc w:val="both"/>
        <w:rPr>
          <w:rFonts w:ascii="GHEA Grapalat" w:hAnsi="GHEA Grapalat"/>
          <w:b/>
        </w:rPr>
      </w:pPr>
      <w:r w:rsidRPr="00E03369">
        <w:rPr>
          <w:rFonts w:ascii="GHEA Grapalat" w:hAnsi="GHEA Grapalat"/>
          <w:b/>
        </w:rPr>
        <w:t xml:space="preserve">Представляются </w:t>
      </w:r>
      <w:r w:rsidR="009230C2" w:rsidRPr="00E03369">
        <w:rPr>
          <w:rFonts w:ascii="GHEA Grapalat" w:hAnsi="GHEA Grapalat"/>
          <w:b/>
        </w:rPr>
        <w:t>технические характеристики, товарные знаки, фирменные наименования, марки, производител</w:t>
      </w:r>
      <w:r w:rsidR="006A6E86" w:rsidRPr="00E03369">
        <w:rPr>
          <w:rFonts w:ascii="GHEA Grapalat" w:hAnsi="GHEA Grapalat"/>
          <w:b/>
        </w:rPr>
        <w:t>и</w:t>
      </w:r>
      <w:r w:rsidR="009230C2" w:rsidRPr="00E03369">
        <w:rPr>
          <w:rFonts w:ascii="GHEA Grapalat" w:hAnsi="GHEA Grapalat"/>
          <w:b/>
        </w:rPr>
        <w:t xml:space="preserve"> и гарантийные сроки </w:t>
      </w:r>
      <w:r w:rsidR="00737CF6" w:rsidRPr="00E03369">
        <w:rPr>
          <w:rFonts w:ascii="GHEA Grapalat" w:hAnsi="GHEA Grapalat"/>
          <w:b/>
        </w:rPr>
        <w:t xml:space="preserve">соответствующих </w:t>
      </w:r>
      <w:r w:rsidR="009230C2" w:rsidRPr="00E03369">
        <w:rPr>
          <w:rFonts w:ascii="GHEA Grapalat" w:hAnsi="GHEA Grapalat"/>
          <w:b/>
        </w:rPr>
        <w:t>приборов</w:t>
      </w:r>
      <w:r w:rsidR="000858EB" w:rsidRPr="00E03369">
        <w:rPr>
          <w:rFonts w:ascii="GHEA Grapalat" w:hAnsi="GHEA Grapalat"/>
          <w:b/>
        </w:rPr>
        <w:t xml:space="preserve"> и оборудования</w:t>
      </w:r>
      <w:r w:rsidR="009230C2" w:rsidRPr="00E03369">
        <w:rPr>
          <w:rFonts w:ascii="GHEA Grapalat" w:hAnsi="GHEA Grapalat"/>
          <w:b/>
        </w:rPr>
        <w:t>, определенных проектной документацией, приложенной к данному приглашению</w:t>
      </w:r>
      <w:r w:rsidR="00E03369" w:rsidRPr="00E03369">
        <w:rPr>
          <w:rFonts w:ascii="GHEA Grapalat" w:hAnsi="GHEA Grapalat"/>
          <w:b/>
        </w:rPr>
        <w:t>.</w:t>
      </w:r>
      <w:r w:rsidR="00DA5D3D" w:rsidRPr="00E03369">
        <w:rPr>
          <w:rFonts w:ascii="GHEA Grapalat" w:hAnsi="GHEA Grapalat"/>
          <w:b/>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D043C1" w:rsidRPr="009044F1" w:rsidRDefault="00123294" w:rsidP="00E03369">
      <w:pPr>
        <w:jc w:val="right"/>
        <w:rPr>
          <w:rFonts w:ascii="GHEA Grapalat" w:hAnsi="GHEA Grapalat" w:cs="Arial"/>
          <w:b/>
          <w:i/>
        </w:rPr>
      </w:pPr>
      <w:r>
        <w:rPr>
          <w:rFonts w:ascii="GHEA Grapalat" w:hAnsi="GHEA Grapalat"/>
          <w:b/>
        </w:rPr>
        <w:br w:type="page"/>
      </w:r>
      <w:r w:rsidR="00D043C1" w:rsidRPr="009044F1">
        <w:rPr>
          <w:rFonts w:ascii="GHEA Grapalat" w:hAnsi="GHEA Grapalat"/>
          <w:b/>
          <w:i/>
        </w:rPr>
        <w:lastRenderedPageBreak/>
        <w:t xml:space="preserve">Приложение № </w:t>
      </w:r>
      <w:r w:rsidR="00D043C1">
        <w:rPr>
          <w:rFonts w:ascii="GHEA Grapalat" w:hAnsi="GHEA Grapalat"/>
          <w:b/>
          <w:i/>
        </w:rPr>
        <w:t>1</w:t>
      </w:r>
      <w:r w:rsidR="00EF5BF0" w:rsidRPr="00DC2360">
        <w:rPr>
          <w:rFonts w:ascii="GHEA Grapalat" w:hAnsi="GHEA Grapalat"/>
          <w:b/>
          <w:i/>
        </w:rPr>
        <w:t>.</w:t>
      </w:r>
      <w:r w:rsidR="00D043C1" w:rsidRPr="009044F1">
        <w:rPr>
          <w:rFonts w:ascii="GHEA Grapalat" w:hAnsi="GHEA Grapalat"/>
          <w:b/>
          <w:i/>
        </w:rPr>
        <w:t>1</w:t>
      </w:r>
    </w:p>
    <w:p w:rsidR="00D043C1" w:rsidRPr="009044F1" w:rsidRDefault="00D043C1" w:rsidP="00AD4D6F">
      <w:pPr>
        <w:pStyle w:val="BodyTextIndent3"/>
        <w:widowControl w:val="0"/>
        <w:spacing w:line="240" w:lineRule="auto"/>
        <w:ind w:firstLine="709"/>
        <w:contextualSpacing/>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AD4D6F">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B1700F" w:rsidRPr="00AD4D6F">
        <w:rPr>
          <w:rFonts w:ascii="GHEA Grapalat" w:hAnsi="GHEA Grapalat"/>
          <w:b/>
          <w:i/>
          <w:sz w:val="24"/>
          <w:szCs w:val="24"/>
        </w:rPr>
        <w:t>«</w:t>
      </w:r>
      <w:proofErr w:type="spellStart"/>
      <w:r w:rsidR="00061887">
        <w:rPr>
          <w:rFonts w:ascii="GHEA Grapalat" w:hAnsi="GHEA Grapalat"/>
          <w:b/>
          <w:i/>
          <w:sz w:val="24"/>
          <w:szCs w:val="24"/>
          <w:lang w:val="en-GB"/>
        </w:rPr>
        <w:t>GHAShDzB</w:t>
      </w:r>
      <w:proofErr w:type="spellEnd"/>
      <w:r w:rsidR="00061887" w:rsidRPr="00061887">
        <w:rPr>
          <w:rFonts w:ascii="GHEA Grapalat" w:hAnsi="GHEA Grapalat"/>
          <w:b/>
          <w:i/>
          <w:sz w:val="24"/>
          <w:szCs w:val="24"/>
        </w:rPr>
        <w:t>-</w:t>
      </w:r>
      <w:r w:rsidR="00061887">
        <w:rPr>
          <w:rFonts w:ascii="GHEA Grapalat" w:hAnsi="GHEA Grapalat"/>
          <w:b/>
          <w:i/>
          <w:sz w:val="24"/>
          <w:szCs w:val="24"/>
          <w:lang w:val="en-GB"/>
        </w:rPr>
        <w:t>HVKAK</w:t>
      </w:r>
      <w:r w:rsidR="00C10571">
        <w:rPr>
          <w:rFonts w:ascii="GHEA Grapalat" w:hAnsi="GHEA Grapalat"/>
          <w:b/>
          <w:i/>
          <w:sz w:val="24"/>
          <w:szCs w:val="24"/>
        </w:rPr>
        <w:t>-2021-31</w:t>
      </w:r>
      <w:r w:rsidR="00B1700F" w:rsidRPr="00AD4D6F">
        <w:rPr>
          <w:rFonts w:ascii="GHEA Grapalat" w:hAnsi="GHEA Grapalat"/>
          <w:b/>
          <w:i/>
          <w:sz w:val="24"/>
          <w:szCs w:val="24"/>
        </w:rPr>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ОПИСАНИЕ</w:t>
      </w:r>
    </w:p>
    <w:p w:rsidR="00D043C1" w:rsidRPr="009044F1" w:rsidRDefault="005B2896" w:rsidP="00D043C1">
      <w:pPr>
        <w:pStyle w:val="Heading3"/>
        <w:keepNext w:val="0"/>
        <w:widowControl w:val="0"/>
        <w:spacing w:after="160" w:line="240" w:lineRule="auto"/>
        <w:ind w:left="567" w:right="565"/>
        <w:rPr>
          <w:rFonts w:ascii="GHEA Grapalat" w:hAnsi="GHEA Grapalat"/>
          <w:b/>
          <w:i w:val="0"/>
          <w:sz w:val="24"/>
          <w:szCs w:val="24"/>
        </w:rPr>
      </w:pPr>
      <w:r>
        <w:rPr>
          <w:rFonts w:ascii="GHEA Grapalat" w:hAnsi="GHEA Grapalat"/>
          <w:b/>
          <w:i w:val="0"/>
          <w:sz w:val="24"/>
          <w:szCs w:val="24"/>
        </w:rPr>
        <w:t>приборов и оборудования</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w:t>
      </w:r>
      <w:proofErr w:type="gramStart"/>
      <w:r w:rsidRPr="00DD2B43">
        <w:rPr>
          <w:rFonts w:ascii="GHEA Grapalat" w:hAnsi="GHEA Grapalat"/>
        </w:rPr>
        <w:t>в</w:t>
      </w:r>
      <w:proofErr w:type="gramEnd"/>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proofErr w:type="gramStart"/>
      <w:r w:rsidRPr="009044F1">
        <w:rPr>
          <w:rFonts w:ascii="GHEA Grapalat" w:hAnsi="GHEA Grapalat"/>
        </w:rPr>
        <w:t>рамках</w:t>
      </w:r>
      <w:proofErr w:type="gramEnd"/>
      <w:r w:rsidRPr="009044F1">
        <w:rPr>
          <w:rFonts w:ascii="GHEA Grapalat" w:hAnsi="GHEA Grapalat"/>
        </w:rPr>
        <w:t xml:space="preserve"> </w:t>
      </w:r>
      <w:r w:rsidR="00E87E48">
        <w:rPr>
          <w:rFonts w:ascii="GHEA Grapalat" w:hAnsi="GHEA Grapalat"/>
        </w:rPr>
        <w:t>запроса котировок</w:t>
      </w:r>
      <w:r w:rsidRPr="009044F1">
        <w:rPr>
          <w:rFonts w:ascii="GHEA Grapalat" w:hAnsi="GHEA Grapalat"/>
        </w:rPr>
        <w:t xml:space="preserve"> под кодом </w:t>
      </w:r>
      <w:r w:rsidR="00E03369" w:rsidRPr="00E03369">
        <w:rPr>
          <w:rFonts w:ascii="GHEA Grapalat" w:hAnsi="GHEA Grapalat"/>
        </w:rPr>
        <w:t>«</w:t>
      </w:r>
      <w:proofErr w:type="spellStart"/>
      <w:r w:rsidR="00061887">
        <w:rPr>
          <w:rFonts w:ascii="GHEA Grapalat" w:hAnsi="GHEA Grapalat"/>
          <w:lang w:val="en-GB"/>
        </w:rPr>
        <w:t>GHAShDzB</w:t>
      </w:r>
      <w:proofErr w:type="spellEnd"/>
      <w:r w:rsidR="00061887" w:rsidRPr="00061887">
        <w:rPr>
          <w:rFonts w:ascii="GHEA Grapalat" w:hAnsi="GHEA Grapalat"/>
        </w:rPr>
        <w:t>-</w:t>
      </w:r>
      <w:r w:rsidR="00061887">
        <w:rPr>
          <w:rFonts w:ascii="GHEA Grapalat" w:hAnsi="GHEA Grapalat"/>
          <w:lang w:val="en-GB"/>
        </w:rPr>
        <w:t>HVKAK</w:t>
      </w:r>
      <w:r w:rsidR="00061887" w:rsidRPr="00061887">
        <w:rPr>
          <w:rFonts w:ascii="GHEA Grapalat" w:hAnsi="GHEA Grapalat"/>
        </w:rPr>
        <w:t>-2021-314</w:t>
      </w:r>
      <w:r w:rsidR="00E03369" w:rsidRPr="00E03369">
        <w:rPr>
          <w:rFonts w:ascii="GHEA Grapalat" w:hAnsi="GHEA Grapalat"/>
        </w:rPr>
        <w:t>»</w:t>
      </w:r>
      <w:r w:rsidR="00E03369">
        <w:rPr>
          <w:rFonts w:ascii="GHEA Grapalat" w:hAnsi="GHEA Grapalat"/>
          <w:b/>
          <w:i/>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описани</w:t>
      </w:r>
      <w:r w:rsidR="00BC50BB">
        <w:rPr>
          <w:rFonts w:ascii="GHEA Grapalat" w:hAnsi="GHEA Grapalat"/>
        </w:rPr>
        <w:t>я</w:t>
      </w:r>
      <w:r w:rsidRPr="009044F1">
        <w:rPr>
          <w:rFonts w:ascii="GHEA Grapalat" w:hAnsi="GHEA Grapalat"/>
        </w:rPr>
        <w:t xml:space="preserve"> предлагаем</w:t>
      </w:r>
      <w:r w:rsidR="000976D7" w:rsidRPr="000976D7">
        <w:rPr>
          <w:rFonts w:ascii="GHEA Grapalat" w:hAnsi="GHEA Grapalat"/>
        </w:rPr>
        <w:t>ых</w:t>
      </w:r>
      <w:r w:rsidRPr="009044F1">
        <w:rPr>
          <w:rFonts w:ascii="GHEA Grapalat" w:hAnsi="GHEA Grapalat"/>
        </w:rPr>
        <w:t xml:space="preserve"> им </w:t>
      </w:r>
      <w:r w:rsidR="00BC50BB">
        <w:rPr>
          <w:rFonts w:ascii="GHEA Grapalat" w:hAnsi="GHEA Grapalat"/>
        </w:rPr>
        <w:t>приборов и оборудования</w:t>
      </w:r>
      <w:r w:rsidRPr="009044F1">
        <w:rPr>
          <w:rFonts w:ascii="GHEA Grapalat" w:hAnsi="GHEA Grapalat"/>
        </w:rPr>
        <w:t xml:space="preserve">.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1363"/>
        <w:gridCol w:w="1335"/>
        <w:gridCol w:w="1325"/>
        <w:gridCol w:w="1716"/>
        <w:gridCol w:w="1721"/>
        <w:gridCol w:w="1471"/>
      </w:tblGrid>
      <w:tr w:rsidR="00D043C1" w:rsidRPr="00206AF8" w:rsidTr="00412165">
        <w:tc>
          <w:tcPr>
            <w:tcW w:w="12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931" w:type="dxa"/>
            <w:gridSpan w:val="6"/>
            <w:vAlign w:val="center"/>
          </w:tcPr>
          <w:p w:rsidR="00D043C1" w:rsidRPr="00C03625" w:rsidRDefault="00D043C1" w:rsidP="00C03625">
            <w:pPr>
              <w:widowControl w:val="0"/>
              <w:jc w:val="center"/>
              <w:rPr>
                <w:rFonts w:ascii="GHEA Grapalat" w:hAnsi="GHEA Grapalat"/>
                <w:b/>
                <w:bCs/>
                <w:sz w:val="20"/>
                <w:szCs w:val="20"/>
                <w:lang w:val="en-US"/>
              </w:rPr>
            </w:pPr>
            <w:r w:rsidRPr="00206AF8">
              <w:rPr>
                <w:rFonts w:ascii="GHEA Grapalat" w:hAnsi="GHEA Grapalat"/>
                <w:b/>
                <w:sz w:val="20"/>
                <w:szCs w:val="20"/>
              </w:rPr>
              <w:t>Предлагаемы</w:t>
            </w:r>
            <w:r w:rsidR="000976D7" w:rsidRPr="00DB2996">
              <w:rPr>
                <w:rFonts w:ascii="GHEA Grapalat" w:hAnsi="GHEA Grapalat"/>
                <w:b/>
                <w:sz w:val="20"/>
                <w:szCs w:val="20"/>
              </w:rPr>
              <w:t>е</w:t>
            </w:r>
            <w:r w:rsidRPr="00206AF8">
              <w:rPr>
                <w:rFonts w:ascii="GHEA Grapalat" w:hAnsi="GHEA Grapalat"/>
                <w:b/>
                <w:sz w:val="20"/>
                <w:szCs w:val="20"/>
              </w:rPr>
              <w:t xml:space="preserve"> </w:t>
            </w:r>
            <w:r w:rsidR="00C03625" w:rsidRPr="00DB2996">
              <w:rPr>
                <w:rFonts w:ascii="GHEA Grapalat" w:hAnsi="GHEA Grapalat"/>
                <w:b/>
                <w:sz w:val="20"/>
                <w:szCs w:val="20"/>
              </w:rPr>
              <w:t>приборы и оборудование</w:t>
            </w:r>
          </w:p>
        </w:tc>
      </w:tr>
      <w:tr w:rsidR="00786EB3" w:rsidRPr="00206AF8" w:rsidTr="00412165">
        <w:trPr>
          <w:trHeight w:val="696"/>
        </w:trPr>
        <w:tc>
          <w:tcPr>
            <w:tcW w:w="1242" w:type="dxa"/>
            <w:vMerge/>
            <w:vAlign w:val="center"/>
          </w:tcPr>
          <w:p w:rsidR="00786EB3" w:rsidRPr="00206AF8" w:rsidRDefault="00786EB3" w:rsidP="00FF3F2A">
            <w:pPr>
              <w:widowControl w:val="0"/>
              <w:jc w:val="center"/>
              <w:rPr>
                <w:rFonts w:ascii="GHEA Grapalat" w:hAnsi="GHEA Grapalat"/>
                <w:b/>
                <w:bCs/>
                <w:sz w:val="20"/>
                <w:szCs w:val="20"/>
              </w:rPr>
            </w:pPr>
          </w:p>
        </w:tc>
        <w:tc>
          <w:tcPr>
            <w:tcW w:w="1363" w:type="dxa"/>
            <w:vAlign w:val="center"/>
          </w:tcPr>
          <w:p w:rsidR="00786EB3" w:rsidRDefault="00786EB3" w:rsidP="00FF3F2A">
            <w:pPr>
              <w:widowControl w:val="0"/>
              <w:jc w:val="center"/>
              <w:rPr>
                <w:rFonts w:ascii="GHEA Grapalat" w:hAnsi="GHEA Grapalat"/>
                <w:b/>
                <w:sz w:val="20"/>
                <w:szCs w:val="20"/>
              </w:rPr>
            </w:pPr>
            <w:r>
              <w:rPr>
                <w:rFonts w:ascii="GHEA Grapalat" w:hAnsi="GHEA Grapalat"/>
                <w:b/>
                <w:sz w:val="20"/>
                <w:szCs w:val="20"/>
              </w:rPr>
              <w:t>фирменное</w:t>
            </w:r>
          </w:p>
          <w:p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335" w:type="dxa"/>
            <w:vAlign w:val="center"/>
          </w:tcPr>
          <w:p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325" w:type="dxa"/>
            <w:vAlign w:val="center"/>
          </w:tcPr>
          <w:p w:rsidR="00786EB3" w:rsidRPr="00BF7253" w:rsidRDefault="00786EB3"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16" w:type="dxa"/>
            <w:vAlign w:val="center"/>
          </w:tcPr>
          <w:p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21" w:type="dxa"/>
            <w:vAlign w:val="center"/>
          </w:tcPr>
          <w:p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c>
          <w:tcPr>
            <w:tcW w:w="1471" w:type="dxa"/>
            <w:vAlign w:val="center"/>
          </w:tcPr>
          <w:p w:rsidR="00786EB3" w:rsidRPr="00206AF8" w:rsidRDefault="00786EB3" w:rsidP="00FF3F2A">
            <w:pPr>
              <w:widowControl w:val="0"/>
              <w:jc w:val="center"/>
              <w:rPr>
                <w:rFonts w:ascii="GHEA Grapalat" w:hAnsi="GHEA Grapalat"/>
                <w:b/>
                <w:bCs/>
                <w:sz w:val="20"/>
                <w:szCs w:val="20"/>
              </w:rPr>
            </w:pPr>
            <w:r w:rsidRPr="00786EB3">
              <w:rPr>
                <w:rFonts w:ascii="GHEA Grapalat" w:hAnsi="GHEA Grapalat"/>
                <w:b/>
                <w:sz w:val="20"/>
                <w:szCs w:val="20"/>
              </w:rPr>
              <w:t>гарантийные сроки</w:t>
            </w:r>
          </w:p>
        </w:tc>
      </w:tr>
      <w:tr w:rsidR="00786EB3" w:rsidRPr="00206AF8" w:rsidTr="00412165">
        <w:tc>
          <w:tcPr>
            <w:tcW w:w="1242"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63"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35"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25"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716"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721"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471" w:type="dxa"/>
          </w:tcPr>
          <w:p w:rsidR="00786EB3" w:rsidRPr="00206AF8" w:rsidRDefault="00786EB3" w:rsidP="00FF3F2A">
            <w:pPr>
              <w:pStyle w:val="Heading3"/>
              <w:keepNext w:val="0"/>
              <w:widowControl w:val="0"/>
              <w:spacing w:line="240" w:lineRule="auto"/>
              <w:jc w:val="left"/>
              <w:rPr>
                <w:rFonts w:ascii="GHEA Grapalat" w:hAnsi="GHEA Grapalat"/>
                <w:b/>
              </w:rPr>
            </w:pPr>
          </w:p>
        </w:tc>
      </w:tr>
      <w:tr w:rsidR="00786EB3" w:rsidRPr="00206AF8" w:rsidTr="00412165">
        <w:tc>
          <w:tcPr>
            <w:tcW w:w="1242"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63"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35"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25"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716"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721"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471" w:type="dxa"/>
          </w:tcPr>
          <w:p w:rsidR="00786EB3" w:rsidRPr="00206AF8" w:rsidRDefault="00786EB3" w:rsidP="00FF3F2A">
            <w:pPr>
              <w:pStyle w:val="Heading3"/>
              <w:keepNext w:val="0"/>
              <w:widowControl w:val="0"/>
              <w:spacing w:line="240" w:lineRule="auto"/>
              <w:jc w:val="left"/>
              <w:rPr>
                <w:rFonts w:ascii="GHEA Grapalat" w:hAnsi="GHEA Grapalat"/>
                <w:b/>
              </w:rPr>
            </w:pPr>
          </w:p>
        </w:tc>
      </w:tr>
      <w:tr w:rsidR="00786EB3" w:rsidRPr="00206AF8" w:rsidTr="00412165">
        <w:tc>
          <w:tcPr>
            <w:tcW w:w="1242"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63"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35"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25"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716"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721"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471" w:type="dxa"/>
          </w:tcPr>
          <w:p w:rsidR="00786EB3" w:rsidRPr="00206AF8" w:rsidRDefault="00786EB3"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E87E48">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E87E48" w:rsidRPr="00AD4D6F">
        <w:rPr>
          <w:rFonts w:ascii="GHEA Grapalat" w:hAnsi="GHEA Grapalat"/>
          <w:b/>
          <w:i/>
          <w:sz w:val="24"/>
          <w:szCs w:val="24"/>
        </w:rPr>
        <w:t>«</w:t>
      </w:r>
      <w:proofErr w:type="spellStart"/>
      <w:r w:rsidR="00061887">
        <w:rPr>
          <w:rFonts w:ascii="GHEA Grapalat" w:hAnsi="GHEA Grapalat"/>
          <w:b/>
          <w:i/>
          <w:sz w:val="24"/>
          <w:szCs w:val="24"/>
          <w:lang w:val="en-GB"/>
        </w:rPr>
        <w:t>GHAShDzB</w:t>
      </w:r>
      <w:proofErr w:type="spellEnd"/>
      <w:r w:rsidR="00061887" w:rsidRPr="00061887">
        <w:rPr>
          <w:rFonts w:ascii="GHEA Grapalat" w:hAnsi="GHEA Grapalat"/>
          <w:b/>
          <w:i/>
          <w:sz w:val="24"/>
          <w:szCs w:val="24"/>
        </w:rPr>
        <w:t>-</w:t>
      </w:r>
      <w:r w:rsidR="00061887">
        <w:rPr>
          <w:rFonts w:ascii="GHEA Grapalat" w:hAnsi="GHEA Grapalat"/>
          <w:b/>
          <w:i/>
          <w:sz w:val="24"/>
          <w:szCs w:val="24"/>
          <w:lang w:val="en-GB"/>
        </w:rPr>
        <w:t>HVKAK</w:t>
      </w:r>
      <w:r w:rsidR="00C10571">
        <w:rPr>
          <w:rFonts w:ascii="GHEA Grapalat" w:hAnsi="GHEA Grapalat"/>
          <w:b/>
          <w:i/>
          <w:sz w:val="24"/>
          <w:szCs w:val="24"/>
        </w:rPr>
        <w:t>-2021-31</w:t>
      </w:r>
      <w:r w:rsidR="00E87E48" w:rsidRPr="00AD4D6F">
        <w:rPr>
          <w:rFonts w:ascii="GHEA Grapalat" w:hAnsi="GHEA Grapalat"/>
          <w:b/>
          <w:i/>
          <w:sz w:val="24"/>
          <w:szCs w:val="24"/>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E87E48" w:rsidRPr="00AD4D6F">
        <w:rPr>
          <w:rFonts w:ascii="GHEA Grapalat" w:hAnsi="GHEA Grapalat"/>
          <w:b/>
          <w:i/>
        </w:rPr>
        <w:t>«</w:t>
      </w:r>
      <w:proofErr w:type="spellStart"/>
      <w:r w:rsidR="00061887">
        <w:rPr>
          <w:rFonts w:ascii="GHEA Grapalat" w:hAnsi="GHEA Grapalat"/>
          <w:b/>
          <w:i/>
          <w:lang w:val="en-GB"/>
        </w:rPr>
        <w:t>GHAShDzB</w:t>
      </w:r>
      <w:proofErr w:type="spellEnd"/>
      <w:r w:rsidR="00061887" w:rsidRPr="00061887">
        <w:rPr>
          <w:rFonts w:ascii="GHEA Grapalat" w:hAnsi="GHEA Grapalat"/>
          <w:b/>
          <w:i/>
        </w:rPr>
        <w:t>-</w:t>
      </w:r>
      <w:r w:rsidR="00061887">
        <w:rPr>
          <w:rFonts w:ascii="GHEA Grapalat" w:hAnsi="GHEA Grapalat"/>
          <w:b/>
          <w:i/>
          <w:lang w:val="en-GB"/>
        </w:rPr>
        <w:t>HVKAK</w:t>
      </w:r>
      <w:r w:rsidR="00C10571">
        <w:rPr>
          <w:rFonts w:ascii="GHEA Grapalat" w:hAnsi="GHEA Grapalat"/>
          <w:b/>
          <w:i/>
        </w:rPr>
        <w:t>-2021-31</w:t>
      </w:r>
      <w:r w:rsidR="00E87E48" w:rsidRPr="00AD4D6F">
        <w:rPr>
          <w:rFonts w:ascii="GHEA Grapalat" w:hAnsi="GHEA Grapalat"/>
          <w:b/>
          <w:i/>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1843"/>
        <w:gridCol w:w="1617"/>
        <w:gridCol w:w="1448"/>
      </w:tblGrid>
      <w:tr w:rsidR="006A7C27" w:rsidRPr="005744FC" w:rsidTr="00CE62D4">
        <w:trPr>
          <w:trHeight w:val="916"/>
          <w:jc w:val="center"/>
        </w:trPr>
        <w:tc>
          <w:tcPr>
            <w:tcW w:w="136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6A7C27" w:rsidRPr="00CE62D4" w:rsidRDefault="006A7C27"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6A7C27" w:rsidRPr="005744FC" w:rsidRDefault="006A7C27" w:rsidP="00B46D58">
            <w:pPr>
              <w:widowControl w:val="0"/>
              <w:jc w:val="center"/>
              <w:rPr>
                <w:rFonts w:ascii="GHEA Grapalat" w:hAnsi="GHEA Grapalat"/>
                <w:b/>
                <w:bCs/>
                <w:sz w:val="20"/>
                <w:szCs w:val="20"/>
              </w:rPr>
            </w:pPr>
            <w:r w:rsidRPr="00CE62D4">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CE62D4" w:rsidRDefault="006A7C27"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6A7C27" w:rsidRPr="005744FC"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6A7C27" w:rsidRPr="00CE62D4" w:rsidRDefault="006A7C27"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6A7C27">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rPr>
                <w:rFonts w:ascii="GHEA Grapalat" w:hAnsi="GHEA Grapalat"/>
                <w:sz w:val="20"/>
                <w:szCs w:val="20"/>
              </w:rPr>
            </w:pP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p>
    <w:p w:rsidR="007B3F5F" w:rsidRPr="00B138F3" w:rsidRDefault="007B3F5F" w:rsidP="001005B0">
      <w:pPr>
        <w:widowControl w:val="0"/>
        <w:spacing w:after="160"/>
        <w:ind w:firstLine="567"/>
        <w:jc w:val="right"/>
        <w:rPr>
          <w:rFonts w:ascii="GHEA Grapalat" w:hAnsi="GHEA Grapalat" w:cs="Arial"/>
          <w:b/>
        </w:rPr>
      </w:pPr>
      <w:r w:rsidRPr="00B138F3">
        <w:rPr>
          <w:rFonts w:ascii="GHEA Grapalat" w:hAnsi="GHEA Grapalat"/>
          <w:b/>
        </w:rPr>
        <w:t xml:space="preserve">к Приглашению на </w:t>
      </w:r>
      <w:r w:rsidR="0049275C">
        <w:rPr>
          <w:rFonts w:ascii="GHEA Grapalat" w:hAnsi="GHEA Grapalat"/>
          <w:b/>
        </w:rPr>
        <w:t>запрос котировок</w:t>
      </w:r>
      <w:r w:rsidRPr="00B138F3">
        <w:rPr>
          <w:rFonts w:ascii="GHEA Grapalat" w:hAnsi="GHEA Grapalat" w:cs="Arial"/>
          <w:b/>
        </w:rPr>
        <w:br/>
      </w:r>
      <w:r w:rsidRPr="00B138F3">
        <w:rPr>
          <w:rFonts w:ascii="GHEA Grapalat" w:hAnsi="GHEA Grapalat"/>
          <w:b/>
        </w:rPr>
        <w:t xml:space="preserve">под кодом </w:t>
      </w:r>
      <w:r w:rsidR="0049275C" w:rsidRPr="00AD4D6F">
        <w:rPr>
          <w:rFonts w:ascii="GHEA Grapalat" w:hAnsi="GHEA Grapalat"/>
          <w:b/>
          <w:i/>
        </w:rPr>
        <w:t>«</w:t>
      </w:r>
      <w:proofErr w:type="spellStart"/>
      <w:r w:rsidR="00061887">
        <w:rPr>
          <w:rFonts w:ascii="GHEA Grapalat" w:hAnsi="GHEA Grapalat"/>
          <w:b/>
          <w:i/>
          <w:lang w:val="en-GB"/>
        </w:rPr>
        <w:t>GHAShDzB</w:t>
      </w:r>
      <w:proofErr w:type="spellEnd"/>
      <w:r w:rsidR="00061887" w:rsidRPr="00061887">
        <w:rPr>
          <w:rFonts w:ascii="GHEA Grapalat" w:hAnsi="GHEA Grapalat"/>
          <w:b/>
          <w:i/>
        </w:rPr>
        <w:t>-</w:t>
      </w:r>
      <w:r w:rsidR="00061887">
        <w:rPr>
          <w:rFonts w:ascii="GHEA Grapalat" w:hAnsi="GHEA Grapalat"/>
          <w:b/>
          <w:i/>
          <w:lang w:val="en-GB"/>
        </w:rPr>
        <w:t>HVKAK</w:t>
      </w:r>
      <w:r w:rsidR="00061887" w:rsidRPr="00061887">
        <w:rPr>
          <w:rFonts w:ascii="GHEA Grapalat" w:hAnsi="GHEA Grapalat"/>
          <w:b/>
          <w:i/>
        </w:rPr>
        <w:t>-2021-31</w:t>
      </w:r>
      <w:r w:rsidR="0049275C" w:rsidRPr="00AD4D6F">
        <w:rPr>
          <w:rFonts w:ascii="GHEA Grapalat" w:hAnsi="GHEA Grapalat"/>
          <w:b/>
          <w:i/>
        </w:rPr>
        <w:t>»</w:t>
      </w:r>
    </w:p>
    <w:p w:rsidR="002A4554" w:rsidRPr="00EC1F84" w:rsidRDefault="002A4554" w:rsidP="0016001A">
      <w:pPr>
        <w:pStyle w:val="BodyTextIndent3"/>
        <w:widowControl w:val="0"/>
        <w:spacing w:after="160" w:line="240" w:lineRule="auto"/>
        <w:jc w:val="center"/>
        <w:rPr>
          <w:rFonts w:ascii="GHEA Grapalat" w:hAnsi="GHEA Grapalat"/>
          <w:sz w:val="24"/>
          <w:szCs w:val="24"/>
        </w:rPr>
      </w:pPr>
    </w:p>
    <w:p w:rsidR="0016001A" w:rsidRPr="00B138F3" w:rsidRDefault="0016001A" w:rsidP="0016001A">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1. Настоящая гарантия (</w:t>
      </w:r>
      <w:proofErr w:type="spellStart"/>
      <w:r w:rsidRPr="00B138F3">
        <w:rPr>
          <w:rFonts w:ascii="GHEA Grapalat" w:eastAsiaTheme="minorHAnsi" w:hAnsi="GHEA Grapalat" w:cstheme="minorBidi"/>
        </w:rPr>
        <w:t>далее-гарантия</w:t>
      </w:r>
      <w:proofErr w:type="spellEnd"/>
      <w:r w:rsidRPr="00B138F3">
        <w:rPr>
          <w:rFonts w:ascii="GHEA Grapalat" w:eastAsiaTheme="minorHAnsi" w:hAnsi="GHEA Grapalat" w:cstheme="minorBidi"/>
        </w:rPr>
        <w:t>) является обеспечением необходимой квалификации для выполнения обязательств (</w:t>
      </w:r>
      <w:proofErr w:type="spellStart"/>
      <w:r w:rsidRPr="00B138F3">
        <w:rPr>
          <w:rFonts w:ascii="GHEA Grapalat" w:eastAsiaTheme="minorHAnsi" w:hAnsi="GHEA Grapalat" w:cstheme="minorBidi"/>
        </w:rPr>
        <w:t>далее-гарантийные</w:t>
      </w:r>
      <w:proofErr w:type="spellEnd"/>
      <w:r w:rsidRPr="00B138F3">
        <w:rPr>
          <w:rFonts w:ascii="GHEA Grapalat" w:eastAsiaTheme="minorHAnsi" w:hAnsi="GHEA Grapalat" w:cstheme="minorBidi"/>
        </w:rPr>
        <w:t xml:space="preserve">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proofErr w:type="spellStart"/>
      <w:r w:rsidRPr="00B138F3">
        <w:rPr>
          <w:rFonts w:ascii="GHEA Grapalat" w:eastAsiaTheme="minorHAnsi" w:hAnsi="GHEA Grapalat" w:cstheme="minorBidi"/>
        </w:rPr>
        <w:t>далее-принципал</w:t>
      </w:r>
      <w:proofErr w:type="spellEnd"/>
      <w:proofErr w:type="gramStart"/>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 xml:space="preserve"> в результате  </w:t>
      </w:r>
    </w:p>
    <w:p w:rsidR="007B3F5F" w:rsidRPr="00B138F3"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7B3F5F" w:rsidRPr="00F0703F" w:rsidRDefault="007B3F5F" w:rsidP="00F0703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00F0703F" w:rsidRPr="00025337">
        <w:rPr>
          <w:rFonts w:ascii="GHEA Grapalat" w:hAnsi="GHEA Grapalat"/>
          <w:b/>
        </w:rPr>
        <w:t>ГНО «Национальным центром по контролю и профилактике заболеваний»</w:t>
      </w:r>
      <w:r w:rsidR="00F0703F" w:rsidRPr="00025337">
        <w:rPr>
          <w:rFonts w:ascii="GHEA Grapalat" w:hAnsi="GHEA Grapalat"/>
          <w:b/>
          <w:i/>
        </w:rPr>
        <w:t xml:space="preserve"> </w:t>
      </w:r>
      <w:r w:rsidR="00F0703F" w:rsidRPr="00025337">
        <w:rPr>
          <w:rFonts w:ascii="GHEA Grapalat" w:hAnsi="GHEA Grapalat"/>
          <w:b/>
        </w:rPr>
        <w:t>МЗ РА</w:t>
      </w:r>
      <w:r w:rsidR="00F0703F"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w:t>
      </w:r>
      <w:proofErr w:type="spellStart"/>
      <w:r w:rsidRPr="00B138F3">
        <w:rPr>
          <w:rFonts w:ascii="GHEA Grapalat" w:eastAsiaTheme="minorHAnsi" w:hAnsi="GHEA Grapalat" w:cstheme="minorBidi"/>
        </w:rPr>
        <w:t>далее-бенефициар</w:t>
      </w:r>
      <w:proofErr w:type="spellEnd"/>
      <w:r w:rsidRPr="00B138F3">
        <w:rPr>
          <w:rFonts w:ascii="GHEA Grapalat" w:eastAsiaTheme="minorHAnsi" w:hAnsi="GHEA Grapalat" w:cstheme="minorBidi"/>
        </w:rPr>
        <w:t xml:space="preserve">) процедуры  закупок под кодом </w:t>
      </w:r>
      <w:r w:rsidR="0049275C" w:rsidRPr="00AD4D6F">
        <w:rPr>
          <w:rFonts w:ascii="GHEA Grapalat" w:hAnsi="GHEA Grapalat"/>
          <w:b/>
          <w:i/>
        </w:rPr>
        <w:t>«</w:t>
      </w:r>
      <w:proofErr w:type="spellStart"/>
      <w:r w:rsidR="00061887">
        <w:rPr>
          <w:rFonts w:ascii="GHEA Grapalat" w:hAnsi="GHEA Grapalat"/>
          <w:b/>
          <w:i/>
          <w:lang w:val="en-GB"/>
        </w:rPr>
        <w:t>GHAShDzB</w:t>
      </w:r>
      <w:proofErr w:type="spellEnd"/>
      <w:r w:rsidR="00061887" w:rsidRPr="00061887">
        <w:rPr>
          <w:rFonts w:ascii="GHEA Grapalat" w:hAnsi="GHEA Grapalat"/>
          <w:b/>
          <w:i/>
        </w:rPr>
        <w:t>-</w:t>
      </w:r>
      <w:r w:rsidR="00061887">
        <w:rPr>
          <w:rFonts w:ascii="GHEA Grapalat" w:hAnsi="GHEA Grapalat"/>
          <w:b/>
          <w:i/>
          <w:lang w:val="en-GB"/>
        </w:rPr>
        <w:t>HVKAK</w:t>
      </w:r>
      <w:r w:rsidR="00061887" w:rsidRPr="00061887">
        <w:rPr>
          <w:rFonts w:ascii="GHEA Grapalat" w:hAnsi="GHEA Grapalat"/>
          <w:b/>
          <w:i/>
        </w:rPr>
        <w:t>-2021-31</w:t>
      </w:r>
      <w:r w:rsidR="0049275C" w:rsidRPr="00AD4D6F">
        <w:rPr>
          <w:rFonts w:ascii="GHEA Grapalat" w:hAnsi="GHEA Grapalat"/>
          <w:b/>
          <w:i/>
        </w:rPr>
        <w:t>»</w:t>
      </w:r>
      <w:r w:rsidRPr="00B138F3">
        <w:rPr>
          <w:rFonts w:ascii="GHEA Grapalat" w:eastAsiaTheme="minorHAnsi" w:hAnsi="GHEA Grapalat" w:cstheme="minorBidi"/>
        </w:rPr>
        <w:t>.</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roofErr w:type="gramStart"/>
      <w:r w:rsidRPr="00B138F3">
        <w:rPr>
          <w:rFonts w:ascii="GHEA Grapalat" w:eastAsiaTheme="minorHAnsi" w:hAnsi="GHEA Grapalat" w:cstheme="minorBidi"/>
        </w:rPr>
        <w:t>(</w:t>
      </w:r>
      <w:proofErr w:type="spellStart"/>
      <w:r w:rsidRPr="00B138F3">
        <w:rPr>
          <w:rFonts w:ascii="GHEA Grapalat" w:eastAsiaTheme="minorHAnsi" w:hAnsi="GHEA Grapalat" w:cstheme="minorBidi"/>
        </w:rPr>
        <w:t>далее-лицо</w:t>
      </w:r>
      <w:proofErr w:type="spellEnd"/>
      <w:r w:rsidRPr="00B138F3">
        <w:rPr>
          <w:rFonts w:ascii="GHEA Grapalat" w:eastAsiaTheme="minorHAnsi" w:hAnsi="GHEA Grapalat" w:cstheme="minorBidi"/>
        </w:rPr>
        <w:t>, выдающее гарантию) безоговорочно обязуется по требованию бенефициара (</w:t>
      </w:r>
      <w:proofErr w:type="spellStart"/>
      <w:r w:rsidRPr="00B138F3">
        <w:rPr>
          <w:rFonts w:ascii="GHEA Grapalat" w:eastAsiaTheme="minorHAnsi" w:hAnsi="GHEA Grapalat" w:cstheme="minorBidi"/>
        </w:rPr>
        <w:t>далее-требование</w:t>
      </w:r>
      <w:proofErr w:type="spellEnd"/>
      <w:r w:rsidRPr="00B138F3">
        <w:rPr>
          <w:rFonts w:ascii="GHEA Grapalat" w:eastAsiaTheme="minorHAnsi" w:hAnsi="GHEA Grapalat" w:cstheme="minorBidi"/>
        </w:rPr>
        <w:t>), в порядке и сроки, установленные настоящей гарантией, выплатить бенефициару ----------------------------------------   (</w:t>
      </w:r>
      <w:proofErr w:type="spellStart"/>
      <w:r w:rsidRPr="00B138F3">
        <w:rPr>
          <w:rFonts w:ascii="GHEA Grapalat" w:eastAsiaTheme="minorHAnsi" w:hAnsi="GHEA Grapalat" w:cstheme="minorBidi"/>
        </w:rPr>
        <w:t>далее-сумма</w:t>
      </w:r>
      <w:proofErr w:type="spellEnd"/>
      <w:r w:rsidRPr="00B138F3">
        <w:rPr>
          <w:rFonts w:ascii="GHEA Grapalat" w:eastAsiaTheme="minorHAnsi" w:hAnsi="GHEA Grapalat" w:cstheme="minorBidi"/>
        </w:rPr>
        <w:t xml:space="preserve">             </w:t>
      </w:r>
      <w:proofErr w:type="gramEnd"/>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7B3F5F" w:rsidRPr="00B138F3"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w:t>
      </w:r>
      <w:r w:rsidR="00A0348A">
        <w:rPr>
          <w:rFonts w:ascii="GHEA Grapalat" w:eastAsiaTheme="minorHAnsi" w:hAnsi="GHEA Grapalat" w:cstheme="minorBidi"/>
        </w:rPr>
        <w:t xml:space="preserve"> </w:t>
      </w:r>
      <w:r w:rsidR="00A0348A" w:rsidRPr="0044077A">
        <w:rPr>
          <w:rFonts w:ascii="GHEA Grapalat" w:hAnsi="GHEA Grapalat" w:cs="Arial"/>
          <w:b/>
          <w:bCs/>
          <w:sz w:val="20"/>
          <w:szCs w:val="20"/>
          <w:lang w:val="hy-AM"/>
        </w:rPr>
        <w:t>900018004649</w:t>
      </w:r>
      <w:r w:rsidRPr="00B138F3">
        <w:rPr>
          <w:rFonts w:ascii="GHEA Grapalat" w:eastAsiaTheme="minorHAnsi" w:hAnsi="GHEA Grapalat" w:cstheme="minorBidi"/>
        </w:rPr>
        <w:t xml:space="preserve"> бенефициара.</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2E4BC5"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A3859" w:rsidRPr="00886AE6" w:rsidRDefault="004A3859" w:rsidP="004A3859">
      <w:pPr>
        <w:pStyle w:val="NormalWeb"/>
        <w:shd w:val="clear" w:color="auto" w:fill="FFFFFF"/>
        <w:ind w:firstLine="374"/>
        <w:contextualSpacing/>
        <w:jc w:val="both"/>
        <w:rPr>
          <w:rFonts w:ascii="GHEA Grapalat" w:eastAsiaTheme="minorHAnsi" w:hAnsi="GHEA Grapalat" w:cstheme="minorBidi"/>
        </w:rPr>
      </w:pPr>
      <w:r w:rsidRPr="00886AE6">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rsidR="004A3859" w:rsidRPr="00886AE6" w:rsidRDefault="004A3859" w:rsidP="004A3859">
      <w:pPr>
        <w:pStyle w:val="NormalWeb"/>
        <w:shd w:val="clear" w:color="auto" w:fill="FFFFFF"/>
        <w:ind w:firstLine="374"/>
        <w:contextualSpacing/>
        <w:jc w:val="both"/>
        <w:rPr>
          <w:rFonts w:ascii="GHEA Grapalat" w:eastAsiaTheme="minorHAnsi" w:hAnsi="GHEA Grapalat" w:cstheme="minorBidi"/>
        </w:rPr>
      </w:pPr>
      <w:r w:rsidRPr="00886AE6">
        <w:rPr>
          <w:rFonts w:ascii="GHEA Grapalat" w:eastAsiaTheme="minorHAnsi" w:hAnsi="GHEA Grapalat" w:cstheme="minorBidi"/>
          <w:sz w:val="18"/>
          <w:szCs w:val="18"/>
        </w:rPr>
        <w:t xml:space="preserve">номер </w:t>
      </w:r>
      <w:proofErr w:type="gramStart"/>
      <w:r w:rsidRPr="00886AE6">
        <w:rPr>
          <w:rFonts w:ascii="GHEA Grapalat" w:eastAsiaTheme="minorHAnsi" w:hAnsi="GHEA Grapalat" w:cstheme="minorBidi"/>
          <w:sz w:val="18"/>
          <w:szCs w:val="18"/>
        </w:rPr>
        <w:t>заключаемого</w:t>
      </w:r>
      <w:proofErr w:type="gramEnd"/>
      <w:r w:rsidRPr="00886AE6">
        <w:rPr>
          <w:rFonts w:ascii="GHEA Grapalat" w:eastAsiaTheme="minorHAnsi" w:hAnsi="GHEA Grapalat" w:cstheme="minorBidi"/>
          <w:sz w:val="18"/>
          <w:szCs w:val="18"/>
        </w:rPr>
        <w:t xml:space="preserve"> </w:t>
      </w:r>
      <w:proofErr w:type="spellStart"/>
      <w:r w:rsidRPr="00886AE6">
        <w:rPr>
          <w:rFonts w:ascii="GHEA Grapalat" w:eastAsiaTheme="minorHAnsi" w:hAnsi="GHEA Grapalat" w:cstheme="minorBidi"/>
          <w:sz w:val="18"/>
          <w:szCs w:val="18"/>
        </w:rPr>
        <w:t>договара</w:t>
      </w:r>
      <w:proofErr w:type="spellEnd"/>
    </w:p>
    <w:p w:rsidR="004A3859" w:rsidRPr="00886AE6" w:rsidRDefault="004A3859" w:rsidP="004A3859">
      <w:pPr>
        <w:pStyle w:val="NormalWeb"/>
        <w:shd w:val="clear" w:color="auto" w:fill="FFFFFF"/>
        <w:ind w:firstLine="374"/>
        <w:contextualSpacing/>
        <w:jc w:val="both"/>
        <w:rPr>
          <w:rFonts w:ascii="GHEA Grapalat" w:eastAsiaTheme="minorHAnsi" w:hAnsi="GHEA Grapalat" w:cstheme="minorBidi"/>
        </w:rPr>
      </w:pPr>
    </w:p>
    <w:p w:rsidR="004A3859" w:rsidRPr="00886AE6" w:rsidRDefault="004A3859" w:rsidP="004A3859">
      <w:pPr>
        <w:pStyle w:val="NormalWeb"/>
        <w:shd w:val="clear" w:color="auto" w:fill="FFFFFF"/>
        <w:contextualSpacing/>
        <w:jc w:val="both"/>
        <w:rPr>
          <w:rFonts w:ascii="GHEA Grapalat" w:eastAsiaTheme="minorHAnsi" w:hAnsi="GHEA Grapalat" w:cstheme="minorBidi"/>
          <w:lang w:val="hy-AM"/>
        </w:rPr>
      </w:pPr>
      <w:r w:rsidRPr="00886AE6">
        <w:rPr>
          <w:rFonts w:ascii="GHEA Grapalat" w:eastAsiaTheme="minorHAnsi" w:hAnsi="GHEA Grapalat" w:cstheme="minorBidi"/>
        </w:rPr>
        <w:t xml:space="preserve">и  действует </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в</w:t>
      </w:r>
      <w:r w:rsidRPr="00886AE6">
        <w:rPr>
          <w:rFonts w:ascii="GHEA Grapalat" w:hAnsi="GHEA Grapalat"/>
        </w:rPr>
        <w:t>ключительно</w:t>
      </w:r>
      <w:r w:rsidRPr="00886AE6">
        <w:rPr>
          <w:rFonts w:ascii="GHEA Grapalat" w:eastAsiaTheme="minorHAnsi" w:hAnsi="GHEA Grapalat" w:cstheme="minorBidi"/>
        </w:rPr>
        <w:t xml:space="preserve"> </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 xml:space="preserve">до </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 xml:space="preserve">девяностого </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 xml:space="preserve">рабочего </w:t>
      </w:r>
      <w:r w:rsidRPr="00886AE6">
        <w:rPr>
          <w:rFonts w:ascii="GHEA Grapalat" w:eastAsiaTheme="minorHAnsi" w:hAnsi="GHEA Grapalat" w:cstheme="minorBidi"/>
          <w:lang w:val="hy-AM"/>
        </w:rPr>
        <w:t xml:space="preserve"> </w:t>
      </w:r>
      <w:proofErr w:type="gramStart"/>
      <w:r w:rsidRPr="00886AE6">
        <w:rPr>
          <w:rFonts w:ascii="GHEA Grapalat" w:eastAsiaTheme="minorHAnsi" w:hAnsi="GHEA Grapalat" w:cstheme="minorBidi"/>
        </w:rPr>
        <w:t>дня</w:t>
      </w:r>
      <w:proofErr w:type="gramEnd"/>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 xml:space="preserve">следующего за днем </w:t>
      </w:r>
    </w:p>
    <w:p w:rsidR="004A3859" w:rsidRPr="00886AE6" w:rsidRDefault="004A3859" w:rsidP="004A3859">
      <w:pPr>
        <w:pStyle w:val="NormalWeb"/>
        <w:shd w:val="clear" w:color="auto" w:fill="FFFFFF"/>
        <w:contextualSpacing/>
        <w:jc w:val="both"/>
        <w:rPr>
          <w:rFonts w:ascii="GHEA Grapalat" w:eastAsiaTheme="minorHAnsi" w:hAnsi="GHEA Grapalat" w:cstheme="minorBidi"/>
          <w:sz w:val="18"/>
          <w:szCs w:val="18"/>
          <w:lang w:val="hy-AM"/>
        </w:rPr>
      </w:pPr>
    </w:p>
    <w:p w:rsidR="004A3859" w:rsidRPr="00886AE6" w:rsidRDefault="004A3859" w:rsidP="004A3859">
      <w:pPr>
        <w:pStyle w:val="NormalWeb"/>
        <w:shd w:val="clear" w:color="auto" w:fill="FFFFFF"/>
        <w:contextualSpacing/>
        <w:jc w:val="center"/>
        <w:rPr>
          <w:rFonts w:eastAsiaTheme="minorHAnsi" w:cstheme="minorBidi"/>
        </w:rPr>
      </w:pPr>
      <w:r w:rsidRPr="00886AE6">
        <w:rPr>
          <w:rFonts w:ascii="GHEA Grapalat" w:eastAsiaTheme="minorHAnsi" w:hAnsi="GHEA Grapalat" w:cstheme="minorBidi"/>
          <w:lang w:val="hy-AM"/>
        </w:rPr>
        <w:t>--------------------------------------------------------</w:t>
      </w:r>
      <w:r w:rsidRPr="00886AE6">
        <w:rPr>
          <w:rFonts w:ascii="GHEA Grapalat" w:eastAsiaTheme="minorHAnsi" w:hAnsi="GHEA Grapalat" w:cstheme="minorBidi"/>
        </w:rPr>
        <w:t>------------------</w:t>
      </w:r>
      <w:r w:rsidRPr="00886AE6">
        <w:rPr>
          <w:rFonts w:ascii="GHEA Grapalat" w:eastAsiaTheme="minorHAnsi" w:hAnsi="GHEA Grapalat" w:cstheme="minorBidi"/>
          <w:lang w:val="hy-AM"/>
        </w:rPr>
        <w:t>----------------------</w:t>
      </w:r>
      <w:r w:rsidRPr="00886AE6">
        <w:rPr>
          <w:rFonts w:ascii="GHEA Grapalat" w:eastAsiaTheme="minorHAnsi" w:hAnsi="GHEA Grapalat" w:cstheme="minorBidi"/>
        </w:rPr>
        <w:t>---------------</w:t>
      </w:r>
      <w:r w:rsidRPr="00886AE6">
        <w:rPr>
          <w:rFonts w:eastAsiaTheme="minorHAnsi" w:cstheme="minorBidi"/>
        </w:rPr>
        <w:t xml:space="preserve"> </w:t>
      </w:r>
      <w:r w:rsidRPr="00886AE6">
        <w:rPr>
          <w:rFonts w:eastAsiaTheme="minorHAnsi" w:cstheme="minorBidi"/>
          <w:lang w:val="hy-AM"/>
        </w:rPr>
        <w:t>.</w:t>
      </w:r>
      <w:r w:rsidRPr="00886AE6">
        <w:rPr>
          <w:rFonts w:eastAsiaTheme="minorHAnsi" w:cstheme="minorBidi"/>
        </w:rPr>
        <w:t xml:space="preserve">           </w:t>
      </w:r>
      <w:r w:rsidRPr="00886AE6">
        <w:rPr>
          <w:rFonts w:ascii="GHEA Grapalat" w:eastAsiaTheme="minorHAnsi" w:hAnsi="GHEA Grapalat" w:cstheme="minorBidi"/>
          <w:sz w:val="16"/>
          <w:szCs w:val="16"/>
        </w:rPr>
        <w:t xml:space="preserve"> крайн</w:t>
      </w:r>
      <w:r w:rsidR="005502DE">
        <w:rPr>
          <w:rFonts w:ascii="GHEA Grapalat" w:eastAsiaTheme="minorHAnsi" w:hAnsi="GHEA Grapalat" w:cstheme="minorBidi"/>
          <w:sz w:val="16"/>
          <w:szCs w:val="16"/>
        </w:rPr>
        <w:t>и</w:t>
      </w:r>
      <w:r w:rsidRPr="00886AE6">
        <w:rPr>
          <w:rFonts w:ascii="GHEA Grapalat" w:eastAsiaTheme="minorHAnsi" w:hAnsi="GHEA Grapalat" w:cstheme="minorBidi"/>
          <w:sz w:val="16"/>
          <w:szCs w:val="16"/>
        </w:rPr>
        <w:t>й срок выполнения работ</w:t>
      </w:r>
      <w:r w:rsidRPr="00886AE6">
        <w:rPr>
          <w:rFonts w:ascii="GHEA Grapalat" w:eastAsiaTheme="minorHAnsi" w:hAnsi="GHEA Grapalat" w:cstheme="minorBidi"/>
          <w:sz w:val="16"/>
          <w:szCs w:val="16"/>
          <w:lang w:val="hy-AM"/>
        </w:rPr>
        <w:t>, предусмотренн</w:t>
      </w:r>
      <w:proofErr w:type="spellStart"/>
      <w:r w:rsidRPr="00886AE6">
        <w:rPr>
          <w:rFonts w:ascii="GHEA Grapalat" w:eastAsiaTheme="minorHAnsi" w:hAnsi="GHEA Grapalat" w:cstheme="minorBidi"/>
          <w:sz w:val="16"/>
          <w:szCs w:val="16"/>
        </w:rPr>
        <w:t>ый</w:t>
      </w:r>
      <w:proofErr w:type="spellEnd"/>
      <w:r w:rsidRPr="00886AE6">
        <w:rPr>
          <w:rFonts w:ascii="GHEA Grapalat" w:eastAsiaTheme="minorHAnsi" w:hAnsi="GHEA Grapalat" w:cstheme="minorBidi"/>
          <w:sz w:val="16"/>
          <w:szCs w:val="16"/>
        </w:rPr>
        <w:t xml:space="preserve"> </w:t>
      </w:r>
      <w:r w:rsidRPr="00886AE6">
        <w:rPr>
          <w:rFonts w:ascii="GHEA Grapalat" w:eastAsiaTheme="minorHAnsi" w:hAnsi="GHEA Grapalat" w:cstheme="minorBidi"/>
          <w:sz w:val="16"/>
          <w:szCs w:val="16"/>
          <w:lang w:val="hy-AM"/>
        </w:rPr>
        <w:t>заключаемым договором</w:t>
      </w:r>
    </w:p>
    <w:p w:rsidR="004A3859" w:rsidRPr="00886AE6" w:rsidRDefault="004A3859" w:rsidP="004A3859">
      <w:pPr>
        <w:pStyle w:val="NormalWeb"/>
        <w:shd w:val="clear" w:color="auto" w:fill="FFFFFF"/>
        <w:contextualSpacing/>
        <w:jc w:val="both"/>
        <w:rPr>
          <w:rFonts w:ascii="GHEA Grapalat" w:eastAsiaTheme="minorHAnsi" w:hAnsi="GHEA Grapalat" w:cstheme="minorBidi"/>
        </w:rPr>
      </w:pPr>
      <w:r w:rsidRPr="00886AE6">
        <w:rPr>
          <w:rFonts w:ascii="GHEA Grapalat" w:eastAsiaTheme="minorHAnsi" w:hAnsi="GHEA Grapalat" w:cstheme="minorBidi"/>
        </w:rPr>
        <w:t>В день предоставления гарантии лицо, выдающее гарантию, с официального адреса</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w:t>
      </w:r>
      <w:proofErr w:type="gramStart"/>
      <w:r w:rsidRPr="00886AE6">
        <w:rPr>
          <w:rFonts w:ascii="GHEA Grapalat" w:eastAsiaTheme="minorHAnsi" w:hAnsi="GHEA Grapalat" w:cstheme="minorBidi"/>
        </w:rPr>
        <w:t>кодом</w:t>
      </w:r>
      <w:proofErr w:type="gramEnd"/>
      <w:r w:rsidRPr="00886AE6">
        <w:rPr>
          <w:rFonts w:ascii="GHEA Grapalat" w:eastAsiaTheme="minorHAnsi" w:hAnsi="GHEA Grapalat" w:cstheme="minorBidi"/>
        </w:rPr>
        <w:t xml:space="preserve"> упомянутым в пункте 1 настоящей гарантии</w:t>
      </w:r>
      <w:r w:rsidRPr="00886AE6">
        <w:rPr>
          <w:rFonts w:ascii="GHEA Grapalat" w:eastAsiaTheme="minorHAnsi" w:hAnsi="GHEA Grapalat" w:cstheme="minorBidi"/>
          <w:lang w:val="hy-AM"/>
        </w:rPr>
        <w:t>.</w:t>
      </w:r>
      <w:r w:rsidRPr="00886AE6">
        <w:rPr>
          <w:rFonts w:ascii="GHEA Grapalat" w:eastAsiaTheme="minorHAnsi" w:hAnsi="GHEA Grapalat" w:cstheme="minorBidi"/>
        </w:rPr>
        <w:t xml:space="preserve"> </w:t>
      </w:r>
    </w:p>
    <w:p w:rsidR="004A3859" w:rsidRPr="00EF6EB4" w:rsidRDefault="004A3859" w:rsidP="004A3859">
      <w:pPr>
        <w:pStyle w:val="NormalWeb"/>
        <w:shd w:val="clear" w:color="auto" w:fill="FFFFFF"/>
        <w:contextualSpacing/>
        <w:jc w:val="both"/>
        <w:rPr>
          <w:rFonts w:ascii="GHEA Grapalat" w:eastAsiaTheme="minorHAnsi" w:hAnsi="GHEA Grapalat" w:cstheme="minorBidi"/>
          <w:color w:val="FF0000"/>
        </w:rPr>
      </w:pPr>
    </w:p>
    <w:p w:rsidR="007B3F5F" w:rsidRPr="002E4BC5"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6. Бенефициар предъявляет требование лицу, дающему гарантию, в письменной форме. К требованию прилагаются следующие документы:</w:t>
      </w:r>
    </w:p>
    <w:p w:rsidR="00717E6E" w:rsidRPr="002E4BC5" w:rsidRDefault="00717E6E"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w:t>
      </w:r>
      <w:proofErr w:type="gramStart"/>
      <w:r w:rsidRPr="00B138F3">
        <w:rPr>
          <w:rFonts w:ascii="GHEA Grapalat" w:eastAsiaTheme="minorHAnsi" w:hAnsi="GHEA Grapalat" w:cstheme="minorBidi"/>
          <w:sz w:val="18"/>
          <w:szCs w:val="18"/>
        </w:rPr>
        <w:t>заключаемого</w:t>
      </w:r>
      <w:proofErr w:type="gramEnd"/>
      <w:r w:rsidRPr="00B138F3">
        <w:rPr>
          <w:rFonts w:ascii="GHEA Grapalat" w:eastAsiaTheme="minorHAnsi" w:hAnsi="GHEA Grapalat" w:cstheme="minorBidi"/>
          <w:sz w:val="18"/>
          <w:szCs w:val="18"/>
        </w:rPr>
        <w:t xml:space="preserve"> </w:t>
      </w:r>
      <w:proofErr w:type="spellStart"/>
      <w:r w:rsidRPr="00B138F3">
        <w:rPr>
          <w:rFonts w:ascii="GHEA Grapalat" w:eastAsiaTheme="minorHAnsi" w:hAnsi="GHEA Grapalat" w:cstheme="minorBidi"/>
          <w:sz w:val="18"/>
          <w:szCs w:val="18"/>
        </w:rPr>
        <w:t>договара</w:t>
      </w:r>
      <w:proofErr w:type="spellEnd"/>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w:t>
      </w:r>
      <w:proofErr w:type="gramStart"/>
      <w:r w:rsidRPr="00B138F3">
        <w:rPr>
          <w:rFonts w:ascii="GHEA Grapalat" w:eastAsiaTheme="minorHAnsi" w:hAnsi="GHEA Grapalat" w:cstheme="minorBidi"/>
        </w:rPr>
        <w:t>бюллетене</w:t>
      </w:r>
      <w:proofErr w:type="gramEnd"/>
      <w:r w:rsidRPr="00B138F3">
        <w:rPr>
          <w:rFonts w:ascii="GHEA Grapalat" w:eastAsiaTheme="minorHAnsi" w:hAnsi="GHEA Grapalat" w:cstheme="minorBidi"/>
        </w:rPr>
        <w:t xml:space="preserve"> действующем по адресу </w:t>
      </w:r>
      <w:hyperlink r:id="rId9" w:history="1">
        <w:r w:rsidR="00702A06"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235549" w:rsidRPr="00B138F3" w:rsidRDefault="00235549" w:rsidP="00E14964">
      <w:pPr>
        <w:widowControl w:val="0"/>
        <w:ind w:firstLine="567"/>
        <w:contextualSpacing/>
        <w:jc w:val="right"/>
        <w:rPr>
          <w:rFonts w:ascii="GHEA Grapalat" w:hAnsi="GHEA Grapalat" w:cs="Arial"/>
          <w:b/>
        </w:rPr>
      </w:pPr>
      <w:r w:rsidRPr="00B138F3">
        <w:rPr>
          <w:rFonts w:ascii="GHEA Grapalat" w:hAnsi="GHEA Grapalat"/>
          <w:b/>
        </w:rPr>
        <w:lastRenderedPageBreak/>
        <w:t>Приложение № 5</w:t>
      </w:r>
    </w:p>
    <w:p w:rsidR="00235549" w:rsidRPr="00B138F3" w:rsidRDefault="00235549" w:rsidP="00E14964">
      <w:pPr>
        <w:pStyle w:val="BodyTextIndent3"/>
        <w:widowControl w:val="0"/>
        <w:spacing w:line="240" w:lineRule="auto"/>
        <w:contextualSpacing/>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AD6EF3">
        <w:rPr>
          <w:rFonts w:ascii="GHEA Grapalat" w:hAnsi="GHEA Grapalat"/>
          <w:b/>
          <w:sz w:val="24"/>
          <w:szCs w:val="24"/>
        </w:rPr>
        <w:t>запрос котировок</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AD6EF3" w:rsidRPr="00AD6EF3">
        <w:rPr>
          <w:rFonts w:ascii="GHEA Grapalat" w:hAnsi="GHEA Grapalat"/>
          <w:b/>
          <w:i/>
          <w:sz w:val="24"/>
          <w:szCs w:val="24"/>
        </w:rPr>
        <w:t>«</w:t>
      </w:r>
      <w:proofErr w:type="spellStart"/>
      <w:r w:rsidR="00061887">
        <w:rPr>
          <w:rFonts w:ascii="GHEA Grapalat" w:hAnsi="GHEA Grapalat"/>
          <w:b/>
          <w:i/>
          <w:sz w:val="24"/>
          <w:szCs w:val="24"/>
          <w:lang w:val="en-GB"/>
        </w:rPr>
        <w:t>GHAShDzB</w:t>
      </w:r>
      <w:proofErr w:type="spellEnd"/>
      <w:r w:rsidR="00061887" w:rsidRPr="00061887">
        <w:rPr>
          <w:rFonts w:ascii="GHEA Grapalat" w:hAnsi="GHEA Grapalat"/>
          <w:b/>
          <w:i/>
          <w:sz w:val="24"/>
          <w:szCs w:val="24"/>
        </w:rPr>
        <w:t>-</w:t>
      </w:r>
      <w:r w:rsidR="00061887">
        <w:rPr>
          <w:rFonts w:ascii="GHEA Grapalat" w:hAnsi="GHEA Grapalat"/>
          <w:b/>
          <w:i/>
          <w:sz w:val="24"/>
          <w:szCs w:val="24"/>
          <w:lang w:val="en-GB"/>
        </w:rPr>
        <w:t>HVKAK</w:t>
      </w:r>
      <w:r w:rsidR="00061887" w:rsidRPr="00061887">
        <w:rPr>
          <w:rFonts w:ascii="GHEA Grapalat" w:hAnsi="GHEA Grapalat"/>
          <w:b/>
          <w:i/>
          <w:sz w:val="24"/>
          <w:szCs w:val="24"/>
        </w:rPr>
        <w:t>-2021-31</w:t>
      </w:r>
      <w:r w:rsidR="00AD6EF3" w:rsidRPr="00AD6EF3">
        <w:rPr>
          <w:rFonts w:ascii="GHEA Grapalat" w:hAnsi="GHEA Grapalat"/>
          <w:b/>
          <w:i/>
          <w:sz w:val="24"/>
          <w:szCs w:val="24"/>
        </w:rPr>
        <w:t>»</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1. Настоящая гарантия (</w:t>
      </w:r>
      <w:proofErr w:type="spellStart"/>
      <w:r w:rsidRPr="00B138F3">
        <w:rPr>
          <w:rFonts w:ascii="GHEA Grapalat" w:eastAsiaTheme="minorHAnsi" w:hAnsi="GHEA Grapalat" w:cstheme="minorBidi"/>
        </w:rPr>
        <w:t>далее-гарантия</w:t>
      </w:r>
      <w:proofErr w:type="spellEnd"/>
      <w:r w:rsidRPr="00B138F3">
        <w:rPr>
          <w:rFonts w:ascii="GHEA Grapalat" w:eastAsiaTheme="minorHAnsi" w:hAnsi="GHEA Grapalat" w:cstheme="minorBidi"/>
        </w:rPr>
        <w:t>) является обеспечением по исполнению принципалом обязательств (</w:t>
      </w:r>
      <w:proofErr w:type="spellStart"/>
      <w:r w:rsidRPr="00B138F3">
        <w:rPr>
          <w:rFonts w:ascii="GHEA Grapalat" w:eastAsiaTheme="minorHAnsi" w:hAnsi="GHEA Grapalat" w:cstheme="minorBidi"/>
        </w:rPr>
        <w:t>далее-гарантированные</w:t>
      </w:r>
      <w:proofErr w:type="spellEnd"/>
      <w:r w:rsidRPr="00B138F3">
        <w:rPr>
          <w:rFonts w:ascii="GHEA Grapalat" w:eastAsiaTheme="minorHAnsi" w:hAnsi="GHEA Grapalat" w:cstheme="minorBidi"/>
        </w:rPr>
        <w:t xml:space="preserve">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proofErr w:type="gramStart"/>
      <w:r w:rsidRPr="00B138F3">
        <w:rPr>
          <w:rFonts w:ascii="GHEA Grapalat" w:eastAsiaTheme="minorHAnsi" w:hAnsi="GHEA Grapalat" w:cstheme="minorBidi"/>
          <w:bCs/>
        </w:rPr>
        <w:t>между</w:t>
      </w:r>
      <w:proofErr w:type="gramEnd"/>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b w:val="0"/>
          <w:sz w:val="20"/>
          <w:szCs w:val="20"/>
        </w:rPr>
        <w:t>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1722F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Pr="00B138F3">
        <w:rPr>
          <w:rFonts w:ascii="GHEA Grapalat" w:eastAsiaTheme="minorHAnsi" w:hAnsi="GHEA Grapalat" w:cstheme="minorBidi"/>
          <w:lang w:val="hy-AM"/>
        </w:rPr>
        <w:t xml:space="preserve"> </w:t>
      </w:r>
      <w:r w:rsidR="005B3A59" w:rsidRPr="00B138F3">
        <w:rPr>
          <w:rFonts w:ascii="GHEA Grapalat" w:eastAsiaTheme="minorHAnsi" w:hAnsi="GHEA Grapalat" w:cstheme="minorBidi"/>
        </w:rPr>
        <w:t>(</w:t>
      </w:r>
      <w:proofErr w:type="spellStart"/>
      <w:r w:rsidR="005B3A59" w:rsidRPr="00B138F3">
        <w:rPr>
          <w:rFonts w:ascii="GHEA Grapalat" w:eastAsiaTheme="minorHAnsi" w:hAnsi="GHEA Grapalat" w:cstheme="minorBidi"/>
        </w:rPr>
        <w:t>далее-бенефициар</w:t>
      </w:r>
      <w:proofErr w:type="spellEnd"/>
      <w:r w:rsidR="005B3A59" w:rsidRPr="00B138F3">
        <w:rPr>
          <w:rFonts w:ascii="GHEA Grapalat" w:eastAsiaTheme="minorHAnsi" w:hAnsi="GHEA Grapalat" w:cstheme="minorBidi"/>
        </w:rPr>
        <w:t>) и</w:t>
      </w:r>
      <w:r w:rsidR="005B3A59" w:rsidRPr="00B138F3">
        <w:rPr>
          <w:rStyle w:val="Strong"/>
          <w:rFonts w:ascii="GHEA Grapalat" w:hAnsi="GHEA Grapalat"/>
          <w:b w:val="0"/>
          <w:sz w:val="20"/>
          <w:szCs w:val="20"/>
        </w:rPr>
        <w:t xml:space="preserve">   </w:t>
      </w:r>
      <w:r w:rsidR="005B3A59" w:rsidRPr="00B138F3">
        <w:rPr>
          <w:rStyle w:val="Strong"/>
          <w:rFonts w:ascii="GHEA Grapalat" w:hAnsi="GHEA Grapalat"/>
          <w:b w:val="0"/>
          <w:sz w:val="20"/>
          <w:szCs w:val="20"/>
          <w:u w:val="single"/>
          <w:lang w:val="hy-AM"/>
        </w:rPr>
        <w:tab/>
      </w:r>
      <w:r w:rsidR="005B3A59" w:rsidRPr="00B138F3">
        <w:rPr>
          <w:rStyle w:val="Strong"/>
          <w:rFonts w:ascii="GHEA Grapalat" w:hAnsi="GHEA Grapalat"/>
          <w:b w:val="0"/>
          <w:sz w:val="20"/>
          <w:szCs w:val="20"/>
          <w:u w:val="single"/>
          <w:lang w:val="hy-AM"/>
        </w:rPr>
        <w:tab/>
      </w:r>
      <w:r w:rsidR="005B3A59" w:rsidRPr="00B138F3">
        <w:rPr>
          <w:rStyle w:val="Strong"/>
          <w:rFonts w:ascii="GHEA Grapalat" w:hAnsi="GHEA Grapalat"/>
          <w:b w:val="0"/>
          <w:sz w:val="20"/>
          <w:szCs w:val="20"/>
          <w:u w:val="single"/>
          <w:lang w:val="hy-AM"/>
        </w:rPr>
        <w:tab/>
      </w:r>
      <w:r w:rsidR="005B3A59" w:rsidRPr="00B138F3">
        <w:rPr>
          <w:rStyle w:val="Strong"/>
          <w:rFonts w:ascii="GHEA Grapalat" w:hAnsi="GHEA Grapalat"/>
          <w:b w:val="0"/>
          <w:sz w:val="20"/>
          <w:szCs w:val="20"/>
          <w:u w:val="single"/>
          <w:lang w:val="hy-AM"/>
        </w:rPr>
        <w:tab/>
      </w:r>
      <w:r w:rsidR="005B3A59"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005B3A59" w:rsidRPr="00B138F3">
        <w:rPr>
          <w:rFonts w:eastAsiaTheme="minorHAnsi" w:cstheme="minorBidi"/>
        </w:rPr>
        <w:t xml:space="preserve">    </w:t>
      </w:r>
    </w:p>
    <w:p w:rsidR="005B3A59" w:rsidRPr="001722F9" w:rsidRDefault="001722F9" w:rsidP="001722F9">
      <w:pPr>
        <w:pStyle w:val="NormalWeb"/>
        <w:shd w:val="clear" w:color="auto" w:fill="FFFFFF"/>
        <w:spacing w:before="0" w:beforeAutospacing="0" w:after="0" w:afterAutospacing="0"/>
        <w:ind w:left="-142"/>
        <w:rPr>
          <w:rFonts w:ascii="GHEA Grapalat" w:hAnsi="GHEA Grapalat"/>
          <w:bCs/>
          <w:sz w:val="18"/>
          <w:szCs w:val="18"/>
        </w:rPr>
      </w:pPr>
      <w:r>
        <w:rPr>
          <w:rStyle w:val="Strong"/>
          <w:rFonts w:ascii="GHEA Grapalat" w:hAnsi="GHEA Grapalat"/>
          <w:b w:val="0"/>
          <w:sz w:val="18"/>
          <w:szCs w:val="18"/>
        </w:rPr>
        <w:t xml:space="preserve">                                 </w:t>
      </w:r>
      <w:r w:rsidR="005B3A59" w:rsidRPr="00B138F3">
        <w:rPr>
          <w:rStyle w:val="Strong"/>
          <w:rFonts w:ascii="GHEA Grapalat" w:hAnsi="GHEA Grapalat"/>
          <w:b w:val="0"/>
          <w:sz w:val="20"/>
          <w:szCs w:val="20"/>
        </w:rPr>
        <w:t>наименование отобранного участника</w:t>
      </w:r>
      <w:r>
        <w:rPr>
          <w:rStyle w:val="Strong"/>
          <w:rFonts w:ascii="GHEA Grapalat" w:hAnsi="GHEA Grapalat"/>
          <w:b w:val="0"/>
          <w:sz w:val="18"/>
          <w:szCs w:val="18"/>
        </w:rPr>
        <w:t xml:space="preserve">             </w:t>
      </w:r>
      <w:r w:rsidR="00875F09" w:rsidRPr="00B138F3">
        <w:rPr>
          <w:rFonts w:eastAsiaTheme="minorHAnsi" w:cstheme="minorBidi"/>
        </w:rPr>
        <w:t>(</w:t>
      </w:r>
      <w:proofErr w:type="spellStart"/>
      <w:r w:rsidR="00875F09" w:rsidRPr="00B138F3">
        <w:rPr>
          <w:rFonts w:ascii="GHEA Grapalat" w:eastAsiaTheme="minorHAnsi" w:hAnsi="GHEA Grapalat" w:cstheme="minorBidi"/>
        </w:rPr>
        <w:t>далее-принципал</w:t>
      </w:r>
      <w:proofErr w:type="spellEnd"/>
      <w:r w:rsidR="00875F09" w:rsidRPr="00B138F3">
        <w:rPr>
          <w:rFonts w:ascii="GHEA Grapalat" w:eastAsiaTheme="minorHAnsi" w:hAnsi="GHEA Grapalat" w:cstheme="minorBidi"/>
        </w:rPr>
        <w:t>).</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w:t>
      </w:r>
      <w:proofErr w:type="spellStart"/>
      <w:r w:rsidRPr="00B138F3">
        <w:rPr>
          <w:rFonts w:ascii="GHEA Grapalat" w:eastAsiaTheme="minorHAnsi" w:hAnsi="GHEA Grapalat" w:cstheme="minorBidi"/>
        </w:rPr>
        <w:t>далее-лицо</w:t>
      </w:r>
      <w:proofErr w:type="spellEnd"/>
      <w:r w:rsidRPr="00B138F3">
        <w:rPr>
          <w:rFonts w:ascii="GHEA Grapalat" w:eastAsiaTheme="minorHAnsi" w:hAnsi="GHEA Grapalat" w:cstheme="minorBidi"/>
        </w:rPr>
        <w:t xml:space="preserve">, </w:t>
      </w:r>
      <w:proofErr w:type="gramStart"/>
      <w:r w:rsidRPr="00B138F3">
        <w:rPr>
          <w:rFonts w:ascii="GHEA Grapalat" w:eastAsiaTheme="minorHAnsi" w:hAnsi="GHEA Grapalat" w:cstheme="minorBidi"/>
        </w:rPr>
        <w:t>выдающее</w:t>
      </w:r>
      <w:proofErr w:type="gramEnd"/>
      <w:r w:rsidRPr="00B138F3">
        <w:rPr>
          <w:rFonts w:ascii="GHEA Grapalat" w:eastAsiaTheme="minorHAnsi" w:hAnsi="GHEA Grapalat" w:cstheme="minorBidi"/>
        </w:rPr>
        <w:t xml:space="preserve"> гарантию) безоговорочно обязуется по требованию бенефициара (</w:t>
      </w:r>
      <w:proofErr w:type="spellStart"/>
      <w:r w:rsidRPr="00B138F3">
        <w:rPr>
          <w:rFonts w:ascii="GHEA Grapalat" w:eastAsiaTheme="minorHAnsi" w:hAnsi="GHEA Grapalat" w:cstheme="minorBidi"/>
        </w:rPr>
        <w:t>далее-требование</w:t>
      </w:r>
      <w:proofErr w:type="spellEnd"/>
      <w:r w:rsidRPr="00B138F3">
        <w:rPr>
          <w:rFonts w:ascii="GHEA Grapalat" w:eastAsiaTheme="minorHAnsi" w:hAnsi="GHEA Grapalat" w:cstheme="minorBidi"/>
        </w:rPr>
        <w:t>),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C13624" w:rsidP="00C13624">
      <w:pPr>
        <w:pStyle w:val="NormalWeb"/>
        <w:shd w:val="clear" w:color="auto" w:fill="FFFFFF"/>
        <w:spacing w:before="0" w:beforeAutospacing="0" w:after="0" w:afterAutospacing="0"/>
        <w:rPr>
          <w:rFonts w:ascii="GHEA Grapalat" w:eastAsiaTheme="minorHAnsi" w:hAnsi="GHEA Grapalat" w:cstheme="minorBidi"/>
        </w:rPr>
      </w:pPr>
      <w:r>
        <w:rPr>
          <w:rFonts w:ascii="GHEA Grapalat" w:eastAsiaTheme="minorHAnsi" w:hAnsi="GHEA Grapalat" w:cstheme="minorBidi"/>
          <w:sz w:val="18"/>
          <w:szCs w:val="18"/>
        </w:rPr>
        <w:t xml:space="preserve">                                        </w:t>
      </w:r>
      <w:r w:rsidR="00286CDB"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C13624"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w:t>
      </w:r>
      <w:proofErr w:type="spellStart"/>
      <w:r w:rsidRPr="00B138F3">
        <w:rPr>
          <w:rFonts w:ascii="GHEA Grapalat" w:eastAsiaTheme="minorHAnsi" w:hAnsi="GHEA Grapalat" w:cstheme="minorBidi"/>
        </w:rPr>
        <w:t>далее-сумма</w:t>
      </w:r>
      <w:proofErr w:type="spellEnd"/>
      <w:r w:rsidRPr="00B138F3">
        <w:rPr>
          <w:rFonts w:ascii="GHEA Grapalat" w:eastAsiaTheme="minorHAnsi" w:hAnsi="GHEA Grapalat" w:cstheme="minorBidi"/>
        </w:rPr>
        <w:t xml:space="preserve"> гарантии) в течение десяти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w:t>
      </w:r>
      <w:r w:rsidR="00C13624">
        <w:rPr>
          <w:rFonts w:ascii="GHEA Grapalat" w:eastAsiaTheme="minorHAnsi" w:hAnsi="GHEA Grapalat" w:cstheme="minorBidi"/>
        </w:rPr>
        <w:t xml:space="preserve"> </w:t>
      </w:r>
      <w:r w:rsidR="00C13624" w:rsidRPr="00E063D7">
        <w:rPr>
          <w:rFonts w:ascii="GHEA Grapalat" w:hAnsi="GHEA Grapalat" w:cs="Arial"/>
          <w:b/>
          <w:bCs/>
          <w:sz w:val="22"/>
          <w:szCs w:val="22"/>
          <w:lang w:val="hy-AM"/>
        </w:rPr>
        <w:t>900018004649</w:t>
      </w:r>
      <w:r w:rsidR="005B3A59" w:rsidRPr="00B138F3">
        <w:rPr>
          <w:rFonts w:ascii="GHEA Grapalat" w:eastAsiaTheme="minorHAnsi" w:hAnsi="GHEA Grapalat" w:cstheme="minorBidi"/>
        </w:rPr>
        <w:t xml:space="preserve"> бенефициара.</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851A6D" w:rsidRPr="00CE3E7A" w:rsidRDefault="00851A6D" w:rsidP="00851A6D">
      <w:pPr>
        <w:pStyle w:val="NormalWeb"/>
        <w:shd w:val="clear" w:color="auto" w:fill="FFFFFF"/>
        <w:ind w:firstLine="374"/>
        <w:contextualSpacing/>
        <w:jc w:val="both"/>
        <w:rPr>
          <w:rFonts w:ascii="GHEA Grapalat" w:eastAsiaTheme="minorHAnsi" w:hAnsi="GHEA Grapalat" w:cstheme="minorBidi"/>
        </w:rPr>
      </w:pPr>
      <w:r w:rsidRPr="00CE3E7A">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rsidR="00851A6D" w:rsidRPr="00CE3E7A" w:rsidRDefault="00851A6D" w:rsidP="00851A6D">
      <w:pPr>
        <w:pStyle w:val="NormalWeb"/>
        <w:shd w:val="clear" w:color="auto" w:fill="FFFFFF"/>
        <w:ind w:firstLine="374"/>
        <w:contextualSpacing/>
        <w:jc w:val="both"/>
        <w:rPr>
          <w:rFonts w:ascii="GHEA Grapalat" w:eastAsiaTheme="minorHAnsi" w:hAnsi="GHEA Grapalat" w:cstheme="minorBidi"/>
        </w:rPr>
      </w:pPr>
      <w:r w:rsidRPr="00CE3E7A">
        <w:rPr>
          <w:rFonts w:ascii="GHEA Grapalat" w:eastAsiaTheme="minorHAnsi" w:hAnsi="GHEA Grapalat" w:cstheme="minorBidi"/>
          <w:sz w:val="18"/>
          <w:szCs w:val="18"/>
        </w:rPr>
        <w:t xml:space="preserve">номер </w:t>
      </w:r>
      <w:proofErr w:type="gramStart"/>
      <w:r w:rsidRPr="00CE3E7A">
        <w:rPr>
          <w:rFonts w:ascii="GHEA Grapalat" w:eastAsiaTheme="minorHAnsi" w:hAnsi="GHEA Grapalat" w:cstheme="minorBidi"/>
          <w:sz w:val="18"/>
          <w:szCs w:val="18"/>
        </w:rPr>
        <w:t>заключаемого</w:t>
      </w:r>
      <w:proofErr w:type="gramEnd"/>
      <w:r w:rsidRPr="00CE3E7A">
        <w:rPr>
          <w:rFonts w:ascii="GHEA Grapalat" w:eastAsiaTheme="minorHAnsi" w:hAnsi="GHEA Grapalat" w:cstheme="minorBidi"/>
          <w:sz w:val="18"/>
          <w:szCs w:val="18"/>
        </w:rPr>
        <w:t xml:space="preserve"> </w:t>
      </w:r>
      <w:proofErr w:type="spellStart"/>
      <w:r w:rsidRPr="00CE3E7A">
        <w:rPr>
          <w:rFonts w:ascii="GHEA Grapalat" w:eastAsiaTheme="minorHAnsi" w:hAnsi="GHEA Grapalat" w:cstheme="minorBidi"/>
          <w:sz w:val="18"/>
          <w:szCs w:val="18"/>
        </w:rPr>
        <w:t>договара</w:t>
      </w:r>
      <w:proofErr w:type="spellEnd"/>
    </w:p>
    <w:p w:rsidR="00851A6D" w:rsidRPr="00CE3E7A" w:rsidRDefault="00851A6D" w:rsidP="00851A6D">
      <w:pPr>
        <w:pStyle w:val="NormalWeb"/>
        <w:shd w:val="clear" w:color="auto" w:fill="FFFFFF"/>
        <w:ind w:firstLine="374"/>
        <w:contextualSpacing/>
        <w:jc w:val="both"/>
        <w:rPr>
          <w:rFonts w:ascii="GHEA Grapalat" w:eastAsiaTheme="minorHAnsi" w:hAnsi="GHEA Grapalat" w:cstheme="minorBidi"/>
        </w:rPr>
      </w:pPr>
    </w:p>
    <w:p w:rsidR="00851A6D" w:rsidRPr="00CE3E7A" w:rsidRDefault="00851A6D" w:rsidP="00851A6D">
      <w:pPr>
        <w:pStyle w:val="NormalWeb"/>
        <w:shd w:val="clear" w:color="auto" w:fill="FFFFFF"/>
        <w:contextualSpacing/>
        <w:jc w:val="both"/>
        <w:rPr>
          <w:rFonts w:ascii="GHEA Grapalat" w:eastAsiaTheme="minorHAnsi" w:hAnsi="GHEA Grapalat" w:cstheme="minorBidi"/>
          <w:lang w:val="hy-AM"/>
        </w:rPr>
      </w:pPr>
      <w:r w:rsidRPr="00CE3E7A">
        <w:rPr>
          <w:rFonts w:ascii="GHEA Grapalat" w:eastAsiaTheme="minorHAnsi" w:hAnsi="GHEA Grapalat" w:cstheme="minorBidi"/>
        </w:rPr>
        <w:t xml:space="preserve">и  действует </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в</w:t>
      </w:r>
      <w:r w:rsidRPr="00CE3E7A">
        <w:rPr>
          <w:rFonts w:ascii="GHEA Grapalat" w:hAnsi="GHEA Grapalat"/>
        </w:rPr>
        <w:t>ключительно</w:t>
      </w:r>
      <w:r w:rsidRPr="00CE3E7A">
        <w:rPr>
          <w:rFonts w:ascii="GHEA Grapalat" w:eastAsiaTheme="minorHAnsi" w:hAnsi="GHEA Grapalat" w:cstheme="minorBidi"/>
        </w:rPr>
        <w:t xml:space="preserve"> </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до </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девяностого </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рабочего </w:t>
      </w:r>
      <w:r w:rsidRPr="00CE3E7A">
        <w:rPr>
          <w:rFonts w:ascii="GHEA Grapalat" w:eastAsiaTheme="minorHAnsi" w:hAnsi="GHEA Grapalat" w:cstheme="minorBidi"/>
          <w:lang w:val="hy-AM"/>
        </w:rPr>
        <w:t xml:space="preserve"> </w:t>
      </w:r>
      <w:proofErr w:type="gramStart"/>
      <w:r w:rsidRPr="00CE3E7A">
        <w:rPr>
          <w:rFonts w:ascii="GHEA Grapalat" w:eastAsiaTheme="minorHAnsi" w:hAnsi="GHEA Grapalat" w:cstheme="minorBidi"/>
        </w:rPr>
        <w:t>дня</w:t>
      </w:r>
      <w:proofErr w:type="gramEnd"/>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следующего за днем </w:t>
      </w:r>
    </w:p>
    <w:p w:rsidR="00851A6D" w:rsidRPr="00CE3E7A" w:rsidRDefault="00851A6D" w:rsidP="00851A6D">
      <w:pPr>
        <w:pStyle w:val="NormalWeb"/>
        <w:shd w:val="clear" w:color="auto" w:fill="FFFFFF"/>
        <w:contextualSpacing/>
        <w:jc w:val="both"/>
        <w:rPr>
          <w:rFonts w:ascii="GHEA Grapalat" w:eastAsiaTheme="minorHAnsi" w:hAnsi="GHEA Grapalat" w:cstheme="minorBidi"/>
          <w:sz w:val="18"/>
          <w:szCs w:val="18"/>
          <w:lang w:val="hy-AM"/>
        </w:rPr>
      </w:pPr>
    </w:p>
    <w:p w:rsidR="00851A6D" w:rsidRPr="00CE3E7A" w:rsidRDefault="00851A6D" w:rsidP="00851A6D">
      <w:pPr>
        <w:pStyle w:val="NormalWeb"/>
        <w:shd w:val="clear" w:color="auto" w:fill="FFFFFF"/>
        <w:contextualSpacing/>
        <w:jc w:val="center"/>
        <w:rPr>
          <w:rFonts w:eastAsiaTheme="minorHAnsi" w:cstheme="minorBidi"/>
        </w:rPr>
      </w:pPr>
      <w:r w:rsidRPr="00CE3E7A">
        <w:rPr>
          <w:rFonts w:ascii="GHEA Grapalat" w:eastAsiaTheme="minorHAnsi" w:hAnsi="GHEA Grapalat" w:cstheme="minorBidi"/>
          <w:lang w:val="hy-AM"/>
        </w:rPr>
        <w:t>--------------------------------------------------------</w:t>
      </w:r>
      <w:r w:rsidRPr="00CE3E7A">
        <w:rPr>
          <w:rFonts w:ascii="GHEA Grapalat" w:eastAsiaTheme="minorHAnsi" w:hAnsi="GHEA Grapalat" w:cstheme="minorBidi"/>
        </w:rPr>
        <w:t>------------------</w:t>
      </w:r>
      <w:r w:rsidRPr="00CE3E7A">
        <w:rPr>
          <w:rFonts w:ascii="GHEA Grapalat" w:eastAsiaTheme="minorHAnsi" w:hAnsi="GHEA Grapalat" w:cstheme="minorBidi"/>
          <w:lang w:val="hy-AM"/>
        </w:rPr>
        <w:t>----------------------</w:t>
      </w:r>
      <w:r w:rsidRPr="00CE3E7A">
        <w:rPr>
          <w:rFonts w:eastAsiaTheme="minorHAnsi" w:cstheme="minorBidi"/>
        </w:rPr>
        <w:t xml:space="preserve"> </w:t>
      </w:r>
      <w:r w:rsidRPr="00CE3E7A">
        <w:rPr>
          <w:rFonts w:eastAsiaTheme="minorHAnsi" w:cstheme="minorBidi"/>
          <w:lang w:val="hy-AM"/>
        </w:rPr>
        <w:t>.</w:t>
      </w:r>
      <w:r w:rsidRPr="00CE3E7A">
        <w:rPr>
          <w:rFonts w:eastAsiaTheme="minorHAnsi" w:cstheme="minorBidi"/>
        </w:rPr>
        <w:t xml:space="preserve">                    </w:t>
      </w:r>
      <w:r w:rsidRPr="00CE3E7A">
        <w:rPr>
          <w:rFonts w:ascii="GHEA Grapalat" w:hAnsi="GHEA Grapalat"/>
          <w:sz w:val="16"/>
          <w:szCs w:val="16"/>
        </w:rPr>
        <w:t>крайний   срок</w:t>
      </w:r>
      <w:r w:rsidRPr="00CE3E7A">
        <w:rPr>
          <w:rFonts w:ascii="GHEA Grapalat" w:eastAsiaTheme="minorHAnsi" w:hAnsi="GHEA Grapalat" w:cstheme="minorBidi"/>
          <w:sz w:val="16"/>
          <w:szCs w:val="16"/>
        </w:rPr>
        <w:t xml:space="preserve"> выполнения работ</w:t>
      </w:r>
      <w:r w:rsidRPr="00CE3E7A">
        <w:rPr>
          <w:rFonts w:ascii="GHEA Grapalat" w:hAnsi="GHEA Grapalat"/>
          <w:sz w:val="16"/>
          <w:szCs w:val="16"/>
        </w:rPr>
        <w:t>, предусмотренный заключаемым договором, включая гарантийный срок</w:t>
      </w:r>
    </w:p>
    <w:p w:rsidR="00851A6D" w:rsidRPr="00CE3E7A" w:rsidRDefault="00851A6D" w:rsidP="00851A6D">
      <w:pPr>
        <w:pStyle w:val="NormalWeb"/>
        <w:shd w:val="clear" w:color="auto" w:fill="FFFFFF"/>
        <w:contextualSpacing/>
        <w:jc w:val="both"/>
        <w:rPr>
          <w:rFonts w:ascii="GHEA Grapalat" w:eastAsiaTheme="minorHAnsi" w:hAnsi="GHEA Grapalat" w:cstheme="minorBidi"/>
        </w:rPr>
      </w:pPr>
      <w:r w:rsidRPr="00CE3E7A">
        <w:rPr>
          <w:rFonts w:ascii="GHEA Grapalat" w:eastAsiaTheme="minorHAnsi" w:hAnsi="GHEA Grapalat" w:cstheme="minorBidi"/>
        </w:rPr>
        <w:t>В день предоставления гарантии лицо выдающее гарантию с официального адреса</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 </w:t>
      </w:r>
    </w:p>
    <w:p w:rsidR="005B56BF" w:rsidRPr="00DC2360" w:rsidRDefault="005B56BF" w:rsidP="005B56BF">
      <w:pPr>
        <w:pStyle w:val="NormalWeb"/>
        <w:shd w:val="clear" w:color="auto" w:fill="FFFFFF"/>
        <w:contextualSpacing/>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w:t>
      </w:r>
      <w:proofErr w:type="gramStart"/>
      <w:r w:rsidRPr="00B138F3">
        <w:rPr>
          <w:rFonts w:ascii="GHEA Grapalat" w:eastAsiaTheme="minorHAnsi" w:hAnsi="GHEA Grapalat" w:cstheme="minorBidi"/>
          <w:sz w:val="18"/>
          <w:szCs w:val="18"/>
        </w:rPr>
        <w:t>заключаемого</w:t>
      </w:r>
      <w:proofErr w:type="gramEnd"/>
      <w:r w:rsidRPr="00B138F3">
        <w:rPr>
          <w:rFonts w:ascii="GHEA Grapalat" w:eastAsiaTheme="minorHAnsi" w:hAnsi="GHEA Grapalat" w:cstheme="minorBidi"/>
          <w:sz w:val="18"/>
          <w:szCs w:val="18"/>
        </w:rPr>
        <w:t xml:space="preserve"> </w:t>
      </w:r>
      <w:proofErr w:type="spellStart"/>
      <w:r w:rsidRPr="00B138F3">
        <w:rPr>
          <w:rFonts w:ascii="GHEA Grapalat" w:eastAsiaTheme="minorHAnsi" w:hAnsi="GHEA Grapalat" w:cstheme="minorBidi"/>
          <w:sz w:val="18"/>
          <w:szCs w:val="18"/>
        </w:rPr>
        <w:t>договара</w:t>
      </w:r>
      <w:proofErr w:type="spellEnd"/>
    </w:p>
    <w:p w:rsidR="005B3A59" w:rsidRPr="00EF456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r w:rsidR="00EF4569" w:rsidRPr="00EF4569">
        <w:rPr>
          <w:rFonts w:ascii="GHEA Grapalat" w:eastAsiaTheme="minorHAnsi" w:hAnsi="GHEA Grapalat" w:cstheme="minorBidi"/>
        </w:rPr>
        <w:t>;</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w:t>
      </w:r>
      <w:proofErr w:type="gramStart"/>
      <w:r w:rsidRPr="00B138F3">
        <w:rPr>
          <w:rFonts w:ascii="GHEA Grapalat" w:eastAsiaTheme="minorHAnsi" w:hAnsi="GHEA Grapalat" w:cstheme="minorBidi"/>
        </w:rPr>
        <w:t>бюллетене</w:t>
      </w:r>
      <w:proofErr w:type="gramEnd"/>
      <w:r w:rsidRPr="00B138F3">
        <w:rPr>
          <w:rFonts w:ascii="GHEA Grapalat" w:eastAsiaTheme="minorHAnsi" w:hAnsi="GHEA Grapalat" w:cstheme="minorBidi"/>
        </w:rPr>
        <w:t xml:space="preserve"> действующем по адресу </w:t>
      </w:r>
      <w:hyperlink r:id="rId10"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C13624" w:rsidRPr="00B138F3" w:rsidRDefault="00C13624" w:rsidP="00C13624">
      <w:pPr>
        <w:pStyle w:val="BodyTextIndent3"/>
        <w:widowControl w:val="0"/>
        <w:spacing w:line="240" w:lineRule="auto"/>
        <w:contextualSpacing/>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Pr="00AD6EF3">
        <w:rPr>
          <w:rFonts w:ascii="GHEA Grapalat" w:hAnsi="GHEA Grapalat"/>
          <w:b/>
          <w:i/>
          <w:sz w:val="24"/>
          <w:szCs w:val="24"/>
        </w:rPr>
        <w:t>«</w:t>
      </w:r>
      <w:proofErr w:type="spellStart"/>
      <w:r w:rsidR="00061887">
        <w:rPr>
          <w:rFonts w:ascii="GHEA Grapalat" w:hAnsi="GHEA Grapalat"/>
          <w:b/>
          <w:i/>
          <w:sz w:val="24"/>
          <w:szCs w:val="24"/>
          <w:lang w:val="en-GB"/>
        </w:rPr>
        <w:t>GHAShDzB</w:t>
      </w:r>
      <w:proofErr w:type="spellEnd"/>
      <w:r w:rsidR="00061887" w:rsidRPr="00061887">
        <w:rPr>
          <w:rFonts w:ascii="GHEA Grapalat" w:hAnsi="GHEA Grapalat"/>
          <w:b/>
          <w:i/>
          <w:sz w:val="24"/>
          <w:szCs w:val="24"/>
        </w:rPr>
        <w:t>-</w:t>
      </w:r>
      <w:r w:rsidR="00061887">
        <w:rPr>
          <w:rFonts w:ascii="GHEA Grapalat" w:hAnsi="GHEA Grapalat"/>
          <w:b/>
          <w:i/>
          <w:sz w:val="24"/>
          <w:szCs w:val="24"/>
          <w:lang w:val="en-GB"/>
        </w:rPr>
        <w:t>HVKAK</w:t>
      </w:r>
      <w:r w:rsidR="00061887" w:rsidRPr="00061887">
        <w:rPr>
          <w:rFonts w:ascii="GHEA Grapalat" w:hAnsi="GHEA Grapalat"/>
          <w:b/>
          <w:i/>
          <w:sz w:val="24"/>
          <w:szCs w:val="24"/>
        </w:rPr>
        <w:t>-2021-31</w:t>
      </w:r>
      <w:r w:rsidRPr="00AD6EF3">
        <w:rPr>
          <w:rFonts w:ascii="GHEA Grapalat" w:hAnsi="GHEA Grapalat"/>
          <w:b/>
          <w:i/>
          <w:sz w:val="24"/>
          <w:szCs w:val="24"/>
        </w:rPr>
        <w:t>»</w:t>
      </w:r>
    </w:p>
    <w:p w:rsidR="00AF4211" w:rsidRPr="002A4554"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3D2146">
        <w:tc>
          <w:tcPr>
            <w:tcW w:w="4786" w:type="dxa"/>
          </w:tcPr>
          <w:p w:rsidR="000A214C" w:rsidRPr="00B138F3" w:rsidRDefault="000A214C" w:rsidP="003D2146">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3D214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4"/>
              <w:t>**</w:t>
            </w:r>
          </w:p>
        </w:tc>
      </w:tr>
    </w:tbl>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8D4755" w:rsidRDefault="000A214C" w:rsidP="008D4755">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8D4755" w:rsidRPr="00025337">
        <w:rPr>
          <w:rFonts w:ascii="GHEA Grapalat" w:hAnsi="GHEA Grapalat"/>
          <w:b/>
        </w:rPr>
        <w:t>ГНО «Национальным центром по контролю и профилактике заболеваний»</w:t>
      </w:r>
      <w:r w:rsidR="008D4755" w:rsidRPr="00025337">
        <w:rPr>
          <w:rFonts w:ascii="GHEA Grapalat" w:hAnsi="GHEA Grapalat"/>
          <w:b/>
          <w:i/>
        </w:rPr>
        <w:t xml:space="preserve"> </w:t>
      </w:r>
      <w:r w:rsidR="008D4755" w:rsidRPr="00025337">
        <w:rPr>
          <w:rFonts w:ascii="GHEA Grapalat" w:hAnsi="GHEA Grapalat"/>
          <w:b/>
        </w:rPr>
        <w:t>МЗ РА</w:t>
      </w:r>
      <w:r w:rsidR="008D4755"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0E3642" w:rsidRPr="00AD6EF3">
        <w:rPr>
          <w:rFonts w:ascii="GHEA Grapalat" w:hAnsi="GHEA Grapalat"/>
          <w:b/>
          <w:i/>
        </w:rPr>
        <w:t>«</w:t>
      </w:r>
      <w:proofErr w:type="spellStart"/>
      <w:r w:rsidR="00061887">
        <w:rPr>
          <w:rFonts w:ascii="GHEA Grapalat" w:hAnsi="GHEA Grapalat"/>
          <w:b/>
          <w:i/>
          <w:lang w:val="en-GB"/>
        </w:rPr>
        <w:t>GHAShDzB</w:t>
      </w:r>
      <w:proofErr w:type="spellEnd"/>
      <w:r w:rsidR="00061887" w:rsidRPr="00061887">
        <w:rPr>
          <w:rFonts w:ascii="GHEA Grapalat" w:hAnsi="GHEA Grapalat"/>
          <w:b/>
          <w:i/>
        </w:rPr>
        <w:t>-</w:t>
      </w:r>
      <w:r w:rsidR="00061887">
        <w:rPr>
          <w:rFonts w:ascii="GHEA Grapalat" w:hAnsi="GHEA Grapalat"/>
          <w:b/>
          <w:i/>
          <w:lang w:val="en-GB"/>
        </w:rPr>
        <w:t>HVKAK</w:t>
      </w:r>
      <w:r w:rsidR="00061887" w:rsidRPr="00061887">
        <w:rPr>
          <w:rFonts w:ascii="GHEA Grapalat" w:hAnsi="GHEA Grapalat"/>
          <w:b/>
          <w:i/>
        </w:rPr>
        <w:t>-2021-31</w:t>
      </w:r>
      <w:r w:rsidR="000E3642" w:rsidRPr="00AD6EF3">
        <w:rPr>
          <w:rFonts w:ascii="GHEA Grapalat" w:hAnsi="GHEA Grapalat"/>
          <w:b/>
          <w:i/>
        </w:rPr>
        <w:t>»</w:t>
      </w:r>
      <w:r w:rsidRPr="00B138F3">
        <w:rPr>
          <w:rFonts w:ascii="GHEA Grapalat" w:hAnsi="GHEA Grapalat"/>
        </w:rPr>
        <w:t>.</w:t>
      </w:r>
    </w:p>
    <w:p w:rsidR="000A214C" w:rsidRPr="00B138F3" w:rsidRDefault="000A214C" w:rsidP="000E3642">
      <w:pPr>
        <w:widowControl w:val="0"/>
        <w:tabs>
          <w:tab w:val="left" w:pos="1134"/>
        </w:tabs>
        <w:ind w:firstLine="567"/>
        <w:contextualSpacing/>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E3642">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E3642">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E3642">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E3642">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E3642">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E3642">
      <w:pPr>
        <w:widowControl w:val="0"/>
        <w:tabs>
          <w:tab w:val="left" w:pos="1134"/>
        </w:tabs>
        <w:ind w:firstLine="567"/>
        <w:contextualSpacing/>
        <w:jc w:val="both"/>
        <w:rPr>
          <w:rFonts w:ascii="GHEA Grapalat" w:hAnsi="GHEA Grapalat" w:cs="GHEA Grapalat"/>
        </w:rPr>
      </w:pPr>
      <w:proofErr w:type="spellStart"/>
      <w:r w:rsidRPr="00B138F3">
        <w:rPr>
          <w:rFonts w:ascii="GHEA Grapalat" w:hAnsi="GHEA Grapalat"/>
        </w:rPr>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w:t>
      </w:r>
      <w:r w:rsidRPr="00B138F3">
        <w:rPr>
          <w:rFonts w:ascii="GHEA Grapalat" w:hAnsi="GHEA Grapalat"/>
        </w:rPr>
        <w:lastRenderedPageBreak/>
        <w:t xml:space="preserve">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E3642">
      <w:pPr>
        <w:widowControl w:val="0"/>
        <w:tabs>
          <w:tab w:val="left" w:pos="1134"/>
        </w:tabs>
        <w:ind w:firstLine="567"/>
        <w:contextualSpacing/>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E3642">
      <w:pPr>
        <w:widowControl w:val="0"/>
        <w:tabs>
          <w:tab w:val="left" w:pos="1134"/>
        </w:tabs>
        <w:ind w:firstLine="567"/>
        <w:contextualSpacing/>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E3642">
      <w:pPr>
        <w:widowControl w:val="0"/>
        <w:tabs>
          <w:tab w:val="left" w:pos="1134"/>
        </w:tabs>
        <w:ind w:firstLine="567"/>
        <w:contextualSpacing/>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E3642">
      <w:pPr>
        <w:widowControl w:val="0"/>
        <w:tabs>
          <w:tab w:val="left" w:pos="1134"/>
        </w:tabs>
        <w:ind w:firstLine="567"/>
        <w:contextualSpacing/>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E3642">
      <w:pPr>
        <w:widowControl w:val="0"/>
        <w:tabs>
          <w:tab w:val="left" w:pos="1134"/>
        </w:tabs>
        <w:ind w:firstLine="567"/>
        <w:contextualSpacing/>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E3642">
      <w:pPr>
        <w:widowControl w:val="0"/>
        <w:contextualSpacing/>
        <w:jc w:val="center"/>
        <w:rPr>
          <w:rFonts w:ascii="GHEA Grapalat" w:hAnsi="GHEA Grapalat" w:cs="GHEA Grapalat"/>
          <w:b/>
          <w:bCs/>
        </w:rPr>
      </w:pPr>
      <w:r w:rsidRPr="00B138F3">
        <w:rPr>
          <w:rFonts w:ascii="GHEA Grapalat" w:hAnsi="GHEA Grapalat"/>
          <w:b/>
        </w:rPr>
        <w:t>2. Иные условия</w:t>
      </w:r>
    </w:p>
    <w:p w:rsidR="000A214C" w:rsidRPr="006672BA" w:rsidRDefault="000A214C" w:rsidP="000E3642">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6672BA"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6672BA" w:rsidRPr="006672BA">
        <w:rPr>
          <w:rFonts w:ascii="GHEA Grapalat" w:hAnsi="GHEA Grapalat"/>
        </w:rPr>
        <w:t>К</w:t>
      </w:r>
      <w:r w:rsidR="006672BA" w:rsidRPr="00CF4C91">
        <w:rPr>
          <w:rFonts w:ascii="GHEA Grapalat" w:hAnsi="GHEA Grapalat"/>
        </w:rPr>
        <w:t>омпанией по заключаемому договору обязательств, включительно</w:t>
      </w:r>
      <w:r w:rsidR="006672BA" w:rsidRPr="006672BA">
        <w:rPr>
          <w:rFonts w:ascii="GHEA Grapalat" w:hAnsi="GHEA Grapalat"/>
        </w:rPr>
        <w:t>.</w:t>
      </w:r>
    </w:p>
    <w:p w:rsidR="00F331AD" w:rsidRPr="002A4554" w:rsidRDefault="000A214C" w:rsidP="000E3642">
      <w:pPr>
        <w:widowControl w:val="0"/>
        <w:tabs>
          <w:tab w:val="left" w:pos="1134"/>
        </w:tabs>
        <w:ind w:firstLine="567"/>
        <w:contextualSpacing/>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F331AD" w:rsidRPr="00B138F3" w:rsidRDefault="00F331AD" w:rsidP="000E3642">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F331AD" w:rsidRPr="00B138F3" w:rsidDel="00A13215" w:rsidRDefault="00F331AD" w:rsidP="000E3642">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F331AD" w:rsidRPr="00B138F3" w:rsidRDefault="00F331AD" w:rsidP="000E3642">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E3642">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E3642">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E3642">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E3642">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E3642">
      <w:pPr>
        <w:widowControl w:val="0"/>
        <w:ind w:right="4250"/>
        <w:contextualSpacing/>
        <w:jc w:val="center"/>
        <w:rPr>
          <w:rFonts w:ascii="GHEA Grapalat" w:hAnsi="GHEA Grapalat"/>
          <w:vertAlign w:val="superscript"/>
        </w:rPr>
      </w:pPr>
      <w:r w:rsidRPr="00B138F3">
        <w:rPr>
          <w:rFonts w:ascii="GHEA Grapalat" w:hAnsi="GHEA Grapalat"/>
          <w:vertAlign w:val="superscript"/>
        </w:rPr>
        <w:lastRenderedPageBreak/>
        <w:t>наименование обслуживающего компанию банка</w:t>
      </w:r>
    </w:p>
    <w:tbl>
      <w:tblPr>
        <w:tblpPr w:leftFromText="180" w:rightFromText="180" w:vertAnchor="page" w:horzAnchor="margin" w:tblpXSpec="center" w:tblpY="3481"/>
        <w:tblW w:w="10980" w:type="dxa"/>
        <w:tblLook w:val="0000"/>
      </w:tblPr>
      <w:tblGrid>
        <w:gridCol w:w="5616"/>
        <w:gridCol w:w="5364"/>
      </w:tblGrid>
      <w:tr w:rsidR="00314BDC" w:rsidRPr="00B138F3" w:rsidTr="00314BD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4BDC" w:rsidRPr="00B138F3" w:rsidRDefault="00314BDC" w:rsidP="00314BDC">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314BDC" w:rsidRPr="00B138F3" w:rsidTr="00314BD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4BDC" w:rsidRPr="00B138F3" w:rsidRDefault="00314BDC" w:rsidP="00314BDC">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314BDC" w:rsidRPr="00B138F3" w:rsidTr="00314BD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4BDC" w:rsidRPr="00B138F3" w:rsidRDefault="00314BDC" w:rsidP="00314BDC">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314BDC" w:rsidRPr="00B138F3" w:rsidTr="00314BD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4BDC" w:rsidRPr="00B138F3" w:rsidRDefault="00314BDC" w:rsidP="00314BDC">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314BDC" w:rsidRPr="00B138F3" w:rsidTr="00314BD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4BDC" w:rsidRPr="00B138F3" w:rsidRDefault="00314BDC" w:rsidP="00314BDC">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314BDC" w:rsidRPr="00B138F3" w:rsidTr="00314BD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4BDC" w:rsidRPr="00B138F3" w:rsidRDefault="00314BDC" w:rsidP="00314BDC">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314BDC" w:rsidRPr="00B138F3" w:rsidTr="00314BD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4BDC" w:rsidRPr="00B138F3" w:rsidRDefault="00314BDC" w:rsidP="00314BDC">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314BDC" w:rsidRPr="00B138F3" w:rsidTr="00314BD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4BDC" w:rsidRPr="00B138F3" w:rsidRDefault="00314BDC" w:rsidP="00314BDC">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314BDC" w:rsidRPr="00B138F3" w:rsidTr="00314BD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4BDC" w:rsidRPr="00E063D7" w:rsidRDefault="00314BDC" w:rsidP="00314BDC">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314BDC" w:rsidRPr="00B138F3" w:rsidTr="00314BD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4BDC" w:rsidRPr="00E063D7" w:rsidRDefault="00314BDC" w:rsidP="00314BDC">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314BDC" w:rsidRPr="00B138F3" w:rsidTr="00314BD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4BDC" w:rsidRPr="00E063D7" w:rsidRDefault="00314BDC" w:rsidP="00314BDC">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314BDC" w:rsidRPr="00B138F3" w:rsidTr="00314BD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4BDC" w:rsidRPr="00E063D7" w:rsidRDefault="00314BDC" w:rsidP="00314BDC">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314BDC" w:rsidRPr="00B138F3" w:rsidTr="00314BD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4BDC" w:rsidRPr="00E063D7" w:rsidRDefault="00314BDC" w:rsidP="00314BDC">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314BDC" w:rsidRPr="00B138F3" w:rsidTr="00314BD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4BDC" w:rsidRPr="00B138F3" w:rsidRDefault="00314BDC" w:rsidP="00314BDC">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314BDC" w:rsidRPr="00B138F3" w:rsidTr="00314BD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4BDC" w:rsidRPr="00B138F3" w:rsidRDefault="00314BDC" w:rsidP="00314BDC">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314BDC" w:rsidRPr="00B138F3" w:rsidTr="00314BD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4BDC" w:rsidRPr="00B138F3" w:rsidRDefault="00314BDC" w:rsidP="00314BDC">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314BDC" w:rsidRPr="00B138F3" w:rsidTr="00314BD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4BDC" w:rsidRPr="00B138F3" w:rsidRDefault="00314BDC" w:rsidP="00314BDC">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314BDC" w:rsidRPr="00B138F3" w:rsidTr="00314BDC">
        <w:trPr>
          <w:trHeight w:val="424"/>
        </w:trPr>
        <w:tc>
          <w:tcPr>
            <w:tcW w:w="10980" w:type="dxa"/>
            <w:gridSpan w:val="2"/>
            <w:tcBorders>
              <w:top w:val="single" w:sz="4" w:space="0" w:color="auto"/>
              <w:left w:val="single" w:sz="4" w:space="0" w:color="auto"/>
              <w:right w:val="single" w:sz="4" w:space="0" w:color="000000"/>
            </w:tcBorders>
            <w:noWrap/>
            <w:vAlign w:val="bottom"/>
          </w:tcPr>
          <w:p w:rsidR="00314BDC" w:rsidRPr="00B138F3" w:rsidRDefault="00314BDC" w:rsidP="00314BDC">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314BDC" w:rsidRPr="00B138F3" w:rsidTr="00314BD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4BDC" w:rsidRPr="00B138F3" w:rsidRDefault="00314BDC" w:rsidP="00314BDC">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314BDC" w:rsidRPr="00B138F3" w:rsidTr="00314BD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4BDC" w:rsidRPr="00B138F3" w:rsidRDefault="00314BDC" w:rsidP="00314BDC">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314BDC" w:rsidRPr="00B138F3" w:rsidTr="00314BDC">
        <w:trPr>
          <w:trHeight w:val="2194"/>
        </w:trPr>
        <w:tc>
          <w:tcPr>
            <w:tcW w:w="5616" w:type="dxa"/>
            <w:tcBorders>
              <w:top w:val="nil"/>
              <w:left w:val="single" w:sz="4" w:space="0" w:color="auto"/>
              <w:bottom w:val="single" w:sz="4" w:space="0" w:color="auto"/>
              <w:right w:val="single" w:sz="4" w:space="0" w:color="auto"/>
            </w:tcBorders>
            <w:noWrap/>
            <w:vAlign w:val="bottom"/>
          </w:tcPr>
          <w:p w:rsidR="00314BDC" w:rsidRPr="00B138F3" w:rsidRDefault="00314BDC" w:rsidP="00314BDC">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314BDC" w:rsidRPr="00B138F3" w:rsidRDefault="00314BDC" w:rsidP="00314BDC">
            <w:pPr>
              <w:widowControl w:val="0"/>
              <w:spacing w:after="160"/>
              <w:rPr>
                <w:rFonts w:ascii="GHEA Grapalat" w:hAnsi="GHEA Grapalat" w:cs="Sylfaen"/>
              </w:rPr>
            </w:pPr>
          </w:p>
          <w:p w:rsidR="00314BDC" w:rsidRPr="00B138F3" w:rsidRDefault="00314BDC" w:rsidP="00314BDC">
            <w:pPr>
              <w:widowControl w:val="0"/>
              <w:spacing w:after="160"/>
              <w:jc w:val="right"/>
              <w:rPr>
                <w:rFonts w:ascii="GHEA Grapalat" w:hAnsi="GHEA Grapalat" w:cs="Tahoma"/>
              </w:rPr>
            </w:pPr>
            <w:r w:rsidRPr="00B138F3">
              <w:rPr>
                <w:rFonts w:ascii="GHEA Grapalat" w:hAnsi="GHEA Grapalat"/>
              </w:rPr>
              <w:t>/____________________/</w:t>
            </w:r>
          </w:p>
          <w:p w:rsidR="00314BDC" w:rsidRPr="00B138F3" w:rsidRDefault="00314BDC" w:rsidP="00314BDC">
            <w:pPr>
              <w:widowControl w:val="0"/>
              <w:spacing w:after="160"/>
              <w:rPr>
                <w:rFonts w:ascii="GHEA Grapalat" w:hAnsi="GHEA Grapalat" w:cs="Sylfaen"/>
              </w:rPr>
            </w:pPr>
          </w:p>
          <w:p w:rsidR="00314BDC" w:rsidRPr="00B138F3" w:rsidRDefault="00314BDC" w:rsidP="00314BDC">
            <w:pPr>
              <w:widowControl w:val="0"/>
              <w:spacing w:after="160"/>
              <w:jc w:val="right"/>
              <w:rPr>
                <w:rFonts w:ascii="GHEA Grapalat" w:hAnsi="GHEA Grapalat" w:cs="Sylfaen"/>
              </w:rPr>
            </w:pPr>
            <w:r w:rsidRPr="00B138F3">
              <w:rPr>
                <w:rFonts w:ascii="GHEA Grapalat" w:hAnsi="GHEA Grapalat"/>
              </w:rPr>
              <w:t>/____________________/</w:t>
            </w:r>
          </w:p>
          <w:p w:rsidR="00314BDC" w:rsidRPr="00B138F3" w:rsidRDefault="00314BDC" w:rsidP="00314BDC">
            <w:pPr>
              <w:widowControl w:val="0"/>
              <w:spacing w:after="160"/>
              <w:rPr>
                <w:rFonts w:ascii="GHEA Grapalat" w:hAnsi="GHEA Grapalat" w:cs="Sylfaen"/>
              </w:rPr>
            </w:pPr>
          </w:p>
          <w:p w:rsidR="00314BDC" w:rsidRPr="00B138F3" w:rsidRDefault="00314BDC" w:rsidP="00314BDC">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rsidR="00314BDC" w:rsidRPr="00B138F3" w:rsidRDefault="00314BDC" w:rsidP="00314BDC">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314BDC" w:rsidRPr="00B138F3" w:rsidRDefault="00314BDC" w:rsidP="00314BDC">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314BDC" w:rsidRPr="00B138F3" w:rsidRDefault="00314BDC" w:rsidP="00314BDC">
            <w:pPr>
              <w:widowControl w:val="0"/>
              <w:spacing w:after="160"/>
              <w:rPr>
                <w:rFonts w:ascii="GHEA Grapalat" w:hAnsi="GHEA Grapalat" w:cs="Sylfaen"/>
              </w:rPr>
            </w:pPr>
          </w:p>
          <w:p w:rsidR="00314BDC" w:rsidRPr="00B138F3" w:rsidRDefault="00314BDC" w:rsidP="00314BDC">
            <w:pPr>
              <w:widowControl w:val="0"/>
              <w:spacing w:after="160"/>
              <w:jc w:val="right"/>
              <w:rPr>
                <w:rFonts w:ascii="GHEA Grapalat" w:hAnsi="GHEA Grapalat" w:cs="Sylfaen"/>
              </w:rPr>
            </w:pPr>
            <w:r w:rsidRPr="00B138F3">
              <w:rPr>
                <w:rFonts w:ascii="GHEA Grapalat" w:hAnsi="GHEA Grapalat"/>
              </w:rPr>
              <w:t>/____________________/</w:t>
            </w:r>
          </w:p>
          <w:p w:rsidR="00314BDC" w:rsidRPr="00B138F3" w:rsidRDefault="00314BDC" w:rsidP="00314BDC">
            <w:pPr>
              <w:widowControl w:val="0"/>
              <w:spacing w:after="160"/>
              <w:jc w:val="right"/>
              <w:rPr>
                <w:rFonts w:ascii="GHEA Grapalat" w:hAnsi="GHEA Grapalat" w:cs="Tahoma"/>
              </w:rPr>
            </w:pPr>
          </w:p>
          <w:p w:rsidR="00314BDC" w:rsidRPr="00B138F3" w:rsidRDefault="00314BDC" w:rsidP="00314BDC">
            <w:pPr>
              <w:widowControl w:val="0"/>
              <w:spacing w:after="160"/>
              <w:jc w:val="right"/>
              <w:rPr>
                <w:rFonts w:ascii="GHEA Grapalat" w:hAnsi="GHEA Grapalat" w:cs="Sylfaen"/>
              </w:rPr>
            </w:pPr>
            <w:r w:rsidRPr="00B138F3">
              <w:rPr>
                <w:rFonts w:ascii="GHEA Grapalat" w:hAnsi="GHEA Grapalat"/>
              </w:rPr>
              <w:t>/____________________/</w:t>
            </w:r>
          </w:p>
          <w:p w:rsidR="00314BDC" w:rsidRPr="00B138F3" w:rsidRDefault="00314BDC" w:rsidP="00314BDC">
            <w:pPr>
              <w:widowControl w:val="0"/>
              <w:spacing w:after="160"/>
              <w:rPr>
                <w:rFonts w:ascii="GHEA Grapalat" w:hAnsi="GHEA Grapalat" w:cs="Sylfaen"/>
              </w:rPr>
            </w:pPr>
          </w:p>
          <w:p w:rsidR="00314BDC" w:rsidRPr="00B138F3" w:rsidRDefault="00314BDC" w:rsidP="00314BDC">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314BDC" w:rsidRPr="00B138F3" w:rsidTr="00314BDC">
        <w:trPr>
          <w:trHeight w:val="2194"/>
        </w:trPr>
        <w:tc>
          <w:tcPr>
            <w:tcW w:w="5616" w:type="dxa"/>
            <w:tcBorders>
              <w:top w:val="single" w:sz="4" w:space="0" w:color="auto"/>
              <w:left w:val="single" w:sz="4" w:space="0" w:color="auto"/>
              <w:right w:val="single" w:sz="4" w:space="0" w:color="auto"/>
            </w:tcBorders>
            <w:noWrap/>
            <w:vAlign w:val="bottom"/>
          </w:tcPr>
          <w:p w:rsidR="00314BDC" w:rsidRPr="00B138F3" w:rsidRDefault="00314BDC" w:rsidP="00314BDC">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314BDC" w:rsidRPr="00B138F3" w:rsidRDefault="00314BDC" w:rsidP="00314BDC">
            <w:pPr>
              <w:widowControl w:val="0"/>
              <w:spacing w:after="160"/>
              <w:rPr>
                <w:rFonts w:ascii="GHEA Grapalat" w:hAnsi="GHEA Grapalat"/>
              </w:rPr>
            </w:pPr>
          </w:p>
          <w:p w:rsidR="00314BDC" w:rsidRPr="00B138F3" w:rsidRDefault="00314BDC" w:rsidP="00314BDC">
            <w:pPr>
              <w:widowControl w:val="0"/>
              <w:jc w:val="right"/>
              <w:rPr>
                <w:rFonts w:ascii="GHEA Grapalat" w:hAnsi="GHEA Grapalat" w:cs="Tahoma"/>
              </w:rPr>
            </w:pPr>
            <w:r w:rsidRPr="00B138F3">
              <w:rPr>
                <w:rFonts w:ascii="GHEA Grapalat" w:hAnsi="GHEA Grapalat"/>
              </w:rPr>
              <w:t>/____________________/</w:t>
            </w:r>
          </w:p>
          <w:p w:rsidR="00314BDC" w:rsidRPr="00B138F3" w:rsidRDefault="00314BDC" w:rsidP="00314BDC">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314BDC" w:rsidRPr="00B138F3" w:rsidRDefault="00314BDC" w:rsidP="00314BDC">
            <w:pPr>
              <w:widowControl w:val="0"/>
              <w:spacing w:after="160"/>
              <w:rPr>
                <w:rFonts w:ascii="GHEA Grapalat" w:hAnsi="GHEA Grapalat" w:cs="Tahoma"/>
              </w:rPr>
            </w:pPr>
          </w:p>
          <w:p w:rsidR="00314BDC" w:rsidRPr="00B138F3" w:rsidRDefault="00314BDC" w:rsidP="00314BDC">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314BDC" w:rsidRPr="00B138F3" w:rsidRDefault="00314BDC" w:rsidP="00314BDC">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314BDC" w:rsidRPr="00B138F3" w:rsidRDefault="00314BDC" w:rsidP="00314BDC">
            <w:pPr>
              <w:widowControl w:val="0"/>
              <w:spacing w:after="160"/>
              <w:rPr>
                <w:rFonts w:ascii="GHEA Grapalat" w:hAnsi="GHEA Grapalat" w:cs="Tahoma"/>
              </w:rPr>
            </w:pPr>
          </w:p>
          <w:p w:rsidR="00314BDC" w:rsidRPr="00B138F3" w:rsidRDefault="00314BDC" w:rsidP="00314BDC">
            <w:pPr>
              <w:widowControl w:val="0"/>
              <w:jc w:val="right"/>
              <w:rPr>
                <w:rFonts w:ascii="GHEA Grapalat" w:hAnsi="GHEA Grapalat" w:cs="Tahoma"/>
              </w:rPr>
            </w:pPr>
            <w:r w:rsidRPr="00B138F3">
              <w:rPr>
                <w:rFonts w:ascii="GHEA Grapalat" w:hAnsi="GHEA Grapalat"/>
              </w:rPr>
              <w:t>/____________________/</w:t>
            </w:r>
          </w:p>
          <w:p w:rsidR="00314BDC" w:rsidRPr="00B138F3" w:rsidRDefault="00314BDC" w:rsidP="00314BDC">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314BDC" w:rsidRPr="00B138F3" w:rsidRDefault="00314BDC" w:rsidP="00314BDC">
            <w:pPr>
              <w:widowControl w:val="0"/>
              <w:spacing w:after="160"/>
              <w:rPr>
                <w:rFonts w:ascii="GHEA Grapalat" w:hAnsi="GHEA Grapalat" w:cs="Arial"/>
              </w:rPr>
            </w:pPr>
          </w:p>
        </w:tc>
      </w:tr>
      <w:tr w:rsidR="00314BDC" w:rsidRPr="00B138F3" w:rsidTr="00314BDC">
        <w:trPr>
          <w:trHeight w:val="2194"/>
        </w:trPr>
        <w:tc>
          <w:tcPr>
            <w:tcW w:w="5616" w:type="dxa"/>
            <w:tcBorders>
              <w:top w:val="nil"/>
              <w:left w:val="single" w:sz="4" w:space="0" w:color="auto"/>
              <w:bottom w:val="single" w:sz="4" w:space="0" w:color="auto"/>
              <w:right w:val="single" w:sz="4" w:space="0" w:color="auto"/>
            </w:tcBorders>
            <w:noWrap/>
            <w:vAlign w:val="bottom"/>
          </w:tcPr>
          <w:p w:rsidR="00314BDC" w:rsidRPr="00B138F3" w:rsidRDefault="00314BDC" w:rsidP="00314BDC">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314BDC" w:rsidRPr="00B138F3" w:rsidRDefault="00314BDC" w:rsidP="00314BDC">
            <w:pPr>
              <w:widowControl w:val="0"/>
              <w:spacing w:after="160"/>
              <w:rPr>
                <w:rFonts w:ascii="GHEA Grapalat" w:hAnsi="GHEA Grapalat" w:cs="Sylfaen"/>
              </w:rPr>
            </w:pPr>
          </w:p>
          <w:p w:rsidR="00314BDC" w:rsidRPr="00B138F3" w:rsidRDefault="00314BDC" w:rsidP="00314BDC">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314BDC" w:rsidRPr="00B138F3" w:rsidRDefault="00314BDC" w:rsidP="00314BDC">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314BDC" w:rsidRPr="00B138F3" w:rsidRDefault="00314BDC" w:rsidP="00314BDC">
            <w:pPr>
              <w:widowControl w:val="0"/>
              <w:spacing w:after="160"/>
              <w:rPr>
                <w:rFonts w:ascii="GHEA Grapalat" w:hAnsi="GHEA Grapalat"/>
              </w:rPr>
            </w:pPr>
          </w:p>
          <w:p w:rsidR="00314BDC" w:rsidRPr="00B138F3" w:rsidRDefault="00314BDC" w:rsidP="00314BDC">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0A214C" w:rsidRPr="00B138F3" w:rsidRDefault="000A214C" w:rsidP="000E3642">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E3642">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E3642">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E3642">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E3642">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3D2146">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BB28C8" w:rsidRPr="009F3DC7" w:rsidRDefault="00BB28C8" w:rsidP="00BB28C8">
      <w:pPr>
        <w:pStyle w:val="BodyTextIndent3"/>
        <w:widowControl w:val="0"/>
        <w:spacing w:after="160"/>
        <w:jc w:val="right"/>
        <w:rPr>
          <w:rFonts w:ascii="GHEA Grapalat" w:hAnsi="GHEA Grapalat" w:cs="Sylfaen"/>
          <w:b/>
          <w:sz w:val="24"/>
          <w:szCs w:val="24"/>
        </w:rPr>
      </w:pPr>
      <w:r w:rsidRPr="009F3DC7">
        <w:rPr>
          <w:rFonts w:ascii="GHEA Grapalat" w:hAnsi="GHEA Grapalat"/>
          <w:b/>
          <w:sz w:val="24"/>
          <w:szCs w:val="24"/>
        </w:rPr>
        <w:lastRenderedPageBreak/>
        <w:t>Приложение №</w:t>
      </w:r>
      <w:r w:rsidR="005B4254">
        <w:rPr>
          <w:rFonts w:ascii="GHEA Grapalat" w:hAnsi="GHEA Grapalat"/>
          <w:b/>
          <w:sz w:val="24"/>
          <w:szCs w:val="24"/>
        </w:rPr>
        <w:t>7</w:t>
      </w:r>
    </w:p>
    <w:p w:rsidR="00BB28C8" w:rsidRPr="009F3DC7" w:rsidRDefault="00BB28C8" w:rsidP="00BB28C8">
      <w:pPr>
        <w:pStyle w:val="BodyTextIndent3"/>
        <w:widowControl w:val="0"/>
        <w:spacing w:after="160"/>
        <w:jc w:val="right"/>
        <w:rPr>
          <w:rFonts w:ascii="GHEA Grapalat" w:hAnsi="GHEA Grapalat" w:cs="Sylfaen"/>
          <w:b/>
          <w:sz w:val="24"/>
          <w:szCs w:val="24"/>
        </w:rPr>
      </w:pPr>
      <w:r w:rsidRPr="009F3DC7">
        <w:rPr>
          <w:rFonts w:ascii="GHEA Grapalat" w:hAnsi="GHEA Grapalat"/>
          <w:b/>
          <w:sz w:val="24"/>
          <w:szCs w:val="24"/>
        </w:rPr>
        <w:t xml:space="preserve">к Приглашению на </w:t>
      </w:r>
      <w:r w:rsidR="00F9293E">
        <w:rPr>
          <w:rFonts w:ascii="GHEA Grapalat" w:hAnsi="GHEA Grapalat"/>
          <w:b/>
          <w:sz w:val="24"/>
          <w:szCs w:val="24"/>
        </w:rPr>
        <w:t>запрос котировок</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sidR="00F9293E" w:rsidRPr="00AD6EF3">
        <w:rPr>
          <w:rFonts w:ascii="GHEA Grapalat" w:hAnsi="GHEA Grapalat"/>
          <w:b/>
          <w:i/>
          <w:sz w:val="24"/>
          <w:szCs w:val="24"/>
        </w:rPr>
        <w:t>«</w:t>
      </w:r>
      <w:proofErr w:type="spellStart"/>
      <w:r w:rsidR="00061887">
        <w:rPr>
          <w:rFonts w:ascii="GHEA Grapalat" w:hAnsi="GHEA Grapalat"/>
          <w:b/>
          <w:i/>
          <w:sz w:val="24"/>
          <w:szCs w:val="24"/>
          <w:lang w:val="en-GB"/>
        </w:rPr>
        <w:t>GHAShDzB</w:t>
      </w:r>
      <w:proofErr w:type="spellEnd"/>
      <w:r w:rsidR="00061887" w:rsidRPr="00061887">
        <w:rPr>
          <w:rFonts w:ascii="GHEA Grapalat" w:hAnsi="GHEA Grapalat"/>
          <w:b/>
          <w:i/>
          <w:sz w:val="24"/>
          <w:szCs w:val="24"/>
        </w:rPr>
        <w:t>-</w:t>
      </w:r>
      <w:r w:rsidR="00061887">
        <w:rPr>
          <w:rFonts w:ascii="GHEA Grapalat" w:hAnsi="GHEA Grapalat"/>
          <w:b/>
          <w:i/>
          <w:sz w:val="24"/>
          <w:szCs w:val="24"/>
          <w:lang w:val="en-GB"/>
        </w:rPr>
        <w:t>HVKAK</w:t>
      </w:r>
      <w:r w:rsidR="00061887" w:rsidRPr="00061887">
        <w:rPr>
          <w:rFonts w:ascii="GHEA Grapalat" w:hAnsi="GHEA Grapalat"/>
          <w:b/>
          <w:i/>
          <w:sz w:val="24"/>
          <w:szCs w:val="24"/>
        </w:rPr>
        <w:t>-2021-314</w:t>
      </w:r>
      <w:r w:rsidR="00F9293E" w:rsidRPr="00AD6EF3">
        <w:rPr>
          <w:rFonts w:ascii="GHEA Grapalat" w:hAnsi="GHEA Grapalat"/>
          <w:b/>
          <w:i/>
          <w:sz w:val="24"/>
          <w:szCs w:val="24"/>
        </w:rPr>
        <w:t>»</w:t>
      </w:r>
    </w:p>
    <w:p w:rsidR="00AF48C6" w:rsidRDefault="00AF48C6" w:rsidP="00BB28C8">
      <w:pPr>
        <w:widowControl w:val="0"/>
        <w:spacing w:after="160" w:line="360" w:lineRule="auto"/>
        <w:ind w:firstLine="567"/>
        <w:jc w:val="center"/>
        <w:rPr>
          <w:rFonts w:ascii="GHEA Grapalat" w:hAnsi="GHEA Grapalat"/>
          <w:b/>
        </w:rPr>
      </w:pPr>
    </w:p>
    <w:p w:rsidR="00BB28C8" w:rsidRPr="000A3450"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ДОГОВОР ГОСУДАРСТВЕННОЙ ЗАКУПКИ НА ВЫПОЛНЕНИЕ ПОДРЯДНЫХ РАБОТ ДЛЯ</w:t>
      </w:r>
      <w:r w:rsidRPr="000A3450">
        <w:rPr>
          <w:rFonts w:ascii="GHEA Grapalat" w:hAnsi="GHEA Grapalat"/>
          <w:b/>
        </w:rPr>
        <w:t xml:space="preserve"> </w:t>
      </w:r>
      <w:r w:rsidRPr="009F3DC7">
        <w:rPr>
          <w:rFonts w:ascii="GHEA Grapalat" w:hAnsi="GHEA Grapalat"/>
          <w:b/>
        </w:rPr>
        <w:t>НУЖД ГОСУДАРСТВА</w:t>
      </w:r>
    </w:p>
    <w:p w:rsidR="00BB28C8" w:rsidRPr="000A3450" w:rsidRDefault="00BB28C8" w:rsidP="00BB28C8">
      <w:pPr>
        <w:widowControl w:val="0"/>
        <w:spacing w:after="160" w:line="360" w:lineRule="auto"/>
        <w:ind w:firstLine="567"/>
        <w:jc w:val="center"/>
        <w:rPr>
          <w:rFonts w:ascii="GHEA Grapalat" w:hAnsi="GHEA Grapalat"/>
          <w:b/>
          <w:lang w:val="en-US"/>
        </w:rPr>
      </w:pPr>
      <w:r>
        <w:rPr>
          <w:rFonts w:ascii="GHEA Grapalat" w:hAnsi="GHEA Grapalat"/>
          <w:b/>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503"/>
        <w:gridCol w:w="4784"/>
      </w:tblGrid>
      <w:tr w:rsidR="00BB28C8" w:rsidTr="003D2146">
        <w:tc>
          <w:tcPr>
            <w:tcW w:w="4503" w:type="dxa"/>
          </w:tcPr>
          <w:p w:rsidR="00BB28C8" w:rsidRPr="0048136F" w:rsidRDefault="00BB28C8" w:rsidP="003D2146">
            <w:pPr>
              <w:widowControl w:val="0"/>
              <w:tabs>
                <w:tab w:val="left" w:pos="720"/>
                <w:tab w:val="left" w:pos="1440"/>
                <w:tab w:val="left" w:pos="8865"/>
              </w:tabs>
              <w:spacing w:after="160" w:line="360" w:lineRule="auto"/>
              <w:ind w:firstLine="567"/>
              <w:jc w:val="both"/>
              <w:rPr>
                <w:rFonts w:ascii="GHEA Grapalat" w:hAnsi="GHEA Grapalat"/>
                <w:lang w:val="en-US"/>
              </w:rPr>
            </w:pPr>
            <w:proofErr w:type="gramStart"/>
            <w:r w:rsidRPr="009F3DC7">
              <w:rPr>
                <w:rFonts w:ascii="GHEA Grapalat" w:hAnsi="GHEA Grapalat"/>
              </w:rPr>
              <w:t>г</w:t>
            </w:r>
            <w:proofErr w:type="gramEnd"/>
            <w:r w:rsidRPr="009F3DC7">
              <w:rPr>
                <w:rFonts w:ascii="GHEA Grapalat" w:hAnsi="GHEA Grapalat"/>
              </w:rPr>
              <w:t xml:space="preserve">. </w:t>
            </w:r>
          </w:p>
        </w:tc>
        <w:tc>
          <w:tcPr>
            <w:tcW w:w="4784" w:type="dxa"/>
          </w:tcPr>
          <w:p w:rsidR="00BB28C8" w:rsidRPr="0048136F" w:rsidRDefault="00BB28C8" w:rsidP="003D2146">
            <w:pPr>
              <w:widowControl w:val="0"/>
              <w:tabs>
                <w:tab w:val="left" w:pos="456"/>
                <w:tab w:val="left" w:pos="1451"/>
                <w:tab w:val="left" w:pos="2271"/>
                <w:tab w:val="left" w:pos="8865"/>
              </w:tabs>
              <w:spacing w:after="160" w:line="360" w:lineRule="auto"/>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rsidR="00BB28C8" w:rsidRPr="009F3DC7" w:rsidRDefault="00E405BE" w:rsidP="00F9293E">
      <w:pPr>
        <w:widowControl w:val="0"/>
        <w:contextualSpacing/>
        <w:jc w:val="both"/>
        <w:rPr>
          <w:rFonts w:ascii="GHEA Grapalat" w:hAnsi="GHEA Grapalat" w:cs="Sylfaen"/>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Emphasis"/>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и/о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00BB28C8" w:rsidRPr="00A542E3">
        <w:rPr>
          <w:rFonts w:ascii="GHEA Grapalat" w:hAnsi="GHEA Grapalat"/>
        </w:rPr>
        <w:t>,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BB28C8" w:rsidRPr="009F3DC7" w:rsidRDefault="00BB28C8" w:rsidP="00F9293E">
      <w:pPr>
        <w:widowControl w:val="0"/>
        <w:ind w:firstLine="567"/>
        <w:contextualSpacing/>
        <w:jc w:val="both"/>
        <w:rPr>
          <w:rFonts w:ascii="GHEA Grapalat" w:hAnsi="GHEA Grapalat"/>
          <w:b/>
        </w:rPr>
      </w:pPr>
    </w:p>
    <w:p w:rsidR="00BB28C8" w:rsidRPr="009F3DC7" w:rsidRDefault="00BB28C8" w:rsidP="00F9293E">
      <w:pPr>
        <w:widowControl w:val="0"/>
        <w:contextualSpacing/>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rsidR="00BB28C8" w:rsidRPr="000A3450" w:rsidRDefault="00BB28C8" w:rsidP="00F9293E">
      <w:pPr>
        <w:ind w:firstLine="708"/>
        <w:contextualSpacing/>
        <w:jc w:val="both"/>
        <w:rPr>
          <w:rFonts w:ascii="GHEA Grapalat" w:hAnsi="GHEA Grapalat"/>
          <w:spacing w:val="2"/>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предусмотренные </w:t>
      </w:r>
      <w:r w:rsidR="00BD3389" w:rsidRPr="00BD3389">
        <w:rPr>
          <w:rFonts w:ascii="GHEA Grapalat" w:hAnsi="GHEA Grapalat"/>
        </w:rPr>
        <w:t>объемной ведомость</w:t>
      </w:r>
      <w:proofErr w:type="gramStart"/>
      <w:r w:rsidR="00BD3389" w:rsidRPr="00BD3389">
        <w:rPr>
          <w:rFonts w:ascii="GHEA Grapalat" w:hAnsi="GHEA Grapalat"/>
        </w:rPr>
        <w:t>ю-</w:t>
      </w:r>
      <w:proofErr w:type="gramEnd"/>
      <w:r w:rsidRPr="00BD3389">
        <w:rPr>
          <w:rFonts w:ascii="GHEA Grapalat" w:hAnsi="GHEA Grapalat"/>
        </w:rPr>
        <w:t> сметой,</w:t>
      </w:r>
      <w:r w:rsidRPr="000A3450">
        <w:rPr>
          <w:rFonts w:ascii="GHEA Grapalat" w:hAnsi="GHEA Grapalat"/>
          <w:spacing w:val="6"/>
        </w:rPr>
        <w:t xml:space="preserve"> установленной Приложением № 1 к настоящему Договору</w:t>
      </w:r>
      <w:r w:rsidRPr="000A3450">
        <w:rPr>
          <w:rFonts w:ascii="GHEA Grapalat" w:hAnsi="GHEA Grapalat"/>
          <w:spacing w:val="2"/>
        </w:rPr>
        <w:t xml:space="preserve"> </w:t>
      </w:r>
    </w:p>
    <w:p w:rsidR="00BB28C8" w:rsidRPr="002A4CD5" w:rsidRDefault="00BB28C8" w:rsidP="00F9293E">
      <w:pPr>
        <w:widowControl w:val="0"/>
        <w:contextualSpacing/>
        <w:jc w:val="both"/>
        <w:rPr>
          <w:rFonts w:ascii="GHEA Grapalat" w:hAnsi="GHEA Grapalat"/>
          <w:vertAlign w:val="superscript"/>
        </w:rPr>
      </w:pPr>
      <w:r w:rsidRPr="009F3DC7">
        <w:rPr>
          <w:rFonts w:ascii="GHEA Grapalat" w:hAnsi="GHEA Grapalat"/>
        </w:rPr>
        <w:t xml:space="preserve">(далее </w:t>
      </w:r>
      <w:r>
        <w:rPr>
          <w:rFonts w:ascii="GHEA Grapalat" w:hAnsi="GHEA Grapalat"/>
        </w:rPr>
        <w:t xml:space="preserve">— договор), </w:t>
      </w:r>
      <w:proofErr w:type="gramStart"/>
      <w:r w:rsidR="002A4CD5">
        <w:rPr>
          <w:rFonts w:ascii="GHEA Grapalat" w:hAnsi="GHEA Grapalat"/>
        </w:rPr>
        <w:t>ремонтных</w:t>
      </w:r>
      <w:proofErr w:type="gramEnd"/>
      <w:r w:rsidR="002A4CD5">
        <w:rPr>
          <w:rFonts w:ascii="GHEA Grapalat" w:hAnsi="GHEA Grapalat"/>
        </w:rPr>
        <w:t>, реконструкционных и строительных</w:t>
      </w:r>
      <w:r w:rsidR="002A4CD5">
        <w:rPr>
          <w:rFonts w:ascii="GHEA Grapalat" w:hAnsi="GHEA Grapalat"/>
          <w:vertAlign w:val="superscript"/>
        </w:rPr>
        <w:t xml:space="preserve"> </w:t>
      </w:r>
      <w:r w:rsidRPr="009F3DC7">
        <w:rPr>
          <w:rFonts w:ascii="GHEA Grapalat" w:hAnsi="GHEA Grapalat"/>
        </w:rPr>
        <w:t>работы (далее — работа), а Заказчик обязуется принимать выполненную работу и платить за нее.</w:t>
      </w:r>
    </w:p>
    <w:p w:rsidR="00BB28C8" w:rsidRPr="009F3DC7" w:rsidRDefault="00BB28C8" w:rsidP="00F9293E">
      <w:pPr>
        <w:widowControl w:val="0"/>
        <w:tabs>
          <w:tab w:val="left" w:pos="1134"/>
        </w:tabs>
        <w:ind w:firstLine="567"/>
        <w:contextualSpacing/>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 xml:space="preserve">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w:t>
      </w:r>
      <w:r w:rsidR="00104071" w:rsidRPr="00BD3389">
        <w:rPr>
          <w:rFonts w:ascii="GHEA Grapalat" w:hAnsi="GHEA Grapalat"/>
        </w:rPr>
        <w:t>объемной ведомость</w:t>
      </w:r>
      <w:proofErr w:type="gramStart"/>
      <w:r w:rsidR="00104071" w:rsidRPr="00BD3389">
        <w:rPr>
          <w:rFonts w:ascii="GHEA Grapalat" w:hAnsi="GHEA Grapalat"/>
        </w:rPr>
        <w:t>ю-</w:t>
      </w:r>
      <w:proofErr w:type="gramEnd"/>
      <w:r w:rsidR="00104071" w:rsidRPr="00BD3389">
        <w:rPr>
          <w:rFonts w:ascii="Courier New" w:hAnsi="Courier New" w:cs="Courier New"/>
        </w:rPr>
        <w:t> </w:t>
      </w:r>
      <w:r w:rsidR="00104071" w:rsidRPr="00BD3389">
        <w:rPr>
          <w:rFonts w:ascii="GHEA Grapalat" w:hAnsi="GHEA Grapalat"/>
        </w:rPr>
        <w:t>сметой</w:t>
      </w:r>
      <w:r w:rsidR="00104071" w:rsidRPr="009F3DC7">
        <w:rPr>
          <w:rFonts w:ascii="GHEA Grapalat" w:hAnsi="GHEA Grapalat"/>
        </w:rPr>
        <w:t xml:space="preserve"> </w:t>
      </w:r>
      <w:r w:rsidRPr="009F3DC7">
        <w:rPr>
          <w:rFonts w:ascii="GHEA Grapalat" w:hAnsi="GHEA Grapalat"/>
        </w:rPr>
        <w:t>работы.</w:t>
      </w:r>
    </w:p>
    <w:p w:rsidR="00BB28C8" w:rsidRPr="004E6A96" w:rsidRDefault="00BB28C8" w:rsidP="00F9293E">
      <w:pPr>
        <w:widowControl w:val="0"/>
        <w:tabs>
          <w:tab w:val="left" w:pos="1134"/>
        </w:tabs>
        <w:ind w:firstLine="567"/>
        <w:contextualSpacing/>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 xml:space="preserve">договора в </w:t>
      </w:r>
      <w:proofErr w:type="gramStart"/>
      <w:r w:rsidRPr="000A3450">
        <w:rPr>
          <w:rFonts w:ascii="GHEA Grapalat" w:hAnsi="GHEA Grapalat"/>
          <w:spacing w:val="6"/>
        </w:rPr>
        <w:t>силу</w:t>
      </w:r>
      <w:proofErr w:type="gramEnd"/>
      <w:r w:rsidRPr="000A3450">
        <w:rPr>
          <w:rFonts w:ascii="GHEA Grapalat" w:hAnsi="GHEA Grapalat"/>
          <w:spacing w:val="6"/>
        </w:rPr>
        <w:t xml:space="preserve"> и устанавливается следующий срок выполнения:</w:t>
      </w:r>
      <w:r w:rsidR="004E6A96">
        <w:rPr>
          <w:rFonts w:ascii="GHEA Grapalat" w:hAnsi="GHEA Grapalat"/>
          <w:spacing w:val="6"/>
          <w:lang w:val="hy-AM"/>
        </w:rPr>
        <w:t xml:space="preserve"> </w:t>
      </w:r>
      <w:r w:rsidR="004E6A96">
        <w:rPr>
          <w:rFonts w:ascii="GHEA Grapalat" w:hAnsi="GHEA Grapalat"/>
          <w:spacing w:val="6"/>
        </w:rPr>
        <w:t xml:space="preserve">Приложениям </w:t>
      </w:r>
      <w:r w:rsidR="004E6A96" w:rsidRPr="009F3DC7">
        <w:rPr>
          <w:rFonts w:ascii="GHEA Grapalat" w:hAnsi="GHEA Grapalat"/>
        </w:rPr>
        <w:t>№№</w:t>
      </w:r>
      <w:r w:rsidR="004E6A96">
        <w:rPr>
          <w:rFonts w:ascii="GHEA Grapalat" w:hAnsi="GHEA Grapalat"/>
        </w:rPr>
        <w:t xml:space="preserve"> </w:t>
      </w:r>
      <w:r w:rsidR="004E6A96">
        <w:rPr>
          <w:rFonts w:ascii="GHEA Grapalat" w:hAnsi="GHEA Grapalat"/>
          <w:spacing w:val="6"/>
        </w:rPr>
        <w:t>2.1. 2.2.</w:t>
      </w:r>
    </w:p>
    <w:p w:rsidR="00BB28C8" w:rsidRPr="009F3DC7" w:rsidRDefault="00BB28C8" w:rsidP="00F9293E">
      <w:pPr>
        <w:widowControl w:val="0"/>
        <w:tabs>
          <w:tab w:val="left" w:pos="1134"/>
        </w:tabs>
        <w:ind w:firstLine="567"/>
        <w:contextualSpacing/>
        <w:jc w:val="both"/>
        <w:rPr>
          <w:rFonts w:ascii="GHEA Grapalat" w:hAnsi="GHEA Grapalat"/>
        </w:rPr>
      </w:pPr>
      <w:r w:rsidRPr="009F3DC7">
        <w:rPr>
          <w:rFonts w:ascii="GHEA Grapalat" w:hAnsi="GHEA Grapalat"/>
        </w:rPr>
        <w:t>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w:t>
      </w:r>
      <w:r w:rsidR="004E6A96">
        <w:rPr>
          <w:rFonts w:ascii="GHEA Grapalat" w:hAnsi="GHEA Grapalat"/>
        </w:rPr>
        <w:t>я</w:t>
      </w:r>
      <w:r w:rsidRPr="009F3DC7">
        <w:rPr>
          <w:rFonts w:ascii="GHEA Grapalat" w:hAnsi="GHEA Grapalat"/>
        </w:rPr>
        <w:t xml:space="preserve"> № 2</w:t>
      </w:r>
      <w:r w:rsidR="004E6A96">
        <w:rPr>
          <w:rFonts w:ascii="GHEA Grapalat" w:hAnsi="GHEA Grapalat"/>
        </w:rPr>
        <w:t>.1, 2.2</w:t>
      </w:r>
      <w:r w:rsidRPr="009F3DC7">
        <w:rPr>
          <w:rFonts w:ascii="GHEA Grapalat" w:hAnsi="GHEA Grapalat"/>
        </w:rPr>
        <w:t xml:space="preserve">). </w:t>
      </w:r>
    </w:p>
    <w:p w:rsidR="00BB28C8" w:rsidRPr="009F3DC7" w:rsidRDefault="00BB28C8" w:rsidP="00F9293E">
      <w:pPr>
        <w:widowControl w:val="0"/>
        <w:tabs>
          <w:tab w:val="left" w:pos="1134"/>
        </w:tabs>
        <w:ind w:firstLine="567"/>
        <w:contextualSpacing/>
        <w:jc w:val="both"/>
        <w:rPr>
          <w:rFonts w:ascii="GHEA Grapalat" w:hAnsi="GHEA Grapalat"/>
        </w:rPr>
      </w:pPr>
    </w:p>
    <w:p w:rsidR="00BB28C8" w:rsidRPr="009F3DC7" w:rsidRDefault="00BB28C8" w:rsidP="00F9293E">
      <w:pPr>
        <w:widowControl w:val="0"/>
        <w:tabs>
          <w:tab w:val="left" w:pos="1276"/>
        </w:tabs>
        <w:ind w:firstLine="567"/>
        <w:contextualSpacing/>
        <w:jc w:val="center"/>
        <w:rPr>
          <w:rFonts w:ascii="GHEA Grapalat" w:hAnsi="GHEA Grapalat"/>
          <w:b/>
        </w:rPr>
      </w:pPr>
      <w:r w:rsidRPr="009F3DC7">
        <w:rPr>
          <w:rFonts w:ascii="GHEA Grapalat" w:hAnsi="GHEA Grapalat"/>
          <w:b/>
        </w:rPr>
        <w:t>2. ВЫПОЛНЕНИЕ РАБОТ СРЕДСТВАМИ ПОДРЯДЧИКА</w:t>
      </w:r>
    </w:p>
    <w:p w:rsidR="00BB28C8" w:rsidRPr="009F3DC7" w:rsidRDefault="00BB28C8" w:rsidP="00F9293E">
      <w:pPr>
        <w:widowControl w:val="0"/>
        <w:tabs>
          <w:tab w:val="left" w:pos="1134"/>
        </w:tabs>
        <w:ind w:firstLine="567"/>
        <w:contextualSpacing/>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силами, материалами и средствами Подрядчика. </w:t>
      </w:r>
    </w:p>
    <w:p w:rsidR="00BB28C8" w:rsidRPr="009F3DC7" w:rsidRDefault="00BB28C8" w:rsidP="00F9293E">
      <w:pPr>
        <w:widowControl w:val="0"/>
        <w:tabs>
          <w:tab w:val="left" w:pos="1134"/>
          <w:tab w:val="left" w:pos="1276"/>
        </w:tabs>
        <w:ind w:firstLine="567"/>
        <w:contextualSpacing/>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rsidR="00BB28C8" w:rsidRPr="009F3DC7" w:rsidRDefault="00BB28C8" w:rsidP="00F9293E">
      <w:pPr>
        <w:widowControl w:val="0"/>
        <w:tabs>
          <w:tab w:val="left" w:pos="1276"/>
        </w:tabs>
        <w:ind w:firstLine="567"/>
        <w:contextualSpacing/>
        <w:jc w:val="center"/>
        <w:rPr>
          <w:rFonts w:ascii="GHEA Grapalat" w:hAnsi="GHEA Grapalat"/>
          <w:b/>
          <w:i/>
        </w:rPr>
      </w:pPr>
    </w:p>
    <w:p w:rsidR="00BB28C8" w:rsidRPr="009F3DC7" w:rsidRDefault="00BB28C8" w:rsidP="00F9293E">
      <w:pPr>
        <w:widowControl w:val="0"/>
        <w:contextualSpacing/>
        <w:jc w:val="center"/>
        <w:rPr>
          <w:rFonts w:ascii="GHEA Grapalat" w:hAnsi="GHEA Grapalat"/>
          <w:b/>
        </w:rPr>
      </w:pPr>
      <w:r w:rsidRPr="009F3DC7">
        <w:rPr>
          <w:rFonts w:ascii="GHEA Grapalat" w:hAnsi="GHEA Grapalat"/>
          <w:b/>
        </w:rPr>
        <w:lastRenderedPageBreak/>
        <w:t>3. ПРАВА И ОБЯЗАННОСТИ СТОРОН</w:t>
      </w:r>
    </w:p>
    <w:p w:rsidR="00BB28C8" w:rsidRPr="009F3DC7" w:rsidRDefault="00BB28C8" w:rsidP="00F9293E">
      <w:pPr>
        <w:widowControl w:val="0"/>
        <w:tabs>
          <w:tab w:val="left" w:pos="1276"/>
        </w:tabs>
        <w:ind w:firstLine="567"/>
        <w:contextualSpacing/>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rsidR="00BB28C8" w:rsidRPr="009F3DC7"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9F3DC7"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9F3DC7"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rsidR="00BB28C8" w:rsidRPr="009F3DC7" w:rsidRDefault="00BB28C8" w:rsidP="00F9293E">
      <w:pPr>
        <w:widowControl w:val="0"/>
        <w:tabs>
          <w:tab w:val="left" w:pos="1134"/>
        </w:tabs>
        <w:ind w:firstLine="567"/>
        <w:contextualSpacing/>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28C8" w:rsidRPr="009F3DC7" w:rsidRDefault="00BB28C8" w:rsidP="00F9293E">
      <w:pPr>
        <w:widowControl w:val="0"/>
        <w:tabs>
          <w:tab w:val="left" w:pos="1134"/>
        </w:tabs>
        <w:ind w:firstLine="567"/>
        <w:contextualSpacing/>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rsidR="00BB28C8" w:rsidRPr="009F3DC7" w:rsidRDefault="00BB28C8" w:rsidP="00F9293E">
      <w:pPr>
        <w:widowControl w:val="0"/>
        <w:tabs>
          <w:tab w:val="left" w:pos="1134"/>
        </w:tabs>
        <w:ind w:firstLine="567"/>
        <w:contextualSpacing/>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rsidR="00BB28C8" w:rsidRPr="009F3DC7" w:rsidRDefault="00BB28C8" w:rsidP="00F9293E">
      <w:pPr>
        <w:widowControl w:val="0"/>
        <w:tabs>
          <w:tab w:val="left" w:pos="1134"/>
        </w:tabs>
        <w:ind w:firstLine="567"/>
        <w:contextualSpacing/>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rsidR="00BB28C8" w:rsidRPr="009F3DC7"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rsidR="00BB28C8" w:rsidRPr="009F3DC7"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rsidR="00BB28C8" w:rsidRPr="009F3DC7" w:rsidRDefault="00BB28C8" w:rsidP="00F9293E">
      <w:pPr>
        <w:widowControl w:val="0"/>
        <w:tabs>
          <w:tab w:val="left" w:pos="1276"/>
        </w:tabs>
        <w:ind w:firstLine="567"/>
        <w:contextualSpacing/>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Pr="009F3DC7" w:rsidRDefault="00BB28C8" w:rsidP="00F9293E">
      <w:pPr>
        <w:widowControl w:val="0"/>
        <w:tabs>
          <w:tab w:val="left" w:pos="1134"/>
        </w:tabs>
        <w:ind w:firstLine="567"/>
        <w:contextualSpacing/>
        <w:jc w:val="both"/>
        <w:rPr>
          <w:rFonts w:ascii="GHEA Grapalat" w:hAnsi="GHEA Grapalat" w:cs="Times Armenian"/>
          <w:b/>
        </w:rPr>
      </w:pPr>
      <w:r w:rsidRPr="009F3DC7">
        <w:rPr>
          <w:rFonts w:ascii="GHEA Grapalat" w:hAnsi="GHEA Grapalat"/>
          <w:b/>
        </w:rPr>
        <w:t>3.2.</w:t>
      </w:r>
      <w:r w:rsidRPr="00124BE9">
        <w:rPr>
          <w:rFonts w:ascii="GHEA Grapalat" w:hAnsi="GHEA Grapalat"/>
          <w:b/>
        </w:rPr>
        <w:tab/>
      </w:r>
      <w:r w:rsidRPr="009F3DC7">
        <w:rPr>
          <w:rFonts w:ascii="GHEA Grapalat" w:hAnsi="GHEA Grapalat"/>
          <w:b/>
        </w:rPr>
        <w:t>Заказчик обязан:</w:t>
      </w:r>
    </w:p>
    <w:p w:rsidR="00BB28C8" w:rsidRPr="009F3DC7" w:rsidRDefault="00BB28C8" w:rsidP="00F9293E">
      <w:pPr>
        <w:widowControl w:val="0"/>
        <w:tabs>
          <w:tab w:val="left" w:pos="1276"/>
        </w:tabs>
        <w:ind w:firstLine="567"/>
        <w:contextualSpacing/>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rsidR="00BB28C8" w:rsidRPr="009F3DC7"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9F3DC7"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Pr="009F3DC7" w:rsidRDefault="00BB28C8" w:rsidP="00F9293E">
      <w:pPr>
        <w:widowControl w:val="0"/>
        <w:tabs>
          <w:tab w:val="left" w:pos="1276"/>
        </w:tabs>
        <w:ind w:firstLine="567"/>
        <w:contextualSpacing/>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w:t>
      </w:r>
      <w:r w:rsidRPr="009F3DC7">
        <w:rPr>
          <w:rFonts w:ascii="GHEA Grapalat" w:hAnsi="GHEA Grapalat"/>
        </w:rPr>
        <w:lastRenderedPageBreak/>
        <w:t xml:space="preserve">последнему. </w:t>
      </w:r>
    </w:p>
    <w:p w:rsidR="00BB28C8" w:rsidRPr="009F3DC7" w:rsidRDefault="00BB28C8" w:rsidP="00F9293E">
      <w:pPr>
        <w:widowControl w:val="0"/>
        <w:tabs>
          <w:tab w:val="left" w:pos="1134"/>
        </w:tabs>
        <w:ind w:firstLine="567"/>
        <w:contextualSpacing/>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rsidR="00BB28C8" w:rsidRPr="009F3DC7"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rsidR="00BB28C8" w:rsidRPr="009F3DC7" w:rsidRDefault="00BB28C8" w:rsidP="00F9293E">
      <w:pPr>
        <w:widowControl w:val="0"/>
        <w:tabs>
          <w:tab w:val="left" w:pos="1276"/>
        </w:tabs>
        <w:ind w:firstLine="567"/>
        <w:contextualSpacing/>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9F3DC7" w:rsidRDefault="00BB28C8" w:rsidP="00F9293E">
      <w:pPr>
        <w:widowControl w:val="0"/>
        <w:tabs>
          <w:tab w:val="left" w:pos="1276"/>
        </w:tabs>
        <w:ind w:firstLine="567"/>
        <w:contextualSpacing/>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rsidR="00BB28C8" w:rsidRPr="00124BE9"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w:t>
      </w:r>
      <w:r w:rsidR="004E6A96" w:rsidRPr="004E6A96">
        <w:rPr>
          <w:rFonts w:ascii="GHEA Grapalat" w:hAnsi="GHEA Grapalat"/>
          <w:b/>
        </w:rPr>
        <w:t>75</w:t>
      </w:r>
      <w:r w:rsidRPr="004E6A96">
        <w:rPr>
          <w:rFonts w:ascii="GHEA Grapalat" w:hAnsi="GHEA Grapalat"/>
          <w:b/>
        </w:rPr>
        <w:t xml:space="preserve"> процентов </w:t>
      </w:r>
      <w:r w:rsidRPr="009F3DC7">
        <w:rPr>
          <w:rFonts w:ascii="GHEA Grapalat" w:hAnsi="GHEA Grapalat"/>
        </w:rPr>
        <w:t>работ самостоятельно, своими силами, инструментами, механизмами, а также необходимыми материалами и в надлежащем качестве.</w:t>
      </w:r>
    </w:p>
    <w:p w:rsidR="00BB28C8" w:rsidRPr="00A8246A"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rsidR="00BB28C8" w:rsidRPr="009F3DC7"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3.4.</w:t>
      </w:r>
      <w:r>
        <w:rPr>
          <w:rFonts w:ascii="GHEA Grapalat" w:hAnsi="GHEA Grapalat"/>
        </w:rPr>
        <w:t>3.</w:t>
      </w:r>
      <w:r>
        <w:rPr>
          <w:rFonts w:ascii="GHEA Grapalat" w:hAnsi="GHEA Grapalat"/>
        </w:rPr>
        <w:tab/>
      </w:r>
      <w:r w:rsidRPr="009F3DC7">
        <w:rPr>
          <w:rFonts w:ascii="GHEA Grapalat" w:hAnsi="GHEA Grapalat"/>
        </w:rPr>
        <w:t xml:space="preserve">Обеспечивать выполнение строительно-монтажных работ в соответствии со строительными нормами, правилами и техническими условиями, провести </w:t>
      </w:r>
      <w:proofErr w:type="spellStart"/>
      <w:r w:rsidRPr="009F3DC7">
        <w:rPr>
          <w:rFonts w:ascii="GHEA Grapalat" w:hAnsi="GHEA Grapalat"/>
        </w:rPr>
        <w:t>индивидуальн</w:t>
      </w:r>
      <w:proofErr w:type="gramStart"/>
      <w:r w:rsidRPr="009F3DC7">
        <w:rPr>
          <w:rFonts w:ascii="GHEA Grapalat" w:hAnsi="GHEA Grapalat"/>
        </w:rPr>
        <w:t>oe</w:t>
      </w:r>
      <w:proofErr w:type="spellEnd"/>
      <w:proofErr w:type="gramEnd"/>
      <w:r w:rsidRPr="009F3DC7">
        <w:rPr>
          <w:rFonts w:ascii="GHEA Grapalat" w:hAnsi="GHEA Grapalat"/>
        </w:rPr>
        <w:t xml:space="preserv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BB28C8" w:rsidRPr="009F3DC7"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BB28C8" w:rsidRPr="009F3DC7" w:rsidRDefault="00BB28C8" w:rsidP="00F9293E">
      <w:pPr>
        <w:widowControl w:val="0"/>
        <w:tabs>
          <w:tab w:val="left" w:pos="1276"/>
        </w:tabs>
        <w:ind w:firstLine="567"/>
        <w:contextualSpacing/>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9F3DC7"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9F3DC7"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9F3DC7"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BB28C8" w:rsidRPr="009F3DC7" w:rsidRDefault="00BB28C8" w:rsidP="00F9293E">
      <w:pPr>
        <w:widowControl w:val="0"/>
        <w:tabs>
          <w:tab w:val="left" w:pos="1418"/>
        </w:tabs>
        <w:ind w:firstLine="567"/>
        <w:contextualSpacing/>
        <w:jc w:val="both"/>
        <w:rPr>
          <w:rFonts w:ascii="GHEA Grapalat" w:hAnsi="GHEA Grapalat" w:cs="Times Armenian"/>
        </w:rPr>
      </w:pPr>
      <w:r w:rsidRPr="0010519D">
        <w:rPr>
          <w:rFonts w:ascii="GHEA Grapalat" w:hAnsi="GHEA Grapalat"/>
        </w:rPr>
        <w:t>3.4</w:t>
      </w:r>
      <w:r w:rsidR="00D40332">
        <w:rPr>
          <w:rFonts w:ascii="GHEA Grapalat" w:hAnsi="GHEA Grapalat"/>
        </w:rPr>
        <w:t>.9</w:t>
      </w:r>
      <w:r w:rsidRPr="0010519D">
        <w:rPr>
          <w:rFonts w:ascii="GHEA Grapalat" w:hAnsi="GHEA Grapalat"/>
        </w:rPr>
        <w:t>.</w:t>
      </w:r>
      <w:r w:rsidRPr="0010519D">
        <w:rPr>
          <w:rFonts w:ascii="GHEA Grapalat" w:hAnsi="GHEA Grapalat"/>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10519D">
        <w:rPr>
          <w:rFonts w:ascii="GHEA Grapalat" w:hAnsi="GHEA Grapalat"/>
        </w:rPr>
        <w:t xml:space="preserve"> и (или) к</w:t>
      </w:r>
      <w:r w:rsidR="00165A51" w:rsidRPr="0010519D">
        <w:rPr>
          <w:rFonts w:ascii="GHEA Grapalat" w:hAnsi="GHEA Grapalat"/>
          <w:lang w:val="hy-AM"/>
        </w:rPr>
        <w:t xml:space="preserve"> </w:t>
      </w:r>
      <w:r w:rsidR="00165A51" w:rsidRPr="0010519D">
        <w:rPr>
          <w:rFonts w:ascii="GHEA Grapalat" w:hAnsi="GHEA Grapalat"/>
        </w:rPr>
        <w:t xml:space="preserve">приборам </w:t>
      </w:r>
      <w:r w:rsidR="00FA2CF4" w:rsidRPr="0010519D">
        <w:rPr>
          <w:rFonts w:ascii="GHEA Grapalat" w:hAnsi="GHEA Grapalat"/>
        </w:rPr>
        <w:t>и</w:t>
      </w:r>
      <w:r w:rsidR="00165A51" w:rsidRPr="0010519D">
        <w:rPr>
          <w:rFonts w:ascii="GHEA Grapalat" w:hAnsi="GHEA Grapalat"/>
        </w:rPr>
        <w:t xml:space="preserve"> оборудованию</w:t>
      </w:r>
      <w:r w:rsidR="00EA6DF8" w:rsidRPr="0010519D">
        <w:rPr>
          <w:rFonts w:ascii="GHEA Grapalat" w:hAnsi="GHEA Grapalat"/>
        </w:rPr>
        <w:t xml:space="preserve"> </w:t>
      </w:r>
      <w:r w:rsidRPr="0010519D">
        <w:rPr>
          <w:rFonts w:ascii="GHEA Grapalat" w:hAnsi="GHEA Grapalat"/>
        </w:rPr>
        <w:t xml:space="preserve"> представлены в приложении № </w:t>
      </w:r>
      <w:r w:rsidR="00D40332">
        <w:rPr>
          <w:rFonts w:ascii="GHEA Grapalat" w:hAnsi="GHEA Grapalat"/>
        </w:rPr>
        <w:t>5.1, 5.2</w:t>
      </w:r>
      <w:r w:rsidRPr="0010519D">
        <w:rPr>
          <w:rFonts w:ascii="GHEA Grapalat" w:hAnsi="GHEA Grapalat"/>
        </w:rPr>
        <w:t xml:space="preserve"> к договор</w:t>
      </w:r>
      <w:r w:rsidR="00D40332">
        <w:rPr>
          <w:rFonts w:ascii="GHEA Grapalat" w:hAnsi="GHEA Grapalat"/>
        </w:rPr>
        <w:t>у.</w:t>
      </w:r>
    </w:p>
    <w:p w:rsidR="00BB28C8" w:rsidRPr="009F3DC7" w:rsidRDefault="00BB28C8" w:rsidP="00F9293E">
      <w:pPr>
        <w:widowControl w:val="0"/>
        <w:tabs>
          <w:tab w:val="left" w:pos="1418"/>
        </w:tabs>
        <w:ind w:firstLine="567"/>
        <w:contextualSpacing/>
        <w:jc w:val="both"/>
        <w:rPr>
          <w:rFonts w:ascii="GHEA Grapalat" w:hAnsi="GHEA Grapalat"/>
        </w:rPr>
      </w:pPr>
      <w:r w:rsidRPr="009F3DC7">
        <w:rPr>
          <w:rFonts w:ascii="GHEA Grapalat" w:hAnsi="GHEA Grapalat"/>
        </w:rPr>
        <w:t>3.4.1</w:t>
      </w:r>
      <w:r w:rsidR="00876EB6">
        <w:rPr>
          <w:rFonts w:ascii="GHEA Grapalat" w:hAnsi="GHEA Grapalat"/>
        </w:rPr>
        <w:t>0</w:t>
      </w:r>
      <w:r>
        <w:rPr>
          <w:rFonts w:ascii="GHEA Grapalat" w:hAnsi="GHEA Grapalat"/>
        </w:rPr>
        <w:t>.</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 xml:space="preserve">договора в случае начала процесса ликвидации или банкротства заранее в письменной форме </w:t>
      </w:r>
      <w:r w:rsidRPr="009F3DC7">
        <w:rPr>
          <w:rFonts w:ascii="GHEA Grapalat" w:hAnsi="GHEA Grapalat"/>
        </w:rPr>
        <w:lastRenderedPageBreak/>
        <w:t>уведомлять об этом Заказчика.</w:t>
      </w:r>
    </w:p>
    <w:p w:rsidR="00BB28C8" w:rsidRPr="009F3DC7" w:rsidRDefault="00BB28C8" w:rsidP="00F9293E">
      <w:pPr>
        <w:widowControl w:val="0"/>
        <w:tabs>
          <w:tab w:val="left" w:pos="1276"/>
        </w:tabs>
        <w:ind w:firstLine="567"/>
        <w:contextualSpacing/>
        <w:jc w:val="both"/>
        <w:rPr>
          <w:rFonts w:ascii="GHEA Grapalat" w:hAnsi="GHEA Grapalat" w:cs="Sylfaen"/>
          <w:u w:val="single"/>
        </w:rPr>
      </w:pPr>
    </w:p>
    <w:p w:rsidR="00BB28C8" w:rsidRDefault="00BB28C8" w:rsidP="00F9293E">
      <w:pPr>
        <w:widowControl w:val="0"/>
        <w:tabs>
          <w:tab w:val="left" w:pos="1276"/>
        </w:tabs>
        <w:contextualSpacing/>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rsidR="00563671" w:rsidRDefault="00563671" w:rsidP="00F9293E">
      <w:pPr>
        <w:widowControl w:val="0"/>
        <w:tabs>
          <w:tab w:val="left" w:pos="1134"/>
        </w:tabs>
        <w:ind w:firstLine="567"/>
        <w:contextualSpacing/>
        <w:jc w:val="both"/>
        <w:rPr>
          <w:rFonts w:ascii="GHEA Grapalat" w:hAnsi="GHEA Grapalat" w:cs="Sylfaen"/>
        </w:rPr>
      </w:pPr>
      <w:r>
        <w:rPr>
          <w:rFonts w:ascii="GHEA Grapalat" w:hAnsi="GHEA Grapalat"/>
        </w:rPr>
        <w:t>4.1.</w:t>
      </w:r>
      <w:r>
        <w:rPr>
          <w:rFonts w:ascii="GHEA Grapalat" w:hAnsi="GHEA Grapalat"/>
        </w:rPr>
        <w:tab/>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563671" w:rsidRDefault="00563671" w:rsidP="00F9293E">
      <w:pPr>
        <w:widowControl w:val="0"/>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w:t>
      </w:r>
      <w:r w:rsidR="00876EB6">
        <w:rPr>
          <w:rFonts w:ascii="GHEA Grapalat" w:hAnsi="GHEA Grapalat"/>
        </w:rPr>
        <w:t>3</w:t>
      </w:r>
      <w:r>
        <w:rPr>
          <w:rFonts w:ascii="GHEA Grapalat" w:hAnsi="GHEA Grapalat"/>
        </w:rPr>
        <w:t xml:space="preserve"> экземпляр</w:t>
      </w:r>
      <w:r w:rsidR="00732070">
        <w:rPr>
          <w:rFonts w:ascii="GHEA Grapalat" w:hAnsi="GHEA Grapalat"/>
        </w:rPr>
        <w:t>а</w:t>
      </w:r>
      <w:r>
        <w:rPr>
          <w:rFonts w:ascii="GHEA Grapalat" w:hAnsi="GHEA Grapalat"/>
        </w:rPr>
        <w:t xml:space="preserve"> акта сдачи-приемки (Приложение № 4). </w:t>
      </w:r>
    </w:p>
    <w:p w:rsidR="00563671" w:rsidRDefault="00563671" w:rsidP="00F9293E">
      <w:pPr>
        <w:widowControl w:val="0"/>
        <w:tabs>
          <w:tab w:val="left" w:pos="1134"/>
        </w:tabs>
        <w:ind w:firstLine="567"/>
        <w:contextualSpacing/>
        <w:jc w:val="both"/>
        <w:rPr>
          <w:rFonts w:ascii="GHEA Grapalat" w:hAnsi="GHEA Grapalat" w:cs="Sylfaen"/>
        </w:rPr>
      </w:pPr>
      <w:r>
        <w:rPr>
          <w:rFonts w:ascii="GHEA Grapalat" w:hAnsi="GHEA Grapalat"/>
        </w:rPr>
        <w:t>4.2.</w:t>
      </w:r>
      <w:r>
        <w:rPr>
          <w:rFonts w:ascii="GHEA Grapalat" w:hAnsi="GHEA Grapalat"/>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563671" w:rsidRDefault="00563671" w:rsidP="00F9293E">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563671" w:rsidRDefault="00563671" w:rsidP="00F9293E">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Подрядчика применяет меры ответственности, предусмотренные договором.</w:t>
      </w:r>
    </w:p>
    <w:p w:rsidR="00563671" w:rsidRDefault="00563671" w:rsidP="00F9293E">
      <w:pPr>
        <w:widowControl w:val="0"/>
        <w:tabs>
          <w:tab w:val="left" w:pos="1134"/>
        </w:tabs>
        <w:ind w:firstLine="567"/>
        <w:contextualSpacing/>
        <w:jc w:val="both"/>
        <w:rPr>
          <w:rFonts w:ascii="GHEA Grapalat" w:hAnsi="GHEA Grapalat" w:cs="Sylfaen"/>
        </w:rPr>
      </w:pPr>
      <w:r>
        <w:rPr>
          <w:rFonts w:ascii="GHEA Grapalat" w:hAnsi="GHEA Grapalat"/>
        </w:rPr>
        <w:t>4.</w:t>
      </w:r>
      <w:r w:rsidR="00C30550">
        <w:rPr>
          <w:rFonts w:ascii="GHEA Grapalat" w:hAnsi="GHEA Grapalat"/>
        </w:rPr>
        <w:t>3</w:t>
      </w:r>
      <w:r>
        <w:rPr>
          <w:rFonts w:ascii="GHEA Grapalat" w:hAnsi="GHEA Grapalat"/>
        </w:rPr>
        <w:t>.</w:t>
      </w:r>
      <w:r>
        <w:rPr>
          <w:rFonts w:ascii="GHEA Grapalat" w:hAnsi="GHEA Grapalat"/>
        </w:rPr>
        <w:tab/>
        <w:t xml:space="preserve">Заказчик в течение </w:t>
      </w:r>
      <w:r w:rsidR="00876EB6">
        <w:rPr>
          <w:rFonts w:ascii="GHEA Grapalat" w:hAnsi="GHEA Grapalat"/>
        </w:rPr>
        <w:t>15</w:t>
      </w:r>
      <w:r>
        <w:rPr>
          <w:rFonts w:ascii="GHEA Grapalat" w:hAnsi="GHEA Grapalat"/>
        </w:rPr>
        <w:t xml:space="preserve"> рабочих дней с </w:t>
      </w:r>
      <w:proofErr w:type="gramStart"/>
      <w:r>
        <w:rPr>
          <w:rFonts w:ascii="GHEA Grapalat" w:hAnsi="GHEA Grapalat"/>
        </w:rPr>
        <w:t>рабочего дня, следующего за днем получения акта сдачи-приемки представляет</w:t>
      </w:r>
      <w:proofErr w:type="gramEnd"/>
      <w:r>
        <w:rPr>
          <w:rFonts w:ascii="GHEA Grapalat" w:hAnsi="GHEA Grapalat"/>
        </w:rPr>
        <w:t xml:space="preserve"> Подрядчику один экземпляр подписанного им акта сдачи-приемки либо мотивированное отклонение непринятия работы.</w:t>
      </w:r>
    </w:p>
    <w:p w:rsidR="00563671" w:rsidRDefault="00563671" w:rsidP="00F9293E">
      <w:pPr>
        <w:widowControl w:val="0"/>
        <w:tabs>
          <w:tab w:val="left" w:pos="1134"/>
        </w:tabs>
        <w:ind w:firstLine="567"/>
        <w:contextualSpacing/>
        <w:jc w:val="both"/>
        <w:rPr>
          <w:rFonts w:ascii="GHEA Grapalat" w:hAnsi="GHEA Grapalat"/>
        </w:rPr>
      </w:pPr>
      <w:r>
        <w:rPr>
          <w:rFonts w:ascii="GHEA Grapalat" w:hAnsi="GHEA Grapalat"/>
        </w:rPr>
        <w:t>4.</w:t>
      </w:r>
      <w:r w:rsidR="007E400C">
        <w:rPr>
          <w:rFonts w:ascii="GHEA Grapalat" w:hAnsi="GHEA Grapalat"/>
        </w:rPr>
        <w:t>4</w:t>
      </w:r>
      <w:r>
        <w:rPr>
          <w:rFonts w:ascii="GHEA Grapalat" w:hAnsi="GHEA Grapalat"/>
        </w:rPr>
        <w:t>.</w:t>
      </w:r>
      <w:r>
        <w:rPr>
          <w:rFonts w:ascii="GHEA Grapalat" w:hAnsi="GHEA Grapalat"/>
        </w:rPr>
        <w:tab/>
        <w:t>Если в срок, установленный пунктом 4.</w:t>
      </w:r>
      <w:r w:rsidR="007E400C">
        <w:rPr>
          <w:rFonts w:ascii="GHEA Grapalat" w:hAnsi="GHEA Grapalat"/>
        </w:rPr>
        <w:t>3</w:t>
      </w:r>
      <w:r>
        <w:rPr>
          <w:rFonts w:ascii="GHEA Grapalat" w:hAnsi="GHEA Grapalat"/>
        </w:rPr>
        <w:t xml:space="preserve"> договора, Заказчик не</w:t>
      </w:r>
      <w:r>
        <w:rPr>
          <w:rFonts w:ascii="Courier New" w:hAnsi="Courier New" w:cs="Courier New"/>
        </w:rPr>
        <w:t> </w:t>
      </w:r>
      <w:r>
        <w:rPr>
          <w:rFonts w:ascii="GHEA Grapalat" w:hAnsi="GHEA Grapalat"/>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Pr>
          <w:rFonts w:ascii="GHEA Grapalat" w:hAnsi="GHEA Grapalat"/>
        </w:rPr>
        <w:t>3</w:t>
      </w:r>
      <w:r>
        <w:rPr>
          <w:rFonts w:ascii="GHEA Grapalat" w:hAnsi="GHEA Grapalat"/>
        </w:rPr>
        <w:t xml:space="preserve"> договора окончательного срока Заказчик предоставляет Подрядчику утвержденный им акт сдачи-приемки. </w:t>
      </w:r>
    </w:p>
    <w:p w:rsidR="0032067F" w:rsidRDefault="006365A9" w:rsidP="00F9293E">
      <w:pPr>
        <w:widowControl w:val="0"/>
        <w:tabs>
          <w:tab w:val="left" w:pos="1276"/>
        </w:tabs>
        <w:ind w:firstLine="567"/>
        <w:contextualSpacing/>
        <w:jc w:val="both"/>
        <w:rPr>
          <w:rFonts w:ascii="GHEA Grapalat" w:hAnsi="GHEA Grapalat" w:cs="Times Armenian"/>
        </w:rPr>
      </w:pPr>
      <w:r w:rsidRPr="007667CA">
        <w:rPr>
          <w:rFonts w:ascii="GHEA Grapalat" w:hAnsi="GHEA Grapalat"/>
        </w:rPr>
        <w:t>4.5</w:t>
      </w:r>
      <w:proofErr w:type="gramStart"/>
      <w:r w:rsidR="0032067F" w:rsidRPr="007667CA">
        <w:rPr>
          <w:rFonts w:ascii="GHEA Grapalat" w:hAnsi="GHEA Grapalat"/>
        </w:rPr>
        <w:t xml:space="preserve"> В</w:t>
      </w:r>
      <w:proofErr w:type="gramEnd"/>
      <w:r w:rsidR="0032067F" w:rsidRPr="007667CA">
        <w:rPr>
          <w:rFonts w:ascii="GHEA Grapalat" w:hAnsi="GHEA Grapalat"/>
        </w:rPr>
        <w:t xml:space="preserve">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Default="00563671" w:rsidP="00F9293E">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4.6.</w:t>
      </w:r>
      <w:r>
        <w:rPr>
          <w:rFonts w:ascii="GHEA Grapalat" w:hAnsi="GHEA Grapalat"/>
          <w:sz w:val="24"/>
          <w:szCs w:val="24"/>
        </w:rPr>
        <w:tab/>
        <w:t xml:space="preserve">Во время приемки работы применяются также следующие условия: </w:t>
      </w:r>
    </w:p>
    <w:p w:rsidR="00563671" w:rsidRDefault="00563671" w:rsidP="00F9293E">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1)</w:t>
      </w:r>
      <w:r>
        <w:rPr>
          <w:rFonts w:ascii="GHEA Grapalat" w:hAnsi="GHEA Grapalat"/>
          <w:sz w:val="24"/>
          <w:szCs w:val="24"/>
        </w:rPr>
        <w:tab/>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563671" w:rsidRDefault="00563671" w:rsidP="00F9293E">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Pr>
          <w:rFonts w:ascii="Courier New" w:hAnsi="Courier New" w:cs="Courier New"/>
          <w:sz w:val="24"/>
          <w:szCs w:val="24"/>
        </w:rPr>
        <w:t> </w:t>
      </w:r>
      <w:r>
        <w:rPr>
          <w:rFonts w:ascii="GHEA Grapalat" w:hAnsi="GHEA Grapalat"/>
          <w:sz w:val="24"/>
          <w:szCs w:val="24"/>
        </w:rPr>
        <w:t>года (далее — приемная комиссия);</w:t>
      </w:r>
    </w:p>
    <w:p w:rsidR="00563671" w:rsidRDefault="00563671" w:rsidP="00F9293E">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lastRenderedPageBreak/>
        <w:t>3)</w:t>
      </w:r>
      <w:r>
        <w:rPr>
          <w:rFonts w:ascii="GHEA Grapalat" w:hAnsi="GHEA Grapalat"/>
          <w:sz w:val="24"/>
          <w:szCs w:val="24"/>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Default="00563671" w:rsidP="00F9293E">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w:t>
      </w:r>
      <w:r>
        <w:rPr>
          <w:rFonts w:ascii="GHEA Grapalat" w:hAnsi="GHEA Grapalat"/>
          <w:sz w:val="24"/>
          <w:szCs w:val="24"/>
        </w:rPr>
        <w:tab/>
        <w:t>после получения в установленном порядке акта, указанного в подпункте</w:t>
      </w:r>
      <w:r>
        <w:rPr>
          <w:rFonts w:ascii="Courier New" w:hAnsi="Courier New" w:cs="Courier New"/>
          <w:sz w:val="24"/>
          <w:szCs w:val="24"/>
        </w:rPr>
        <w:t> </w:t>
      </w:r>
      <w:r>
        <w:rPr>
          <w:rFonts w:ascii="GHEA Grapalat" w:hAnsi="GHEA Grapalat"/>
          <w:sz w:val="24"/>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Default="00563671" w:rsidP="00F9293E">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563671" w:rsidRDefault="00563671" w:rsidP="00F9293E">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б</w:t>
      </w:r>
      <w:proofErr w:type="gramEnd"/>
      <w:r>
        <w:rPr>
          <w:rFonts w:ascii="GHEA Grapalat" w:hAnsi="GHEA Grapalat"/>
          <w:sz w:val="24"/>
          <w:szCs w:val="24"/>
        </w:rPr>
        <w:t>.</w:t>
      </w:r>
      <w:r>
        <w:rPr>
          <w:rFonts w:ascii="GHEA Grapalat" w:hAnsi="GHEA Grapalat"/>
          <w:sz w:val="24"/>
          <w:szCs w:val="24"/>
        </w:rPr>
        <w:tab/>
        <w:t>не соответствует требованиям договора, то акт не подписывается;</w:t>
      </w:r>
    </w:p>
    <w:p w:rsidR="00563671" w:rsidRDefault="00563671" w:rsidP="00F9293E">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t xml:space="preserve">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w:t>
      </w:r>
      <w:proofErr w:type="gramStart"/>
      <w:r>
        <w:rPr>
          <w:rFonts w:ascii="GHEA Grapalat" w:hAnsi="GHEA Grapalat"/>
          <w:sz w:val="24"/>
          <w:szCs w:val="24"/>
        </w:rPr>
        <w:t>суммы</w:t>
      </w:r>
      <w:proofErr w:type="gramEnd"/>
      <w:r>
        <w:rPr>
          <w:rFonts w:ascii="GHEA Grapalat" w:hAnsi="GHEA Grapalat"/>
          <w:sz w:val="24"/>
          <w:szCs w:val="24"/>
        </w:rPr>
        <w:t xml:space="preserve">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563671" w:rsidRPr="00DA3C71" w:rsidRDefault="00563671" w:rsidP="00F9293E">
      <w:pPr>
        <w:widowControl w:val="0"/>
        <w:tabs>
          <w:tab w:val="left" w:pos="1276"/>
        </w:tabs>
        <w:ind w:firstLine="567"/>
        <w:contextualSpacing/>
        <w:jc w:val="center"/>
        <w:rPr>
          <w:rFonts w:ascii="GHEA Grapalat" w:hAnsi="GHEA Grapalat"/>
          <w:b/>
        </w:rPr>
      </w:pPr>
    </w:p>
    <w:p w:rsidR="00563671" w:rsidRPr="009F3DC7" w:rsidRDefault="00563671" w:rsidP="00F9293E">
      <w:pPr>
        <w:widowControl w:val="0"/>
        <w:tabs>
          <w:tab w:val="left" w:pos="1276"/>
        </w:tabs>
        <w:contextualSpacing/>
        <w:jc w:val="both"/>
        <w:rPr>
          <w:rFonts w:ascii="GHEA Grapalat" w:hAnsi="GHEA Grapalat"/>
          <w:b/>
        </w:rPr>
      </w:pPr>
    </w:p>
    <w:p w:rsidR="00BB28C8" w:rsidRPr="009F3DC7" w:rsidRDefault="00BB28C8" w:rsidP="00F9293E">
      <w:pPr>
        <w:widowControl w:val="0"/>
        <w:tabs>
          <w:tab w:val="left" w:pos="1276"/>
        </w:tabs>
        <w:ind w:firstLine="567"/>
        <w:contextualSpacing/>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rsidR="00BB28C8" w:rsidRPr="00A542E3"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w:t>
      </w:r>
      <w:proofErr w:type="gramStart"/>
      <w:r w:rsidRPr="00A542E3">
        <w:rPr>
          <w:rFonts w:ascii="GHEA Grapalat" w:hAnsi="GHEA Grapalat"/>
        </w:rPr>
        <w:t xml:space="preserve"> (</w:t>
      </w:r>
      <w:r w:rsidRPr="00D5595C">
        <w:rPr>
          <w:rFonts w:ascii="GHEA Grapalat" w:hAnsi="GHEA Grapalat"/>
        </w:rPr>
        <w:t>__________</w:t>
      </w:r>
      <w:r w:rsidRPr="00A542E3">
        <w:rPr>
          <w:rFonts w:ascii="GHEA Grapalat" w:hAnsi="GHEA Grapalat"/>
        </w:rPr>
        <w:t xml:space="preserve">) </w:t>
      </w:r>
      <w:proofErr w:type="spellStart"/>
      <w:proofErr w:type="gramEnd"/>
      <w:r w:rsidRPr="00A542E3">
        <w:rPr>
          <w:rFonts w:ascii="GHEA Grapalat" w:hAnsi="GHEA Grapalat"/>
        </w:rPr>
        <w:t>драмов</w:t>
      </w:r>
      <w:proofErr w:type="spellEnd"/>
      <w:r w:rsidRPr="00A542E3">
        <w:rPr>
          <w:rFonts w:ascii="GHEA Grapalat" w:hAnsi="GHEA Grapalat"/>
        </w:rPr>
        <w:t xml:space="preserve"> РА, из которых (_______________) </w:t>
      </w:r>
      <w:proofErr w:type="spellStart"/>
      <w:r w:rsidRPr="00A542E3">
        <w:rPr>
          <w:rFonts w:ascii="GHEA Grapalat" w:hAnsi="GHEA Grapalat"/>
        </w:rPr>
        <w:t>драмов</w:t>
      </w:r>
      <w:proofErr w:type="spellEnd"/>
      <w:r w:rsidRPr="00A542E3">
        <w:rPr>
          <w:rFonts w:ascii="GHEA Grapalat" w:hAnsi="GHEA Grapalat"/>
        </w:rPr>
        <w:t xml:space="preserve"> РА составляют НДС. Цена включает все осуществляемые Подрядчиком расходы, при этом: </w:t>
      </w:r>
    </w:p>
    <w:p w:rsidR="00BB28C8" w:rsidRPr="00A542E3" w:rsidRDefault="00BB28C8" w:rsidP="00F9293E">
      <w:pPr>
        <w:widowControl w:val="0"/>
        <w:tabs>
          <w:tab w:val="left" w:pos="1276"/>
        </w:tabs>
        <w:ind w:firstLine="567"/>
        <w:contextualSpacing/>
        <w:jc w:val="both"/>
        <w:rPr>
          <w:rFonts w:ascii="GHEA Grapalat" w:hAnsi="GHEA Grapalat"/>
        </w:rPr>
      </w:pPr>
      <w:r w:rsidRPr="00A542E3">
        <w:rPr>
          <w:rFonts w:ascii="GHEA Grapalat" w:hAnsi="GHEA Grapalat"/>
        </w:rPr>
        <w:t>лот 1</w:t>
      </w:r>
      <w:r w:rsidRPr="00D5595C">
        <w:rPr>
          <w:rFonts w:ascii="GHEA Grapalat" w:hAnsi="GHEA Grapalat"/>
        </w:rPr>
        <w:t>________</w:t>
      </w:r>
      <w:r w:rsidRPr="00A542E3">
        <w:rPr>
          <w:rFonts w:ascii="GHEA Grapalat" w:hAnsi="GHEA Grapalat"/>
        </w:rPr>
        <w:t>. (</w:t>
      </w:r>
      <w:r w:rsidRPr="00D5595C">
        <w:rPr>
          <w:rFonts w:ascii="GHEA Grapalat" w:hAnsi="GHEA Grapalat"/>
        </w:rPr>
        <w:t>_______</w:t>
      </w:r>
      <w:r w:rsidRPr="00A542E3">
        <w:rPr>
          <w:rFonts w:ascii="GHEA Grapalat" w:hAnsi="GHEA Grapalat"/>
        </w:rPr>
        <w:t xml:space="preserve">) </w:t>
      </w:r>
      <w:proofErr w:type="spellStart"/>
      <w:r w:rsidRPr="00A542E3">
        <w:rPr>
          <w:rFonts w:ascii="GHEA Grapalat" w:hAnsi="GHEA Grapalat"/>
        </w:rPr>
        <w:t>драмов</w:t>
      </w:r>
      <w:proofErr w:type="spellEnd"/>
      <w:r w:rsidRPr="00A542E3">
        <w:rPr>
          <w:rFonts w:ascii="GHEA Grapalat" w:hAnsi="GHEA Grapalat"/>
        </w:rPr>
        <w:t xml:space="preserve"> РА, из которых</w:t>
      </w:r>
      <w:proofErr w:type="gramStart"/>
      <w:r w:rsidRPr="00A542E3">
        <w:rPr>
          <w:rFonts w:ascii="GHEA Grapalat" w:hAnsi="GHEA Grapalat"/>
        </w:rPr>
        <w:t xml:space="preserve">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w:t>
      </w:r>
      <w:r w:rsidRPr="00A542E3">
        <w:rPr>
          <w:rFonts w:ascii="GHEA Grapalat" w:hAnsi="GHEA Grapalat"/>
        </w:rPr>
        <w:t xml:space="preserve">) </w:t>
      </w:r>
      <w:proofErr w:type="spellStart"/>
      <w:proofErr w:type="gramEnd"/>
      <w:r w:rsidRPr="00A542E3">
        <w:rPr>
          <w:rFonts w:ascii="GHEA Grapalat" w:hAnsi="GHEA Grapalat"/>
        </w:rPr>
        <w:t>драмов</w:t>
      </w:r>
      <w:proofErr w:type="spellEnd"/>
      <w:r w:rsidRPr="00A542E3">
        <w:rPr>
          <w:rFonts w:ascii="GHEA Grapalat" w:hAnsi="GHEA Grapalat"/>
        </w:rPr>
        <w:t xml:space="preserve"> РА составляют НДС.</w:t>
      </w:r>
    </w:p>
    <w:p w:rsidR="00BB28C8" w:rsidRPr="00D5595C" w:rsidRDefault="00BB28C8" w:rsidP="00F9293E">
      <w:pPr>
        <w:widowControl w:val="0"/>
        <w:tabs>
          <w:tab w:val="left" w:pos="1276"/>
        </w:tabs>
        <w:contextualSpacing/>
        <w:jc w:val="both"/>
        <w:rPr>
          <w:rFonts w:ascii="GHEA Grapalat" w:hAnsi="GHEA Grapalat"/>
        </w:rPr>
      </w:pPr>
      <w:r w:rsidRPr="00D5595C">
        <w:rPr>
          <w:rFonts w:ascii="GHEA Grapalat" w:hAnsi="GHEA Grapalat"/>
        </w:rPr>
        <w:t>_________________________________________________________________________</w:t>
      </w:r>
    </w:p>
    <w:p w:rsidR="00BB28C8" w:rsidRPr="00A542E3" w:rsidRDefault="00BB28C8" w:rsidP="00F9293E">
      <w:pPr>
        <w:widowControl w:val="0"/>
        <w:tabs>
          <w:tab w:val="left" w:pos="1276"/>
        </w:tabs>
        <w:ind w:firstLine="567"/>
        <w:contextualSpacing/>
        <w:jc w:val="both"/>
        <w:rPr>
          <w:rFonts w:ascii="GHEA Grapalat" w:hAnsi="GHEA Grapalat"/>
        </w:rPr>
      </w:pPr>
      <w:r w:rsidRPr="00A542E3">
        <w:rPr>
          <w:rFonts w:ascii="GHEA Grapalat" w:hAnsi="GHEA Grapalat"/>
        </w:rPr>
        <w:t xml:space="preserve">лот </w:t>
      </w:r>
      <w:proofErr w:type="spellStart"/>
      <w:r w:rsidRPr="00A542E3">
        <w:rPr>
          <w:rFonts w:ascii="GHEA Grapalat" w:hAnsi="GHEA Grapalat"/>
        </w:rPr>
        <w:t>n</w:t>
      </w:r>
      <w:proofErr w:type="spellEnd"/>
      <w:r w:rsidRPr="00A542E3">
        <w:rPr>
          <w:rFonts w:ascii="GHEA Grapalat" w:hAnsi="GHEA Grapalat"/>
        </w:rPr>
        <w:t xml:space="preserve">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xml:space="preserve">) </w:t>
      </w:r>
      <w:proofErr w:type="spellStart"/>
      <w:r w:rsidRPr="00A542E3">
        <w:rPr>
          <w:rFonts w:ascii="GHEA Grapalat" w:hAnsi="GHEA Grapalat"/>
        </w:rPr>
        <w:t>драмов</w:t>
      </w:r>
      <w:proofErr w:type="spellEnd"/>
      <w:r w:rsidRPr="00A542E3">
        <w:rPr>
          <w:rFonts w:ascii="GHEA Grapalat" w:hAnsi="GHEA Grapalat"/>
        </w:rPr>
        <w:t xml:space="preserve"> РА, из которых</w:t>
      </w:r>
      <w:proofErr w:type="gramStart"/>
      <w:r w:rsidRPr="00A542E3">
        <w:rPr>
          <w:rFonts w:ascii="GHEA Grapalat" w:hAnsi="GHEA Grapalat"/>
        </w:rPr>
        <w:t xml:space="preserve"> </w:t>
      </w:r>
      <w:r w:rsidRPr="00D5595C">
        <w:rPr>
          <w:rFonts w:ascii="GHEA Grapalat" w:hAnsi="GHEA Grapalat"/>
        </w:rPr>
        <w:t>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xml:space="preserve">) </w:t>
      </w:r>
      <w:proofErr w:type="spellStart"/>
      <w:proofErr w:type="gramEnd"/>
      <w:r w:rsidRPr="00A542E3">
        <w:rPr>
          <w:rFonts w:ascii="GHEA Grapalat" w:hAnsi="GHEA Grapalat"/>
        </w:rPr>
        <w:t>драмов</w:t>
      </w:r>
      <w:proofErr w:type="spellEnd"/>
      <w:r w:rsidRPr="00A542E3">
        <w:rPr>
          <w:rFonts w:ascii="GHEA Grapalat" w:hAnsi="GHEA Grapalat"/>
        </w:rPr>
        <w:t xml:space="preserve"> РА составляют НДС</w:t>
      </w:r>
      <w:r w:rsidR="00F445EC">
        <w:rPr>
          <w:rStyle w:val="FootnoteReference"/>
          <w:rFonts w:ascii="GHEA Grapalat" w:hAnsi="GHEA Grapalat"/>
        </w:rPr>
        <w:footnoteReference w:customMarkFollows="1" w:id="5"/>
        <w:t>28</w:t>
      </w:r>
      <w:r w:rsidRPr="00A542E3">
        <w:rPr>
          <w:rFonts w:ascii="GHEA Grapalat" w:hAnsi="GHEA Grapalat"/>
        </w:rPr>
        <w:t>.</w:t>
      </w:r>
    </w:p>
    <w:p w:rsidR="00BB28C8" w:rsidRPr="009F3DC7" w:rsidRDefault="00BB28C8" w:rsidP="00F9293E">
      <w:pPr>
        <w:widowControl w:val="0"/>
        <w:tabs>
          <w:tab w:val="num" w:pos="1134"/>
        </w:tabs>
        <w:ind w:firstLine="567"/>
        <w:contextualSpacing/>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rsidR="00BB28C8" w:rsidRPr="009F3DC7" w:rsidRDefault="00BB28C8" w:rsidP="00F9293E">
      <w:pPr>
        <w:widowControl w:val="0"/>
        <w:tabs>
          <w:tab w:val="num" w:pos="1134"/>
        </w:tabs>
        <w:ind w:firstLine="567"/>
        <w:contextualSpacing/>
        <w:jc w:val="both"/>
        <w:rPr>
          <w:rFonts w:ascii="GHEA Grapalat" w:hAnsi="GHEA Grapalat" w:cs="Times Armenian"/>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w:t>
      </w:r>
      <w:proofErr w:type="gramStart"/>
      <w:r w:rsidRPr="009F3DC7">
        <w:rPr>
          <w:rFonts w:ascii="GHEA Grapalat" w:hAnsi="GHEA Grapalat"/>
        </w:rPr>
        <w:t>дств пр</w:t>
      </w:r>
      <w:proofErr w:type="gramEnd"/>
      <w:r w:rsidRPr="009F3DC7">
        <w:rPr>
          <w:rFonts w:ascii="GHEA Grapalat" w:hAnsi="GHEA Grapalat"/>
        </w:rPr>
        <w:t xml:space="preserve">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w:t>
      </w:r>
      <w:proofErr w:type="gramStart"/>
      <w:r w:rsidRPr="009F3DC7">
        <w:rPr>
          <w:rFonts w:ascii="GHEA Grapalat" w:hAnsi="GHEA Grapalat"/>
        </w:rPr>
        <w:t>позднее</w:t>
      </w:r>
      <w:proofErr w:type="gramEnd"/>
      <w:r w:rsidRPr="009F3DC7">
        <w:rPr>
          <w:rFonts w:ascii="GHEA Grapalat" w:hAnsi="GHEA Grapalat"/>
        </w:rPr>
        <w:t xml:space="preserve"> чем до </w:t>
      </w:r>
      <w:r w:rsidRPr="00D45137">
        <w:rPr>
          <w:rFonts w:ascii="GHEA Grapalat" w:hAnsi="GHEA Grapalat"/>
        </w:rPr>
        <w:t>30</w:t>
      </w:r>
      <w:r w:rsidRPr="009F3DC7">
        <w:rPr>
          <w:rFonts w:ascii="GHEA Grapalat" w:hAnsi="GHEA Grapalat"/>
        </w:rPr>
        <w:t xml:space="preserve"> декабря данного года. </w:t>
      </w:r>
    </w:p>
    <w:p w:rsidR="00BB28C8" w:rsidRPr="009F3DC7" w:rsidRDefault="00C648E2" w:rsidP="00732070">
      <w:pPr>
        <w:contextualSpacing/>
        <w:rPr>
          <w:rFonts w:ascii="GHEA Grapalat" w:hAnsi="GHEA Grapalat"/>
          <w:b/>
        </w:rPr>
      </w:pPr>
      <w:r>
        <w:rPr>
          <w:rFonts w:ascii="GHEA Grapalat" w:hAnsi="GHEA Grapalat"/>
          <w:b/>
        </w:rPr>
        <w:br w:type="page"/>
      </w:r>
      <w:r w:rsidR="00BB28C8">
        <w:rPr>
          <w:rFonts w:ascii="GHEA Grapalat" w:hAnsi="GHEA Grapalat"/>
          <w:b/>
        </w:rPr>
        <w:lastRenderedPageBreak/>
        <w:t>6.</w:t>
      </w:r>
      <w:r w:rsidR="00BB28C8" w:rsidRPr="00124BE9">
        <w:rPr>
          <w:rFonts w:ascii="GHEA Grapalat" w:hAnsi="GHEA Grapalat"/>
          <w:b/>
        </w:rPr>
        <w:t xml:space="preserve"> </w:t>
      </w:r>
      <w:r w:rsidR="00BB28C8" w:rsidRPr="009F3DC7">
        <w:rPr>
          <w:rFonts w:ascii="GHEA Grapalat" w:hAnsi="GHEA Grapalat"/>
          <w:b/>
        </w:rPr>
        <w:t>ОТВЕТСТВЕННОСТЬ СТОРОН</w:t>
      </w:r>
    </w:p>
    <w:p w:rsidR="00BB28C8" w:rsidRPr="009F3DC7" w:rsidRDefault="00BB28C8" w:rsidP="00F9293E">
      <w:pPr>
        <w:widowControl w:val="0"/>
        <w:tabs>
          <w:tab w:val="left" w:pos="1134"/>
        </w:tabs>
        <w:ind w:firstLine="567"/>
        <w:contextualSpacing/>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9F3DC7" w:rsidRDefault="00BB28C8" w:rsidP="00F9293E">
      <w:pPr>
        <w:widowControl w:val="0"/>
        <w:tabs>
          <w:tab w:val="left" w:pos="1134"/>
        </w:tabs>
        <w:ind w:firstLine="567"/>
        <w:contextualSpacing/>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0,05 (ноль целых пять сотых) процента от цены подлежащей выполнению, но невыполненной работы.</w:t>
      </w:r>
    </w:p>
    <w:p w:rsidR="00BB28C8" w:rsidRPr="00516521" w:rsidRDefault="00BB28C8" w:rsidP="00F9293E">
      <w:pPr>
        <w:widowControl w:val="0"/>
        <w:tabs>
          <w:tab w:val="left" w:pos="1134"/>
        </w:tabs>
        <w:ind w:firstLine="567"/>
        <w:contextualSpacing/>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CD2A3B">
        <w:rPr>
          <w:rFonts w:ascii="GHEA Grapalat" w:hAnsi="GHEA Grapalat"/>
        </w:rPr>
        <w:t>.</w:t>
      </w:r>
      <w:r w:rsidRPr="009F3DC7">
        <w:rPr>
          <w:rFonts w:ascii="GHEA Grapalat" w:hAnsi="GHEA Grapalat"/>
        </w:rPr>
        <w:t xml:space="preserve"> от Подрядчика взимается штраф в размере 0,5 (ноль целых пять десятых) процента от суммы, установленной в пункте 5.1 договора.</w:t>
      </w:r>
      <w:r w:rsidRPr="00D45137">
        <w:rPr>
          <w:rFonts w:ascii="GHEA Grapalat" w:hAnsi="GHEA Grapalat"/>
        </w:rPr>
        <w:t xml:space="preserve"> </w:t>
      </w:r>
      <w:r w:rsidRPr="00AF0D24">
        <w:rPr>
          <w:rFonts w:ascii="GHEA Grapalat" w:hAnsi="GHEA Grapalat"/>
        </w:rPr>
        <w:t>При этом</w:t>
      </w:r>
      <w:proofErr w:type="gramStart"/>
      <w:r w:rsidRPr="00AF0D24">
        <w:rPr>
          <w:rFonts w:ascii="GHEA Grapalat" w:hAnsi="GHEA Grapalat"/>
          <w:lang w:val="hy-AM"/>
        </w:rPr>
        <w:t>,</w:t>
      </w:r>
      <w:proofErr w:type="gramEnd"/>
      <w:r w:rsidRPr="00AF0D24">
        <w:rPr>
          <w:rFonts w:ascii="GHEA Grapalat" w:hAnsi="GHEA Grapalat"/>
        </w:rPr>
        <w:t xml:space="preserve"> штраф рассчитывается также при выполнении работ в срок, установленный на</w:t>
      </w:r>
      <w:r w:rsidRPr="00DF13E4">
        <w:rPr>
          <w:rFonts w:ascii="GHEA Grapalat" w:hAnsi="GHEA Grapalat"/>
        </w:rPr>
        <w:t>стоящим договором, но в случае их непринятия заказчиком</w:t>
      </w:r>
    </w:p>
    <w:p w:rsidR="00BB28C8" w:rsidRPr="009F3DC7" w:rsidRDefault="00BB28C8" w:rsidP="00F9293E">
      <w:pPr>
        <w:widowControl w:val="0"/>
        <w:tabs>
          <w:tab w:val="left" w:pos="1134"/>
        </w:tabs>
        <w:ind w:firstLine="567"/>
        <w:contextualSpacing/>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 и 6.3 договора пеня и штраф исчисляются и зачитываются вместе с суммами, уплачиваемыми Подрядчику.</w:t>
      </w:r>
    </w:p>
    <w:p w:rsidR="00BB28C8" w:rsidRPr="009F3DC7" w:rsidRDefault="00BB28C8" w:rsidP="00F9293E">
      <w:pPr>
        <w:widowControl w:val="0"/>
        <w:tabs>
          <w:tab w:val="left" w:pos="1134"/>
        </w:tabs>
        <w:ind w:firstLine="567"/>
        <w:contextualSpacing/>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BB28C8" w:rsidRPr="00124BE9" w:rsidRDefault="00BB28C8" w:rsidP="00F9293E">
      <w:pPr>
        <w:widowControl w:val="0"/>
        <w:tabs>
          <w:tab w:val="left" w:pos="1134"/>
        </w:tabs>
        <w:ind w:firstLine="567"/>
        <w:contextualSpacing/>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9F3DC7">
        <w:rPr>
          <w:rFonts w:ascii="GHEA Grapalat" w:hAnsi="GHEA Grapalat"/>
        </w:rPr>
        <w:t>ств ст</w:t>
      </w:r>
      <w:proofErr w:type="gramEnd"/>
      <w:r w:rsidRPr="009F3DC7">
        <w:rPr>
          <w:rFonts w:ascii="GHEA Grapalat" w:hAnsi="GHEA Grapalat"/>
        </w:rPr>
        <w:t>ороны несут ответственность в порядке, установленном законодательством Республики Армения.</w:t>
      </w:r>
    </w:p>
    <w:p w:rsidR="00BB28C8" w:rsidRPr="004078D0" w:rsidRDefault="00BB28C8" w:rsidP="00F9293E">
      <w:pPr>
        <w:widowControl w:val="0"/>
        <w:tabs>
          <w:tab w:val="left" w:pos="1134"/>
        </w:tabs>
        <w:ind w:firstLine="567"/>
        <w:contextualSpacing/>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rsidR="00732070" w:rsidRDefault="00732070" w:rsidP="00F9293E">
      <w:pPr>
        <w:widowControl w:val="0"/>
        <w:tabs>
          <w:tab w:val="left" w:pos="1276"/>
        </w:tabs>
        <w:contextualSpacing/>
        <w:jc w:val="center"/>
        <w:rPr>
          <w:rFonts w:ascii="GHEA Grapalat" w:hAnsi="GHEA Grapalat"/>
          <w:b/>
        </w:rPr>
      </w:pPr>
    </w:p>
    <w:p w:rsidR="00BB28C8" w:rsidRPr="009F3DC7" w:rsidRDefault="00BB28C8" w:rsidP="00F9293E">
      <w:pPr>
        <w:widowControl w:val="0"/>
        <w:tabs>
          <w:tab w:val="left" w:pos="1276"/>
        </w:tabs>
        <w:contextualSpacing/>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rsidR="00BB28C8" w:rsidRPr="009F3DC7"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w:t>
      </w:r>
      <w:proofErr w:type="gramStart"/>
      <w:r w:rsidRPr="009F3DC7">
        <w:rPr>
          <w:rFonts w:ascii="GHEA Grapalat" w:hAnsi="GHEA Grapalat"/>
        </w:rPr>
        <w:t>которую</w:t>
      </w:r>
      <w:proofErr w:type="gramEnd"/>
      <w:r w:rsidRPr="009F3DC7">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124BE9" w:rsidRDefault="00BB28C8" w:rsidP="00F9293E">
      <w:pPr>
        <w:widowControl w:val="0"/>
        <w:tabs>
          <w:tab w:val="left" w:pos="1276"/>
        </w:tabs>
        <w:contextualSpacing/>
        <w:jc w:val="both"/>
        <w:rPr>
          <w:rFonts w:ascii="GHEA Grapalat" w:hAnsi="GHEA Grapalat"/>
        </w:rPr>
      </w:pPr>
    </w:p>
    <w:p w:rsidR="00BB28C8" w:rsidRPr="009F3DC7" w:rsidRDefault="00BB28C8" w:rsidP="00F9293E">
      <w:pPr>
        <w:widowControl w:val="0"/>
        <w:tabs>
          <w:tab w:val="left" w:pos="1276"/>
        </w:tabs>
        <w:contextualSpacing/>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rsidR="00BB28C8" w:rsidRPr="00E5592F" w:rsidRDefault="00BB28C8" w:rsidP="00F9293E">
      <w:pPr>
        <w:widowControl w:val="0"/>
        <w:tabs>
          <w:tab w:val="left" w:pos="1134"/>
        </w:tabs>
        <w:ind w:firstLine="567"/>
        <w:contextualSpacing/>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9F3DC7" w:rsidRDefault="00BB28C8" w:rsidP="00F9293E">
      <w:pPr>
        <w:widowControl w:val="0"/>
        <w:tabs>
          <w:tab w:val="left" w:pos="1134"/>
        </w:tabs>
        <w:ind w:firstLine="567"/>
        <w:contextualSpacing/>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w:t>
      </w:r>
      <w:r w:rsidRPr="009F3DC7">
        <w:rPr>
          <w:rFonts w:ascii="GHEA Grapalat" w:hAnsi="GHEA Grapalat"/>
        </w:rPr>
        <w:lastRenderedPageBreak/>
        <w:t xml:space="preserve">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9F3DC7" w:rsidRDefault="00BB28C8" w:rsidP="00F9293E">
      <w:pPr>
        <w:widowControl w:val="0"/>
        <w:tabs>
          <w:tab w:val="left" w:pos="1134"/>
        </w:tabs>
        <w:ind w:firstLine="567"/>
        <w:contextualSpacing/>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proofErr w:type="gramStart"/>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если</w:t>
      </w:r>
      <w:proofErr w:type="gramEnd"/>
      <w:r w:rsidRPr="00862ABD">
        <w:rPr>
          <w:rFonts w:ascii="GHEA Grapalat" w:hAnsi="GHEA Grapalat"/>
          <w:spacing w:val="-4"/>
        </w:rPr>
        <w:t xml:space="preserve"> выявленные нарушения, в случае если бы о них стало известно до заключения договора, послужили бы основанием для </w:t>
      </w:r>
      <w:proofErr w:type="spellStart"/>
      <w:r w:rsidRPr="00862ABD">
        <w:rPr>
          <w:rFonts w:ascii="GHEA Grapalat" w:hAnsi="GHEA Grapalat"/>
          <w:spacing w:val="-4"/>
        </w:rPr>
        <w:t>незаключения</w:t>
      </w:r>
      <w:proofErr w:type="spellEnd"/>
      <w:r w:rsidRPr="00862ABD">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862ABD">
        <w:rPr>
          <w:rFonts w:ascii="GHEA Grapalat" w:hAnsi="GHEA Grapalat"/>
          <w:spacing w:val="-4"/>
        </w:rPr>
        <w:t>был</w:t>
      </w:r>
      <w:proofErr w:type="gramEnd"/>
      <w:r w:rsidRPr="00862ABD">
        <w:rPr>
          <w:rFonts w:ascii="GHEA Grapalat" w:hAnsi="GHEA Grapalat"/>
          <w:spacing w:val="-4"/>
        </w:rPr>
        <w:t xml:space="preserve"> расторгнут договор.</w:t>
      </w:r>
    </w:p>
    <w:p w:rsidR="00BB28C8" w:rsidRPr="009F3DC7" w:rsidRDefault="00BB28C8" w:rsidP="00F9293E">
      <w:pPr>
        <w:widowControl w:val="0"/>
        <w:tabs>
          <w:tab w:val="left" w:pos="1134"/>
        </w:tabs>
        <w:ind w:firstLine="567"/>
        <w:contextualSpacing/>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rsidR="00BB28C8" w:rsidRPr="009F3DC7" w:rsidRDefault="00BB28C8" w:rsidP="00F9293E">
      <w:pPr>
        <w:widowControl w:val="0"/>
        <w:tabs>
          <w:tab w:val="left" w:pos="1134"/>
        </w:tabs>
        <w:ind w:firstLine="567"/>
        <w:contextualSpacing/>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rsidR="00BB28C8" w:rsidRPr="009F3DC7" w:rsidRDefault="00BB28C8" w:rsidP="00F9293E">
      <w:pPr>
        <w:widowControl w:val="0"/>
        <w:tabs>
          <w:tab w:val="left" w:pos="1276"/>
        </w:tabs>
        <w:ind w:firstLine="567"/>
        <w:contextualSpacing/>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F3DC7" w:rsidRDefault="00BB28C8" w:rsidP="00F9293E">
      <w:pPr>
        <w:widowControl w:val="0"/>
        <w:tabs>
          <w:tab w:val="left" w:pos="1276"/>
        </w:tabs>
        <w:ind w:firstLine="567"/>
        <w:contextualSpacing/>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9F3DC7" w:rsidRDefault="00BB28C8" w:rsidP="00F9293E">
      <w:pPr>
        <w:widowControl w:val="0"/>
        <w:tabs>
          <w:tab w:val="left" w:pos="1134"/>
        </w:tabs>
        <w:ind w:firstLine="567"/>
        <w:contextualSpacing/>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rsidR="00BB28C8" w:rsidRPr="009F3DC7" w:rsidRDefault="00BB28C8" w:rsidP="00F9293E">
      <w:pPr>
        <w:widowControl w:val="0"/>
        <w:tabs>
          <w:tab w:val="left" w:pos="1134"/>
        </w:tabs>
        <w:ind w:firstLine="567"/>
        <w:contextualSpacing/>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rsidR="00BB28C8" w:rsidRPr="009F3DC7" w:rsidRDefault="00BB28C8" w:rsidP="00F9293E">
      <w:pPr>
        <w:widowControl w:val="0"/>
        <w:tabs>
          <w:tab w:val="left" w:pos="1134"/>
        </w:tabs>
        <w:ind w:firstLine="567"/>
        <w:contextualSpacing/>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Pr>
          <w:rStyle w:val="FootnoteReference"/>
          <w:rFonts w:ascii="GHEA Grapalat" w:hAnsi="GHEA Grapalat"/>
        </w:rPr>
        <w:footnoteReference w:customMarkFollows="1" w:id="6"/>
        <w:t>32</w:t>
      </w:r>
      <w:r w:rsidRPr="009F3DC7">
        <w:rPr>
          <w:rFonts w:ascii="GHEA Grapalat" w:hAnsi="GHEA Grapalat"/>
        </w:rPr>
        <w:t>.</w:t>
      </w:r>
    </w:p>
    <w:p w:rsidR="00BB28C8" w:rsidRPr="009F3DC7" w:rsidRDefault="00BB28C8" w:rsidP="00F9293E">
      <w:pPr>
        <w:widowControl w:val="0"/>
        <w:tabs>
          <w:tab w:val="left" w:pos="1134"/>
        </w:tabs>
        <w:ind w:firstLine="567"/>
        <w:contextualSpacing/>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9F3DC7">
        <w:rPr>
          <w:rFonts w:ascii="GHEA Grapalat" w:hAnsi="GHEA Grapalat"/>
        </w:rPr>
        <w:lastRenderedPageBreak/>
        <w:t>ответственности</w:t>
      </w:r>
      <w:r w:rsidR="00773E7C">
        <w:rPr>
          <w:rStyle w:val="FootnoteReference"/>
          <w:rFonts w:ascii="GHEA Grapalat" w:hAnsi="GHEA Grapalat"/>
        </w:rPr>
        <w:footnoteReference w:customMarkFollows="1" w:id="7"/>
        <w:t>33</w:t>
      </w:r>
      <w:r w:rsidRPr="009F3DC7">
        <w:rPr>
          <w:rFonts w:ascii="GHEA Grapalat" w:hAnsi="GHEA Grapalat"/>
        </w:rPr>
        <w:t>.</w:t>
      </w:r>
    </w:p>
    <w:p w:rsidR="00BB28C8" w:rsidRPr="00124BE9" w:rsidRDefault="00BB28C8" w:rsidP="00F9293E">
      <w:pPr>
        <w:widowControl w:val="0"/>
        <w:tabs>
          <w:tab w:val="left" w:pos="1134"/>
        </w:tabs>
        <w:ind w:firstLine="567"/>
        <w:contextualSpacing/>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w:t>
      </w:r>
      <w:proofErr w:type="gramStart"/>
      <w:r w:rsidRPr="00D45137">
        <w:rPr>
          <w:rFonts w:ascii="GHEA Grapalat" w:hAnsi="GHEA Grapalat"/>
        </w:rPr>
        <w:t xml:space="preserve"> </w:t>
      </w:r>
      <w:r w:rsidRPr="009F3DC7">
        <w:rPr>
          <w:rFonts w:ascii="GHEA Grapalat" w:hAnsi="GHEA Grapalat"/>
        </w:rPr>
        <w:t>.</w:t>
      </w:r>
      <w:proofErr w:type="gramEnd"/>
      <w:r w:rsidRPr="009F3DC7">
        <w:rPr>
          <w:rFonts w:ascii="GHEA Grapalat" w:hAnsi="GHEA Grapalat"/>
        </w:rPr>
        <w:t xml:space="preserve">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9F3DC7" w:rsidRDefault="00BB28C8" w:rsidP="00F9293E">
      <w:pPr>
        <w:widowControl w:val="0"/>
        <w:tabs>
          <w:tab w:val="left" w:pos="1134"/>
        </w:tabs>
        <w:ind w:firstLine="567"/>
        <w:contextualSpacing/>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9F3DC7" w:rsidRDefault="00BB28C8" w:rsidP="00F9293E">
      <w:pPr>
        <w:widowControl w:val="0"/>
        <w:ind w:firstLine="567"/>
        <w:contextualSpacing/>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9F3DC7" w:rsidRDefault="00BB28C8" w:rsidP="00F9293E">
      <w:pPr>
        <w:widowControl w:val="0"/>
        <w:tabs>
          <w:tab w:val="left" w:pos="1276"/>
        </w:tabs>
        <w:ind w:firstLine="567"/>
        <w:contextualSpacing/>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w:t>
      </w:r>
      <w:proofErr w:type="gramStart"/>
      <w:r w:rsidRPr="009F3DC7">
        <w:rPr>
          <w:rFonts w:ascii="GHEA Grapalat" w:hAnsi="GHEA Grapalat"/>
        </w:rPr>
        <w:t>ств ст</w:t>
      </w:r>
      <w:proofErr w:type="gramEnd"/>
      <w:r w:rsidRPr="009F3DC7">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Pr="00DC64D2" w:rsidRDefault="00BB28C8" w:rsidP="00F9293E">
      <w:pPr>
        <w:widowControl w:val="0"/>
        <w:tabs>
          <w:tab w:val="left" w:pos="1276"/>
        </w:tabs>
        <w:ind w:firstLine="567"/>
        <w:contextualSpacing/>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t>
      </w:r>
      <w:proofErr w:type="spellStart"/>
      <w:r w:rsidRPr="00862ABD">
        <w:rPr>
          <w:rFonts w:ascii="GHEA Grapalat" w:hAnsi="GHEA Grapalat"/>
          <w:spacing w:val="-4"/>
        </w:rPr>
        <w:t>www.procurement.am</w:t>
      </w:r>
      <w:proofErr w:type="spellEnd"/>
      <w:r w:rsidRPr="00862ABD">
        <w:rPr>
          <w:rFonts w:ascii="GHEA Grapalat" w:hAnsi="GHEA Grapalat"/>
          <w:spacing w:val="-4"/>
        </w:rPr>
        <w:t xml:space="preserve">, с указанием даты опубликования. Подрядчик считается надлежащим </w:t>
      </w:r>
      <w:proofErr w:type="gramStart"/>
      <w:r w:rsidRPr="00862ABD">
        <w:rPr>
          <w:rFonts w:ascii="GHEA Grapalat" w:hAnsi="GHEA Grapalat"/>
          <w:spacing w:val="-4"/>
        </w:rPr>
        <w:t>образом</w:t>
      </w:r>
      <w:proofErr w:type="gramEnd"/>
      <w:r w:rsidRPr="00862ABD">
        <w:rPr>
          <w:rFonts w:ascii="GHEA Grapalat" w:hAnsi="GHEA Grapalat"/>
          <w:spacing w:val="-4"/>
        </w:rPr>
        <w:t xml:space="preserve">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rsidR="00BB28C8" w:rsidRPr="00B02C77"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8.12</w:t>
      </w:r>
      <w:r w:rsidRPr="009C5670">
        <w:rPr>
          <w:rFonts w:ascii="GHEA Grapalat" w:hAnsi="GHEA Grapalat"/>
        </w:rPr>
        <w:t>.</w:t>
      </w:r>
      <w:r w:rsidRPr="00F17C31">
        <w:rPr>
          <w:rFonts w:ascii="GHEA Grapalat" w:hAnsi="GHEA Grapalat"/>
        </w:rPr>
        <w:tab/>
      </w:r>
      <w:r w:rsidRPr="009F3DC7">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9F3DC7">
        <w:rPr>
          <w:rFonts w:ascii="GHEA Grapalat" w:hAnsi="GHEA Grapalat"/>
        </w:rPr>
        <w:t>недостижения</w:t>
      </w:r>
      <w:proofErr w:type="spellEnd"/>
      <w:r w:rsidRPr="009F3DC7">
        <w:rPr>
          <w:rFonts w:ascii="GHEA Grapalat" w:hAnsi="GHEA Grapalat"/>
        </w:rPr>
        <w:t xml:space="preserve"> согласия споры разрешаются в судебном порядке.</w:t>
      </w:r>
    </w:p>
    <w:p w:rsidR="00BB28C8" w:rsidRPr="009F3DC7"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8.1</w:t>
      </w:r>
      <w:r>
        <w:rPr>
          <w:rFonts w:ascii="GHEA Grapalat" w:hAnsi="GHEA Grapalat"/>
        </w:rPr>
        <w:t>3.</w:t>
      </w:r>
      <w:r>
        <w:rPr>
          <w:rFonts w:ascii="GHEA Grapalat" w:hAnsi="GHEA Grapalat"/>
        </w:rPr>
        <w:tab/>
      </w:r>
      <w:r w:rsidRPr="009F3DC7">
        <w:rPr>
          <w:rFonts w:ascii="GHEA Grapalat" w:hAnsi="GHEA Grapalat"/>
        </w:rPr>
        <w:t xml:space="preserve">Настоящий договор составлен на _____ страницах, заключается в двух </w:t>
      </w:r>
      <w:r w:rsidRPr="009F3DC7">
        <w:rPr>
          <w:rFonts w:ascii="GHEA Grapalat" w:hAnsi="GHEA Grapalat"/>
        </w:rPr>
        <w:lastRenderedPageBreak/>
        <w:t>экземплярах, имеющих равную юридическую силу, каждой стороне предоставляется по одному экземпляру. Приложения №</w:t>
      </w:r>
      <w:r w:rsidR="00290CB9" w:rsidRPr="009F3DC7">
        <w:rPr>
          <w:rFonts w:ascii="GHEA Grapalat" w:hAnsi="GHEA Grapalat"/>
        </w:rPr>
        <w:t>№</w:t>
      </w:r>
      <w:r w:rsidRPr="009F3DC7">
        <w:rPr>
          <w:rFonts w:ascii="GHEA Grapalat" w:hAnsi="GHEA Grapalat"/>
        </w:rPr>
        <w:t xml:space="preserve"> 1, </w:t>
      </w:r>
      <w:r w:rsidR="002A5F73">
        <w:rPr>
          <w:rFonts w:ascii="GHEA Grapalat" w:hAnsi="GHEA Grapalat"/>
          <w:lang w:val="hy-AM"/>
        </w:rPr>
        <w:t>1</w:t>
      </w:r>
      <w:r w:rsidR="002A5F73">
        <w:rPr>
          <w:rFonts w:ascii="GHEA Grapalat" w:hAnsi="GHEA Grapalat"/>
        </w:rPr>
        <w:t>.1, 2</w:t>
      </w:r>
      <w:r w:rsidRPr="009F3DC7">
        <w:rPr>
          <w:rFonts w:ascii="GHEA Grapalat" w:hAnsi="GHEA Grapalat"/>
        </w:rPr>
        <w:t>, 3, 4</w:t>
      </w:r>
      <w:r w:rsidR="00290CB9">
        <w:rPr>
          <w:rFonts w:ascii="GHEA Grapalat" w:hAnsi="GHEA Grapalat"/>
        </w:rPr>
        <w:t>,</w:t>
      </w:r>
      <w:r w:rsidRPr="009F3DC7">
        <w:rPr>
          <w:rFonts w:ascii="GHEA Grapalat" w:hAnsi="GHEA Grapalat"/>
        </w:rPr>
        <w:t xml:space="preserve"> 4.1</w:t>
      </w:r>
      <w:r w:rsidR="00290CB9">
        <w:rPr>
          <w:rFonts w:ascii="GHEA Grapalat" w:hAnsi="GHEA Grapalat"/>
        </w:rPr>
        <w:t>, 5</w:t>
      </w:r>
      <w:r w:rsidR="002A5F73">
        <w:rPr>
          <w:rFonts w:ascii="GHEA Grapalat" w:hAnsi="GHEA Grapalat"/>
          <w:lang w:val="hy-AM"/>
        </w:rPr>
        <w:t xml:space="preserve"> </w:t>
      </w:r>
      <w:r w:rsidR="00987E44">
        <w:rPr>
          <w:rFonts w:ascii="GHEA Grapalat" w:hAnsi="GHEA Grapalat"/>
        </w:rPr>
        <w:t xml:space="preserve">и Таблица № 1 </w:t>
      </w:r>
      <w:r w:rsidRPr="009F3DC7">
        <w:rPr>
          <w:rFonts w:ascii="GHEA Grapalat" w:hAnsi="GHEA Grapalat"/>
        </w:rPr>
        <w:t>к настоящему договору считаются неотъемлемой частью договора.</w:t>
      </w:r>
    </w:p>
    <w:p w:rsidR="00BB28C8" w:rsidRPr="009F3DC7"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8.1</w:t>
      </w:r>
      <w:r>
        <w:rPr>
          <w:rFonts w:ascii="GHEA Grapalat" w:hAnsi="GHEA Grapalat"/>
        </w:rPr>
        <w:t>4.</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rsidR="00BB28C8" w:rsidRDefault="00BB28C8" w:rsidP="00F9293E">
      <w:pPr>
        <w:widowControl w:val="0"/>
        <w:tabs>
          <w:tab w:val="left" w:pos="1276"/>
        </w:tabs>
        <w:ind w:firstLine="567"/>
        <w:contextualSpacing/>
        <w:jc w:val="both"/>
        <w:rPr>
          <w:rFonts w:ascii="GHEA Grapalat" w:hAnsi="GHEA Grapalat"/>
        </w:rPr>
      </w:pPr>
    </w:p>
    <w:p w:rsidR="00987E44" w:rsidRDefault="00987E44" w:rsidP="00F9293E">
      <w:pPr>
        <w:widowControl w:val="0"/>
        <w:tabs>
          <w:tab w:val="left" w:pos="1276"/>
        </w:tabs>
        <w:ind w:firstLine="567"/>
        <w:contextualSpacing/>
        <w:jc w:val="both"/>
        <w:rPr>
          <w:rFonts w:ascii="GHEA Grapalat" w:hAnsi="GHEA Grapalat"/>
        </w:rPr>
      </w:pPr>
    </w:p>
    <w:p w:rsidR="00987E44" w:rsidRPr="00B02C77" w:rsidRDefault="00987E44" w:rsidP="00F9293E">
      <w:pPr>
        <w:widowControl w:val="0"/>
        <w:tabs>
          <w:tab w:val="left" w:pos="1276"/>
        </w:tabs>
        <w:ind w:firstLine="567"/>
        <w:contextualSpacing/>
        <w:jc w:val="both"/>
        <w:rPr>
          <w:rFonts w:ascii="GHEA Grapalat" w:hAnsi="GHEA Grapalat"/>
        </w:rPr>
      </w:pPr>
    </w:p>
    <w:p w:rsidR="00BB28C8" w:rsidRPr="009F3DC7" w:rsidRDefault="00BB28C8" w:rsidP="00F9293E">
      <w:pPr>
        <w:widowControl w:val="0"/>
        <w:contextualSpacing/>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F9293E">
            <w:pPr>
              <w:widowControl w:val="0"/>
              <w:contextualSpacing/>
              <w:jc w:val="center"/>
              <w:rPr>
                <w:rFonts w:ascii="GHEA Grapalat" w:hAnsi="GHEA Grapalat" w:cs="Sylfaen"/>
                <w:b/>
                <w:bCs/>
              </w:rPr>
            </w:pPr>
            <w:r w:rsidRPr="009F3DC7">
              <w:rPr>
                <w:rFonts w:ascii="GHEA Grapalat" w:hAnsi="GHEA Grapalat"/>
                <w:b/>
              </w:rPr>
              <w:t>ЗАКАЗЧИК</w:t>
            </w:r>
          </w:p>
          <w:p w:rsidR="00BB28C8" w:rsidRPr="00862ABD" w:rsidRDefault="00BB28C8" w:rsidP="00F9293E">
            <w:pPr>
              <w:widowControl w:val="0"/>
              <w:contextualSpacing/>
              <w:jc w:val="center"/>
              <w:rPr>
                <w:rFonts w:ascii="GHEA Grapalat" w:hAnsi="GHEA Grapalat"/>
                <w:lang w:val="en-US"/>
              </w:rPr>
            </w:pPr>
            <w:r>
              <w:rPr>
                <w:rFonts w:ascii="GHEA Grapalat" w:hAnsi="GHEA Grapalat"/>
                <w:lang w:val="en-US"/>
              </w:rPr>
              <w:t>______________________</w:t>
            </w:r>
          </w:p>
          <w:p w:rsidR="00BB28C8" w:rsidRPr="00EF2876" w:rsidRDefault="00BB28C8" w:rsidP="00F9293E">
            <w:pPr>
              <w:widowControl w:val="0"/>
              <w:contextualSpacing/>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F9293E">
            <w:pPr>
              <w:widowControl w:val="0"/>
              <w:contextualSpacing/>
              <w:jc w:val="center"/>
              <w:rPr>
                <w:rFonts w:ascii="GHEA Grapalat" w:hAnsi="GHEA Grapalat"/>
              </w:rPr>
            </w:pPr>
            <w:r w:rsidRPr="009F3DC7">
              <w:rPr>
                <w:rFonts w:ascii="GHEA Grapalat" w:hAnsi="GHEA Grapalat"/>
              </w:rPr>
              <w:t>М. П.</w:t>
            </w:r>
          </w:p>
        </w:tc>
        <w:tc>
          <w:tcPr>
            <w:tcW w:w="760" w:type="dxa"/>
          </w:tcPr>
          <w:p w:rsidR="00BB28C8" w:rsidRPr="009F3DC7" w:rsidRDefault="00BB28C8" w:rsidP="00F9293E">
            <w:pPr>
              <w:widowControl w:val="0"/>
              <w:contextualSpacing/>
              <w:jc w:val="center"/>
              <w:rPr>
                <w:rFonts w:ascii="GHEA Grapalat" w:hAnsi="GHEA Grapalat"/>
              </w:rPr>
            </w:pPr>
          </w:p>
        </w:tc>
        <w:tc>
          <w:tcPr>
            <w:tcW w:w="4343" w:type="dxa"/>
          </w:tcPr>
          <w:p w:rsidR="00BB28C8" w:rsidRPr="009F3DC7" w:rsidRDefault="00BB28C8" w:rsidP="00F9293E">
            <w:pPr>
              <w:widowControl w:val="0"/>
              <w:contextualSpacing/>
              <w:jc w:val="center"/>
              <w:rPr>
                <w:rFonts w:ascii="GHEA Grapalat" w:hAnsi="GHEA Grapalat" w:cs="Sylfaen"/>
                <w:b/>
                <w:bCs/>
              </w:rPr>
            </w:pPr>
            <w:r w:rsidRPr="009F3DC7">
              <w:rPr>
                <w:rFonts w:ascii="GHEA Grapalat" w:hAnsi="GHEA Grapalat"/>
                <w:b/>
              </w:rPr>
              <w:t>ПОДРЯДЧИК</w:t>
            </w:r>
          </w:p>
          <w:p w:rsidR="00BB28C8" w:rsidRPr="00862ABD" w:rsidRDefault="00BB28C8" w:rsidP="00F9293E">
            <w:pPr>
              <w:widowControl w:val="0"/>
              <w:contextualSpacing/>
              <w:jc w:val="center"/>
              <w:rPr>
                <w:rFonts w:ascii="GHEA Grapalat" w:hAnsi="GHEA Grapalat"/>
                <w:lang w:val="en-US"/>
              </w:rPr>
            </w:pPr>
            <w:r>
              <w:rPr>
                <w:rFonts w:ascii="GHEA Grapalat" w:hAnsi="GHEA Grapalat"/>
                <w:lang w:val="en-US"/>
              </w:rPr>
              <w:t>___________________</w:t>
            </w:r>
          </w:p>
          <w:p w:rsidR="00BB28C8" w:rsidRPr="00EF2876" w:rsidRDefault="00BB28C8" w:rsidP="00F9293E">
            <w:pPr>
              <w:widowControl w:val="0"/>
              <w:contextualSpacing/>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F9293E">
            <w:pPr>
              <w:widowControl w:val="0"/>
              <w:contextualSpacing/>
              <w:jc w:val="center"/>
              <w:rPr>
                <w:rFonts w:ascii="GHEA Grapalat" w:hAnsi="GHEA Grapalat"/>
              </w:rPr>
            </w:pPr>
            <w:r w:rsidRPr="009F3DC7">
              <w:rPr>
                <w:rFonts w:ascii="GHEA Grapalat" w:hAnsi="GHEA Grapalat"/>
              </w:rPr>
              <w:t>М. П.</w:t>
            </w:r>
          </w:p>
        </w:tc>
      </w:tr>
    </w:tbl>
    <w:p w:rsidR="00BB28C8" w:rsidRDefault="00BB28C8" w:rsidP="00BB28C8">
      <w:pPr>
        <w:widowControl w:val="0"/>
        <w:tabs>
          <w:tab w:val="left" w:pos="1276"/>
        </w:tabs>
        <w:spacing w:after="160" w:line="360" w:lineRule="auto"/>
        <w:ind w:firstLine="567"/>
        <w:jc w:val="both"/>
        <w:rPr>
          <w:rFonts w:ascii="GHEA Grapalat" w:hAnsi="GHEA Grapalat"/>
          <w:i/>
          <w:lang w:val="en-US"/>
        </w:rPr>
      </w:pPr>
    </w:p>
    <w:p w:rsidR="00BB28C8" w:rsidRPr="009F3DC7" w:rsidRDefault="00BB28C8" w:rsidP="00BB28C8">
      <w:pPr>
        <w:widowControl w:val="0"/>
        <w:tabs>
          <w:tab w:val="left" w:pos="1276"/>
        </w:tabs>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1</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b/>
        </w:rPr>
      </w:pPr>
    </w:p>
    <w:p w:rsidR="00BB28C8" w:rsidRPr="009F3DC7" w:rsidRDefault="008B56A4" w:rsidP="00BB28C8">
      <w:pPr>
        <w:widowControl w:val="0"/>
        <w:spacing w:after="160" w:line="360" w:lineRule="auto"/>
        <w:ind w:firstLine="567"/>
        <w:jc w:val="center"/>
        <w:rPr>
          <w:rFonts w:ascii="GHEA Grapalat" w:hAnsi="GHEA Grapalat" w:cs="Arial"/>
          <w:b/>
        </w:rPr>
      </w:pPr>
      <w:r w:rsidRPr="008B56A4">
        <w:rPr>
          <w:rFonts w:ascii="GHEA Grapalat" w:hAnsi="GHEA Grapalat"/>
          <w:b/>
          <w:sz w:val="28"/>
          <w:szCs w:val="28"/>
        </w:rPr>
        <w:t>Объемная ведомость-смета</w:t>
      </w:r>
      <w:r w:rsidR="00BB28C8" w:rsidRPr="009F3DC7">
        <w:rPr>
          <w:rFonts w:ascii="GHEA Grapalat" w:hAnsi="GHEA Grapalat"/>
          <w:b/>
        </w:rPr>
        <w:t>*</w:t>
      </w:r>
    </w:p>
    <w:p w:rsidR="00BB28C8" w:rsidRPr="009F3DC7" w:rsidRDefault="00BB28C8" w:rsidP="00BB28C8">
      <w:pPr>
        <w:widowControl w:val="0"/>
        <w:spacing w:after="160" w:line="360" w:lineRule="auto"/>
        <w:ind w:firstLine="567"/>
        <w:jc w:val="right"/>
        <w:rPr>
          <w:rFonts w:ascii="GHEA Grapalat" w:hAnsi="GHEA Grapalat"/>
          <w:i/>
        </w:rPr>
      </w:pPr>
    </w:p>
    <w:p w:rsidR="00BB28C8" w:rsidRPr="00987E44" w:rsidRDefault="00987E44" w:rsidP="00BB28C8">
      <w:pPr>
        <w:widowControl w:val="0"/>
        <w:spacing w:after="160" w:line="360" w:lineRule="auto"/>
        <w:ind w:firstLine="567"/>
        <w:jc w:val="center"/>
        <w:rPr>
          <w:rFonts w:ascii="Sylfaen" w:hAnsi="Sylfaen"/>
          <w:color w:val="FF0000"/>
          <w:lang w:val="hy-AM"/>
        </w:rPr>
      </w:pPr>
      <w:r w:rsidRPr="00987E44">
        <w:rPr>
          <w:rFonts w:ascii="GHEA Grapalat" w:hAnsi="GHEA Grapalat"/>
          <w:b/>
          <w:color w:val="FF0000"/>
        </w:rPr>
        <w:t>ПРИЛАГАЕТСЯ ОТДЕЛЬНЫМ ФАЙЛОМ</w:t>
      </w: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Pr="000A359E" w:rsidRDefault="000A359E" w:rsidP="00BB28C8">
      <w:pPr>
        <w:widowControl w:val="0"/>
        <w:spacing w:after="160" w:line="360" w:lineRule="auto"/>
        <w:ind w:firstLine="567"/>
        <w:jc w:val="center"/>
        <w:rPr>
          <w:rFonts w:ascii="Sylfaen" w:hAnsi="Sylfaen"/>
          <w:b/>
          <w:lang w:val="hy-AM"/>
        </w:rPr>
      </w:pPr>
    </w:p>
    <w:p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t>* Подрядчик выполняет работы по адресу</w:t>
      </w:r>
      <w:r w:rsidRPr="00517562">
        <w:rPr>
          <w:rFonts w:ascii="GHEA Grapalat" w:hAnsi="GHEA Grapalat"/>
        </w:rPr>
        <w:t xml:space="preserve"> _________________________</w:t>
      </w:r>
      <w:r w:rsidRPr="009F3DC7">
        <w:rPr>
          <w:rFonts w:ascii="GHEA Grapalat" w:hAnsi="GHEA Grapalat"/>
        </w:rPr>
        <w:t>.</w:t>
      </w:r>
    </w:p>
    <w:p w:rsidR="00BB28C8" w:rsidRPr="009F3DC7" w:rsidRDefault="00BB28C8" w:rsidP="00BB28C8">
      <w:pPr>
        <w:widowControl w:val="0"/>
        <w:spacing w:after="160" w:line="360" w:lineRule="auto"/>
        <w:ind w:firstLine="567"/>
        <w:jc w:val="right"/>
        <w:rPr>
          <w:rFonts w:ascii="GHEA Grapalat" w:hAnsi="GHEA Grapalat"/>
          <w:i/>
        </w:rPr>
      </w:pP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ЗАКАЗЧИК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ind w:firstLine="34"/>
              <w:jc w:val="center"/>
              <w:rPr>
                <w:rFonts w:ascii="GHEA Grapalat" w:hAnsi="GHEA Grapalat"/>
              </w:rPr>
            </w:pPr>
          </w:p>
        </w:tc>
        <w:tc>
          <w:tcPr>
            <w:tcW w:w="4343"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ПОДРЯДЧИК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r>
    </w:tbl>
    <w:p w:rsidR="00BB28C8" w:rsidRDefault="00BB28C8" w:rsidP="00BB28C8">
      <w:pPr>
        <w:widowControl w:val="0"/>
        <w:spacing w:after="160" w:line="360" w:lineRule="auto"/>
        <w:ind w:firstLine="567"/>
        <w:jc w:val="right"/>
        <w:rPr>
          <w:rFonts w:ascii="GHEA Grapalat" w:hAnsi="GHEA Grapalat"/>
          <w:i/>
        </w:rPr>
      </w:pPr>
    </w:p>
    <w:p w:rsidR="00BB28C8" w:rsidRDefault="00BB28C8" w:rsidP="00BB28C8">
      <w:pPr>
        <w:rPr>
          <w:rFonts w:ascii="GHEA Grapalat" w:hAnsi="GHEA Grapalat"/>
          <w:i/>
        </w:rPr>
      </w:pPr>
      <w:r>
        <w:rPr>
          <w:rFonts w:ascii="GHEA Grapalat" w:hAnsi="GHEA Grapalat"/>
          <w:i/>
        </w:rPr>
        <w:br w:type="page"/>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2</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p w:rsidR="00BB28C8"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КАЛЕНДАРНЫЙ ГРАФИК</w:t>
      </w:r>
    </w:p>
    <w:p w:rsidR="00987E44" w:rsidRDefault="00987E44" w:rsidP="00BB28C8">
      <w:pPr>
        <w:widowControl w:val="0"/>
        <w:spacing w:after="160" w:line="360" w:lineRule="auto"/>
        <w:ind w:firstLine="567"/>
        <w:jc w:val="center"/>
        <w:rPr>
          <w:rFonts w:ascii="GHEA Grapalat" w:hAnsi="GHEA Grapalat"/>
          <w:b/>
        </w:rPr>
      </w:pPr>
    </w:p>
    <w:p w:rsidR="00987E44" w:rsidRPr="00987E44" w:rsidRDefault="00987E44" w:rsidP="00987E44">
      <w:pPr>
        <w:widowControl w:val="0"/>
        <w:spacing w:after="160" w:line="360" w:lineRule="auto"/>
        <w:ind w:firstLine="567"/>
        <w:jc w:val="center"/>
        <w:rPr>
          <w:rFonts w:ascii="Sylfaen" w:hAnsi="Sylfaen"/>
          <w:color w:val="FF0000"/>
          <w:lang w:val="hy-AM"/>
        </w:rPr>
      </w:pPr>
      <w:r w:rsidRPr="00987E44">
        <w:rPr>
          <w:rFonts w:ascii="GHEA Grapalat" w:hAnsi="GHEA Grapalat"/>
          <w:b/>
          <w:color w:val="FF0000"/>
        </w:rPr>
        <w:t>ПРИЛАГАЕТСЯ ОТДЕЛЬНЫМ ФАЙЛОМ</w:t>
      </w:r>
    </w:p>
    <w:p w:rsidR="00BB28C8" w:rsidRPr="009F3DC7" w:rsidRDefault="00BB28C8" w:rsidP="00BB28C8">
      <w:pPr>
        <w:widowControl w:val="0"/>
        <w:spacing w:after="160" w:line="360" w:lineRule="auto"/>
        <w:ind w:firstLine="567"/>
        <w:jc w:val="both"/>
        <w:outlineLvl w:val="3"/>
        <w:rPr>
          <w:rFonts w:ascii="GHEA Grapalat" w:hAnsi="GHEA Grapalat"/>
          <w:i/>
        </w:rPr>
      </w:pP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tabs>
          <w:tab w:val="left" w:pos="8789"/>
        </w:tabs>
        <w:spacing w:after="160" w:line="360" w:lineRule="auto"/>
        <w:ind w:firstLine="567"/>
        <w:jc w:val="both"/>
        <w:rPr>
          <w:rFonts w:ascii="GHEA Grapalat" w:hAnsi="GHEA Grapalat"/>
        </w:rPr>
      </w:pPr>
    </w:p>
    <w:p w:rsidR="00BB28C8" w:rsidRPr="009F3DC7" w:rsidRDefault="00BB28C8" w:rsidP="00BB28C8">
      <w:pPr>
        <w:widowControl w:val="0"/>
        <w:spacing w:after="160" w:line="360" w:lineRule="auto"/>
        <w:rPr>
          <w:rFonts w:ascii="GHEA Grapalat" w:hAnsi="GHEA Grapalat"/>
          <w:i/>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3</w:t>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BB28C8" w:rsidRPr="009F3DC7" w:rsidRDefault="00BB28C8" w:rsidP="00BB28C8">
      <w:pPr>
        <w:widowControl w:val="0"/>
        <w:tabs>
          <w:tab w:val="left" w:pos="9540"/>
        </w:tabs>
        <w:spacing w:after="160" w:line="360" w:lineRule="auto"/>
        <w:ind w:firstLine="567"/>
        <w:jc w:val="center"/>
        <w:rPr>
          <w:rFonts w:ascii="GHEA Grapalat" w:hAnsi="GHEA Grapalat"/>
        </w:rPr>
      </w:pPr>
    </w:p>
    <w:p w:rsidR="00BB28C8" w:rsidRPr="00685FDC" w:rsidRDefault="00BB28C8" w:rsidP="00BB28C8">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8"/>
        <w:t>*</w:t>
      </w:r>
    </w:p>
    <w:p w:rsidR="00BB28C8" w:rsidRDefault="00BB28C8" w:rsidP="00BB28C8">
      <w:pPr>
        <w:widowControl w:val="0"/>
        <w:spacing w:after="160" w:line="360" w:lineRule="auto"/>
        <w:jc w:val="both"/>
        <w:rPr>
          <w:rFonts w:ascii="GHEA Grapalat" w:hAnsi="GHEA Grapalat" w:cs="Sylfaen"/>
          <w:i/>
        </w:rPr>
      </w:pPr>
    </w:p>
    <w:p w:rsidR="0085603A" w:rsidRPr="00987E44" w:rsidRDefault="0085603A" w:rsidP="0085603A">
      <w:pPr>
        <w:widowControl w:val="0"/>
        <w:spacing w:after="160" w:line="360" w:lineRule="auto"/>
        <w:ind w:firstLine="567"/>
        <w:jc w:val="center"/>
        <w:rPr>
          <w:rFonts w:ascii="Sylfaen" w:hAnsi="Sylfaen"/>
          <w:color w:val="FF0000"/>
          <w:lang w:val="hy-AM"/>
        </w:rPr>
      </w:pPr>
      <w:r w:rsidRPr="00987E44">
        <w:rPr>
          <w:rFonts w:ascii="GHEA Grapalat" w:hAnsi="GHEA Grapalat"/>
          <w:b/>
          <w:color w:val="FF0000"/>
        </w:rPr>
        <w:t>ПРИЛАГАЕТСЯ ОТДЕЛЬНЫМ ФАЙЛОМ</w:t>
      </w:r>
    </w:p>
    <w:p w:rsidR="0085603A" w:rsidRDefault="0085603A" w:rsidP="00BB28C8">
      <w:pPr>
        <w:widowControl w:val="0"/>
        <w:spacing w:after="160" w:line="360" w:lineRule="auto"/>
        <w:jc w:val="both"/>
        <w:rPr>
          <w:rFonts w:ascii="GHEA Grapalat" w:hAnsi="GHEA Grapalat" w:cs="Sylfaen"/>
          <w:i/>
        </w:rPr>
      </w:pPr>
    </w:p>
    <w:p w:rsidR="0085603A" w:rsidRDefault="0085603A" w:rsidP="00BB28C8">
      <w:pPr>
        <w:widowControl w:val="0"/>
        <w:spacing w:after="160" w:line="360" w:lineRule="auto"/>
        <w:jc w:val="both"/>
        <w:rPr>
          <w:rFonts w:ascii="GHEA Grapalat" w:hAnsi="GHEA Grapalat" w:cs="Sylfaen"/>
          <w:i/>
        </w:rPr>
      </w:pPr>
    </w:p>
    <w:p w:rsidR="0085603A" w:rsidRPr="0085603A" w:rsidRDefault="0085603A" w:rsidP="00BB28C8">
      <w:pPr>
        <w:widowControl w:val="0"/>
        <w:spacing w:after="160" w:line="360" w:lineRule="auto"/>
        <w:jc w:val="both"/>
        <w:rPr>
          <w:rFonts w:ascii="GHEA Grapalat" w:hAnsi="GHEA Grapalat" w:cs="Sylfaen"/>
          <w:i/>
        </w:rPr>
      </w:pP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rPr>
          <w:rFonts w:ascii="GHEA Grapalat" w:hAnsi="GHEA Grapalat"/>
        </w:rPr>
        <w:sectPr w:rsidR="00BB28C8" w:rsidRPr="009F3DC7" w:rsidSect="00A44A72">
          <w:footerReference w:type="default" r:id="rId11"/>
          <w:footnotePr>
            <w:pos w:val="beneathText"/>
          </w:footnotePr>
          <w:type w:val="nextColumn"/>
          <w:pgSz w:w="11907" w:h="16840" w:code="9"/>
          <w:pgMar w:top="993" w:right="1418" w:bottom="1418" w:left="1134" w:header="561" w:footer="561" w:gutter="0"/>
          <w:cols w:space="720"/>
          <w:docGrid w:linePitch="326"/>
        </w:sectPr>
      </w:pP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4</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797"/>
        <w:gridCol w:w="4953"/>
      </w:tblGrid>
      <w:tr w:rsidR="00BB28C8" w:rsidRPr="009F3DC7" w:rsidTr="003D2146">
        <w:trPr>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124BE9" w:rsidRDefault="00BB28C8" w:rsidP="003D2146">
            <w:pPr>
              <w:widowControl w:val="0"/>
              <w:spacing w:after="160" w:line="360" w:lineRule="auto"/>
              <w:jc w:val="center"/>
              <w:rPr>
                <w:rFonts w:ascii="GHEA Grapalat" w:hAnsi="GHEA Grapalat"/>
                <w:iCs/>
                <w:color w:val="000000"/>
              </w:rPr>
            </w:pPr>
            <w:proofErr w:type="gramStart"/>
            <w:r>
              <w:rPr>
                <w:rFonts w:ascii="GHEA Grapalat" w:hAnsi="GHEA Grapalat"/>
                <w:color w:val="000000"/>
              </w:rPr>
              <w:t>Р</w:t>
            </w:r>
            <w:proofErr w:type="gramEnd"/>
            <w:r>
              <w:rPr>
                <w:rFonts w:ascii="GHEA Grapalat" w:hAnsi="GHEA Grapalat"/>
                <w:color w:val="000000"/>
              </w:rPr>
              <w:t>/С_________________________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Заказчик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rsidR="00BB28C8" w:rsidRPr="009F3DC7" w:rsidRDefault="00BB28C8" w:rsidP="003D2146">
            <w:pPr>
              <w:widowControl w:val="0"/>
              <w:spacing w:after="160" w:line="360" w:lineRule="auto"/>
              <w:jc w:val="center"/>
              <w:rPr>
                <w:rFonts w:ascii="GHEA Grapalat" w:hAnsi="GHEA Grapalat"/>
                <w:iCs/>
                <w:color w:val="000000"/>
              </w:rPr>
            </w:pPr>
            <w:proofErr w:type="gramStart"/>
            <w:r w:rsidRPr="009F3DC7">
              <w:rPr>
                <w:rFonts w:ascii="GHEA Grapalat" w:hAnsi="GHEA Grapalat"/>
                <w:color w:val="000000"/>
              </w:rPr>
              <w:t>Р</w:t>
            </w:r>
            <w:proofErr w:type="gramEnd"/>
            <w:r w:rsidRPr="009F3DC7">
              <w:rPr>
                <w:rFonts w:ascii="GHEA Grapalat" w:hAnsi="GHEA Grapalat"/>
                <w:color w:val="000000"/>
              </w:rPr>
              <w:t>/С____________________________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УНН___________________________</w:t>
            </w:r>
          </w:p>
        </w:tc>
      </w:tr>
    </w:tbl>
    <w:p w:rsidR="00BB28C8" w:rsidRPr="009F3DC7" w:rsidRDefault="00BB28C8" w:rsidP="00BB28C8">
      <w:pPr>
        <w:widowControl w:val="0"/>
        <w:spacing w:after="160" w:line="360" w:lineRule="auto"/>
        <w:ind w:left="567" w:right="566"/>
        <w:rPr>
          <w:rFonts w:ascii="GHEA Grapalat" w:hAnsi="GHEA Grapalat"/>
          <w:iCs/>
          <w:color w:val="000000"/>
        </w:rPr>
      </w:pP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rsidR="00BB28C8" w:rsidRPr="00A55DC4" w:rsidRDefault="00BB28C8" w:rsidP="00BB28C8">
      <w:pPr>
        <w:widowControl w:val="0"/>
        <w:spacing w:after="160" w:line="360" w:lineRule="auto"/>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rsidR="00BB28C8" w:rsidRPr="009F3DC7" w:rsidRDefault="00BB28C8" w:rsidP="00BB28C8">
      <w:pPr>
        <w:pStyle w:val="BodyTextIndent"/>
        <w:widowControl w:val="0"/>
        <w:spacing w:after="160"/>
        <w:ind w:left="567" w:right="566" w:firstLine="0"/>
        <w:jc w:val="center"/>
        <w:rPr>
          <w:rFonts w:ascii="GHEA Grapalat" w:hAnsi="GHEA Grapalat"/>
          <w:b/>
          <w:bCs/>
          <w:iCs/>
          <w:sz w:val="24"/>
          <w:szCs w:val="24"/>
        </w:rPr>
      </w:pPr>
    </w:p>
    <w:p w:rsidR="00BB28C8" w:rsidRPr="009F3DC7" w:rsidRDefault="00BB28C8" w:rsidP="00BB28C8">
      <w:pPr>
        <w:pStyle w:val="BodyTextIndent"/>
        <w:widowControl w:val="0"/>
        <w:tabs>
          <w:tab w:val="left" w:pos="1134"/>
          <w:tab w:val="left" w:pos="2268"/>
          <w:tab w:val="left" w:pos="3402"/>
        </w:tabs>
        <w:spacing w:after="160"/>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rsidR="00BB28C8" w:rsidRPr="009F3DC7" w:rsidRDefault="00BB28C8" w:rsidP="00BB28C8">
      <w:pPr>
        <w:pStyle w:val="NormalWeb"/>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s="Sylfaen"/>
          <w:iCs/>
        </w:rPr>
      </w:pPr>
    </w:p>
    <w:p w:rsidR="00BB28C8" w:rsidRPr="009F3DC7" w:rsidRDefault="00BB28C8" w:rsidP="00BB28C8">
      <w:pPr>
        <w:widowControl w:val="0"/>
        <w:spacing w:after="160" w:line="360" w:lineRule="auto"/>
        <w:ind w:firstLine="567"/>
        <w:jc w:val="both"/>
        <w:rPr>
          <w:rFonts w:ascii="GHEA Grapalat" w:hAnsi="GHEA Grapalat"/>
          <w:iCs/>
          <w:color w:val="000000"/>
        </w:rPr>
      </w:pPr>
      <w:r w:rsidRPr="009F3DC7">
        <w:rPr>
          <w:rFonts w:ascii="GHEA Grapalat" w:hAnsi="GHEA Grapalat"/>
          <w:color w:val="000000"/>
        </w:rPr>
        <w:lastRenderedPageBreak/>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9"/>
        <w:gridCol w:w="1248"/>
        <w:gridCol w:w="1533"/>
        <w:gridCol w:w="1915"/>
        <w:gridCol w:w="1188"/>
        <w:gridCol w:w="1960"/>
        <w:gridCol w:w="1207"/>
        <w:gridCol w:w="1087"/>
        <w:gridCol w:w="876"/>
      </w:tblGrid>
      <w:tr w:rsidR="00BB28C8" w:rsidRPr="007347E7" w:rsidTr="003D2146">
        <w:trPr>
          <w:trHeight w:val="345"/>
          <w:jc w:val="center"/>
        </w:trPr>
        <w:tc>
          <w:tcPr>
            <w:tcW w:w="379" w:type="dxa"/>
            <w:vMerge w:val="restart"/>
            <w:shd w:val="clear" w:color="auto" w:fill="auto"/>
            <w:vAlign w:val="center"/>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rsidR="00BB28C8" w:rsidRPr="007347E7"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rsidTr="003D2146">
        <w:trPr>
          <w:trHeight w:val="152"/>
          <w:jc w:val="center"/>
        </w:trPr>
        <w:tc>
          <w:tcPr>
            <w:tcW w:w="379" w:type="dxa"/>
            <w:vMerge/>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 xml:space="preserve">сумма, подлежащая уплате (тыс. </w:t>
            </w:r>
            <w:proofErr w:type="spellStart"/>
            <w:r w:rsidRPr="007347E7">
              <w:rPr>
                <w:rFonts w:ascii="GHEA Grapalat" w:hAnsi="GHEA Grapalat"/>
                <w:sz w:val="16"/>
                <w:szCs w:val="16"/>
              </w:rPr>
              <w:t>драмов</w:t>
            </w:r>
            <w:proofErr w:type="spellEnd"/>
            <w:r w:rsidRPr="007347E7">
              <w:rPr>
                <w:rFonts w:ascii="GHEA Grapalat" w:hAnsi="GHEA Grapalat"/>
                <w:sz w:val="16"/>
                <w:szCs w:val="16"/>
              </w:rPr>
              <w:t>)</w:t>
            </w:r>
          </w:p>
        </w:tc>
        <w:tc>
          <w:tcPr>
            <w:tcW w:w="876"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rsidTr="003D2146">
        <w:trPr>
          <w:trHeight w:val="152"/>
          <w:jc w:val="center"/>
        </w:trPr>
        <w:tc>
          <w:tcPr>
            <w:tcW w:w="379" w:type="dxa"/>
            <w:vMerge/>
            <w:tcBorders>
              <w:bottom w:val="single" w:sz="4" w:space="0" w:color="auto"/>
            </w:tcBorders>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vAlign w:val="center"/>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bl>
    <w:p w:rsidR="00BB28C8" w:rsidRPr="007347E7" w:rsidRDefault="00BB28C8" w:rsidP="00BB28C8">
      <w:pPr>
        <w:widowControl w:val="0"/>
        <w:spacing w:after="160" w:line="360" w:lineRule="auto"/>
        <w:ind w:firstLine="567"/>
        <w:jc w:val="both"/>
        <w:rPr>
          <w:rFonts w:ascii="GHEA Grapalat" w:hAnsi="GHEA Grapalat" w:cs="Arial"/>
          <w:iCs/>
          <w:color w:val="000000"/>
          <w:lang w:val="en-US"/>
        </w:rPr>
      </w:pP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proofErr w:type="gramStart"/>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tblPr>
      <w:tblGrid>
        <w:gridCol w:w="4852"/>
        <w:gridCol w:w="4852"/>
      </w:tblGrid>
      <w:tr w:rsidR="00BB28C8" w:rsidRPr="009F3DC7" w:rsidTr="003D2146">
        <w:trPr>
          <w:trHeight w:val="266"/>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rsidTr="003D2146">
        <w:trPr>
          <w:trHeight w:val="50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rsidTr="003D2146">
        <w:trPr>
          <w:trHeight w:val="281"/>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r>
    </w:tbl>
    <w:p w:rsidR="00BB28C8" w:rsidRPr="009F3DC7" w:rsidRDefault="00BB28C8" w:rsidP="00BB28C8">
      <w:pPr>
        <w:widowControl w:val="0"/>
        <w:spacing w:after="160" w:line="360" w:lineRule="auto"/>
        <w:ind w:firstLine="567"/>
        <w:jc w:val="center"/>
        <w:rPr>
          <w:rFonts w:ascii="GHEA Grapalat" w:hAnsi="GHEA Grapalat" w:cs="Sylfaen"/>
          <w:b/>
        </w:rPr>
      </w:pPr>
    </w:p>
    <w:p w:rsidR="00BB28C8" w:rsidRDefault="00BB28C8" w:rsidP="00BB28C8">
      <w:pPr>
        <w:rPr>
          <w:rFonts w:ascii="GHEA Grapalat" w:hAnsi="GHEA Grapalat" w:cs="Sylfaen"/>
          <w:b/>
        </w:rPr>
      </w:pPr>
      <w:r>
        <w:rPr>
          <w:rFonts w:ascii="GHEA Grapalat" w:hAnsi="GHEA Grapalat" w:cs="Sylfaen"/>
          <w:b/>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4.1</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jc w:val="center"/>
        <w:rPr>
          <w:rFonts w:ascii="GHEA Grapalat" w:hAnsi="GHEA Grapalat" w:cs="Sylfaen"/>
        </w:rPr>
      </w:pPr>
    </w:p>
    <w:p w:rsidR="00BB28C8" w:rsidRPr="008A435E" w:rsidRDefault="00BB28C8" w:rsidP="0085603A">
      <w:pPr>
        <w:widowControl w:val="0"/>
        <w:tabs>
          <w:tab w:val="left" w:pos="2250"/>
        </w:tabs>
        <w:contextualSpacing/>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rsidR="00BB28C8" w:rsidRPr="00C8328C" w:rsidRDefault="00BB28C8" w:rsidP="0085603A">
      <w:pPr>
        <w:widowControl w:val="0"/>
        <w:tabs>
          <w:tab w:val="left" w:pos="2250"/>
        </w:tabs>
        <w:contextualSpacing/>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8A435E" w:rsidRDefault="00BB28C8" w:rsidP="0085603A">
      <w:pPr>
        <w:widowControl w:val="0"/>
        <w:tabs>
          <w:tab w:val="left" w:pos="360"/>
          <w:tab w:val="left" w:pos="540"/>
        </w:tabs>
        <w:ind w:firstLine="567"/>
        <w:contextualSpacing/>
        <w:jc w:val="both"/>
        <w:rPr>
          <w:rFonts w:ascii="GHEA Grapalat" w:hAnsi="GHEA Grapalat"/>
        </w:rPr>
      </w:pPr>
    </w:p>
    <w:p w:rsidR="00BB28C8" w:rsidRPr="0086243C" w:rsidRDefault="00BB28C8" w:rsidP="0085603A">
      <w:pPr>
        <w:widowControl w:val="0"/>
        <w:contextualSpacing/>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85603A">
      <w:pPr>
        <w:widowControl w:val="0"/>
        <w:ind w:left="6946"/>
        <w:contextualSpacing/>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85603A">
      <w:pPr>
        <w:widowControl w:val="0"/>
        <w:tabs>
          <w:tab w:val="left" w:pos="8789"/>
        </w:tabs>
        <w:contextualSpacing/>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85603A">
      <w:pPr>
        <w:widowControl w:val="0"/>
        <w:ind w:right="-360"/>
        <w:contextualSpacing/>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85603A">
      <w:pPr>
        <w:widowControl w:val="0"/>
        <w:ind w:right="-357"/>
        <w:contextualSpacing/>
        <w:jc w:val="both"/>
        <w:rPr>
          <w:rFonts w:ascii="GHEA Grapalat" w:hAnsi="GHEA Grapalat" w:cs="Sylfaen"/>
          <w:u w:val="single"/>
        </w:rPr>
      </w:pPr>
      <w:proofErr w:type="gramStart"/>
      <w:r w:rsidRPr="0086243C">
        <w:rPr>
          <w:rFonts w:ascii="GHEA Grapalat" w:hAnsi="GHEA Grapalat"/>
        </w:rPr>
        <w:t>между</w:t>
      </w:r>
      <w:proofErr w:type="gramEnd"/>
      <w:r w:rsidRPr="0086243C">
        <w:rPr>
          <w:rFonts w:ascii="GHEA Grapalat" w:hAnsi="GHEA Grapalat"/>
        </w:rPr>
        <w:t xml:space="preserve"> __________ (далее — Заказчик) и _____________ (далее — Исполнитель),</w:t>
      </w:r>
    </w:p>
    <w:p w:rsidR="00BB28C8" w:rsidRPr="0086243C" w:rsidRDefault="00BB28C8" w:rsidP="0085603A">
      <w:pPr>
        <w:widowControl w:val="0"/>
        <w:tabs>
          <w:tab w:val="left" w:pos="4678"/>
        </w:tabs>
        <w:ind w:left="851" w:right="-1"/>
        <w:contextualSpacing/>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85603A">
      <w:pPr>
        <w:widowControl w:val="0"/>
        <w:contextualSpacing/>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rsidR="00BB28C8" w:rsidRPr="000C342E" w:rsidRDefault="00BB28C8" w:rsidP="00BB28C8">
      <w:pPr>
        <w:widowControl w:val="0"/>
        <w:tabs>
          <w:tab w:val="left" w:pos="360"/>
          <w:tab w:val="left" w:pos="540"/>
        </w:tabs>
        <w:spacing w:after="160" w:line="360" w:lineRule="auto"/>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B28C8" w:rsidRPr="00C8328C"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C8328C" w:rsidRDefault="00BB28C8" w:rsidP="003D2146">
            <w:pPr>
              <w:widowControl w:val="0"/>
              <w:spacing w:after="12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bl>
    <w:p w:rsidR="00BB28C8" w:rsidRPr="009F3DC7" w:rsidRDefault="00BB28C8" w:rsidP="00BB28C8">
      <w:pPr>
        <w:widowControl w:val="0"/>
        <w:tabs>
          <w:tab w:val="left" w:pos="360"/>
          <w:tab w:val="left" w:pos="540"/>
        </w:tabs>
        <w:spacing w:after="160" w:line="360" w:lineRule="auto"/>
        <w:ind w:firstLine="567"/>
        <w:jc w:val="both"/>
        <w:rPr>
          <w:rFonts w:ascii="GHEA Grapalat" w:hAnsi="GHEA Grapalat" w:cs="Sylfaen"/>
        </w:rPr>
      </w:pPr>
    </w:p>
    <w:p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rsidR="00BB28C8" w:rsidRPr="009F3DC7" w:rsidRDefault="00BB28C8" w:rsidP="0085603A">
      <w:pPr>
        <w:rPr>
          <w:rFonts w:ascii="GHEA Grapalat" w:hAnsi="GHEA Grapalat" w:cs="Sylfaen"/>
        </w:rPr>
      </w:pPr>
      <w:r w:rsidRPr="009F3DC7">
        <w:rPr>
          <w:rFonts w:ascii="GHEA Grapalat" w:hAnsi="GHEA Grapalat"/>
        </w:rPr>
        <w:t>СТОРОНЫ</w:t>
      </w:r>
    </w:p>
    <w:p w:rsidR="00BB28C8" w:rsidRPr="009F3DC7" w:rsidRDefault="00BB28C8" w:rsidP="0085603A">
      <w:pPr>
        <w:widowControl w:val="0"/>
        <w:tabs>
          <w:tab w:val="left" w:pos="360"/>
          <w:tab w:val="left" w:pos="540"/>
        </w:tabs>
        <w:contextualSpacing/>
        <w:jc w:val="center"/>
        <w:rPr>
          <w:rFonts w:ascii="GHEA Grapalat" w:hAnsi="GHEA Grapalat" w:cs="Sylfaen"/>
        </w:rPr>
      </w:pPr>
    </w:p>
    <w:tbl>
      <w:tblPr>
        <w:tblW w:w="0" w:type="auto"/>
        <w:tblLook w:val="00A0"/>
      </w:tblPr>
      <w:tblGrid>
        <w:gridCol w:w="4450"/>
        <w:gridCol w:w="4836"/>
      </w:tblGrid>
      <w:tr w:rsidR="00BB28C8" w:rsidRPr="009F3DC7" w:rsidTr="003D2146">
        <w:tc>
          <w:tcPr>
            <w:tcW w:w="4785" w:type="dxa"/>
          </w:tcPr>
          <w:p w:rsidR="00BB28C8" w:rsidRPr="009F3DC7" w:rsidRDefault="00BB28C8" w:rsidP="0085603A">
            <w:pPr>
              <w:widowControl w:val="0"/>
              <w:tabs>
                <w:tab w:val="left" w:pos="360"/>
                <w:tab w:val="left" w:pos="540"/>
              </w:tabs>
              <w:contextualSpacing/>
              <w:jc w:val="center"/>
              <w:rPr>
                <w:rFonts w:ascii="GHEA Grapalat" w:hAnsi="GHEA Grapalat" w:cs="Sylfaen"/>
                <w:b/>
                <w:bCs/>
              </w:rPr>
            </w:pPr>
            <w:r w:rsidRPr="009F3DC7">
              <w:rPr>
                <w:rFonts w:ascii="GHEA Grapalat" w:hAnsi="GHEA Grapalat"/>
                <w:b/>
              </w:rPr>
              <w:t>Передал</w:t>
            </w:r>
          </w:p>
        </w:tc>
        <w:tc>
          <w:tcPr>
            <w:tcW w:w="5223" w:type="dxa"/>
          </w:tcPr>
          <w:p w:rsidR="00BB28C8" w:rsidRPr="009F3DC7" w:rsidRDefault="00BB28C8" w:rsidP="0085603A">
            <w:pPr>
              <w:widowControl w:val="0"/>
              <w:tabs>
                <w:tab w:val="left" w:pos="360"/>
                <w:tab w:val="left" w:pos="540"/>
              </w:tabs>
              <w:contextualSpacing/>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85603A">
      <w:pPr>
        <w:widowControl w:val="0"/>
        <w:tabs>
          <w:tab w:val="left" w:pos="360"/>
          <w:tab w:val="left" w:pos="540"/>
        </w:tabs>
        <w:contextualSpacing/>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85603A">
      <w:pPr>
        <w:widowControl w:val="0"/>
        <w:contextualSpacing/>
        <w:jc w:val="center"/>
        <w:rPr>
          <w:rFonts w:ascii="GHEA Grapalat" w:hAnsi="GHEA Grapalat" w:cs="Sylfaen"/>
        </w:rPr>
      </w:pPr>
    </w:p>
    <w:tbl>
      <w:tblPr>
        <w:tblW w:w="9750" w:type="dxa"/>
        <w:jc w:val="center"/>
        <w:tblCellSpacing w:w="7" w:type="dxa"/>
        <w:tblCellMar>
          <w:left w:w="0" w:type="dxa"/>
          <w:right w:w="0" w:type="dxa"/>
        </w:tblCellMar>
        <w:tblLook w:val="04A0"/>
      </w:tblPr>
      <w:tblGrid>
        <w:gridCol w:w="4974"/>
        <w:gridCol w:w="4776"/>
      </w:tblGrid>
      <w:tr w:rsidR="00BB28C8" w:rsidRPr="009F3DC7" w:rsidTr="003D2146">
        <w:trPr>
          <w:tblCellSpacing w:w="7" w:type="dxa"/>
          <w:jc w:val="center"/>
        </w:trPr>
        <w:tc>
          <w:tcPr>
            <w:tcW w:w="0" w:type="auto"/>
            <w:vAlign w:val="center"/>
          </w:tcPr>
          <w:p w:rsidR="00BB28C8" w:rsidRPr="009F3DC7" w:rsidRDefault="00BB28C8" w:rsidP="0085603A">
            <w:pPr>
              <w:widowControl w:val="0"/>
              <w:contextualSpacing/>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rsidR="00BB28C8" w:rsidRPr="00C8328C" w:rsidRDefault="00BB28C8" w:rsidP="0085603A">
            <w:pPr>
              <w:widowControl w:val="0"/>
              <w:contextualSpacing/>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rsidR="00BB28C8" w:rsidRPr="009F3DC7" w:rsidRDefault="00BB28C8" w:rsidP="0085603A">
            <w:pPr>
              <w:widowControl w:val="0"/>
              <w:contextualSpacing/>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rsidR="00BB28C8" w:rsidRPr="00C8328C" w:rsidRDefault="00BB28C8" w:rsidP="0085603A">
            <w:pPr>
              <w:widowControl w:val="0"/>
              <w:contextualSpacing/>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06766C" w:rsidRDefault="00BB28C8" w:rsidP="0085603A">
            <w:pPr>
              <w:widowControl w:val="0"/>
              <w:contextualSpacing/>
              <w:jc w:val="center"/>
              <w:rPr>
                <w:rFonts w:ascii="GHEA Grapalat" w:hAnsi="GHEA Grapalat" w:cs="GHEA Grapalat"/>
                <w:color w:val="000000"/>
                <w:lang w:val="en-US"/>
              </w:rPr>
            </w:pPr>
            <w:r>
              <w:rPr>
                <w:rFonts w:ascii="GHEA Grapalat" w:hAnsi="GHEA Grapalat"/>
                <w:color w:val="000000"/>
              </w:rPr>
              <w:t>_________________________</w:t>
            </w:r>
          </w:p>
          <w:p w:rsidR="00BB28C8" w:rsidRPr="0006766C" w:rsidRDefault="00BB28C8" w:rsidP="0085603A">
            <w:pPr>
              <w:widowControl w:val="0"/>
              <w:contextualSpacing/>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rsidR="00BB28C8" w:rsidRPr="0006766C" w:rsidRDefault="00BB28C8" w:rsidP="0085603A">
            <w:pPr>
              <w:widowControl w:val="0"/>
              <w:contextualSpacing/>
              <w:jc w:val="center"/>
              <w:rPr>
                <w:rFonts w:ascii="GHEA Grapalat" w:hAnsi="GHEA Grapalat" w:cs="GHEA Grapalat"/>
                <w:color w:val="000000"/>
                <w:lang w:val="en-US"/>
              </w:rPr>
            </w:pPr>
            <w:r>
              <w:rPr>
                <w:rFonts w:ascii="GHEA Grapalat" w:hAnsi="GHEA Grapalat"/>
                <w:color w:val="000000"/>
              </w:rPr>
              <w:t>________________________</w:t>
            </w:r>
          </w:p>
          <w:p w:rsidR="00BB28C8" w:rsidRPr="00C8328C" w:rsidRDefault="00BB28C8" w:rsidP="0085603A">
            <w:pPr>
              <w:widowControl w:val="0"/>
              <w:contextualSpacing/>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rsidR="00BB28C8" w:rsidRPr="009F3DC7" w:rsidRDefault="00BB28C8" w:rsidP="00BB28C8">
      <w:pPr>
        <w:widowControl w:val="0"/>
        <w:tabs>
          <w:tab w:val="left" w:pos="360"/>
          <w:tab w:val="left" w:pos="540"/>
        </w:tabs>
        <w:spacing w:after="160" w:line="360" w:lineRule="auto"/>
        <w:jc w:val="center"/>
        <w:rPr>
          <w:rFonts w:ascii="GHEA Grapalat" w:hAnsi="GHEA Grapalat" w:cs="Sylfaen"/>
          <w:b/>
          <w:bCs/>
        </w:rPr>
      </w:pPr>
    </w:p>
    <w:p w:rsidR="00BB28C8" w:rsidRPr="009F3DC7" w:rsidRDefault="00BB28C8" w:rsidP="00BB28C8">
      <w:pPr>
        <w:pStyle w:val="norm"/>
        <w:widowControl w:val="0"/>
        <w:spacing w:after="160" w:line="360" w:lineRule="auto"/>
        <w:ind w:firstLine="567"/>
        <w:jc w:val="center"/>
        <w:rPr>
          <w:rFonts w:ascii="GHEA Grapalat" w:hAnsi="GHEA Grapalat"/>
          <w:b/>
          <w:sz w:val="24"/>
          <w:szCs w:val="24"/>
        </w:rPr>
      </w:pPr>
    </w:p>
    <w:p w:rsidR="008D352C" w:rsidRPr="00B138F3" w:rsidRDefault="008D352C" w:rsidP="00BB28C8">
      <w:pPr>
        <w:widowControl w:val="0"/>
        <w:spacing w:after="160"/>
        <w:ind w:left="-142" w:firstLine="142"/>
        <w:jc w:val="both"/>
        <w:rPr>
          <w:rFonts w:ascii="GHEA Grapalat" w:hAnsi="GHEA Grapalat"/>
          <w:i/>
        </w:rPr>
      </w:pPr>
    </w:p>
    <w:sectPr w:rsidR="008D352C"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4D3A" w:rsidRDefault="00D74D3A">
      <w:r>
        <w:separator/>
      </w:r>
    </w:p>
  </w:endnote>
  <w:endnote w:type="continuationSeparator" w:id="0">
    <w:p w:rsidR="00D74D3A" w:rsidRDefault="00D74D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3841"/>
      <w:docPartObj>
        <w:docPartGallery w:val="Page Numbers (Bottom of Page)"/>
        <w:docPartUnique/>
      </w:docPartObj>
    </w:sdtPr>
    <w:sdtEndPr>
      <w:rPr>
        <w:rFonts w:ascii="GHEA Grapalat" w:hAnsi="GHEA Grapalat"/>
        <w:sz w:val="24"/>
        <w:szCs w:val="24"/>
      </w:rPr>
    </w:sdtEndPr>
    <w:sdtContent>
      <w:p w:rsidR="00D74D3A" w:rsidRPr="003E450C" w:rsidRDefault="00D74D3A">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8D7FEF">
          <w:rPr>
            <w:rFonts w:ascii="GHEA Grapalat" w:hAnsi="GHEA Grapalat"/>
            <w:noProof/>
            <w:sz w:val="24"/>
            <w:szCs w:val="24"/>
          </w:rPr>
          <w:t>31</w:t>
        </w:r>
        <w:r w:rsidRPr="003E450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4D3A" w:rsidRDefault="00D74D3A">
      <w:r>
        <w:separator/>
      </w:r>
    </w:p>
  </w:footnote>
  <w:footnote w:type="continuationSeparator" w:id="0">
    <w:p w:rsidR="00D74D3A" w:rsidRDefault="00D74D3A">
      <w:r>
        <w:continuationSeparator/>
      </w:r>
    </w:p>
  </w:footnote>
  <w:footnote w:id="1">
    <w:p w:rsidR="00D74D3A" w:rsidRPr="00A31673" w:rsidRDefault="00D74D3A">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D74D3A" w:rsidRDefault="00D74D3A"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D74D3A" w:rsidRDefault="00D74D3A" w:rsidP="006B3E56">
      <w:pPr>
        <w:pStyle w:val="FootnoteText"/>
        <w:rPr>
          <w:rFonts w:asciiTheme="minorHAnsi" w:hAnsiTheme="minorHAnsi"/>
          <w:lang w:val="af-ZA"/>
        </w:rPr>
      </w:pPr>
    </w:p>
  </w:footnote>
  <w:footnote w:id="3">
    <w:p w:rsidR="00D74D3A" w:rsidRPr="00D3436F" w:rsidRDefault="00D74D3A"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D74D3A" w:rsidRPr="00D3436F" w:rsidRDefault="00D74D3A">
      <w:pPr>
        <w:pStyle w:val="FootnoteText"/>
        <w:rPr>
          <w:lang w:val="es-ES"/>
        </w:rPr>
      </w:pPr>
    </w:p>
  </w:footnote>
  <w:footnote w:id="4">
    <w:p w:rsidR="00D74D3A" w:rsidRPr="008842CE" w:rsidRDefault="00D74D3A" w:rsidP="000A214C">
      <w:pPr>
        <w:pStyle w:val="FootnoteText"/>
        <w:jc w:val="both"/>
      </w:pPr>
    </w:p>
  </w:footnote>
  <w:footnote w:id="5">
    <w:p w:rsidR="00D74D3A" w:rsidRPr="00124BE9" w:rsidRDefault="00D74D3A" w:rsidP="00BB28C8">
      <w:pPr>
        <w:pStyle w:val="FootnoteText"/>
        <w:widowControl w:val="0"/>
        <w:jc w:val="both"/>
        <w:rPr>
          <w:rFonts w:ascii="GHEA Grapalat" w:hAnsi="GHEA Grapalat"/>
          <w:lang w:val="hy-AM"/>
        </w:rPr>
      </w:pPr>
      <w:r>
        <w:rPr>
          <w:rStyle w:val="FootnoteReference"/>
        </w:rPr>
        <w:t>28</w:t>
      </w:r>
      <w:r w:rsidRPr="00124BE9">
        <w:rPr>
          <w:rFonts w:ascii="GHEA Grapalat" w:hAnsi="GHEA Grapalat"/>
        </w:rPr>
        <w:t xml:space="preserve"> </w:t>
      </w:r>
      <w:r w:rsidRPr="00124BE9">
        <w:rPr>
          <w:rFonts w:ascii="GHEA Grapalat" w:hAnsi="GHEA Grapalat"/>
          <w:i/>
        </w:rPr>
        <w:t>Если Подрядчик представил ценовое предложение без НДС, то при заключении договора из настоящего пункта исключаются слова "из которых</w:t>
      </w:r>
      <w:proofErr w:type="gramStart"/>
      <w:r w:rsidRPr="00124BE9">
        <w:rPr>
          <w:rFonts w:ascii="GHEA Grapalat" w:hAnsi="GHEA Grapalat"/>
          <w:i/>
        </w:rPr>
        <w:t xml:space="preserve"> </w:t>
      </w:r>
      <w:r w:rsidRPr="00D5595C">
        <w:rPr>
          <w:rFonts w:ascii="GHEA Grapalat" w:hAnsi="GHEA Grapalat"/>
          <w:i/>
        </w:rPr>
        <w:t>______</w:t>
      </w:r>
      <w:r w:rsidRPr="00124BE9">
        <w:rPr>
          <w:rFonts w:ascii="GHEA Grapalat" w:hAnsi="GHEA Grapalat"/>
          <w:i/>
        </w:rPr>
        <w:t xml:space="preserve"> (</w:t>
      </w:r>
      <w:r w:rsidRPr="00D5595C">
        <w:rPr>
          <w:rFonts w:ascii="GHEA Grapalat" w:hAnsi="GHEA Grapalat"/>
          <w:i/>
        </w:rPr>
        <w:t>__________</w:t>
      </w:r>
      <w:r w:rsidRPr="00124BE9">
        <w:rPr>
          <w:rFonts w:ascii="GHEA Grapalat" w:hAnsi="GHEA Grapalat"/>
          <w:i/>
        </w:rPr>
        <w:t xml:space="preserve">) </w:t>
      </w:r>
      <w:proofErr w:type="spellStart"/>
      <w:proofErr w:type="gramEnd"/>
      <w:r w:rsidRPr="00124BE9">
        <w:rPr>
          <w:rFonts w:ascii="GHEA Grapalat" w:hAnsi="GHEA Grapalat"/>
          <w:i/>
        </w:rPr>
        <w:t>драмов</w:t>
      </w:r>
      <w:proofErr w:type="spellEnd"/>
      <w:r w:rsidRPr="00124BE9">
        <w:rPr>
          <w:rFonts w:ascii="GHEA Grapalat" w:hAnsi="GHEA Grapalat"/>
          <w:i/>
        </w:rPr>
        <w:t xml:space="preserve"> РА составляют НДС".</w:t>
      </w:r>
    </w:p>
  </w:footnote>
  <w:footnote w:id="6">
    <w:p w:rsidR="00D74D3A" w:rsidRPr="00124BE9" w:rsidRDefault="00D74D3A"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7">
    <w:p w:rsidR="00D74D3A" w:rsidRPr="00124BE9" w:rsidRDefault="00D74D3A" w:rsidP="00BB28C8">
      <w:pPr>
        <w:pStyle w:val="FootnoteText"/>
        <w:widowControl w:val="0"/>
        <w:jc w:val="both"/>
        <w:rPr>
          <w:rFonts w:ascii="GHEA Grapalat" w:hAnsi="GHEA Grapalat"/>
          <w:lang w:val="hy-AM"/>
        </w:rPr>
      </w:pPr>
      <w:r>
        <w:rPr>
          <w:rStyle w:val="FootnoteReference"/>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74D3A" w:rsidRPr="001C4E24" w:rsidRDefault="00D74D3A" w:rsidP="00BB28C8">
      <w:pPr>
        <w:pStyle w:val="FootnoteText"/>
        <w:rPr>
          <w:lang w:val="hy-AM"/>
        </w:rPr>
      </w:pPr>
    </w:p>
  </w:footnote>
  <w:footnote w:id="8">
    <w:p w:rsidR="00D74D3A" w:rsidRPr="00124BE9" w:rsidRDefault="00D74D3A"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124BE9">
        <w:rPr>
          <w:rFonts w:ascii="GHEA Grapalat" w:hAnsi="GHEA Grapalat"/>
          <w:i/>
        </w:rPr>
        <w:t>предусмотрения</w:t>
      </w:r>
      <w:proofErr w:type="spellEnd"/>
      <w:r w:rsidRPr="00124BE9">
        <w:rPr>
          <w:rFonts w:ascii="GHEA Grapalat" w:hAnsi="GHEA Grapalat"/>
          <w:i/>
        </w:rPr>
        <w:t xml:space="preserve"> финансовых средств, в качестве его неотъемлемой части.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3E6A36"/>
    <w:multiLevelType w:val="hybridMultilevel"/>
    <w:tmpl w:val="E3F0F7F6"/>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31D3E1E"/>
    <w:multiLevelType w:val="hybridMultilevel"/>
    <w:tmpl w:val="A624265E"/>
    <w:lvl w:ilvl="0" w:tplc="14E2A40A">
      <w:numFmt w:val="bullet"/>
      <w:lvlText w:val="•"/>
      <w:lvlJc w:val="left"/>
      <w:pPr>
        <w:ind w:left="1864" w:hanging="1005"/>
      </w:pPr>
      <w:rPr>
        <w:rFonts w:ascii="GHEA Grapalat" w:eastAsia="Times New Roman" w:hAnsi="GHEA Grapalat" w:cs="Sylfaen" w:hint="default"/>
      </w:rPr>
    </w:lvl>
    <w:lvl w:ilvl="1" w:tplc="04090003" w:tentative="1">
      <w:start w:val="1"/>
      <w:numFmt w:val="bullet"/>
      <w:lvlText w:val="o"/>
      <w:lvlJc w:val="left"/>
      <w:pPr>
        <w:ind w:left="1939" w:hanging="360"/>
      </w:pPr>
      <w:rPr>
        <w:rFonts w:ascii="Courier New" w:hAnsi="Courier New" w:cs="Courier New" w:hint="default"/>
      </w:rPr>
    </w:lvl>
    <w:lvl w:ilvl="2" w:tplc="04090005" w:tentative="1">
      <w:start w:val="1"/>
      <w:numFmt w:val="bullet"/>
      <w:lvlText w:val=""/>
      <w:lvlJc w:val="left"/>
      <w:pPr>
        <w:ind w:left="2659" w:hanging="360"/>
      </w:pPr>
      <w:rPr>
        <w:rFonts w:ascii="Wingdings" w:hAnsi="Wingdings" w:hint="default"/>
      </w:rPr>
    </w:lvl>
    <w:lvl w:ilvl="3" w:tplc="04090001" w:tentative="1">
      <w:start w:val="1"/>
      <w:numFmt w:val="bullet"/>
      <w:lvlText w:val=""/>
      <w:lvlJc w:val="left"/>
      <w:pPr>
        <w:ind w:left="3379" w:hanging="360"/>
      </w:pPr>
      <w:rPr>
        <w:rFonts w:ascii="Symbol" w:hAnsi="Symbol" w:hint="default"/>
      </w:rPr>
    </w:lvl>
    <w:lvl w:ilvl="4" w:tplc="04090003" w:tentative="1">
      <w:start w:val="1"/>
      <w:numFmt w:val="bullet"/>
      <w:lvlText w:val="o"/>
      <w:lvlJc w:val="left"/>
      <w:pPr>
        <w:ind w:left="4099" w:hanging="360"/>
      </w:pPr>
      <w:rPr>
        <w:rFonts w:ascii="Courier New" w:hAnsi="Courier New" w:cs="Courier New" w:hint="default"/>
      </w:rPr>
    </w:lvl>
    <w:lvl w:ilvl="5" w:tplc="04090005" w:tentative="1">
      <w:start w:val="1"/>
      <w:numFmt w:val="bullet"/>
      <w:lvlText w:val=""/>
      <w:lvlJc w:val="left"/>
      <w:pPr>
        <w:ind w:left="4819" w:hanging="360"/>
      </w:pPr>
      <w:rPr>
        <w:rFonts w:ascii="Wingdings" w:hAnsi="Wingdings" w:hint="default"/>
      </w:rPr>
    </w:lvl>
    <w:lvl w:ilvl="6" w:tplc="04090001" w:tentative="1">
      <w:start w:val="1"/>
      <w:numFmt w:val="bullet"/>
      <w:lvlText w:val=""/>
      <w:lvlJc w:val="left"/>
      <w:pPr>
        <w:ind w:left="5539" w:hanging="360"/>
      </w:pPr>
      <w:rPr>
        <w:rFonts w:ascii="Symbol" w:hAnsi="Symbol" w:hint="default"/>
      </w:rPr>
    </w:lvl>
    <w:lvl w:ilvl="7" w:tplc="04090003" w:tentative="1">
      <w:start w:val="1"/>
      <w:numFmt w:val="bullet"/>
      <w:lvlText w:val="o"/>
      <w:lvlJc w:val="left"/>
      <w:pPr>
        <w:ind w:left="6259" w:hanging="360"/>
      </w:pPr>
      <w:rPr>
        <w:rFonts w:ascii="Courier New" w:hAnsi="Courier New" w:cs="Courier New" w:hint="default"/>
      </w:rPr>
    </w:lvl>
    <w:lvl w:ilvl="8" w:tplc="04090005" w:tentative="1">
      <w:start w:val="1"/>
      <w:numFmt w:val="bullet"/>
      <w:lvlText w:val=""/>
      <w:lvlJc w:val="left"/>
      <w:pPr>
        <w:ind w:left="6979" w:hanging="360"/>
      </w:pPr>
      <w:rPr>
        <w:rFonts w:ascii="Wingdings" w:hAnsi="Wingdings" w:hint="default"/>
      </w:r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7">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7"/>
  </w:num>
  <w:num w:numId="3">
    <w:abstractNumId w:val="16"/>
  </w:num>
  <w:num w:numId="4">
    <w:abstractNumId w:val="12"/>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2"/>
  </w:num>
  <w:num w:numId="11">
    <w:abstractNumId w:val="6"/>
  </w:num>
  <w:num w:numId="12">
    <w:abstractNumId w:val="23"/>
  </w:num>
  <w:num w:numId="13">
    <w:abstractNumId w:val="21"/>
  </w:num>
  <w:num w:numId="14">
    <w:abstractNumId w:val="9"/>
  </w:num>
  <w:num w:numId="15">
    <w:abstractNumId w:val="22"/>
  </w:num>
  <w:num w:numId="16">
    <w:abstractNumId w:val="11"/>
  </w:num>
  <w:num w:numId="17">
    <w:abstractNumId w:val="3"/>
  </w:num>
  <w:num w:numId="18">
    <w:abstractNumId w:val="0"/>
  </w:num>
  <w:num w:numId="19">
    <w:abstractNumId w:val="13"/>
  </w:num>
  <w:num w:numId="20">
    <w:abstractNumId w:val="13"/>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5"/>
  </w:num>
  <w:num w:numId="24">
    <w:abstractNumId w:val="15"/>
  </w:num>
  <w:num w:numId="25">
    <w:abstractNumId w:val="17"/>
  </w:num>
  <w:num w:numId="26">
    <w:abstractNumId w:val="10"/>
  </w:num>
  <w:num w:numId="27">
    <w:abstractNumId w:val="4"/>
  </w:num>
  <w:num w:numId="28">
    <w:abstractNumId w:val="1"/>
  </w:num>
  <w:num w:numId="29">
    <w:abstractNumId w:val="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13D6"/>
    <w:rsid w:val="000016BB"/>
    <w:rsid w:val="00002C23"/>
    <w:rsid w:val="000031E3"/>
    <w:rsid w:val="000033BC"/>
    <w:rsid w:val="00003DF0"/>
    <w:rsid w:val="000058CF"/>
    <w:rsid w:val="00005D30"/>
    <w:rsid w:val="0000622A"/>
    <w:rsid w:val="00006A31"/>
    <w:rsid w:val="00006C49"/>
    <w:rsid w:val="000076A1"/>
    <w:rsid w:val="0000776B"/>
    <w:rsid w:val="00010ECA"/>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8FE"/>
    <w:rsid w:val="000239B5"/>
    <w:rsid w:val="00023B6C"/>
    <w:rsid w:val="00023F8F"/>
    <w:rsid w:val="000246E6"/>
    <w:rsid w:val="00025353"/>
    <w:rsid w:val="00025A85"/>
    <w:rsid w:val="00026351"/>
    <w:rsid w:val="00027166"/>
    <w:rsid w:val="000275BF"/>
    <w:rsid w:val="00030728"/>
    <w:rsid w:val="00030D40"/>
    <w:rsid w:val="000312D9"/>
    <w:rsid w:val="000313A6"/>
    <w:rsid w:val="000316DF"/>
    <w:rsid w:val="000320D9"/>
    <w:rsid w:val="000330A3"/>
    <w:rsid w:val="00033946"/>
    <w:rsid w:val="00033B20"/>
    <w:rsid w:val="00034CED"/>
    <w:rsid w:val="00036C98"/>
    <w:rsid w:val="00037DDE"/>
    <w:rsid w:val="000408D8"/>
    <w:rsid w:val="0004111D"/>
    <w:rsid w:val="000424BA"/>
    <w:rsid w:val="00042BD4"/>
    <w:rsid w:val="00042FC8"/>
    <w:rsid w:val="00043225"/>
    <w:rsid w:val="0004387F"/>
    <w:rsid w:val="00046BAC"/>
    <w:rsid w:val="0004722F"/>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DB0"/>
    <w:rsid w:val="00060FB1"/>
    <w:rsid w:val="0006117A"/>
    <w:rsid w:val="000612B9"/>
    <w:rsid w:val="00061887"/>
    <w:rsid w:val="0006220B"/>
    <w:rsid w:val="00062AB1"/>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11C1"/>
    <w:rsid w:val="000814B8"/>
    <w:rsid w:val="000822C1"/>
    <w:rsid w:val="00082ADC"/>
    <w:rsid w:val="00082DE0"/>
    <w:rsid w:val="0008305A"/>
    <w:rsid w:val="00083558"/>
    <w:rsid w:val="000845F6"/>
    <w:rsid w:val="00084B51"/>
    <w:rsid w:val="000858EB"/>
    <w:rsid w:val="00085931"/>
    <w:rsid w:val="000878DB"/>
    <w:rsid w:val="00087A30"/>
    <w:rsid w:val="00090699"/>
    <w:rsid w:val="000911CA"/>
    <w:rsid w:val="00092D0A"/>
    <w:rsid w:val="0009380C"/>
    <w:rsid w:val="0009449B"/>
    <w:rsid w:val="000946A3"/>
    <w:rsid w:val="00094F5C"/>
    <w:rsid w:val="00095885"/>
    <w:rsid w:val="00095EB1"/>
    <w:rsid w:val="000964F1"/>
    <w:rsid w:val="000967DF"/>
    <w:rsid w:val="00096865"/>
    <w:rsid w:val="0009758F"/>
    <w:rsid w:val="000976D7"/>
    <w:rsid w:val="00097DE8"/>
    <w:rsid w:val="000A15F9"/>
    <w:rsid w:val="000A214C"/>
    <w:rsid w:val="000A323C"/>
    <w:rsid w:val="000A359E"/>
    <w:rsid w:val="000A37CE"/>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4930"/>
    <w:rsid w:val="000B6A70"/>
    <w:rsid w:val="000B700B"/>
    <w:rsid w:val="000B751B"/>
    <w:rsid w:val="000B7641"/>
    <w:rsid w:val="000B7C54"/>
    <w:rsid w:val="000C062F"/>
    <w:rsid w:val="000C0A9D"/>
    <w:rsid w:val="000C165F"/>
    <w:rsid w:val="000C264F"/>
    <w:rsid w:val="000C36C6"/>
    <w:rsid w:val="000C3F69"/>
    <w:rsid w:val="000C498D"/>
    <w:rsid w:val="000C5A09"/>
    <w:rsid w:val="000C6BA1"/>
    <w:rsid w:val="000C6E1C"/>
    <w:rsid w:val="000C6F81"/>
    <w:rsid w:val="000D07E4"/>
    <w:rsid w:val="000D10F1"/>
    <w:rsid w:val="000D16B6"/>
    <w:rsid w:val="000D1BED"/>
    <w:rsid w:val="000D2527"/>
    <w:rsid w:val="000D273F"/>
    <w:rsid w:val="000D2D8A"/>
    <w:rsid w:val="000D3188"/>
    <w:rsid w:val="000D34C8"/>
    <w:rsid w:val="000D3B6D"/>
    <w:rsid w:val="000D436C"/>
    <w:rsid w:val="000D4471"/>
    <w:rsid w:val="000D48B6"/>
    <w:rsid w:val="000D5766"/>
    <w:rsid w:val="000D590A"/>
    <w:rsid w:val="000D6018"/>
    <w:rsid w:val="000D6A89"/>
    <w:rsid w:val="000D6C21"/>
    <w:rsid w:val="000D701E"/>
    <w:rsid w:val="000D77C1"/>
    <w:rsid w:val="000E1C31"/>
    <w:rsid w:val="000E21F2"/>
    <w:rsid w:val="000E2427"/>
    <w:rsid w:val="000E267C"/>
    <w:rsid w:val="000E308B"/>
    <w:rsid w:val="000E3642"/>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5E64"/>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508D"/>
    <w:rsid w:val="0010519D"/>
    <w:rsid w:val="00106365"/>
    <w:rsid w:val="00106D44"/>
    <w:rsid w:val="00106DEE"/>
    <w:rsid w:val="00110534"/>
    <w:rsid w:val="00110D13"/>
    <w:rsid w:val="00111FFB"/>
    <w:rsid w:val="0011340E"/>
    <w:rsid w:val="00113584"/>
    <w:rsid w:val="00113740"/>
    <w:rsid w:val="00113BE5"/>
    <w:rsid w:val="00113F0D"/>
    <w:rsid w:val="0011423D"/>
    <w:rsid w:val="001151FB"/>
    <w:rsid w:val="00115905"/>
    <w:rsid w:val="001159FA"/>
    <w:rsid w:val="0011605E"/>
    <w:rsid w:val="0011611E"/>
    <w:rsid w:val="00117020"/>
    <w:rsid w:val="00117833"/>
    <w:rsid w:val="00117964"/>
    <w:rsid w:val="00117DAA"/>
    <w:rsid w:val="00122FC9"/>
    <w:rsid w:val="00123294"/>
    <w:rsid w:val="001235E7"/>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802"/>
    <w:rsid w:val="00140A7E"/>
    <w:rsid w:val="00142496"/>
    <w:rsid w:val="001439BD"/>
    <w:rsid w:val="00143BD7"/>
    <w:rsid w:val="00143E8C"/>
    <w:rsid w:val="0014472E"/>
    <w:rsid w:val="00144E38"/>
    <w:rsid w:val="00144F73"/>
    <w:rsid w:val="001458D6"/>
    <w:rsid w:val="00145CC3"/>
    <w:rsid w:val="00146685"/>
    <w:rsid w:val="00146FC5"/>
    <w:rsid w:val="00147CD0"/>
    <w:rsid w:val="00147F14"/>
    <w:rsid w:val="001504AC"/>
    <w:rsid w:val="001514D1"/>
    <w:rsid w:val="001515DE"/>
    <w:rsid w:val="001522CE"/>
    <w:rsid w:val="00152564"/>
    <w:rsid w:val="00152788"/>
    <w:rsid w:val="00152E82"/>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B32"/>
    <w:rsid w:val="0016213E"/>
    <w:rsid w:val="00163324"/>
    <w:rsid w:val="0016336E"/>
    <w:rsid w:val="001647D2"/>
    <w:rsid w:val="00164BBC"/>
    <w:rsid w:val="0016519F"/>
    <w:rsid w:val="00165A51"/>
    <w:rsid w:val="00166832"/>
    <w:rsid w:val="001679A6"/>
    <w:rsid w:val="00171E80"/>
    <w:rsid w:val="001722F9"/>
    <w:rsid w:val="001723D6"/>
    <w:rsid w:val="001724D7"/>
    <w:rsid w:val="00172BC4"/>
    <w:rsid w:val="001732FB"/>
    <w:rsid w:val="001735C2"/>
    <w:rsid w:val="00174304"/>
    <w:rsid w:val="00174DAB"/>
    <w:rsid w:val="00174FE1"/>
    <w:rsid w:val="00175F8F"/>
    <w:rsid w:val="00175FDC"/>
    <w:rsid w:val="001763F5"/>
    <w:rsid w:val="00176A38"/>
    <w:rsid w:val="00176A92"/>
    <w:rsid w:val="00177246"/>
    <w:rsid w:val="00177A5C"/>
    <w:rsid w:val="00177D71"/>
    <w:rsid w:val="00180134"/>
    <w:rsid w:val="00180D64"/>
    <w:rsid w:val="00180EB9"/>
    <w:rsid w:val="00180EE9"/>
    <w:rsid w:val="00181881"/>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67"/>
    <w:rsid w:val="001A3FEC"/>
    <w:rsid w:val="001A43A4"/>
    <w:rsid w:val="001A4EF7"/>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6E72"/>
    <w:rsid w:val="001B6FCF"/>
    <w:rsid w:val="001C0295"/>
    <w:rsid w:val="001C07C6"/>
    <w:rsid w:val="001C0849"/>
    <w:rsid w:val="001C1570"/>
    <w:rsid w:val="001C3D83"/>
    <w:rsid w:val="001C3F6C"/>
    <w:rsid w:val="001C6688"/>
    <w:rsid w:val="001C76F7"/>
    <w:rsid w:val="001C7EB3"/>
    <w:rsid w:val="001D0249"/>
    <w:rsid w:val="001D0644"/>
    <w:rsid w:val="001D129F"/>
    <w:rsid w:val="001D1451"/>
    <w:rsid w:val="001D1A03"/>
    <w:rsid w:val="001D1D00"/>
    <w:rsid w:val="001D2058"/>
    <w:rsid w:val="001D209D"/>
    <w:rsid w:val="001D2D62"/>
    <w:rsid w:val="001D509C"/>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F81"/>
    <w:rsid w:val="001F1783"/>
    <w:rsid w:val="001F1DF0"/>
    <w:rsid w:val="001F1DF7"/>
    <w:rsid w:val="001F2926"/>
    <w:rsid w:val="001F2FF2"/>
    <w:rsid w:val="001F3237"/>
    <w:rsid w:val="001F386B"/>
    <w:rsid w:val="001F3FAE"/>
    <w:rsid w:val="001F5834"/>
    <w:rsid w:val="001F5FDE"/>
    <w:rsid w:val="001F6578"/>
    <w:rsid w:val="001F760C"/>
    <w:rsid w:val="001F7821"/>
    <w:rsid w:val="001F7877"/>
    <w:rsid w:val="002004DB"/>
    <w:rsid w:val="002017CB"/>
    <w:rsid w:val="00201DA0"/>
    <w:rsid w:val="00201F2E"/>
    <w:rsid w:val="00202F4D"/>
    <w:rsid w:val="002032CE"/>
    <w:rsid w:val="0020390F"/>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3AD"/>
    <w:rsid w:val="0022770A"/>
    <w:rsid w:val="00227C9F"/>
    <w:rsid w:val="00230460"/>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E78"/>
    <w:rsid w:val="00244AC9"/>
    <w:rsid w:val="00244B38"/>
    <w:rsid w:val="00246C8C"/>
    <w:rsid w:val="0025145E"/>
    <w:rsid w:val="00251CF9"/>
    <w:rsid w:val="00252C9C"/>
    <w:rsid w:val="002542AE"/>
    <w:rsid w:val="00254A36"/>
    <w:rsid w:val="002554A3"/>
    <w:rsid w:val="002559B9"/>
    <w:rsid w:val="0025693E"/>
    <w:rsid w:val="00257773"/>
    <w:rsid w:val="00260163"/>
    <w:rsid w:val="00260739"/>
    <w:rsid w:val="00260E64"/>
    <w:rsid w:val="0026158D"/>
    <w:rsid w:val="002615C3"/>
    <w:rsid w:val="00261A75"/>
    <w:rsid w:val="002626F7"/>
    <w:rsid w:val="00263035"/>
    <w:rsid w:val="00263094"/>
    <w:rsid w:val="002638A5"/>
    <w:rsid w:val="00263D72"/>
    <w:rsid w:val="00263E28"/>
    <w:rsid w:val="0026426F"/>
    <w:rsid w:val="0026462D"/>
    <w:rsid w:val="00265A4B"/>
    <w:rsid w:val="00265D18"/>
    <w:rsid w:val="00266522"/>
    <w:rsid w:val="002665A4"/>
    <w:rsid w:val="002674D5"/>
    <w:rsid w:val="002704F9"/>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550"/>
    <w:rsid w:val="00276B03"/>
    <w:rsid w:val="0027775F"/>
    <w:rsid w:val="00277F14"/>
    <w:rsid w:val="00280E91"/>
    <w:rsid w:val="00281D16"/>
    <w:rsid w:val="00283198"/>
    <w:rsid w:val="00283E26"/>
    <w:rsid w:val="00283F0A"/>
    <w:rsid w:val="002845EA"/>
    <w:rsid w:val="002846B1"/>
    <w:rsid w:val="002849A6"/>
    <w:rsid w:val="00284C6E"/>
    <w:rsid w:val="00286CDB"/>
    <w:rsid w:val="0028726A"/>
    <w:rsid w:val="00290CB9"/>
    <w:rsid w:val="00291919"/>
    <w:rsid w:val="00291EFF"/>
    <w:rsid w:val="002926D4"/>
    <w:rsid w:val="00293A25"/>
    <w:rsid w:val="00293A76"/>
    <w:rsid w:val="002941F2"/>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4CD5"/>
    <w:rsid w:val="002A5F73"/>
    <w:rsid w:val="002A6481"/>
    <w:rsid w:val="002A665D"/>
    <w:rsid w:val="002A7380"/>
    <w:rsid w:val="002A76C6"/>
    <w:rsid w:val="002A7783"/>
    <w:rsid w:val="002A7A40"/>
    <w:rsid w:val="002B05FA"/>
    <w:rsid w:val="002B0631"/>
    <w:rsid w:val="002B0AEA"/>
    <w:rsid w:val="002B0F29"/>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5C9"/>
    <w:rsid w:val="002C040C"/>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27F"/>
    <w:rsid w:val="002C6CF7"/>
    <w:rsid w:val="002C7037"/>
    <w:rsid w:val="002D02FE"/>
    <w:rsid w:val="002D1535"/>
    <w:rsid w:val="002D156F"/>
    <w:rsid w:val="002D1AAA"/>
    <w:rsid w:val="002D207D"/>
    <w:rsid w:val="002D20E8"/>
    <w:rsid w:val="002D236D"/>
    <w:rsid w:val="002D2DC6"/>
    <w:rsid w:val="002D3C61"/>
    <w:rsid w:val="002D4221"/>
    <w:rsid w:val="002D4250"/>
    <w:rsid w:val="002D4575"/>
    <w:rsid w:val="002D4EEB"/>
    <w:rsid w:val="002D5101"/>
    <w:rsid w:val="002D5580"/>
    <w:rsid w:val="002D5C27"/>
    <w:rsid w:val="002D5CF0"/>
    <w:rsid w:val="002D601F"/>
    <w:rsid w:val="002D6A4F"/>
    <w:rsid w:val="002D7D70"/>
    <w:rsid w:val="002E0314"/>
    <w:rsid w:val="002E069D"/>
    <w:rsid w:val="002E0768"/>
    <w:rsid w:val="002E0877"/>
    <w:rsid w:val="002E30B8"/>
    <w:rsid w:val="002E3165"/>
    <w:rsid w:val="002E4305"/>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046"/>
    <w:rsid w:val="003101E4"/>
    <w:rsid w:val="00310A82"/>
    <w:rsid w:val="00310B6E"/>
    <w:rsid w:val="00310ED2"/>
    <w:rsid w:val="00311076"/>
    <w:rsid w:val="00311C27"/>
    <w:rsid w:val="00313403"/>
    <w:rsid w:val="003141B6"/>
    <w:rsid w:val="00314A80"/>
    <w:rsid w:val="00314BDC"/>
    <w:rsid w:val="00316381"/>
    <w:rsid w:val="003163A5"/>
    <w:rsid w:val="003169A4"/>
    <w:rsid w:val="00317394"/>
    <w:rsid w:val="00317BD2"/>
    <w:rsid w:val="0032067F"/>
    <w:rsid w:val="0032071C"/>
    <w:rsid w:val="00321A56"/>
    <w:rsid w:val="00321B20"/>
    <w:rsid w:val="003240F7"/>
    <w:rsid w:val="00325043"/>
    <w:rsid w:val="00325546"/>
    <w:rsid w:val="003259C5"/>
    <w:rsid w:val="00325CC0"/>
    <w:rsid w:val="00326507"/>
    <w:rsid w:val="003267C8"/>
    <w:rsid w:val="00327436"/>
    <w:rsid w:val="00331472"/>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3B7"/>
    <w:rsid w:val="00366C4E"/>
    <w:rsid w:val="00367717"/>
    <w:rsid w:val="00367A9A"/>
    <w:rsid w:val="00367F26"/>
    <w:rsid w:val="00370ECD"/>
    <w:rsid w:val="0037177E"/>
    <w:rsid w:val="003717D2"/>
    <w:rsid w:val="00372C2B"/>
    <w:rsid w:val="00372C67"/>
    <w:rsid w:val="00372D7E"/>
    <w:rsid w:val="00372FAD"/>
    <w:rsid w:val="0037329F"/>
    <w:rsid w:val="00373EC9"/>
    <w:rsid w:val="00374E41"/>
    <w:rsid w:val="00374F4A"/>
    <w:rsid w:val="003755FD"/>
    <w:rsid w:val="00375D38"/>
    <w:rsid w:val="00375E5E"/>
    <w:rsid w:val="00375FD2"/>
    <w:rsid w:val="003760B7"/>
    <w:rsid w:val="00376924"/>
    <w:rsid w:val="00376A9D"/>
    <w:rsid w:val="00377976"/>
    <w:rsid w:val="003802B8"/>
    <w:rsid w:val="00380721"/>
    <w:rsid w:val="00380B3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4EA5"/>
    <w:rsid w:val="003A5049"/>
    <w:rsid w:val="003A5533"/>
    <w:rsid w:val="003A62A4"/>
    <w:rsid w:val="003A645E"/>
    <w:rsid w:val="003A6791"/>
    <w:rsid w:val="003A6E5A"/>
    <w:rsid w:val="003A734A"/>
    <w:rsid w:val="003B0D6E"/>
    <w:rsid w:val="003B1FC0"/>
    <w:rsid w:val="003B3302"/>
    <w:rsid w:val="003B3A13"/>
    <w:rsid w:val="003B3E74"/>
    <w:rsid w:val="003B487D"/>
    <w:rsid w:val="003B4A74"/>
    <w:rsid w:val="003B585C"/>
    <w:rsid w:val="003B5B7B"/>
    <w:rsid w:val="003B60D5"/>
    <w:rsid w:val="003B644B"/>
    <w:rsid w:val="003B6791"/>
    <w:rsid w:val="003B681E"/>
    <w:rsid w:val="003B6B6A"/>
    <w:rsid w:val="003B7086"/>
    <w:rsid w:val="003B72E7"/>
    <w:rsid w:val="003B7D9D"/>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E3C"/>
    <w:rsid w:val="003D1153"/>
    <w:rsid w:val="003D14E9"/>
    <w:rsid w:val="003D1CF4"/>
    <w:rsid w:val="003D2146"/>
    <w:rsid w:val="003D2FE2"/>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46A"/>
    <w:rsid w:val="00405194"/>
    <w:rsid w:val="004055C1"/>
    <w:rsid w:val="00405996"/>
    <w:rsid w:val="004060E5"/>
    <w:rsid w:val="004068F5"/>
    <w:rsid w:val="004072C8"/>
    <w:rsid w:val="0040761D"/>
    <w:rsid w:val="0041023E"/>
    <w:rsid w:val="004106FE"/>
    <w:rsid w:val="004110AC"/>
    <w:rsid w:val="004116A0"/>
    <w:rsid w:val="00411D9D"/>
    <w:rsid w:val="00412165"/>
    <w:rsid w:val="00413390"/>
    <w:rsid w:val="00413595"/>
    <w:rsid w:val="00416F1E"/>
    <w:rsid w:val="0041739A"/>
    <w:rsid w:val="004175B6"/>
    <w:rsid w:val="00417E48"/>
    <w:rsid w:val="00417F33"/>
    <w:rsid w:val="00420C5E"/>
    <w:rsid w:val="00421AEB"/>
    <w:rsid w:val="00422802"/>
    <w:rsid w:val="00424E1F"/>
    <w:rsid w:val="00427AEC"/>
    <w:rsid w:val="00427CB1"/>
    <w:rsid w:val="00427EAA"/>
    <w:rsid w:val="00431998"/>
    <w:rsid w:val="004320F2"/>
    <w:rsid w:val="004333C5"/>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4B3"/>
    <w:rsid w:val="00473CF5"/>
    <w:rsid w:val="004749BD"/>
    <w:rsid w:val="00475591"/>
    <w:rsid w:val="0047567E"/>
    <w:rsid w:val="00475DA7"/>
    <w:rsid w:val="0047619C"/>
    <w:rsid w:val="004763CF"/>
    <w:rsid w:val="00476A47"/>
    <w:rsid w:val="004775ED"/>
    <w:rsid w:val="00477E9F"/>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75C"/>
    <w:rsid w:val="004929E4"/>
    <w:rsid w:val="0049374F"/>
    <w:rsid w:val="00493AF9"/>
    <w:rsid w:val="00493C6A"/>
    <w:rsid w:val="00493CC7"/>
    <w:rsid w:val="0049623A"/>
    <w:rsid w:val="0049655D"/>
    <w:rsid w:val="0049697A"/>
    <w:rsid w:val="004974D8"/>
    <w:rsid w:val="004A0302"/>
    <w:rsid w:val="004A0321"/>
    <w:rsid w:val="004A1734"/>
    <w:rsid w:val="004A1C5D"/>
    <w:rsid w:val="004A3051"/>
    <w:rsid w:val="004A329D"/>
    <w:rsid w:val="004A3859"/>
    <w:rsid w:val="004A51CE"/>
    <w:rsid w:val="004A6204"/>
    <w:rsid w:val="004A712A"/>
    <w:rsid w:val="004A7722"/>
    <w:rsid w:val="004A798D"/>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B69"/>
    <w:rsid w:val="004C17D2"/>
    <w:rsid w:val="004C1D9B"/>
    <w:rsid w:val="004C217A"/>
    <w:rsid w:val="004C3803"/>
    <w:rsid w:val="004C5C21"/>
    <w:rsid w:val="004C5CF3"/>
    <w:rsid w:val="004C78E7"/>
    <w:rsid w:val="004D0281"/>
    <w:rsid w:val="004D0AE2"/>
    <w:rsid w:val="004D0EA7"/>
    <w:rsid w:val="004D134A"/>
    <w:rsid w:val="004D1C32"/>
    <w:rsid w:val="004D1E87"/>
    <w:rsid w:val="004D2727"/>
    <w:rsid w:val="004D28BA"/>
    <w:rsid w:val="004D2B0B"/>
    <w:rsid w:val="004D2B4B"/>
    <w:rsid w:val="004D5671"/>
    <w:rsid w:val="004D5FF6"/>
    <w:rsid w:val="004D6073"/>
    <w:rsid w:val="004D64A9"/>
    <w:rsid w:val="004D7784"/>
    <w:rsid w:val="004D77AD"/>
    <w:rsid w:val="004E037F"/>
    <w:rsid w:val="004E0432"/>
    <w:rsid w:val="004E0B7B"/>
    <w:rsid w:val="004E144F"/>
    <w:rsid w:val="004E1503"/>
    <w:rsid w:val="004E1977"/>
    <w:rsid w:val="004E1B0A"/>
    <w:rsid w:val="004E1C69"/>
    <w:rsid w:val="004E1C8E"/>
    <w:rsid w:val="004E27C5"/>
    <w:rsid w:val="004E2FC6"/>
    <w:rsid w:val="004E442C"/>
    <w:rsid w:val="004E54F5"/>
    <w:rsid w:val="004E5843"/>
    <w:rsid w:val="004E68C7"/>
    <w:rsid w:val="004E68E0"/>
    <w:rsid w:val="004E6A12"/>
    <w:rsid w:val="004E6A96"/>
    <w:rsid w:val="004E6E9A"/>
    <w:rsid w:val="004F0926"/>
    <w:rsid w:val="004F0CAA"/>
    <w:rsid w:val="004F2130"/>
    <w:rsid w:val="004F2639"/>
    <w:rsid w:val="004F2E2A"/>
    <w:rsid w:val="004F2EEC"/>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4879"/>
    <w:rsid w:val="00506832"/>
    <w:rsid w:val="00507338"/>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053"/>
    <w:rsid w:val="005215E3"/>
    <w:rsid w:val="005216EB"/>
    <w:rsid w:val="00521700"/>
    <w:rsid w:val="00521B22"/>
    <w:rsid w:val="00521B59"/>
    <w:rsid w:val="00522932"/>
    <w:rsid w:val="00522A08"/>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7B4"/>
    <w:rsid w:val="00545F4E"/>
    <w:rsid w:val="005473A5"/>
    <w:rsid w:val="0054752B"/>
    <w:rsid w:val="005500CE"/>
    <w:rsid w:val="005502DE"/>
    <w:rsid w:val="00550A62"/>
    <w:rsid w:val="005525A4"/>
    <w:rsid w:val="00552934"/>
    <w:rsid w:val="00552D6E"/>
    <w:rsid w:val="00553DFD"/>
    <w:rsid w:val="005544AC"/>
    <w:rsid w:val="0055623A"/>
    <w:rsid w:val="005563D9"/>
    <w:rsid w:val="00556F03"/>
    <w:rsid w:val="005572F4"/>
    <w:rsid w:val="00557E3D"/>
    <w:rsid w:val="00560F47"/>
    <w:rsid w:val="00561817"/>
    <w:rsid w:val="00561AD9"/>
    <w:rsid w:val="00561C69"/>
    <w:rsid w:val="00562EB1"/>
    <w:rsid w:val="0056331A"/>
    <w:rsid w:val="00563671"/>
    <w:rsid w:val="005639B0"/>
    <w:rsid w:val="005646FC"/>
    <w:rsid w:val="0056625A"/>
    <w:rsid w:val="00567040"/>
    <w:rsid w:val="005677E6"/>
    <w:rsid w:val="00567893"/>
    <w:rsid w:val="005716B8"/>
    <w:rsid w:val="00571702"/>
    <w:rsid w:val="00571F29"/>
    <w:rsid w:val="005739AB"/>
    <w:rsid w:val="00573BD6"/>
    <w:rsid w:val="005744FC"/>
    <w:rsid w:val="005747A5"/>
    <w:rsid w:val="00574CC8"/>
    <w:rsid w:val="005757D1"/>
    <w:rsid w:val="00575C75"/>
    <w:rsid w:val="00576B25"/>
    <w:rsid w:val="00577582"/>
    <w:rsid w:val="00580F33"/>
    <w:rsid w:val="00581057"/>
    <w:rsid w:val="0058298C"/>
    <w:rsid w:val="00582E63"/>
    <w:rsid w:val="00582FEB"/>
    <w:rsid w:val="00583092"/>
    <w:rsid w:val="00583117"/>
    <w:rsid w:val="0058395E"/>
    <w:rsid w:val="00584166"/>
    <w:rsid w:val="0058416D"/>
    <w:rsid w:val="00584A70"/>
    <w:rsid w:val="00584AA7"/>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97A"/>
    <w:rsid w:val="005A1236"/>
    <w:rsid w:val="005A17BE"/>
    <w:rsid w:val="005A3009"/>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3733"/>
    <w:rsid w:val="005C4C12"/>
    <w:rsid w:val="005C6159"/>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F72"/>
    <w:rsid w:val="005E24FD"/>
    <w:rsid w:val="005E2F4D"/>
    <w:rsid w:val="005E2FA5"/>
    <w:rsid w:val="005E3501"/>
    <w:rsid w:val="005E3FC4"/>
    <w:rsid w:val="005E4C8D"/>
    <w:rsid w:val="005E52ED"/>
    <w:rsid w:val="005E573E"/>
    <w:rsid w:val="005E6606"/>
    <w:rsid w:val="005E6D42"/>
    <w:rsid w:val="005E7AC1"/>
    <w:rsid w:val="005F0715"/>
    <w:rsid w:val="005F09CE"/>
    <w:rsid w:val="005F156A"/>
    <w:rsid w:val="005F1793"/>
    <w:rsid w:val="005F1C53"/>
    <w:rsid w:val="005F1DBB"/>
    <w:rsid w:val="005F1F95"/>
    <w:rsid w:val="005F25EF"/>
    <w:rsid w:val="005F2C25"/>
    <w:rsid w:val="005F2F3B"/>
    <w:rsid w:val="005F40EC"/>
    <w:rsid w:val="005F53F2"/>
    <w:rsid w:val="005F581A"/>
    <w:rsid w:val="005F7B34"/>
    <w:rsid w:val="005F7C1D"/>
    <w:rsid w:val="0060526C"/>
    <w:rsid w:val="0060591F"/>
    <w:rsid w:val="00606328"/>
    <w:rsid w:val="0060652B"/>
    <w:rsid w:val="00606B84"/>
    <w:rsid w:val="00607120"/>
    <w:rsid w:val="00607F7B"/>
    <w:rsid w:val="006105DA"/>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2EAF"/>
    <w:rsid w:val="006237BD"/>
    <w:rsid w:val="006237DE"/>
    <w:rsid w:val="00623998"/>
    <w:rsid w:val="00623F24"/>
    <w:rsid w:val="00624EC1"/>
    <w:rsid w:val="00625529"/>
    <w:rsid w:val="0062795D"/>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5A9"/>
    <w:rsid w:val="00636A8E"/>
    <w:rsid w:val="006371D0"/>
    <w:rsid w:val="00637856"/>
    <w:rsid w:val="00637DAB"/>
    <w:rsid w:val="006417C7"/>
    <w:rsid w:val="00642172"/>
    <w:rsid w:val="006422E0"/>
    <w:rsid w:val="00642EFE"/>
    <w:rsid w:val="0064473D"/>
    <w:rsid w:val="00644850"/>
    <w:rsid w:val="00644CE2"/>
    <w:rsid w:val="00645866"/>
    <w:rsid w:val="00650073"/>
    <w:rsid w:val="00650458"/>
    <w:rsid w:val="006505D2"/>
    <w:rsid w:val="0065124D"/>
    <w:rsid w:val="00651408"/>
    <w:rsid w:val="006519EF"/>
    <w:rsid w:val="00651E02"/>
    <w:rsid w:val="006521E5"/>
    <w:rsid w:val="00654A51"/>
    <w:rsid w:val="00654ADD"/>
    <w:rsid w:val="00654B3F"/>
    <w:rsid w:val="00655E71"/>
    <w:rsid w:val="00655EBD"/>
    <w:rsid w:val="00660138"/>
    <w:rsid w:val="006607D5"/>
    <w:rsid w:val="006608AD"/>
    <w:rsid w:val="00661E7D"/>
    <w:rsid w:val="00662165"/>
    <w:rsid w:val="00662623"/>
    <w:rsid w:val="0066349B"/>
    <w:rsid w:val="006650C4"/>
    <w:rsid w:val="00665120"/>
    <w:rsid w:val="00665605"/>
    <w:rsid w:val="006657A3"/>
    <w:rsid w:val="006657EE"/>
    <w:rsid w:val="0066621D"/>
    <w:rsid w:val="006672BA"/>
    <w:rsid w:val="006672E6"/>
    <w:rsid w:val="00667A56"/>
    <w:rsid w:val="00667C83"/>
    <w:rsid w:val="0067066B"/>
    <w:rsid w:val="0067102D"/>
    <w:rsid w:val="00671A82"/>
    <w:rsid w:val="00672E18"/>
    <w:rsid w:val="0067389F"/>
    <w:rsid w:val="00673BD3"/>
    <w:rsid w:val="00673D0A"/>
    <w:rsid w:val="00674E7A"/>
    <w:rsid w:val="00675740"/>
    <w:rsid w:val="0067579A"/>
    <w:rsid w:val="00676178"/>
    <w:rsid w:val="00677658"/>
    <w:rsid w:val="00681F45"/>
    <w:rsid w:val="00682E8D"/>
    <w:rsid w:val="00682F00"/>
    <w:rsid w:val="00685962"/>
    <w:rsid w:val="00685A30"/>
    <w:rsid w:val="00685C48"/>
    <w:rsid w:val="00687302"/>
    <w:rsid w:val="00687381"/>
    <w:rsid w:val="00687E34"/>
    <w:rsid w:val="006906E8"/>
    <w:rsid w:val="00691009"/>
    <w:rsid w:val="006912BB"/>
    <w:rsid w:val="00692C09"/>
    <w:rsid w:val="00692FA3"/>
    <w:rsid w:val="00693101"/>
    <w:rsid w:val="00693C4E"/>
    <w:rsid w:val="006953B6"/>
    <w:rsid w:val="006968E8"/>
    <w:rsid w:val="00697C38"/>
    <w:rsid w:val="006A0D8B"/>
    <w:rsid w:val="006A134C"/>
    <w:rsid w:val="006A13FB"/>
    <w:rsid w:val="006A14B3"/>
    <w:rsid w:val="006A1922"/>
    <w:rsid w:val="006A1F61"/>
    <w:rsid w:val="006A202F"/>
    <w:rsid w:val="006A26BE"/>
    <w:rsid w:val="006A3C8A"/>
    <w:rsid w:val="006A475C"/>
    <w:rsid w:val="006A4AFC"/>
    <w:rsid w:val="006A5026"/>
    <w:rsid w:val="006A584F"/>
    <w:rsid w:val="006A6D19"/>
    <w:rsid w:val="006A6E86"/>
    <w:rsid w:val="006A7C27"/>
    <w:rsid w:val="006B0116"/>
    <w:rsid w:val="006B0566"/>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0A3"/>
    <w:rsid w:val="006C08B6"/>
    <w:rsid w:val="006C1293"/>
    <w:rsid w:val="006C12EC"/>
    <w:rsid w:val="006C1D25"/>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561E"/>
    <w:rsid w:val="006D6150"/>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6413"/>
    <w:rsid w:val="006F69A0"/>
    <w:rsid w:val="006F6F43"/>
    <w:rsid w:val="00700C81"/>
    <w:rsid w:val="00701157"/>
    <w:rsid w:val="007014DE"/>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2A7"/>
    <w:rsid w:val="00713746"/>
    <w:rsid w:val="0071687B"/>
    <w:rsid w:val="0071689A"/>
    <w:rsid w:val="00716F47"/>
    <w:rsid w:val="00717E6E"/>
    <w:rsid w:val="007204FD"/>
    <w:rsid w:val="00720542"/>
    <w:rsid w:val="007210AC"/>
    <w:rsid w:val="00721677"/>
    <w:rsid w:val="00721CBC"/>
    <w:rsid w:val="00722665"/>
    <w:rsid w:val="00723462"/>
    <w:rsid w:val="00723E02"/>
    <w:rsid w:val="007248D6"/>
    <w:rsid w:val="007248F1"/>
    <w:rsid w:val="0072587C"/>
    <w:rsid w:val="00725ED3"/>
    <w:rsid w:val="00730989"/>
    <w:rsid w:val="00731BD1"/>
    <w:rsid w:val="00731D26"/>
    <w:rsid w:val="00732070"/>
    <w:rsid w:val="00735365"/>
    <w:rsid w:val="00736959"/>
    <w:rsid w:val="00736A43"/>
    <w:rsid w:val="0073735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61E6"/>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3C84"/>
    <w:rsid w:val="007642C2"/>
    <w:rsid w:val="007646F8"/>
    <w:rsid w:val="00764AAD"/>
    <w:rsid w:val="00764E25"/>
    <w:rsid w:val="007667CA"/>
    <w:rsid w:val="0076763C"/>
    <w:rsid w:val="00767849"/>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9E9"/>
    <w:rsid w:val="00773BD2"/>
    <w:rsid w:val="00773E7C"/>
    <w:rsid w:val="00774C67"/>
    <w:rsid w:val="0077504D"/>
    <w:rsid w:val="00775FAF"/>
    <w:rsid w:val="00776E6C"/>
    <w:rsid w:val="00780D44"/>
    <w:rsid w:val="007811AE"/>
    <w:rsid w:val="007811CF"/>
    <w:rsid w:val="007813EB"/>
    <w:rsid w:val="00781688"/>
    <w:rsid w:val="007827C7"/>
    <w:rsid w:val="00782D3C"/>
    <w:rsid w:val="00782D60"/>
    <w:rsid w:val="0078387F"/>
    <w:rsid w:val="007839E7"/>
    <w:rsid w:val="00784CB7"/>
    <w:rsid w:val="007854B2"/>
    <w:rsid w:val="00786A78"/>
    <w:rsid w:val="00786EB3"/>
    <w:rsid w:val="007874CB"/>
    <w:rsid w:val="0078774A"/>
    <w:rsid w:val="00787A1B"/>
    <w:rsid w:val="00787B55"/>
    <w:rsid w:val="00790715"/>
    <w:rsid w:val="00791764"/>
    <w:rsid w:val="00791FE4"/>
    <w:rsid w:val="0079282B"/>
    <w:rsid w:val="007930E2"/>
    <w:rsid w:val="00793108"/>
    <w:rsid w:val="00793343"/>
    <w:rsid w:val="007938B0"/>
    <w:rsid w:val="007939CF"/>
    <w:rsid w:val="00793E8B"/>
    <w:rsid w:val="00794790"/>
    <w:rsid w:val="0079574B"/>
    <w:rsid w:val="00796008"/>
    <w:rsid w:val="00796076"/>
    <w:rsid w:val="007961A6"/>
    <w:rsid w:val="007964D4"/>
    <w:rsid w:val="00796586"/>
    <w:rsid w:val="007968A3"/>
    <w:rsid w:val="00796D4A"/>
    <w:rsid w:val="00796ECC"/>
    <w:rsid w:val="007A12AE"/>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4EF7"/>
    <w:rsid w:val="007C55BD"/>
    <w:rsid w:val="007C5F44"/>
    <w:rsid w:val="007C6CF3"/>
    <w:rsid w:val="007C6F4D"/>
    <w:rsid w:val="007C7140"/>
    <w:rsid w:val="007D02FE"/>
    <w:rsid w:val="007D0798"/>
    <w:rsid w:val="007D0927"/>
    <w:rsid w:val="007D0C96"/>
    <w:rsid w:val="007D1213"/>
    <w:rsid w:val="007D12B1"/>
    <w:rsid w:val="007D13EE"/>
    <w:rsid w:val="007D1692"/>
    <w:rsid w:val="007D26E3"/>
    <w:rsid w:val="007D2B56"/>
    <w:rsid w:val="007D3E45"/>
    <w:rsid w:val="007D4017"/>
    <w:rsid w:val="007D4470"/>
    <w:rsid w:val="007D4E09"/>
    <w:rsid w:val="007D7074"/>
    <w:rsid w:val="007D716A"/>
    <w:rsid w:val="007D7707"/>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8013BF"/>
    <w:rsid w:val="008013DA"/>
    <w:rsid w:val="00801AC7"/>
    <w:rsid w:val="00802C55"/>
    <w:rsid w:val="008030B6"/>
    <w:rsid w:val="00803ED8"/>
    <w:rsid w:val="008040A9"/>
    <w:rsid w:val="0080437A"/>
    <w:rsid w:val="008055DB"/>
    <w:rsid w:val="00806EF0"/>
    <w:rsid w:val="00807146"/>
    <w:rsid w:val="00807178"/>
    <w:rsid w:val="0080777B"/>
    <w:rsid w:val="00807F1E"/>
    <w:rsid w:val="00807F3B"/>
    <w:rsid w:val="008105B4"/>
    <w:rsid w:val="008106C0"/>
    <w:rsid w:val="00810F23"/>
    <w:rsid w:val="008111A5"/>
    <w:rsid w:val="00811D16"/>
    <w:rsid w:val="00813F3D"/>
    <w:rsid w:val="00814DBD"/>
    <w:rsid w:val="0081568C"/>
    <w:rsid w:val="00816505"/>
    <w:rsid w:val="0081738C"/>
    <w:rsid w:val="00820257"/>
    <w:rsid w:val="0082102B"/>
    <w:rsid w:val="008218B4"/>
    <w:rsid w:val="00821921"/>
    <w:rsid w:val="008223F5"/>
    <w:rsid w:val="00822942"/>
    <w:rsid w:val="008229D3"/>
    <w:rsid w:val="00822E50"/>
    <w:rsid w:val="0082440E"/>
    <w:rsid w:val="00824F68"/>
    <w:rsid w:val="008251B1"/>
    <w:rsid w:val="008258A1"/>
    <w:rsid w:val="00825AAE"/>
    <w:rsid w:val="00826193"/>
    <w:rsid w:val="008264EB"/>
    <w:rsid w:val="00830036"/>
    <w:rsid w:val="00830445"/>
    <w:rsid w:val="00830AD3"/>
    <w:rsid w:val="00831C52"/>
    <w:rsid w:val="00831DC3"/>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03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2CB"/>
    <w:rsid w:val="0087175D"/>
    <w:rsid w:val="00871E55"/>
    <w:rsid w:val="0087222B"/>
    <w:rsid w:val="008730A8"/>
    <w:rsid w:val="00873162"/>
    <w:rsid w:val="0087341E"/>
    <w:rsid w:val="0087360C"/>
    <w:rsid w:val="00873A3C"/>
    <w:rsid w:val="00873D42"/>
    <w:rsid w:val="00873FE9"/>
    <w:rsid w:val="008743F2"/>
    <w:rsid w:val="00874EE2"/>
    <w:rsid w:val="00875F09"/>
    <w:rsid w:val="0087667F"/>
    <w:rsid w:val="008769B4"/>
    <w:rsid w:val="00876D7D"/>
    <w:rsid w:val="00876EB6"/>
    <w:rsid w:val="008777E0"/>
    <w:rsid w:val="00877B26"/>
    <w:rsid w:val="0088001E"/>
    <w:rsid w:val="00880500"/>
    <w:rsid w:val="00881C05"/>
    <w:rsid w:val="00881C22"/>
    <w:rsid w:val="00882619"/>
    <w:rsid w:val="0088370A"/>
    <w:rsid w:val="0088384C"/>
    <w:rsid w:val="00884204"/>
    <w:rsid w:val="008842CE"/>
    <w:rsid w:val="00884822"/>
    <w:rsid w:val="00884B46"/>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0973"/>
    <w:rsid w:val="008B1233"/>
    <w:rsid w:val="008B12AF"/>
    <w:rsid w:val="008B1605"/>
    <w:rsid w:val="008B1F31"/>
    <w:rsid w:val="008B4AD8"/>
    <w:rsid w:val="008B4DB1"/>
    <w:rsid w:val="008B4FDA"/>
    <w:rsid w:val="008B56A4"/>
    <w:rsid w:val="008B73CD"/>
    <w:rsid w:val="008B7BE2"/>
    <w:rsid w:val="008C0D09"/>
    <w:rsid w:val="008C0EEA"/>
    <w:rsid w:val="008C16C2"/>
    <w:rsid w:val="008C17DA"/>
    <w:rsid w:val="008C208B"/>
    <w:rsid w:val="008C343E"/>
    <w:rsid w:val="008C3509"/>
    <w:rsid w:val="008C353D"/>
    <w:rsid w:val="008C417C"/>
    <w:rsid w:val="008C5F2A"/>
    <w:rsid w:val="008C5FC1"/>
    <w:rsid w:val="008C6800"/>
    <w:rsid w:val="008C6886"/>
    <w:rsid w:val="008C6A78"/>
    <w:rsid w:val="008C750C"/>
    <w:rsid w:val="008C7B19"/>
    <w:rsid w:val="008D0121"/>
    <w:rsid w:val="008D0A48"/>
    <w:rsid w:val="008D0BCF"/>
    <w:rsid w:val="008D0FB6"/>
    <w:rsid w:val="008D24C2"/>
    <w:rsid w:val="008D262F"/>
    <w:rsid w:val="008D294A"/>
    <w:rsid w:val="008D2B99"/>
    <w:rsid w:val="008D352C"/>
    <w:rsid w:val="008D4137"/>
    <w:rsid w:val="008D4197"/>
    <w:rsid w:val="008D4370"/>
    <w:rsid w:val="008D4755"/>
    <w:rsid w:val="008D493D"/>
    <w:rsid w:val="008D5016"/>
    <w:rsid w:val="008D5704"/>
    <w:rsid w:val="008D5808"/>
    <w:rsid w:val="008D68DB"/>
    <w:rsid w:val="008D6A46"/>
    <w:rsid w:val="008D77B2"/>
    <w:rsid w:val="008D7FEF"/>
    <w:rsid w:val="008D7FF8"/>
    <w:rsid w:val="008E00F2"/>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F9B"/>
    <w:rsid w:val="008F2148"/>
    <w:rsid w:val="008F2225"/>
    <w:rsid w:val="008F2365"/>
    <w:rsid w:val="008F2B76"/>
    <w:rsid w:val="008F43E8"/>
    <w:rsid w:val="008F527F"/>
    <w:rsid w:val="008F6B74"/>
    <w:rsid w:val="00900E5A"/>
    <w:rsid w:val="00902D0C"/>
    <w:rsid w:val="00903382"/>
    <w:rsid w:val="00903898"/>
    <w:rsid w:val="00903A1A"/>
    <w:rsid w:val="00903D4D"/>
    <w:rsid w:val="00903E2C"/>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2B13"/>
    <w:rsid w:val="009134AF"/>
    <w:rsid w:val="00914B4A"/>
    <w:rsid w:val="00915104"/>
    <w:rsid w:val="00915337"/>
    <w:rsid w:val="00915A97"/>
    <w:rsid w:val="009160C2"/>
    <w:rsid w:val="00916A53"/>
    <w:rsid w:val="00916E77"/>
    <w:rsid w:val="00917234"/>
    <w:rsid w:val="00917FAA"/>
    <w:rsid w:val="00920009"/>
    <w:rsid w:val="0092041F"/>
    <w:rsid w:val="009229DF"/>
    <w:rsid w:val="009230C2"/>
    <w:rsid w:val="00923711"/>
    <w:rsid w:val="00923B6D"/>
    <w:rsid w:val="00924284"/>
    <w:rsid w:val="00924434"/>
    <w:rsid w:val="00926875"/>
    <w:rsid w:val="0092717E"/>
    <w:rsid w:val="00927888"/>
    <w:rsid w:val="009302D2"/>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259"/>
    <w:rsid w:val="00956D11"/>
    <w:rsid w:val="00960802"/>
    <w:rsid w:val="009619D8"/>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3B8"/>
    <w:rsid w:val="00970000"/>
    <w:rsid w:val="0097080F"/>
    <w:rsid w:val="009713CD"/>
    <w:rsid w:val="00971CAE"/>
    <w:rsid w:val="00971F12"/>
    <w:rsid w:val="00971F4A"/>
    <w:rsid w:val="00972C1A"/>
    <w:rsid w:val="009732B6"/>
    <w:rsid w:val="00973601"/>
    <w:rsid w:val="0097362A"/>
    <w:rsid w:val="00973BAB"/>
    <w:rsid w:val="00973FB1"/>
    <w:rsid w:val="009741C9"/>
    <w:rsid w:val="009771B9"/>
    <w:rsid w:val="009775DB"/>
    <w:rsid w:val="00981214"/>
    <w:rsid w:val="009813C4"/>
    <w:rsid w:val="00981540"/>
    <w:rsid w:val="0098244A"/>
    <w:rsid w:val="00983AF5"/>
    <w:rsid w:val="00984456"/>
    <w:rsid w:val="00984BDB"/>
    <w:rsid w:val="00984DE5"/>
    <w:rsid w:val="00985291"/>
    <w:rsid w:val="00985A25"/>
    <w:rsid w:val="009865B0"/>
    <w:rsid w:val="009873F3"/>
    <w:rsid w:val="00987E44"/>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9D3"/>
    <w:rsid w:val="009B0BFF"/>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5A1D"/>
    <w:rsid w:val="009C5CB9"/>
    <w:rsid w:val="009C6103"/>
    <w:rsid w:val="009C740C"/>
    <w:rsid w:val="009C7913"/>
    <w:rsid w:val="009D158E"/>
    <w:rsid w:val="009D2AE5"/>
    <w:rsid w:val="009D2ED7"/>
    <w:rsid w:val="009D352B"/>
    <w:rsid w:val="009D47AF"/>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1157"/>
    <w:rsid w:val="00A0285A"/>
    <w:rsid w:val="00A02BF9"/>
    <w:rsid w:val="00A0348A"/>
    <w:rsid w:val="00A03791"/>
    <w:rsid w:val="00A03FEC"/>
    <w:rsid w:val="00A04202"/>
    <w:rsid w:val="00A04DB0"/>
    <w:rsid w:val="00A06CC8"/>
    <w:rsid w:val="00A0752B"/>
    <w:rsid w:val="00A07854"/>
    <w:rsid w:val="00A102AD"/>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BEC"/>
    <w:rsid w:val="00A1623D"/>
    <w:rsid w:val="00A17ABE"/>
    <w:rsid w:val="00A20240"/>
    <w:rsid w:val="00A205BF"/>
    <w:rsid w:val="00A2065C"/>
    <w:rsid w:val="00A20B69"/>
    <w:rsid w:val="00A218B1"/>
    <w:rsid w:val="00A21DA8"/>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7070"/>
    <w:rsid w:val="00A4028C"/>
    <w:rsid w:val="00A40446"/>
    <w:rsid w:val="00A412F1"/>
    <w:rsid w:val="00A41F94"/>
    <w:rsid w:val="00A42E71"/>
    <w:rsid w:val="00A43166"/>
    <w:rsid w:val="00A4360B"/>
    <w:rsid w:val="00A43D3A"/>
    <w:rsid w:val="00A4426D"/>
    <w:rsid w:val="00A44A72"/>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4B93"/>
    <w:rsid w:val="00A5512C"/>
    <w:rsid w:val="00A55E59"/>
    <w:rsid w:val="00A55FEE"/>
    <w:rsid w:val="00A56536"/>
    <w:rsid w:val="00A572D8"/>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F8E"/>
    <w:rsid w:val="00A6756D"/>
    <w:rsid w:val="00A677CD"/>
    <w:rsid w:val="00A67EAC"/>
    <w:rsid w:val="00A70355"/>
    <w:rsid w:val="00A7178B"/>
    <w:rsid w:val="00A71BBC"/>
    <w:rsid w:val="00A731B5"/>
    <w:rsid w:val="00A738F6"/>
    <w:rsid w:val="00A74478"/>
    <w:rsid w:val="00A747D4"/>
    <w:rsid w:val="00A74AC9"/>
    <w:rsid w:val="00A74B2F"/>
    <w:rsid w:val="00A74D0E"/>
    <w:rsid w:val="00A75242"/>
    <w:rsid w:val="00A7574C"/>
    <w:rsid w:val="00A7602C"/>
    <w:rsid w:val="00A76200"/>
    <w:rsid w:val="00A766CB"/>
    <w:rsid w:val="00A76C15"/>
    <w:rsid w:val="00A779D8"/>
    <w:rsid w:val="00A8081F"/>
    <w:rsid w:val="00A8134C"/>
    <w:rsid w:val="00A81620"/>
    <w:rsid w:val="00A81DD5"/>
    <w:rsid w:val="00A82156"/>
    <w:rsid w:val="00A8328A"/>
    <w:rsid w:val="00A86287"/>
    <w:rsid w:val="00A90E28"/>
    <w:rsid w:val="00A90FCD"/>
    <w:rsid w:val="00A9203E"/>
    <w:rsid w:val="00A921FF"/>
    <w:rsid w:val="00A93710"/>
    <w:rsid w:val="00A9488E"/>
    <w:rsid w:val="00A949E2"/>
    <w:rsid w:val="00A95C09"/>
    <w:rsid w:val="00A961A4"/>
    <w:rsid w:val="00A96293"/>
    <w:rsid w:val="00A96817"/>
    <w:rsid w:val="00A9694C"/>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E1E"/>
    <w:rsid w:val="00AB2F8A"/>
    <w:rsid w:val="00AB36B8"/>
    <w:rsid w:val="00AB3FFE"/>
    <w:rsid w:val="00AB4EAB"/>
    <w:rsid w:val="00AB5AF2"/>
    <w:rsid w:val="00AB5D5B"/>
    <w:rsid w:val="00AB5E50"/>
    <w:rsid w:val="00AB64C0"/>
    <w:rsid w:val="00AB65DB"/>
    <w:rsid w:val="00AB77E2"/>
    <w:rsid w:val="00AB7D2E"/>
    <w:rsid w:val="00AC0541"/>
    <w:rsid w:val="00AC082E"/>
    <w:rsid w:val="00AC0E56"/>
    <w:rsid w:val="00AC30D5"/>
    <w:rsid w:val="00AC3B57"/>
    <w:rsid w:val="00AC3F2F"/>
    <w:rsid w:val="00AC4EAF"/>
    <w:rsid w:val="00AC5807"/>
    <w:rsid w:val="00AC6523"/>
    <w:rsid w:val="00AC6F53"/>
    <w:rsid w:val="00AC743C"/>
    <w:rsid w:val="00AC7A2E"/>
    <w:rsid w:val="00AD0591"/>
    <w:rsid w:val="00AD0BEB"/>
    <w:rsid w:val="00AD1066"/>
    <w:rsid w:val="00AD1BFE"/>
    <w:rsid w:val="00AD2081"/>
    <w:rsid w:val="00AD305B"/>
    <w:rsid w:val="00AD34C9"/>
    <w:rsid w:val="00AD4D6F"/>
    <w:rsid w:val="00AD522C"/>
    <w:rsid w:val="00AD5D68"/>
    <w:rsid w:val="00AD6738"/>
    <w:rsid w:val="00AD6EF3"/>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6F03"/>
    <w:rsid w:val="00AE70BE"/>
    <w:rsid w:val="00AE73A7"/>
    <w:rsid w:val="00AE7CCC"/>
    <w:rsid w:val="00AF023B"/>
    <w:rsid w:val="00AF04FF"/>
    <w:rsid w:val="00AF0ED7"/>
    <w:rsid w:val="00AF1563"/>
    <w:rsid w:val="00AF1673"/>
    <w:rsid w:val="00AF1CF1"/>
    <w:rsid w:val="00AF1F59"/>
    <w:rsid w:val="00AF20D6"/>
    <w:rsid w:val="00AF2160"/>
    <w:rsid w:val="00AF223F"/>
    <w:rsid w:val="00AF2710"/>
    <w:rsid w:val="00AF2CF3"/>
    <w:rsid w:val="00AF3655"/>
    <w:rsid w:val="00AF3F18"/>
    <w:rsid w:val="00AF4211"/>
    <w:rsid w:val="00AF48C6"/>
    <w:rsid w:val="00AF4E1A"/>
    <w:rsid w:val="00AF564E"/>
    <w:rsid w:val="00AF582B"/>
    <w:rsid w:val="00AF591C"/>
    <w:rsid w:val="00AF5B0F"/>
    <w:rsid w:val="00AF5CA3"/>
    <w:rsid w:val="00AF7BE8"/>
    <w:rsid w:val="00B00003"/>
    <w:rsid w:val="00B0036E"/>
    <w:rsid w:val="00B011DF"/>
    <w:rsid w:val="00B01495"/>
    <w:rsid w:val="00B01568"/>
    <w:rsid w:val="00B025A2"/>
    <w:rsid w:val="00B027B8"/>
    <w:rsid w:val="00B02A31"/>
    <w:rsid w:val="00B03678"/>
    <w:rsid w:val="00B03F63"/>
    <w:rsid w:val="00B04537"/>
    <w:rsid w:val="00B04817"/>
    <w:rsid w:val="00B048B2"/>
    <w:rsid w:val="00B051BE"/>
    <w:rsid w:val="00B06362"/>
    <w:rsid w:val="00B07942"/>
    <w:rsid w:val="00B07E76"/>
    <w:rsid w:val="00B10128"/>
    <w:rsid w:val="00B101FF"/>
    <w:rsid w:val="00B109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00F"/>
    <w:rsid w:val="00B1718B"/>
    <w:rsid w:val="00B176AF"/>
    <w:rsid w:val="00B17EB1"/>
    <w:rsid w:val="00B2066D"/>
    <w:rsid w:val="00B20FD7"/>
    <w:rsid w:val="00B21689"/>
    <w:rsid w:val="00B217A5"/>
    <w:rsid w:val="00B217BB"/>
    <w:rsid w:val="00B225D5"/>
    <w:rsid w:val="00B226CF"/>
    <w:rsid w:val="00B2277F"/>
    <w:rsid w:val="00B2283B"/>
    <w:rsid w:val="00B25447"/>
    <w:rsid w:val="00B2561E"/>
    <w:rsid w:val="00B2572B"/>
    <w:rsid w:val="00B25FC4"/>
    <w:rsid w:val="00B2681D"/>
    <w:rsid w:val="00B2752E"/>
    <w:rsid w:val="00B30456"/>
    <w:rsid w:val="00B304E3"/>
    <w:rsid w:val="00B30994"/>
    <w:rsid w:val="00B32124"/>
    <w:rsid w:val="00B32C46"/>
    <w:rsid w:val="00B32D39"/>
    <w:rsid w:val="00B333DF"/>
    <w:rsid w:val="00B351F5"/>
    <w:rsid w:val="00B3612B"/>
    <w:rsid w:val="00B36765"/>
    <w:rsid w:val="00B369D8"/>
    <w:rsid w:val="00B36B7B"/>
    <w:rsid w:val="00B37250"/>
    <w:rsid w:val="00B37273"/>
    <w:rsid w:val="00B40233"/>
    <w:rsid w:val="00B413A8"/>
    <w:rsid w:val="00B41F31"/>
    <w:rsid w:val="00B425F0"/>
    <w:rsid w:val="00B4364F"/>
    <w:rsid w:val="00B4374E"/>
    <w:rsid w:val="00B437D0"/>
    <w:rsid w:val="00B43E45"/>
    <w:rsid w:val="00B4489A"/>
    <w:rsid w:val="00B44A67"/>
    <w:rsid w:val="00B45B39"/>
    <w:rsid w:val="00B46279"/>
    <w:rsid w:val="00B46D58"/>
    <w:rsid w:val="00B4794D"/>
    <w:rsid w:val="00B47B86"/>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7948"/>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540"/>
    <w:rsid w:val="00B716B0"/>
    <w:rsid w:val="00B71D73"/>
    <w:rsid w:val="00B71FA8"/>
    <w:rsid w:val="00B73AB8"/>
    <w:rsid w:val="00B73CEE"/>
    <w:rsid w:val="00B73DE0"/>
    <w:rsid w:val="00B744F6"/>
    <w:rsid w:val="00B74B63"/>
    <w:rsid w:val="00B74BB0"/>
    <w:rsid w:val="00B75687"/>
    <w:rsid w:val="00B81AD3"/>
    <w:rsid w:val="00B853BF"/>
    <w:rsid w:val="00B8636F"/>
    <w:rsid w:val="00B86BCB"/>
    <w:rsid w:val="00B86C5F"/>
    <w:rsid w:val="00B90C0A"/>
    <w:rsid w:val="00B90C52"/>
    <w:rsid w:val="00B9100A"/>
    <w:rsid w:val="00B925B0"/>
    <w:rsid w:val="00B92CA7"/>
    <w:rsid w:val="00B92CCA"/>
    <w:rsid w:val="00B932B8"/>
    <w:rsid w:val="00B93BE1"/>
    <w:rsid w:val="00B941D0"/>
    <w:rsid w:val="00B95FE0"/>
    <w:rsid w:val="00B96B73"/>
    <w:rsid w:val="00B975FA"/>
    <w:rsid w:val="00B9778A"/>
    <w:rsid w:val="00B9796D"/>
    <w:rsid w:val="00BA0343"/>
    <w:rsid w:val="00BA17C2"/>
    <w:rsid w:val="00BA20A5"/>
    <w:rsid w:val="00BA2853"/>
    <w:rsid w:val="00BA3554"/>
    <w:rsid w:val="00BA4929"/>
    <w:rsid w:val="00BA632C"/>
    <w:rsid w:val="00BA6E63"/>
    <w:rsid w:val="00BA6FB2"/>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4817"/>
    <w:rsid w:val="00BD4B37"/>
    <w:rsid w:val="00BD50E7"/>
    <w:rsid w:val="00BD572E"/>
    <w:rsid w:val="00BD5F94"/>
    <w:rsid w:val="00BD6BF7"/>
    <w:rsid w:val="00BD6E80"/>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913"/>
    <w:rsid w:val="00BF09F8"/>
    <w:rsid w:val="00BF0BF6"/>
    <w:rsid w:val="00BF1D90"/>
    <w:rsid w:val="00BF270F"/>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625"/>
    <w:rsid w:val="00C0413D"/>
    <w:rsid w:val="00C04176"/>
    <w:rsid w:val="00C061D3"/>
    <w:rsid w:val="00C061DC"/>
    <w:rsid w:val="00C06409"/>
    <w:rsid w:val="00C06B3A"/>
    <w:rsid w:val="00C07046"/>
    <w:rsid w:val="00C07F24"/>
    <w:rsid w:val="00C10571"/>
    <w:rsid w:val="00C108EE"/>
    <w:rsid w:val="00C122A6"/>
    <w:rsid w:val="00C132F1"/>
    <w:rsid w:val="00C13624"/>
    <w:rsid w:val="00C13B79"/>
    <w:rsid w:val="00C14561"/>
    <w:rsid w:val="00C14716"/>
    <w:rsid w:val="00C14F1A"/>
    <w:rsid w:val="00C156C3"/>
    <w:rsid w:val="00C15BC3"/>
    <w:rsid w:val="00C16602"/>
    <w:rsid w:val="00C16C37"/>
    <w:rsid w:val="00C16F3F"/>
    <w:rsid w:val="00C17414"/>
    <w:rsid w:val="00C207A1"/>
    <w:rsid w:val="00C213AC"/>
    <w:rsid w:val="00C2151D"/>
    <w:rsid w:val="00C22421"/>
    <w:rsid w:val="00C231A0"/>
    <w:rsid w:val="00C232E0"/>
    <w:rsid w:val="00C232FF"/>
    <w:rsid w:val="00C23B1B"/>
    <w:rsid w:val="00C23D48"/>
    <w:rsid w:val="00C23F1D"/>
    <w:rsid w:val="00C24256"/>
    <w:rsid w:val="00C24846"/>
    <w:rsid w:val="00C24CA6"/>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8F"/>
    <w:rsid w:val="00C435DD"/>
    <w:rsid w:val="00C43D00"/>
    <w:rsid w:val="00C447B8"/>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A65"/>
    <w:rsid w:val="00C67E80"/>
    <w:rsid w:val="00C67FAB"/>
    <w:rsid w:val="00C706F4"/>
    <w:rsid w:val="00C70C1A"/>
    <w:rsid w:val="00C71222"/>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9E8"/>
    <w:rsid w:val="00C81FE2"/>
    <w:rsid w:val="00C82BD2"/>
    <w:rsid w:val="00C83D8F"/>
    <w:rsid w:val="00C84419"/>
    <w:rsid w:val="00C8509E"/>
    <w:rsid w:val="00C85FFA"/>
    <w:rsid w:val="00C861E9"/>
    <w:rsid w:val="00C864DC"/>
    <w:rsid w:val="00C86AB3"/>
    <w:rsid w:val="00C86F9C"/>
    <w:rsid w:val="00C90796"/>
    <w:rsid w:val="00C9153B"/>
    <w:rsid w:val="00C91F69"/>
    <w:rsid w:val="00C94323"/>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A0F"/>
    <w:rsid w:val="00CB35B7"/>
    <w:rsid w:val="00CB3CB1"/>
    <w:rsid w:val="00CB41AB"/>
    <w:rsid w:val="00CB4B5C"/>
    <w:rsid w:val="00CB4C1E"/>
    <w:rsid w:val="00CB5290"/>
    <w:rsid w:val="00CB68EF"/>
    <w:rsid w:val="00CB759C"/>
    <w:rsid w:val="00CB79A4"/>
    <w:rsid w:val="00CB7FB9"/>
    <w:rsid w:val="00CC0326"/>
    <w:rsid w:val="00CC0A8D"/>
    <w:rsid w:val="00CC3BAC"/>
    <w:rsid w:val="00CC419C"/>
    <w:rsid w:val="00CC518E"/>
    <w:rsid w:val="00CC6362"/>
    <w:rsid w:val="00CC69D0"/>
    <w:rsid w:val="00CC73F0"/>
    <w:rsid w:val="00CD01CC"/>
    <w:rsid w:val="00CD043A"/>
    <w:rsid w:val="00CD1E50"/>
    <w:rsid w:val="00CD2A3B"/>
    <w:rsid w:val="00CD3548"/>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F0D0D"/>
    <w:rsid w:val="00CF1653"/>
    <w:rsid w:val="00CF1742"/>
    <w:rsid w:val="00CF2304"/>
    <w:rsid w:val="00CF2692"/>
    <w:rsid w:val="00CF34D0"/>
    <w:rsid w:val="00CF34DE"/>
    <w:rsid w:val="00CF3B1A"/>
    <w:rsid w:val="00CF7A4E"/>
    <w:rsid w:val="00D00401"/>
    <w:rsid w:val="00D0068C"/>
    <w:rsid w:val="00D008B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611"/>
    <w:rsid w:val="00D132BC"/>
    <w:rsid w:val="00D13662"/>
    <w:rsid w:val="00D13E20"/>
    <w:rsid w:val="00D14FAA"/>
    <w:rsid w:val="00D150B0"/>
    <w:rsid w:val="00D15272"/>
    <w:rsid w:val="00D15C89"/>
    <w:rsid w:val="00D161B8"/>
    <w:rsid w:val="00D17258"/>
    <w:rsid w:val="00D21019"/>
    <w:rsid w:val="00D219A5"/>
    <w:rsid w:val="00D21AD1"/>
    <w:rsid w:val="00D21E30"/>
    <w:rsid w:val="00D22464"/>
    <w:rsid w:val="00D22B3B"/>
    <w:rsid w:val="00D22CBB"/>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40332"/>
    <w:rsid w:val="00D411B6"/>
    <w:rsid w:val="00D4164A"/>
    <w:rsid w:val="00D41AE8"/>
    <w:rsid w:val="00D41F7D"/>
    <w:rsid w:val="00D42D33"/>
    <w:rsid w:val="00D42E80"/>
    <w:rsid w:val="00D433D6"/>
    <w:rsid w:val="00D43420"/>
    <w:rsid w:val="00D4360F"/>
    <w:rsid w:val="00D4557B"/>
    <w:rsid w:val="00D463EA"/>
    <w:rsid w:val="00D46D5B"/>
    <w:rsid w:val="00D47316"/>
    <w:rsid w:val="00D47541"/>
    <w:rsid w:val="00D47A5B"/>
    <w:rsid w:val="00D47A9C"/>
    <w:rsid w:val="00D50690"/>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46D"/>
    <w:rsid w:val="00D62855"/>
    <w:rsid w:val="00D62C0F"/>
    <w:rsid w:val="00D659B3"/>
    <w:rsid w:val="00D65BF2"/>
    <w:rsid w:val="00D65E4E"/>
    <w:rsid w:val="00D65EBA"/>
    <w:rsid w:val="00D67A86"/>
    <w:rsid w:val="00D67FDE"/>
    <w:rsid w:val="00D70ABA"/>
    <w:rsid w:val="00D710BC"/>
    <w:rsid w:val="00D71259"/>
    <w:rsid w:val="00D72AC9"/>
    <w:rsid w:val="00D7354F"/>
    <w:rsid w:val="00D7435F"/>
    <w:rsid w:val="00D7436B"/>
    <w:rsid w:val="00D746A9"/>
    <w:rsid w:val="00D74CCE"/>
    <w:rsid w:val="00D74D3A"/>
    <w:rsid w:val="00D7504A"/>
    <w:rsid w:val="00D758CA"/>
    <w:rsid w:val="00D75F27"/>
    <w:rsid w:val="00D76453"/>
    <w:rsid w:val="00D76BBA"/>
    <w:rsid w:val="00D770E9"/>
    <w:rsid w:val="00D77ADB"/>
    <w:rsid w:val="00D77EF7"/>
    <w:rsid w:val="00D800E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F89"/>
    <w:rsid w:val="00D970D2"/>
    <w:rsid w:val="00D976EB"/>
    <w:rsid w:val="00DA0948"/>
    <w:rsid w:val="00DA0A4E"/>
    <w:rsid w:val="00DA0F94"/>
    <w:rsid w:val="00DA0FA6"/>
    <w:rsid w:val="00DA0FDD"/>
    <w:rsid w:val="00DA1AF1"/>
    <w:rsid w:val="00DA2289"/>
    <w:rsid w:val="00DA3EA6"/>
    <w:rsid w:val="00DA3F9C"/>
    <w:rsid w:val="00DA41B1"/>
    <w:rsid w:val="00DA4643"/>
    <w:rsid w:val="00DA480A"/>
    <w:rsid w:val="00DA5D3D"/>
    <w:rsid w:val="00DA687B"/>
    <w:rsid w:val="00DA6C97"/>
    <w:rsid w:val="00DA6D27"/>
    <w:rsid w:val="00DB01A7"/>
    <w:rsid w:val="00DB14F9"/>
    <w:rsid w:val="00DB2996"/>
    <w:rsid w:val="00DB2BCC"/>
    <w:rsid w:val="00DB3E17"/>
    <w:rsid w:val="00DB40C0"/>
    <w:rsid w:val="00DB41B7"/>
    <w:rsid w:val="00DB4273"/>
    <w:rsid w:val="00DB4CC7"/>
    <w:rsid w:val="00DB64C8"/>
    <w:rsid w:val="00DB6629"/>
    <w:rsid w:val="00DB6D02"/>
    <w:rsid w:val="00DB7289"/>
    <w:rsid w:val="00DC0D74"/>
    <w:rsid w:val="00DC14CE"/>
    <w:rsid w:val="00DC1B3F"/>
    <w:rsid w:val="00DC1D04"/>
    <w:rsid w:val="00DC2360"/>
    <w:rsid w:val="00DC30CC"/>
    <w:rsid w:val="00DC375D"/>
    <w:rsid w:val="00DC5332"/>
    <w:rsid w:val="00DC567F"/>
    <w:rsid w:val="00DC59F5"/>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CF9"/>
    <w:rsid w:val="00DD66E7"/>
    <w:rsid w:val="00DD6FDA"/>
    <w:rsid w:val="00DD771F"/>
    <w:rsid w:val="00DE0BCF"/>
    <w:rsid w:val="00DE1323"/>
    <w:rsid w:val="00DE134D"/>
    <w:rsid w:val="00DE13D5"/>
    <w:rsid w:val="00DE1D22"/>
    <w:rsid w:val="00DE26E4"/>
    <w:rsid w:val="00DE3538"/>
    <w:rsid w:val="00DE3C28"/>
    <w:rsid w:val="00DE3F97"/>
    <w:rsid w:val="00DE4E15"/>
    <w:rsid w:val="00DE54C9"/>
    <w:rsid w:val="00DE5B89"/>
    <w:rsid w:val="00DE65EA"/>
    <w:rsid w:val="00DE7706"/>
    <w:rsid w:val="00DE7753"/>
    <w:rsid w:val="00DE7F8F"/>
    <w:rsid w:val="00DF09E7"/>
    <w:rsid w:val="00DF0BD2"/>
    <w:rsid w:val="00DF11C4"/>
    <w:rsid w:val="00DF1625"/>
    <w:rsid w:val="00DF19A1"/>
    <w:rsid w:val="00DF2F68"/>
    <w:rsid w:val="00DF3688"/>
    <w:rsid w:val="00DF44E3"/>
    <w:rsid w:val="00DF5182"/>
    <w:rsid w:val="00DF749E"/>
    <w:rsid w:val="00E00AD1"/>
    <w:rsid w:val="00E01503"/>
    <w:rsid w:val="00E020C1"/>
    <w:rsid w:val="00E02449"/>
    <w:rsid w:val="00E02F60"/>
    <w:rsid w:val="00E03369"/>
    <w:rsid w:val="00E040F0"/>
    <w:rsid w:val="00E042BC"/>
    <w:rsid w:val="00E04589"/>
    <w:rsid w:val="00E045AE"/>
    <w:rsid w:val="00E046C2"/>
    <w:rsid w:val="00E04FA9"/>
    <w:rsid w:val="00E05CF6"/>
    <w:rsid w:val="00E05F32"/>
    <w:rsid w:val="00E05FDF"/>
    <w:rsid w:val="00E06E9D"/>
    <w:rsid w:val="00E070E6"/>
    <w:rsid w:val="00E10031"/>
    <w:rsid w:val="00E10BB7"/>
    <w:rsid w:val="00E12358"/>
    <w:rsid w:val="00E123CE"/>
    <w:rsid w:val="00E1385B"/>
    <w:rsid w:val="00E13BA4"/>
    <w:rsid w:val="00E13FD9"/>
    <w:rsid w:val="00E14020"/>
    <w:rsid w:val="00E141C7"/>
    <w:rsid w:val="00E14672"/>
    <w:rsid w:val="00E14964"/>
    <w:rsid w:val="00E161F1"/>
    <w:rsid w:val="00E17450"/>
    <w:rsid w:val="00E17B7F"/>
    <w:rsid w:val="00E20011"/>
    <w:rsid w:val="00E207EB"/>
    <w:rsid w:val="00E20B3E"/>
    <w:rsid w:val="00E20E95"/>
    <w:rsid w:val="00E21547"/>
    <w:rsid w:val="00E2217F"/>
    <w:rsid w:val="00E222A7"/>
    <w:rsid w:val="00E2292F"/>
    <w:rsid w:val="00E22E51"/>
    <w:rsid w:val="00E23A9A"/>
    <w:rsid w:val="00E23E9C"/>
    <w:rsid w:val="00E23F7F"/>
    <w:rsid w:val="00E23F8C"/>
    <w:rsid w:val="00E2406F"/>
    <w:rsid w:val="00E242FF"/>
    <w:rsid w:val="00E24AEE"/>
    <w:rsid w:val="00E24EBF"/>
    <w:rsid w:val="00E25D59"/>
    <w:rsid w:val="00E2620A"/>
    <w:rsid w:val="00E2624C"/>
    <w:rsid w:val="00E267E5"/>
    <w:rsid w:val="00E26A48"/>
    <w:rsid w:val="00E30341"/>
    <w:rsid w:val="00E30F0C"/>
    <w:rsid w:val="00E31A0F"/>
    <w:rsid w:val="00E326DD"/>
    <w:rsid w:val="00E327B8"/>
    <w:rsid w:val="00E32CC2"/>
    <w:rsid w:val="00E32D5B"/>
    <w:rsid w:val="00E33157"/>
    <w:rsid w:val="00E3357F"/>
    <w:rsid w:val="00E33E6B"/>
    <w:rsid w:val="00E3606B"/>
    <w:rsid w:val="00E36717"/>
    <w:rsid w:val="00E36A86"/>
    <w:rsid w:val="00E405BE"/>
    <w:rsid w:val="00E40DE2"/>
    <w:rsid w:val="00E41156"/>
    <w:rsid w:val="00E4121D"/>
    <w:rsid w:val="00E41620"/>
    <w:rsid w:val="00E4239E"/>
    <w:rsid w:val="00E426B9"/>
    <w:rsid w:val="00E42FEB"/>
    <w:rsid w:val="00E430BF"/>
    <w:rsid w:val="00E43CEB"/>
    <w:rsid w:val="00E44D86"/>
    <w:rsid w:val="00E45007"/>
    <w:rsid w:val="00E45430"/>
    <w:rsid w:val="00E4584B"/>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0F"/>
    <w:rsid w:val="00E63C8D"/>
    <w:rsid w:val="00E64337"/>
    <w:rsid w:val="00E6482F"/>
    <w:rsid w:val="00E648D1"/>
    <w:rsid w:val="00E64D24"/>
    <w:rsid w:val="00E659FC"/>
    <w:rsid w:val="00E65F37"/>
    <w:rsid w:val="00E6683E"/>
    <w:rsid w:val="00E66866"/>
    <w:rsid w:val="00E672AF"/>
    <w:rsid w:val="00E674AE"/>
    <w:rsid w:val="00E67BA7"/>
    <w:rsid w:val="00E67FD5"/>
    <w:rsid w:val="00E70A0B"/>
    <w:rsid w:val="00E70FC4"/>
    <w:rsid w:val="00E73318"/>
    <w:rsid w:val="00E739BE"/>
    <w:rsid w:val="00E7424B"/>
    <w:rsid w:val="00E74264"/>
    <w:rsid w:val="00E7447E"/>
    <w:rsid w:val="00E749B7"/>
    <w:rsid w:val="00E74A40"/>
    <w:rsid w:val="00E74BF6"/>
    <w:rsid w:val="00E74F86"/>
    <w:rsid w:val="00E7522C"/>
    <w:rsid w:val="00E7544B"/>
    <w:rsid w:val="00E765B7"/>
    <w:rsid w:val="00E77AD7"/>
    <w:rsid w:val="00E77EEE"/>
    <w:rsid w:val="00E805B6"/>
    <w:rsid w:val="00E8071D"/>
    <w:rsid w:val="00E81066"/>
    <w:rsid w:val="00E81D32"/>
    <w:rsid w:val="00E84171"/>
    <w:rsid w:val="00E8425F"/>
    <w:rsid w:val="00E843C1"/>
    <w:rsid w:val="00E85A49"/>
    <w:rsid w:val="00E85BF3"/>
    <w:rsid w:val="00E861BF"/>
    <w:rsid w:val="00E87E48"/>
    <w:rsid w:val="00E90E72"/>
    <w:rsid w:val="00E90FD0"/>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B3D"/>
    <w:rsid w:val="00EB2387"/>
    <w:rsid w:val="00EB2A85"/>
    <w:rsid w:val="00EB2AE8"/>
    <w:rsid w:val="00EB37A2"/>
    <w:rsid w:val="00EB395D"/>
    <w:rsid w:val="00EB3BFA"/>
    <w:rsid w:val="00EB3C28"/>
    <w:rsid w:val="00EB42B2"/>
    <w:rsid w:val="00EB487B"/>
    <w:rsid w:val="00EB4C64"/>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5C41"/>
    <w:rsid w:val="00EC6ABE"/>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9A4"/>
    <w:rsid w:val="00EE0CB1"/>
    <w:rsid w:val="00EE0EB3"/>
    <w:rsid w:val="00EE0EF1"/>
    <w:rsid w:val="00EE1022"/>
    <w:rsid w:val="00EE2663"/>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E7FD3"/>
    <w:rsid w:val="00EF11FF"/>
    <w:rsid w:val="00EF24C7"/>
    <w:rsid w:val="00EF25F5"/>
    <w:rsid w:val="00EF273B"/>
    <w:rsid w:val="00EF2954"/>
    <w:rsid w:val="00EF2B43"/>
    <w:rsid w:val="00EF352E"/>
    <w:rsid w:val="00EF3662"/>
    <w:rsid w:val="00EF3CD1"/>
    <w:rsid w:val="00EF4569"/>
    <w:rsid w:val="00EF52E4"/>
    <w:rsid w:val="00EF548A"/>
    <w:rsid w:val="00EF5BF0"/>
    <w:rsid w:val="00EF6526"/>
    <w:rsid w:val="00EF7868"/>
    <w:rsid w:val="00F00565"/>
    <w:rsid w:val="00F005EE"/>
    <w:rsid w:val="00F00C96"/>
    <w:rsid w:val="00F01D1E"/>
    <w:rsid w:val="00F04430"/>
    <w:rsid w:val="00F04532"/>
    <w:rsid w:val="00F04AA1"/>
    <w:rsid w:val="00F04FC3"/>
    <w:rsid w:val="00F06127"/>
    <w:rsid w:val="00F06F30"/>
    <w:rsid w:val="00F0703F"/>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54A2"/>
    <w:rsid w:val="00F15CED"/>
    <w:rsid w:val="00F15F72"/>
    <w:rsid w:val="00F16B7F"/>
    <w:rsid w:val="00F1738A"/>
    <w:rsid w:val="00F17B6A"/>
    <w:rsid w:val="00F205A7"/>
    <w:rsid w:val="00F20B78"/>
    <w:rsid w:val="00F20CF5"/>
    <w:rsid w:val="00F20DA5"/>
    <w:rsid w:val="00F20EA8"/>
    <w:rsid w:val="00F215E2"/>
    <w:rsid w:val="00F21C25"/>
    <w:rsid w:val="00F22027"/>
    <w:rsid w:val="00F23100"/>
    <w:rsid w:val="00F23A51"/>
    <w:rsid w:val="00F23CD8"/>
    <w:rsid w:val="00F242D7"/>
    <w:rsid w:val="00F24327"/>
    <w:rsid w:val="00F24A51"/>
    <w:rsid w:val="00F24C2B"/>
    <w:rsid w:val="00F24E9E"/>
    <w:rsid w:val="00F25410"/>
    <w:rsid w:val="00F25B39"/>
    <w:rsid w:val="00F26162"/>
    <w:rsid w:val="00F263B3"/>
    <w:rsid w:val="00F26A4C"/>
    <w:rsid w:val="00F26B08"/>
    <w:rsid w:val="00F274C5"/>
    <w:rsid w:val="00F27A50"/>
    <w:rsid w:val="00F331AD"/>
    <w:rsid w:val="00F332DF"/>
    <w:rsid w:val="00F339E3"/>
    <w:rsid w:val="00F34417"/>
    <w:rsid w:val="00F36901"/>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53D"/>
    <w:rsid w:val="00F567E4"/>
    <w:rsid w:val="00F570C2"/>
    <w:rsid w:val="00F57E8E"/>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5E20"/>
    <w:rsid w:val="00F667B5"/>
    <w:rsid w:val="00F676CB"/>
    <w:rsid w:val="00F67946"/>
    <w:rsid w:val="00F67CD4"/>
    <w:rsid w:val="00F70E55"/>
    <w:rsid w:val="00F7173E"/>
    <w:rsid w:val="00F71F29"/>
    <w:rsid w:val="00F72026"/>
    <w:rsid w:val="00F7342A"/>
    <w:rsid w:val="00F73CAB"/>
    <w:rsid w:val="00F73D7F"/>
    <w:rsid w:val="00F743B3"/>
    <w:rsid w:val="00F7451F"/>
    <w:rsid w:val="00F7467F"/>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674"/>
    <w:rsid w:val="00F85DB0"/>
    <w:rsid w:val="00F85DFC"/>
    <w:rsid w:val="00F85F62"/>
    <w:rsid w:val="00F86162"/>
    <w:rsid w:val="00F86ED5"/>
    <w:rsid w:val="00F871C2"/>
    <w:rsid w:val="00F8732B"/>
    <w:rsid w:val="00F87FD4"/>
    <w:rsid w:val="00F914CF"/>
    <w:rsid w:val="00F9206A"/>
    <w:rsid w:val="00F9293E"/>
    <w:rsid w:val="00F92A53"/>
    <w:rsid w:val="00F92AC4"/>
    <w:rsid w:val="00F930CD"/>
    <w:rsid w:val="00F932ED"/>
    <w:rsid w:val="00F9448B"/>
    <w:rsid w:val="00F94C8F"/>
    <w:rsid w:val="00F954E8"/>
    <w:rsid w:val="00F95BB0"/>
    <w:rsid w:val="00F95E94"/>
    <w:rsid w:val="00F9620A"/>
    <w:rsid w:val="00F96993"/>
    <w:rsid w:val="00F9791A"/>
    <w:rsid w:val="00F97967"/>
    <w:rsid w:val="00F97D3E"/>
    <w:rsid w:val="00FA0498"/>
    <w:rsid w:val="00FA06DB"/>
    <w:rsid w:val="00FA0E41"/>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2F4"/>
    <w:rsid w:val="00FB7899"/>
    <w:rsid w:val="00FB78E7"/>
    <w:rsid w:val="00FB796B"/>
    <w:rsid w:val="00FC016A"/>
    <w:rsid w:val="00FC096C"/>
    <w:rsid w:val="00FC0FDC"/>
    <w:rsid w:val="00FC22F4"/>
    <w:rsid w:val="00FC283C"/>
    <w:rsid w:val="00FC2FB3"/>
    <w:rsid w:val="00FC4412"/>
    <w:rsid w:val="00FC4B16"/>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3442"/>
    <w:rsid w:val="00FD4DA5"/>
    <w:rsid w:val="00FD4DBF"/>
    <w:rsid w:val="00FD5178"/>
    <w:rsid w:val="00FD57B8"/>
    <w:rsid w:val="00FD6933"/>
    <w:rsid w:val="00FD7291"/>
    <w:rsid w:val="00FD7772"/>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C97"/>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w">
    <w:name w:val="w"/>
    <w:basedOn w:val="DefaultParagraphFont"/>
    <w:rsid w:val="00D4360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693CF4-79BF-4436-9D96-7E3929347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2350</TotalTime>
  <Pages>59</Pages>
  <Words>13392</Words>
  <Characters>98428</Characters>
  <Application>Microsoft Office Word</Application>
  <DocSecurity>0</DocSecurity>
  <Lines>820</Lines>
  <Paragraphs>223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111597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lastModifiedBy>Astghik.Virabyan</cp:lastModifiedBy>
  <cp:revision>1120</cp:revision>
  <cp:lastPrinted>2018-02-16T07:12:00Z</cp:lastPrinted>
  <dcterms:created xsi:type="dcterms:W3CDTF">2019-10-28T07:04:00Z</dcterms:created>
  <dcterms:modified xsi:type="dcterms:W3CDTF">2021-04-20T10:16:00Z</dcterms:modified>
</cp:coreProperties>
</file>