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p>
    <w:p w:rsidR="008516DE" w:rsidRPr="001E66DB" w:rsidRDefault="00B86067" w:rsidP="001E66DB">
      <w:pPr>
        <w:pStyle w:val="BodyTextIndent"/>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lang w:val="hy-AM"/>
        </w:rPr>
        <w:t>2</w:t>
      </w:r>
      <w:r w:rsidR="00CC5CD3">
        <w:rPr>
          <w:rFonts w:ascii="GHEA Grapalat" w:hAnsi="GHEA Grapalat"/>
          <w:i w:val="0"/>
          <w:sz w:val="24"/>
          <w:szCs w:val="24"/>
        </w:rPr>
        <w:t>9</w:t>
      </w:r>
      <w:r w:rsidR="008516DE" w:rsidRPr="001E66DB">
        <w:rPr>
          <w:rFonts w:ascii="GHEA Grapalat" w:hAnsi="GHEA Grapalat"/>
          <w:i w:val="0"/>
          <w:sz w:val="24"/>
          <w:szCs w:val="24"/>
        </w:rPr>
        <w:t xml:space="preserve">-го </w:t>
      </w:r>
      <w:r w:rsidR="001B0CE7">
        <w:rPr>
          <w:rFonts w:ascii="GHEA Grapalat" w:hAnsi="GHEA Grapalat"/>
          <w:i w:val="0"/>
          <w:sz w:val="24"/>
          <w:szCs w:val="24"/>
        </w:rPr>
        <w:t>ноября</w:t>
      </w:r>
      <w:r w:rsidR="008516DE" w:rsidRPr="001E66DB">
        <w:rPr>
          <w:rFonts w:ascii="GHEA Grapalat" w:hAnsi="GHEA Grapalat"/>
          <w:i w:val="0"/>
          <w:sz w:val="24"/>
          <w:szCs w:val="24"/>
        </w:rPr>
        <w:t xml:space="preserve"> 2021 года N 1 </w:t>
      </w:r>
    </w:p>
    <w:p w:rsidR="008516DE" w:rsidRPr="00A068AC" w:rsidRDefault="008516DE" w:rsidP="001E66DB">
      <w:pPr>
        <w:pStyle w:val="BodyTextIndent"/>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1B0CE7">
        <w:rPr>
          <w:rFonts w:ascii="GHEA Grapalat" w:hAnsi="GHEA Grapalat"/>
          <w:b/>
          <w:i w:val="0"/>
          <w:sz w:val="24"/>
          <w:szCs w:val="24"/>
        </w:rPr>
        <w:t>GHAPDzB-HVKAK-2021-9</w:t>
      </w:r>
      <w:r w:rsidR="00CC5CD3">
        <w:rPr>
          <w:rFonts w:ascii="GHEA Grapalat" w:hAnsi="GHEA Grapalat"/>
          <w:b/>
          <w:i w:val="0"/>
          <w:sz w:val="24"/>
          <w:szCs w:val="24"/>
          <w:lang w:val="hy-AM"/>
        </w:rPr>
        <w:t>6</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r w:rsidRPr="00DB23E1">
        <w:t>Гераци</w:t>
      </w:r>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CC5CD3">
        <w:rPr>
          <w:b/>
        </w:rPr>
        <w:t>топлива</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r w:rsidRPr="000811C1">
        <w:t>Условия</w:t>
      </w:r>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CC5CD3">
        <w:rPr>
          <w:b/>
          <w:lang w:val="hy-AM"/>
        </w:rPr>
        <w:t>6</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r>
        <w:t>на</w:t>
      </w:r>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r w:rsidRPr="00467CD8">
        <w:rPr>
          <w:b/>
        </w:rPr>
        <w:t>М</w:t>
      </w:r>
      <w:r w:rsidRPr="00467CD8">
        <w:rPr>
          <w:rFonts w:cs="Arial LatArm"/>
          <w:b/>
        </w:rPr>
        <w:t>.</w:t>
      </w:r>
      <w:r w:rsidR="00B86067">
        <w:rPr>
          <w:rFonts w:cs="Arial LatArm"/>
          <w:b/>
          <w:lang w:val="hy-AM"/>
        </w:rPr>
        <w:t xml:space="preserve"> </w:t>
      </w:r>
      <w:r w:rsidRPr="00467CD8">
        <w:rPr>
          <w:b/>
        </w:rPr>
        <w:t>Гераци</w:t>
      </w:r>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00B86067">
        <w:rPr>
          <w:b/>
          <w:lang w:val="hy-AM"/>
        </w:rPr>
        <w:t>1</w:t>
      </w:r>
      <w:r w:rsidR="00CC5CD3">
        <w:rPr>
          <w:b/>
          <w:lang w:val="hy-AM"/>
        </w:rPr>
        <w:t>0</w:t>
      </w:r>
      <w:r w:rsidRPr="00467CD8">
        <w:rPr>
          <w:b/>
        </w:rPr>
        <w:t>:</w:t>
      </w:r>
      <w:r w:rsidR="00B86067">
        <w:rPr>
          <w:b/>
          <w:lang w:val="hy-AM"/>
        </w:rPr>
        <w:t>0</w:t>
      </w:r>
      <w:r w:rsidR="009C4B38">
        <w:rPr>
          <w:b/>
        </w:rPr>
        <w:t>0 часов</w:t>
      </w:r>
      <w:r w:rsidR="009C4B38">
        <w:rPr>
          <w:rFonts w:cs="Arial LatArm"/>
          <w:b/>
        </w:rPr>
        <w:t xml:space="preserve"> </w:t>
      </w:r>
      <w:r w:rsidR="00B86067">
        <w:rPr>
          <w:b/>
          <w:lang w:val="hy-AM"/>
        </w:rPr>
        <w:t>7</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r w:rsidRPr="00EA2C86">
        <w:rPr>
          <w:rFonts w:cs="Arial LatArm"/>
          <w:b/>
        </w:rPr>
        <w:t>.</w:t>
      </w:r>
      <w:r w:rsidR="00B86067">
        <w:rPr>
          <w:rFonts w:cs="Arial LatArm"/>
          <w:b/>
          <w:lang w:val="hy-AM"/>
        </w:rPr>
        <w:t xml:space="preserve"> </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00B86067">
        <w:rPr>
          <w:rFonts w:cs="Arial LatArm"/>
          <w:b/>
          <w:lang w:val="hy-AM"/>
        </w:rPr>
        <w:t xml:space="preserve"> </w:t>
      </w:r>
      <w:r w:rsidRPr="00EA2C86">
        <w:rPr>
          <w:b/>
        </w:rPr>
        <w:t>Гераци</w:t>
      </w:r>
      <w:r w:rsidRPr="00EA2C86">
        <w:rPr>
          <w:rFonts w:cs="Arial LatArm"/>
          <w:b/>
        </w:rPr>
        <w:t xml:space="preserve">, </w:t>
      </w:r>
      <w:r w:rsidRPr="00EA2C86">
        <w:rPr>
          <w:b/>
        </w:rPr>
        <w:t>д</w:t>
      </w:r>
      <w:r w:rsidRPr="00EA2C86">
        <w:rPr>
          <w:rFonts w:cs="Arial LatArm"/>
          <w:b/>
        </w:rPr>
        <w:t>. 12</w:t>
      </w:r>
      <w:r w:rsidRPr="00EA2C86">
        <w:rPr>
          <w:b/>
        </w:rPr>
        <w:t>, в 1</w:t>
      </w:r>
      <w:r w:rsidR="00CC5CD3">
        <w:rPr>
          <w:b/>
          <w:lang w:val="hy-AM"/>
        </w:rPr>
        <w:t>0</w:t>
      </w:r>
      <w:r w:rsidR="00B86067">
        <w:rPr>
          <w:b/>
        </w:rPr>
        <w:t>:</w:t>
      </w:r>
      <w:r w:rsidR="00B86067">
        <w:rPr>
          <w:b/>
          <w:lang w:val="hy-AM"/>
        </w:rPr>
        <w:t>0</w:t>
      </w:r>
      <w:r w:rsidRPr="00EA2C86">
        <w:rPr>
          <w:b/>
        </w:rPr>
        <w:t>0 часов</w:t>
      </w:r>
      <w:r w:rsidRPr="00EA2C86">
        <w:rPr>
          <w:rFonts w:cs="Arial LatArm"/>
          <w:b/>
        </w:rPr>
        <w:t xml:space="preserve"> </w:t>
      </w:r>
      <w:r w:rsidR="00CC5CD3">
        <w:rPr>
          <w:rFonts w:cs="Arial LatArm"/>
          <w:b/>
          <w:lang w:val="hy-AM"/>
        </w:rPr>
        <w:t>07</w:t>
      </w:r>
      <w:r w:rsidRPr="00EA2C86">
        <w:rPr>
          <w:b/>
        </w:rPr>
        <w:t>-го</w:t>
      </w:r>
      <w:r w:rsidRPr="00EA2C86">
        <w:rPr>
          <w:rFonts w:cs="Arial LatArm"/>
          <w:b/>
        </w:rPr>
        <w:t xml:space="preserve"> </w:t>
      </w:r>
      <w:r w:rsidR="00CC5CD3">
        <w:rPr>
          <w:b/>
        </w:rPr>
        <w:t>дека</w:t>
      </w:r>
      <w:r w:rsidR="001E4EF2">
        <w:rPr>
          <w:b/>
        </w:rPr>
        <w:t>бря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r w:rsidRPr="004B4B72">
        <w:t>рассматривающее</w:t>
      </w:r>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r w:rsidRPr="009044F1">
        <w:t>Мелик</w:t>
      </w:r>
      <w:r w:rsidRPr="009044F1">
        <w:rPr>
          <w:rFonts w:cs="Arial LatArm"/>
        </w:rPr>
        <w:t>-</w:t>
      </w:r>
      <w:r w:rsidRPr="009044F1">
        <w:t>Адамяна</w:t>
      </w:r>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r w:rsidRPr="009044F1">
        <w:t>драмов</w:t>
      </w:r>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lastRenderedPageBreak/>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r w:rsidR="00CC5CD3">
        <w:rPr>
          <w:b/>
        </w:rPr>
        <w:t>Вануи Погосян</w:t>
      </w:r>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1B0CE7">
        <w:rPr>
          <w:i/>
        </w:rPr>
        <w:t>GHAPDzB-HVKAK-2021-9</w:t>
      </w:r>
      <w:r w:rsidR="00CC5CD3">
        <w:rPr>
          <w:i/>
        </w:rPr>
        <w:t>6</w:t>
      </w:r>
      <w:r w:rsidRPr="00C756FC">
        <w:rPr>
          <w:i/>
        </w:rPr>
        <w:t>»</w:t>
      </w:r>
      <w:r w:rsidRPr="00C756FC">
        <w:rPr>
          <w:i/>
        </w:rPr>
        <w:br/>
        <w:t xml:space="preserve">  № 1 от </w:t>
      </w:r>
      <w:r w:rsidR="00E95C0E">
        <w:rPr>
          <w:i/>
        </w:rPr>
        <w:t>2</w:t>
      </w:r>
      <w:r w:rsidR="00CC5CD3">
        <w:rPr>
          <w:i/>
        </w:rPr>
        <w:t>9</w:t>
      </w:r>
      <w:r w:rsidR="00E95C0E">
        <w:rPr>
          <w:i/>
        </w:rPr>
        <w:t>-го</w:t>
      </w:r>
      <w:r w:rsidRPr="00C756FC">
        <w:rPr>
          <w:i/>
        </w:rPr>
        <w:t xml:space="preserve"> </w:t>
      </w:r>
      <w:r w:rsidR="00E95C0E">
        <w:rPr>
          <w:i/>
        </w:rPr>
        <w:t>ноября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CC5CD3">
        <w:rPr>
          <w:b/>
        </w:rPr>
        <w:t>ТОПЛИВА</w:t>
      </w:r>
      <w:r w:rsidR="00CC5CD3" w:rsidRPr="00C756FC">
        <w:rPr>
          <w:b/>
        </w:rPr>
        <w:t xml:space="preserve"> </w:t>
      </w:r>
      <w:r w:rsidR="00B33645" w:rsidRPr="00C756FC">
        <w:rPr>
          <w:b/>
        </w:rPr>
        <w:t xml:space="preserve">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F33134">
          <w:footerReference w:type="default" r:id="rId8"/>
          <w:pgSz w:w="11906" w:h="16838" w:code="9"/>
          <w:pgMar w:top="1418" w:right="707" w:bottom="1418" w:left="851"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CC5CD3">
        <w:rPr>
          <w:b/>
        </w:rPr>
        <w:t>ТОПЛИВА</w:t>
      </w:r>
      <w:r w:rsidR="00E95C0E">
        <w:rPr>
          <w:b/>
        </w:rPr>
        <w:t xml:space="preserve"> </w:t>
      </w:r>
      <w:r w:rsidR="00AB2A16" w:rsidRPr="00AB2A16">
        <w:rPr>
          <w:b/>
        </w:rPr>
        <w:t xml:space="preserve">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r w:rsidR="003D0E3C">
        <w:t>ото</w:t>
      </w:r>
      <w:r w:rsidR="003D0E3C" w:rsidRPr="003D0E3C">
        <w:t>бранным участником</w:t>
      </w:r>
      <w:r w:rsidR="003D0E3C">
        <w:t>-</w:t>
      </w:r>
      <w:r w:rsidR="003D0E3C" w:rsidRPr="003D0E3C">
        <w:t>условия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CC5CD3">
        <w:rPr>
          <w:b/>
        </w:rPr>
        <w:t>GHAPDzB-HVKAK-2021-96</w:t>
      </w:r>
      <w:r w:rsidRPr="000D4B72">
        <w:rPr>
          <w:b/>
        </w:rPr>
        <w:t>»</w:t>
      </w:r>
      <w:r w:rsidRPr="006D2DF7">
        <w:t xml:space="preserve"> (далее — процедура).</w:t>
      </w:r>
    </w:p>
    <w:p w:rsidR="00713E87" w:rsidRPr="000B2CFA" w:rsidRDefault="00713E87" w:rsidP="00CD65C1">
      <w:r w:rsidRPr="000B2CFA">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w:t>
      </w:r>
      <w:r w:rsidRPr="000B2CFA">
        <w:lastRenderedPageBreak/>
        <w:t>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1E4EF2" w:rsidRDefault="001E4EF2">
      <w:pPr>
        <w:widowControl/>
        <w:tabs>
          <w:tab w:val="clear" w:pos="1134"/>
        </w:tabs>
        <w:ind w:firstLine="0"/>
        <w:jc w:val="left"/>
      </w:pPr>
      <w:r>
        <w:br w:type="page"/>
      </w:r>
    </w:p>
    <w:p w:rsidR="00096865" w:rsidRPr="009044F1" w:rsidRDefault="00F5653D" w:rsidP="00C85ADC">
      <w:pPr>
        <w:tabs>
          <w:tab w:val="clear" w:pos="1134"/>
        </w:tabs>
        <w:spacing w:after="160"/>
        <w:ind w:firstLine="0"/>
        <w:jc w:val="center"/>
      </w:pPr>
      <w:r w:rsidRPr="009044F1">
        <w:lastRenderedPageBreak/>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CC5CD3">
        <w:rPr>
          <w:b/>
        </w:rPr>
        <w:t>топлива</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CC5CD3">
        <w:rPr>
          <w:rFonts w:cs="Arial LatArm"/>
          <w:b/>
          <w:lang w:val="hy-AM"/>
        </w:rPr>
        <w:t>2</w:t>
      </w:r>
      <w:r w:rsidRPr="008F26BA">
        <w:rPr>
          <w:b/>
        </w:rPr>
        <w:t xml:space="preserve"> </w:t>
      </w:r>
      <w:r w:rsidRPr="00B53C19">
        <w:rPr>
          <w:b/>
        </w:rPr>
        <w:t>лот</w:t>
      </w:r>
      <w:r w:rsidR="00642FBC">
        <w:rPr>
          <w:b/>
        </w:rPr>
        <w:t>а</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1E4EF2" w:rsidRDefault="00790ACD" w:rsidP="001E4EF2">
            <w:r w:rsidRPr="00E47DF9">
              <w:rPr>
                <w:lang w:val="en-US"/>
              </w:rPr>
              <w:t>1</w:t>
            </w:r>
          </w:p>
        </w:tc>
        <w:tc>
          <w:tcPr>
            <w:tcW w:w="7704" w:type="dxa"/>
            <w:vAlign w:val="center"/>
          </w:tcPr>
          <w:p w:rsidR="00790ACD" w:rsidRPr="003F3C2F" w:rsidRDefault="00CC5CD3" w:rsidP="003F3C2F">
            <w:pPr>
              <w:ind w:left="-68" w:firstLine="0"/>
            </w:pPr>
            <w:r w:rsidRPr="00CC5CD3">
              <w:t>Бензин</w:t>
            </w:r>
          </w:p>
        </w:tc>
      </w:tr>
      <w:tr w:rsidR="00642FBC" w:rsidRPr="009044F1" w:rsidTr="00205170">
        <w:trPr>
          <w:jc w:val="center"/>
        </w:trPr>
        <w:tc>
          <w:tcPr>
            <w:tcW w:w="1530" w:type="dxa"/>
            <w:vAlign w:val="center"/>
          </w:tcPr>
          <w:p w:rsidR="00642FBC" w:rsidRPr="00642FBC" w:rsidRDefault="00642FBC" w:rsidP="001E4EF2">
            <w:r>
              <w:t>2</w:t>
            </w:r>
          </w:p>
        </w:tc>
        <w:tc>
          <w:tcPr>
            <w:tcW w:w="7704" w:type="dxa"/>
            <w:vAlign w:val="center"/>
          </w:tcPr>
          <w:p w:rsidR="00642FBC" w:rsidRPr="003F3C2F" w:rsidRDefault="00CC5CD3" w:rsidP="003F3C2F">
            <w:pPr>
              <w:ind w:hanging="68"/>
            </w:pPr>
            <w:r w:rsidRPr="00CC5CD3">
              <w:t>Дизельное топливо</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CD65C1">
      <w:r w:rsidRPr="009044F1">
        <w:t>3)</w:t>
      </w:r>
      <w:r w:rsidR="00E1385B" w:rsidRPr="003A1EBB">
        <w:tab/>
      </w:r>
      <w:r w:rsidRPr="009044F1">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r w:rsidRPr="009044F1">
        <w:t>4)</w:t>
      </w:r>
      <w:r w:rsidR="00E1385B" w:rsidRPr="003A1EBB">
        <w:tab/>
      </w:r>
      <w:r w:rsidRPr="009044F1">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lastRenderedPageBreak/>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r w:rsidRPr="009044F1">
        <w:t>б.</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r w:rsidRPr="009044F1">
        <w:t>б.</w:t>
      </w:r>
      <w:r w:rsidR="00E1385B" w:rsidRPr="003A1EBB">
        <w:tab/>
      </w:r>
      <w:r w:rsidRPr="009044F1">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w:t>
      </w:r>
      <w:r w:rsidRPr="009044F1">
        <w:lastRenderedPageBreak/>
        <w:t>последнего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lastRenderedPageBreak/>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r w:rsidR="00F9791A">
        <w:t>ое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957B4" w:rsidRDefault="00096865" w:rsidP="00CD65C1">
      <w:pPr>
        <w:rPr>
          <w:rFonts w:cs="Sylfaen"/>
          <w:b/>
        </w:rPr>
      </w:pPr>
      <w:r w:rsidRPr="000957B4">
        <w:rPr>
          <w:b/>
        </w:rPr>
        <w:t>Участник может подать заявку как для каждого лота, так и для нескольких или всех лотов.</w:t>
      </w:r>
      <w:r w:rsidR="00AA7117" w:rsidRPr="000957B4">
        <w:rPr>
          <w:b/>
        </w:rPr>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w:t>
      </w:r>
      <w:r w:rsidR="000957B4" w:rsidRPr="000957B4">
        <w:rPr>
          <w:b/>
        </w:rPr>
        <w:t>1</w:t>
      </w:r>
      <w:r w:rsidR="00CC5CD3">
        <w:rPr>
          <w:b/>
          <w:lang w:val="hy-AM"/>
        </w:rPr>
        <w:t>0</w:t>
      </w:r>
      <w:r w:rsidR="000957B4" w:rsidRPr="000957B4">
        <w:rPr>
          <w:b/>
        </w:rPr>
        <w:t>:00</w:t>
      </w:r>
      <w:r w:rsidR="0069157D">
        <w:rPr>
          <w:b/>
          <w:sz w:val="22"/>
          <w:szCs w:val="22"/>
        </w:rPr>
        <w:t xml:space="preserve"> часов </w:t>
      </w:r>
      <w:r w:rsidR="000957B4">
        <w:rPr>
          <w:b/>
          <w:sz w:val="22"/>
          <w:szCs w:val="22"/>
        </w:rPr>
        <w:t>7</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r w:rsidR="00CC5CD3">
        <w:rPr>
          <w:b/>
        </w:rPr>
        <w:t>Вануи Погосян</w:t>
      </w:r>
      <w: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w:t>
      </w:r>
      <w:r>
        <w:lastRenderedPageBreak/>
        <w:t>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 xml:space="preserve">указав адрес электронной почты, учетный номер налогоплательщика, адрес деятельности и номер телефона </w:t>
      </w:r>
      <w:r>
        <w:t>,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r w:rsidRPr="00C45B4D">
        <w:rPr>
          <w:rFonts w:ascii="GHEA Grapalat" w:hAnsi="GHEA Grapalat"/>
          <w:sz w:val="24"/>
          <w:szCs w:val="24"/>
        </w:rPr>
        <w:t xml:space="preserve">д)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lastRenderedPageBreak/>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r w:rsidRPr="009044F1">
        <w:t>б</w:t>
      </w:r>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r w:rsidRPr="00B9778A">
        <w:t>более</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r w:rsidR="00413595">
        <w:t>лумы</w:t>
      </w:r>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lastRenderedPageBreak/>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000957B4">
        <w:rPr>
          <w:b/>
        </w:rPr>
        <w:t>7</w:t>
      </w:r>
      <w:r>
        <w:rPr>
          <w:b/>
        </w:rPr>
        <w:t>-</w:t>
      </w:r>
      <w:r w:rsidRPr="0092171F">
        <w:rPr>
          <w:b/>
        </w:rPr>
        <w:t>о</w:t>
      </w:r>
      <w:r w:rsidRPr="006D693E">
        <w:rPr>
          <w:b/>
        </w:rPr>
        <w:t xml:space="preserve">й день в </w:t>
      </w:r>
      <w:r w:rsidR="000957B4">
        <w:rPr>
          <w:b/>
        </w:rPr>
        <w:t>1</w:t>
      </w:r>
      <w:r w:rsidR="00CC5CD3">
        <w:rPr>
          <w:b/>
        </w:rPr>
        <w:t>0</w:t>
      </w:r>
      <w:r w:rsidRPr="006D693E">
        <w:rPr>
          <w:b/>
        </w:rPr>
        <w:t>:</w:t>
      </w:r>
      <w:r w:rsidR="000957B4">
        <w:rPr>
          <w:b/>
        </w:rPr>
        <w:t>0</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CD65C1">
      <w:r>
        <w:t>б.</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семдесять пять</w:t>
      </w:r>
      <w:r>
        <w:t xml:space="preserve"> лотов</w:t>
      </w:r>
      <w:r w:rsidR="00CA7C54">
        <w:t>-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lastRenderedPageBreak/>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r w:rsidR="008C0736" w:rsidRPr="009044F1">
        <w:t>драмом</w:t>
      </w:r>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r w:rsidRPr="009044F1">
        <w:t>б</w:t>
      </w:r>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r w:rsidRPr="009044F1">
        <w:t>истечения</w:t>
      </w:r>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r w:rsidR="00927888" w:rsidRPr="009044F1">
        <w:t xml:space="preserve"> </w:t>
      </w:r>
      <w:r w:rsidR="00927888">
        <w:t xml:space="preserve"> </w:t>
      </w:r>
      <w:r w:rsidRPr="009044F1">
        <w:t>,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w:t>
      </w:r>
      <w:r w:rsidR="00A134CC">
        <w:lastRenderedPageBreak/>
        <w:t>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r>
        <w:t>ж</w:t>
      </w:r>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r w:rsidR="00AD2081" w:rsidRPr="00AD2081">
        <w:t>заявки</w:t>
      </w:r>
      <w:r w:rsidR="00855622">
        <w:rPr>
          <w:rFonts w:cs="Sylfaen"/>
        </w:rPr>
        <w:t>.</w:t>
      </w:r>
      <w:r w:rsidR="003B3E74" w:rsidRPr="003B3E74">
        <w:t>Если</w:t>
      </w:r>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lastRenderedPageBreak/>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Не позднее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 xml:space="preserve">. 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lastRenderedPageBreak/>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
    <w:p w:rsidR="00A63D83" w:rsidRPr="009044F1" w:rsidRDefault="00A63D83" w:rsidP="00CD65C1">
      <w:r>
        <w:t>8.1</w:t>
      </w:r>
      <w:r w:rsidR="008067C5">
        <w:t>4</w:t>
      </w:r>
      <w:r w:rsidR="00A31DCA">
        <w:t xml:space="preserve"> Е</w:t>
      </w:r>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r w:rsidR="00A74478" w:rsidRPr="00A74478">
        <w:t>секретарю</w:t>
      </w:r>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комиссии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 xml:space="preserve">Периодом ожидания является период времени между днем, следующим за днем </w:t>
      </w:r>
      <w:r w:rsidRPr="009044F1">
        <w:lastRenderedPageBreak/>
        <w:t>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 xml:space="preserve">договора </w:t>
      </w:r>
      <w:r w:rsidRPr="009044F1">
        <w:lastRenderedPageBreak/>
        <w:t>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по более чем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r w:rsidR="00251CF9" w:rsidRPr="00250377">
        <w:t xml:space="preserve"> </w:t>
      </w:r>
      <w:r w:rsidR="0076763C" w:rsidRPr="00250377">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Если на момент возникновения правомочия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w:t>
      </w:r>
      <w:r w:rsidR="00D32092" w:rsidRPr="00250377">
        <w:rPr>
          <w:rFonts w:cs="Sylfaen"/>
        </w:rPr>
        <w:lastRenderedPageBreak/>
        <w:t>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lastRenderedPageBreak/>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CD65C1">
      <w:pPr>
        <w:rPr>
          <w:rFonts w:cs="Sylfaen"/>
        </w:rPr>
      </w:pPr>
      <w:r w:rsidRPr="00282CDD">
        <w:lastRenderedPageBreak/>
        <w:t>12</w:t>
      </w:r>
      <w:r w:rsidR="00A677CD" w:rsidRPr="00282CDD">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r w:rsidRPr="009044F1">
        <w:t>б.</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 xml:space="preserve">связанные с </w:t>
      </w:r>
      <w:r w:rsidR="00A32D42">
        <w:lastRenderedPageBreak/>
        <w:t>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онлайн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t>рассматривающего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акона, а в случае юридических лиц-руководитель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обороны и национальной безопасности, необходимо продолжить процесс закупки.</w:t>
      </w:r>
      <w:r w:rsidR="00996C19" w:rsidRPr="009044F1">
        <w:t xml:space="preserve">Лицо,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заявление</w:t>
      </w:r>
      <w:r w:rsidR="00EB3C28">
        <w:t>--объявлени</w:t>
      </w:r>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r w:rsidRPr="009044F1">
        <w:t>утвержденн</w:t>
      </w:r>
      <w:r>
        <w:rPr>
          <w:lang w:val="en-US"/>
        </w:rPr>
        <w:t>o</w:t>
      </w:r>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r w:rsidRPr="002658C9">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 xml:space="preserve">исключением документов, представленных либо утвержденных 3-ьей стороной, в случае которых представляется вариант, </w:t>
      </w:r>
      <w:r w:rsidRPr="002658C9">
        <w:lastRenderedPageBreak/>
        <w:t>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F33134">
          <w:pgSz w:w="11906" w:h="16838" w:code="9"/>
          <w:pgMar w:top="1418" w:right="707" w:bottom="1418" w:left="851"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B0CE7">
        <w:rPr>
          <w:rFonts w:ascii="GHEA Grapalat" w:hAnsi="GHEA Grapalat"/>
          <w:b/>
          <w:sz w:val="22"/>
          <w:szCs w:val="22"/>
        </w:rPr>
        <w:t>GHAPDzB-HVKAK-2021-9</w:t>
      </w:r>
      <w:r w:rsidR="00CC5CD3">
        <w:rPr>
          <w:rFonts w:ascii="GHEA Grapalat" w:hAnsi="GHEA Grapalat"/>
          <w:b/>
          <w:sz w:val="22"/>
          <w:szCs w:val="22"/>
        </w:rPr>
        <w:t>6</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ЗАЯВЛЕНИЕ</w:t>
      </w:r>
      <w:r w:rsidRPr="00D3436F">
        <w:rPr>
          <w:b/>
        </w:rPr>
        <w:t>-</w:t>
      </w:r>
      <w:r w:rsidRPr="005A6435">
        <w:rPr>
          <w:b/>
        </w:rPr>
        <w:t xml:space="preserve"> </w:t>
      </w:r>
      <w:r>
        <w:rPr>
          <w:b/>
        </w:rPr>
        <w:t xml:space="preserve"> ОБЪЯВЛЕНИЕ </w:t>
      </w:r>
      <w:r w:rsidRPr="00374F4A">
        <w:rPr>
          <w:b/>
        </w:rPr>
        <w:t>*</w:t>
      </w:r>
    </w:p>
    <w:p w:rsidR="00F22E21" w:rsidRPr="00374F4A" w:rsidRDefault="00F22E21" w:rsidP="00F22E21">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r w:rsidRPr="00DA5EA0">
        <w:t>объявленного</w:t>
      </w:r>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1B0CE7">
        <w:rPr>
          <w:b/>
          <w:sz w:val="22"/>
          <w:szCs w:val="22"/>
        </w:rPr>
        <w:t>GHAPDzB-HVKAK-2021-9</w:t>
      </w:r>
      <w:r w:rsidR="00CC5CD3">
        <w:rPr>
          <w:b/>
          <w:sz w:val="22"/>
          <w:szCs w:val="22"/>
        </w:rPr>
        <w:t>6</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Настоящим ________________________________объявляет и подтверждает,что:</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ListParagraph"/>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1B0CE7">
        <w:rPr>
          <w:rFonts w:ascii="GHEA Grapalat" w:hAnsi="GHEA Grapalat"/>
          <w:b/>
          <w:sz w:val="22"/>
          <w:szCs w:val="22"/>
        </w:rPr>
        <w:t>GHAPDzB-HVKAK-2021-9</w:t>
      </w:r>
      <w:r w:rsidR="00CC5CD3">
        <w:rPr>
          <w:rFonts w:ascii="GHEA Grapalat" w:hAnsi="GHEA Grapalat"/>
          <w:b/>
          <w:sz w:val="22"/>
          <w:szCs w:val="22"/>
        </w:rPr>
        <w:t>6</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ListParagraph"/>
        <w:numPr>
          <w:ilvl w:val="0"/>
          <w:numId w:val="21"/>
        </w:numPr>
        <w:tabs>
          <w:tab w:val="clear" w:pos="1134"/>
          <w:tab w:val="left" w:pos="567"/>
        </w:tabs>
        <w:spacing w:after="160"/>
        <w:rPr>
          <w:rFonts w:ascii="GHEA Grapalat" w:hAnsi="GHEA Grapalat" w:cs="Arial"/>
        </w:rPr>
      </w:pPr>
      <w:r>
        <w:rPr>
          <w:rFonts w:ascii="GHEA Grapalat" w:hAnsi="GHEA Grapalat"/>
        </w:rPr>
        <w:t xml:space="preserve">в рамках участия в </w:t>
      </w:r>
      <w:r w:rsidRPr="00A65E2C">
        <w:rPr>
          <w:rFonts w:ascii="GHEA Grapalat" w:hAnsi="GHEA Grapalat"/>
        </w:rPr>
        <w:t>запросе котиров</w:t>
      </w:r>
      <w:r>
        <w:rPr>
          <w:rFonts w:ascii="GHEA Grapalat" w:hAnsi="GHEA Grapalat"/>
        </w:rPr>
        <w:t xml:space="preserve"> под кодом </w:t>
      </w:r>
      <w:r w:rsidRPr="00E063D7">
        <w:rPr>
          <w:rFonts w:ascii="GHEA Grapalat" w:hAnsi="GHEA Grapalat"/>
          <w:sz w:val="22"/>
          <w:szCs w:val="22"/>
        </w:rPr>
        <w:t>«</w:t>
      </w:r>
      <w:r w:rsidR="001B0CE7">
        <w:rPr>
          <w:rFonts w:ascii="GHEA Grapalat" w:hAnsi="GHEA Grapalat"/>
          <w:b/>
          <w:sz w:val="22"/>
          <w:szCs w:val="22"/>
        </w:rPr>
        <w:t>GHAPDzB-HVKAK-2021-9</w:t>
      </w:r>
      <w:r w:rsidR="00CC5CD3">
        <w:rPr>
          <w:rFonts w:ascii="GHEA Grapalat" w:hAnsi="GHEA Grapalat"/>
          <w:b/>
          <w:sz w:val="22"/>
          <w:szCs w:val="22"/>
        </w:rPr>
        <w:t>6</w:t>
      </w:r>
      <w:r w:rsidRPr="00E063D7">
        <w:rPr>
          <w:rFonts w:ascii="GHEA Grapalat" w:hAnsi="GHEA Grapalat"/>
          <w:b/>
          <w:sz w:val="22"/>
          <w:szCs w:val="22"/>
        </w:rPr>
        <w:t>»</w:t>
      </w:r>
    </w:p>
    <w:p w:rsidR="00F22E21" w:rsidRDefault="00F22E21" w:rsidP="00F22E21">
      <w:pPr>
        <w:pStyle w:val="ListParagraph"/>
        <w:numPr>
          <w:ilvl w:val="0"/>
          <w:numId w:val="22"/>
        </w:numPr>
        <w:tabs>
          <w:tab w:val="clear" w:pos="1134"/>
          <w:tab w:val="left" w:pos="567"/>
        </w:tabs>
        <w:spacing w:after="160"/>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F22E21" w:rsidRDefault="00F22E21" w:rsidP="00F22E21">
      <w:pPr>
        <w:pStyle w:val="ListParagraph"/>
        <w:numPr>
          <w:ilvl w:val="0"/>
          <w:numId w:val="22"/>
        </w:numPr>
        <w:tabs>
          <w:tab w:val="clear" w:pos="1134"/>
          <w:tab w:val="left" w:pos="567"/>
        </w:tabs>
        <w:spacing w:after="160"/>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
    <w:p w:rsidR="00F22E21" w:rsidRDefault="00F22E21" w:rsidP="00F22E21">
      <w:pPr>
        <w:pStyle w:val="BodyTextIndent"/>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FootnoteReference"/>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B0CE7">
        <w:rPr>
          <w:rFonts w:ascii="GHEA Grapalat" w:hAnsi="GHEA Grapalat"/>
          <w:b/>
          <w:sz w:val="22"/>
          <w:szCs w:val="22"/>
        </w:rPr>
        <w:t>GHAPDzB-HVKAK-2021-9</w:t>
      </w:r>
      <w:r w:rsidR="00CC5CD3">
        <w:rPr>
          <w:rFonts w:ascii="GHEA Grapalat" w:hAnsi="GHEA Grapalat"/>
          <w:b/>
          <w:sz w:val="22"/>
          <w:szCs w:val="22"/>
        </w:rPr>
        <w:t>6</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Heading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в</w:t>
      </w:r>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r w:rsidRPr="009044F1">
        <w:t xml:space="preserve">рамках </w:t>
      </w:r>
      <w:r w:rsidRPr="00C3166C">
        <w:t>запроса котировок</w:t>
      </w:r>
      <w:r w:rsidRPr="009044F1">
        <w:t xml:space="preserve"> под кодом </w:t>
      </w:r>
      <w:r w:rsidRPr="00E063D7">
        <w:rPr>
          <w:sz w:val="22"/>
          <w:szCs w:val="22"/>
        </w:rPr>
        <w:t>«</w:t>
      </w:r>
      <w:r w:rsidR="001B0CE7">
        <w:rPr>
          <w:b/>
          <w:sz w:val="22"/>
          <w:szCs w:val="22"/>
        </w:rPr>
        <w:t>GHAPDzB-HVKAK-2021-9</w:t>
      </w:r>
      <w:r w:rsidR="00CC5CD3">
        <w:rPr>
          <w:b/>
          <w:sz w:val="22"/>
          <w:szCs w:val="22"/>
        </w:rPr>
        <w:t>6</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B86067">
        <w:tc>
          <w:tcPr>
            <w:tcW w:w="1042" w:type="dxa"/>
            <w:vMerge w:val="restart"/>
            <w:vAlign w:val="center"/>
          </w:tcPr>
          <w:p w:rsidR="00F22E21" w:rsidRDefault="00F22E21" w:rsidP="00B86067">
            <w:pPr>
              <w:jc w:val="center"/>
              <w:rPr>
                <w:b/>
                <w:sz w:val="20"/>
                <w:szCs w:val="20"/>
              </w:rPr>
            </w:pPr>
          </w:p>
          <w:p w:rsidR="00F22E21" w:rsidRPr="00206AF8" w:rsidRDefault="00F22E21" w:rsidP="00B86067">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B86067">
            <w:pPr>
              <w:jc w:val="center"/>
              <w:rPr>
                <w:b/>
                <w:bCs/>
                <w:sz w:val="20"/>
                <w:szCs w:val="20"/>
              </w:rPr>
            </w:pPr>
            <w:r w:rsidRPr="00206AF8">
              <w:rPr>
                <w:b/>
                <w:sz w:val="20"/>
                <w:szCs w:val="20"/>
              </w:rPr>
              <w:t>Предлагаемый товар</w:t>
            </w:r>
          </w:p>
        </w:tc>
      </w:tr>
      <w:tr w:rsidR="00F22E21" w:rsidRPr="00206AF8" w:rsidTr="00B86067">
        <w:trPr>
          <w:trHeight w:val="696"/>
        </w:trPr>
        <w:tc>
          <w:tcPr>
            <w:tcW w:w="1042" w:type="dxa"/>
            <w:vMerge/>
            <w:vAlign w:val="center"/>
          </w:tcPr>
          <w:p w:rsidR="00F22E21" w:rsidRPr="00206AF8" w:rsidRDefault="00F22E21" w:rsidP="00B86067">
            <w:pPr>
              <w:jc w:val="center"/>
              <w:rPr>
                <w:b/>
                <w:bCs/>
                <w:sz w:val="20"/>
                <w:szCs w:val="20"/>
              </w:rPr>
            </w:pPr>
          </w:p>
        </w:tc>
        <w:tc>
          <w:tcPr>
            <w:tcW w:w="1605" w:type="dxa"/>
            <w:vAlign w:val="center"/>
          </w:tcPr>
          <w:p w:rsidR="00F22E21" w:rsidRDefault="00F22E21" w:rsidP="00B86067">
            <w:pPr>
              <w:jc w:val="center"/>
              <w:rPr>
                <w:b/>
                <w:sz w:val="20"/>
                <w:szCs w:val="20"/>
              </w:rPr>
            </w:pPr>
            <w:r>
              <w:rPr>
                <w:b/>
                <w:sz w:val="20"/>
                <w:szCs w:val="20"/>
              </w:rPr>
              <w:t>фирменное</w:t>
            </w:r>
          </w:p>
          <w:p w:rsidR="00F22E21" w:rsidRPr="00206AF8" w:rsidRDefault="00F22E21" w:rsidP="00B86067">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B86067">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B86067">
            <w:pPr>
              <w:jc w:val="center"/>
              <w:rPr>
                <w:b/>
                <w:bCs/>
                <w:sz w:val="20"/>
                <w:szCs w:val="20"/>
                <w:lang w:val="hy-AM"/>
              </w:rPr>
            </w:pPr>
            <w:r>
              <w:rPr>
                <w:b/>
                <w:bCs/>
                <w:sz w:val="20"/>
                <w:szCs w:val="20"/>
              </w:rPr>
              <w:t>марка</w:t>
            </w:r>
          </w:p>
        </w:tc>
        <w:tc>
          <w:tcPr>
            <w:tcW w:w="1727" w:type="dxa"/>
            <w:vAlign w:val="center"/>
          </w:tcPr>
          <w:p w:rsidR="00F22E21" w:rsidRPr="00206AF8" w:rsidRDefault="00F22E21" w:rsidP="00B86067">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B86067">
            <w:pPr>
              <w:jc w:val="center"/>
              <w:rPr>
                <w:b/>
                <w:bCs/>
                <w:sz w:val="20"/>
                <w:szCs w:val="20"/>
              </w:rPr>
            </w:pPr>
            <w:r w:rsidRPr="00206AF8">
              <w:rPr>
                <w:b/>
                <w:sz w:val="20"/>
                <w:szCs w:val="20"/>
              </w:rPr>
              <w:t>технические характеристики</w:t>
            </w:r>
          </w:p>
        </w:tc>
      </w:tr>
      <w:tr w:rsidR="00F22E21" w:rsidRPr="00206AF8" w:rsidTr="00B86067">
        <w:tc>
          <w:tcPr>
            <w:tcW w:w="1042" w:type="dxa"/>
          </w:tcPr>
          <w:p w:rsidR="00F22E21" w:rsidRPr="00206AF8" w:rsidRDefault="00F22E21" w:rsidP="00B86067">
            <w:pPr>
              <w:pStyle w:val="Heading3"/>
              <w:keepNext w:val="0"/>
              <w:spacing w:line="240" w:lineRule="auto"/>
              <w:jc w:val="left"/>
              <w:rPr>
                <w:rFonts w:ascii="GHEA Grapalat" w:hAnsi="GHEA Grapalat"/>
                <w:b/>
              </w:rPr>
            </w:pPr>
          </w:p>
        </w:tc>
        <w:tc>
          <w:tcPr>
            <w:tcW w:w="1605" w:type="dxa"/>
          </w:tcPr>
          <w:p w:rsidR="00F22E21" w:rsidRPr="00206AF8" w:rsidRDefault="00F22E21" w:rsidP="00B86067">
            <w:pPr>
              <w:pStyle w:val="Heading3"/>
              <w:keepNext w:val="0"/>
              <w:spacing w:line="240" w:lineRule="auto"/>
              <w:jc w:val="left"/>
              <w:rPr>
                <w:rFonts w:ascii="GHEA Grapalat" w:hAnsi="GHEA Grapalat"/>
                <w:b/>
              </w:rPr>
            </w:pPr>
          </w:p>
        </w:tc>
        <w:tc>
          <w:tcPr>
            <w:tcW w:w="1463" w:type="dxa"/>
          </w:tcPr>
          <w:p w:rsidR="00F22E21" w:rsidRPr="00206AF8" w:rsidRDefault="00F22E21" w:rsidP="00B86067">
            <w:pPr>
              <w:pStyle w:val="Heading3"/>
              <w:keepNext w:val="0"/>
              <w:spacing w:line="240" w:lineRule="auto"/>
              <w:jc w:val="left"/>
              <w:rPr>
                <w:rFonts w:ascii="GHEA Grapalat" w:hAnsi="GHEA Grapalat"/>
                <w:b/>
              </w:rPr>
            </w:pPr>
          </w:p>
        </w:tc>
        <w:tc>
          <w:tcPr>
            <w:tcW w:w="1699" w:type="dxa"/>
          </w:tcPr>
          <w:p w:rsidR="00F22E21" w:rsidRPr="00206AF8" w:rsidRDefault="00F22E21" w:rsidP="00B86067">
            <w:pPr>
              <w:pStyle w:val="Heading3"/>
              <w:keepNext w:val="0"/>
              <w:spacing w:line="240" w:lineRule="auto"/>
              <w:jc w:val="left"/>
              <w:rPr>
                <w:rFonts w:ascii="GHEA Grapalat" w:hAnsi="GHEA Grapalat"/>
                <w:b/>
              </w:rPr>
            </w:pPr>
          </w:p>
        </w:tc>
        <w:tc>
          <w:tcPr>
            <w:tcW w:w="1727" w:type="dxa"/>
          </w:tcPr>
          <w:p w:rsidR="00F22E21" w:rsidRPr="00206AF8" w:rsidRDefault="00F22E21" w:rsidP="00B86067">
            <w:pPr>
              <w:pStyle w:val="Heading3"/>
              <w:keepNext w:val="0"/>
              <w:spacing w:line="240" w:lineRule="auto"/>
              <w:jc w:val="left"/>
              <w:rPr>
                <w:rFonts w:ascii="GHEA Grapalat" w:hAnsi="GHEA Grapalat"/>
                <w:b/>
              </w:rPr>
            </w:pPr>
          </w:p>
        </w:tc>
        <w:tc>
          <w:tcPr>
            <w:tcW w:w="1750" w:type="dxa"/>
          </w:tcPr>
          <w:p w:rsidR="00F22E21" w:rsidRPr="00206AF8" w:rsidRDefault="00F22E21" w:rsidP="00B86067">
            <w:pPr>
              <w:pStyle w:val="Heading3"/>
              <w:keepNext w:val="0"/>
              <w:spacing w:line="240" w:lineRule="auto"/>
              <w:jc w:val="left"/>
              <w:rPr>
                <w:rFonts w:ascii="GHEA Grapalat" w:hAnsi="GHEA Grapalat"/>
                <w:b/>
              </w:rPr>
            </w:pPr>
          </w:p>
        </w:tc>
      </w:tr>
      <w:tr w:rsidR="00F22E21" w:rsidRPr="00206AF8" w:rsidTr="00B86067">
        <w:tc>
          <w:tcPr>
            <w:tcW w:w="1042" w:type="dxa"/>
          </w:tcPr>
          <w:p w:rsidR="00F22E21" w:rsidRPr="00206AF8" w:rsidRDefault="00F22E21" w:rsidP="00B86067">
            <w:pPr>
              <w:pStyle w:val="Heading3"/>
              <w:keepNext w:val="0"/>
              <w:spacing w:line="240" w:lineRule="auto"/>
              <w:jc w:val="left"/>
              <w:rPr>
                <w:rFonts w:ascii="GHEA Grapalat" w:hAnsi="GHEA Grapalat"/>
                <w:b/>
              </w:rPr>
            </w:pPr>
          </w:p>
        </w:tc>
        <w:tc>
          <w:tcPr>
            <w:tcW w:w="1605" w:type="dxa"/>
          </w:tcPr>
          <w:p w:rsidR="00F22E21" w:rsidRPr="00206AF8" w:rsidRDefault="00F22E21" w:rsidP="00B86067">
            <w:pPr>
              <w:pStyle w:val="Heading3"/>
              <w:keepNext w:val="0"/>
              <w:spacing w:line="240" w:lineRule="auto"/>
              <w:jc w:val="left"/>
              <w:rPr>
                <w:rFonts w:ascii="GHEA Grapalat" w:hAnsi="GHEA Grapalat"/>
                <w:b/>
              </w:rPr>
            </w:pPr>
          </w:p>
        </w:tc>
        <w:tc>
          <w:tcPr>
            <w:tcW w:w="1463" w:type="dxa"/>
          </w:tcPr>
          <w:p w:rsidR="00F22E21" w:rsidRPr="00206AF8" w:rsidRDefault="00F22E21" w:rsidP="00B86067">
            <w:pPr>
              <w:pStyle w:val="Heading3"/>
              <w:keepNext w:val="0"/>
              <w:spacing w:line="240" w:lineRule="auto"/>
              <w:jc w:val="left"/>
              <w:rPr>
                <w:rFonts w:ascii="GHEA Grapalat" w:hAnsi="GHEA Grapalat"/>
                <w:b/>
              </w:rPr>
            </w:pPr>
          </w:p>
        </w:tc>
        <w:tc>
          <w:tcPr>
            <w:tcW w:w="1699" w:type="dxa"/>
          </w:tcPr>
          <w:p w:rsidR="00F22E21" w:rsidRPr="00206AF8" w:rsidRDefault="00F22E21" w:rsidP="00B86067">
            <w:pPr>
              <w:pStyle w:val="Heading3"/>
              <w:keepNext w:val="0"/>
              <w:spacing w:line="240" w:lineRule="auto"/>
              <w:jc w:val="left"/>
              <w:rPr>
                <w:rFonts w:ascii="GHEA Grapalat" w:hAnsi="GHEA Grapalat"/>
                <w:b/>
              </w:rPr>
            </w:pPr>
          </w:p>
        </w:tc>
        <w:tc>
          <w:tcPr>
            <w:tcW w:w="1727" w:type="dxa"/>
          </w:tcPr>
          <w:p w:rsidR="00F22E21" w:rsidRPr="00206AF8" w:rsidRDefault="00F22E21" w:rsidP="00B86067">
            <w:pPr>
              <w:pStyle w:val="Heading3"/>
              <w:keepNext w:val="0"/>
              <w:spacing w:line="240" w:lineRule="auto"/>
              <w:jc w:val="left"/>
              <w:rPr>
                <w:rFonts w:ascii="GHEA Grapalat" w:hAnsi="GHEA Grapalat"/>
                <w:b/>
              </w:rPr>
            </w:pPr>
          </w:p>
        </w:tc>
        <w:tc>
          <w:tcPr>
            <w:tcW w:w="1750" w:type="dxa"/>
          </w:tcPr>
          <w:p w:rsidR="00F22E21" w:rsidRPr="00206AF8" w:rsidRDefault="00F22E21" w:rsidP="00B86067">
            <w:pPr>
              <w:pStyle w:val="Heading3"/>
              <w:keepNext w:val="0"/>
              <w:spacing w:line="240" w:lineRule="auto"/>
              <w:jc w:val="left"/>
              <w:rPr>
                <w:rFonts w:ascii="GHEA Grapalat" w:hAnsi="GHEA Grapalat"/>
                <w:b/>
              </w:rPr>
            </w:pPr>
          </w:p>
        </w:tc>
      </w:tr>
      <w:tr w:rsidR="00F22E21" w:rsidRPr="00206AF8" w:rsidTr="00B86067">
        <w:tc>
          <w:tcPr>
            <w:tcW w:w="1042" w:type="dxa"/>
          </w:tcPr>
          <w:p w:rsidR="00F22E21" w:rsidRPr="00206AF8" w:rsidRDefault="00F22E21" w:rsidP="00B86067">
            <w:pPr>
              <w:pStyle w:val="Heading3"/>
              <w:keepNext w:val="0"/>
              <w:spacing w:line="240" w:lineRule="auto"/>
              <w:jc w:val="left"/>
              <w:rPr>
                <w:rFonts w:ascii="GHEA Grapalat" w:hAnsi="GHEA Grapalat"/>
                <w:b/>
              </w:rPr>
            </w:pPr>
          </w:p>
        </w:tc>
        <w:tc>
          <w:tcPr>
            <w:tcW w:w="1605" w:type="dxa"/>
          </w:tcPr>
          <w:p w:rsidR="00F22E21" w:rsidRPr="00206AF8" w:rsidRDefault="00F22E21" w:rsidP="00B86067">
            <w:pPr>
              <w:pStyle w:val="Heading3"/>
              <w:keepNext w:val="0"/>
              <w:spacing w:line="240" w:lineRule="auto"/>
              <w:jc w:val="left"/>
              <w:rPr>
                <w:rFonts w:ascii="GHEA Grapalat" w:hAnsi="GHEA Grapalat"/>
                <w:b/>
              </w:rPr>
            </w:pPr>
          </w:p>
        </w:tc>
        <w:tc>
          <w:tcPr>
            <w:tcW w:w="1463" w:type="dxa"/>
          </w:tcPr>
          <w:p w:rsidR="00F22E21" w:rsidRPr="00206AF8" w:rsidRDefault="00F22E21" w:rsidP="00B86067">
            <w:pPr>
              <w:pStyle w:val="Heading3"/>
              <w:keepNext w:val="0"/>
              <w:spacing w:line="240" w:lineRule="auto"/>
              <w:jc w:val="left"/>
              <w:rPr>
                <w:rFonts w:ascii="GHEA Grapalat" w:hAnsi="GHEA Grapalat"/>
                <w:b/>
              </w:rPr>
            </w:pPr>
          </w:p>
        </w:tc>
        <w:tc>
          <w:tcPr>
            <w:tcW w:w="1699" w:type="dxa"/>
          </w:tcPr>
          <w:p w:rsidR="00F22E21" w:rsidRPr="00206AF8" w:rsidRDefault="00F22E21" w:rsidP="00B86067">
            <w:pPr>
              <w:pStyle w:val="Heading3"/>
              <w:keepNext w:val="0"/>
              <w:spacing w:line="240" w:lineRule="auto"/>
              <w:jc w:val="left"/>
              <w:rPr>
                <w:rFonts w:ascii="GHEA Grapalat" w:hAnsi="GHEA Grapalat"/>
                <w:b/>
              </w:rPr>
            </w:pPr>
          </w:p>
        </w:tc>
        <w:tc>
          <w:tcPr>
            <w:tcW w:w="1727" w:type="dxa"/>
          </w:tcPr>
          <w:p w:rsidR="00F22E21" w:rsidRPr="00206AF8" w:rsidRDefault="00F22E21" w:rsidP="00B86067">
            <w:pPr>
              <w:pStyle w:val="Heading3"/>
              <w:keepNext w:val="0"/>
              <w:spacing w:line="240" w:lineRule="auto"/>
              <w:jc w:val="left"/>
              <w:rPr>
                <w:rFonts w:ascii="GHEA Grapalat" w:hAnsi="GHEA Grapalat"/>
                <w:b/>
              </w:rPr>
            </w:pPr>
          </w:p>
        </w:tc>
        <w:tc>
          <w:tcPr>
            <w:tcW w:w="1750" w:type="dxa"/>
          </w:tcPr>
          <w:p w:rsidR="00F22E21" w:rsidRPr="00206AF8" w:rsidRDefault="00F22E21" w:rsidP="00B86067">
            <w:pPr>
              <w:pStyle w:val="Heading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567D3B">
        <w:rPr>
          <w:sz w:val="16"/>
        </w:rPr>
        <w:tab/>
        <w:t>подпись</w:t>
      </w:r>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B0CE7">
        <w:rPr>
          <w:rFonts w:ascii="GHEA Grapalat" w:hAnsi="GHEA Grapalat"/>
          <w:b/>
          <w:sz w:val="22"/>
          <w:szCs w:val="22"/>
        </w:rPr>
        <w:t>GHAPDzB-HVKAK-2021-9</w:t>
      </w:r>
      <w:r w:rsidR="00CC5CD3">
        <w:rPr>
          <w:rFonts w:ascii="GHEA Grapalat" w:hAnsi="GHEA Grapalat"/>
          <w:b/>
          <w:sz w:val="22"/>
          <w:szCs w:val="22"/>
        </w:rPr>
        <w:t>6</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B86067">
            <w:pPr>
              <w:spacing w:before="240" w:after="240"/>
              <w:ind w:left="993" w:hanging="851"/>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487"/>
        </w:trPr>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361"/>
        </w:trPr>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Государтво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r w:rsidRPr="00FD1EE4">
              <w:rPr>
                <w:rFonts w:eastAsia="GHEA Grapalat" w:cs="GHEA Grapalat"/>
                <w:color w:val="000000"/>
              </w:rPr>
              <w:t xml:space="preserve"> (%)</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82243C" w:rsidP="00B86067">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82243C" w:rsidP="00B86067">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Pr>
                <w:rFonts w:eastAsia="GHEA Grapalat" w:cs="GHEA Grapalat"/>
                <w:color w:val="000000"/>
              </w:rPr>
              <w:t xml:space="preserve"> (%)</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82243C" w:rsidP="00B86067">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82243C" w:rsidP="00B86067">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B047A2"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sidDel="00C376E4">
              <w:rPr>
                <w:rFonts w:eastAsia="GHEA Grapalat" w:cs="GHEA Grapalat"/>
                <w:color w:val="000000"/>
              </w:rPr>
              <w:t xml:space="preserve"> </w:t>
            </w:r>
            <w:r w:rsidRPr="00FD1EE4">
              <w:rPr>
                <w:rFonts w:eastAsia="GHEA Grapalat" w:cs="GHEA Grapalat"/>
                <w:color w:val="000000"/>
              </w:rPr>
              <w:t>(%)</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82243C" w:rsidP="00B86067">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82243C" w:rsidP="00B86067">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r w:rsidRPr="00FD1EE4">
              <w:rPr>
                <w:rFonts w:eastAsia="GHEA Grapalat" w:cs="GHEA Grapalat"/>
                <w:color w:val="000000"/>
              </w:rPr>
              <w:t>(</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6"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7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943"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B86067">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B86067">
        <w:trPr>
          <w:trHeight w:val="924"/>
        </w:trPr>
        <w:tc>
          <w:tcPr>
            <w:tcW w:w="9016" w:type="dxa"/>
            <w:gridSpan w:val="2"/>
            <w:vAlign w:val="center"/>
          </w:tcPr>
          <w:p w:rsidR="00F22E21" w:rsidRPr="00FD1EE4" w:rsidRDefault="0082243C" w:rsidP="00B86067">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B86067">
        <w:trPr>
          <w:trHeight w:val="684"/>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sidDel="00C376E4">
              <w:rPr>
                <w:rFonts w:eastAsia="GHEA Grapalat" w:cs="GHEA Grapalat"/>
                <w:color w:val="000000"/>
              </w:rPr>
              <w:t xml:space="preserve"> </w:t>
            </w:r>
            <w:r w:rsidRPr="00FD1EE4">
              <w:rPr>
                <w:rFonts w:eastAsia="GHEA Grapalat" w:cs="GHEA Grapalat"/>
                <w:color w:val="000000"/>
              </w:rPr>
              <w:t>(%)</w:t>
            </w:r>
          </w:p>
        </w:tc>
        <w:tc>
          <w:tcPr>
            <w:tcW w:w="4508" w:type="dxa"/>
            <w:shd w:val="clear" w:color="auto" w:fill="FFFFFF"/>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282"/>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82243C" w:rsidP="00B86067">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82243C" w:rsidP="00B86067">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B86067">
        <w:tc>
          <w:tcPr>
            <w:tcW w:w="9016" w:type="dxa"/>
            <w:gridSpan w:val="2"/>
            <w:vAlign w:val="center"/>
          </w:tcPr>
          <w:p w:rsidR="00F22E21" w:rsidRPr="00FD1EE4" w:rsidRDefault="0082243C" w:rsidP="00B86067">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6F16E4">
              <w:rPr>
                <w:rFonts w:eastAsia="GHEA Grapalat" w:cs="GHEA Grapalat"/>
                <w:lang w:val="hy-AM"/>
              </w:rPr>
              <w:t>б</w:t>
            </w:r>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B86067">
        <w:tc>
          <w:tcPr>
            <w:tcW w:w="9016" w:type="dxa"/>
            <w:gridSpan w:val="2"/>
            <w:vAlign w:val="center"/>
          </w:tcPr>
          <w:p w:rsidR="00F22E21" w:rsidRPr="00FD1EE4" w:rsidRDefault="0082243C" w:rsidP="00B86067">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801B2D">
              <w:rPr>
                <w:rFonts w:eastAsia="GHEA Grapalat" w:cs="GHEA Grapalat"/>
                <w:lang w:val="hy-AM"/>
              </w:rPr>
              <w:t>в</w:t>
            </w:r>
            <w:r w:rsidR="00F22E21">
              <w:rPr>
                <w:rFonts w:eastAsia="GHEA Grapalat" w:cs="GHEA Grapalat"/>
              </w:rPr>
              <w:t>.</w:t>
            </w:r>
            <w:r w:rsidR="00F22E21" w:rsidRPr="00BA30D4">
              <w:rPr>
                <w:rFonts w:eastAsia="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B86067">
        <w:trPr>
          <w:trHeight w:val="924"/>
        </w:trPr>
        <w:tc>
          <w:tcPr>
            <w:tcW w:w="9016" w:type="dxa"/>
            <w:gridSpan w:val="2"/>
            <w:vAlign w:val="center"/>
          </w:tcPr>
          <w:p w:rsidR="00F22E21" w:rsidRPr="00FD1EE4" w:rsidRDefault="0082243C" w:rsidP="00B86067">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B86067">
        <w:trPr>
          <w:trHeight w:val="684"/>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r w:rsidRPr="00FD1EE4">
              <w:rPr>
                <w:rFonts w:eastAsia="GHEA Grapalat" w:cs="GHEA Grapalat"/>
                <w:color w:val="000000"/>
              </w:rPr>
              <w:t xml:space="preserve"> (%)</w:t>
            </w:r>
          </w:p>
        </w:tc>
        <w:tc>
          <w:tcPr>
            <w:tcW w:w="4508" w:type="dxa"/>
            <w:shd w:val="clear" w:color="auto" w:fill="auto"/>
            <w:vAlign w:val="center"/>
          </w:tcPr>
          <w:p w:rsidR="00F22E21" w:rsidRPr="00FD1EE4" w:rsidRDefault="00F22E21" w:rsidP="00B86067">
            <w:pPr>
              <w:spacing w:before="240" w:after="240"/>
              <w:rPr>
                <w:rFonts w:eastAsia="GHEA Grapalat" w:cs="GHEA Grapalat"/>
              </w:rPr>
            </w:pPr>
          </w:p>
        </w:tc>
      </w:tr>
      <w:tr w:rsidR="00F22E21" w:rsidRPr="00FD1EE4" w:rsidTr="00B86067">
        <w:trPr>
          <w:trHeight w:val="1282"/>
        </w:trPr>
        <w:tc>
          <w:tcPr>
            <w:tcW w:w="4508"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82243C" w:rsidP="00B86067">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82243C" w:rsidP="00B86067">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B86067">
        <w:tc>
          <w:tcPr>
            <w:tcW w:w="9016" w:type="dxa"/>
            <w:gridSpan w:val="2"/>
            <w:vAlign w:val="center"/>
          </w:tcPr>
          <w:p w:rsidR="00F22E21" w:rsidRPr="00FD1EE4" w:rsidRDefault="0082243C" w:rsidP="00B86067">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D654B4">
              <w:rPr>
                <w:rFonts w:eastAsia="GHEA Grapalat" w:cs="GHEA Grapalat"/>
                <w:lang w:val="hy-AM"/>
              </w:rPr>
              <w:t>б</w:t>
            </w:r>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B86067">
        <w:tc>
          <w:tcPr>
            <w:tcW w:w="9016" w:type="dxa"/>
            <w:gridSpan w:val="2"/>
            <w:vAlign w:val="center"/>
          </w:tcPr>
          <w:p w:rsidR="00F22E21" w:rsidRPr="00FD1EE4" w:rsidRDefault="0082243C" w:rsidP="00B86067">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1104ED">
              <w:rPr>
                <w:rFonts w:eastAsia="GHEA Grapalat" w:cs="GHEA Grapalat"/>
                <w:lang w:val="hy-AM"/>
              </w:rPr>
              <w:t>в</w:t>
            </w:r>
            <w:r w:rsidR="00F22E21" w:rsidRPr="00FD1EE4">
              <w:rPr>
                <w:rFonts w:eastAsia="Cambria Math"/>
              </w:rPr>
              <w:t>․</w:t>
            </w:r>
            <w:r w:rsidR="00F22E21" w:rsidRPr="00FD1EE4">
              <w:rPr>
                <w:rFonts w:eastAsia="Cambria Math" w:cs="Cambria Math"/>
              </w:rPr>
              <w:t xml:space="preserve"> </w:t>
            </w:r>
            <w:r w:rsidR="00F22E21" w:rsidRPr="001104ED">
              <w:rPr>
                <w:rFonts w:eastAsia="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B86067">
        <w:tc>
          <w:tcPr>
            <w:tcW w:w="9016" w:type="dxa"/>
            <w:gridSpan w:val="2"/>
            <w:vAlign w:val="center"/>
          </w:tcPr>
          <w:p w:rsidR="00F22E21" w:rsidRPr="00FD1EE4" w:rsidRDefault="0082243C" w:rsidP="00B86067">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839CB">
              <w:rPr>
                <w:rFonts w:eastAsia="GHEA Grapalat" w:cs="GHEA Grapalat"/>
                <w:lang w:val="hy-AM"/>
              </w:rPr>
              <w:t>г</w:t>
            </w:r>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B86067">
        <w:tc>
          <w:tcPr>
            <w:tcW w:w="9016" w:type="dxa"/>
            <w:gridSpan w:val="2"/>
            <w:vAlign w:val="center"/>
          </w:tcPr>
          <w:p w:rsidR="00F22E21" w:rsidRPr="00FD1EE4" w:rsidRDefault="0082243C" w:rsidP="00B86067">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Информация о статусе реального бене</w:t>
      </w:r>
      <w:r>
        <w:rPr>
          <w:rFonts w:eastAsia="GHEA Grapalat" w:cs="GHEA Grapalat"/>
          <w:i/>
          <w:color w:val="000000"/>
        </w:rPr>
        <w:t xml:space="preserve"> </w:t>
      </w:r>
      <w:r w:rsidRPr="006A6D23">
        <w:rPr>
          <w:rFonts w:eastAsia="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Осуществление контроля за организацией</w:t>
            </w:r>
          </w:p>
        </w:tc>
        <w:tc>
          <w:tcPr>
            <w:tcW w:w="6180" w:type="dxa"/>
            <w:vAlign w:val="center"/>
          </w:tcPr>
          <w:p w:rsidR="00F22E21" w:rsidRPr="00B23852" w:rsidRDefault="0082243C" w:rsidP="00B86067">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82243C" w:rsidP="00B86067">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Совместно с аффилированными лицами</w:t>
            </w: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отчетной организации в сфере недропользования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82243C" w:rsidP="00B86067">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82243C" w:rsidP="00B86067">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7"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rPr>
          <w:trHeight w:val="853"/>
        </w:trPr>
        <w:tc>
          <w:tcPr>
            <w:tcW w:w="2835" w:type="dxa"/>
            <w:vMerge w:val="restart"/>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r w:rsidR="00F22E21" w:rsidRPr="00FD1EE4" w:rsidTr="00B86067">
        <w:trPr>
          <w:trHeight w:val="850"/>
        </w:trPr>
        <w:tc>
          <w:tcPr>
            <w:tcW w:w="2835" w:type="dxa"/>
            <w:vMerge/>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B86067">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B86067">
            <w:pPr>
              <w:spacing w:before="240" w:after="240"/>
              <w:rPr>
                <w:rFonts w:eastAsia="GHEA Grapalat" w:cs="GHEA Grapalat"/>
              </w:rPr>
            </w:pPr>
          </w:p>
        </w:tc>
      </w:tr>
      <w:tr w:rsidR="00F22E21" w:rsidRPr="00FD1EE4" w:rsidTr="00B86067">
        <w:tc>
          <w:tcPr>
            <w:tcW w:w="2835" w:type="dxa"/>
            <w:shd w:val="clear" w:color="auto" w:fill="D9E2F3"/>
            <w:vAlign w:val="center"/>
          </w:tcPr>
          <w:p w:rsidR="00F22E21" w:rsidRPr="00FD1EE4" w:rsidRDefault="00F22E21" w:rsidP="00B86067">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B86067">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22E21" w:rsidRPr="00FD1EE4" w:rsidTr="00B86067">
        <w:tc>
          <w:tcPr>
            <w:tcW w:w="9016" w:type="dxa"/>
            <w:shd w:val="clear" w:color="auto" w:fill="DBE5F1" w:themeFill="accent1" w:themeFillTint="33"/>
          </w:tcPr>
          <w:p w:rsidR="00F22E21" w:rsidRPr="00FD1EE4" w:rsidRDefault="00F22E21" w:rsidP="00B86067">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B86067">
        <w:trPr>
          <w:trHeight w:val="10187"/>
        </w:trPr>
        <w:tc>
          <w:tcPr>
            <w:tcW w:w="9016" w:type="dxa"/>
          </w:tcPr>
          <w:p w:rsidR="00F22E21" w:rsidRPr="00FD1EE4" w:rsidRDefault="00F22E21" w:rsidP="00B86067">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22E21" w:rsidRPr="000306ED" w:rsidRDefault="00F22E21" w:rsidP="00F22E21">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w:t>
      </w:r>
      <w:r w:rsidRPr="000306ED">
        <w:lastRenderedPageBreak/>
        <w:t>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w:t>
      </w:r>
      <w:r w:rsidRPr="000306ED">
        <w:lastRenderedPageBreak/>
        <w:t xml:space="preserve">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r w:rsidRPr="000306ED">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r w:rsidRPr="000306ED">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r w:rsidRPr="000306ED">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eastAsia="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r w:rsidRPr="000306ED">
        <w:t xml:space="preserve">б.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r w:rsidRPr="000306ED">
        <w:t>рганизацию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r w:rsidRPr="000306ED">
        <w:t>в</w:t>
      </w:r>
      <w:r w:rsidRPr="000306ED">
        <w:rPr>
          <w:lang w:val="hy-AM"/>
        </w:rPr>
        <w:t xml:space="preserve">. </w:t>
      </w:r>
      <w:r w:rsidRPr="000306ED">
        <w:t>в</w:t>
      </w:r>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r w:rsidRPr="000306ED">
        <w:t>ым</w:t>
      </w:r>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xml:space="preserve">.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w:t>
      </w:r>
      <w:r w:rsidRPr="000306ED">
        <w:lastRenderedPageBreak/>
        <w:t>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r w:rsidRPr="000306ED">
        <w:t>отстраня</w:t>
      </w:r>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r w:rsidRPr="000306ED">
        <w:t xml:space="preserve">в. В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r w:rsidRPr="000306ED">
        <w:t>д</w:t>
      </w:r>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lang w:val="hy-AM"/>
        </w:rPr>
        <w:t>Օ</w:t>
      </w:r>
      <w:r w:rsidRPr="000306ED">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w:t>
      </w:r>
      <w:r w:rsidRPr="000306ED">
        <w:rPr>
          <w:rFonts w:eastAsia="GHEA Grapalat" w:cs="GHEA Grapalat"/>
        </w:rPr>
        <w:lastRenderedPageBreak/>
        <w:t xml:space="preserve">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lastRenderedPageBreak/>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1B0CE7">
        <w:rPr>
          <w:rFonts w:ascii="GHEA Grapalat" w:hAnsi="GHEA Grapalat"/>
          <w:b/>
          <w:sz w:val="22"/>
          <w:szCs w:val="22"/>
        </w:rPr>
        <w:t>GHAPDzB-HVKAK-2021-9</w:t>
      </w:r>
      <w:r w:rsidR="00CC5CD3">
        <w:rPr>
          <w:rFonts w:ascii="GHEA Grapalat" w:hAnsi="GHEA Grapalat"/>
          <w:b/>
          <w:sz w:val="22"/>
          <w:szCs w:val="22"/>
        </w:rPr>
        <w:t>6</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r w:rsidRPr="00BF4E90">
        <w:rPr>
          <w:b/>
        </w:rPr>
        <w:t xml:space="preserve">на </w:t>
      </w:r>
      <w:r>
        <w:rPr>
          <w:b/>
        </w:rPr>
        <w:t>запрос котировок</w:t>
      </w:r>
      <w:r w:rsidRPr="00BF4E90">
        <w:rPr>
          <w:rFonts w:cs="Arial"/>
          <w:b/>
        </w:rPr>
        <w:br/>
      </w:r>
      <w:r w:rsidRPr="00374F4A">
        <w:rPr>
          <w:b/>
        </w:rPr>
        <w:t xml:space="preserve">под кодом </w:t>
      </w:r>
      <w:r w:rsidRPr="00E063D7">
        <w:rPr>
          <w:sz w:val="22"/>
          <w:szCs w:val="22"/>
        </w:rPr>
        <w:t>«</w:t>
      </w:r>
      <w:r w:rsidR="001B0CE7">
        <w:rPr>
          <w:b/>
          <w:sz w:val="22"/>
          <w:szCs w:val="22"/>
        </w:rPr>
        <w:t>GHAPDzB-HVKAK-2021-9</w:t>
      </w:r>
      <w:r w:rsidR="00CC5CD3">
        <w:rPr>
          <w:b/>
          <w:sz w:val="22"/>
          <w:szCs w:val="22"/>
        </w:rPr>
        <w:t>6</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BodyTextIndent3"/>
        <w:spacing w:line="240" w:lineRule="auto"/>
        <w:contextualSpacing/>
        <w:rPr>
          <w:rFonts w:ascii="GHEA Grapalat" w:hAnsi="GHEA Grapalat"/>
          <w:sz w:val="24"/>
          <w:szCs w:val="24"/>
        </w:rPr>
      </w:pPr>
    </w:p>
    <w:p w:rsidR="00F22E21" w:rsidRPr="009044F1" w:rsidRDefault="00F22E21" w:rsidP="00F22E21">
      <w:pPr>
        <w:spacing w:after="160"/>
        <w:jc w:val="right"/>
      </w:pPr>
      <w:r w:rsidRPr="009044F1">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B86067">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B86067">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B86067">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B86067">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B86067">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F22E21" w:rsidRPr="005744FC" w:rsidRDefault="00F22E21" w:rsidP="00B86067">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Общая цена</w:t>
            </w:r>
          </w:p>
          <w:p w:rsidR="00F22E21" w:rsidRPr="005744FC" w:rsidRDefault="00F22E21" w:rsidP="00B86067">
            <w:pPr>
              <w:jc w:val="center"/>
              <w:rPr>
                <w:b/>
                <w:bCs/>
                <w:sz w:val="20"/>
                <w:szCs w:val="20"/>
              </w:rPr>
            </w:pPr>
            <w:r w:rsidRPr="005744FC">
              <w:rPr>
                <w:b/>
                <w:sz w:val="20"/>
                <w:szCs w:val="20"/>
              </w:rPr>
              <w:t>/прописью и цифрами/</w:t>
            </w:r>
          </w:p>
        </w:tc>
      </w:tr>
      <w:tr w:rsidR="00F22E21" w:rsidRPr="005744FC" w:rsidTr="00B8606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B86067">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B86067">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B86067">
            <w:pPr>
              <w:jc w:val="center"/>
              <w:rPr>
                <w:i/>
                <w:sz w:val="20"/>
                <w:szCs w:val="20"/>
              </w:rPr>
            </w:pPr>
            <w:r>
              <w:rPr>
                <w:b/>
                <w:i/>
                <w:sz w:val="20"/>
                <w:szCs w:val="20"/>
                <w:lang w:val="en-US"/>
              </w:rPr>
              <w:t>5</w:t>
            </w:r>
            <w:r w:rsidRPr="005744FC">
              <w:rPr>
                <w:b/>
                <w:i/>
                <w:sz w:val="20"/>
                <w:szCs w:val="20"/>
              </w:rPr>
              <w:t>=3+4</w:t>
            </w: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rPr>
                <w:sz w:val="20"/>
                <w:szCs w:val="20"/>
              </w:rPr>
            </w:pP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B86067">
            <w:pPr>
              <w:jc w:val="center"/>
              <w:rPr>
                <w:sz w:val="20"/>
                <w:szCs w:val="20"/>
              </w:rPr>
            </w:pPr>
          </w:p>
        </w:tc>
      </w:tr>
      <w:tr w:rsidR="00F22E21" w:rsidRPr="005744FC" w:rsidTr="00B8606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B86067">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B86067">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1B0CE7">
        <w:rPr>
          <w:b/>
          <w:sz w:val="22"/>
          <w:szCs w:val="22"/>
        </w:rPr>
        <w:t>GHAPDzB-HVKAK-2021-9</w:t>
      </w:r>
      <w:r w:rsidR="00CC5CD3">
        <w:rPr>
          <w:b/>
          <w:sz w:val="22"/>
          <w:szCs w:val="22"/>
        </w:rPr>
        <w:t>6</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1B0CE7">
        <w:rPr>
          <w:b/>
          <w:sz w:val="22"/>
          <w:szCs w:val="22"/>
        </w:rPr>
        <w:t>GHAPDzB-HVKAK-2021-9</w:t>
      </w:r>
      <w:r w:rsidR="00CC5CD3">
        <w:rPr>
          <w:b/>
          <w:sz w:val="22"/>
          <w:szCs w:val="22"/>
        </w:rPr>
        <w:t>6</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r w:rsidRPr="00B138F3">
        <w:rPr>
          <w:rFonts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cs="GHEA Grapalat"/>
          <w:sz w:val="22"/>
          <w:szCs w:val="22"/>
          <w:lang w:val="en-US"/>
        </w:rPr>
        <w:t>K</w:t>
      </w:r>
      <w:r w:rsidRPr="00B138F3">
        <w:rPr>
          <w:rFonts w:cs="GHEA Grapalat"/>
          <w:sz w:val="22"/>
          <w:szCs w:val="22"/>
        </w:rPr>
        <w:t xml:space="preserve">омпания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r w:rsidRPr="00B138F3">
        <w:rPr>
          <w:sz w:val="22"/>
          <w:szCs w:val="22"/>
        </w:rPr>
        <w:t>д)</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sz w:val="22"/>
          <w:szCs w:val="22"/>
        </w:rPr>
        <w:lastRenderedPageBreak/>
        <w:t>распечатанных с них бумажных вариантах.</w:t>
      </w:r>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1B0CE7">
        <w:rPr>
          <w:b/>
          <w:sz w:val="22"/>
          <w:szCs w:val="22"/>
        </w:rPr>
        <w:t>GHAPDzB-HVKAK-2021-9</w:t>
      </w:r>
      <w:r w:rsidR="00CC5CD3">
        <w:rPr>
          <w:b/>
          <w:sz w:val="22"/>
          <w:szCs w:val="22"/>
        </w:rPr>
        <w:t>6</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1B0CE7">
        <w:rPr>
          <w:b/>
          <w:sz w:val="22"/>
          <w:szCs w:val="22"/>
        </w:rPr>
        <w:t>GHAPDzB-HVKAK-2021-9</w:t>
      </w:r>
      <w:r w:rsidR="00CC5CD3">
        <w:rPr>
          <w:b/>
          <w:sz w:val="22"/>
          <w:szCs w:val="22"/>
        </w:rPr>
        <w:t>6</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r w:rsidRPr="00B138F3">
        <w:t>д)</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lastRenderedPageBreak/>
        <w:t>1.5.</w:t>
      </w:r>
      <w:r w:rsidRPr="00B138F3">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t>Банк-плательщик оригиналы настоящего Соглашения о неустойке и прилагаемого Требования, письменно</w:t>
      </w:r>
      <w:r>
        <w:t xml:space="preserve"> </w:t>
      </w:r>
      <w:r w:rsidRPr="00B138F3">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rPr>
      </w:pPr>
      <w:r w:rsidRPr="00B138F3">
        <w:t>1.6.</w:t>
      </w:r>
      <w:r w:rsidRPr="00B138F3">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pPr>
      <w:r w:rsidRPr="00B138F3">
        <w:t>2.3.</w:t>
      </w:r>
      <w:r w:rsidRPr="00B138F3">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F33134">
          <w:pgSz w:w="11906" w:h="16838" w:code="9"/>
          <w:pgMar w:top="851" w:right="707" w:bottom="1418" w:left="851"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1B0CE7">
        <w:rPr>
          <w:rFonts w:ascii="GHEA Grapalat" w:hAnsi="GHEA Grapalat"/>
          <w:b/>
          <w:sz w:val="24"/>
          <w:szCs w:val="24"/>
        </w:rPr>
        <w:t>GHAPDzB-HVKAK-2021-9</w:t>
      </w:r>
      <w:r w:rsidR="00CC5CD3">
        <w:rPr>
          <w:rFonts w:ascii="GHEA Grapalat" w:hAnsi="GHEA Grapalat"/>
          <w:b/>
          <w:sz w:val="24"/>
          <w:szCs w:val="24"/>
        </w:rPr>
        <w:t>6</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r w:rsidRPr="00EF75CC">
        <w:rPr>
          <w:b/>
        </w:rPr>
        <w:t>А.</w:t>
      </w:r>
      <w:r w:rsidR="00EE0847">
        <w:rPr>
          <w:b/>
        </w:rPr>
        <w:t xml:space="preserve"> </w:t>
      </w:r>
      <w:r w:rsidRPr="00EF75CC">
        <w:rPr>
          <w:b/>
        </w:rPr>
        <w:t>Ваняна</w:t>
      </w:r>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Отказываться от товара в случае непоставки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требовать восполнения недопереданного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w:t>
      </w:r>
      <w:r w:rsidRPr="00B138F3">
        <w:lastRenderedPageBreak/>
        <w:t xml:space="preserve">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lastRenderedPageBreak/>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________ драмов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позднее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t>4. КАЧЕСТВО И ГАРАНТИЯ ТОВАРА</w:t>
      </w:r>
    </w:p>
    <w:p w:rsidR="00071D1C" w:rsidRPr="00B138F3" w:rsidRDefault="00071D1C" w:rsidP="00CD65C1">
      <w:r w:rsidRPr="00B138F3">
        <w:lastRenderedPageBreak/>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lastRenderedPageBreak/>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lang w:val="hy-AM"/>
        </w:rPr>
        <w:t xml:space="preserve"> расторгает договор</w:t>
      </w:r>
      <w:r w:rsidRPr="00B138F3">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lastRenderedPageBreak/>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w:t>
      </w:r>
      <w:r w:rsidRPr="00B138F3">
        <w:lastRenderedPageBreak/>
        <w:t>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lang w:val="en-US"/>
        </w:rPr>
        <w:t> </w:t>
      </w:r>
      <w:r w:rsidRPr="00B138F3">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F33134">
          <w:footerReference w:type="default" r:id="rId10"/>
          <w:footnotePr>
            <w:pos w:val="beneathText"/>
          </w:footnotePr>
          <w:pgSz w:w="11906" w:h="16838" w:code="9"/>
          <w:pgMar w:top="993" w:right="707" w:bottom="851" w:left="851"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F33134">
          <w:footnotePr>
            <w:pos w:val="beneathText"/>
          </w:footnotePr>
          <w:pgSz w:w="16838" w:h="11906" w:orient="landscape" w:code="9"/>
          <w:pgMar w:top="1418" w:right="707" w:bottom="1418" w:left="851"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r w:rsidRPr="00B138F3">
              <w:t>Р/С____________________________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r w:rsidRPr="00B138F3">
              <w:t>Р/С_______________________________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сумма, подлежащая уплате (тыс. драмов)</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Счет-фактура и положительное заключение, послужившие основанием для подтверждения в двустороннем порядке настоящего Акта,</w:t>
      </w:r>
      <w:r w:rsidRPr="00B138F3">
        <w:t>являются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г. между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F33134">
      <w:pgSz w:w="11906" w:h="16838" w:code="9"/>
      <w:pgMar w:top="709" w:right="707" w:bottom="851" w:left="85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CD3" w:rsidRDefault="00CC5CD3" w:rsidP="00B360E2">
      <w:r>
        <w:separator/>
      </w:r>
    </w:p>
  </w:endnote>
  <w:endnote w:type="continuationSeparator" w:id="0">
    <w:p w:rsidR="00CC5CD3" w:rsidRDefault="00CC5CD3"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CC5CD3" w:rsidRPr="00C861E9" w:rsidRDefault="00CC5CD3" w:rsidP="00B360E2">
        <w:pPr>
          <w:pStyle w:val="Footer"/>
        </w:pPr>
        <w:fldSimple w:instr=" PAGE   \* MERGEFORMAT ">
          <w:r>
            <w:rPr>
              <w:noProof/>
            </w:rPr>
            <w:t>67</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CC5CD3" w:rsidRPr="00C861E9" w:rsidRDefault="00CC5CD3">
        <w:pPr>
          <w:pStyle w:val="Footer"/>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B37C67">
          <w:rPr>
            <w:noProof/>
            <w:sz w:val="24"/>
            <w:szCs w:val="24"/>
          </w:rPr>
          <w:t>74</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CD3" w:rsidRDefault="00CC5CD3" w:rsidP="00B360E2">
      <w:r>
        <w:separator/>
      </w:r>
    </w:p>
  </w:footnote>
  <w:footnote w:type="continuationSeparator" w:id="0">
    <w:p w:rsidR="00CC5CD3" w:rsidRDefault="00CC5CD3" w:rsidP="00B360E2">
      <w:r>
        <w:continuationSeparator/>
      </w:r>
    </w:p>
  </w:footnote>
  <w:footnote w:id="1">
    <w:p w:rsidR="00CC5CD3" w:rsidRPr="00A31673" w:rsidRDefault="00CC5CD3"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CC5CD3" w:rsidRPr="008416BA" w:rsidRDefault="00CC5CD3" w:rsidP="00F22E21">
      <w:pPr>
        <w:pStyle w:val="FootnoteText"/>
        <w:rPr>
          <w:rFonts w:ascii="GHEA Grapalat" w:hAnsi="GHEA Grapalat"/>
          <w:i/>
        </w:rPr>
      </w:pPr>
      <w:r w:rsidRPr="008416BA">
        <w:rPr>
          <w:rFonts w:ascii="GHEA Grapalat" w:hAnsi="GHEA Grapalat"/>
          <w:i/>
        </w:rPr>
        <w:t xml:space="preserve">16. </w:t>
      </w:r>
      <w:r w:rsidRPr="008416BA">
        <w:rPr>
          <w:rFonts w:ascii="GHEA Grapalat" w:hAnsi="GHEA Grapalat"/>
          <w:i/>
        </w:rPr>
        <w:t xml:space="preserve">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w:t>
      </w:r>
      <w:r w:rsidRPr="008416BA">
        <w:rPr>
          <w:rFonts w:ascii="GHEA Grapalat" w:hAnsi="GHEA Grapalat"/>
          <w:i/>
        </w:rPr>
        <w:t>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C5CD3" w:rsidRDefault="00CC5CD3" w:rsidP="00F22E21"/>
    <w:p w:rsidR="00CC5CD3" w:rsidRPr="008B70EB" w:rsidRDefault="00CC5CD3"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C5CD3" w:rsidRPr="008B70EB" w:rsidRDefault="00CC5CD3" w:rsidP="00F22E21">
      <w:pPr>
        <w:rPr>
          <w:i/>
          <w:sz w:val="20"/>
          <w:szCs w:val="20"/>
        </w:rPr>
      </w:pPr>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CC5CD3" w:rsidRPr="008B70EB" w:rsidRDefault="00CC5CD3" w:rsidP="00F22E21">
      <w:pPr>
        <w:rPr>
          <w:i/>
          <w:sz w:val="20"/>
          <w:szCs w:val="20"/>
        </w:rPr>
      </w:pPr>
      <w:r w:rsidRPr="008B70EB">
        <w:rPr>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C5CD3" w:rsidRDefault="00CC5CD3" w:rsidP="00F22E21">
      <w:pPr>
        <w:rPr>
          <w:rFonts w:asciiTheme="minorHAnsi" w:hAnsiTheme="minorHAnsi"/>
          <w:lang w:val="af-ZA"/>
        </w:rPr>
      </w:pPr>
    </w:p>
  </w:footnote>
  <w:footnote w:id="3">
    <w:p w:rsidR="00CC5CD3" w:rsidRPr="00D3436F" w:rsidRDefault="00CC5CD3" w:rsidP="00F22E21">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CC5CD3" w:rsidRPr="00D3436F" w:rsidRDefault="00CC5CD3" w:rsidP="00F22E21">
      <w:pPr>
        <w:pStyle w:val="FootnoteText"/>
        <w:rPr>
          <w:lang w:val="es-ES"/>
        </w:rPr>
      </w:pPr>
    </w:p>
  </w:footnote>
  <w:footnote w:id="4">
    <w:p w:rsidR="00CC5CD3" w:rsidRPr="008842CE" w:rsidRDefault="00CC5CD3" w:rsidP="00602C9A">
      <w:pPr>
        <w:pStyle w:val="FootnoteText"/>
      </w:pPr>
    </w:p>
  </w:footnote>
  <w:footnote w:id="5">
    <w:p w:rsidR="00CC5CD3" w:rsidRPr="00343969" w:rsidRDefault="00CC5CD3" w:rsidP="00602C9A">
      <w:pPr>
        <w:pStyle w:val="FootnoteText"/>
        <w:rPr>
          <w:rFonts w:asciiTheme="minorHAnsi" w:hAnsiTheme="minorHAnsi"/>
        </w:rPr>
      </w:pPr>
    </w:p>
  </w:footnote>
  <w:footnote w:id="6">
    <w:p w:rsidR="00CC5CD3" w:rsidRPr="00D3436F" w:rsidRDefault="00CC5CD3"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CC5CD3" w:rsidRPr="00402BC3" w:rsidRDefault="00CC5CD3"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CC5CD3" w:rsidRPr="00552088" w:rsidRDefault="00CC5CD3"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CC5CD3" w:rsidRPr="00D3436F" w:rsidRDefault="00CC5CD3" w:rsidP="00B360E2">
      <w:pPr>
        <w:pStyle w:val="FootnoteText"/>
        <w:rPr>
          <w:lang w:val="hy-AM"/>
        </w:rPr>
      </w:pPr>
    </w:p>
  </w:footnote>
  <w:footnote w:id="8">
    <w:p w:rsidR="00CC5CD3" w:rsidRPr="008842CE" w:rsidRDefault="00CC5CD3"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CC5CD3" w:rsidRPr="00D3436F" w:rsidRDefault="00CC5CD3" w:rsidP="00B360E2">
      <w:pPr>
        <w:pStyle w:val="FootnoteText"/>
        <w:rPr>
          <w:lang w:val="hy-AM"/>
        </w:rPr>
      </w:pPr>
    </w:p>
  </w:footnote>
  <w:footnote w:id="9">
    <w:p w:rsidR="00CC5CD3" w:rsidRPr="00D3436F" w:rsidRDefault="00CC5CD3"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CC5CD3" w:rsidRPr="008842CE" w:rsidRDefault="00CC5CD3"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CC5CD3" w:rsidRPr="00D3436F" w:rsidRDefault="00CC5CD3" w:rsidP="00B360E2">
      <w:pPr>
        <w:pStyle w:val="FootnoteText"/>
        <w:rPr>
          <w:lang w:val="hy-AM"/>
        </w:rPr>
      </w:pPr>
    </w:p>
  </w:footnote>
  <w:footnote w:id="11">
    <w:p w:rsidR="00CC5CD3" w:rsidRPr="00E861BF" w:rsidRDefault="00CC5CD3"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7B4"/>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CE7"/>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4EF2"/>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3C2F"/>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53D"/>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2FBC"/>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65C2"/>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1D4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43C"/>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045"/>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ADC"/>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37C67"/>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067"/>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5CD3"/>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0E"/>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84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134"/>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61C28-8514-45B2-8731-6D930A775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1880</TotalTime>
  <Pages>78</Pages>
  <Words>15834</Words>
  <Characters>114871</Characters>
  <Application>Microsoft Office Word</Application>
  <DocSecurity>0</DocSecurity>
  <Lines>957</Lines>
  <Paragraphs>260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130445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1096</cp:revision>
  <cp:lastPrinted>2018-02-16T07:12:00Z</cp:lastPrinted>
  <dcterms:created xsi:type="dcterms:W3CDTF">2019-10-28T07:04:00Z</dcterms:created>
  <dcterms:modified xsi:type="dcterms:W3CDTF">2021-11-30T08:41:00Z</dcterms:modified>
</cp:coreProperties>
</file>