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 xml:space="preserve">թվականի </w:t>
      </w:r>
      <w:r w:rsidR="0012492A">
        <w:rPr>
          <w:rFonts w:ascii="GHEA Grapalat" w:hAnsi="GHEA Grapalat"/>
          <w:i w:val="0"/>
          <w:lang w:val="hy-AM"/>
        </w:rPr>
        <w:t>հոկտեմբերի</w:t>
      </w:r>
      <w:r w:rsidR="00C05A8E">
        <w:rPr>
          <w:rFonts w:ascii="GHEA Grapalat" w:hAnsi="GHEA Grapalat"/>
          <w:i w:val="0"/>
          <w:lang w:val="hy-AM"/>
        </w:rPr>
        <w:t xml:space="preserve"> </w:t>
      </w:r>
      <w:r w:rsidR="00D04CF6">
        <w:rPr>
          <w:rFonts w:ascii="GHEA Grapalat" w:hAnsi="GHEA Grapalat"/>
          <w:i w:val="0"/>
          <w:lang w:val="hy-AM"/>
        </w:rPr>
        <w:t>31</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D04CF6">
        <w:rPr>
          <w:rFonts w:ascii="GHEA Grapalat" w:hAnsi="GHEA Grapalat"/>
          <w:b/>
          <w:i w:val="0"/>
          <w:lang w:val="hy-AM"/>
        </w:rPr>
        <w:t>ԳՀԾՁԲ-ՀՎԿԱԿ-2022-85</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CC7643">
        <w:rPr>
          <w:rFonts w:ascii="GHEA Grapalat" w:hAnsi="GHEA Grapalat"/>
          <w:b/>
          <w:i w:val="0"/>
          <w:lang w:val="hy-AM"/>
        </w:rPr>
        <w:t xml:space="preserve">ԱՆ </w:t>
      </w:r>
      <w:r w:rsidR="00CC7643">
        <w:rPr>
          <w:rFonts w:ascii="GHEA Grapalat" w:hAnsi="GHEA Grapalat"/>
          <w:i w:val="0"/>
          <w:lang w:val="hy-AM"/>
        </w:rPr>
        <w:t xml:space="preserve"> </w:t>
      </w:r>
      <w:r w:rsidR="00CC7643" w:rsidRPr="00773C2C">
        <w:rPr>
          <w:rFonts w:ascii="GHEA Grapalat" w:hAnsi="GHEA Grapalat"/>
          <w:b/>
          <w:i w:val="0"/>
          <w:lang w:val="hy-AM"/>
        </w:rPr>
        <w:t>«ՀՎԿ ԱԶԳԱՅԻՆ ԿԵՆՏՐՈՆ» ՊՈԱԿ-ի աշխատակիցների բժշկական զննության</w:t>
      </w:r>
      <w:r w:rsidR="00CC7643">
        <w:rPr>
          <w:rFonts w:ascii="GHEA Grapalat" w:hAnsi="GHEA Grapalat"/>
          <w:b/>
          <w:i w:val="0"/>
          <w:lang w:val="hy-AM"/>
        </w:rPr>
        <w:t xml:space="preserve">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10:30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D04CF6">
        <w:rPr>
          <w:rFonts w:ascii="GHEA Grapalat" w:hAnsi="GHEA Grapalat"/>
          <w:b/>
          <w:i w:val="0"/>
          <w:lang w:val="hy-AM"/>
        </w:rPr>
        <w:t>նոյեմբերի 07</w:t>
      </w:r>
      <w:r w:rsidRPr="00525D0A">
        <w:rPr>
          <w:rFonts w:ascii="GHEA Grapalat" w:hAnsi="GHEA Grapalat"/>
          <w:b/>
          <w:i w:val="0"/>
          <w:lang w:val="af-ZA"/>
        </w:rPr>
        <w:t xml:space="preserve">-ին ժամը </w:t>
      </w:r>
      <w:r w:rsidR="00525D0A" w:rsidRPr="00525D0A">
        <w:rPr>
          <w:rFonts w:ascii="GHEA Grapalat" w:hAnsi="GHEA Grapalat"/>
          <w:b/>
          <w:i w:val="0"/>
          <w:lang w:val="hy-AM"/>
        </w:rPr>
        <w:t>10:30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D04CF6">
        <w:rPr>
          <w:rFonts w:ascii="GHEA Grapalat" w:hAnsi="GHEA Grapalat"/>
          <w:b/>
          <w:sz w:val="20"/>
          <w:szCs w:val="20"/>
          <w:lang w:val="af-ZA"/>
        </w:rPr>
        <w:t>ԳՀԾՁԲ-ՀՎԿԱԿ-2022-85</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1D7928">
        <w:rPr>
          <w:rFonts w:ascii="GHEA Grapalat" w:hAnsi="GHEA Grapalat" w:cs="Times Armenian"/>
          <w:sz w:val="20"/>
          <w:szCs w:val="20"/>
          <w:lang w:val="hy-AM"/>
        </w:rPr>
        <w:t>հոկտեմբերի</w:t>
      </w:r>
      <w:r w:rsidR="00C05A8E">
        <w:rPr>
          <w:rFonts w:ascii="GHEA Grapalat" w:hAnsi="GHEA Grapalat" w:cs="Times Armenian"/>
          <w:sz w:val="20"/>
          <w:szCs w:val="20"/>
          <w:lang w:val="hy-AM"/>
        </w:rPr>
        <w:t xml:space="preserve"> </w:t>
      </w:r>
      <w:r w:rsidR="00D04CF6">
        <w:rPr>
          <w:rFonts w:ascii="GHEA Grapalat" w:hAnsi="GHEA Grapalat" w:cs="Times Armenian"/>
          <w:sz w:val="20"/>
          <w:szCs w:val="20"/>
          <w:lang w:val="hy-AM"/>
        </w:rPr>
        <w:t>31</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A6308B">
        <w:rPr>
          <w:rFonts w:ascii="GHEA Grapalat" w:hAnsi="GHEA Grapalat"/>
          <w:b/>
          <w:lang w:val="hy-AM"/>
        </w:rPr>
        <w:t xml:space="preserve">ԱՇԽԱՏԱԿԻՑՆԵՐԻ ԲԺՇԿԱԿԱՆ ԶՆՆՈՒԹՅԱՆ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Pr="00426DFE">
        <w:rPr>
          <w:rFonts w:ascii="GHEA Grapalat" w:hAnsi="GHEA Grapalat"/>
          <w:b/>
          <w:sz w:val="20"/>
          <w:szCs w:val="20"/>
          <w:lang w:val="hy-AM"/>
        </w:rPr>
        <w:t>ԱՇԽԱՏԱԿԻՑՆԵՐԻ ԲԺՇԿԱԿԱՆ ԶՆՆՈՒԹՅԱՆ ԾԱՌԱՅՈՒԹՅՈՒՆՆԵՐԻ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D04CF6">
        <w:rPr>
          <w:rFonts w:ascii="GHEA Grapalat" w:hAnsi="GHEA Grapalat"/>
          <w:b/>
          <w:sz w:val="20"/>
          <w:szCs w:val="20"/>
          <w:lang w:val="af-ZA"/>
        </w:rPr>
        <w:t>ԳՀԾՁԲ-ՀՎԿԱԿ-2022-85</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A40E34" w:rsidRDefault="00845AA5" w:rsidP="00EF3662">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5C5EB1" w:rsidRPr="002B5227">
        <w:rPr>
          <w:rFonts w:ascii="GHEA Grapalat" w:hAnsi="GHEA Grapalat"/>
          <w:b/>
          <w:i w:val="0"/>
          <w:lang w:val="hy-AM"/>
        </w:rPr>
        <w:t>աշխատակիցների</w:t>
      </w:r>
      <w:r w:rsidR="005C5EB1" w:rsidRPr="00961B4B">
        <w:rPr>
          <w:rFonts w:ascii="GHEA Grapalat" w:hAnsi="GHEA Grapalat"/>
          <w:i w:val="0"/>
          <w:lang w:val="hy-AM"/>
        </w:rPr>
        <w:t xml:space="preserve"> </w:t>
      </w:r>
      <w:r w:rsidR="005C5EB1" w:rsidRPr="00961B4B">
        <w:rPr>
          <w:rFonts w:ascii="GHEA Grapalat" w:hAnsi="GHEA Grapalat"/>
          <w:b/>
          <w:i w:val="0"/>
          <w:lang w:val="hy-AM"/>
        </w:rPr>
        <w:t>բժշկական զննության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2B5227">
        <w:rPr>
          <w:rFonts w:ascii="GHEA Grapalat" w:hAnsi="GHEA Grapalat"/>
          <w:i w:val="0"/>
          <w:lang w:val="hy-AM"/>
        </w:rPr>
        <w:t>1</w:t>
      </w:r>
      <w:r w:rsidR="00C05A8E">
        <w:rPr>
          <w:rFonts w:ascii="GHEA Grapalat" w:hAnsi="GHEA Grapalat"/>
          <w:i w:val="0"/>
          <w:lang w:val="hy-AM"/>
        </w:rPr>
        <w:t>2</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w:t>
      </w:r>
      <w:r w:rsidR="005A2033">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r w:rsidR="00A40E34">
        <w:rPr>
          <w:rFonts w:ascii="GHEA Grapalat" w:hAnsi="GHEA Grapalat" w:cs="Times Armenian"/>
          <w:i w:val="0"/>
          <w:lang w:val="hy-AM"/>
        </w:rPr>
        <w:t xml:space="preserve"> </w:t>
      </w:r>
      <w:r w:rsidR="00A40E34" w:rsidRPr="00A40E34">
        <w:rPr>
          <w:rFonts w:ascii="GHEA Grapalat" w:hAnsi="GHEA Grapalat" w:cs="Times Armenian"/>
          <w:i w:val="0"/>
          <w:color w:val="FF0000"/>
          <w:lang w:val="hy-AM"/>
        </w:rPr>
        <w:t>(</w:t>
      </w:r>
      <w:r w:rsidR="00A40E34" w:rsidRPr="00A40E34">
        <w:rPr>
          <w:rFonts w:ascii="GHEA Grapalat" w:hAnsi="GHEA Grapalat"/>
          <w:b/>
          <w:color w:val="FF0000"/>
          <w:lang w:val="hy-AM"/>
        </w:rPr>
        <w:t xml:space="preserve">Կցվում են հավելվածներ </w:t>
      </w:r>
      <w:r w:rsidR="00A40E34" w:rsidRPr="00A40E34">
        <w:rPr>
          <w:rFonts w:ascii="GHEA Grapalat" w:hAnsi="GHEA Grapalat"/>
          <w:b/>
          <w:color w:val="FF0000"/>
          <w:lang w:val="en-GB"/>
        </w:rPr>
        <w:t>NN 1, 1.1</w:t>
      </w:r>
      <w:r w:rsidR="00C05A8E">
        <w:rPr>
          <w:rFonts w:ascii="GHEA Grapalat" w:hAnsi="GHEA Grapalat"/>
          <w:b/>
          <w:color w:val="FF0000"/>
          <w:lang w:val="hy-AM"/>
        </w:rPr>
        <w:t>, 1.2</w:t>
      </w:r>
      <w:r w:rsidR="00A40E34"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C05A8E" w:rsidRPr="00D04CF6" w:rsidTr="00993392">
        <w:tc>
          <w:tcPr>
            <w:tcW w:w="1701" w:type="dxa"/>
            <w:vAlign w:val="center"/>
          </w:tcPr>
          <w:p w:rsidR="00C05A8E" w:rsidRPr="00C05A8E" w:rsidRDefault="00C05A8E" w:rsidP="00EF3662">
            <w:pPr>
              <w:pStyle w:val="23"/>
              <w:spacing w:line="240" w:lineRule="auto"/>
              <w:ind w:firstLine="0"/>
              <w:jc w:val="center"/>
              <w:rPr>
                <w:rFonts w:ascii="GHEA Grapalat" w:hAnsi="GHEA Grapalat"/>
                <w:lang w:val="hy-AM"/>
              </w:rPr>
            </w:pPr>
            <w:r>
              <w:rPr>
                <w:rFonts w:ascii="GHEA Grapalat" w:hAnsi="GHEA Grapalat"/>
                <w:lang w:val="hy-AM"/>
              </w:rPr>
              <w:t>1</w:t>
            </w:r>
          </w:p>
        </w:tc>
        <w:tc>
          <w:tcPr>
            <w:tcW w:w="1418" w:type="dxa"/>
            <w:vAlign w:val="center"/>
          </w:tcPr>
          <w:p w:rsidR="00C05A8E"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4,600</w:t>
            </w:r>
          </w:p>
        </w:tc>
        <w:tc>
          <w:tcPr>
            <w:tcW w:w="7231" w:type="dxa"/>
            <w:vAlign w:val="center"/>
          </w:tcPr>
          <w:p w:rsidR="00C05A8E" w:rsidRPr="00EC470B" w:rsidRDefault="00C05A8E">
            <w:pPr>
              <w:rPr>
                <w:rFonts w:ascii="GHEA Grapalat" w:hAnsi="GHEA Grapalat"/>
                <w:sz w:val="20"/>
                <w:szCs w:val="20"/>
                <w:lang w:val="hy-AM"/>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Pr>
                <w:rFonts w:ascii="GHEA Grapalat" w:hAnsi="GHEA Grapalat"/>
                <w:sz w:val="20"/>
                <w:szCs w:val="20"/>
                <w:lang w:val="hy-AM"/>
              </w:rPr>
              <w:t xml:space="preserve"> </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2</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Շիրակ</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Գեղարքունիք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Սյունիք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Վայոց</w:t>
            </w:r>
            <w:r w:rsidRPr="00EC470B">
              <w:rPr>
                <w:rFonts w:ascii="GHEA Grapalat" w:hAnsi="GHEA Grapalat"/>
                <w:sz w:val="20"/>
                <w:szCs w:val="20"/>
                <w:lang w:val="af-ZA"/>
              </w:rPr>
              <w:t xml:space="preserve"> </w:t>
            </w:r>
            <w:r w:rsidRPr="005C0972">
              <w:rPr>
                <w:rFonts w:ascii="GHEA Grapalat" w:hAnsi="GHEA Grapalat"/>
                <w:sz w:val="20"/>
                <w:szCs w:val="20"/>
                <w:lang w:val="hy-AM"/>
              </w:rPr>
              <w:t>Ձոր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r w:rsidR="00B45F0C" w:rsidRPr="00D04CF6" w:rsidTr="00993392">
        <w:tc>
          <w:tcPr>
            <w:tcW w:w="1701" w:type="dxa"/>
            <w:vAlign w:val="center"/>
          </w:tcPr>
          <w:p w:rsidR="00B45F0C" w:rsidRPr="005C0972" w:rsidRDefault="00553A98" w:rsidP="00EF3662">
            <w:pPr>
              <w:pStyle w:val="23"/>
              <w:spacing w:line="240" w:lineRule="auto"/>
              <w:ind w:firstLine="0"/>
              <w:jc w:val="center"/>
              <w:rPr>
                <w:rFonts w:ascii="GHEA Grapalat" w:hAnsi="GHEA Grapalat"/>
                <w:lang w:val="hy-AM"/>
              </w:rPr>
            </w:pPr>
            <w:r>
              <w:rPr>
                <w:rFonts w:ascii="GHEA Grapalat" w:hAnsi="GHEA Grapalat"/>
                <w:lang w:val="hy-AM"/>
              </w:rPr>
              <w:t>8</w:t>
            </w:r>
          </w:p>
        </w:tc>
        <w:tc>
          <w:tcPr>
            <w:tcW w:w="1418" w:type="dxa"/>
            <w:vAlign w:val="center"/>
          </w:tcPr>
          <w:p w:rsidR="00B45F0C" w:rsidRPr="005C0972" w:rsidRDefault="009F05F3" w:rsidP="005D26B6">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B45F0C" w:rsidRPr="00EC470B" w:rsidRDefault="00B45F0C">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Արմավիր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r w:rsidR="00C05A8E">
              <w:rPr>
                <w:rFonts w:ascii="GHEA Grapalat" w:hAnsi="GHEA Grapalat"/>
                <w:sz w:val="20"/>
                <w:szCs w:val="20"/>
                <w:lang w:val="hy-AM"/>
              </w:rPr>
              <w:t xml:space="preserve">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2148C" w:rsidRDefault="00096865" w:rsidP="00EF3662">
      <w:pPr>
        <w:pStyle w:val="23"/>
        <w:spacing w:line="240" w:lineRule="auto"/>
        <w:ind w:firstLine="567"/>
        <w:rPr>
          <w:rFonts w:ascii="GHEA Grapalat" w:hAnsi="GHEA Grapalat" w:cs="Sylfaen"/>
          <w:b/>
          <w:szCs w:val="24"/>
          <w:lang w:val="hy-AM"/>
        </w:rPr>
      </w:pPr>
      <w:r w:rsidRPr="0082148C">
        <w:rPr>
          <w:rFonts w:ascii="GHEA Grapalat" w:hAnsi="GHEA Grapalat" w:cs="Sylfaen"/>
          <w:b/>
        </w:rPr>
        <w:t>Մասնակիցը</w:t>
      </w:r>
      <w:r w:rsidRPr="0082148C">
        <w:rPr>
          <w:rFonts w:ascii="GHEA Grapalat" w:hAnsi="GHEA Grapalat"/>
          <w:b/>
          <w:lang w:val="hy-AM"/>
        </w:rPr>
        <w:t xml:space="preserve"> </w:t>
      </w:r>
      <w:r w:rsidRPr="0082148C">
        <w:rPr>
          <w:rFonts w:ascii="GHEA Grapalat" w:hAnsi="GHEA Grapalat" w:cs="Sylfaen"/>
          <w:b/>
        </w:rPr>
        <w:t>կարող</w:t>
      </w:r>
      <w:r w:rsidRPr="0082148C">
        <w:rPr>
          <w:rFonts w:ascii="GHEA Grapalat" w:hAnsi="GHEA Grapalat"/>
          <w:b/>
          <w:lang w:val="hy-AM"/>
        </w:rPr>
        <w:t xml:space="preserve"> </w:t>
      </w:r>
      <w:r w:rsidR="000946A3" w:rsidRPr="0082148C">
        <w:rPr>
          <w:rFonts w:ascii="GHEA Grapalat" w:hAnsi="GHEA Grapalat" w:cs="Sylfaen"/>
          <w:b/>
        </w:rPr>
        <w:t>է</w:t>
      </w:r>
      <w:r w:rsidR="000946A3" w:rsidRPr="0082148C">
        <w:rPr>
          <w:rFonts w:ascii="GHEA Grapalat" w:hAnsi="GHEA Grapalat"/>
          <w:b/>
          <w:lang w:val="hy-AM"/>
        </w:rPr>
        <w:t xml:space="preserve"> </w:t>
      </w:r>
      <w:r w:rsidRPr="0082148C">
        <w:rPr>
          <w:rFonts w:ascii="GHEA Grapalat" w:hAnsi="GHEA Grapalat" w:cs="Sylfaen"/>
          <w:b/>
        </w:rPr>
        <w:t>հայտ</w:t>
      </w:r>
      <w:r w:rsidRPr="0082148C">
        <w:rPr>
          <w:rFonts w:ascii="GHEA Grapalat" w:hAnsi="GHEA Grapalat"/>
          <w:b/>
          <w:lang w:val="hy-AM"/>
        </w:rPr>
        <w:t xml:space="preserve"> </w:t>
      </w:r>
      <w:r w:rsidRPr="0082148C">
        <w:rPr>
          <w:rFonts w:ascii="GHEA Grapalat" w:hAnsi="GHEA Grapalat" w:cs="Sylfaen"/>
          <w:b/>
        </w:rPr>
        <w:t>ներկայացնել</w:t>
      </w:r>
      <w:r w:rsidRPr="0082148C">
        <w:rPr>
          <w:rFonts w:ascii="GHEA Grapalat" w:hAnsi="GHEA Grapalat"/>
          <w:b/>
          <w:lang w:val="hy-AM"/>
        </w:rPr>
        <w:t xml:space="preserve"> </w:t>
      </w:r>
      <w:r w:rsidRPr="0082148C">
        <w:rPr>
          <w:rFonts w:ascii="GHEA Grapalat" w:hAnsi="GHEA Grapalat" w:cs="Sylfaen"/>
          <w:b/>
        </w:rPr>
        <w:t>ինչպես</w:t>
      </w:r>
      <w:r w:rsidRPr="0082148C">
        <w:rPr>
          <w:rFonts w:ascii="GHEA Grapalat" w:hAnsi="GHEA Grapalat"/>
          <w:b/>
          <w:lang w:val="hy-AM"/>
        </w:rPr>
        <w:t xml:space="preserve"> </w:t>
      </w:r>
      <w:r w:rsidRPr="0082148C">
        <w:rPr>
          <w:rFonts w:ascii="GHEA Grapalat" w:hAnsi="GHEA Grapalat" w:cs="Sylfaen"/>
          <w:b/>
        </w:rPr>
        <w:t>յուրաքանչյուր</w:t>
      </w:r>
      <w:r w:rsidRPr="0082148C">
        <w:rPr>
          <w:rFonts w:ascii="GHEA Grapalat" w:hAnsi="GHEA Grapalat"/>
          <w:b/>
          <w:lang w:val="hy-AM"/>
        </w:rPr>
        <w:t xml:space="preserve"> </w:t>
      </w:r>
      <w:r w:rsidRPr="0082148C">
        <w:rPr>
          <w:rFonts w:ascii="GHEA Grapalat" w:hAnsi="GHEA Grapalat" w:cs="Sylfaen"/>
          <w:b/>
        </w:rPr>
        <w:t>չափաբաժնի</w:t>
      </w:r>
      <w:r w:rsidRPr="0082148C">
        <w:rPr>
          <w:rFonts w:ascii="GHEA Grapalat" w:hAnsi="GHEA Grapalat"/>
          <w:b/>
          <w:lang w:val="hy-AM"/>
        </w:rPr>
        <w:t xml:space="preserve">, </w:t>
      </w:r>
      <w:r w:rsidRPr="0082148C">
        <w:rPr>
          <w:rFonts w:ascii="GHEA Grapalat" w:hAnsi="GHEA Grapalat" w:cs="Sylfaen"/>
          <w:b/>
        </w:rPr>
        <w:t>այնպես</w:t>
      </w:r>
      <w:r w:rsidRPr="0082148C">
        <w:rPr>
          <w:rFonts w:ascii="GHEA Grapalat" w:hAnsi="GHEA Grapalat"/>
          <w:b/>
          <w:lang w:val="hy-AM"/>
        </w:rPr>
        <w:t xml:space="preserve"> </w:t>
      </w:r>
      <w:r w:rsidRPr="0082148C">
        <w:rPr>
          <w:rFonts w:ascii="GHEA Grapalat" w:hAnsi="GHEA Grapalat" w:cs="Sylfaen"/>
          <w:b/>
        </w:rPr>
        <w:t>էլ</w:t>
      </w:r>
      <w:r w:rsidRPr="0082148C">
        <w:rPr>
          <w:rFonts w:ascii="GHEA Grapalat" w:hAnsi="GHEA Grapalat"/>
          <w:b/>
          <w:lang w:val="hy-AM"/>
        </w:rPr>
        <w:t xml:space="preserve"> </w:t>
      </w:r>
      <w:r w:rsidRPr="0082148C">
        <w:rPr>
          <w:rFonts w:ascii="GHEA Grapalat" w:hAnsi="GHEA Grapalat" w:cs="Sylfaen"/>
          <w:b/>
        </w:rPr>
        <w:t>մի</w:t>
      </w:r>
      <w:r w:rsidRPr="0082148C">
        <w:rPr>
          <w:rFonts w:ascii="GHEA Grapalat" w:hAnsi="GHEA Grapalat"/>
          <w:b/>
          <w:lang w:val="hy-AM"/>
        </w:rPr>
        <w:t xml:space="preserve"> </w:t>
      </w:r>
      <w:r w:rsidRPr="0082148C">
        <w:rPr>
          <w:rFonts w:ascii="GHEA Grapalat" w:hAnsi="GHEA Grapalat" w:cs="Sylfaen"/>
          <w:b/>
        </w:rPr>
        <w:t>քանի</w:t>
      </w:r>
      <w:r w:rsidRPr="0082148C">
        <w:rPr>
          <w:rFonts w:ascii="GHEA Grapalat" w:hAnsi="GHEA Grapalat"/>
          <w:b/>
          <w:lang w:val="hy-AM"/>
        </w:rPr>
        <w:t xml:space="preserve"> </w:t>
      </w:r>
      <w:r w:rsidRPr="0082148C">
        <w:rPr>
          <w:rFonts w:ascii="GHEA Grapalat" w:hAnsi="GHEA Grapalat" w:cs="Sylfaen"/>
          <w:b/>
        </w:rPr>
        <w:t>կամ</w:t>
      </w:r>
      <w:r w:rsidRPr="0082148C">
        <w:rPr>
          <w:rFonts w:ascii="GHEA Grapalat" w:hAnsi="GHEA Grapalat"/>
          <w:b/>
          <w:lang w:val="hy-AM"/>
        </w:rPr>
        <w:t xml:space="preserve"> </w:t>
      </w:r>
      <w:r w:rsidRPr="0082148C">
        <w:rPr>
          <w:rFonts w:ascii="GHEA Grapalat" w:hAnsi="GHEA Grapalat" w:cs="Sylfaen"/>
          <w:b/>
        </w:rPr>
        <w:t>բոլոր</w:t>
      </w:r>
      <w:r w:rsidRPr="0082148C">
        <w:rPr>
          <w:rFonts w:ascii="GHEA Grapalat" w:hAnsi="GHEA Grapalat"/>
          <w:b/>
        </w:rPr>
        <w:t xml:space="preserve"> </w:t>
      </w:r>
      <w:r w:rsidRPr="0082148C">
        <w:rPr>
          <w:rFonts w:ascii="GHEA Grapalat" w:hAnsi="GHEA Grapalat" w:cs="Sylfaen"/>
          <w:b/>
        </w:rPr>
        <w:t>չափաբաժինների</w:t>
      </w:r>
      <w:r w:rsidRPr="0082148C">
        <w:rPr>
          <w:rFonts w:ascii="GHEA Grapalat" w:hAnsi="GHEA Grapalat"/>
          <w:b/>
          <w:lang w:val="hy-AM"/>
        </w:rPr>
        <w:t xml:space="preserve"> </w:t>
      </w:r>
      <w:r w:rsidRPr="0082148C">
        <w:rPr>
          <w:rFonts w:ascii="GHEA Grapalat" w:hAnsi="GHEA Grapalat" w:cs="Sylfaen"/>
          <w:b/>
        </w:rPr>
        <w:t>համար</w:t>
      </w:r>
      <w:r w:rsidR="004D5671" w:rsidRPr="0082148C">
        <w:rPr>
          <w:rFonts w:ascii="GHEA Grapalat" w:hAnsi="GHEA Grapalat" w:cs="Sylfaen"/>
          <w:b/>
          <w:szCs w:val="24"/>
          <w:lang w:val="hy-AM"/>
        </w:rPr>
        <w:t>։</w:t>
      </w:r>
      <w:r w:rsidRPr="0082148C">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10:30-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10:30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754E3A">
        <w:rPr>
          <w:rFonts w:ascii="GHEA Grapalat" w:hAnsi="GHEA Grapalat" w:cs="Sylfaen"/>
          <w:b/>
        </w:rPr>
        <w:t>Հայտերի</w:t>
      </w:r>
      <w:r w:rsidR="00571F29" w:rsidRPr="00754E3A">
        <w:rPr>
          <w:rFonts w:ascii="GHEA Grapalat" w:hAnsi="GHEA Grapalat" w:cs="Arial"/>
          <w:b/>
        </w:rPr>
        <w:t xml:space="preserve"> </w:t>
      </w:r>
      <w:r w:rsidR="00571F29" w:rsidRPr="00754E3A">
        <w:rPr>
          <w:rFonts w:ascii="GHEA Grapalat" w:hAnsi="GHEA Grapalat" w:cs="Sylfaen"/>
          <w:b/>
        </w:rPr>
        <w:t>գնահատումը</w:t>
      </w:r>
      <w:r w:rsidR="00571F29" w:rsidRPr="00754E3A">
        <w:rPr>
          <w:rFonts w:ascii="GHEA Grapalat" w:hAnsi="GHEA Grapalat" w:cs="Arial"/>
          <w:b/>
        </w:rPr>
        <w:t xml:space="preserve"> </w:t>
      </w:r>
      <w:r w:rsidR="00571F29" w:rsidRPr="00754E3A">
        <w:rPr>
          <w:rFonts w:ascii="GHEA Grapalat" w:hAnsi="GHEA Grapalat" w:cs="Sylfaen"/>
          <w:b/>
        </w:rPr>
        <w:t>և</w:t>
      </w:r>
      <w:r w:rsidR="00571F29" w:rsidRPr="00754E3A">
        <w:rPr>
          <w:rFonts w:ascii="GHEA Grapalat" w:hAnsi="GHEA Grapalat" w:cs="Arial"/>
          <w:b/>
        </w:rPr>
        <w:t xml:space="preserve"> </w:t>
      </w:r>
      <w:r w:rsidR="00571F29" w:rsidRPr="00754E3A">
        <w:rPr>
          <w:rFonts w:ascii="GHEA Grapalat" w:hAnsi="GHEA Grapalat" w:cs="Sylfaen"/>
          <w:b/>
        </w:rPr>
        <w:t>ընտրված մասնակցի որոշումն</w:t>
      </w:r>
      <w:r w:rsidR="00571F29" w:rsidRPr="00754E3A">
        <w:rPr>
          <w:rFonts w:ascii="GHEA Grapalat" w:hAnsi="GHEA Grapalat" w:cs="Arial"/>
          <w:b/>
        </w:rPr>
        <w:t xml:space="preserve"> </w:t>
      </w:r>
      <w:r w:rsidR="00571F29" w:rsidRPr="00754E3A">
        <w:rPr>
          <w:rFonts w:ascii="GHEA Grapalat" w:hAnsi="GHEA Grapalat" w:cs="Sylfaen"/>
          <w:b/>
        </w:rPr>
        <w:t>իրականացվում</w:t>
      </w:r>
      <w:r w:rsidR="00571F29" w:rsidRPr="00754E3A">
        <w:rPr>
          <w:rFonts w:ascii="GHEA Grapalat" w:hAnsi="GHEA Grapalat" w:cs="Arial"/>
          <w:b/>
        </w:rPr>
        <w:t xml:space="preserve"> </w:t>
      </w:r>
      <w:r w:rsidR="00571F29" w:rsidRPr="00754E3A">
        <w:rPr>
          <w:rFonts w:ascii="GHEA Grapalat" w:hAnsi="GHEA Grapalat" w:cs="Sylfaen"/>
          <w:b/>
        </w:rPr>
        <w:t>է</w:t>
      </w:r>
      <w:r w:rsidR="00571F29" w:rsidRPr="00754E3A">
        <w:rPr>
          <w:rFonts w:ascii="GHEA Grapalat" w:hAnsi="GHEA Grapalat" w:cs="Arial"/>
          <w:b/>
        </w:rPr>
        <w:t xml:space="preserve"> </w:t>
      </w:r>
      <w:r w:rsidR="00571F29" w:rsidRPr="00754E3A">
        <w:rPr>
          <w:rFonts w:ascii="GHEA Grapalat" w:hAnsi="GHEA Grapalat" w:cs="Sylfaen"/>
          <w:b/>
        </w:rPr>
        <w:t>ըստ</w:t>
      </w:r>
      <w:r w:rsidR="00571F29" w:rsidRPr="00754E3A">
        <w:rPr>
          <w:rFonts w:ascii="GHEA Grapalat" w:hAnsi="GHEA Grapalat" w:cs="Arial"/>
          <w:b/>
        </w:rPr>
        <w:t xml:space="preserve"> </w:t>
      </w:r>
      <w:r w:rsidR="00571F29" w:rsidRPr="00754E3A">
        <w:rPr>
          <w:rFonts w:ascii="GHEA Grapalat" w:hAnsi="GHEA Grapalat" w:cs="Sylfaen"/>
          <w:b/>
        </w:rPr>
        <w:t>առանձին</w:t>
      </w:r>
      <w:r w:rsidR="00571F29" w:rsidRPr="00754E3A">
        <w:rPr>
          <w:rFonts w:ascii="GHEA Grapalat" w:hAnsi="GHEA Grapalat" w:cs="Arial"/>
          <w:b/>
        </w:rPr>
        <w:t xml:space="preserve"> </w:t>
      </w:r>
      <w:r w:rsidR="00571F29" w:rsidRPr="00754E3A">
        <w:rPr>
          <w:rFonts w:ascii="GHEA Grapalat" w:hAnsi="GHEA Grapalat" w:cs="Sylfaen"/>
          <w:b/>
        </w:rPr>
        <w:t>չափաբաժիններ</w:t>
      </w:r>
      <w:r w:rsidR="00A41ACC">
        <w:rPr>
          <w:rFonts w:ascii="GHEA Grapalat" w:hAnsi="GHEA Grapalat" w:cs="Sylfaen"/>
          <w:b/>
          <w:lang w:val="hy-AM"/>
        </w:rPr>
        <w:t>ի:</w:t>
      </w:r>
      <w:r w:rsidR="002B103D" w:rsidRPr="00064ADD">
        <w:rPr>
          <w:rFonts w:ascii="GHEA Grapalat" w:hAnsi="GHEA Grapalat" w:cs="Tahoma"/>
          <w:lang w:val="hy-AM"/>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D04CF6">
        <w:rPr>
          <w:rFonts w:ascii="GHEA Grapalat" w:hAnsi="GHEA Grapalat"/>
          <w:b/>
          <w:color w:val="000000"/>
          <w:lang w:val="hy-AM"/>
        </w:rPr>
        <w:t>ԳՀԾՁԲ-ՀՎԿԱԿ-2022-85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D04CF6">
        <w:rPr>
          <w:rFonts w:ascii="GHEA Grapalat" w:hAnsi="GHEA Grapalat"/>
          <w:b/>
          <w:color w:val="000000"/>
          <w:sz w:val="20"/>
          <w:szCs w:val="20"/>
          <w:lang w:val="hy-AM"/>
        </w:rPr>
        <w:t>ԳՀԾՁԲ-ՀՎԿԱԿ-2022-85</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D04CF6">
        <w:rPr>
          <w:rFonts w:ascii="GHEA Grapalat" w:hAnsi="GHEA Grapalat"/>
          <w:b/>
          <w:color w:val="000000"/>
          <w:sz w:val="20"/>
          <w:szCs w:val="20"/>
          <w:lang w:val="hy-AM"/>
        </w:rPr>
        <w:t>ԳՀԾՁԲ-ՀՎԿԱԿ-2022-85</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D04CF6">
        <w:rPr>
          <w:rFonts w:ascii="GHEA Grapalat" w:hAnsi="GHEA Grapalat"/>
          <w:b/>
          <w:color w:val="000000"/>
          <w:sz w:val="20"/>
          <w:szCs w:val="20"/>
          <w:lang w:val="hy-AM"/>
        </w:rPr>
        <w:t>ԳՀԾՁԲ-ՀՎԿԱԿ-2022-85</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D04CF6">
        <w:rPr>
          <w:rFonts w:ascii="GHEA Grapalat" w:hAnsi="GHEA Grapalat"/>
          <w:b/>
          <w:color w:val="000000"/>
          <w:lang w:val="hy-AM"/>
        </w:rPr>
        <w:t>ԳՀԾՁԲ-ՀՎԿԱԿ-2022-85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D04CF6">
        <w:rPr>
          <w:rFonts w:ascii="GHEA Grapalat" w:hAnsi="GHEA Grapalat"/>
          <w:b/>
          <w:color w:val="000000"/>
          <w:sz w:val="20"/>
          <w:szCs w:val="20"/>
          <w:lang w:val="hy-AM"/>
        </w:rPr>
        <w:t>ԳՀԾՁԲ-ՀՎԿԱԿ-2022-85</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D04CF6"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D04CF6"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D04CF6"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D04CF6"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D04CF6">
        <w:rPr>
          <w:rFonts w:ascii="GHEA Grapalat" w:hAnsi="GHEA Grapalat"/>
          <w:b/>
          <w:color w:val="000000"/>
          <w:lang w:val="hy-AM"/>
        </w:rPr>
        <w:t>ԳՀԾՁԲ-ՀՎԿԱԿ-2022-85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D04CF6">
        <w:rPr>
          <w:rFonts w:ascii="GHEA Grapalat" w:hAnsi="GHEA Grapalat"/>
          <w:b/>
          <w:color w:val="000000"/>
          <w:sz w:val="20"/>
          <w:szCs w:val="20"/>
          <w:lang w:val="hy-AM"/>
        </w:rPr>
        <w:t>ԳՀԾՁԲ-ՀՎԿԱԿ-2022-85</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D04C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D04C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D04C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D04C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D04CF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D04CF6">
        <w:rPr>
          <w:rFonts w:ascii="GHEA Grapalat" w:hAnsi="GHEA Grapalat"/>
          <w:b/>
          <w:color w:val="000000"/>
          <w:lang w:val="hy-AM"/>
        </w:rPr>
        <w:t>ԳՀԾՁԲ-ՀՎԿԱԿ-2022-85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D04CF6">
        <w:rPr>
          <w:rFonts w:ascii="GHEA Grapalat" w:hAnsi="GHEA Grapalat"/>
          <w:b/>
          <w:color w:val="000000"/>
          <w:sz w:val="20"/>
          <w:szCs w:val="20"/>
          <w:lang w:val="hy-AM"/>
        </w:rPr>
        <w:t>ԳՀԾՁԲ-ՀՎԿԱԿ-2022-85</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D04C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D04C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D04C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D04C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D04CF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D04CF6">
        <w:rPr>
          <w:rFonts w:ascii="GHEA Grapalat" w:hAnsi="GHEA Grapalat"/>
          <w:b/>
          <w:color w:val="000000"/>
          <w:lang w:val="hy-AM"/>
        </w:rPr>
        <w:t>ԳՀԾՁԲ-ՀՎԿԱԿ-2022-85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9A2227" w:rsidRPr="00A6308B">
        <w:rPr>
          <w:rFonts w:ascii="GHEA Grapalat" w:hAnsi="GHEA Grapalat"/>
          <w:b/>
          <w:lang w:val="hy-AM"/>
        </w:rPr>
        <w:t>ԱՇԽԱՏԱԿԻՑՆԵՐԻ ԲԺՇԿԱԿԱՆ ԶՆՆՈՒԹՅԱՆ</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A2227" w:rsidRPr="0058134A">
        <w:rPr>
          <w:rFonts w:ascii="GHEA Grapalat" w:hAnsi="GHEA Grapalat"/>
          <w:b/>
          <w:sz w:val="20"/>
          <w:szCs w:val="20"/>
          <w:lang w:val="hy-AM"/>
        </w:rPr>
        <w:t>աշխատակիցների բժշկական</w:t>
      </w:r>
      <w:r w:rsidR="009A2227" w:rsidRPr="00A6308B">
        <w:rPr>
          <w:rFonts w:ascii="GHEA Grapalat" w:hAnsi="GHEA Grapalat"/>
          <w:b/>
          <w:lang w:val="hy-AM"/>
        </w:rPr>
        <w:t xml:space="preserve"> </w:t>
      </w:r>
      <w:r w:rsidR="009A2227" w:rsidRPr="0058134A">
        <w:rPr>
          <w:rFonts w:ascii="GHEA Grapalat" w:hAnsi="GHEA Grapalat"/>
          <w:b/>
          <w:sz w:val="20"/>
          <w:szCs w:val="20"/>
          <w:lang w:val="hy-AM"/>
        </w:rPr>
        <w:t>զննության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F54136" w:rsidRDefault="007678FA" w:rsidP="007678FA">
      <w:pPr>
        <w:ind w:firstLine="567"/>
        <w:jc w:val="both"/>
        <w:rPr>
          <w:rFonts w:ascii="GHEA Grapalat" w:hAnsi="GHEA Grapalat"/>
          <w:b/>
          <w:color w:val="FFFFFF"/>
          <w:sz w:val="20"/>
          <w:szCs w:val="20"/>
          <w:vertAlign w:val="superscript"/>
          <w:lang w:val="hy-AM" w:eastAsia="ru-RU"/>
        </w:rPr>
      </w:pPr>
      <w:r w:rsidRPr="00F54136">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F54136">
        <w:rPr>
          <w:rFonts w:ascii="GHEA Grapalat" w:hAnsi="GHEA Grapalat"/>
          <w:b/>
          <w:sz w:val="20"/>
          <w:szCs w:val="20"/>
          <w:lang w:val="hy-AM" w:eastAsia="ru-RU"/>
        </w:rPr>
        <w:t>քսանհինգա</w:t>
      </w:r>
      <w:r w:rsidR="00CD31D5" w:rsidRPr="00F54136">
        <w:rPr>
          <w:rFonts w:ascii="GHEA Grapalat" w:hAnsi="GHEA Grapalat"/>
          <w:b/>
          <w:sz w:val="20"/>
          <w:szCs w:val="20"/>
          <w:lang w:val="hy-AM" w:eastAsia="ru-RU"/>
        </w:rPr>
        <w:t>պատիկը</w:t>
      </w:r>
      <w:r w:rsidRPr="00F54136">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F54136">
        <w:rPr>
          <w:rFonts w:ascii="GHEA Grapalat" w:hAnsi="GHEA Grapalat"/>
          <w:b/>
          <w:sz w:val="20"/>
          <w:szCs w:val="20"/>
          <w:lang w:val="hy-AM" w:eastAsia="ru-RU"/>
        </w:rPr>
        <w:t>7</w:t>
      </w:r>
      <w:r w:rsidRPr="00F54136">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w:t>
      </w:r>
      <w:r w:rsidR="00CD31D5" w:rsidRPr="00F54136">
        <w:rPr>
          <w:rFonts w:ascii="GHEA Grapalat" w:hAnsi="GHEA Grapalat"/>
          <w:b/>
          <w:sz w:val="20"/>
          <w:szCs w:val="20"/>
          <w:lang w:val="hy-AM" w:eastAsia="ru-RU"/>
        </w:rPr>
        <w:t>ումների</w:t>
      </w:r>
      <w:r w:rsidRPr="00F54136">
        <w:rPr>
          <w:rFonts w:ascii="GHEA Grapalat" w:hAnsi="GHEA Grapalat"/>
          <w:b/>
          <w:sz w:val="20"/>
          <w:szCs w:val="20"/>
          <w:lang w:val="hy-AM" w:eastAsia="ru-RU"/>
        </w:rPr>
        <w:t xml:space="preserve"> փոխարինման դեպքում նաև նոր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F54136">
        <w:rPr>
          <w:rFonts w:ascii="GHEA Grapalat" w:hAnsi="GHEA Grapalat"/>
          <w:b/>
          <w:sz w:val="20"/>
          <w:szCs w:val="20"/>
          <w:vertAlign w:val="superscript"/>
          <w:lang w:val="hy-AM" w:eastAsia="ru-RU"/>
        </w:rPr>
        <w:t>24</w:t>
      </w:r>
      <w:r w:rsidR="008D0F13" w:rsidRPr="00F54136">
        <w:rPr>
          <w:rStyle w:val="af6"/>
          <w:rFonts w:ascii="GHEA Grapalat" w:hAnsi="GHEA Grapalat"/>
          <w:b/>
          <w:color w:val="FFFFFF"/>
          <w:sz w:val="20"/>
          <w:szCs w:val="20"/>
          <w:lang w:val="hy-AM" w:eastAsia="ru-RU"/>
        </w:rPr>
        <w:footnoteReference w:customMarkFollows="1" w:id="9"/>
        <w:t>24</w:t>
      </w:r>
      <w:r w:rsidRPr="00F54136">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F54136" w:rsidRPr="00F54136" w:rsidRDefault="00F54136" w:rsidP="007678FA">
      <w:pPr>
        <w:jc w:val="center"/>
        <w:rPr>
          <w:rFonts w:ascii="GHEA Grapalat" w:hAnsi="GHEA Grapalat"/>
          <w:b/>
          <w:color w:val="FF0000"/>
          <w:sz w:val="40"/>
          <w:szCs w:val="40"/>
          <w:lang w:val="hy-AM"/>
        </w:rPr>
      </w:pPr>
    </w:p>
    <w:p w:rsidR="007678FA" w:rsidRPr="00F54136" w:rsidRDefault="00F54136" w:rsidP="007678FA">
      <w:pPr>
        <w:jc w:val="center"/>
        <w:rPr>
          <w:rFonts w:ascii="GHEA Grapalat" w:hAnsi="GHEA Grapalat"/>
          <w:b/>
          <w:color w:val="FF0000"/>
          <w:sz w:val="40"/>
          <w:szCs w:val="40"/>
          <w:lang w:val="hy-AM"/>
        </w:rPr>
      </w:pPr>
      <w:r w:rsidRPr="00F54136">
        <w:rPr>
          <w:rFonts w:ascii="GHEA Grapalat" w:hAnsi="GHEA Grapalat"/>
          <w:b/>
          <w:color w:val="FF0000"/>
          <w:sz w:val="40"/>
          <w:szCs w:val="40"/>
          <w:lang w:val="hy-AM"/>
        </w:rPr>
        <w:t>ԿՑՎՈՒՄ Է</w:t>
      </w:r>
    </w:p>
    <w:p w:rsidR="00F54136" w:rsidRDefault="00F54136" w:rsidP="007678FA">
      <w:pPr>
        <w:jc w:val="center"/>
        <w:rPr>
          <w:rFonts w:ascii="GHEA Grapalat" w:hAnsi="GHEA Grapalat"/>
          <w:sz w:val="20"/>
          <w:lang w:val="hy-AM"/>
        </w:rPr>
      </w:pPr>
    </w:p>
    <w:p w:rsidR="00F54136" w:rsidRDefault="00F54136" w:rsidP="007678FA">
      <w:pPr>
        <w:jc w:val="center"/>
        <w:rPr>
          <w:rFonts w:ascii="GHEA Grapalat" w:hAnsi="GHEA Grapalat"/>
          <w:sz w:val="20"/>
          <w:lang w:val="hy-AM"/>
        </w:rPr>
      </w:pPr>
    </w:p>
    <w:p w:rsidR="00F54136" w:rsidRPr="00F54136" w:rsidRDefault="00F54136" w:rsidP="007678FA">
      <w:pPr>
        <w:jc w:val="center"/>
        <w:rPr>
          <w:rFonts w:ascii="GHEA Grapalat" w:hAnsi="GHEA Grapalat"/>
          <w:sz w:val="20"/>
          <w:lang w:val="hy-AM"/>
        </w:rPr>
      </w:pPr>
    </w:p>
    <w:p w:rsidR="007678FA" w:rsidRPr="00F54136" w:rsidRDefault="007678FA" w:rsidP="007678FA">
      <w:pPr>
        <w:jc w:val="both"/>
        <w:rPr>
          <w:rFonts w:ascii="GHEA Grapalat" w:hAnsi="GHEA Grapalat"/>
          <w:sz w:val="20"/>
          <w:lang w:val="hy-AM"/>
        </w:rPr>
      </w:pPr>
      <w:r w:rsidRPr="00F5413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A40E34" w:rsidRDefault="007678FA" w:rsidP="007678FA">
      <w:pPr>
        <w:jc w:val="both"/>
        <w:rPr>
          <w:rFonts w:ascii="GHEA Grapalat" w:hAnsi="GHEA Grapalat"/>
          <w:i/>
          <w:sz w:val="20"/>
          <w:lang w:val="hy-AM"/>
        </w:rPr>
      </w:pPr>
      <w:r w:rsidRPr="00A40E34">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A40E34" w:rsidRDefault="007678FA" w:rsidP="007678FA">
      <w:pPr>
        <w:jc w:val="both"/>
        <w:rPr>
          <w:rFonts w:ascii="GHEA Grapalat" w:hAnsi="GHEA Grapalat"/>
          <w:sz w:val="20"/>
          <w:lang w:val="hy-AM"/>
        </w:rPr>
      </w:pPr>
    </w:p>
    <w:p w:rsidR="007678FA" w:rsidRPr="00A40E34" w:rsidRDefault="007678FA" w:rsidP="007678FA">
      <w:pPr>
        <w:jc w:val="both"/>
        <w:rPr>
          <w:rFonts w:ascii="GHEA Grapalat" w:hAnsi="GHEA Grapalat"/>
          <w:sz w:val="20"/>
          <w:lang w:val="hy-AM"/>
        </w:rPr>
      </w:pPr>
    </w:p>
    <w:p w:rsidR="007678FA" w:rsidRPr="00A40E34"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986D1A" w:rsidP="007678FA">
      <w:pPr>
        <w:autoSpaceDE w:val="0"/>
        <w:autoSpaceDN w:val="0"/>
        <w:adjustRightInd w:val="0"/>
        <w:jc w:val="right"/>
        <w:rPr>
          <w:rFonts w:ascii="GHEA Grapalat" w:hAnsi="GHEA Grapalat" w:cs="TimesArmenianPSMT"/>
          <w:i/>
          <w:sz w:val="20"/>
        </w:rPr>
      </w:pPr>
      <w:r>
        <w:rPr>
          <w:rFonts w:ascii="GHEA Grapalat" w:hAnsi="GHEA Grapalat" w:cs="TimesArmenianPSMT"/>
          <w:i/>
          <w:sz w:val="20"/>
          <w:lang w:val="hy-AM"/>
        </w:rPr>
        <w:t>Հ</w:t>
      </w:r>
      <w:r w:rsidR="007678FA" w:rsidRPr="00064ADD">
        <w:rPr>
          <w:rFonts w:ascii="GHEA Grapalat" w:hAnsi="GHEA Grapalat" w:cs="TimesArmenianPSMT"/>
          <w:i/>
          <w:sz w:val="20"/>
          <w:lang w:val="ru-RU"/>
        </w:rPr>
        <w:t xml:space="preserve">ավելված </w:t>
      </w:r>
      <w:r w:rsidR="007678FA"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D04CF6" w:rsidTr="00E53C12">
        <w:trPr>
          <w:tblCellSpacing w:w="7" w:type="dxa"/>
          <w:jc w:val="center"/>
        </w:trPr>
        <w:tc>
          <w:tcPr>
            <w:tcW w:w="0" w:type="auto"/>
            <w:vAlign w:val="center"/>
          </w:tcPr>
          <w:p w:rsidR="007678FA" w:rsidRPr="00064ADD" w:rsidRDefault="005F47C6" w:rsidP="00E53C12">
            <w:pPr>
              <w:jc w:val="center"/>
              <w:rPr>
                <w:rFonts w:ascii="GHEA Grapalat" w:hAnsi="GHEA Grapalat"/>
                <w:iCs/>
                <w:color w:val="000000"/>
                <w:sz w:val="21"/>
                <w:szCs w:val="21"/>
                <w:lang w:val="pt-BR"/>
              </w:rPr>
            </w:pPr>
            <w:r w:rsidRPr="005F47C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CF6" w:rsidRDefault="00D04CF6">
      <w:r>
        <w:separator/>
      </w:r>
    </w:p>
  </w:endnote>
  <w:endnote w:type="continuationSeparator" w:id="0">
    <w:p w:rsidR="00D04CF6" w:rsidRDefault="00D04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CF6" w:rsidRDefault="00D04CF6">
      <w:r>
        <w:separator/>
      </w:r>
    </w:p>
  </w:footnote>
  <w:footnote w:type="continuationSeparator" w:id="0">
    <w:p w:rsidR="00D04CF6" w:rsidRDefault="00D04CF6">
      <w:r>
        <w:continuationSeparator/>
      </w:r>
    </w:p>
  </w:footnote>
  <w:footnote w:id="1">
    <w:p w:rsidR="00D04CF6" w:rsidRPr="00EC2CDE" w:rsidRDefault="00D04CF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D04CF6" w:rsidRPr="00B01C80" w:rsidRDefault="00D04CF6"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D04CF6" w:rsidRPr="001634AA" w:rsidRDefault="00D04CF6">
      <w:pPr>
        <w:pStyle w:val="af2"/>
        <w:rPr>
          <w:rFonts w:ascii="Calibri" w:hAnsi="Calibri"/>
          <w:lang w:val="hy-AM"/>
        </w:rPr>
      </w:pPr>
    </w:p>
  </w:footnote>
  <w:footnote w:id="3">
    <w:p w:rsidR="00D04CF6" w:rsidRPr="0039302D" w:rsidRDefault="00D04CF6" w:rsidP="0039302D">
      <w:pPr>
        <w:pStyle w:val="af2"/>
        <w:rPr>
          <w:rFonts w:ascii="GHEA Grapalat" w:hAnsi="GHEA Grapalat"/>
          <w:i/>
          <w:lang w:val="hy-AM"/>
        </w:rPr>
      </w:pPr>
    </w:p>
    <w:p w:rsidR="00D04CF6" w:rsidRPr="0039302D" w:rsidRDefault="00D04CF6"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D04CF6" w:rsidRPr="0039302D" w:rsidRDefault="00D04CF6" w:rsidP="0039302D">
      <w:pPr>
        <w:pStyle w:val="31"/>
        <w:spacing w:line="240" w:lineRule="auto"/>
        <w:ind w:left="142" w:firstLine="0"/>
        <w:rPr>
          <w:rFonts w:ascii="GHEA Grapalat" w:hAnsi="GHEA Grapalat"/>
          <w:i/>
          <w:lang w:val="hy-AM" w:eastAsia="ru-RU"/>
        </w:rPr>
      </w:pPr>
    </w:p>
    <w:p w:rsidR="00D04CF6" w:rsidRPr="0039302D" w:rsidRDefault="00D04CF6"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D04CF6" w:rsidRPr="0039302D" w:rsidRDefault="00D04CF6" w:rsidP="0039302D">
      <w:pPr>
        <w:pStyle w:val="af2"/>
        <w:rPr>
          <w:rFonts w:ascii="GHEA Grapalat" w:hAnsi="GHEA Grapalat"/>
          <w:i/>
          <w:lang w:val="hy-AM"/>
        </w:rPr>
      </w:pPr>
    </w:p>
    <w:p w:rsidR="00D04CF6" w:rsidRPr="0039302D" w:rsidRDefault="00D04CF6"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D04CF6" w:rsidRPr="0039302D" w:rsidRDefault="00D04CF6" w:rsidP="0039302D">
      <w:pPr>
        <w:pStyle w:val="af2"/>
        <w:rPr>
          <w:rFonts w:ascii="GHEA Grapalat" w:hAnsi="GHEA Grapalat"/>
          <w:i/>
          <w:lang w:val="hy-AM"/>
        </w:rPr>
      </w:pPr>
    </w:p>
    <w:p w:rsidR="00D04CF6" w:rsidRPr="0039302D" w:rsidRDefault="00D04CF6" w:rsidP="0039302D">
      <w:pPr>
        <w:pStyle w:val="af2"/>
        <w:rPr>
          <w:rFonts w:ascii="GHEA Grapalat" w:hAnsi="GHEA Grapalat"/>
          <w:i/>
          <w:lang w:val="af-ZA"/>
        </w:rPr>
      </w:pPr>
      <w:r w:rsidRPr="0039302D">
        <w:rPr>
          <w:rFonts w:ascii="GHEA Grapalat" w:hAnsi="GHEA Grapalat"/>
          <w:i/>
          <w:lang w:val="hy-AM"/>
        </w:rPr>
        <w:t xml:space="preserve"> </w:t>
      </w: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Default="00D04CF6" w:rsidP="00CE3A99">
      <w:pPr>
        <w:jc w:val="both"/>
        <w:rPr>
          <w:rFonts w:ascii="GHEA Grapalat" w:hAnsi="GHEA Grapalat"/>
          <w:i/>
          <w:sz w:val="16"/>
          <w:szCs w:val="16"/>
          <w:lang w:val="hy-AM" w:eastAsia="ru-RU"/>
        </w:rPr>
      </w:pPr>
    </w:p>
    <w:p w:rsidR="00D04CF6" w:rsidRPr="00712340" w:rsidRDefault="00D04CF6"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D04CF6" w:rsidRPr="00712340" w:rsidRDefault="00D04CF6"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ԳՀԾՁԲ-ՀՎԿԱԿ-2022-69</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D04CF6" w:rsidRPr="00712340" w:rsidRDefault="00D04CF6"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D04CF6" w:rsidRDefault="00D04CF6" w:rsidP="008F6325">
      <w:pPr>
        <w:pStyle w:val="31"/>
        <w:spacing w:line="240" w:lineRule="auto"/>
        <w:jc w:val="right"/>
        <w:rPr>
          <w:rFonts w:ascii="GHEA Grapalat" w:hAnsi="GHEA Grapalat" w:cs="Sylfaen"/>
          <w:b/>
          <w:lang w:val="es-ES"/>
        </w:rPr>
      </w:pPr>
    </w:p>
    <w:p w:rsidR="00D04CF6" w:rsidRPr="00FA6936" w:rsidRDefault="00D04CF6"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D04CF6" w:rsidRPr="00A66FC2" w:rsidRDefault="00D04CF6"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D04CF6" w:rsidRPr="00FD1EE4" w:rsidRDefault="00D04CF6"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rPr>
          <w:rFonts w:ascii="GHEA Grapalat" w:eastAsia="GHEA Grapalat" w:hAnsi="GHEA Grapalat" w:cs="GHEA Grapalat"/>
        </w:rPr>
      </w:pPr>
    </w:p>
    <w:p w:rsidR="00D04CF6" w:rsidRPr="00FD1EE4" w:rsidRDefault="00D04CF6" w:rsidP="008F6325">
      <w:pPr>
        <w:rPr>
          <w:rFonts w:ascii="GHEA Grapalat" w:eastAsia="GHEA Grapalat" w:hAnsi="GHEA Grapalat" w:cs="GHEA Grapalat"/>
        </w:rPr>
      </w:pPr>
      <w:r w:rsidRPr="00FD1EE4">
        <w:rPr>
          <w:rFonts w:ascii="GHEA Grapalat" w:hAnsi="GHEA Grapalat"/>
        </w:rPr>
        <w:br w:type="page"/>
      </w:r>
    </w:p>
    <w:p w:rsidR="00D04CF6" w:rsidRPr="00FD1EE4" w:rsidRDefault="00D04CF6"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574FF7"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D04CF6" w:rsidRPr="00FD1EE4" w:rsidRDefault="00D04CF6"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D04CF6" w:rsidRPr="00FD1EE4" w:rsidRDefault="00D04CF6"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04CF6" w:rsidRPr="00FD1EE4" w:rsidRDefault="00D04C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04CF6" w:rsidRPr="00FD1EE4" w:rsidRDefault="00D04CF6" w:rsidP="008F6325">
      <w:pPr>
        <w:rPr>
          <w:rFonts w:ascii="GHEA Grapalat" w:eastAsia="GHEA Grapalat" w:hAnsi="GHEA Grapalat" w:cs="GHEA Grapalat"/>
          <w:b/>
        </w:rPr>
      </w:pPr>
      <w:r w:rsidRPr="00FD1EE4">
        <w:rPr>
          <w:rFonts w:ascii="GHEA Grapalat" w:hAnsi="GHEA Grapalat"/>
        </w:rPr>
        <w:br w:type="page"/>
      </w:r>
    </w:p>
    <w:p w:rsidR="00D04CF6" w:rsidRPr="00FD1EE4" w:rsidRDefault="00D04C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6"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04CF6" w:rsidRPr="00FD1EE4" w:rsidTr="00DD4B8A">
        <w:trPr>
          <w:trHeight w:val="924"/>
        </w:trPr>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04CF6" w:rsidRPr="00FD1EE4" w:rsidTr="00DD4B8A">
        <w:trPr>
          <w:trHeight w:val="684"/>
        </w:trPr>
        <w:tc>
          <w:tcPr>
            <w:tcW w:w="4508"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rPr>
          <w:trHeight w:val="1282"/>
        </w:trPr>
        <w:tc>
          <w:tcPr>
            <w:tcW w:w="4508"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04CF6" w:rsidRPr="00FD1EE4" w:rsidTr="00DD4B8A">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04CF6" w:rsidRPr="00FD1EE4" w:rsidTr="00DD4B8A">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04CF6" w:rsidRPr="00FD1EE4" w:rsidTr="00DD4B8A">
        <w:trPr>
          <w:trHeight w:val="924"/>
        </w:trPr>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04CF6" w:rsidRPr="00FD1EE4" w:rsidTr="00DD4B8A">
        <w:trPr>
          <w:trHeight w:val="684"/>
        </w:trPr>
        <w:tc>
          <w:tcPr>
            <w:tcW w:w="4508"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rPr>
          <w:trHeight w:val="1282"/>
        </w:trPr>
        <w:tc>
          <w:tcPr>
            <w:tcW w:w="4508"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04CF6" w:rsidRPr="00FD1EE4" w:rsidTr="00DD4B8A">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04CF6" w:rsidRPr="00FD1EE4" w:rsidTr="00DD4B8A">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04CF6" w:rsidRPr="00FD1EE4" w:rsidTr="00DD4B8A">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04CF6" w:rsidRPr="00FD1EE4" w:rsidTr="00DD4B8A">
        <w:tc>
          <w:tcPr>
            <w:tcW w:w="9016" w:type="dxa"/>
            <w:gridSpan w:val="2"/>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D04CF6" w:rsidRPr="00FD1EE4" w:rsidRDefault="00D04CF6"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D04CF6" w:rsidRPr="00FD1EE4" w:rsidRDefault="00D04CF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7"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04CF6" w:rsidRPr="00FD1EE4" w:rsidRDefault="00D04C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rPr>
          <w:trHeight w:val="853"/>
        </w:trPr>
        <w:tc>
          <w:tcPr>
            <w:tcW w:w="2835" w:type="dxa"/>
            <w:vMerge w:val="restart"/>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rPr>
          <w:trHeight w:val="850"/>
        </w:trPr>
        <w:tc>
          <w:tcPr>
            <w:tcW w:w="2835" w:type="dxa"/>
            <w:vMerge/>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rPr>
          <w:trHeight w:val="850"/>
        </w:trPr>
        <w:tc>
          <w:tcPr>
            <w:tcW w:w="2835" w:type="dxa"/>
            <w:vMerge/>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rPr>
          <w:trHeight w:val="850"/>
        </w:trPr>
        <w:tc>
          <w:tcPr>
            <w:tcW w:w="2835" w:type="dxa"/>
            <w:vMerge/>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rPr>
          <w:trHeight w:val="850"/>
        </w:trPr>
        <w:tc>
          <w:tcPr>
            <w:tcW w:w="2835" w:type="dxa"/>
            <w:vMerge/>
            <w:shd w:val="clear" w:color="auto" w:fill="D9E2F3"/>
            <w:vAlign w:val="center"/>
          </w:tcPr>
          <w:p w:rsidR="00D04CF6" w:rsidRPr="00FD1EE4" w:rsidRDefault="00D04CF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04CF6" w:rsidRPr="00FD1EE4" w:rsidRDefault="00D04CF6" w:rsidP="008F6325">
            <w:pPr>
              <w:spacing w:before="240" w:after="240"/>
              <w:rPr>
                <w:rFonts w:ascii="GHEA Grapalat" w:eastAsia="GHEA Grapalat" w:hAnsi="GHEA Grapalat" w:cs="GHEA Grapalat"/>
              </w:rPr>
            </w:pPr>
          </w:p>
        </w:tc>
      </w:tr>
    </w:tbl>
    <w:p w:rsidR="00D04CF6" w:rsidRDefault="00D04CF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r w:rsidR="00D04CF6" w:rsidRPr="00FD1EE4" w:rsidTr="00DD4B8A">
        <w:tc>
          <w:tcPr>
            <w:tcW w:w="2835" w:type="dxa"/>
            <w:shd w:val="clear" w:color="auto" w:fill="D9E2F3"/>
            <w:vAlign w:val="center"/>
          </w:tcPr>
          <w:p w:rsidR="00D04CF6" w:rsidRPr="00FD1EE4" w:rsidRDefault="00D04CF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04CF6" w:rsidRPr="00FD1EE4" w:rsidRDefault="00D04CF6" w:rsidP="008F6325">
            <w:pPr>
              <w:spacing w:before="240" w:after="240"/>
              <w:rPr>
                <w:rFonts w:ascii="GHEA Grapalat" w:eastAsia="GHEA Grapalat" w:hAnsi="GHEA Grapalat" w:cs="GHEA Grapalat"/>
              </w:rPr>
            </w:pPr>
          </w:p>
        </w:tc>
      </w:tr>
    </w:tbl>
    <w:p w:rsidR="00D04CF6" w:rsidRPr="00FD1EE4" w:rsidRDefault="00D04CF6"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D04CF6" w:rsidRPr="00FD1EE4" w:rsidRDefault="00D04CF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D04CF6" w:rsidRPr="00FD1EE4" w:rsidRDefault="00D04CF6"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D04CF6" w:rsidRPr="00FD1EE4" w:rsidTr="00DD4B8A">
        <w:tc>
          <w:tcPr>
            <w:tcW w:w="9016" w:type="dxa"/>
            <w:shd w:val="clear" w:color="auto" w:fill="DEEAF6"/>
          </w:tcPr>
          <w:p w:rsidR="00D04CF6" w:rsidRPr="00DD4B8A" w:rsidRDefault="00D04CF6"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04CF6" w:rsidRPr="00FD1EE4" w:rsidTr="00DD4B8A">
        <w:trPr>
          <w:trHeight w:val="10187"/>
        </w:trPr>
        <w:tc>
          <w:tcPr>
            <w:tcW w:w="9016" w:type="dxa"/>
            <w:shd w:val="clear" w:color="auto" w:fill="auto"/>
          </w:tcPr>
          <w:p w:rsidR="00D04CF6" w:rsidRPr="00DD4B8A" w:rsidRDefault="00D04CF6" w:rsidP="008F6325">
            <w:pPr>
              <w:rPr>
                <w:rFonts w:ascii="GHEA Grapalat" w:eastAsia="GHEA Grapalat" w:hAnsi="GHEA Grapalat" w:cs="GHEA Grapalat"/>
                <w:b/>
                <w:color w:val="000000"/>
              </w:rPr>
            </w:pPr>
          </w:p>
        </w:tc>
      </w:tr>
    </w:tbl>
    <w:p w:rsidR="00D04CF6" w:rsidRPr="00FD1EE4" w:rsidRDefault="00D04CF6" w:rsidP="008F6325">
      <w:pPr>
        <w:pBdr>
          <w:top w:val="nil"/>
          <w:left w:val="nil"/>
          <w:bottom w:val="nil"/>
          <w:right w:val="nil"/>
          <w:between w:val="nil"/>
        </w:pBdr>
        <w:rPr>
          <w:rFonts w:ascii="GHEA Grapalat" w:eastAsia="GHEA Grapalat" w:hAnsi="GHEA Grapalat" w:cs="GHEA Grapalat"/>
          <w:b/>
          <w:color w:val="000000"/>
        </w:rPr>
      </w:pPr>
    </w:p>
    <w:p w:rsidR="00D04CF6" w:rsidRPr="00A66FC2" w:rsidRDefault="00D04CF6" w:rsidP="008F6325">
      <w:pPr>
        <w:pStyle w:val="31"/>
        <w:spacing w:line="240" w:lineRule="auto"/>
        <w:jc w:val="right"/>
        <w:rPr>
          <w:rFonts w:ascii="GHEA Grapalat" w:hAnsi="GHEA Grapalat" w:cs="Arial"/>
          <w:b/>
        </w:rPr>
      </w:pPr>
    </w:p>
    <w:p w:rsidR="00D04CF6" w:rsidRDefault="00D04CF6" w:rsidP="008F6325">
      <w:pPr>
        <w:pStyle w:val="31"/>
        <w:spacing w:line="240" w:lineRule="auto"/>
        <w:ind w:firstLine="0"/>
        <w:jc w:val="left"/>
        <w:rPr>
          <w:rFonts w:ascii="GHEA Grapalat" w:hAnsi="GHEA Grapalat"/>
          <w:i/>
          <w:sz w:val="16"/>
          <w:szCs w:val="16"/>
          <w:lang w:val="hy-AM"/>
        </w:rPr>
      </w:pPr>
    </w:p>
    <w:p w:rsidR="00D04CF6" w:rsidRDefault="00D04CF6" w:rsidP="008F6325">
      <w:pPr>
        <w:pStyle w:val="31"/>
        <w:spacing w:line="240" w:lineRule="auto"/>
        <w:ind w:firstLine="0"/>
        <w:jc w:val="left"/>
        <w:rPr>
          <w:rFonts w:ascii="GHEA Grapalat" w:hAnsi="GHEA Grapalat"/>
          <w:i/>
          <w:sz w:val="16"/>
          <w:szCs w:val="16"/>
          <w:lang w:val="hy-AM"/>
        </w:rPr>
      </w:pPr>
    </w:p>
    <w:p w:rsidR="00D04CF6" w:rsidRDefault="00D04CF6" w:rsidP="008F6325">
      <w:pPr>
        <w:pStyle w:val="31"/>
        <w:spacing w:line="240" w:lineRule="auto"/>
        <w:ind w:firstLine="0"/>
        <w:jc w:val="left"/>
        <w:rPr>
          <w:rFonts w:ascii="GHEA Grapalat" w:hAnsi="GHEA Grapalat"/>
          <w:i/>
          <w:sz w:val="16"/>
          <w:szCs w:val="16"/>
          <w:lang w:val="hy-AM"/>
        </w:rPr>
      </w:pPr>
    </w:p>
    <w:p w:rsidR="00D04CF6" w:rsidRDefault="00D04CF6" w:rsidP="008F6325">
      <w:pPr>
        <w:pStyle w:val="31"/>
        <w:spacing w:line="240" w:lineRule="auto"/>
        <w:ind w:firstLine="0"/>
        <w:jc w:val="left"/>
        <w:rPr>
          <w:rFonts w:ascii="GHEA Grapalat" w:hAnsi="GHEA Grapalat"/>
          <w:i/>
          <w:sz w:val="16"/>
          <w:szCs w:val="16"/>
          <w:lang w:val="hy-AM"/>
        </w:rPr>
      </w:pPr>
    </w:p>
    <w:p w:rsidR="00D04CF6" w:rsidRDefault="00D04CF6" w:rsidP="008F6325">
      <w:pPr>
        <w:pStyle w:val="31"/>
        <w:spacing w:line="240" w:lineRule="auto"/>
        <w:ind w:firstLine="0"/>
        <w:jc w:val="left"/>
        <w:rPr>
          <w:rFonts w:ascii="GHEA Grapalat" w:hAnsi="GHEA Grapalat"/>
          <w:b/>
          <w:lang w:val="hy-AM"/>
        </w:rPr>
      </w:pPr>
    </w:p>
    <w:p w:rsidR="00D04CF6" w:rsidRDefault="00D04CF6" w:rsidP="008F6325">
      <w:pPr>
        <w:pStyle w:val="31"/>
        <w:spacing w:line="240" w:lineRule="auto"/>
        <w:ind w:firstLine="0"/>
        <w:jc w:val="left"/>
        <w:rPr>
          <w:rFonts w:ascii="GHEA Grapalat" w:hAnsi="GHEA Grapalat"/>
          <w:b/>
          <w:lang w:val="hy-AM"/>
        </w:rPr>
      </w:pPr>
    </w:p>
    <w:p w:rsidR="00D04CF6" w:rsidRDefault="00D04CF6" w:rsidP="008F6325">
      <w:pPr>
        <w:pStyle w:val="31"/>
        <w:spacing w:line="240" w:lineRule="auto"/>
        <w:ind w:firstLine="0"/>
        <w:jc w:val="left"/>
        <w:rPr>
          <w:rFonts w:ascii="GHEA Grapalat" w:hAnsi="GHEA Grapalat"/>
          <w:b/>
          <w:lang w:val="hy-AM"/>
        </w:rPr>
      </w:pPr>
    </w:p>
    <w:p w:rsidR="00D04CF6" w:rsidRDefault="00D04CF6" w:rsidP="008F6325">
      <w:pPr>
        <w:pStyle w:val="31"/>
        <w:spacing w:line="240" w:lineRule="auto"/>
        <w:ind w:firstLine="0"/>
        <w:jc w:val="left"/>
        <w:rPr>
          <w:rFonts w:ascii="GHEA Grapalat" w:hAnsi="GHEA Grapalat"/>
          <w:b/>
          <w:lang w:val="hy-AM"/>
        </w:rPr>
      </w:pPr>
    </w:p>
    <w:p w:rsidR="00D04CF6" w:rsidRDefault="00D04CF6" w:rsidP="008F6325">
      <w:pPr>
        <w:spacing w:line="360" w:lineRule="auto"/>
        <w:jc w:val="center"/>
        <w:rPr>
          <w:rFonts w:ascii="GHEA Grapalat" w:eastAsia="GHEA Grapalat" w:hAnsi="GHEA Grapalat" w:cs="GHEA Grapalat"/>
          <w:b/>
        </w:rPr>
      </w:pPr>
    </w:p>
    <w:p w:rsidR="00D04CF6" w:rsidRDefault="00D04CF6" w:rsidP="008F6325">
      <w:pPr>
        <w:spacing w:line="360" w:lineRule="auto"/>
        <w:jc w:val="center"/>
        <w:rPr>
          <w:rFonts w:ascii="GHEA Grapalat" w:eastAsia="GHEA Grapalat" w:hAnsi="GHEA Grapalat" w:cs="GHEA Grapalat"/>
          <w:b/>
        </w:rPr>
      </w:pPr>
    </w:p>
    <w:p w:rsidR="00D04CF6" w:rsidRDefault="00D04CF6"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04CF6" w:rsidRDefault="00D04CF6"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04CF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D04CF6" w:rsidRPr="00FA693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D04CF6" w:rsidRPr="00FA6936" w:rsidRDefault="00D04CF6"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D04CF6" w:rsidRDefault="00D04CF6"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D04CF6" w:rsidRDefault="00D04CF6" w:rsidP="008F6325">
      <w:pPr>
        <w:spacing w:line="276" w:lineRule="auto"/>
        <w:ind w:firstLine="567"/>
        <w:jc w:val="both"/>
        <w:rPr>
          <w:rFonts w:ascii="GHEA Grapalat" w:eastAsia="GHEA Grapalat" w:hAnsi="GHEA Grapalat" w:cs="GHEA Grapalat"/>
        </w:rPr>
      </w:pPr>
    </w:p>
    <w:p w:rsidR="00D04CF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04CF6"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D04CF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04CF6" w:rsidRDefault="00D04CF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04CF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D04CF6" w:rsidRPr="008C104F"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04CF6" w:rsidRPr="008C104F" w:rsidRDefault="00D04CF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D04CF6" w:rsidRDefault="00D04CF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04CF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D04CF6"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04CF6" w:rsidRPr="005B15D8" w:rsidRDefault="00D04CF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04CF6" w:rsidRDefault="00D04CF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04CF6" w:rsidRPr="00FA693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D04CF6" w:rsidRPr="00FA6936" w:rsidRDefault="00D04CF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cs="Sylfaen"/>
          <w:i/>
          <w:sz w:val="16"/>
          <w:szCs w:val="16"/>
          <w:lang w:val="hy-AM" w:eastAsia="ru-RU"/>
        </w:rPr>
      </w:pPr>
    </w:p>
    <w:p w:rsidR="00D04CF6" w:rsidRPr="00FA6936" w:rsidRDefault="00D04CF6"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D04CF6" w:rsidRPr="00A66FC2" w:rsidRDefault="00D04CF6"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D04CF6" w:rsidRPr="0039302D" w:rsidRDefault="00D04CF6" w:rsidP="00CE3A99">
      <w:pPr>
        <w:jc w:val="both"/>
        <w:rPr>
          <w:rFonts w:ascii="GHEA Grapalat" w:hAnsi="GHEA Grapalat" w:cs="Sylfaen"/>
          <w:sz w:val="20"/>
          <w:lang w:val="hy-AM"/>
        </w:rPr>
      </w:pPr>
    </w:p>
  </w:footnote>
  <w:footnote w:id="4">
    <w:p w:rsidR="00D04CF6" w:rsidRPr="0015088E" w:rsidRDefault="00D04CF6"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D04CF6" w:rsidRPr="00DA44C7" w:rsidRDefault="00D04CF6" w:rsidP="00AD7E34">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 Հավելված</w:t>
      </w:r>
      <w:r>
        <w:rPr>
          <w:rFonts w:ascii="GHEA Grapalat" w:hAnsi="GHEA Grapalat"/>
          <w:b/>
          <w:bCs/>
          <w:i/>
          <w:color w:val="FF0000"/>
          <w:sz w:val="28"/>
          <w:szCs w:val="28"/>
          <w:highlight w:val="yellow"/>
          <w:lang w:val="hy-AM"/>
        </w:rPr>
        <w:t>ներ</w:t>
      </w:r>
      <w:r w:rsidRPr="006E32C4">
        <w:rPr>
          <w:rFonts w:ascii="GHEA Grapalat" w:hAnsi="GHEA Grapalat"/>
          <w:b/>
          <w:bCs/>
          <w:i/>
          <w:color w:val="FF0000"/>
          <w:sz w:val="28"/>
          <w:szCs w:val="28"/>
          <w:highlight w:val="yellow"/>
          <w:lang w:val="es-ES"/>
        </w:rPr>
        <w:t xml:space="preserve"> N 1.1</w:t>
      </w:r>
      <w:r>
        <w:rPr>
          <w:rFonts w:ascii="GHEA Grapalat" w:hAnsi="GHEA Grapalat"/>
          <w:b/>
          <w:bCs/>
          <w:i/>
          <w:color w:val="FF0000"/>
          <w:sz w:val="28"/>
          <w:szCs w:val="28"/>
          <w:highlight w:val="yellow"/>
          <w:lang w:val="hy-AM"/>
        </w:rPr>
        <w:t>, 1.2</w:t>
      </w:r>
      <w:r w:rsidRPr="006E32C4">
        <w:rPr>
          <w:rFonts w:ascii="GHEA Grapalat" w:hAnsi="GHEA Grapalat"/>
          <w:b/>
          <w:bCs/>
          <w:i/>
          <w:color w:val="FF0000"/>
          <w:sz w:val="28"/>
          <w:szCs w:val="28"/>
          <w:highlight w:val="yellow"/>
          <w:lang w:val="es-ES"/>
        </w:rPr>
        <w:t xml:space="preserve"> համարվում է գնային առաջարկի անբաժանելի մաս և ներկայացվում է հայտով:</w:t>
      </w:r>
    </w:p>
    <w:p w:rsidR="00D04CF6" w:rsidRPr="00AD7E34" w:rsidDel="00856FDE" w:rsidRDefault="00D04CF6" w:rsidP="00B2572B">
      <w:pPr>
        <w:pStyle w:val="af2"/>
        <w:rPr>
          <w:del w:id="8" w:author="User" w:date="2019-05-26T09:57:00Z"/>
          <w:i/>
          <w:lang w:val="hy-AM"/>
        </w:rPr>
      </w:pPr>
    </w:p>
  </w:footnote>
  <w:footnote w:id="5">
    <w:p w:rsidR="00D04CF6" w:rsidRPr="00DF6AA5" w:rsidRDefault="00D04CF6"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5C0972">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5C0972">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C0972">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D04CF6" w:rsidRPr="00F50E0A" w:rsidDel="001B2C6E" w:rsidRDefault="00D04CF6"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D04CF6" w:rsidRPr="007B1334" w:rsidRDefault="00D04CF6" w:rsidP="007678FA">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C82D89">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D04CF6" w:rsidRPr="00BE77AC" w:rsidRDefault="00D04CF6"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D04CF6" w:rsidRPr="00B004E0" w:rsidRDefault="00D04CF6"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D04CF6" w:rsidDel="00343637" w:rsidRDefault="00D04CF6" w:rsidP="007678FA">
      <w:pPr>
        <w:pStyle w:val="af2"/>
        <w:rPr>
          <w:del w:id="10" w:author="User" w:date="2019-05-26T11:24:00Z"/>
        </w:rPr>
      </w:pPr>
    </w:p>
  </w:footnote>
  <w:footnote w:id="7">
    <w:p w:rsidR="00D04CF6" w:rsidRPr="002B5F7E" w:rsidDel="00CE70A2" w:rsidRDefault="00D04CF6"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D04CF6" w:rsidRDefault="00D04CF6"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D04CF6" w:rsidRPr="00F934D2" w:rsidDel="00D90DD6" w:rsidRDefault="00D04CF6"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D04CF6" w:rsidRPr="008D0F13" w:rsidRDefault="00D04CF6"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D04CF6" w:rsidRPr="00560A40" w:rsidRDefault="00D04CF6"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04CF6" w:rsidRPr="00560A40" w:rsidRDefault="00D04CF6"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A"/>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92A"/>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815"/>
    <w:rsid w:val="001D7228"/>
    <w:rsid w:val="001D74FA"/>
    <w:rsid w:val="001D78C5"/>
    <w:rsid w:val="001D7928"/>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8A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0631"/>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47"/>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A98"/>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A50"/>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972"/>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47C6"/>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554"/>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D650C"/>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1C9A"/>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5A63"/>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893"/>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6D1A"/>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5F3"/>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0E34"/>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E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5F0C"/>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778"/>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05A8E"/>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4CF6"/>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206"/>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B2C"/>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C3"/>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70B"/>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136"/>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2B"/>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E9C2A-58A8-43C5-B84C-243C208D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59</Pages>
  <Words>16413</Words>
  <Characters>93559</Characters>
  <Application>Microsoft Office Word</Application>
  <DocSecurity>0</DocSecurity>
  <Lines>779</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109753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20</cp:revision>
  <cp:lastPrinted>2018-02-16T07:12:00Z</cp:lastPrinted>
  <dcterms:created xsi:type="dcterms:W3CDTF">2022-07-01T06:35:00Z</dcterms:created>
  <dcterms:modified xsi:type="dcterms:W3CDTF">2022-10-31T09:59:00Z</dcterms:modified>
</cp:coreProperties>
</file>