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A7150E">
        <w:rPr>
          <w:rFonts w:ascii="GHEA Grapalat" w:hAnsi="GHEA Grapalat"/>
          <w:i w:val="0"/>
          <w:sz w:val="24"/>
          <w:szCs w:val="24"/>
          <w:lang w:val="hy-AM"/>
        </w:rPr>
        <w:t>22</w:t>
      </w:r>
      <w:r w:rsidR="005E73C5">
        <w:rPr>
          <w:rFonts w:ascii="GHEA Grapalat" w:hAnsi="GHEA Grapalat"/>
          <w:i w:val="0"/>
          <w:sz w:val="24"/>
          <w:szCs w:val="24"/>
          <w:lang w:val="hy-AM"/>
        </w:rPr>
        <w:t xml:space="preserve"> </w:t>
      </w:r>
      <w:r w:rsidR="009F2B04">
        <w:rPr>
          <w:rFonts w:ascii="GHEA Grapalat" w:hAnsi="GHEA Grapalat"/>
          <w:i w:val="0"/>
          <w:sz w:val="24"/>
          <w:szCs w:val="24"/>
        </w:rPr>
        <w:t>декабря</w:t>
      </w:r>
      <w:r w:rsidR="006702D2">
        <w:rPr>
          <w:rFonts w:ascii="GHEA Grapalat" w:hAnsi="GHEA Grapalat"/>
          <w:i w:val="0"/>
          <w:sz w:val="24"/>
          <w:szCs w:val="24"/>
        </w:rPr>
        <w:t xml:space="preserve"> </w:t>
      </w:r>
      <w:r w:rsidRPr="00651E7B">
        <w:rPr>
          <w:rFonts w:ascii="GHEA Grapalat" w:hAnsi="GHEA Grapalat"/>
          <w:i w:val="0"/>
          <w:sz w:val="24"/>
          <w:szCs w:val="24"/>
        </w:rPr>
        <w:t>202</w:t>
      </w:r>
      <w:r w:rsidR="005E73C5">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w:t>
      </w:r>
      <w:r w:rsidR="007B7AEF">
        <w:rPr>
          <w:rFonts w:ascii="GHEA Grapalat" w:hAnsi="GHEA Grapalat"/>
          <w:i w:val="0"/>
          <w:sz w:val="24"/>
          <w:szCs w:val="24"/>
        </w:rPr>
        <w:t>1</w:t>
      </w:r>
      <w:r w:rsidRPr="009044F1">
        <w:rPr>
          <w:rFonts w:ascii="GHEA Grapalat" w:hAnsi="GHEA Grapalat"/>
          <w:i w:val="0"/>
          <w:sz w:val="24"/>
          <w:szCs w:val="24"/>
        </w:rPr>
        <w:t xml:space="preserve"> </w:t>
      </w: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7B7AEF">
        <w:rPr>
          <w:rFonts w:ascii="GHEA Grapalat" w:hAnsi="GHEA Grapalat"/>
          <w:b/>
          <w:i w:val="0"/>
          <w:sz w:val="24"/>
          <w:szCs w:val="24"/>
        </w:rPr>
        <w:t>GHTsDzB-HVKAK-2021-</w:t>
      </w:r>
      <w:r w:rsidR="00A7150E">
        <w:rPr>
          <w:rFonts w:ascii="GHEA Grapalat" w:hAnsi="GHEA Grapalat"/>
          <w:b/>
          <w:i w:val="0"/>
          <w:sz w:val="24"/>
          <w:szCs w:val="24"/>
          <w:lang w:val="hy-AM"/>
        </w:rPr>
        <w:t>103</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637AEC"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6702D2" w:rsidRPr="000800B1">
        <w:rPr>
          <w:rFonts w:ascii="GHEA Grapalat" w:hAnsi="GHEA Grapalat"/>
          <w:b/>
          <w:i w:val="0"/>
          <w:sz w:val="24"/>
          <w:szCs w:val="24"/>
        </w:rPr>
        <w:t xml:space="preserve">предоставление </w:t>
      </w:r>
      <w:r w:rsidR="009F2B04">
        <w:rPr>
          <w:rFonts w:ascii="GHEA Grapalat" w:hAnsi="GHEA Grapalat"/>
          <w:b/>
          <w:i w:val="0"/>
          <w:sz w:val="24"/>
          <w:szCs w:val="24"/>
        </w:rPr>
        <w:t xml:space="preserve">на </w:t>
      </w:r>
      <w:r w:rsidR="00A7150E">
        <w:rPr>
          <w:rFonts w:ascii="GHEA Grapalat" w:hAnsi="GHEA Grapalat"/>
          <w:b/>
          <w:i w:val="0"/>
          <w:sz w:val="24"/>
          <w:szCs w:val="24"/>
        </w:rPr>
        <w:t>у</w:t>
      </w:r>
      <w:r w:rsidR="00A7150E" w:rsidRPr="00A7150E">
        <w:rPr>
          <w:rFonts w:ascii="GHEA Grapalat" w:hAnsi="GHEA Grapalat"/>
          <w:b/>
          <w:i w:val="0"/>
          <w:sz w:val="24"/>
          <w:szCs w:val="24"/>
        </w:rPr>
        <w:t>слуги по печати и установке рекламных</w:t>
      </w:r>
      <w:r w:rsidR="00A7150E" w:rsidRPr="00A7150E">
        <w:t xml:space="preserve"> </w:t>
      </w:r>
      <w:r w:rsidR="00A7150E" w:rsidRPr="00A7150E">
        <w:rPr>
          <w:rFonts w:ascii="GHEA Grapalat" w:hAnsi="GHEA Grapalat"/>
          <w:b/>
          <w:i w:val="0"/>
          <w:sz w:val="24"/>
          <w:szCs w:val="24"/>
        </w:rPr>
        <w:t>билбордов</w:t>
      </w:r>
      <w:r w:rsidR="00A7150E">
        <w:rPr>
          <w:rFonts w:ascii="GHEA Grapalat" w:hAnsi="GHEA Grapalat"/>
          <w:b/>
          <w:i w:val="0"/>
          <w:sz w:val="24"/>
          <w:szCs w:val="24"/>
        </w:rPr>
        <w:t xml:space="preserve"> </w:t>
      </w:r>
      <w:r w:rsidR="00590A62">
        <w:rPr>
          <w:rFonts w:ascii="GHEA Grapalat" w:hAnsi="GHEA Grapalat"/>
          <w:b/>
          <w:i w:val="0"/>
          <w:sz w:val="24"/>
          <w:szCs w:val="24"/>
        </w:rPr>
        <w:t>.</w:t>
      </w:r>
      <w:r w:rsidR="00637AEC" w:rsidRPr="00637AEC">
        <w:rPr>
          <w:rFonts w:ascii="GHEA Grapalat" w:hAnsi="GHEA Grapalat"/>
          <w:b/>
          <w:i w:val="0"/>
          <w:sz w:val="24"/>
          <w:szCs w:val="24"/>
        </w:rPr>
        <w:t xml:space="preserve"> </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 xml:space="preserve">16:00 часов </w:t>
      </w:r>
      <w:r w:rsidR="00A7150E">
        <w:rPr>
          <w:rFonts w:ascii="GHEA Grapalat" w:hAnsi="GHEA Grapalat"/>
          <w:b/>
          <w:i w:val="0"/>
          <w:sz w:val="24"/>
          <w:szCs w:val="24"/>
        </w:rPr>
        <w:t>5</w:t>
      </w:r>
      <w:r w:rsidR="000800B1" w:rsidRPr="00C66C06">
        <w:rPr>
          <w:rFonts w:ascii="GHEA Grapalat" w:hAnsi="GHEA Grapalat"/>
          <w:b/>
          <w:i w:val="0"/>
          <w:sz w:val="24"/>
          <w:szCs w:val="24"/>
        </w:rPr>
        <w:t>-го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EA67F7">
        <w:rPr>
          <w:rFonts w:ascii="GHEA Grapalat" w:hAnsi="GHEA Grapalat"/>
          <w:b/>
          <w:i w:val="0"/>
          <w:sz w:val="24"/>
          <w:szCs w:val="24"/>
        </w:rPr>
        <w:t>0</w:t>
      </w:r>
      <w:r w:rsidRPr="00467CD8">
        <w:rPr>
          <w:rFonts w:ascii="GHEA Grapalat" w:hAnsi="GHEA Grapalat"/>
          <w:b/>
          <w:i w:val="0"/>
          <w:sz w:val="24"/>
          <w:szCs w:val="24"/>
        </w:rPr>
        <w:t xml:space="preserve">:00 часов </w:t>
      </w:r>
      <w:r w:rsidR="00A7150E">
        <w:rPr>
          <w:rFonts w:ascii="GHEA Grapalat" w:hAnsi="GHEA Grapalat"/>
          <w:b/>
          <w:i w:val="0"/>
          <w:sz w:val="24"/>
          <w:szCs w:val="24"/>
        </w:rPr>
        <w:t>6</w:t>
      </w:r>
      <w:r w:rsidRPr="00467CD8">
        <w:rPr>
          <w:rFonts w:ascii="GHEA Grapalat" w:hAnsi="GHEA Grapalat"/>
          <w:b/>
          <w:i w:val="0"/>
          <w:sz w:val="24"/>
          <w:szCs w:val="24"/>
        </w:rPr>
        <w:t>-го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EA67F7">
        <w:rPr>
          <w:rFonts w:ascii="GHEA Grapalat" w:hAnsi="GHEA Grapalat"/>
          <w:b/>
          <w:i w:val="0"/>
          <w:sz w:val="24"/>
          <w:szCs w:val="24"/>
        </w:rPr>
        <w:t>0</w:t>
      </w:r>
      <w:r w:rsidRPr="00467CD8">
        <w:rPr>
          <w:rFonts w:ascii="GHEA Grapalat" w:hAnsi="GHEA Grapalat"/>
          <w:b/>
          <w:i w:val="0"/>
          <w:sz w:val="24"/>
          <w:szCs w:val="24"/>
        </w:rPr>
        <w:t>:00 часов</w:t>
      </w:r>
      <w:r w:rsidR="00761D06">
        <w:rPr>
          <w:rFonts w:ascii="GHEA Grapalat" w:hAnsi="GHEA Grapalat"/>
          <w:b/>
          <w:i w:val="0"/>
          <w:sz w:val="24"/>
          <w:szCs w:val="24"/>
        </w:rPr>
        <w:t xml:space="preserve"> </w:t>
      </w:r>
      <w:r w:rsidR="00A7150E">
        <w:rPr>
          <w:rFonts w:ascii="GHEA Grapalat" w:hAnsi="GHEA Grapalat"/>
          <w:b/>
          <w:i w:val="0"/>
          <w:sz w:val="24"/>
          <w:szCs w:val="24"/>
        </w:rPr>
        <w:t>28</w:t>
      </w:r>
      <w:r w:rsidR="009A2C91">
        <w:rPr>
          <w:rFonts w:ascii="GHEA Grapalat" w:hAnsi="GHEA Grapalat"/>
          <w:b/>
          <w:i w:val="0"/>
          <w:sz w:val="24"/>
          <w:szCs w:val="24"/>
        </w:rPr>
        <w:t xml:space="preserve">-го </w:t>
      </w:r>
      <w:r w:rsidR="009F2B04">
        <w:rPr>
          <w:rFonts w:ascii="GHEA Grapalat" w:hAnsi="GHEA Grapalat"/>
          <w:b/>
          <w:i w:val="0"/>
          <w:sz w:val="24"/>
          <w:szCs w:val="24"/>
        </w:rPr>
        <w:t>дека</w:t>
      </w:r>
      <w:r w:rsidR="00EA67F7">
        <w:rPr>
          <w:rFonts w:ascii="GHEA Grapalat" w:hAnsi="GHEA Grapalat"/>
          <w:b/>
          <w:i w:val="0"/>
          <w:sz w:val="24"/>
          <w:szCs w:val="24"/>
        </w:rPr>
        <w:t>бря</w:t>
      </w:r>
      <w:r w:rsidRPr="00E6227A">
        <w:rPr>
          <w:rFonts w:ascii="GHEA Grapalat" w:hAnsi="GHEA Grapalat"/>
          <w:b/>
          <w:i w:val="0"/>
          <w:sz w:val="24"/>
          <w:szCs w:val="24"/>
        </w:rPr>
        <w:t xml:space="preserve"> 202</w:t>
      </w:r>
      <w:r w:rsidR="002D1C0B">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EA67F7">
        <w:rPr>
          <w:rFonts w:ascii="GHEA Grapalat" w:hAnsi="GHEA Grapalat"/>
          <w:b/>
          <w:i w:val="0"/>
          <w:sz w:val="24"/>
          <w:szCs w:val="24"/>
        </w:rPr>
        <w:t>Вануи Погосян</w:t>
      </w:r>
      <w:r>
        <w:rPr>
          <w:rFonts w:ascii="GHEA Grapalat" w:hAnsi="GHEA Grapalat"/>
          <w:i w:val="0"/>
          <w:sz w:val="24"/>
          <w:szCs w:val="24"/>
        </w:rPr>
        <w:t>.</w:t>
      </w:r>
    </w:p>
    <w:p w:rsidR="000800B1" w:rsidRPr="00B60239" w:rsidRDefault="000800B1" w:rsidP="000800B1">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00590A62">
        <w:rPr>
          <w:rFonts w:ascii="GHEA Grapalat" w:hAnsi="GHEA Grapalat"/>
          <w:b/>
          <w:i w:val="0"/>
          <w:sz w:val="24"/>
          <w:szCs w:val="24"/>
        </w:rPr>
        <w:t>012-80-80-83 (6014)</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lastRenderedPageBreak/>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7B7AEF">
        <w:rPr>
          <w:rFonts w:ascii="GHEA Grapalat" w:hAnsi="GHEA Grapalat"/>
          <w:sz w:val="22"/>
          <w:szCs w:val="22"/>
        </w:rPr>
        <w:t>GHTsDzB-HVKAK-2021-</w:t>
      </w:r>
      <w:r w:rsidR="00A7150E">
        <w:rPr>
          <w:rFonts w:ascii="GHEA Grapalat" w:hAnsi="GHEA Grapalat"/>
          <w:sz w:val="22"/>
          <w:szCs w:val="22"/>
        </w:rPr>
        <w:t>103</w:t>
      </w:r>
      <w:r w:rsidRPr="00FF5217">
        <w:rPr>
          <w:rFonts w:ascii="GHEA Grapalat" w:hAnsi="GHEA Grapalat"/>
          <w:sz w:val="22"/>
          <w:szCs w:val="22"/>
        </w:rPr>
        <w:t>»</w:t>
      </w:r>
      <w:r w:rsidRPr="00FF5217">
        <w:rPr>
          <w:rFonts w:ascii="GHEA Grapalat" w:hAnsi="GHEA Grapalat"/>
          <w:sz w:val="22"/>
          <w:szCs w:val="22"/>
        </w:rPr>
        <w:br/>
        <w:t xml:space="preserve">  № </w:t>
      </w:r>
      <w:r w:rsidR="00F15511">
        <w:rPr>
          <w:rFonts w:ascii="GHEA Grapalat" w:hAnsi="GHEA Grapalat"/>
          <w:sz w:val="22"/>
          <w:szCs w:val="22"/>
        </w:rPr>
        <w:t>1</w:t>
      </w:r>
      <w:r w:rsidRPr="00FF5217">
        <w:rPr>
          <w:rFonts w:ascii="GHEA Grapalat" w:hAnsi="GHEA Grapalat"/>
          <w:sz w:val="22"/>
          <w:szCs w:val="22"/>
        </w:rPr>
        <w:t xml:space="preserve"> от </w:t>
      </w:r>
      <w:r w:rsidR="00A7150E">
        <w:rPr>
          <w:rFonts w:ascii="GHEA Grapalat" w:hAnsi="GHEA Grapalat"/>
          <w:sz w:val="22"/>
          <w:szCs w:val="22"/>
        </w:rPr>
        <w:t>22</w:t>
      </w:r>
      <w:r w:rsidR="00E121A3">
        <w:rPr>
          <w:rFonts w:ascii="GHEA Grapalat" w:hAnsi="GHEA Grapalat"/>
          <w:sz w:val="22"/>
          <w:szCs w:val="22"/>
        </w:rPr>
        <w:t xml:space="preserve"> </w:t>
      </w:r>
      <w:r w:rsidR="009F2B04">
        <w:rPr>
          <w:rFonts w:ascii="GHEA Grapalat" w:hAnsi="GHEA Grapalat"/>
          <w:sz w:val="22"/>
          <w:szCs w:val="22"/>
        </w:rPr>
        <w:t>дека</w:t>
      </w:r>
      <w:r w:rsidR="00EA67F7">
        <w:rPr>
          <w:rFonts w:ascii="GHEA Grapalat" w:hAnsi="GHEA Grapalat"/>
          <w:sz w:val="22"/>
          <w:szCs w:val="22"/>
        </w:rPr>
        <w:t>бря</w:t>
      </w:r>
      <w:r w:rsidRPr="00FF5217">
        <w:rPr>
          <w:rFonts w:ascii="GHEA Grapalat" w:hAnsi="GHEA Grapalat"/>
          <w:sz w:val="22"/>
          <w:szCs w:val="22"/>
        </w:rPr>
        <w:t xml:space="preserve"> 202</w:t>
      </w:r>
      <w:r w:rsidR="002D1C0B">
        <w:rPr>
          <w:rFonts w:ascii="GHEA Grapalat" w:hAnsi="GHEA Grapalat"/>
          <w:sz w:val="22"/>
          <w:szCs w:val="22"/>
        </w:rPr>
        <w:t>1</w:t>
      </w:r>
      <w:r w:rsidRPr="00FF5217">
        <w:rPr>
          <w:rFonts w:ascii="GHEA Grapalat" w:hAnsi="GHEA Grapalat"/>
          <w:sz w:val="22"/>
          <w:szCs w:val="22"/>
        </w:rPr>
        <w:t xml:space="preserve">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DC155A" w:rsidRPr="00A70C2E" w:rsidRDefault="002032FF" w:rsidP="00DC155A">
      <w:pPr>
        <w:pStyle w:val="BodyText"/>
        <w:widowControl w:val="0"/>
        <w:spacing w:after="160"/>
        <w:ind w:right="-7"/>
        <w:contextualSpacing/>
        <w:jc w:val="center"/>
        <w:rPr>
          <w:rFonts w:ascii="GHEA Grapalat" w:hAnsi="GHEA Grapalat"/>
          <w:b/>
          <w:color w:val="0D0D0D" w:themeColor="text1" w:themeTint="F2"/>
        </w:rPr>
      </w:pPr>
      <w:r w:rsidRPr="00A70C2E">
        <w:rPr>
          <w:rFonts w:ascii="GHEA Grapalat" w:hAnsi="GHEA Grapalat"/>
          <w:b/>
          <w:sz w:val="22"/>
          <w:szCs w:val="22"/>
        </w:rPr>
        <w:t xml:space="preserve">НА ЗАПРОС КОТИРОВОК, ОБЪЯВЛЕННЫЙ С ЦЕЛЬЮ </w:t>
      </w:r>
      <w:r w:rsidR="00B71016" w:rsidRPr="00A70C2E">
        <w:rPr>
          <w:rFonts w:ascii="GHEA Grapalat" w:hAnsi="GHEA Grapalat"/>
          <w:b/>
        </w:rPr>
        <w:t xml:space="preserve">ПРИОБРЕТЕНИЯ </w:t>
      </w:r>
      <w:r w:rsidR="009F2B04" w:rsidRPr="009F2B04">
        <w:rPr>
          <w:rFonts w:ascii="GHEA Grapalat" w:hAnsi="GHEA Grapalat"/>
          <w:b/>
        </w:rPr>
        <w:t xml:space="preserve">НА </w:t>
      </w:r>
      <w:r w:rsidR="00A7150E">
        <w:rPr>
          <w:rFonts w:ascii="GHEA Grapalat" w:hAnsi="GHEA Grapalat"/>
          <w:b/>
          <w:i/>
        </w:rPr>
        <w:t>У</w:t>
      </w:r>
      <w:r w:rsidR="00A7150E" w:rsidRPr="00A7150E">
        <w:rPr>
          <w:rFonts w:ascii="GHEA Grapalat" w:hAnsi="GHEA Grapalat"/>
          <w:b/>
        </w:rPr>
        <w:t>СЛУГИ ПО ПЕЧАТИ И УСТАНОВКЕ РЕКЛАМНЫХ</w:t>
      </w:r>
      <w:r w:rsidR="00A7150E" w:rsidRPr="00A7150E">
        <w:t xml:space="preserve"> </w:t>
      </w:r>
      <w:r w:rsidR="00A7150E" w:rsidRPr="00A7150E">
        <w:rPr>
          <w:rFonts w:ascii="GHEA Grapalat" w:hAnsi="GHEA Grapalat"/>
          <w:b/>
        </w:rPr>
        <w:t>БИЛБОРДОВ</w:t>
      </w:r>
      <w:r w:rsidR="00DC155A" w:rsidRPr="00A70C2E">
        <w:rPr>
          <w:rFonts w:ascii="GHEA Grapalat" w:hAnsi="GHEA Grapalat"/>
          <w:b/>
        </w:rPr>
        <w:t xml:space="preserve"> ГНО «НАЦИОНАЛЬНОГО ЦЕНТРА ПО КОНТРОЛЮ И ПРОФИЛАКТИКЕ</w:t>
      </w:r>
      <w:r w:rsidR="00DC155A" w:rsidRPr="00A70C2E">
        <w:rPr>
          <w:rFonts w:ascii="GHEA Grapalat" w:hAnsi="GHEA Grapalat"/>
          <w:b/>
          <w:color w:val="0D0D0D" w:themeColor="text1" w:themeTint="F2"/>
        </w:rPr>
        <w:t xml:space="preserve"> ЗАБОЛЕВАНИЙ» </w:t>
      </w:r>
      <w:r w:rsidR="00DC155A" w:rsidRPr="00A70C2E">
        <w:rPr>
          <w:rStyle w:val="Emphasis"/>
          <w:rFonts w:ascii="GHEA Grapalat" w:hAnsi="GHEA Grapalat" w:cs="Arial"/>
          <w:b/>
          <w:bCs/>
          <w:i w:val="0"/>
          <w:color w:val="0D0D0D" w:themeColor="text1" w:themeTint="F2"/>
          <w:shd w:val="clear" w:color="auto" w:fill="FFFFFF"/>
        </w:rPr>
        <w:t>МЗ РА</w:t>
      </w:r>
    </w:p>
    <w:p w:rsidR="00CE0D95" w:rsidRPr="009044F1" w:rsidRDefault="00CE0D95" w:rsidP="00DC155A">
      <w:pPr>
        <w:pStyle w:val="BodyTextIndent"/>
        <w:widowControl w:val="0"/>
        <w:spacing w:line="240" w:lineRule="auto"/>
        <w:ind w:firstLine="56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CD488D" w:rsidRDefault="00CD488D">
      <w:pPr>
        <w:rPr>
          <w:rFonts w:ascii="GHEA Grapalat" w:hAnsi="GHEA Grapalat"/>
          <w:b/>
        </w:rPr>
      </w:pPr>
    </w:p>
    <w:p w:rsidR="002032FF" w:rsidRDefault="002032FF" w:rsidP="00B46D58">
      <w:pPr>
        <w:widowControl w:val="0"/>
        <w:spacing w:after="160"/>
        <w:jc w:val="center"/>
        <w:rPr>
          <w:rFonts w:ascii="GHEA Grapalat" w:hAnsi="GHEA Grapalat"/>
          <w:b/>
        </w:rPr>
      </w:pPr>
    </w:p>
    <w:p w:rsidR="00A70C2E" w:rsidRDefault="00A70C2E" w:rsidP="00B46D58">
      <w:pPr>
        <w:widowControl w:val="0"/>
        <w:spacing w:after="160"/>
        <w:jc w:val="center"/>
        <w:rPr>
          <w:rFonts w:ascii="GHEA Grapalat" w:hAnsi="GHEA Grapalat"/>
          <w:b/>
        </w:rPr>
      </w:pPr>
    </w:p>
    <w:p w:rsidR="00A70C2E" w:rsidRDefault="00A70C2E"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DC155A" w:rsidRPr="00DC155A" w:rsidRDefault="00CD488D" w:rsidP="00DC155A">
      <w:pPr>
        <w:pStyle w:val="BodyText"/>
        <w:widowControl w:val="0"/>
        <w:spacing w:after="160"/>
        <w:ind w:right="-7"/>
        <w:contextualSpacing/>
        <w:jc w:val="center"/>
        <w:rPr>
          <w:rFonts w:ascii="GHEA Grapalat" w:hAnsi="GHEA Grapalat"/>
          <w:b/>
          <w:i/>
          <w:color w:val="0D0D0D" w:themeColor="text1" w:themeTint="F2"/>
          <w:sz w:val="20"/>
          <w:szCs w:val="20"/>
        </w:rPr>
      </w:pPr>
      <w:r w:rsidRPr="00DC155A">
        <w:rPr>
          <w:rFonts w:ascii="GHEA Grapalat" w:hAnsi="GHEA Grapalat"/>
          <w:b/>
          <w:sz w:val="20"/>
          <w:szCs w:val="20"/>
        </w:rPr>
        <w:t xml:space="preserve">ПРИГЛАШЕНИЯ </w:t>
      </w:r>
      <w:r w:rsidR="001D176D" w:rsidRPr="00DC155A">
        <w:rPr>
          <w:rFonts w:ascii="GHEA Grapalat" w:hAnsi="GHEA Grapalat"/>
          <w:b/>
          <w:sz w:val="20"/>
          <w:szCs w:val="20"/>
        </w:rPr>
        <w:t xml:space="preserve">НА ЗАПРОС КОТИРОВОК, ОБЪЯВЛЕННЫЙ С ЦЕЛЬЮ ПРИОБРЕТЕНИЯ </w:t>
      </w:r>
      <w:r w:rsidR="009F2B04" w:rsidRPr="009F2B04">
        <w:rPr>
          <w:rFonts w:ascii="GHEA Grapalat" w:hAnsi="GHEA Grapalat"/>
          <w:b/>
          <w:sz w:val="20"/>
          <w:szCs w:val="20"/>
        </w:rPr>
        <w:t xml:space="preserve">НА </w:t>
      </w:r>
      <w:r w:rsidR="00A7150E" w:rsidRPr="00A7150E">
        <w:rPr>
          <w:rFonts w:ascii="GHEA Grapalat" w:hAnsi="GHEA Grapalat"/>
          <w:b/>
          <w:sz w:val="20"/>
          <w:szCs w:val="20"/>
        </w:rPr>
        <w:t>УСЛУГИ ПО ПЕЧАТИ И УСТАНОВКЕ РЕКЛАМНЫХ БИЛБОРДОВ</w:t>
      </w:r>
      <w:r w:rsidR="00A7150E" w:rsidRPr="009F2B04">
        <w:rPr>
          <w:rFonts w:ascii="GHEA Grapalat" w:hAnsi="GHEA Grapalat"/>
          <w:b/>
          <w:sz w:val="20"/>
          <w:szCs w:val="20"/>
        </w:rPr>
        <w:t xml:space="preserve"> </w:t>
      </w:r>
      <w:r w:rsidR="00DC155A" w:rsidRPr="00DC155A">
        <w:rPr>
          <w:rFonts w:ascii="GHEA Grapalat" w:hAnsi="GHEA Grapalat"/>
          <w:b/>
          <w:sz w:val="20"/>
          <w:szCs w:val="20"/>
        </w:rPr>
        <w:t xml:space="preserve"> ГНО «НАЦИОНАЛЬНОГО ЦЕНТРА ПО КОНТРОЛЮ И ПРОФИЛАКТИКЕ</w:t>
      </w:r>
      <w:r w:rsidR="00DC155A" w:rsidRPr="00DC155A">
        <w:rPr>
          <w:rFonts w:ascii="GHEA Grapalat" w:hAnsi="GHEA Grapalat"/>
          <w:b/>
          <w:color w:val="0D0D0D" w:themeColor="text1" w:themeTint="F2"/>
          <w:sz w:val="20"/>
          <w:szCs w:val="20"/>
        </w:rPr>
        <w:t xml:space="preserve"> ЗАБОЛЕВАНИЙ» </w:t>
      </w:r>
      <w:r w:rsidR="00DC155A" w:rsidRPr="00DC155A">
        <w:rPr>
          <w:rStyle w:val="Emphasis"/>
          <w:rFonts w:ascii="GHEA Grapalat" w:hAnsi="GHEA Grapalat" w:cs="Arial"/>
          <w:b/>
          <w:bCs/>
          <w:i w:val="0"/>
          <w:color w:val="0D0D0D" w:themeColor="text1" w:themeTint="F2"/>
          <w:sz w:val="20"/>
          <w:szCs w:val="20"/>
          <w:shd w:val="clear" w:color="auto" w:fill="FFFFFF"/>
        </w:rPr>
        <w:t>МЗ РА</w:t>
      </w:r>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64723A"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64723A" w:rsidP="00CD488D">
      <w:pPr>
        <w:widowControl w:val="0"/>
        <w:tabs>
          <w:tab w:val="left" w:pos="1134"/>
        </w:tabs>
        <w:ind w:left="1134" w:hanging="567"/>
        <w:contextualSpacing/>
        <w:jc w:val="both"/>
        <w:rPr>
          <w:rFonts w:ascii="GHEA Grapalat" w:hAnsi="GHEA Grapalat"/>
        </w:rPr>
      </w:pPr>
      <w:r>
        <w:rPr>
          <w:rFonts w:ascii="GHEA Grapalat" w:hAnsi="GHEA Grapalat"/>
        </w:rPr>
        <w:t>7</w:t>
      </w:r>
      <w:r w:rsidR="00087A30"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0D12C5">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0D12C5">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проводимом под кодом </w:t>
      </w:r>
      <w:r w:rsidR="00CD488D" w:rsidRPr="00CD488D">
        <w:rPr>
          <w:rFonts w:ascii="GHEA Grapalat" w:hAnsi="GHEA Grapalat"/>
          <w:b/>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E7C3A" w:rsidRDefault="00845AA5" w:rsidP="00020225">
      <w:pPr>
        <w:pStyle w:val="BodyText"/>
        <w:widowControl w:val="0"/>
        <w:spacing w:after="160"/>
        <w:ind w:right="-7"/>
        <w:contextualSpacing/>
        <w:jc w:val="both"/>
        <w:rPr>
          <w:rFonts w:ascii="GHEA Grapalat" w:hAnsi="GHEA Grapalat"/>
          <w:b/>
          <w:color w:val="0D0D0D" w:themeColor="text1" w:themeTint="F2"/>
        </w:rPr>
      </w:pPr>
      <w:r w:rsidRPr="00267531">
        <w:rPr>
          <w:rFonts w:ascii="GHEA Grapalat" w:hAnsi="GHEA Grapalat"/>
        </w:rPr>
        <w:t>1.1</w:t>
      </w:r>
      <w:r w:rsidR="008E6E51" w:rsidRPr="00267531">
        <w:rPr>
          <w:rFonts w:ascii="GHEA Grapalat" w:hAnsi="GHEA Grapalat"/>
        </w:rPr>
        <w:t>.</w:t>
      </w:r>
      <w:r w:rsidR="00F63BBB" w:rsidRPr="00090699">
        <w:rPr>
          <w:rFonts w:ascii="GHEA Grapalat" w:hAnsi="GHEA Grapalat"/>
          <w:i/>
        </w:rPr>
        <w:tab/>
      </w:r>
      <w:r w:rsidR="009E7C3A">
        <w:rPr>
          <w:rFonts w:ascii="GHEA Grapalat" w:hAnsi="GHEA Grapalat"/>
        </w:rPr>
        <w:t>П</w:t>
      </w:r>
      <w:r w:rsidR="00267531" w:rsidRPr="00267531">
        <w:rPr>
          <w:rFonts w:ascii="GHEA Grapalat" w:hAnsi="GHEA Grapalat"/>
        </w:rPr>
        <w:t xml:space="preserve">редметом закупки является приобретение </w:t>
      </w:r>
      <w:r w:rsidR="009F2B04" w:rsidRPr="009F2B04">
        <w:rPr>
          <w:rFonts w:ascii="GHEA Grapalat" w:hAnsi="GHEA Grapalat"/>
        </w:rPr>
        <w:t xml:space="preserve">на </w:t>
      </w:r>
      <w:r w:rsidR="00A7150E">
        <w:rPr>
          <w:rFonts w:ascii="GHEA Grapalat" w:hAnsi="GHEA Grapalat"/>
          <w:b/>
          <w:i/>
        </w:rPr>
        <w:t>у</w:t>
      </w:r>
      <w:r w:rsidR="00A7150E" w:rsidRPr="00A7150E">
        <w:rPr>
          <w:rFonts w:ascii="GHEA Grapalat" w:hAnsi="GHEA Grapalat"/>
          <w:b/>
        </w:rPr>
        <w:t>слуги по печати и установке рекламных</w:t>
      </w:r>
      <w:r w:rsidR="00A7150E" w:rsidRPr="00A7150E">
        <w:t xml:space="preserve"> </w:t>
      </w:r>
      <w:r w:rsidR="00A7150E" w:rsidRPr="00A7150E">
        <w:rPr>
          <w:rFonts w:ascii="GHEA Grapalat" w:hAnsi="GHEA Grapalat"/>
          <w:b/>
        </w:rPr>
        <w:t>билбордов</w:t>
      </w:r>
      <w:r w:rsidR="009F2B04" w:rsidRPr="009F2B04">
        <w:rPr>
          <w:rFonts w:ascii="GHEA Grapalat" w:hAnsi="GHEA Grapalat"/>
        </w:rPr>
        <w:t xml:space="preserve"> </w:t>
      </w:r>
      <w:r w:rsidR="009E7C3A" w:rsidRPr="00267531">
        <w:rPr>
          <w:rFonts w:ascii="GHEA Grapalat" w:hAnsi="GHEA Grapalat"/>
          <w:b/>
        </w:rPr>
        <w:t>ГНО</w:t>
      </w:r>
      <w:r w:rsidR="00267531" w:rsidRPr="00267531">
        <w:rPr>
          <w:rFonts w:ascii="GHEA Grapalat" w:hAnsi="GHEA Grapalat"/>
          <w:b/>
        </w:rPr>
        <w:t xml:space="preserve"> «</w:t>
      </w:r>
      <w:r w:rsidR="009E7C3A">
        <w:rPr>
          <w:rFonts w:ascii="GHEA Grapalat" w:hAnsi="GHEA Grapalat"/>
          <w:b/>
        </w:rPr>
        <w:t>Н</w:t>
      </w:r>
      <w:r w:rsidR="00267531" w:rsidRPr="00267531">
        <w:rPr>
          <w:rFonts w:ascii="GHEA Grapalat" w:hAnsi="GHEA Grapalat"/>
          <w:b/>
        </w:rPr>
        <w:t>ационального центра по контролю и профилактике</w:t>
      </w:r>
      <w:r w:rsidR="00267531" w:rsidRPr="00267531">
        <w:rPr>
          <w:rFonts w:ascii="GHEA Grapalat" w:hAnsi="GHEA Grapalat"/>
          <w:b/>
          <w:color w:val="0D0D0D" w:themeColor="text1" w:themeTint="F2"/>
        </w:rPr>
        <w:t xml:space="preserve"> заболеваний» </w:t>
      </w:r>
      <w:r w:rsidR="009E7C3A" w:rsidRPr="009E7C3A">
        <w:rPr>
          <w:rStyle w:val="Emphasis"/>
          <w:rFonts w:ascii="GHEA Grapalat" w:hAnsi="GHEA Grapalat" w:cs="Arial"/>
          <w:b/>
          <w:bCs/>
          <w:i w:val="0"/>
          <w:color w:val="0D0D0D" w:themeColor="text1" w:themeTint="F2"/>
          <w:shd w:val="clear" w:color="auto" w:fill="FFFFFF"/>
        </w:rPr>
        <w:t>МЗ РА</w:t>
      </w:r>
      <w:r w:rsidR="00267531" w:rsidRPr="00267531">
        <w:rPr>
          <w:rFonts w:ascii="GHEA Grapalat" w:hAnsi="GHEA Grapalat"/>
        </w:rPr>
        <w:t xml:space="preserve"> (далее — также услуга), которые сгруппированы в </w:t>
      </w:r>
      <w:r w:rsidR="009F2B04">
        <w:rPr>
          <w:rFonts w:ascii="GHEA Grapalat" w:hAnsi="GHEA Grapalat"/>
          <w:b/>
        </w:rPr>
        <w:t>2</w:t>
      </w:r>
      <w:r w:rsidR="00244723">
        <w:rPr>
          <w:rFonts w:ascii="GHEA Grapalat" w:hAnsi="GHEA Grapalat"/>
          <w:b/>
        </w:rPr>
        <w:t xml:space="preserve"> лот</w:t>
      </w:r>
      <w:r w:rsidR="009F2B04">
        <w:rPr>
          <w:rFonts w:ascii="GHEA Grapalat" w:hAnsi="GHEA Grapalat"/>
          <w:b/>
        </w:rPr>
        <w:t>а</w:t>
      </w:r>
      <w:r w:rsidR="009E7C3A">
        <w:rPr>
          <w:rFonts w:ascii="GHEA Grapalat" w:hAnsi="GHEA Grapalat"/>
        </w:rPr>
        <w:t xml:space="preserve"> (представлено отдельно </w:t>
      </w:r>
      <w:r w:rsidR="00267531" w:rsidRPr="00267531">
        <w:rPr>
          <w:rFonts w:ascii="GHEA Grapalat" w:hAnsi="GHEA Grapalat"/>
        </w:rPr>
        <w:t>прикрепленными приложениям № 1, 1.1):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A7150E"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7704" w:type="dxa"/>
            <w:vAlign w:val="center"/>
          </w:tcPr>
          <w:p w:rsidR="00096865" w:rsidRPr="00A7150E" w:rsidRDefault="00A7150E" w:rsidP="005A0D47">
            <w:pPr>
              <w:pStyle w:val="BodyTextIndent2"/>
              <w:widowControl w:val="0"/>
              <w:spacing w:after="120" w:line="240" w:lineRule="auto"/>
              <w:ind w:firstLine="0"/>
              <w:rPr>
                <w:rFonts w:ascii="GHEA Grapalat" w:hAnsi="GHEA Grapalat"/>
                <w:sz w:val="24"/>
                <w:szCs w:val="24"/>
              </w:rPr>
            </w:pPr>
            <w:r w:rsidRPr="00A7150E">
              <w:rPr>
                <w:rFonts w:ascii="GHEA Grapalat" w:hAnsi="GHEA Grapalat"/>
                <w:sz w:val="24"/>
                <w:szCs w:val="24"/>
              </w:rPr>
              <w:t>Дизайн, печать, установка рекламных билбордов про  вакцинацию против коронавируса (COVID-19) (1)</w:t>
            </w:r>
          </w:p>
        </w:tc>
      </w:tr>
      <w:tr w:rsidR="00A7150E" w:rsidRPr="009044F1" w:rsidTr="004E0B7B">
        <w:trPr>
          <w:jc w:val="center"/>
        </w:trPr>
        <w:tc>
          <w:tcPr>
            <w:tcW w:w="1530" w:type="dxa"/>
            <w:vAlign w:val="center"/>
          </w:tcPr>
          <w:p w:rsidR="00A7150E" w:rsidRPr="009044F1" w:rsidRDefault="00A7150E"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2</w:t>
            </w:r>
          </w:p>
        </w:tc>
        <w:tc>
          <w:tcPr>
            <w:tcW w:w="7704" w:type="dxa"/>
            <w:vAlign w:val="center"/>
          </w:tcPr>
          <w:p w:rsidR="00A7150E" w:rsidRPr="00A7150E" w:rsidRDefault="00A7150E" w:rsidP="005A0D47">
            <w:pPr>
              <w:pStyle w:val="BodyTextIndent2"/>
              <w:widowControl w:val="0"/>
              <w:spacing w:after="120" w:line="240" w:lineRule="auto"/>
              <w:ind w:firstLine="0"/>
              <w:rPr>
                <w:rFonts w:ascii="GHEA Grapalat" w:hAnsi="GHEA Grapalat"/>
                <w:sz w:val="24"/>
                <w:szCs w:val="24"/>
              </w:rPr>
            </w:pPr>
            <w:r w:rsidRPr="00A7150E">
              <w:rPr>
                <w:rFonts w:ascii="GHEA Grapalat" w:hAnsi="GHEA Grapalat"/>
                <w:sz w:val="24"/>
                <w:szCs w:val="24"/>
              </w:rPr>
              <w:t>Дизайн, печать, установка рекламных билбордов про  вакцинации против коронавируса (COVID-19) (2)</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5A0D47" w:rsidRPr="009044F1" w:rsidRDefault="005A0D47" w:rsidP="005A0D4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5A0D47" w:rsidRPr="009044F1" w:rsidRDefault="005A0D47" w:rsidP="005A0D4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A0D47" w:rsidRPr="003240F7"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 xml:space="preserve">При этом если участник был включен в предусмотренные подпунктами 5 и 6 настоящего </w:t>
      </w:r>
      <w:r w:rsidRPr="009044F1">
        <w:rPr>
          <w:rFonts w:ascii="GHEA Grapalat" w:hAnsi="GHEA Grapalat"/>
        </w:rPr>
        <w:lastRenderedPageBreak/>
        <w:t>пункта списки после дня подачи заявки, то данная его заявка не подлежит отклонению.</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A0D47" w:rsidRPr="008842CE"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A0D47" w:rsidRPr="001115E9"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sidRPr="009044F1">
        <w:rPr>
          <w:rFonts w:ascii="GHEA Grapalat" w:hAnsi="GHEA Grapalat"/>
          <w:color w:val="000000"/>
        </w:rPr>
        <w:lastRenderedPageBreak/>
        <w:t>какого-либо органа управления другого лица или другим лицом, исполняющим подобные обязанности;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5A0D47" w:rsidRPr="009044F1" w:rsidRDefault="005A0D47" w:rsidP="005A0D47">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A0D47" w:rsidRPr="005A0D47" w:rsidRDefault="005A0D47" w:rsidP="005A0D47">
      <w:pPr>
        <w:widowControl w:val="0"/>
        <w:tabs>
          <w:tab w:val="left" w:pos="1134"/>
        </w:tabs>
        <w:ind w:firstLine="567"/>
        <w:contextualSpacing/>
        <w:jc w:val="both"/>
        <w:rPr>
          <w:rFonts w:ascii="GHEA Grapalat" w:hAnsi="GHEA Grapalat" w:cs="Arial Armenian"/>
          <w:b/>
          <w:color w:val="FF0000"/>
        </w:rPr>
      </w:pPr>
      <w:r w:rsidRPr="00CC18C4">
        <w:rPr>
          <w:rFonts w:ascii="GHEA Grapalat" w:hAnsi="GHEA Grapalat"/>
        </w:rPr>
        <w:t>2.4.</w:t>
      </w:r>
      <w:r w:rsidRPr="005A0D47">
        <w:rPr>
          <w:rFonts w:ascii="GHEA Grapalat" w:hAnsi="GHEA Grapalat"/>
          <w:b/>
          <w:color w:val="FF0000"/>
        </w:rPr>
        <w:tab/>
        <w:t>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5A0D47" w:rsidRPr="009044F1" w:rsidRDefault="005A0D47" w:rsidP="005A0D47">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0D47" w:rsidRPr="00ED3BA4"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w:t>
      </w:r>
      <w:r w:rsidRPr="007D4470">
        <w:rPr>
          <w:rFonts w:ascii="GHEA Grapalat" w:hAnsi="GHEA Grapalat"/>
        </w:rPr>
        <w:lastRenderedPageBreak/>
        <w:t>об основаниях непредоставления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716239">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716239">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71623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56A6C" w:rsidRPr="00B12C1B">
        <w:rPr>
          <w:rFonts w:ascii="GHEA Grapalat" w:hAnsi="GHEA Grapalat"/>
          <w:b/>
          <w:sz w:val="22"/>
          <w:szCs w:val="22"/>
        </w:rPr>
        <w:t>г.</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r w:rsidR="00956A6C" w:rsidRPr="00E063D7">
        <w:rPr>
          <w:rFonts w:ascii="GHEA Grapalat" w:hAnsi="GHEA Grapalat"/>
          <w:b/>
          <w:sz w:val="22"/>
          <w:szCs w:val="22"/>
        </w:rPr>
        <w:t>Гераци</w:t>
      </w:r>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w:t>
      </w:r>
      <w:r w:rsidR="00EA67F7">
        <w:rPr>
          <w:rFonts w:ascii="GHEA Grapalat" w:hAnsi="GHEA Grapalat"/>
          <w:b/>
          <w:sz w:val="22"/>
          <w:szCs w:val="22"/>
        </w:rPr>
        <w:t>0</w:t>
      </w:r>
      <w:r w:rsidR="00956A6C" w:rsidRPr="00E063D7">
        <w:rPr>
          <w:rFonts w:ascii="GHEA Grapalat" w:hAnsi="GHEA Grapalat"/>
          <w:b/>
          <w:sz w:val="22"/>
          <w:szCs w:val="22"/>
        </w:rPr>
        <w:t xml:space="preserve">:00 часов </w:t>
      </w:r>
      <w:r w:rsidR="00A7150E">
        <w:rPr>
          <w:rFonts w:ascii="GHEA Grapalat" w:hAnsi="GHEA Grapalat"/>
          <w:b/>
          <w:sz w:val="22"/>
          <w:szCs w:val="22"/>
        </w:rPr>
        <w:t>6</w:t>
      </w:r>
      <w:r w:rsidR="00956A6C" w:rsidRPr="00E063D7">
        <w:rPr>
          <w:rFonts w:ascii="GHEA Grapalat" w:hAnsi="GHEA Grapalat"/>
          <w:b/>
          <w:sz w:val="22"/>
          <w:szCs w:val="22"/>
        </w:rPr>
        <w:t>-го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EA67F7">
        <w:rPr>
          <w:rFonts w:ascii="GHEA Grapalat" w:hAnsi="GHEA Grapalat"/>
          <w:b/>
          <w:sz w:val="24"/>
          <w:szCs w:val="24"/>
        </w:rPr>
        <w:t>Вануи Погосян</w:t>
      </w:r>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05403" w:rsidRDefault="00005403" w:rsidP="00005403">
      <w:pPr>
        <w:pStyle w:val="norm"/>
        <w:widowControl w:val="0"/>
        <w:tabs>
          <w:tab w:val="left" w:pos="1134"/>
        </w:tabs>
        <w:spacing w:line="240" w:lineRule="auto"/>
        <w:ind w:firstLine="0"/>
        <w:contextualSpacing/>
        <w:rPr>
          <w:rFonts w:ascii="GHEA Grapalat" w:hAnsi="GHEA Grapalat"/>
        </w:rPr>
      </w:pPr>
      <w:r w:rsidRPr="00005403">
        <w:rPr>
          <w:rFonts w:ascii="GHEA Grapalat" w:hAnsi="GHEA Grapalat"/>
        </w:rPr>
        <w:lastRenderedPageBreak/>
        <w:t xml:space="preserve">   </w:t>
      </w:r>
      <w:r w:rsidR="001361B2">
        <w:rPr>
          <w:rFonts w:ascii="GHEA Grapalat" w:hAnsi="GHEA Grapalat"/>
        </w:rPr>
        <w:t xml:space="preserve">д) </w:t>
      </w:r>
      <w:r w:rsidRPr="00270F2A">
        <w:rPr>
          <w:rFonts w:ascii="GHEA Grapalat" w:hAnsi="GHEA Grapalat"/>
          <w:spacing w:val="-6"/>
          <w:sz w:val="24"/>
          <w:szCs w:val="24"/>
        </w:rPr>
        <w:t xml:space="preserve">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rsidR="00B67CCD" w:rsidRPr="009044F1" w:rsidRDefault="00005403" w:rsidP="00005403">
      <w:pPr>
        <w:pStyle w:val="norm"/>
        <w:widowControl w:val="0"/>
        <w:tabs>
          <w:tab w:val="left" w:pos="1134"/>
        </w:tabs>
        <w:spacing w:line="240" w:lineRule="auto"/>
        <w:ind w:firstLine="284"/>
        <w:contextualSpacing/>
        <w:rPr>
          <w:rFonts w:ascii="GHEA Grapalat" w:hAnsi="GHEA Grapalat" w:cs="Sylfaen"/>
          <w:sz w:val="24"/>
          <w:szCs w:val="24"/>
        </w:rPr>
      </w:pPr>
      <w:r w:rsidRPr="00E121A3">
        <w:rPr>
          <w:rFonts w:ascii="GHEA Grapalat" w:hAnsi="GHEA Grapalat"/>
          <w:sz w:val="24"/>
          <w:szCs w:val="24"/>
        </w:rPr>
        <w:t xml:space="preserve">    </w:t>
      </w:r>
      <w:r w:rsidR="008E58A2">
        <w:rPr>
          <w:rFonts w:ascii="GHEA Grapalat" w:hAnsi="GHEA Grapalat"/>
          <w:sz w:val="24"/>
          <w:szCs w:val="24"/>
        </w:rPr>
        <w:t>2</w:t>
      </w:r>
      <w:r w:rsidR="0047117B" w:rsidRPr="009044F1">
        <w:rPr>
          <w:rFonts w:ascii="GHEA Grapalat" w:hAnsi="GHEA Grapalat"/>
          <w:sz w:val="24"/>
          <w:szCs w:val="24"/>
        </w:rPr>
        <w:t>)</w:t>
      </w:r>
      <w:r w:rsidRPr="009044F1">
        <w:rPr>
          <w:rFonts w:ascii="GHEA Grapalat" w:hAnsi="GHEA Grapalat"/>
          <w:sz w:val="24"/>
          <w:szCs w:val="24"/>
        </w:rPr>
        <w:t xml:space="preserve"> </w:t>
      </w:r>
      <w:r w:rsidRPr="00E121A3">
        <w:rPr>
          <w:rFonts w:ascii="GHEA Grapalat" w:hAnsi="GHEA Grapalat"/>
          <w:sz w:val="24"/>
          <w:szCs w:val="24"/>
        </w:rPr>
        <w:t xml:space="preserve">    </w:t>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б)</w:t>
      </w:r>
      <w:r w:rsidRPr="00020225">
        <w:t xml:space="preserve"> </w:t>
      </w:r>
      <w:r w:rsidRPr="00020225">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20225">
        <w:rPr>
          <w:rFonts w:ascii="GHEA Grapalat" w:hAnsi="GHEA Grapalat"/>
          <w:sz w:val="24"/>
          <w:szCs w:val="24"/>
          <w:lang w:val="hy-AM"/>
        </w:rPr>
        <w:t xml:space="preserve">, </w:t>
      </w:r>
      <w:r w:rsidRPr="00020225">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020225">
        <w:rPr>
          <w:rFonts w:ascii="GHEA Grapalat" w:hAnsi="GHEA Grapalat"/>
          <w:sz w:val="24"/>
          <w:szCs w:val="24"/>
        </w:rPr>
        <w:t>ц</w:t>
      </w:r>
      <w:r w:rsidRPr="00020225">
        <w:rPr>
          <w:rFonts w:ascii="GHEA Grapalat" w:hAnsi="GHEA Grapalat"/>
          <w:sz w:val="24"/>
          <w:szCs w:val="24"/>
        </w:rPr>
        <w:t>xУxК</w:t>
      </w:r>
      <w:r w:rsidR="007861DD" w:rsidRPr="00020225">
        <w:rPr>
          <w:rFonts w:ascii="GHEA Grapalat" w:hAnsi="GHEA Grapalat"/>
          <w:sz w:val="24"/>
          <w:szCs w:val="24"/>
        </w:rPr>
        <w:t>, где:</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ВС-сумма, выплачиваемая за оказание отдельных видов услуг, установленных договором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 xml:space="preserve">ЦУ -итоговая цена, предложенная </w:t>
      </w:r>
      <w:r w:rsidR="0038256B" w:rsidRPr="00020225">
        <w:rPr>
          <w:rFonts w:ascii="GHEA Grapalat" w:hAnsi="GHEA Grapalat"/>
          <w:sz w:val="24"/>
          <w:szCs w:val="24"/>
        </w:rPr>
        <w:t>ото</w:t>
      </w:r>
      <w:r w:rsidRPr="00020225">
        <w:rPr>
          <w:rFonts w:ascii="GHEA Grapalat" w:hAnsi="GHEA Grapalat"/>
          <w:sz w:val="24"/>
          <w:szCs w:val="24"/>
        </w:rPr>
        <w:t>бранным участником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СЦ- совокупность максимальных единиц цен, установленных для оказания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У-цена на максимальную единицу предоставленной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lastRenderedPageBreak/>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20225" w:rsidRDefault="00020225"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 xml:space="preserve">на </w:t>
      </w:r>
      <w:r w:rsidR="00A7150E">
        <w:rPr>
          <w:rFonts w:ascii="GHEA Grapalat" w:hAnsi="GHEA Grapalat"/>
          <w:b/>
          <w:sz w:val="24"/>
          <w:szCs w:val="24"/>
        </w:rPr>
        <w:t>6</w:t>
      </w:r>
      <w:r w:rsidR="00956A6C" w:rsidRPr="006D693E">
        <w:rPr>
          <w:rFonts w:ascii="GHEA Grapalat" w:hAnsi="GHEA Grapalat"/>
          <w:b/>
          <w:sz w:val="24"/>
          <w:szCs w:val="24"/>
        </w:rPr>
        <w:t>-</w:t>
      </w:r>
      <w:r w:rsidR="00A7150E">
        <w:rPr>
          <w:rFonts w:ascii="GHEA Grapalat" w:hAnsi="GHEA Grapalat"/>
          <w:b/>
          <w:sz w:val="24"/>
          <w:szCs w:val="24"/>
        </w:rPr>
        <w:t>о</w:t>
      </w:r>
      <w:r w:rsidR="00956A6C" w:rsidRPr="006D693E">
        <w:rPr>
          <w:rFonts w:ascii="GHEA Grapalat" w:hAnsi="GHEA Grapalat"/>
          <w:b/>
          <w:sz w:val="24"/>
          <w:szCs w:val="24"/>
        </w:rPr>
        <w:t>й день в 1</w:t>
      </w:r>
      <w:r w:rsidR="00EA67F7">
        <w:rPr>
          <w:rFonts w:ascii="GHEA Grapalat" w:hAnsi="GHEA Grapalat"/>
          <w:b/>
          <w:sz w:val="24"/>
          <w:szCs w:val="24"/>
        </w:rPr>
        <w:t>0</w:t>
      </w:r>
      <w:r w:rsidR="00956A6C" w:rsidRPr="006D693E">
        <w:rPr>
          <w:rFonts w:ascii="GHEA Grapalat" w:hAnsi="GHEA Grapalat"/>
          <w:b/>
          <w:sz w:val="24"/>
          <w:szCs w:val="24"/>
        </w:rPr>
        <w:t>:00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w:t>
      </w:r>
      <w:r w:rsidRPr="00AD29CE">
        <w:rPr>
          <w:rFonts w:ascii="GHEA Grapalat" w:hAnsi="GHEA Grapalat"/>
        </w:rPr>
        <w:lastRenderedPageBreak/>
        <w:t>участников, принимая за основание представленную прописью запись.</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w:t>
      </w:r>
      <w:r w:rsidRPr="009044F1">
        <w:rPr>
          <w:rFonts w:ascii="GHEA Grapalat" w:hAnsi="GHEA Grapalat"/>
          <w:sz w:val="24"/>
          <w:szCs w:val="24"/>
        </w:rPr>
        <w:lastRenderedPageBreak/>
        <w:t>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правом фотографировать их, и которые он возвращает секретарю комиссии в ходе заседания, </w:t>
      </w:r>
      <w:r w:rsidRPr="009044F1">
        <w:rPr>
          <w:rFonts w:ascii="GHEA Grapalat" w:hAnsi="GHEA Grapalat"/>
        </w:rPr>
        <w:lastRenderedPageBreak/>
        <w:t>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w:t>
      </w:r>
      <w:r w:rsidRPr="009044F1">
        <w:rPr>
          <w:rFonts w:ascii="GHEA Grapalat" w:hAnsi="GHEA Grapalat"/>
          <w:sz w:val="24"/>
          <w:szCs w:val="24"/>
        </w:rPr>
        <w:lastRenderedPageBreak/>
        <w:t>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F2B04"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r w:rsidR="009F2B04" w:rsidRPr="009F2B04">
        <w:rPr>
          <w:rFonts w:ascii="GHEA Grapalat" w:hAnsi="GHEA Grapalat"/>
          <w:sz w:val="24"/>
          <w:szCs w:val="24"/>
        </w:rPr>
        <w:t>Оценка заявок и определение отобранного участника осуществляются по отдельным лотам.</w:t>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9044F1">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lastRenderedPageBreak/>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911B17" w:rsidRPr="008D2394" w:rsidRDefault="00911B17" w:rsidP="00911B17">
      <w:pPr>
        <w:widowControl w:val="0"/>
        <w:tabs>
          <w:tab w:val="left" w:pos="1276"/>
        </w:tabs>
        <w:ind w:firstLine="567"/>
        <w:contextualSpacing/>
        <w:jc w:val="both"/>
        <w:rPr>
          <w:rFonts w:ascii="GHEA Grapalat" w:hAnsi="GHEA Grapalat"/>
        </w:rPr>
      </w:pPr>
      <w:r w:rsidRPr="008D2394">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8D2394">
        <w:rPr>
          <w:rFonts w:ascii="GHEA Grapalat" w:hAnsi="GHEA Grapalat"/>
        </w:rPr>
        <w:t xml:space="preserve"> ценового предложения</w:t>
      </w:r>
      <w:r w:rsidR="00665398">
        <w:rPr>
          <w:rFonts w:ascii="GHEA Grapalat" w:hAnsi="GHEA Grapalat"/>
          <w:lang w:val="hy-AM"/>
        </w:rPr>
        <w:t xml:space="preserve"> </w:t>
      </w:r>
      <w:r w:rsidRPr="008D2394">
        <w:rPr>
          <w:rFonts w:ascii="GHEA Grapalat" w:hAnsi="GHEA Grapalat"/>
        </w:rPr>
        <w:t xml:space="preserve"> отобранного участника.</w:t>
      </w:r>
      <w:r>
        <w:rPr>
          <w:rFonts w:ascii="GHEA Grapalat" w:hAnsi="GHEA Grapalat"/>
        </w:rPr>
        <w:t xml:space="preserve"> </w:t>
      </w:r>
      <w:r w:rsidR="00837099" w:rsidRPr="00FD5D6F">
        <w:rPr>
          <w:rFonts w:ascii="GHEA Grapalat" w:hAnsi="GHEA Grapalat"/>
          <w:b/>
        </w:rPr>
        <w:t>Обеспечение квалификации представляется в виде соглаш</w:t>
      </w:r>
      <w:r w:rsidR="00837099">
        <w:rPr>
          <w:rFonts w:ascii="GHEA Grapalat" w:hAnsi="GHEA Grapalat"/>
          <w:b/>
        </w:rPr>
        <w:t>ения о неустойке (приложение 4.</w:t>
      </w:r>
      <w:r w:rsidR="00837099" w:rsidRPr="00FD5D6F">
        <w:rPr>
          <w:rFonts w:ascii="GHEA Grapalat" w:hAnsi="GHEA Grapalat"/>
          <w:b/>
        </w:rPr>
        <w:t>2) или наличных денег</w:t>
      </w:r>
      <w:r w:rsidRPr="00244B04">
        <w:rPr>
          <w:rFonts w:ascii="GHEA Grapalat" w:hAnsi="GHEA Grapalat"/>
          <w:b/>
        </w:rPr>
        <w:t>.</w:t>
      </w:r>
      <w:r w:rsidRPr="008D2394">
        <w:rPr>
          <w:rFonts w:ascii="GHEA Grapalat" w:hAnsi="GHEA Grapalat"/>
        </w:rPr>
        <w:t xml:space="preserve"> Причем  обеспечение должно быть действительным как минимум  включительно до </w:t>
      </w:r>
      <w:r w:rsidRPr="00244B04">
        <w:rPr>
          <w:rFonts w:ascii="GHEA Grapalat" w:hAnsi="GHEA Grapalat"/>
          <w:b/>
        </w:rPr>
        <w:t>20-го рабочего дня</w:t>
      </w:r>
      <w:r w:rsidRPr="008D2394">
        <w:rPr>
          <w:rFonts w:ascii="GHEA Grapalat" w:hAnsi="GHEA Grapalat"/>
        </w:rPr>
        <w:t>, следующего за днем полного принятия заказчиком результата выполнения договора</w:t>
      </w:r>
      <w:r>
        <w:rPr>
          <w:rFonts w:ascii="GHEA Grapalat" w:hAnsi="GHEA Grapalat"/>
        </w:rPr>
        <w:t>.</w:t>
      </w:r>
    </w:p>
    <w:p w:rsidR="00911B17" w:rsidRPr="002E6E0C"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911B17" w:rsidRPr="000F2EA6"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911B17" w:rsidRPr="00853D2D" w:rsidRDefault="00911B17" w:rsidP="00911B1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44B04"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244B04">
        <w:rPr>
          <w:rFonts w:ascii="GHEA Grapalat" w:hAnsi="GHEA Grapalat"/>
          <w:b/>
        </w:rPr>
        <w:t xml:space="preserve">в виде </w:t>
      </w:r>
      <w:r w:rsidR="00244B04" w:rsidRPr="00244B04">
        <w:rPr>
          <w:rFonts w:ascii="GHEA Grapalat" w:hAnsi="GHEA Grapalat"/>
          <w:b/>
        </w:rPr>
        <w:t>соглашения о неустойке (приложение 5.1) или наличных денег.</w:t>
      </w:r>
      <w:r w:rsidR="00244B04" w:rsidRPr="00853D2D">
        <w:rPr>
          <w:rFonts w:ascii="GHEA Grapalat" w:hAnsi="GHEA Grapalat"/>
        </w:rPr>
        <w:t xml:space="preserve"> </w:t>
      </w:r>
    </w:p>
    <w:p w:rsidR="00911B17"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853D2D">
        <w:rPr>
          <w:rFonts w:ascii="GHEA Grapalat" w:hAnsi="GHEA Grapalat" w:cs="Sylfaen"/>
        </w:rPr>
        <w:t xml:space="preserve">то он может предоставить обеспечение квалификации как </w:t>
      </w:r>
      <w:r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Pr="00B04651">
        <w:rPr>
          <w:rFonts w:ascii="GHEA Grapalat" w:hAnsi="GHEA Grapalat"/>
        </w:rPr>
        <w:t>цене договора.</w:t>
      </w:r>
      <w:r>
        <w:rPr>
          <w:rFonts w:ascii="GHEA Grapalat" w:hAnsi="GHEA Grapalat"/>
        </w:rPr>
        <w:t xml:space="preserve"> </w:t>
      </w:r>
    </w:p>
    <w:p w:rsidR="00911B17" w:rsidRPr="00DC30CC" w:rsidRDefault="00911B17" w:rsidP="00911B17">
      <w:pPr>
        <w:widowControl w:val="0"/>
        <w:tabs>
          <w:tab w:val="left" w:pos="1276"/>
        </w:tabs>
        <w:ind w:firstLine="567"/>
        <w:contextualSpacing/>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00244B04" w:rsidRPr="00244B04">
        <w:rPr>
          <w:rFonts w:ascii="GHEA Grapalat" w:hAnsi="GHEA Grapalat"/>
          <w:b/>
        </w:rPr>
        <w:t>2</w:t>
      </w:r>
      <w:r w:rsidRPr="00244B04">
        <w:rPr>
          <w:rFonts w:ascii="GHEA Grapalat" w:hAnsi="GHEA Grapalat"/>
          <w:b/>
        </w:rPr>
        <w:t>0-го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911B17" w:rsidRPr="00BC2673" w:rsidRDefault="00911B17" w:rsidP="00911B17">
      <w:pPr>
        <w:widowControl w:val="0"/>
        <w:tabs>
          <w:tab w:val="left" w:pos="1276"/>
        </w:tabs>
        <w:ind w:firstLine="567"/>
        <w:contextualSpacing/>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w:t>
      </w:r>
      <w:r w:rsidRPr="00A21022">
        <w:rPr>
          <w:rFonts w:ascii="GHEA Grapalat" w:hAnsi="GHEA Grapalat" w:cs="Sylfaen"/>
        </w:rPr>
        <w:lastRenderedPageBreak/>
        <w:t>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1B17" w:rsidRPr="00625529" w:rsidRDefault="00911B17" w:rsidP="00911B17">
      <w:pPr>
        <w:widowControl w:val="0"/>
        <w:tabs>
          <w:tab w:val="left" w:pos="1276"/>
        </w:tabs>
        <w:ind w:firstLine="567"/>
        <w:contextualSpacing/>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sidR="00244B04">
        <w:rPr>
          <w:rFonts w:ascii="GHEA Grapalat" w:hAnsi="GHEA Grapalat"/>
        </w:rPr>
        <w:t>не предусматривается</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2807DD" w:rsidRP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sidR="002807DD">
        <w:rPr>
          <w:rFonts w:ascii="GHEA Grapalat" w:hAnsi="GHEA Grapalat"/>
          <w:b/>
        </w:rPr>
        <w:t xml:space="preserve">               </w:t>
      </w:r>
    </w:p>
    <w:p w:rsidR="00DA751A" w:rsidRDefault="00DA751A" w:rsidP="002807DD">
      <w:pPr>
        <w:rPr>
          <w:rFonts w:ascii="GHEA Grapalat" w:hAnsi="GHEA Grapalat"/>
          <w:b/>
        </w:rPr>
      </w:pPr>
    </w:p>
    <w:p w:rsidR="0006027F" w:rsidRDefault="002807DD" w:rsidP="002807DD">
      <w:pPr>
        <w:rPr>
          <w:rFonts w:ascii="GHEA Grapalat" w:hAnsi="GHEA Grapalat"/>
          <w:b/>
        </w:rPr>
      </w:pPr>
      <w:r>
        <w:rPr>
          <w:rFonts w:ascii="GHEA Grapalat" w:hAnsi="GHEA Grapalat"/>
          <w:b/>
        </w:rPr>
        <w:t xml:space="preserve">                  </w:t>
      </w:r>
    </w:p>
    <w:p w:rsidR="00096865" w:rsidRDefault="008D5016" w:rsidP="0006027F">
      <w:pPr>
        <w:jc w:val="center"/>
        <w:rPr>
          <w:rFonts w:ascii="GHEA Grapalat" w:hAnsi="GHEA Grapalat"/>
          <w:b/>
        </w:rPr>
      </w:pPr>
      <w:r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 xml:space="preserve">жалоба подается </w:t>
      </w:r>
      <w:r w:rsidRPr="009044F1">
        <w:rPr>
          <w:rFonts w:ascii="GHEA Grapalat" w:hAnsi="GHEA Grapalat"/>
        </w:rPr>
        <w:lastRenderedPageBreak/>
        <w:t>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r>
        <w:rPr>
          <w:rFonts w:ascii="GHEA Grapalat" w:hAnsi="GHEA Grapalat"/>
        </w:rPr>
        <w:t xml:space="preserve">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w:t>
      </w:r>
      <w:r w:rsidR="00A677CD">
        <w:rPr>
          <w:rFonts w:ascii="GHEA Grapalat" w:hAnsi="GHEA Grapalat"/>
        </w:rPr>
        <w:lastRenderedPageBreak/>
        <w:t>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7C1D4B" w:rsidRDefault="007C1D4B"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 xml:space="preserve">копию агентского договора и данные лица, являющегося стороной этого договора, </w:t>
      </w:r>
      <w:r>
        <w:rPr>
          <w:rFonts w:ascii="GHEA Grapalat" w:hAnsi="GHEA Grapalat"/>
        </w:rPr>
        <w:lastRenderedPageBreak/>
        <w:t>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3B5F63" w:rsidRDefault="003B5F63">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37099">
        <w:rPr>
          <w:rFonts w:ascii="GHEA Grapalat" w:hAnsi="GHEA Grapalat"/>
          <w:b/>
          <w:sz w:val="22"/>
          <w:szCs w:val="22"/>
        </w:rPr>
        <w:t>GHTsDzB-HVKAK-2021-</w:t>
      </w:r>
      <w:r w:rsidR="00A7150E">
        <w:rPr>
          <w:rFonts w:ascii="GHEA Grapalat" w:hAnsi="GHEA Grapalat"/>
          <w:b/>
          <w:sz w:val="22"/>
          <w:szCs w:val="22"/>
        </w:rPr>
        <w:t>103</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7B7AEF">
        <w:rPr>
          <w:rFonts w:ascii="GHEA Grapalat" w:hAnsi="GHEA Grapalat"/>
          <w:b/>
          <w:sz w:val="22"/>
          <w:szCs w:val="22"/>
        </w:rPr>
        <w:t>GHTsDzB-HVKA</w:t>
      </w:r>
      <w:r w:rsidR="00837099">
        <w:rPr>
          <w:rFonts w:ascii="GHEA Grapalat" w:hAnsi="GHEA Grapalat"/>
          <w:b/>
          <w:sz w:val="22"/>
          <w:szCs w:val="22"/>
        </w:rPr>
        <w:t>K-2021-</w:t>
      </w:r>
      <w:r w:rsidR="00A7150E">
        <w:rPr>
          <w:rFonts w:ascii="GHEA Grapalat" w:hAnsi="GHEA Grapalat"/>
          <w:b/>
          <w:sz w:val="22"/>
          <w:szCs w:val="22"/>
        </w:rPr>
        <w:t>103</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r>
        <w:rPr>
          <w:rFonts w:ascii="GHEA Grapalat" w:hAnsi="GHEA Grapalat"/>
        </w:rPr>
        <w:lastRenderedPageBreak/>
        <w:t>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FB14FE" w:rsidRDefault="00FB14FE"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1B6F2D" w:rsidP="00837099">
      <w:pPr>
        <w:rPr>
          <w:rFonts w:ascii="GHEA Grapalat" w:hAnsi="GHEA Grapalat"/>
          <w:b/>
        </w:rPr>
      </w:pPr>
      <w:r>
        <w:rPr>
          <w:rFonts w:ascii="GHEA Grapalat" w:hAnsi="GHEA Grapalat"/>
          <w:b/>
        </w:rPr>
        <w:br w:type="page"/>
      </w:r>
      <w:r w:rsidR="00837099" w:rsidRPr="00837099">
        <w:rPr>
          <w:rFonts w:ascii="GHEA Grapalat" w:hAnsi="GHEA Grapalat"/>
          <w:b/>
        </w:rPr>
        <w:lastRenderedPageBreak/>
        <w:t xml:space="preserve">                                                                                                                   </w:t>
      </w:r>
      <w:r w:rsidR="00A7150E">
        <w:rPr>
          <w:rFonts w:ascii="GHEA Grapalat" w:hAnsi="GHEA Grapalat"/>
          <w:b/>
        </w:rPr>
        <w:t>Приложение 1.1</w:t>
      </w:r>
      <w:r w:rsidR="00837099" w:rsidRPr="002E2C90">
        <w:rPr>
          <w:rFonts w:ascii="GHEA Grapalat" w:hAnsi="GHEA Grapalat"/>
          <w:b/>
        </w:rPr>
        <w:t>**</w:t>
      </w:r>
      <w:r w:rsidR="00837099">
        <w:rPr>
          <w:rFonts w:ascii="GHEA Grapalat" w:hAnsi="GHEA Grapalat"/>
          <w:b/>
        </w:rPr>
        <w:t xml:space="preserve"> </w:t>
      </w:r>
    </w:p>
    <w:p w:rsidR="00837099" w:rsidRPr="00374F4A" w:rsidRDefault="00837099" w:rsidP="00837099">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r>
        <w:rPr>
          <w:rFonts w:ascii="GHEA Grapalat" w:hAnsi="GHEA Grapalat"/>
          <w:b/>
          <w:sz w:val="22"/>
          <w:szCs w:val="22"/>
        </w:rPr>
        <w:t>GHTsDzB-HVKAK-2021-</w:t>
      </w:r>
      <w:r w:rsidR="00A7150E">
        <w:rPr>
          <w:rFonts w:ascii="GHEA Grapalat" w:hAnsi="GHEA Grapalat"/>
          <w:b/>
          <w:sz w:val="22"/>
          <w:szCs w:val="22"/>
        </w:rPr>
        <w:t>103</w:t>
      </w:r>
      <w:r w:rsidRPr="008C7B19">
        <w:rPr>
          <w:rFonts w:ascii="GHEA Grapalat" w:hAnsi="GHEA Grapalat"/>
          <w:b/>
          <w:sz w:val="24"/>
          <w:szCs w:val="24"/>
        </w:rPr>
        <w:t>»</w:t>
      </w:r>
    </w:p>
    <w:p w:rsidR="00837099" w:rsidRDefault="00837099" w:rsidP="00837099">
      <w:pPr>
        <w:ind w:left="360" w:hanging="360"/>
        <w:jc w:val="center"/>
        <w:rPr>
          <w:rFonts w:ascii="GHEA Grapalat" w:hAnsi="GHEA Grapalat"/>
          <w:b/>
        </w:rPr>
      </w:pPr>
    </w:p>
    <w:p w:rsidR="00837099" w:rsidRDefault="00837099" w:rsidP="00837099">
      <w:pPr>
        <w:ind w:left="360" w:hanging="360"/>
        <w:jc w:val="center"/>
        <w:rPr>
          <w:rFonts w:ascii="GHEA Grapalat" w:hAnsi="GHEA Grapalat"/>
          <w:b/>
        </w:rPr>
      </w:pPr>
      <w:r>
        <w:rPr>
          <w:rFonts w:ascii="GHEA Grapalat" w:hAnsi="GHEA Grapalat"/>
          <w:b/>
        </w:rPr>
        <w:t>ФОРМА</w:t>
      </w:r>
    </w:p>
    <w:p w:rsidR="00837099" w:rsidRPr="00C76978" w:rsidRDefault="00837099" w:rsidP="008370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837099" w:rsidRPr="00ED3A13" w:rsidRDefault="00837099" w:rsidP="00837099">
      <w:pPr>
        <w:ind w:left="360" w:hanging="360"/>
        <w:jc w:val="center"/>
        <w:rPr>
          <w:rFonts w:ascii="GHEA Grapalat" w:eastAsia="GHEA Grapalat" w:hAnsi="GHEA Grapalat" w:cs="GHEA Grapalat"/>
          <w:b/>
        </w:rPr>
      </w:pPr>
    </w:p>
    <w:p w:rsidR="00837099" w:rsidRPr="00FD1EE4" w:rsidRDefault="00837099" w:rsidP="00837099">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837099" w:rsidRPr="00FD1EE4" w:rsidRDefault="00837099" w:rsidP="00956DFE">
            <w:pPr>
              <w:spacing w:before="240" w:after="240"/>
              <w:ind w:left="993" w:hanging="851"/>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956DFE">
            <w:pPr>
              <w:spacing w:before="240" w:after="240"/>
              <w:ind w:left="993" w:hanging="851"/>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1487"/>
        </w:trPr>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rPr>
          <w:rFonts w:ascii="GHEA Grapalat" w:eastAsia="GHEA Grapalat" w:hAnsi="GHEA Grapalat" w:cs="GHEA Grapalat"/>
        </w:rPr>
      </w:pPr>
    </w:p>
    <w:p w:rsidR="00837099" w:rsidRPr="00FD1EE4" w:rsidRDefault="00837099" w:rsidP="00837099">
      <w:pPr>
        <w:rPr>
          <w:rFonts w:ascii="GHEA Grapalat" w:eastAsia="GHEA Grapalat" w:hAnsi="GHEA Grapalat" w:cs="GHEA Grapalat"/>
        </w:rPr>
      </w:pPr>
    </w:p>
    <w:p w:rsidR="00837099" w:rsidRPr="009A52BE" w:rsidRDefault="00837099" w:rsidP="00837099">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837099" w:rsidRPr="004E2F96"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1361"/>
        </w:trPr>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574FF7"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837099" w:rsidRPr="00FD1EE4" w:rsidRDefault="00A130D6" w:rsidP="00956DFE">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37099">
                  <w:rPr>
                    <w:rFonts w:ascii="MS Gothic" w:eastAsia="MS Gothic" w:hAnsi="MS Gothic" w:cs="GHEA Grapalat" w:hint="eastAsia"/>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A130D6" w:rsidP="00956DFE">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37099">
                  <w:rPr>
                    <w:rFonts w:ascii="MS Gothic" w:eastAsia="MS Gothic" w:hAnsi="MS Gothic" w:cs="GHEA Grapalat" w:hint="eastAsia"/>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pBdr>
          <w:top w:val="nil"/>
          <w:left w:val="nil"/>
          <w:bottom w:val="nil"/>
          <w:right w:val="nil"/>
          <w:between w:val="nil"/>
        </w:pBdr>
        <w:spacing w:before="240"/>
        <w:rPr>
          <w:rFonts w:ascii="GHEA Grapalat" w:eastAsia="GHEA Grapalat" w:hAnsi="GHEA Grapalat" w:cs="GHEA Grapalat"/>
        </w:rPr>
      </w:pPr>
    </w:p>
    <w:p w:rsidR="00837099" w:rsidRPr="00CB7DFD"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37099" w:rsidRPr="00FD1EE4" w:rsidRDefault="00A130D6" w:rsidP="00956DFE">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A130D6" w:rsidP="00956DFE">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956DFE">
        <w:tc>
          <w:tcPr>
            <w:tcW w:w="2837" w:type="dxa"/>
            <w:shd w:val="clear" w:color="auto" w:fill="D9E2F3"/>
            <w:vAlign w:val="center"/>
          </w:tcPr>
          <w:p w:rsidR="00837099" w:rsidRPr="00B047A2"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37099" w:rsidRPr="00FD1EE4" w:rsidRDefault="00A130D6" w:rsidP="00956DFE">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A130D6" w:rsidP="00956DFE">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rPr>
          <w:rFonts w:ascii="GHEA Grapalat" w:eastAsia="GHEA Grapalat" w:hAnsi="GHEA Grapalat" w:cs="GHEA Grapalat"/>
          <w:b/>
        </w:rPr>
      </w:pPr>
    </w:p>
    <w:p w:rsidR="00837099" w:rsidRPr="00FD1EE4"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37099" w:rsidRPr="00FD1EE4" w:rsidTr="00956DFE">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8C665F"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37099" w:rsidRPr="00FD1EE4" w:rsidTr="00956DFE">
        <w:trPr>
          <w:trHeight w:val="924"/>
        </w:trPr>
        <w:tc>
          <w:tcPr>
            <w:tcW w:w="9016" w:type="dxa"/>
            <w:gridSpan w:val="2"/>
            <w:vAlign w:val="center"/>
          </w:tcPr>
          <w:p w:rsidR="00837099" w:rsidRPr="00FD1EE4" w:rsidRDefault="00A130D6" w:rsidP="00956DFE">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B34CB6">
              <w:rPr>
                <w:rFonts w:ascii="GHEA Grapalat" w:eastAsia="GHEA Grapalat" w:hAnsi="GHEA Grapalat" w:cs="GHEA Grapalat"/>
                <w:lang w:val="hy-AM"/>
              </w:rPr>
              <w:t>а</w:t>
            </w:r>
            <w:r w:rsidR="00837099">
              <w:rPr>
                <w:rFonts w:ascii="GHEA Grapalat" w:eastAsia="GHEA Grapalat" w:hAnsi="GHEA Grapalat" w:cs="GHEA Grapalat"/>
              </w:rPr>
              <w:t>.</w:t>
            </w:r>
            <w:r w:rsidR="00837099" w:rsidRPr="00FD1EE4">
              <w:rPr>
                <w:rFonts w:ascii="GHEA Grapalat" w:eastAsia="GHEA Grapalat" w:hAnsi="GHEA Grapalat" w:cs="GHEA Grapalat"/>
              </w:rPr>
              <w:t xml:space="preserve"> </w:t>
            </w:r>
            <w:r w:rsidR="00837099" w:rsidRPr="00C76DD8">
              <w:rPr>
                <w:rFonts w:ascii="GHEA Grapalat" w:eastAsia="GHEA Grapalat" w:hAnsi="GHEA Grapalat" w:cs="GHEA Grapalat"/>
              </w:rPr>
              <w:t xml:space="preserve">прямо или косвенно владеет 20 и более процентами </w:t>
            </w:r>
            <w:r w:rsidR="00837099" w:rsidRPr="004B3E79">
              <w:rPr>
                <w:rFonts w:ascii="GHEA Grapalat" w:eastAsia="GHEA Grapalat" w:hAnsi="GHEA Grapalat" w:cs="GHEA Grapalat"/>
              </w:rPr>
              <w:t>дающих право голоса долей</w:t>
            </w:r>
            <w:r w:rsidR="008370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37099" w:rsidRPr="00FD1EE4" w:rsidTr="00956DFE">
        <w:trPr>
          <w:trHeight w:val="684"/>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1282"/>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837099" w:rsidRPr="006B364D" w:rsidRDefault="00A130D6"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Прямое участие</w:t>
            </w:r>
          </w:p>
          <w:p w:rsidR="00837099" w:rsidRPr="00F10CBA" w:rsidRDefault="00A130D6"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Косвенное участие</w:t>
            </w:r>
          </w:p>
        </w:tc>
      </w:tr>
      <w:tr w:rsidR="00837099" w:rsidRPr="00FD1EE4" w:rsidTr="00956DFE">
        <w:tc>
          <w:tcPr>
            <w:tcW w:w="9016" w:type="dxa"/>
            <w:gridSpan w:val="2"/>
            <w:vAlign w:val="center"/>
          </w:tcPr>
          <w:p w:rsidR="00837099" w:rsidRPr="00FD1EE4" w:rsidRDefault="00A130D6" w:rsidP="00956DFE">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6F16E4">
              <w:rPr>
                <w:rFonts w:ascii="GHEA Grapalat" w:eastAsia="GHEA Grapalat" w:hAnsi="GHEA Grapalat" w:cs="GHEA Grapalat"/>
                <w:lang w:val="hy-AM"/>
              </w:rPr>
              <w:t>б</w:t>
            </w:r>
            <w:r w:rsidR="00837099" w:rsidRPr="006F16E4">
              <w:rPr>
                <w:rFonts w:eastAsia="Cambria Math"/>
              </w:rPr>
              <w:t>․</w:t>
            </w:r>
            <w:r w:rsidR="008370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837099" w:rsidRPr="00FD1EE4" w:rsidTr="00956DFE">
        <w:tc>
          <w:tcPr>
            <w:tcW w:w="9016" w:type="dxa"/>
            <w:gridSpan w:val="2"/>
            <w:vAlign w:val="center"/>
          </w:tcPr>
          <w:p w:rsidR="00837099" w:rsidRPr="00FD1EE4" w:rsidRDefault="00A130D6" w:rsidP="00956DFE">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801B2D">
              <w:rPr>
                <w:rFonts w:ascii="GHEA Grapalat" w:eastAsia="GHEA Grapalat" w:hAnsi="GHEA Grapalat" w:cs="GHEA Grapalat"/>
                <w:lang w:val="hy-AM"/>
              </w:rPr>
              <w:t>в</w:t>
            </w:r>
            <w:r w:rsidR="00837099">
              <w:rPr>
                <w:rFonts w:ascii="GHEA Grapalat" w:eastAsia="GHEA Grapalat" w:hAnsi="GHEA Grapalat" w:cs="GHEA Grapalat"/>
              </w:rPr>
              <w:t>.</w:t>
            </w:r>
            <w:r w:rsidR="008370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837099" w:rsidRPr="00BA30D4">
              <w:rPr>
                <w:rFonts w:ascii="GHEA Grapalat" w:eastAsia="GHEA Grapalat" w:hAnsi="GHEA Grapalat" w:cs="GHEA Grapalat"/>
                <w:lang w:val="hy-AM"/>
              </w:rPr>
              <w:t>б</w:t>
            </w:r>
            <w:r w:rsidR="00837099" w:rsidRPr="00BA30D4">
              <w:rPr>
                <w:rFonts w:ascii="GHEA Grapalat" w:eastAsia="GHEA Grapalat" w:hAnsi="GHEA Grapalat" w:cs="GHEA Grapalat"/>
              </w:rPr>
              <w:t>"</w:t>
            </w:r>
          </w:p>
        </w:tc>
      </w:tr>
    </w:tbl>
    <w:p w:rsidR="00837099" w:rsidRPr="00A5193B"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37099" w:rsidRPr="00FD1EE4" w:rsidTr="00956DFE">
        <w:trPr>
          <w:trHeight w:val="924"/>
        </w:trPr>
        <w:tc>
          <w:tcPr>
            <w:tcW w:w="9016" w:type="dxa"/>
            <w:gridSpan w:val="2"/>
            <w:vAlign w:val="center"/>
          </w:tcPr>
          <w:p w:rsidR="00837099" w:rsidRPr="00FD1EE4" w:rsidRDefault="00A130D6" w:rsidP="00956DFE">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9C7B43">
              <w:rPr>
                <w:rFonts w:ascii="GHEA Grapalat" w:eastAsia="GHEA Grapalat" w:hAnsi="GHEA Grapalat" w:cs="GHEA Grapalat"/>
                <w:lang w:val="hy-AM"/>
              </w:rPr>
              <w:t>а</w:t>
            </w:r>
            <w:r w:rsidR="00837099" w:rsidRPr="00FD1EE4">
              <w:rPr>
                <w:rFonts w:eastAsia="Cambria Math"/>
              </w:rPr>
              <w:t>․</w:t>
            </w:r>
            <w:r w:rsidR="00837099" w:rsidRPr="00FD1EE4">
              <w:rPr>
                <w:rFonts w:ascii="GHEA Grapalat" w:eastAsia="Cambria Math" w:hAnsi="GHEA Grapalat" w:cs="Cambria Math"/>
              </w:rPr>
              <w:t xml:space="preserve"> </w:t>
            </w:r>
            <w:r w:rsidR="00837099" w:rsidRPr="00BC0F3A">
              <w:rPr>
                <w:rFonts w:ascii="GHEA Grapalat" w:eastAsia="GHEA Grapalat" w:hAnsi="GHEA Grapalat" w:cs="GHEA Grapalat"/>
              </w:rPr>
              <w:t xml:space="preserve">прямо или косвенно владеет 10 и более процентами </w:t>
            </w:r>
            <w:r w:rsidR="00837099" w:rsidRPr="004B3E79">
              <w:rPr>
                <w:rFonts w:ascii="GHEA Grapalat" w:eastAsia="GHEA Grapalat" w:hAnsi="GHEA Grapalat" w:cs="GHEA Grapalat"/>
              </w:rPr>
              <w:t>дающих право голоса долей</w:t>
            </w:r>
            <w:r w:rsidR="00837099" w:rsidRPr="00C76DD8">
              <w:rPr>
                <w:rFonts w:ascii="GHEA Grapalat" w:eastAsia="GHEA Grapalat" w:hAnsi="GHEA Grapalat" w:cs="GHEA Grapalat"/>
              </w:rPr>
              <w:t xml:space="preserve"> (акций, паев) </w:t>
            </w:r>
            <w:r w:rsidR="008370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837099" w:rsidRPr="00FD1EE4" w:rsidTr="00956DFE">
        <w:trPr>
          <w:trHeight w:val="684"/>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1282"/>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837099" w:rsidRPr="00C843BA" w:rsidRDefault="00A130D6"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Прямое участие</w:t>
            </w:r>
          </w:p>
          <w:p w:rsidR="00837099" w:rsidRPr="00C843BA" w:rsidRDefault="00A130D6"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Косвенное участие</w:t>
            </w:r>
          </w:p>
        </w:tc>
      </w:tr>
      <w:tr w:rsidR="00837099" w:rsidRPr="00FD1EE4" w:rsidTr="00956DFE">
        <w:tc>
          <w:tcPr>
            <w:tcW w:w="9016" w:type="dxa"/>
            <w:gridSpan w:val="2"/>
            <w:vAlign w:val="center"/>
          </w:tcPr>
          <w:p w:rsidR="00837099" w:rsidRPr="00FD1EE4" w:rsidRDefault="00A130D6" w:rsidP="00956DFE">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D654B4">
              <w:rPr>
                <w:rFonts w:ascii="GHEA Grapalat" w:eastAsia="GHEA Grapalat" w:hAnsi="GHEA Grapalat" w:cs="GHEA Grapalat"/>
                <w:lang w:val="hy-AM"/>
              </w:rPr>
              <w:t>б</w:t>
            </w:r>
            <w:r w:rsidR="00837099" w:rsidRPr="00D654B4">
              <w:rPr>
                <w:rFonts w:eastAsia="Cambria Math"/>
              </w:rPr>
              <w:t>․</w:t>
            </w:r>
            <w:r w:rsidR="00837099" w:rsidRPr="00D654B4">
              <w:rPr>
                <w:rFonts w:ascii="GHEA Grapalat" w:eastAsia="Cambria Math" w:hAnsi="GHEA Grapalat" w:cs="Cambria Math"/>
              </w:rPr>
              <w:t xml:space="preserve"> </w:t>
            </w:r>
            <w:r w:rsidR="00837099" w:rsidRPr="00D654B4">
              <w:rPr>
                <w:rFonts w:ascii="GHEA Grapalat" w:eastAsia="GHEA Grapalat" w:hAnsi="GHEA Grapalat" w:cs="GHEA Grapalat"/>
              </w:rPr>
              <w:t xml:space="preserve">имеет право назначать или </w:t>
            </w:r>
            <w:r w:rsidR="00837099" w:rsidRPr="00D654B4">
              <w:rPr>
                <w:rFonts w:ascii="GHEA Grapalat" w:eastAsia="GHEA Grapalat" w:hAnsi="GHEA Grapalat" w:cs="GHEA Grapalat"/>
                <w:lang w:eastAsia="hy-AM"/>
              </w:rPr>
              <w:t>освобождать</w:t>
            </w:r>
            <w:r w:rsidR="00837099" w:rsidRPr="00D654B4">
              <w:rPr>
                <w:rFonts w:ascii="GHEA Grapalat" w:eastAsia="GHEA Grapalat" w:hAnsi="GHEA Grapalat" w:cs="GHEA Grapalat"/>
              </w:rPr>
              <w:t xml:space="preserve"> большинство членов органов управления юридического лица</w:t>
            </w:r>
          </w:p>
        </w:tc>
      </w:tr>
      <w:tr w:rsidR="00837099" w:rsidRPr="00FD1EE4" w:rsidTr="00956DFE">
        <w:tc>
          <w:tcPr>
            <w:tcW w:w="9016" w:type="dxa"/>
            <w:gridSpan w:val="2"/>
            <w:vAlign w:val="center"/>
          </w:tcPr>
          <w:p w:rsidR="00837099" w:rsidRPr="00FD1EE4" w:rsidRDefault="00A130D6" w:rsidP="00956DFE">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1104ED">
              <w:rPr>
                <w:rFonts w:ascii="GHEA Grapalat" w:eastAsia="GHEA Grapalat" w:hAnsi="GHEA Grapalat" w:cs="GHEA Grapalat"/>
                <w:lang w:val="hy-AM"/>
              </w:rPr>
              <w:t>в</w:t>
            </w:r>
            <w:r w:rsidR="00837099" w:rsidRPr="00FD1EE4">
              <w:rPr>
                <w:rFonts w:eastAsia="Cambria Math"/>
              </w:rPr>
              <w:t>․</w:t>
            </w:r>
            <w:r w:rsidR="00837099" w:rsidRPr="00FD1EE4">
              <w:rPr>
                <w:rFonts w:ascii="GHEA Grapalat" w:eastAsia="Cambria Math" w:hAnsi="GHEA Grapalat" w:cs="Cambria Math"/>
              </w:rPr>
              <w:t xml:space="preserve"> </w:t>
            </w:r>
            <w:r w:rsidR="008370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37099" w:rsidRPr="00FD1EE4" w:rsidTr="00956DFE">
        <w:tc>
          <w:tcPr>
            <w:tcW w:w="9016" w:type="dxa"/>
            <w:gridSpan w:val="2"/>
            <w:vAlign w:val="center"/>
          </w:tcPr>
          <w:p w:rsidR="00837099" w:rsidRPr="00FD1EE4" w:rsidRDefault="00A130D6" w:rsidP="00956DFE">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9839CB">
              <w:rPr>
                <w:rFonts w:ascii="GHEA Grapalat" w:eastAsia="GHEA Grapalat" w:hAnsi="GHEA Grapalat" w:cs="GHEA Grapalat"/>
                <w:lang w:val="hy-AM"/>
              </w:rPr>
              <w:t>г</w:t>
            </w:r>
            <w:r w:rsidR="00837099" w:rsidRPr="00FD1EE4">
              <w:rPr>
                <w:rFonts w:eastAsia="Cambria Math"/>
              </w:rPr>
              <w:t>․</w:t>
            </w:r>
            <w:r w:rsidR="00837099" w:rsidRPr="00FD1EE4">
              <w:rPr>
                <w:rFonts w:ascii="GHEA Grapalat" w:eastAsia="Cambria Math" w:hAnsi="GHEA Grapalat" w:cs="Cambria Math"/>
              </w:rPr>
              <w:t xml:space="preserve"> </w:t>
            </w:r>
            <w:r w:rsidR="00837099" w:rsidRPr="00F84F06">
              <w:rPr>
                <w:rFonts w:ascii="GHEA Grapalat" w:eastAsia="GHEA Grapalat" w:hAnsi="GHEA Grapalat" w:cs="GHEA Grapalat"/>
              </w:rPr>
              <w:t xml:space="preserve">осуществляет реальный (фактический) контроль за юридическим лицом </w:t>
            </w:r>
            <w:r w:rsidR="00837099">
              <w:rPr>
                <w:rFonts w:ascii="GHEA Grapalat" w:eastAsia="GHEA Grapalat" w:hAnsi="GHEA Grapalat" w:cs="GHEA Grapalat"/>
              </w:rPr>
              <w:t>иными</w:t>
            </w:r>
            <w:r w:rsidR="00837099" w:rsidRPr="00F84F06">
              <w:rPr>
                <w:rFonts w:ascii="GHEA Grapalat" w:eastAsia="GHEA Grapalat" w:hAnsi="GHEA Grapalat" w:cs="GHEA Grapalat"/>
              </w:rPr>
              <w:t xml:space="preserve"> средствами</w:t>
            </w:r>
          </w:p>
        </w:tc>
      </w:tr>
      <w:tr w:rsidR="00837099" w:rsidRPr="00FD1EE4" w:rsidTr="00956DFE">
        <w:tc>
          <w:tcPr>
            <w:tcW w:w="9016" w:type="dxa"/>
            <w:gridSpan w:val="2"/>
            <w:vAlign w:val="center"/>
          </w:tcPr>
          <w:p w:rsidR="00837099" w:rsidRPr="00FD1EE4" w:rsidRDefault="00A130D6" w:rsidP="00956DFE">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331D0E">
              <w:rPr>
                <w:rFonts w:ascii="GHEA Grapalat" w:eastAsia="GHEA Grapalat" w:hAnsi="GHEA Grapalat" w:cs="GHEA Grapalat"/>
                <w:lang w:val="hy-AM"/>
              </w:rPr>
              <w:t>д</w:t>
            </w:r>
            <w:r w:rsidR="00837099" w:rsidRPr="00FD1EE4">
              <w:rPr>
                <w:rFonts w:eastAsia="Cambria Math"/>
              </w:rPr>
              <w:t>․</w:t>
            </w:r>
            <w:r w:rsidR="00837099" w:rsidRPr="00FD1EE4">
              <w:rPr>
                <w:rFonts w:ascii="GHEA Grapalat" w:eastAsia="Cambria Math" w:hAnsi="GHEA Grapalat" w:cs="Cambria Math"/>
              </w:rPr>
              <w:t xml:space="preserve"> </w:t>
            </w:r>
            <w:r w:rsidR="008370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837099" w:rsidRPr="00F36505">
              <w:rPr>
                <w:rFonts w:ascii="GHEA Grapalat" w:eastAsia="GHEA Grapalat" w:hAnsi="GHEA Grapalat" w:cs="GHEA Grapalat"/>
              </w:rPr>
              <w:t xml:space="preserve"> "а" - "г"</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837099" w:rsidRPr="00B23852" w:rsidRDefault="00A130D6"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Отдельно</w:t>
            </w:r>
          </w:p>
          <w:p w:rsidR="00837099" w:rsidRPr="00FD1EE4" w:rsidRDefault="00A130D6" w:rsidP="00956DFE">
            <w:pPr>
              <w:rPr>
                <w:rFonts w:ascii="GHEA Grapalat" w:eastAsia="GHEA Grapalat" w:hAnsi="GHEA Grapalat" w:cs="GHEA Grapalat"/>
              </w:rPr>
            </w:pPr>
            <w:sdt>
              <w:sdtPr>
                <w:rPr>
                  <w:rFonts w:ascii="GHEA Grapalat" w:eastAsia="GHEA Grapalat" w:hAnsi="GHEA Grapalat" w:cs="GHEA Grapalat"/>
                </w:rPr>
                <w:id w:val="45428789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558FC">
              <w:rPr>
                <w:rFonts w:ascii="GHEA Grapalat" w:eastAsia="GHEA Grapalat" w:hAnsi="GHEA Grapalat" w:cs="GHEA Grapalat"/>
              </w:rPr>
              <w:t>Совместно с аффилированными лицами</w:t>
            </w: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837099" w:rsidRPr="005600B4" w:rsidRDefault="00A130D6"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Да</w:t>
            </w:r>
          </w:p>
          <w:p w:rsidR="00837099" w:rsidRPr="005600B4" w:rsidRDefault="00A130D6"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Нет</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pBdr>
          <w:top w:val="nil"/>
          <w:left w:val="nil"/>
          <w:bottom w:val="nil"/>
          <w:right w:val="nil"/>
          <w:between w:val="nil"/>
        </w:pBdr>
        <w:ind w:left="792"/>
        <w:rPr>
          <w:rFonts w:ascii="GHEA Grapalat" w:eastAsia="GHEA Grapalat" w:hAnsi="GHEA Grapalat" w:cs="GHEA Grapalat"/>
          <w:i/>
          <w:color w:val="000000"/>
        </w:rPr>
      </w:pPr>
    </w:p>
    <w:p w:rsidR="00837099" w:rsidRPr="00FD1EE4"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rPr>
          <w:trHeight w:val="853"/>
        </w:trPr>
        <w:tc>
          <w:tcPr>
            <w:tcW w:w="2835" w:type="dxa"/>
            <w:vMerge w:val="restart"/>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956DFE">
            <w:pPr>
              <w:spacing w:before="240" w:after="240"/>
              <w:rPr>
                <w:rFonts w:ascii="GHEA Grapalat" w:eastAsia="GHEA Grapalat" w:hAnsi="GHEA Grapalat" w:cs="GHEA Grapalat"/>
              </w:rPr>
            </w:pPr>
          </w:p>
        </w:tc>
      </w:tr>
    </w:tbl>
    <w:p w:rsidR="00837099"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lastRenderedPageBreak/>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Default="00837099" w:rsidP="00837099">
      <w:pPr>
        <w:pBdr>
          <w:top w:val="nil"/>
          <w:left w:val="nil"/>
          <w:bottom w:val="nil"/>
          <w:right w:val="nil"/>
          <w:between w:val="nil"/>
        </w:pBdr>
        <w:rPr>
          <w:rFonts w:ascii="GHEA Grapalat" w:eastAsia="GHEA Grapalat" w:hAnsi="GHEA Grapalat" w:cs="GHEA Grapalat"/>
          <w:b/>
          <w:color w:val="000000"/>
        </w:rPr>
      </w:pPr>
    </w:p>
    <w:p w:rsidR="00837099" w:rsidRPr="00FD1EE4" w:rsidRDefault="00837099" w:rsidP="00837099">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37099" w:rsidRPr="00FD1EE4" w:rsidTr="00956DFE">
        <w:tc>
          <w:tcPr>
            <w:tcW w:w="9016" w:type="dxa"/>
            <w:shd w:val="clear" w:color="auto" w:fill="DBE5F1" w:themeFill="accent1" w:themeFillTint="33"/>
          </w:tcPr>
          <w:p w:rsidR="00837099" w:rsidRPr="00FD1EE4" w:rsidRDefault="00837099" w:rsidP="00956DFE">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37099" w:rsidRPr="00FD1EE4" w:rsidTr="00956DFE">
        <w:trPr>
          <w:trHeight w:val="10187"/>
        </w:trPr>
        <w:tc>
          <w:tcPr>
            <w:tcW w:w="9016" w:type="dxa"/>
          </w:tcPr>
          <w:p w:rsidR="00837099" w:rsidRPr="00FD1EE4" w:rsidRDefault="00837099" w:rsidP="00956DFE">
            <w:pPr>
              <w:rPr>
                <w:rFonts w:ascii="GHEA Grapalat" w:eastAsia="GHEA Grapalat" w:hAnsi="GHEA Grapalat" w:cs="GHEA Grapalat"/>
                <w:b/>
                <w:color w:val="000000"/>
              </w:rPr>
            </w:pPr>
          </w:p>
        </w:tc>
      </w:tr>
    </w:tbl>
    <w:p w:rsidR="00837099" w:rsidRPr="00FD1EE4" w:rsidRDefault="00837099" w:rsidP="00837099">
      <w:pPr>
        <w:pBdr>
          <w:top w:val="nil"/>
          <w:left w:val="nil"/>
          <w:bottom w:val="nil"/>
          <w:right w:val="nil"/>
          <w:between w:val="nil"/>
        </w:pBdr>
        <w:rPr>
          <w:rFonts w:ascii="GHEA Grapalat" w:eastAsia="GHEA Grapalat" w:hAnsi="GHEA Grapalat" w:cs="GHEA Grapalat"/>
          <w:b/>
          <w:color w:val="000000"/>
        </w:rPr>
      </w:pPr>
    </w:p>
    <w:p w:rsidR="00837099" w:rsidRDefault="00837099" w:rsidP="00837099">
      <w:pPr>
        <w:rPr>
          <w:rFonts w:ascii="GHEA Grapalat" w:hAnsi="GHEA Grapalat"/>
          <w:b/>
          <w:sz w:val="28"/>
          <w:szCs w:val="28"/>
          <w:lang w:val="hy-AM"/>
        </w:rPr>
      </w:pPr>
      <w:r>
        <w:rPr>
          <w:rFonts w:ascii="GHEA Grapalat" w:hAnsi="GHEA Grapalat"/>
          <w:b/>
        </w:rPr>
        <w:br w:type="page"/>
      </w:r>
      <w:r w:rsidRPr="00490465">
        <w:rPr>
          <w:rFonts w:ascii="GHEA Grapalat" w:hAnsi="GHEA Grapalat"/>
          <w:b/>
          <w:sz w:val="28"/>
          <w:szCs w:val="28"/>
        </w:rPr>
        <w:lastRenderedPageBreak/>
        <w:t>Порядок заполнения декларации</w:t>
      </w:r>
    </w:p>
    <w:p w:rsidR="00837099" w:rsidRPr="00490465" w:rsidRDefault="00837099" w:rsidP="00837099">
      <w:pPr>
        <w:spacing w:line="360" w:lineRule="auto"/>
        <w:jc w:val="center"/>
        <w:rPr>
          <w:rFonts w:ascii="GHEA Grapalat" w:hAnsi="GHEA Grapalat"/>
          <w:b/>
          <w:sz w:val="28"/>
          <w:szCs w:val="28"/>
          <w:lang w:val="hy-AM"/>
        </w:rPr>
      </w:pP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837099" w:rsidRPr="00092E73" w:rsidRDefault="00837099" w:rsidP="00837099">
      <w:pPr>
        <w:pStyle w:val="ListParagraph"/>
        <w:numPr>
          <w:ilvl w:val="0"/>
          <w:numId w:val="27"/>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37099" w:rsidRPr="00092E73" w:rsidRDefault="00837099" w:rsidP="00837099">
      <w:pPr>
        <w:pStyle w:val="ListParagraph"/>
        <w:numPr>
          <w:ilvl w:val="0"/>
          <w:numId w:val="27"/>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837099" w:rsidRPr="00092E73" w:rsidRDefault="00837099" w:rsidP="00837099">
      <w:pPr>
        <w:pStyle w:val="ListParagraph"/>
        <w:numPr>
          <w:ilvl w:val="0"/>
          <w:numId w:val="27"/>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37099" w:rsidRPr="00092E73" w:rsidRDefault="00837099" w:rsidP="00837099">
      <w:pPr>
        <w:pStyle w:val="ListParagraph"/>
        <w:numPr>
          <w:ilvl w:val="0"/>
          <w:numId w:val="26"/>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092E73">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pStyle w:val="ListParagraph"/>
        <w:numPr>
          <w:ilvl w:val="0"/>
          <w:numId w:val="29"/>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pStyle w:val="ListParagraph"/>
        <w:numPr>
          <w:ilvl w:val="0"/>
          <w:numId w:val="30"/>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37099" w:rsidRPr="00092E73" w:rsidRDefault="00837099" w:rsidP="008370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37099" w:rsidRPr="00092E73" w:rsidRDefault="00837099" w:rsidP="008370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092E73">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37099" w:rsidRPr="00092E73" w:rsidRDefault="00837099" w:rsidP="008370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837099" w:rsidRPr="00092E73" w:rsidRDefault="00837099" w:rsidP="008370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837099" w:rsidRPr="00092E73" w:rsidRDefault="00837099" w:rsidP="008370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837099" w:rsidRPr="00092E73" w:rsidRDefault="00837099" w:rsidP="00837099">
      <w:pPr>
        <w:spacing w:line="360" w:lineRule="auto"/>
        <w:jc w:val="both"/>
        <w:rPr>
          <w:rFonts w:ascii="GHEA Grapalat" w:hAnsi="GHEA Grapalat"/>
          <w:lang w:val="hy-AM"/>
        </w:rPr>
      </w:pPr>
      <w:r w:rsidRPr="00092E73">
        <w:rPr>
          <w:rFonts w:ascii="GHEA Grapalat" w:hAnsi="GHEA Grapalat"/>
          <w:lang w:val="hy-AM"/>
        </w:rPr>
        <w:lastRenderedPageBreak/>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37099" w:rsidRPr="00092E73" w:rsidRDefault="00837099" w:rsidP="008370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837099" w:rsidRPr="00092E73" w:rsidRDefault="00837099" w:rsidP="008370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37099" w:rsidRPr="00092E73" w:rsidRDefault="00837099" w:rsidP="008370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37099" w:rsidRPr="00092E73" w:rsidRDefault="00837099" w:rsidP="008370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37099" w:rsidRPr="00092E73" w:rsidRDefault="00837099" w:rsidP="008370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bookmarkStart w:id="1" w:name="_GoBack"/>
      <w:bookmarkEnd w:id="1"/>
    </w:p>
    <w:p w:rsidR="00837099" w:rsidRDefault="00837099" w:rsidP="00837099">
      <w:pPr>
        <w:contextualSpacing/>
        <w:jc w:val="both"/>
        <w:rPr>
          <w:rFonts w:ascii="GHEA Grapalat" w:hAnsi="GHEA Grapalat"/>
          <w:sz w:val="28"/>
          <w:szCs w:val="28"/>
        </w:rPr>
      </w:pPr>
    </w:p>
    <w:p w:rsidR="00837099" w:rsidRDefault="00837099" w:rsidP="00837099">
      <w:pPr>
        <w:contextualSpacing/>
        <w:jc w:val="both"/>
        <w:rPr>
          <w:rFonts w:ascii="GHEA Grapalat" w:hAnsi="GHEA Grapalat"/>
          <w:sz w:val="28"/>
          <w:szCs w:val="28"/>
        </w:rPr>
      </w:pPr>
    </w:p>
    <w:p w:rsidR="00837099" w:rsidRPr="009E5671" w:rsidRDefault="00837099" w:rsidP="00837099">
      <w:pPr>
        <w:contextualSpacing/>
        <w:jc w:val="both"/>
        <w:rPr>
          <w:rFonts w:ascii="GHEA Grapalat" w:hAnsi="GHEA Grapalat"/>
          <w:i/>
          <w:sz w:val="20"/>
          <w:szCs w:val="20"/>
        </w:rPr>
      </w:pPr>
      <w:r w:rsidRPr="00B27FD9">
        <w:rPr>
          <w:rFonts w:ascii="GHEA Grapalat" w:hAnsi="GHEA Grapalat"/>
          <w:i/>
          <w:sz w:val="20"/>
          <w:szCs w:val="20"/>
        </w:rPr>
        <w:t>** Приложение 1.2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E121A3"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E121A3"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w:t>
      </w:r>
      <w:r w:rsidRPr="00B138F3">
        <w:rPr>
          <w:rFonts w:ascii="GHEA Grapalat" w:hAnsi="GHEA Grapalat"/>
          <w:sz w:val="22"/>
          <w:szCs w:val="22"/>
        </w:rPr>
        <w:lastRenderedPageBreak/>
        <w:t>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FB14FE">
        <w:rPr>
          <w:rFonts w:ascii="GHEA Grapalat" w:hAnsi="GHEA Grapalat"/>
          <w:sz w:val="22"/>
          <w:szCs w:val="22"/>
        </w:rPr>
        <w:t>девяностого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w:t>
      </w:r>
      <w:r w:rsidRPr="00B138F3">
        <w:rPr>
          <w:rFonts w:ascii="GHEA Grapalat" w:hAnsi="GHEA Grapalat"/>
        </w:rPr>
        <w:lastRenderedPageBreak/>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и действуют до д</w:t>
      </w:r>
      <w:r w:rsidR="00FB14FE">
        <w:rPr>
          <w:rFonts w:ascii="GHEA Grapalat" w:hAnsi="GHEA Grapalat"/>
        </w:rPr>
        <w:t>евяностого</w:t>
      </w:r>
      <w:r w:rsidR="001D4AC7" w:rsidRPr="00CF4C91">
        <w:rPr>
          <w:rFonts w:ascii="GHEA Grapalat" w:hAnsi="GHEA Grapalat"/>
        </w:rPr>
        <w:t xml:space="preserve">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Pr="00AC4BFC" w:rsidRDefault="00E752B6" w:rsidP="00BE2572">
      <w:pPr>
        <w:rPr>
          <w:rFonts w:ascii="GHEA Grapalat" w:hAnsi="GHEA Grapalat" w:cs="Sylfaen"/>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lastRenderedPageBreak/>
        <w:br w:type="page"/>
      </w:r>
    </w:p>
    <w:p w:rsidR="003B2F27" w:rsidRPr="006F1605" w:rsidRDefault="003B2F27" w:rsidP="00AC4BFC">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AC4BFC">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837099">
        <w:rPr>
          <w:rFonts w:ascii="GHEA Grapalat" w:hAnsi="GHEA Grapalat"/>
          <w:b/>
          <w:sz w:val="22"/>
          <w:szCs w:val="22"/>
        </w:rPr>
        <w:t>GHTsDzB-HVKAK-2021-</w:t>
      </w:r>
      <w:r w:rsidR="00A7150E">
        <w:rPr>
          <w:rFonts w:ascii="GHEA Grapalat" w:hAnsi="GHEA Grapalat"/>
          <w:b/>
          <w:sz w:val="22"/>
          <w:szCs w:val="22"/>
        </w:rPr>
        <w:t>103</w:t>
      </w:r>
      <w:r w:rsidRPr="00E063D7">
        <w:rPr>
          <w:rFonts w:ascii="GHEA Grapalat" w:hAnsi="GHEA Grapalat"/>
          <w:b/>
          <w:sz w:val="22"/>
          <w:szCs w:val="22"/>
        </w:rPr>
        <w:t>»</w:t>
      </w:r>
    </w:p>
    <w:p w:rsidR="00AC4BFC" w:rsidRDefault="00AC4BFC" w:rsidP="003B2F27">
      <w:pPr>
        <w:widowControl w:val="0"/>
        <w:spacing w:after="160" w:line="360" w:lineRule="auto"/>
        <w:ind w:firstLine="142"/>
        <w:jc w:val="center"/>
        <w:rPr>
          <w:rFonts w:ascii="GHEA Grapalat" w:hAnsi="GHEA Grapalat"/>
          <w:b/>
        </w:rPr>
      </w:pPr>
    </w:p>
    <w:p w:rsidR="008815B3" w:rsidRPr="00936B04" w:rsidRDefault="008815B3" w:rsidP="008815B3">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A7150E">
        <w:rPr>
          <w:rFonts w:ascii="GHEA Grapalat" w:hAnsi="GHEA Grapalat"/>
          <w:b/>
        </w:rPr>
        <w:t>У</w:t>
      </w:r>
      <w:r w:rsidR="00A7150E" w:rsidRPr="00A7150E">
        <w:rPr>
          <w:rFonts w:ascii="GHEA Grapalat" w:hAnsi="GHEA Grapalat"/>
          <w:b/>
        </w:rPr>
        <w:t>СЛУГИ ПО ПЕЧАТИ И УСТАНОВКЕ РЕКЛАМНЫХ</w:t>
      </w:r>
      <w:r w:rsidR="00A7150E">
        <w:rPr>
          <w:rFonts w:ascii="GHEA Grapalat" w:hAnsi="GHEA Grapalat"/>
          <w:b/>
        </w:rPr>
        <w:t xml:space="preserve"> </w:t>
      </w:r>
      <w:r w:rsidR="00A7150E" w:rsidRPr="00A7150E">
        <w:rPr>
          <w:rFonts w:ascii="GHEA Grapalat" w:hAnsi="GHEA Grapalat"/>
          <w:b/>
        </w:rPr>
        <w:t>БИЛБОРДОВ</w:t>
      </w:r>
      <w:r w:rsidR="00A7150E" w:rsidRPr="00956DFE">
        <w:rPr>
          <w:rFonts w:ascii="GHEA Grapalat" w:hAnsi="GHEA Grapalat"/>
          <w:b/>
        </w:rPr>
        <w:t xml:space="preserve">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ED7A7B">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Ваняна</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00EC3943" w:rsidRPr="001C59C6">
        <w:rPr>
          <w:rFonts w:ascii="GHEA Grapalat" w:hAnsi="GHEA Grapalat"/>
        </w:rPr>
        <w:t xml:space="preserve">заказчик поручает, а исполнитель принимает обязательство по предоставлению </w:t>
      </w:r>
      <w:r w:rsidR="00956DFE" w:rsidRPr="00956DFE">
        <w:rPr>
          <w:rFonts w:ascii="GHEA Grapalat" w:hAnsi="GHEA Grapalat"/>
          <w:b/>
        </w:rPr>
        <w:t xml:space="preserve">на </w:t>
      </w:r>
      <w:r w:rsidR="00A7150E">
        <w:rPr>
          <w:rFonts w:ascii="GHEA Grapalat" w:hAnsi="GHEA Grapalat"/>
          <w:b/>
        </w:rPr>
        <w:t>у</w:t>
      </w:r>
      <w:r w:rsidR="00A7150E" w:rsidRPr="00A7150E">
        <w:rPr>
          <w:rFonts w:ascii="GHEA Grapalat" w:hAnsi="GHEA Grapalat"/>
          <w:b/>
        </w:rPr>
        <w:t>слуги по печати и установке рекламных</w:t>
      </w:r>
      <w:r w:rsidR="00A7150E">
        <w:rPr>
          <w:rFonts w:ascii="GHEA Grapalat" w:hAnsi="GHEA Grapalat"/>
          <w:b/>
        </w:rPr>
        <w:t xml:space="preserve"> </w:t>
      </w:r>
      <w:r w:rsidR="00A7150E" w:rsidRPr="00A7150E">
        <w:rPr>
          <w:rFonts w:ascii="GHEA Grapalat" w:hAnsi="GHEA Grapalat"/>
          <w:b/>
        </w:rPr>
        <w:t>билбордов</w:t>
      </w:r>
      <w:r w:rsidR="00956DFE" w:rsidRPr="00956DFE">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 xml:space="preserve">предоставленная услуга не соответствует требованиям, установленным Приложением </w:t>
      </w:r>
      <w:r w:rsidRPr="00AD29CE">
        <w:rPr>
          <w:rFonts w:ascii="GHEA Grapalat" w:hAnsi="GHEA Grapalat"/>
        </w:rPr>
        <w:lastRenderedPageBreak/>
        <w:t>№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 xml:space="preserve">Если в срок, установленный пунктом 3.3 договора, Заказчик не принимает </w:t>
      </w:r>
      <w:r>
        <w:rPr>
          <w:rFonts w:ascii="GHEA Grapalat" w:hAnsi="GHEA Grapalat"/>
        </w:rPr>
        <w:lastRenderedPageBreak/>
        <w:t>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6"/>
        <w:t>17</w:t>
      </w:r>
      <w:r>
        <w:rPr>
          <w:rFonts w:ascii="GHEA Grapalat" w:hAnsi="GHEA Grapalat"/>
        </w:rPr>
        <w:t>.</w:t>
      </w:r>
    </w:p>
    <w:p w:rsidR="00934743" w:rsidRDefault="00934743" w:rsidP="00934743">
      <w:pPr>
        <w:widowControl w:val="0"/>
        <w:tabs>
          <w:tab w:val="left" w:pos="1134"/>
        </w:tabs>
        <w:ind w:firstLine="567"/>
        <w:contextualSpacing/>
        <w:jc w:val="both"/>
        <w:rPr>
          <w:rFonts w:ascii="GHEA Grapalat" w:hAnsi="GHEA Grapalat"/>
        </w:rPr>
      </w:pPr>
      <w:r>
        <w:rPr>
          <w:rFonts w:ascii="GHEA Grapalat" w:hAnsi="GHEA Grapalat"/>
        </w:rPr>
        <w:t>Договор заключается согласно максимальной сумме, указанной в нижепредставленном списке.</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w:t>
      </w:r>
      <w:r w:rsidRPr="00AD29CE">
        <w:rPr>
          <w:rFonts w:ascii="GHEA Grapalat" w:hAnsi="GHEA Grapalat"/>
        </w:rPr>
        <w:lastRenderedPageBreak/>
        <w:t>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П</w:t>
      </w:r>
      <w:r w:rsidRPr="00AD29CE">
        <w:rPr>
          <w:rFonts w:ascii="GHEA Grapalat" w:hAnsi="GHEA Grapalat"/>
        </w:rPr>
        <w:t xml:space="preserve">риложения № 1, </w:t>
      </w:r>
      <w:r w:rsidR="001B1E5E">
        <w:rPr>
          <w:rFonts w:ascii="GHEA Grapalat" w:hAnsi="GHEA Grapalat"/>
        </w:rPr>
        <w:t xml:space="preserve">№ </w:t>
      </w:r>
      <w:r w:rsidR="001D44E0">
        <w:rPr>
          <w:rFonts w:ascii="GHEA Grapalat" w:hAnsi="GHEA Grapalat"/>
        </w:rPr>
        <w:t>1.1</w:t>
      </w:r>
      <w:r w:rsidR="001B1E5E">
        <w:rPr>
          <w:rFonts w:ascii="GHEA Grapalat" w:hAnsi="GHEA Grapalat"/>
        </w:rPr>
        <w:t xml:space="preserve">, </w:t>
      </w:r>
      <w:r w:rsidRPr="00AD29CE">
        <w:rPr>
          <w:rFonts w:ascii="GHEA Grapalat" w:hAnsi="GHEA Grapalat"/>
        </w:rPr>
        <w:t xml:space="preserve">№ 3 и № 3.1 </w:t>
      </w:r>
      <w:r w:rsidR="00CF37A5">
        <w:rPr>
          <w:rFonts w:ascii="GHEA Grapalat" w:hAnsi="GHEA Grapalat"/>
        </w:rPr>
        <w:t xml:space="preserve">и </w:t>
      </w:r>
      <w:r w:rsidRPr="00AD29CE">
        <w:rPr>
          <w:rFonts w:ascii="GHEA Grapalat" w:hAnsi="GHEA Grapalat"/>
        </w:rPr>
        <w:t xml:space="preserve">к </w:t>
      </w:r>
      <w:r w:rsidRPr="00AD29CE">
        <w:rPr>
          <w:rFonts w:ascii="GHEA Grapalat" w:hAnsi="GHEA Grapalat"/>
        </w:rPr>
        <w:lastRenderedPageBreak/>
        <w:t>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1B5530" w:rsidRPr="00AD29CE" w:rsidRDefault="001B5530" w:rsidP="008542BA">
      <w:pPr>
        <w:widowControl w:val="0"/>
        <w:tabs>
          <w:tab w:val="left" w:pos="1276"/>
        </w:tabs>
        <w:ind w:firstLine="567"/>
        <w:contextualSpacing/>
        <w:jc w:val="both"/>
        <w:rPr>
          <w:rFonts w:ascii="GHEA Grapalat" w:hAnsi="GHEA Grapalat"/>
          <w:bCs/>
        </w:rPr>
      </w:pPr>
      <w:r>
        <w:rPr>
          <w:rFonts w:ascii="GHEA Grapalat" w:hAnsi="GHEA Grapalat"/>
        </w:rPr>
        <w:t>7.15.</w:t>
      </w:r>
      <w:r w:rsidRPr="001B5530">
        <w:rPr>
          <w:rFonts w:ascii="GHEA Grapalat" w:hAnsi="GHEA Grapalat"/>
        </w:rPr>
        <w:t xml:space="preserve"> </w:t>
      </w:r>
      <w:r w:rsidRPr="001B5530">
        <w:rPr>
          <w:rFonts w:ascii="GHEA Grapalat" w:hAnsi="GHEA Grapalat"/>
          <w:b/>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r w:rsidRPr="00AD29CE">
        <w:rPr>
          <w:rFonts w:ascii="GHEA Grapalat" w:hAnsi="GHEA Grapalat"/>
        </w:rPr>
        <w:t xml:space="preserve">Счет-фактура и положительное заключение, послужившие основанием для подтверждения </w:t>
      </w:r>
      <w:r w:rsidRPr="00AD29CE">
        <w:rPr>
          <w:rFonts w:ascii="GHEA Grapalat" w:hAnsi="GHEA Grapalat"/>
        </w:rPr>
        <w:lastRenderedPageBreak/>
        <w:t>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F15511">
      <w:footerReference w:type="default" r:id="rId9"/>
      <w:footnotePr>
        <w:pos w:val="beneathText"/>
      </w:footnotePr>
      <w:pgSz w:w="11906" w:h="16838" w:code="9"/>
      <w:pgMar w:top="567" w:right="566" w:bottom="568"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DFE" w:rsidRDefault="00956DFE">
      <w:r>
        <w:separator/>
      </w:r>
    </w:p>
  </w:endnote>
  <w:endnote w:type="continuationSeparator" w:id="0">
    <w:p w:rsidR="00956DFE" w:rsidRDefault="00956D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956DFE" w:rsidRPr="00305BEC" w:rsidRDefault="00A130D6">
        <w:pPr>
          <w:pStyle w:val="Footer"/>
          <w:jc w:val="center"/>
          <w:rPr>
            <w:rFonts w:ascii="GHEA Grapalat" w:hAnsi="GHEA Grapalat"/>
            <w:sz w:val="24"/>
            <w:szCs w:val="24"/>
          </w:rPr>
        </w:pPr>
        <w:r w:rsidRPr="00305BEC">
          <w:rPr>
            <w:rFonts w:ascii="GHEA Grapalat" w:hAnsi="GHEA Grapalat"/>
            <w:sz w:val="24"/>
            <w:szCs w:val="24"/>
          </w:rPr>
          <w:fldChar w:fldCharType="begin"/>
        </w:r>
        <w:r w:rsidR="00956DFE"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A7150E">
          <w:rPr>
            <w:rFonts w:ascii="GHEA Grapalat" w:hAnsi="GHEA Grapalat"/>
            <w:noProof/>
            <w:sz w:val="24"/>
            <w:szCs w:val="24"/>
          </w:rPr>
          <w:t>59</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DFE" w:rsidRDefault="00956DFE">
      <w:r>
        <w:separator/>
      </w:r>
    </w:p>
  </w:footnote>
  <w:footnote w:type="continuationSeparator" w:id="0">
    <w:p w:rsidR="00956DFE" w:rsidRDefault="00956DFE">
      <w:r>
        <w:continuationSeparator/>
      </w:r>
    </w:p>
  </w:footnote>
  <w:footnote w:id="1">
    <w:p w:rsidR="00956DFE" w:rsidRPr="00A31673" w:rsidRDefault="00956DFE">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956DFE" w:rsidRDefault="00956DFE"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56DFE" w:rsidRDefault="00956DFE" w:rsidP="006B3E56">
      <w:pPr>
        <w:pStyle w:val="FootnoteText"/>
        <w:rPr>
          <w:rFonts w:asciiTheme="minorHAnsi" w:hAnsiTheme="minorHAnsi"/>
          <w:lang w:val="af-ZA"/>
        </w:rPr>
      </w:pPr>
    </w:p>
  </w:footnote>
  <w:footnote w:id="3">
    <w:p w:rsidR="00956DFE" w:rsidRPr="00D3436F" w:rsidRDefault="00956DF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956DFE" w:rsidRPr="00FF5217" w:rsidRDefault="00956DFE" w:rsidP="0006027F">
      <w:pPr>
        <w:widowControl w:val="0"/>
        <w:ind w:right="309"/>
        <w:jc w:val="both"/>
        <w:rPr>
          <w:b/>
          <w:color w:val="FF0000"/>
          <w:sz w:val="32"/>
          <w:szCs w:val="32"/>
        </w:rPr>
      </w:pPr>
      <w:r w:rsidRPr="00FF5217">
        <w:rPr>
          <w:b/>
          <w:color w:val="FF0000"/>
          <w:sz w:val="32"/>
          <w:szCs w:val="32"/>
        </w:rPr>
        <w:t>* Приложение N 1.1 считается неотъемлемой частью ценового предложения и подается вместе с заявкой.</w:t>
      </w:r>
      <w:r w:rsidRPr="00FF5217">
        <w:rPr>
          <w:rStyle w:val="FootnoteReference"/>
          <w:b/>
          <w:color w:val="FF0000"/>
          <w:sz w:val="32"/>
          <w:szCs w:val="32"/>
          <w:vertAlign w:val="baseline"/>
        </w:rPr>
        <w:t xml:space="preserve"> </w:t>
      </w:r>
    </w:p>
    <w:p w:rsidR="00956DFE" w:rsidRPr="0006027F" w:rsidRDefault="00956DFE">
      <w:pPr>
        <w:pStyle w:val="FootnoteText"/>
      </w:pPr>
    </w:p>
  </w:footnote>
  <w:footnote w:id="4">
    <w:p w:rsidR="00956DFE" w:rsidRDefault="00956DFE" w:rsidP="003D2FE2">
      <w:pPr>
        <w:pStyle w:val="FootnoteText"/>
        <w:jc w:val="both"/>
        <w:rPr>
          <w:rFonts w:asciiTheme="minorHAnsi" w:hAnsiTheme="minorHAnsi"/>
        </w:rPr>
      </w:pPr>
    </w:p>
    <w:p w:rsidR="00956DFE" w:rsidRDefault="00956DFE" w:rsidP="003D2FE2">
      <w:pPr>
        <w:pStyle w:val="FootnoteText"/>
        <w:jc w:val="both"/>
        <w:rPr>
          <w:rFonts w:asciiTheme="minorHAnsi" w:hAnsiTheme="minorHAnsi"/>
        </w:rPr>
      </w:pPr>
    </w:p>
    <w:p w:rsidR="00956DFE" w:rsidRPr="0006027F" w:rsidRDefault="00956DFE" w:rsidP="003D2FE2">
      <w:pPr>
        <w:pStyle w:val="FootnoteText"/>
        <w:jc w:val="both"/>
        <w:rPr>
          <w:rFonts w:asciiTheme="minorHAnsi" w:hAnsiTheme="minorHAnsi"/>
        </w:rPr>
      </w:pPr>
    </w:p>
  </w:footnote>
  <w:footnote w:id="5">
    <w:p w:rsidR="00956DFE" w:rsidRPr="008842CE" w:rsidRDefault="00956DFE" w:rsidP="000A214C">
      <w:pPr>
        <w:pStyle w:val="FootnoteText"/>
        <w:jc w:val="both"/>
      </w:pPr>
    </w:p>
  </w:footnote>
  <w:footnote w:id="6">
    <w:p w:rsidR="00956DFE" w:rsidRPr="006F5F33" w:rsidRDefault="00956DFE"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956DFE" w:rsidRPr="006F5F33" w:rsidRDefault="00956DFE"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956DFE" w:rsidRPr="006F5F33" w:rsidRDefault="00956DFE"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956DFE" w:rsidRPr="00E40AC8" w:rsidRDefault="00956DFE"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0DF"/>
    <w:rsid w:val="00005403"/>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225"/>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27F"/>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2C5"/>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1AB1"/>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67E1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5530"/>
    <w:rsid w:val="001B6F2D"/>
    <w:rsid w:val="001B6FCF"/>
    <w:rsid w:val="001C07C6"/>
    <w:rsid w:val="001C0849"/>
    <w:rsid w:val="001C1570"/>
    <w:rsid w:val="001C3D83"/>
    <w:rsid w:val="001C3F6C"/>
    <w:rsid w:val="001C4811"/>
    <w:rsid w:val="001C59C6"/>
    <w:rsid w:val="001C6688"/>
    <w:rsid w:val="001C76F7"/>
    <w:rsid w:val="001C7EF3"/>
    <w:rsid w:val="001D0249"/>
    <w:rsid w:val="001D129F"/>
    <w:rsid w:val="001D176D"/>
    <w:rsid w:val="001D1D00"/>
    <w:rsid w:val="001D209D"/>
    <w:rsid w:val="001D2AA3"/>
    <w:rsid w:val="001D2D62"/>
    <w:rsid w:val="001D44E0"/>
    <w:rsid w:val="001D4AC7"/>
    <w:rsid w:val="001D4F86"/>
    <w:rsid w:val="001D53BB"/>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2FF"/>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723"/>
    <w:rsid w:val="00244B04"/>
    <w:rsid w:val="00244B38"/>
    <w:rsid w:val="002474B9"/>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67531"/>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1C0B"/>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A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654"/>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A35"/>
    <w:rsid w:val="003A2BE0"/>
    <w:rsid w:val="003A2D11"/>
    <w:rsid w:val="003A39AC"/>
    <w:rsid w:val="003A5049"/>
    <w:rsid w:val="003A5533"/>
    <w:rsid w:val="003A62A4"/>
    <w:rsid w:val="003A645E"/>
    <w:rsid w:val="003A6791"/>
    <w:rsid w:val="003A734A"/>
    <w:rsid w:val="003A792E"/>
    <w:rsid w:val="003B0BDF"/>
    <w:rsid w:val="003B0D6E"/>
    <w:rsid w:val="003B14AF"/>
    <w:rsid w:val="003B1FC0"/>
    <w:rsid w:val="003B2F27"/>
    <w:rsid w:val="003B30C6"/>
    <w:rsid w:val="003B3302"/>
    <w:rsid w:val="003B3A13"/>
    <w:rsid w:val="003B3E74"/>
    <w:rsid w:val="003B44B1"/>
    <w:rsid w:val="003B4A74"/>
    <w:rsid w:val="003B585C"/>
    <w:rsid w:val="003B5B5B"/>
    <w:rsid w:val="003B5F63"/>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348"/>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1AE"/>
    <w:rsid w:val="005856C5"/>
    <w:rsid w:val="00585DD4"/>
    <w:rsid w:val="00585E16"/>
    <w:rsid w:val="00587072"/>
    <w:rsid w:val="005876A3"/>
    <w:rsid w:val="00587756"/>
    <w:rsid w:val="005900F2"/>
    <w:rsid w:val="00590A62"/>
    <w:rsid w:val="0059159E"/>
    <w:rsid w:val="0059188B"/>
    <w:rsid w:val="005918A4"/>
    <w:rsid w:val="00592A50"/>
    <w:rsid w:val="00592F35"/>
    <w:rsid w:val="005939DE"/>
    <w:rsid w:val="00593B80"/>
    <w:rsid w:val="00593BDB"/>
    <w:rsid w:val="00593E76"/>
    <w:rsid w:val="00594C31"/>
    <w:rsid w:val="00594FEE"/>
    <w:rsid w:val="005953F4"/>
    <w:rsid w:val="005960B4"/>
    <w:rsid w:val="0059636E"/>
    <w:rsid w:val="005A0D47"/>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9B6"/>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3C5"/>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AEC"/>
    <w:rsid w:val="00637DAB"/>
    <w:rsid w:val="006417C7"/>
    <w:rsid w:val="00641CA0"/>
    <w:rsid w:val="00642172"/>
    <w:rsid w:val="00642EFE"/>
    <w:rsid w:val="006434B3"/>
    <w:rsid w:val="0064473D"/>
    <w:rsid w:val="00644850"/>
    <w:rsid w:val="00644CE2"/>
    <w:rsid w:val="0064723A"/>
    <w:rsid w:val="00650073"/>
    <w:rsid w:val="00650458"/>
    <w:rsid w:val="006505D2"/>
    <w:rsid w:val="006508BB"/>
    <w:rsid w:val="00651408"/>
    <w:rsid w:val="006519EF"/>
    <w:rsid w:val="00651E02"/>
    <w:rsid w:val="006521E5"/>
    <w:rsid w:val="006544A0"/>
    <w:rsid w:val="00654ADD"/>
    <w:rsid w:val="00654B3F"/>
    <w:rsid w:val="00655E71"/>
    <w:rsid w:val="00655EBD"/>
    <w:rsid w:val="00657315"/>
    <w:rsid w:val="00660138"/>
    <w:rsid w:val="006607D5"/>
    <w:rsid w:val="006608AD"/>
    <w:rsid w:val="00661E7D"/>
    <w:rsid w:val="00662165"/>
    <w:rsid w:val="00662623"/>
    <w:rsid w:val="0066349B"/>
    <w:rsid w:val="00665120"/>
    <w:rsid w:val="00665398"/>
    <w:rsid w:val="006657A3"/>
    <w:rsid w:val="006657EE"/>
    <w:rsid w:val="0066621D"/>
    <w:rsid w:val="006672E6"/>
    <w:rsid w:val="00667A56"/>
    <w:rsid w:val="00667C83"/>
    <w:rsid w:val="006702D2"/>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2CE"/>
    <w:rsid w:val="0069380F"/>
    <w:rsid w:val="00693C4E"/>
    <w:rsid w:val="006953B6"/>
    <w:rsid w:val="006968E8"/>
    <w:rsid w:val="00697C38"/>
    <w:rsid w:val="006A0D8B"/>
    <w:rsid w:val="006A11B6"/>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73E"/>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6164"/>
    <w:rsid w:val="006D704B"/>
    <w:rsid w:val="006D7219"/>
    <w:rsid w:val="006D7C2D"/>
    <w:rsid w:val="006E0414"/>
    <w:rsid w:val="006E15CD"/>
    <w:rsid w:val="006E1E8F"/>
    <w:rsid w:val="006E35A0"/>
    <w:rsid w:val="006E49D7"/>
    <w:rsid w:val="006E50E4"/>
    <w:rsid w:val="006E5904"/>
    <w:rsid w:val="006E5CC5"/>
    <w:rsid w:val="006E6608"/>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0A7"/>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239"/>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593"/>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1D06"/>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B7AEF"/>
    <w:rsid w:val="007C081F"/>
    <w:rsid w:val="007C0837"/>
    <w:rsid w:val="007C13B3"/>
    <w:rsid w:val="007C15C5"/>
    <w:rsid w:val="007C1825"/>
    <w:rsid w:val="007C1D08"/>
    <w:rsid w:val="007C1D4B"/>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099"/>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5B3"/>
    <w:rsid w:val="00881C05"/>
    <w:rsid w:val="00881C22"/>
    <w:rsid w:val="00883074"/>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0C50"/>
    <w:rsid w:val="008C16C2"/>
    <w:rsid w:val="008C17DA"/>
    <w:rsid w:val="008C1A8A"/>
    <w:rsid w:val="008C208B"/>
    <w:rsid w:val="008C343E"/>
    <w:rsid w:val="008C3509"/>
    <w:rsid w:val="008C353D"/>
    <w:rsid w:val="008C37D2"/>
    <w:rsid w:val="008C417C"/>
    <w:rsid w:val="008C4B2D"/>
    <w:rsid w:val="008C5EB0"/>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460"/>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8DA"/>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B17"/>
    <w:rsid w:val="00911F57"/>
    <w:rsid w:val="009123CA"/>
    <w:rsid w:val="00914B4A"/>
    <w:rsid w:val="00915104"/>
    <w:rsid w:val="00915337"/>
    <w:rsid w:val="0091562B"/>
    <w:rsid w:val="009159E9"/>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743"/>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6DFE"/>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7C1"/>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B5F"/>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E7C3A"/>
    <w:rsid w:val="009F0660"/>
    <w:rsid w:val="009F06BA"/>
    <w:rsid w:val="009F0AB3"/>
    <w:rsid w:val="009F0AEC"/>
    <w:rsid w:val="009F0E95"/>
    <w:rsid w:val="009F10E4"/>
    <w:rsid w:val="009F18D0"/>
    <w:rsid w:val="009F1E5F"/>
    <w:rsid w:val="009F1FF7"/>
    <w:rsid w:val="009F2B04"/>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363"/>
    <w:rsid w:val="00A11E49"/>
    <w:rsid w:val="00A11F49"/>
    <w:rsid w:val="00A1275F"/>
    <w:rsid w:val="00A12A5E"/>
    <w:rsid w:val="00A12B60"/>
    <w:rsid w:val="00A12C95"/>
    <w:rsid w:val="00A130D6"/>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0C2E"/>
    <w:rsid w:val="00A7150E"/>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AC2"/>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BFC"/>
    <w:rsid w:val="00AC4EAF"/>
    <w:rsid w:val="00AC5807"/>
    <w:rsid w:val="00AC6523"/>
    <w:rsid w:val="00AC743C"/>
    <w:rsid w:val="00AC7A2E"/>
    <w:rsid w:val="00AD0BEB"/>
    <w:rsid w:val="00AD1BFE"/>
    <w:rsid w:val="00AD2081"/>
    <w:rsid w:val="00AD2CE2"/>
    <w:rsid w:val="00AD305B"/>
    <w:rsid w:val="00AD34C9"/>
    <w:rsid w:val="00AD522C"/>
    <w:rsid w:val="00AD61FB"/>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B6C"/>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08A5"/>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016"/>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A7A38"/>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173"/>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C46"/>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39F"/>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7A5"/>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3D3C"/>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2888"/>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5693"/>
    <w:rsid w:val="00DB64C8"/>
    <w:rsid w:val="00DB6D02"/>
    <w:rsid w:val="00DB7289"/>
    <w:rsid w:val="00DB7B2F"/>
    <w:rsid w:val="00DC1223"/>
    <w:rsid w:val="00DC14CE"/>
    <w:rsid w:val="00DC155A"/>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21A3"/>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67F7"/>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943"/>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7A7B"/>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8CD"/>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511"/>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4FE"/>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34F"/>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E7C5D"/>
    <w:rsid w:val="00FF0766"/>
    <w:rsid w:val="00FF0775"/>
    <w:rsid w:val="00FF0FE2"/>
    <w:rsid w:val="00FF1D27"/>
    <w:rsid w:val="00FF2714"/>
    <w:rsid w:val="00FF28EE"/>
    <w:rsid w:val="00FF2E56"/>
    <w:rsid w:val="00FF3050"/>
    <w:rsid w:val="00FF3191"/>
    <w:rsid w:val="00FF331F"/>
    <w:rsid w:val="00FF365B"/>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1C4CE-A115-4256-BD8F-1C6D5B861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2484</TotalTime>
  <Pages>65</Pages>
  <Words>15590</Words>
  <Characters>112861</Characters>
  <Application>Microsoft Office Word</Application>
  <DocSecurity>0</DocSecurity>
  <Lines>940</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128195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1161</cp:revision>
  <cp:lastPrinted>2018-02-16T07:12:00Z</cp:lastPrinted>
  <dcterms:created xsi:type="dcterms:W3CDTF">2019-10-28T07:04:00Z</dcterms:created>
  <dcterms:modified xsi:type="dcterms:W3CDTF">2021-12-22T05:04:00Z</dcterms:modified>
</cp:coreProperties>
</file>