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6E1653" w:rsidRDefault="00E26FEE" w:rsidP="00A92057">
      <w:pPr>
        <w:widowControl w:val="0"/>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A92057">
      <w:pPr>
        <w:widowControl w:val="0"/>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A92057" w:rsidRDefault="00A92057"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A92057"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КОТИРОВОК </w:t>
      </w:r>
      <w:r w:rsidR="00BA7128">
        <w:rPr>
          <w:rStyle w:val="FootnoteReference"/>
          <w:rFonts w:ascii="GHEA Grapalat" w:hAnsi="GHEA Grapalat"/>
          <w:i w:val="0"/>
          <w:sz w:val="24"/>
          <w:szCs w:val="24"/>
        </w:rPr>
        <w:footnoteReference w:customMarkFollows="1" w:id="1"/>
        <w:t>*</w:t>
      </w:r>
    </w:p>
    <w:p w:rsidR="00A92057"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46537F">
        <w:rPr>
          <w:rFonts w:ascii="GHEA Grapalat" w:hAnsi="GHEA Grapalat"/>
          <w:i w:val="0"/>
          <w:sz w:val="24"/>
          <w:szCs w:val="24"/>
          <w:lang w:val="hy-AM"/>
        </w:rPr>
        <w:t>26</w:t>
      </w:r>
      <w:r w:rsidRPr="009044F1">
        <w:rPr>
          <w:rFonts w:ascii="GHEA Grapalat" w:hAnsi="GHEA Grapalat"/>
          <w:i w:val="0"/>
          <w:sz w:val="24"/>
          <w:szCs w:val="24"/>
        </w:rPr>
        <w:t>" "</w:t>
      </w:r>
      <w:r w:rsidR="00A92057">
        <w:rPr>
          <w:rFonts w:ascii="GHEA Grapalat" w:hAnsi="GHEA Grapalat"/>
          <w:i w:val="0"/>
          <w:sz w:val="24"/>
          <w:szCs w:val="24"/>
          <w:lang w:val="hy-AM"/>
        </w:rPr>
        <w:t>0</w:t>
      </w:r>
      <w:r w:rsidR="00720D24">
        <w:rPr>
          <w:rFonts w:ascii="GHEA Grapalat" w:hAnsi="GHEA Grapalat"/>
          <w:i w:val="0"/>
          <w:sz w:val="24"/>
          <w:szCs w:val="24"/>
          <w:lang w:val="hy-AM"/>
        </w:rPr>
        <w:t>2</w:t>
      </w:r>
      <w:r w:rsidRPr="009044F1">
        <w:rPr>
          <w:rFonts w:ascii="GHEA Grapalat" w:hAnsi="GHEA Grapalat"/>
          <w:i w:val="0"/>
          <w:sz w:val="24"/>
          <w:szCs w:val="24"/>
        </w:rPr>
        <w:t>" 20</w:t>
      </w:r>
      <w:r w:rsidR="00A92057">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92057">
        <w:rPr>
          <w:rFonts w:ascii="GHEA Grapalat" w:hAnsi="GHEA Grapalat"/>
          <w:i w:val="0"/>
          <w:sz w:val="24"/>
          <w:szCs w:val="24"/>
          <w:lang w:val="hy-AM"/>
        </w:rPr>
        <w:t>0</w:t>
      </w:r>
      <w:r w:rsidR="0046537F">
        <w:rPr>
          <w:rFonts w:ascii="GHEA Grapalat" w:hAnsi="GHEA Grapalat"/>
          <w:i w:val="0"/>
          <w:sz w:val="24"/>
          <w:szCs w:val="24"/>
          <w:lang w:val="hy-AM"/>
        </w:rPr>
        <w:t>2</w:t>
      </w:r>
      <w:r w:rsidRPr="009044F1">
        <w:rPr>
          <w:rFonts w:ascii="GHEA Grapalat" w:hAnsi="GHEA Grapalat"/>
          <w:i w:val="0"/>
          <w:sz w:val="24"/>
          <w:szCs w:val="24"/>
        </w:rPr>
        <w:t xml:space="preserve">" </w:t>
      </w:r>
    </w:p>
    <w:p w:rsidR="00A92057" w:rsidRPr="006764D2" w:rsidRDefault="00A92057" w:rsidP="00A92057">
      <w:pPr>
        <w:widowControl w:val="0"/>
        <w:spacing w:after="160"/>
        <w:jc w:val="center"/>
        <w:rPr>
          <w:rFonts w:ascii="GHEA Grapalat" w:hAnsi="GHEA Grapalat"/>
        </w:rPr>
      </w:pPr>
      <w:r w:rsidRPr="002D054B">
        <w:rPr>
          <w:rFonts w:ascii="GHEA Grapalat" w:hAnsi="GHEA Grapalat"/>
        </w:rPr>
        <w:t>На основании статьи 15 части 6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92057">
        <w:rPr>
          <w:rFonts w:ascii="GHEA Grapalat" w:hAnsi="GHEA Grapalat"/>
          <w:i w:val="0"/>
          <w:sz w:val="24"/>
          <w:szCs w:val="24"/>
        </w:rPr>
        <w:t>ԷՋՕԸ-ԳՀԱՊՁԲ–</w:t>
      </w:r>
      <w:r w:rsidR="0046537F">
        <w:rPr>
          <w:rFonts w:ascii="GHEA Grapalat" w:hAnsi="GHEA Grapalat"/>
          <w:i w:val="0"/>
          <w:sz w:val="24"/>
          <w:szCs w:val="24"/>
        </w:rPr>
        <w:t>2026/15</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A92057">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92057" w:rsidRPr="00A92057">
        <w:rPr>
          <w:rFonts w:ascii="GHEA Grapalat" w:hAnsi="GHEA Grapalat"/>
          <w:i w:val="0"/>
          <w:sz w:val="24"/>
          <w:szCs w:val="24"/>
        </w:rPr>
        <w:t>«Эчмиадзин» ОВП</w:t>
      </w:r>
      <w:r w:rsidRPr="009044F1">
        <w:rPr>
          <w:rFonts w:ascii="GHEA Grapalat" w:hAnsi="GHEA Grapalat"/>
          <w:i w:val="0"/>
          <w:sz w:val="24"/>
          <w:szCs w:val="24"/>
        </w:rPr>
        <w:t>, находящийся по адресу:</w:t>
      </w:r>
      <w:r w:rsidR="00A92057">
        <w:rPr>
          <w:rFonts w:ascii="GHEA Grapalat" w:hAnsi="GHEA Grapalat"/>
          <w:i w:val="0"/>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42699B">
        <w:rPr>
          <w:rFonts w:ascii="GHEA Grapalat" w:hAnsi="GHEA Grapalat"/>
          <w:i w:val="0"/>
          <w:sz w:val="24"/>
          <w:szCs w:val="24"/>
        </w:rPr>
        <w:t xml:space="preserve">запрос котировок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720D24">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720D24" w:rsidRPr="00720D24">
        <w:rPr>
          <w:rFonts w:ascii="GHEA Grapalat" w:hAnsi="GHEA Grapalat"/>
          <w:b/>
          <w:i w:val="0"/>
          <w:sz w:val="24"/>
          <w:szCs w:val="24"/>
        </w:rPr>
        <w:t xml:space="preserve">Медный кабель ВПП 35, алюминиевый кабель 4x35 и алюминиевая проволока A 35. </w:t>
      </w:r>
      <w:r w:rsidR="00782D60">
        <w:rPr>
          <w:rFonts w:ascii="GHEA Grapalat" w:hAnsi="GHEA Grapalat"/>
          <w:i w:val="0"/>
          <w:sz w:val="24"/>
          <w:szCs w:val="24"/>
        </w:rPr>
        <w:t>(далее — договор).</w:t>
      </w:r>
    </w:p>
    <w:p w:rsidR="00357D48" w:rsidRPr="009044F1" w:rsidRDefault="00A20B69"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A920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A92057">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A920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42699B">
        <w:rPr>
          <w:rFonts w:ascii="GHEA Grapalat" w:hAnsi="GHEA Grapalat"/>
          <w:i w:val="0"/>
          <w:sz w:val="24"/>
          <w:szCs w:val="24"/>
        </w:rPr>
        <w:t xml:space="preserve">запрос котировок </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92057">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A92057">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A92057" w:rsidRPr="00A92057">
        <w:rPr>
          <w:rFonts w:ascii="GHEA Grapalat" w:hAnsi="GHEA Grapalat"/>
          <w:i w:val="0"/>
          <w:sz w:val="24"/>
          <w:szCs w:val="24"/>
        </w:rPr>
        <w:t>Эчмиадзин Звартноц аван</w:t>
      </w:r>
      <w:r w:rsidRPr="000F0CA8">
        <w:rPr>
          <w:rFonts w:ascii="GHEA Grapalat" w:hAnsi="GHEA Grapalat"/>
          <w:i w:val="0"/>
          <w:sz w:val="24"/>
          <w:szCs w:val="24"/>
        </w:rPr>
        <w:t xml:space="preserve">, в </w:t>
      </w:r>
      <w:r w:rsidR="00A92057">
        <w:rPr>
          <w:rFonts w:ascii="GHEA Grapalat" w:hAnsi="GHEA Grapalat"/>
          <w:i w:val="0"/>
          <w:sz w:val="24"/>
          <w:szCs w:val="24"/>
        </w:rPr>
        <w:t>12:00</w:t>
      </w:r>
      <w:r>
        <w:rPr>
          <w:rFonts w:ascii="GHEA Grapalat" w:hAnsi="GHEA Grapalat"/>
          <w:i w:val="0"/>
          <w:sz w:val="24"/>
          <w:szCs w:val="24"/>
        </w:rPr>
        <w:t xml:space="preserve"> часов "</w:t>
      </w:r>
      <w:r w:rsidR="0046537F">
        <w:rPr>
          <w:rFonts w:ascii="GHEA Grapalat" w:hAnsi="GHEA Grapalat"/>
          <w:i w:val="0"/>
          <w:sz w:val="24"/>
          <w:szCs w:val="24"/>
          <w:lang w:val="hy-AM"/>
        </w:rPr>
        <w:t>0</w:t>
      </w:r>
      <w:r w:rsidR="00720D24">
        <w:rPr>
          <w:rFonts w:ascii="GHEA Grapalat" w:hAnsi="GHEA Grapalat"/>
          <w:i w:val="0"/>
          <w:sz w:val="24"/>
          <w:szCs w:val="24"/>
          <w:lang w:val="hy-AM"/>
        </w:rPr>
        <w:t>5</w:t>
      </w:r>
      <w:r>
        <w:rPr>
          <w:rFonts w:ascii="GHEA Grapalat" w:hAnsi="GHEA Grapalat"/>
          <w:i w:val="0"/>
          <w:sz w:val="24"/>
          <w:szCs w:val="24"/>
        </w:rPr>
        <w:t>" "</w:t>
      </w:r>
      <w:r w:rsidR="00A92057">
        <w:rPr>
          <w:rFonts w:ascii="GHEA Grapalat" w:hAnsi="GHEA Grapalat"/>
          <w:i w:val="0"/>
          <w:sz w:val="24"/>
          <w:szCs w:val="24"/>
        </w:rPr>
        <w:t>0</w:t>
      </w:r>
      <w:r w:rsidR="0046537F">
        <w:rPr>
          <w:rFonts w:ascii="GHEA Grapalat" w:hAnsi="GHEA Grapalat"/>
          <w:i w:val="0"/>
          <w:sz w:val="24"/>
          <w:szCs w:val="24"/>
          <w:lang w:val="hy-AM"/>
        </w:rPr>
        <w:t>3</w:t>
      </w:r>
      <w:r>
        <w:rPr>
          <w:rFonts w:ascii="GHEA Grapalat" w:hAnsi="GHEA Grapalat"/>
          <w:i w:val="0"/>
          <w:sz w:val="24"/>
          <w:szCs w:val="24"/>
        </w:rPr>
        <w:t>" "</w:t>
      </w:r>
      <w:r w:rsidR="00A92057">
        <w:rPr>
          <w:rFonts w:ascii="GHEA Grapalat" w:hAnsi="GHEA Grapalat"/>
          <w:i w:val="0"/>
          <w:sz w:val="24"/>
          <w:szCs w:val="24"/>
        </w:rPr>
        <w:t>2026</w:t>
      </w:r>
      <w:r>
        <w:rPr>
          <w:rFonts w:ascii="GHEA Grapalat" w:hAnsi="GHEA Grapalat"/>
          <w:i w:val="0"/>
          <w:sz w:val="24"/>
          <w:szCs w:val="24"/>
        </w:rPr>
        <w:t>".</w:t>
      </w:r>
    </w:p>
    <w:p w:rsidR="002C09AA" w:rsidRPr="001B32D9" w:rsidRDefault="002C09AA" w:rsidP="00A920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lastRenderedPageBreak/>
        <w:t>Анжелой Искендарян.</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Телефон: 093 20 92 82</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 xml:space="preserve">Электронная почта почта </w:t>
      </w:r>
      <w:hyperlink r:id="rId8" w:history="1">
        <w:r w:rsidRPr="00A92057">
          <w:rPr>
            <w:rFonts w:ascii="GHEA Grapalat" w:hAnsi="GHEA Grapalat"/>
          </w:rPr>
          <w:t>echmiadzin-wua@mail.ru</w:t>
        </w:r>
      </w:hyperlink>
      <w:r w:rsidRPr="00A92057">
        <w:rPr>
          <w:rFonts w:ascii="GHEA Grapalat" w:hAnsi="GHEA Grapalat"/>
        </w:rPr>
        <w:t>:</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Клиент: «Эчмиадзин» ОВП</w:t>
      </w:r>
    </w:p>
    <w:p w:rsidR="00096865" w:rsidRPr="009044F1" w:rsidRDefault="00A92057" w:rsidP="00A92057">
      <w:pPr>
        <w:pStyle w:val="BodyText"/>
        <w:widowControl w:val="0"/>
        <w:spacing w:after="160"/>
        <w:ind w:firstLine="567"/>
        <w:jc w:val="right"/>
        <w:rPr>
          <w:rFonts w:ascii="GHEA Grapalat" w:hAnsi="GHEA Grapalat" w:cs="Sylfaen"/>
          <w:i/>
        </w:rPr>
      </w:pPr>
      <w:r w:rsidRPr="00A92057">
        <w:rPr>
          <w:rFonts w:ascii="GHEA Grapalat" w:hAnsi="GHEA Grapalat"/>
        </w:rPr>
        <w:br w:type="page"/>
      </w:r>
      <w:r w:rsidR="00096865"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92057">
        <w:rPr>
          <w:rFonts w:ascii="GHEA Grapalat" w:hAnsi="GHEA Grapalat"/>
          <w:i/>
        </w:rPr>
        <w:t>ԷՋՕԸ-ԳՀԱՊՁԲ–</w:t>
      </w:r>
      <w:r w:rsidR="0046537F">
        <w:rPr>
          <w:rFonts w:ascii="GHEA Grapalat" w:hAnsi="GHEA Grapalat"/>
          <w:i/>
        </w:rPr>
        <w:t>2026/15</w:t>
      </w:r>
      <w:r w:rsidR="001B32D9" w:rsidRPr="001B32D9">
        <w:rPr>
          <w:rFonts w:ascii="GHEA Grapalat" w:hAnsi="GHEA Grapalat" w:cs="Times Armenian"/>
          <w:i/>
        </w:rPr>
        <w:br/>
      </w:r>
      <w:r w:rsidR="00A46F92">
        <w:rPr>
          <w:rFonts w:ascii="GHEA Grapalat" w:hAnsi="GHEA Grapalat"/>
          <w:i/>
        </w:rPr>
        <w:t xml:space="preserve">№ </w:t>
      </w:r>
      <w:r w:rsidR="0046537F">
        <w:rPr>
          <w:rFonts w:ascii="GHEA Grapalat" w:hAnsi="GHEA Grapalat"/>
          <w:i/>
          <w:lang w:val="hy-AM"/>
        </w:rPr>
        <w:t>2</w:t>
      </w:r>
      <w:r w:rsidR="00096865" w:rsidRPr="009044F1">
        <w:rPr>
          <w:rFonts w:ascii="GHEA Grapalat" w:hAnsi="GHEA Grapalat"/>
          <w:i/>
        </w:rPr>
        <w:t xml:space="preserve"> от </w:t>
      </w:r>
      <w:r w:rsidR="0046537F">
        <w:rPr>
          <w:rFonts w:ascii="GHEA Grapalat" w:hAnsi="GHEA Grapalat"/>
          <w:i/>
          <w:lang w:val="hy-AM"/>
        </w:rPr>
        <w:t>26</w:t>
      </w:r>
      <w:bookmarkStart w:id="0" w:name="_GoBack"/>
      <w:bookmarkEnd w:id="0"/>
      <w:r w:rsidR="00A92057">
        <w:rPr>
          <w:rFonts w:ascii="GHEA Grapalat" w:hAnsi="GHEA Grapalat"/>
          <w:i/>
        </w:rPr>
        <w:t>.0</w:t>
      </w:r>
      <w:r w:rsidR="00720D24">
        <w:rPr>
          <w:rFonts w:ascii="GHEA Grapalat" w:hAnsi="GHEA Grapalat"/>
          <w:i/>
          <w:lang w:val="hy-AM"/>
        </w:rPr>
        <w:t>2</w:t>
      </w:r>
      <w:r w:rsidR="00A92057">
        <w:rPr>
          <w:rFonts w:ascii="GHEA Grapalat" w:hAnsi="GHEA Grapalat"/>
          <w:i/>
        </w:rPr>
        <w:t>.</w:t>
      </w:r>
      <w:r w:rsidR="00096865" w:rsidRPr="009044F1">
        <w:rPr>
          <w:rFonts w:ascii="GHEA Grapalat" w:hAnsi="GHEA Grapalat"/>
          <w:i/>
        </w:rPr>
        <w:t>20</w:t>
      </w:r>
      <w:r w:rsidR="00A92057">
        <w:rPr>
          <w:rFonts w:ascii="GHEA Grapalat" w:hAnsi="GHEA Grapalat"/>
          <w:i/>
        </w:rPr>
        <w:t>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xml:space="preserve">, ОБЪЯВЛЕННЫЙ С ЦЕЛЬЮ ПРИОБРЕТЕНИЯ </w:t>
      </w:r>
      <w:r w:rsidR="00720D24" w:rsidRPr="009044F1">
        <w:rPr>
          <w:rFonts w:ascii="GHEA Grapalat" w:hAnsi="GHEA Grapalat"/>
        </w:rPr>
        <w:t>"</w:t>
      </w:r>
      <w:r w:rsidR="00720D24" w:rsidRPr="00421707">
        <w:rPr>
          <w:rFonts w:ascii="GHEA Grapalat" w:hAnsi="GHEA Grapalat"/>
          <w:b/>
          <w:i/>
        </w:rPr>
        <w:t xml:space="preserve"> </w:t>
      </w:r>
      <w:r w:rsidR="00720D24" w:rsidRPr="00720D24">
        <w:rPr>
          <w:rFonts w:ascii="GHEA Grapalat" w:hAnsi="GHEA Grapalat"/>
          <w:b/>
        </w:rPr>
        <w:t>МЕДНЫЙ КАБЕЛЬ ВПП 35, АЛЮМИНИЕВЫЙ КАБЕЛЬ 4X35 И АЛЮМИНИЕВАЯ ПРОВОЛОКА A 35</w:t>
      </w:r>
      <w:r w:rsidR="00720D24">
        <w:rPr>
          <w:rFonts w:ascii="GHEA Grapalat" w:hAnsi="GHEA Grapalat"/>
          <w:b/>
          <w:lang w:val="hy-AM"/>
        </w:rPr>
        <w:t xml:space="preserve"> </w:t>
      </w:r>
      <w:r w:rsidRPr="009044F1">
        <w:rPr>
          <w:rFonts w:ascii="GHEA Grapalat" w:hAnsi="GHEA Grapalat"/>
        </w:rPr>
        <w:t xml:space="preserve">" ДЛЯ НУЖД </w:t>
      </w:r>
      <w:r w:rsidRPr="0006283E">
        <w:rPr>
          <w:rFonts w:ascii="inherit" w:hAnsi="inherit" w:cs="Courier New" w:hint="eastAsia"/>
          <w:color w:val="202124"/>
        </w:rPr>
        <w:t>«ЭЧМИАДЗИН»</w:t>
      </w:r>
      <w:r w:rsidRPr="0006283E">
        <w:rPr>
          <w:rFonts w:ascii="inherit" w:hAnsi="inherit" w:cs="Courier New"/>
          <w:color w:val="202124"/>
        </w:rPr>
        <w:t xml:space="preserve"> </w:t>
      </w:r>
      <w:r>
        <w:rPr>
          <w:rFonts w:ascii="GHEA Grapalat" w:hAnsi="GHEA Grapalat"/>
          <w:i/>
        </w:rPr>
        <w:t>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xml:space="preserve">, ОБЪЯВЛЕННЫЙ С ЦЕЛЬЮ ПРИОБРЕТЕНИЯ </w:t>
      </w:r>
      <w:r w:rsidR="00720D24" w:rsidRPr="009044F1">
        <w:rPr>
          <w:rFonts w:ascii="GHEA Grapalat" w:hAnsi="GHEA Grapalat"/>
        </w:rPr>
        <w:t>"</w:t>
      </w:r>
      <w:r w:rsidR="00720D24" w:rsidRPr="00421707">
        <w:rPr>
          <w:rFonts w:ascii="GHEA Grapalat" w:hAnsi="GHEA Grapalat"/>
          <w:b/>
          <w:i/>
        </w:rPr>
        <w:t xml:space="preserve"> </w:t>
      </w:r>
      <w:r w:rsidR="00720D24" w:rsidRPr="00720D24">
        <w:rPr>
          <w:rFonts w:ascii="GHEA Grapalat" w:hAnsi="GHEA Grapalat"/>
          <w:b/>
        </w:rPr>
        <w:t>МЕДНЫЙ КАБЕЛЬ ВПП 35, АЛЮМИНИЕВЫЙ КАБЕЛЬ 4X35 И АЛЮМИНИЕВАЯ ПРОВОЛОКА A 35</w:t>
      </w:r>
      <w:r w:rsidR="00720D24">
        <w:rPr>
          <w:rFonts w:ascii="GHEA Grapalat" w:hAnsi="GHEA Grapalat"/>
          <w:b/>
          <w:lang w:val="hy-AM"/>
        </w:rPr>
        <w:t xml:space="preserve"> </w:t>
      </w:r>
      <w:r w:rsidRPr="009044F1">
        <w:rPr>
          <w:rFonts w:ascii="GHEA Grapalat" w:hAnsi="GHEA Grapalat"/>
        </w:rPr>
        <w:t xml:space="preserve">" ДЛЯ НУЖД </w:t>
      </w:r>
      <w:r w:rsidRPr="0006283E">
        <w:rPr>
          <w:rFonts w:ascii="inherit" w:hAnsi="inherit" w:cs="Courier New"/>
          <w:color w:val="202124"/>
        </w:rPr>
        <w:t>«</w:t>
      </w:r>
      <w:r w:rsidRPr="0006283E">
        <w:rPr>
          <w:rFonts w:ascii="inherit" w:hAnsi="inherit" w:cs="Courier New" w:hint="eastAsia"/>
          <w:color w:val="202124"/>
        </w:rPr>
        <w:t>ЭЧМИАДЗИН»</w:t>
      </w:r>
      <w:r w:rsidRPr="0006283E">
        <w:rPr>
          <w:rFonts w:ascii="inherit" w:hAnsi="inherit" w:cs="Courier New"/>
          <w:color w:val="202124"/>
        </w:rPr>
        <w:t xml:space="preserve"> </w:t>
      </w:r>
      <w:r>
        <w:rPr>
          <w:rFonts w:ascii="GHEA Grapalat" w:hAnsi="GHEA Grapalat"/>
          <w:i/>
        </w:rPr>
        <w:t>ОВП</w:t>
      </w:r>
    </w:p>
    <w:p w:rsidR="00720D24" w:rsidRDefault="00720D24" w:rsidP="00A92057">
      <w:pPr>
        <w:widowControl w:val="0"/>
        <w:spacing w:after="160"/>
        <w:jc w:val="center"/>
        <w:rPr>
          <w:rFonts w:ascii="GHEA Grapalat" w:hAnsi="GHEA Grapalat"/>
          <w:b/>
        </w:rPr>
      </w:pPr>
    </w:p>
    <w:p w:rsidR="00A92057" w:rsidRPr="009044F1" w:rsidRDefault="00A92057" w:rsidP="00A92057">
      <w:pPr>
        <w:widowControl w:val="0"/>
        <w:spacing w:after="160"/>
        <w:jc w:val="center"/>
        <w:rPr>
          <w:rFonts w:ascii="GHEA Grapalat" w:hAnsi="GHEA Grapalat"/>
          <w:i/>
        </w:rPr>
      </w:pPr>
      <w:r w:rsidRPr="009044F1">
        <w:rPr>
          <w:rFonts w:ascii="GHEA Grapalat" w:hAnsi="GHEA Grapalat"/>
          <w:b/>
        </w:rPr>
        <w:t xml:space="preserve">ПРИГЛАШЕНИЯ НА </w:t>
      </w:r>
      <w:r w:rsidRPr="000E647C">
        <w:rPr>
          <w:rFonts w:ascii="GHEA Grapalat" w:hAnsi="GHEA Grapalat"/>
          <w:sz w:val="40"/>
          <w:szCs w:val="40"/>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F92C0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99B">
        <w:rPr>
          <w:rFonts w:ascii="GHEA Grapalat" w:hAnsi="GHEA Grapalat"/>
          <w:b/>
        </w:rPr>
        <w:t xml:space="preserve">ЗАПРОС КОТИРОВОК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E8667C">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A92057">
        <w:rPr>
          <w:rFonts w:ascii="GHEA Grapalat" w:hAnsi="GHEA Grapalat"/>
          <w:spacing w:val="-6"/>
        </w:rPr>
        <w:t xml:space="preserve">О запросе котировок </w:t>
      </w:r>
      <w:r w:rsidR="00096865" w:rsidRPr="006D2DF7">
        <w:rPr>
          <w:rFonts w:ascii="GHEA Grapalat" w:hAnsi="GHEA Grapalat"/>
          <w:spacing w:val="-6"/>
        </w:rPr>
        <w:t xml:space="preserve">, проводимом под кодом </w:t>
      </w:r>
      <w:r w:rsidR="00A92057">
        <w:rPr>
          <w:rFonts w:ascii="GHEA Grapalat" w:hAnsi="GHEA Grapalat"/>
          <w:spacing w:val="-6"/>
        </w:rPr>
        <w:t>ԷՋՕԸ-ԳՀԱՊՁԲ–</w:t>
      </w:r>
      <w:r w:rsidR="0046537F">
        <w:rPr>
          <w:rFonts w:ascii="GHEA Grapalat" w:hAnsi="GHEA Grapalat"/>
          <w:spacing w:val="-6"/>
        </w:rPr>
        <w:t>2026/15</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96C63" w:rsidRPr="00096C63">
        <w:rPr>
          <w:rFonts w:ascii="GHEA Grapalat" w:hAnsi="GHEA Grapalat"/>
          <w:i w:val="0"/>
          <w:sz w:val="24"/>
          <w:szCs w:val="24"/>
        </w:rPr>
        <w:t>" сжатый природный газ" (далее — также товар) для нужд «Эчмиадзин» ОВП , которые сгруппированы в лоты "</w:t>
      </w:r>
      <w:r w:rsidR="00720D24">
        <w:rPr>
          <w:rFonts w:ascii="GHEA Grapalat" w:hAnsi="GHEA Grapalat"/>
          <w:i w:val="0"/>
          <w:sz w:val="24"/>
          <w:szCs w:val="24"/>
          <w:lang w:val="hy-AM"/>
        </w:rPr>
        <w:t>3</w:t>
      </w:r>
      <w:r w:rsidR="00096C63" w:rsidRPr="00096C63">
        <w:rPr>
          <w:rFonts w:ascii="GHEA Grapalat" w:hAnsi="GHEA Grapalat"/>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46537F" w:rsidRPr="009044F1" w:rsidTr="003C0F9C">
        <w:trPr>
          <w:jc w:val="center"/>
        </w:trPr>
        <w:tc>
          <w:tcPr>
            <w:tcW w:w="1530" w:type="dxa"/>
            <w:vAlign w:val="center"/>
          </w:tcPr>
          <w:p w:rsidR="0046537F" w:rsidRPr="009044F1" w:rsidRDefault="0046537F" w:rsidP="0046537F">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tcPr>
          <w:p w:rsidR="0046537F" w:rsidRPr="006B56BB" w:rsidRDefault="0046537F" w:rsidP="0046537F">
            <w:r w:rsidRPr="006B56BB">
              <w:t>1 320 000</w:t>
            </w:r>
          </w:p>
        </w:tc>
        <w:tc>
          <w:tcPr>
            <w:tcW w:w="6458" w:type="dxa"/>
          </w:tcPr>
          <w:p w:rsidR="0046537F" w:rsidRPr="00EB40A7" w:rsidRDefault="0046537F" w:rsidP="0046537F">
            <w:pPr>
              <w:rPr>
                <w:rFonts w:ascii="Sylfaen" w:hAnsi="Sylfaen"/>
                <w:sz w:val="20"/>
                <w:szCs w:val="20"/>
              </w:rPr>
            </w:pPr>
            <w:r w:rsidRPr="00720D24">
              <w:rPr>
                <w:rFonts w:ascii="GHEA Grapalat" w:hAnsi="GHEA Grapalat"/>
                <w:b/>
              </w:rPr>
              <w:t>Медный кабель ВПП 35</w:t>
            </w:r>
          </w:p>
        </w:tc>
      </w:tr>
      <w:tr w:rsidR="0046537F" w:rsidRPr="009044F1" w:rsidTr="003C0F9C">
        <w:trPr>
          <w:jc w:val="center"/>
        </w:trPr>
        <w:tc>
          <w:tcPr>
            <w:tcW w:w="1530" w:type="dxa"/>
            <w:vAlign w:val="center"/>
          </w:tcPr>
          <w:p w:rsidR="0046537F" w:rsidRPr="009044F1" w:rsidRDefault="0046537F" w:rsidP="0046537F">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tcPr>
          <w:p w:rsidR="0046537F" w:rsidRPr="006B56BB" w:rsidRDefault="0046537F" w:rsidP="0046537F">
            <w:r w:rsidRPr="006B56BB">
              <w:t>367500</w:t>
            </w:r>
          </w:p>
        </w:tc>
        <w:tc>
          <w:tcPr>
            <w:tcW w:w="6458" w:type="dxa"/>
          </w:tcPr>
          <w:p w:rsidR="0046537F" w:rsidRDefault="0046537F" w:rsidP="0046537F">
            <w:r w:rsidRPr="00720D24">
              <w:rPr>
                <w:rFonts w:ascii="GHEA Grapalat" w:hAnsi="GHEA Grapalat"/>
                <w:b/>
              </w:rPr>
              <w:t>алюминиевый кабель 4x35</w:t>
            </w:r>
          </w:p>
        </w:tc>
      </w:tr>
      <w:tr w:rsidR="0046537F" w:rsidRPr="009044F1" w:rsidTr="003C0F9C">
        <w:trPr>
          <w:jc w:val="center"/>
        </w:trPr>
        <w:tc>
          <w:tcPr>
            <w:tcW w:w="1530" w:type="dxa"/>
            <w:vAlign w:val="center"/>
          </w:tcPr>
          <w:p w:rsidR="0046537F" w:rsidRPr="009044F1" w:rsidRDefault="0046537F" w:rsidP="0046537F">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246" w:type="dxa"/>
          </w:tcPr>
          <w:p w:rsidR="0046537F" w:rsidRDefault="0046537F" w:rsidP="0046537F">
            <w:r w:rsidRPr="006B56BB">
              <w:t>95 000</w:t>
            </w:r>
          </w:p>
        </w:tc>
        <w:tc>
          <w:tcPr>
            <w:tcW w:w="6458" w:type="dxa"/>
          </w:tcPr>
          <w:p w:rsidR="0046537F" w:rsidRDefault="0046537F" w:rsidP="0046537F">
            <w:r w:rsidRPr="00720D24">
              <w:rPr>
                <w:rFonts w:ascii="GHEA Grapalat" w:hAnsi="GHEA Grapalat"/>
                <w:b/>
              </w:rPr>
              <w:t>алюминиевая проволока A 35</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w:t>
      </w:r>
      <w:r w:rsidRPr="009044F1">
        <w:rPr>
          <w:rFonts w:ascii="GHEA Grapalat" w:hAnsi="GHEA Grapalat"/>
        </w:rPr>
        <w:lastRenderedPageBreak/>
        <w:t>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w:t>
      </w:r>
      <w:r w:rsidRPr="009044F1">
        <w:rPr>
          <w:rFonts w:ascii="GHEA Grapalat" w:hAnsi="GHEA Grapalat"/>
        </w:rPr>
        <w:lastRenderedPageBreak/>
        <w:t>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w:t>
      </w:r>
      <w:r w:rsidRPr="009044F1">
        <w:rPr>
          <w:rFonts w:ascii="GHEA Grapalat" w:hAnsi="GHEA Grapalat"/>
          <w:color w:val="000000"/>
        </w:rPr>
        <w:lastRenderedPageBreak/>
        <w:t xml:space="preserve">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2699B">
        <w:rPr>
          <w:rFonts w:ascii="GHEA Grapalat" w:hAnsi="GHEA Grapalat"/>
          <w:sz w:val="24"/>
          <w:szCs w:val="24"/>
        </w:rPr>
        <w:t xml:space="preserve">запрос котировок </w:t>
      </w:r>
      <w:r w:rsidRPr="009044F1">
        <w:rPr>
          <w:rFonts w:ascii="GHEA Grapalat" w:hAnsi="GHEA Grapalat"/>
          <w:sz w:val="24"/>
          <w:szCs w:val="24"/>
        </w:rPr>
        <w:t>.</w:t>
      </w:r>
    </w:p>
    <w:p w:rsidR="00096C63" w:rsidRDefault="00A80ECD" w:rsidP="00096C6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96C63" w:rsidRPr="009044F1">
        <w:rPr>
          <w:rFonts w:ascii="GHEA Grapalat" w:hAnsi="GHEA Grapalat"/>
          <w:sz w:val="24"/>
          <w:szCs w:val="24"/>
        </w:rPr>
        <w:t>4.2</w:t>
      </w:r>
      <w:r w:rsidR="00096C63" w:rsidRPr="00444026">
        <w:rPr>
          <w:rFonts w:ascii="GHEA Grapalat" w:hAnsi="GHEA Grapalat"/>
          <w:sz w:val="24"/>
          <w:szCs w:val="24"/>
        </w:rPr>
        <w:t>.</w:t>
      </w:r>
      <w:r w:rsidR="00096C63" w:rsidRPr="00444026">
        <w:rPr>
          <w:rFonts w:ascii="GHEA Grapalat" w:hAnsi="GHEA Grapalat"/>
          <w:sz w:val="24"/>
          <w:szCs w:val="24"/>
        </w:rPr>
        <w:tab/>
      </w:r>
      <w:r w:rsidR="00096C63" w:rsidRPr="009044F1">
        <w:rPr>
          <w:rFonts w:ascii="GHEA Grapalat" w:hAnsi="GHEA Grapalat"/>
          <w:sz w:val="24"/>
          <w:szCs w:val="24"/>
        </w:rPr>
        <w:t xml:space="preserve">Заявки на процедуру необходимо подать </w:t>
      </w:r>
      <w:r w:rsidR="00096C63" w:rsidRPr="00CE71AA">
        <w:rPr>
          <w:rFonts w:ascii="GHEA Grapalat" w:hAnsi="GHEA Grapalat"/>
          <w:sz w:val="24"/>
          <w:szCs w:val="24"/>
        </w:rPr>
        <w:t>в Комиссию</w:t>
      </w:r>
      <w:r w:rsidR="00096C63" w:rsidRPr="009044F1">
        <w:rPr>
          <w:rFonts w:ascii="GHEA Grapalat" w:hAnsi="GHEA Grapalat"/>
          <w:sz w:val="24"/>
          <w:szCs w:val="24"/>
        </w:rPr>
        <w:t>не позднее, чем "</w:t>
      </w:r>
      <w:r w:rsidR="00096C63">
        <w:rPr>
          <w:rFonts w:ascii="GHEA Grapalat" w:hAnsi="GHEA Grapalat"/>
          <w:sz w:val="24"/>
          <w:szCs w:val="24"/>
        </w:rPr>
        <w:t>12</w:t>
      </w:r>
      <w:r w:rsidR="00096C63" w:rsidRPr="00273C10">
        <w:rPr>
          <w:rFonts w:ascii="GHEA Grapalat" w:hAnsi="GHEA Grapalat"/>
          <w:sz w:val="24"/>
          <w:szCs w:val="24"/>
        </w:rPr>
        <w:t>:00</w:t>
      </w:r>
      <w:r w:rsidR="00096C63" w:rsidRPr="009044F1">
        <w:rPr>
          <w:rFonts w:ascii="GHEA Grapalat" w:hAnsi="GHEA Grapalat"/>
          <w:sz w:val="24"/>
          <w:szCs w:val="24"/>
        </w:rPr>
        <w:t>"</w:t>
      </w:r>
      <w:r w:rsidR="00096C63">
        <w:rPr>
          <w:rFonts w:ascii="GHEA Grapalat" w:hAnsi="GHEA Grapalat"/>
          <w:sz w:val="24"/>
          <w:szCs w:val="24"/>
        </w:rPr>
        <w:t xml:space="preserve"> часов </w:t>
      </w:r>
      <w:r w:rsidR="00096C63" w:rsidRPr="00273C10">
        <w:rPr>
          <w:rFonts w:ascii="GHEA Grapalat" w:hAnsi="GHEA Grapalat"/>
          <w:sz w:val="24"/>
          <w:szCs w:val="24"/>
        </w:rPr>
        <w:t>7</w:t>
      </w:r>
      <w:r w:rsidR="00096C63" w:rsidRPr="009044F1">
        <w:rPr>
          <w:rFonts w:ascii="GHEA Grapalat" w:hAnsi="GHEA Grapalat"/>
          <w:sz w:val="24"/>
          <w:szCs w:val="24"/>
        </w:rPr>
        <w:t xml:space="preserve">"-го дня опубликования в </w:t>
      </w:r>
      <w:r w:rsidR="00096C63">
        <w:rPr>
          <w:rFonts w:ascii="GHEA Grapalat" w:hAnsi="GHEA Grapalat"/>
          <w:sz w:val="24"/>
          <w:szCs w:val="24"/>
        </w:rPr>
        <w:t xml:space="preserve">бюллетене </w:t>
      </w:r>
      <w:r w:rsidR="00096C63" w:rsidRPr="009044F1">
        <w:rPr>
          <w:rFonts w:ascii="GHEA Grapalat" w:hAnsi="GHEA Grapalat"/>
          <w:sz w:val="24"/>
          <w:szCs w:val="24"/>
        </w:rPr>
        <w:t>объявления и приглашения на настоящую процедуру.</w:t>
      </w:r>
    </w:p>
    <w:p w:rsidR="00A80ECD" w:rsidRDefault="00A80ECD" w:rsidP="00096C6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96C63" w:rsidRPr="00096C63">
        <w:rPr>
          <w:rFonts w:ascii="GHEA Grapalat" w:hAnsi="GHEA Grapalat"/>
        </w:rPr>
        <w:t xml:space="preserve"> </w:t>
      </w:r>
      <w:r w:rsidR="00096C63" w:rsidRPr="00096C63">
        <w:rPr>
          <w:rFonts w:ascii="GHEA Grapalat" w:hAnsi="GHEA Grapalat"/>
          <w:sz w:val="24"/>
          <w:szCs w:val="24"/>
        </w:rPr>
        <w:t>Анжела Искендарян</w:t>
      </w:r>
      <w:r w:rsidR="00096C63">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w:t>
      </w:r>
      <w:r w:rsidR="005F6602" w:rsidRPr="002376B5">
        <w:rPr>
          <w:rFonts w:ascii="GHEA Grapalat" w:hAnsi="GHEA Grapalat"/>
        </w:rPr>
        <w:lastRenderedPageBreak/>
        <w:t>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w:t>
      </w:r>
      <w:r w:rsidRPr="009044F1">
        <w:rPr>
          <w:rFonts w:ascii="GHEA Grapalat" w:hAnsi="GHEA Grapalat"/>
          <w:sz w:val="24"/>
          <w:szCs w:val="24"/>
        </w:rPr>
        <w:lastRenderedPageBreak/>
        <w:t>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w:t>
      </w:r>
      <w:r w:rsidR="00682AE5" w:rsidRPr="003C6EB1">
        <w:rPr>
          <w:rFonts w:ascii="GHEA Grapalat" w:hAnsi="GHEA Grapalat"/>
        </w:rPr>
        <w:lastRenderedPageBreak/>
        <w:t xml:space="preserve">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4"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5"/>
        <w:t>9</w:t>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2699B">
        <w:rPr>
          <w:rFonts w:ascii="GHEA Grapalat" w:hAnsi="GHEA Grapalat"/>
          <w:sz w:val="24"/>
          <w:szCs w:val="24"/>
        </w:rPr>
        <w:t>7</w:t>
      </w:r>
      <w:r w:rsidRPr="009044F1">
        <w:rPr>
          <w:rFonts w:ascii="GHEA Grapalat" w:hAnsi="GHEA Grapalat"/>
          <w:sz w:val="24"/>
          <w:szCs w:val="24"/>
        </w:rPr>
        <w:t>"-ый день в "</w:t>
      </w:r>
      <w:r w:rsidR="0042699B">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6"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7"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lastRenderedPageBreak/>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xml:space="preserve">, </w:t>
      </w:r>
      <w:r w:rsidRPr="008C0D41">
        <w:rPr>
          <w:rFonts w:ascii="GHEA Grapalat" w:hAnsi="GHEA Grapalat"/>
        </w:rPr>
        <w:lastRenderedPageBreak/>
        <w:t>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2699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723D6" w:rsidRPr="001647D2">
        <w:rPr>
          <w:rFonts w:ascii="GHEA Grapalat" w:hAnsi="GHEA Grapalat"/>
        </w:rPr>
        <w:lastRenderedPageBreak/>
        <w:t xml:space="preserve">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8"/>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w:t>
      </w:r>
      <w:r w:rsidRPr="00C87B61">
        <w:rPr>
          <w:rFonts w:ascii="GHEA Grapalat" w:hAnsi="GHEA Grapalat"/>
        </w:rPr>
        <w:lastRenderedPageBreak/>
        <w:t xml:space="preserve">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w:t>
      </w:r>
      <w:r w:rsidRPr="00570BBD">
        <w:rPr>
          <w:rFonts w:ascii="GHEA Grapalat" w:hAnsi="GHEA Grapalat"/>
        </w:rPr>
        <w:lastRenderedPageBreak/>
        <w:t>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2699B" w:rsidRPr="000E647C">
        <w:rPr>
          <w:rFonts w:ascii="GHEA Grapalat" w:hAnsi="GHEA Grapalat"/>
          <w:sz w:val="36"/>
          <w:szCs w:val="36"/>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Pr="00F677F1" w:rsidRDefault="0042699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2057">
        <w:rPr>
          <w:rFonts w:ascii="GHEA Grapalat" w:hAnsi="GHEA Grapalat"/>
          <w:sz w:val="24"/>
          <w:szCs w:val="24"/>
        </w:rPr>
        <w:t>ԷՋՕԸ-ԳՀԱՊՁԲ–</w:t>
      </w:r>
      <w:r w:rsidR="0046537F">
        <w:rPr>
          <w:rFonts w:ascii="GHEA Grapalat" w:hAnsi="GHEA Grapalat"/>
          <w:sz w:val="24"/>
          <w:szCs w:val="24"/>
        </w:rPr>
        <w:t>2026/15</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2699B">
        <w:rPr>
          <w:rFonts w:ascii="GHEA Grapalat" w:hAnsi="GHEA Grapalat"/>
          <w:color w:val="auto"/>
          <w:sz w:val="24"/>
          <w:szCs w:val="24"/>
        </w:rPr>
        <w:t xml:space="preserve">запрос котировок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92057">
        <w:rPr>
          <w:rFonts w:ascii="GHEA Grapalat" w:hAnsi="GHEA Grapalat"/>
        </w:rPr>
        <w:t>ԷՋՕԸ-ԳՀԱՊՁԲ–</w:t>
      </w:r>
      <w:r w:rsidR="0046537F">
        <w:rPr>
          <w:rFonts w:ascii="GHEA Grapalat" w:hAnsi="GHEA Grapalat"/>
        </w:rPr>
        <w:t>2026/15</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2699B">
        <w:rPr>
          <w:rFonts w:ascii="GHEA Grapalat" w:hAnsi="GHEA Grapalat"/>
        </w:rPr>
        <w:t xml:space="preserve">запрос котировок </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A92057">
        <w:rPr>
          <w:rFonts w:ascii="GHEA Grapalat" w:hAnsi="GHEA Grapalat"/>
        </w:rPr>
        <w:t>ԷՋՕԸ-ԳՀԱՊՁԲ–</w:t>
      </w:r>
      <w:r w:rsidR="0046537F">
        <w:rPr>
          <w:rFonts w:ascii="GHEA Grapalat" w:hAnsi="GHEA Grapalat"/>
        </w:rPr>
        <w:t>2026/15</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в </w:t>
      </w:r>
      <w:r w:rsidR="0042699B">
        <w:rPr>
          <w:rFonts w:ascii="GHEA Grapalat" w:hAnsi="GHEA Grapalat"/>
        </w:rPr>
        <w:t xml:space="preserve">запрос котировок </w:t>
      </w:r>
      <w:r w:rsidRPr="00AF791F">
        <w:rPr>
          <w:rFonts w:ascii="GHEA Grapalat" w:hAnsi="GHEA Grapalat"/>
        </w:rPr>
        <w:t xml:space="preserve">под кодом </w:t>
      </w:r>
      <w:r w:rsidR="00A92057">
        <w:rPr>
          <w:rFonts w:ascii="GHEA Grapalat" w:hAnsi="GHEA Grapalat"/>
        </w:rPr>
        <w:t>ԷՋՕԸ-ԳՀԱՊՁԲ–</w:t>
      </w:r>
      <w:r w:rsidR="0046537F">
        <w:rPr>
          <w:rFonts w:ascii="GHEA Grapalat" w:hAnsi="GHEA Grapalat"/>
        </w:rPr>
        <w:t>2026/15</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2699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46537F">
        <w:rPr>
          <w:rFonts w:ascii="GHEA Grapalat" w:hAnsi="GHEA Grapalat"/>
          <w:b/>
          <w:sz w:val="24"/>
          <w:szCs w:val="24"/>
        </w:rPr>
        <w:t>2026/15</w:t>
      </w:r>
      <w:r>
        <w:rPr>
          <w:rStyle w:val="FootnoteReference"/>
          <w:rFonts w:ascii="GHEA Grapalat" w:hAnsi="GHEA Grapalat"/>
          <w:b/>
          <w:sz w:val="24"/>
          <w:szCs w:val="24"/>
        </w:rPr>
        <w:footnoteReference w:customMarkFollows="1" w:id="1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A92057">
        <w:rPr>
          <w:rFonts w:ascii="GHEA Grapalat" w:hAnsi="GHEA Grapalat"/>
        </w:rPr>
        <w:t>ԷՋՕԸ-ԳՀԱՊՁԲ–</w:t>
      </w:r>
      <w:r w:rsidR="0046537F">
        <w:rPr>
          <w:rFonts w:ascii="GHEA Grapalat" w:hAnsi="GHEA Grapalat"/>
        </w:rPr>
        <w:t>2026/15</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2699B">
        <w:rPr>
          <w:rFonts w:ascii="GHEA Grapalat" w:hAnsi="GHEA Grapalat"/>
          <w:b/>
        </w:rPr>
        <w:t xml:space="preserve">запрос котировок </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46537F">
        <w:rPr>
          <w:rFonts w:ascii="GHEA Grapalat" w:hAnsi="GHEA Grapalat"/>
          <w:b/>
          <w:sz w:val="24"/>
          <w:szCs w:val="24"/>
        </w:rPr>
        <w:t>2026/15</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D3ED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FD3ED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FD3ED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FD3ED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D3ED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FD3ED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FD3ED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FD3ED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FD3ED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FD3ED2"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FD3ED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FD3ED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w:t>
      </w:r>
      <w:r w:rsidRPr="000306ED">
        <w:rPr>
          <w:rFonts w:ascii="GHEA Grapalat" w:hAnsi="GHEA Grapalat"/>
        </w:rPr>
        <w:lastRenderedPageBreak/>
        <w:t>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w:t>
      </w:r>
      <w:r w:rsidRPr="000306ED">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46537F">
        <w:rPr>
          <w:rFonts w:ascii="GHEA Grapalat" w:hAnsi="GHEA Grapalat"/>
          <w:b/>
          <w:sz w:val="24"/>
          <w:szCs w:val="24"/>
        </w:rPr>
        <w:t>2026/15</w:t>
      </w:r>
      <w:r w:rsidR="00DC619D">
        <w:rPr>
          <w:rStyle w:val="FootnoteReference"/>
          <w:rFonts w:ascii="GHEA Grapalat" w:hAnsi="GHEA Grapalat"/>
          <w:b/>
          <w:sz w:val="24"/>
          <w:szCs w:val="24"/>
        </w:rPr>
        <w:footnoteReference w:customMarkFollows="1" w:id="1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2699B">
        <w:rPr>
          <w:rFonts w:ascii="GHEA Grapalat" w:hAnsi="GHEA Grapalat"/>
          <w:spacing w:val="-6"/>
        </w:rPr>
        <w:t xml:space="preserve">запрос котировок </w:t>
      </w:r>
      <w:r w:rsidRPr="005744FC">
        <w:rPr>
          <w:rFonts w:ascii="GHEA Grapalat" w:hAnsi="GHEA Grapalat"/>
          <w:spacing w:val="-6"/>
        </w:rPr>
        <w:t xml:space="preserve"> под кодом </w:t>
      </w:r>
      <w:r w:rsidR="00A92057">
        <w:rPr>
          <w:rFonts w:ascii="GHEA Grapalat" w:hAnsi="GHEA Grapalat"/>
          <w:spacing w:val="-6"/>
        </w:rPr>
        <w:t>ԷՋՕԸ-ԳՀԱՊՁԲ–</w:t>
      </w:r>
      <w:r w:rsidR="0046537F">
        <w:rPr>
          <w:rFonts w:ascii="GHEA Grapalat" w:hAnsi="GHEA Grapalat"/>
          <w:spacing w:val="-6"/>
        </w:rPr>
        <w:t>2026/15</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2699B">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92057">
        <w:rPr>
          <w:rFonts w:ascii="GHEA Grapalat" w:hAnsi="GHEA Grapalat"/>
          <w:i/>
          <w:sz w:val="22"/>
          <w:szCs w:val="22"/>
        </w:rPr>
        <w:t>ԷՋՕԸ-ԳՀԱՊՁԲ–</w:t>
      </w:r>
      <w:r w:rsidR="0046537F">
        <w:rPr>
          <w:rFonts w:ascii="GHEA Grapalat" w:hAnsi="GHEA Grapalat"/>
          <w:i/>
          <w:sz w:val="22"/>
          <w:szCs w:val="22"/>
        </w:rPr>
        <w:t>2026/15</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D9178B">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D9178B">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D9178B">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42699B">
        <w:rPr>
          <w:rFonts w:ascii="GHEA Grapalat" w:hAnsi="GHEA Grapalat"/>
          <w:i/>
        </w:rPr>
        <w:t xml:space="preserve">запрос котировок </w:t>
      </w:r>
      <w:r w:rsidRPr="00B138F3">
        <w:rPr>
          <w:rFonts w:ascii="GHEA Grapalat" w:hAnsi="GHEA Grapalat"/>
          <w:i/>
        </w:rPr>
        <w:br/>
        <w:t xml:space="preserve">под кодом </w:t>
      </w:r>
      <w:r w:rsidR="00A92057">
        <w:rPr>
          <w:rFonts w:ascii="GHEA Grapalat" w:hAnsi="GHEA Grapalat"/>
          <w:i/>
        </w:rPr>
        <w:t>ԷՋՕԸ-ԳՀԱՊՁԲ–</w:t>
      </w:r>
      <w:r w:rsidR="0046537F">
        <w:rPr>
          <w:rFonts w:ascii="GHEA Grapalat" w:hAnsi="GHEA Grapalat"/>
          <w:i/>
        </w:rPr>
        <w:t>2026/15</w:t>
      </w:r>
      <w:r w:rsidRPr="00B138F3">
        <w:rPr>
          <w:rStyle w:val="FootnoteReference"/>
          <w:rFonts w:ascii="GHEA Grapalat" w:hAnsi="GHEA Grapalat"/>
          <w:i/>
        </w:rPr>
        <w:footnoteReference w:customMarkFollows="1" w:id="1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345D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345D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345D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92057">
        <w:rPr>
          <w:rFonts w:ascii="GHEA Grapalat" w:hAnsi="GHEA Grapalat"/>
          <w:b/>
          <w:sz w:val="24"/>
          <w:szCs w:val="24"/>
        </w:rPr>
        <w:t>ԷՋՕԸ-ԳՀԱՊՁԲ–</w:t>
      </w:r>
      <w:r w:rsidR="0046537F">
        <w:rPr>
          <w:rFonts w:ascii="GHEA Grapalat" w:hAnsi="GHEA Grapalat"/>
          <w:b/>
          <w:sz w:val="24"/>
          <w:szCs w:val="24"/>
        </w:rPr>
        <w:t>2026/15</w:t>
      </w:r>
      <w:r w:rsidR="005250C2" w:rsidRPr="00B138F3">
        <w:rPr>
          <w:rStyle w:val="FootnoteReference"/>
          <w:rFonts w:ascii="GHEA Grapalat" w:hAnsi="GHEA Grapalat"/>
          <w:b/>
          <w:sz w:val="24"/>
          <w:szCs w:val="24"/>
        </w:rPr>
        <w:footnoteReference w:customMarkFollows="1" w:id="2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w:t>
      </w:r>
      <w:r w:rsidRPr="00B138F3">
        <w:rPr>
          <w:rFonts w:ascii="GHEA Grapalat" w:hAnsi="GHEA Grapalat"/>
        </w:rPr>
        <w:lastRenderedPageBreak/>
        <w:t>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2"/>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w:t>
      </w:r>
      <w:r w:rsidRPr="00B138F3">
        <w:rPr>
          <w:rFonts w:ascii="GHEA Grapalat" w:hAnsi="GHEA Grapalat"/>
        </w:rPr>
        <w:lastRenderedPageBreak/>
        <w:t xml:space="preserve">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w:t>
      </w:r>
      <w:r w:rsidR="003822FA" w:rsidRPr="0080548C">
        <w:rPr>
          <w:rFonts w:ascii="GHEA Grapalat" w:hAnsi="GHEA Grapalat"/>
        </w:rPr>
        <w:lastRenderedPageBreak/>
        <w:t>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6"/>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4"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lastRenderedPageBreak/>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5"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6"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7"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8" w:author="Inesa Kocharyan" w:date="2025-02-19T10:34:00Z">
            <w:rPr>
              <w:rFonts w:ascii="GHEA Grapalat" w:hAnsi="GHEA Grapalat"/>
            </w:rPr>
          </w:rPrChange>
        </w:rPr>
        <w:sectPr w:rsidR="00071D1C" w:rsidRPr="00FB29E1" w:rsidSect="0042699B">
          <w:footerReference w:type="default" r:id="rId9"/>
          <w:footnotePr>
            <w:pos w:val="beneathText"/>
          </w:footnotePr>
          <w:pgSz w:w="11906" w:h="16838" w:code="9"/>
          <w:pgMar w:top="426" w:right="849"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010"/>
        <w:gridCol w:w="875"/>
        <w:gridCol w:w="756"/>
        <w:gridCol w:w="496"/>
        <w:gridCol w:w="760"/>
        <w:gridCol w:w="3507"/>
        <w:gridCol w:w="777"/>
        <w:gridCol w:w="884"/>
        <w:gridCol w:w="775"/>
        <w:gridCol w:w="223"/>
        <w:gridCol w:w="627"/>
        <w:gridCol w:w="1041"/>
        <w:gridCol w:w="769"/>
        <w:gridCol w:w="2706"/>
      </w:tblGrid>
      <w:tr w:rsidR="0042699B" w:rsidRPr="00A0499F" w:rsidTr="00F963CA">
        <w:trPr>
          <w:jc w:val="center"/>
        </w:trPr>
        <w:tc>
          <w:tcPr>
            <w:tcW w:w="15896" w:type="dxa"/>
            <w:gridSpan w:val="15"/>
          </w:tcPr>
          <w:p w:rsidR="0042699B" w:rsidRPr="00A0499F" w:rsidRDefault="0042699B" w:rsidP="006D3ABD">
            <w:pPr>
              <w:widowControl w:val="0"/>
              <w:jc w:val="center"/>
              <w:rPr>
                <w:rFonts w:ascii="GHEA Grapalat" w:hAnsi="GHEA Grapalat"/>
                <w:sz w:val="20"/>
                <w:szCs w:val="20"/>
              </w:rPr>
            </w:pPr>
            <w:r w:rsidRPr="00A0499F">
              <w:rPr>
                <w:rFonts w:ascii="GHEA Grapalat" w:hAnsi="GHEA Grapalat"/>
                <w:sz w:val="20"/>
                <w:szCs w:val="20"/>
              </w:rPr>
              <w:t>Товар</w:t>
            </w:r>
          </w:p>
        </w:tc>
      </w:tr>
      <w:tr w:rsidR="0042699B" w:rsidRPr="00A0499F" w:rsidTr="00F963CA">
        <w:trPr>
          <w:trHeight w:val="219"/>
          <w:jc w:val="center"/>
        </w:trPr>
        <w:tc>
          <w:tcPr>
            <w:tcW w:w="690" w:type="dxa"/>
            <w:vMerge w:val="restart"/>
            <w:vAlign w:val="center"/>
          </w:tcPr>
          <w:p w:rsidR="0042699B" w:rsidRPr="00F963CA" w:rsidRDefault="0042699B" w:rsidP="006D3ABD">
            <w:pPr>
              <w:widowControl w:val="0"/>
              <w:jc w:val="center"/>
              <w:rPr>
                <w:rFonts w:ascii="GHEA Grapalat" w:hAnsi="GHEA Grapalat"/>
                <w:sz w:val="18"/>
                <w:szCs w:val="20"/>
              </w:rPr>
            </w:pPr>
            <w:r w:rsidRPr="00F963CA">
              <w:rPr>
                <w:rFonts w:ascii="GHEA Grapalat" w:hAnsi="GHEA Grapalat"/>
                <w:sz w:val="18"/>
                <w:szCs w:val="20"/>
              </w:rPr>
              <w:t xml:space="preserve">номер предусмотренного </w:t>
            </w:r>
            <w:r w:rsidRPr="00F963CA">
              <w:rPr>
                <w:rFonts w:ascii="GHEA Grapalat" w:hAnsi="GHEA Grapalat"/>
                <w:spacing w:val="-6"/>
                <w:sz w:val="18"/>
                <w:szCs w:val="20"/>
              </w:rPr>
              <w:t>приглашением</w:t>
            </w:r>
            <w:r w:rsidRPr="00F963CA">
              <w:rPr>
                <w:rFonts w:ascii="GHEA Grapalat" w:hAnsi="GHEA Grapalat"/>
                <w:sz w:val="18"/>
                <w:szCs w:val="20"/>
              </w:rPr>
              <w:t xml:space="preserve"> лота</w:t>
            </w:r>
          </w:p>
        </w:tc>
        <w:tc>
          <w:tcPr>
            <w:tcW w:w="1010" w:type="dxa"/>
            <w:vMerge w:val="restart"/>
            <w:vAlign w:val="center"/>
          </w:tcPr>
          <w:p w:rsidR="0042699B" w:rsidRPr="00F963CA" w:rsidRDefault="0042699B" w:rsidP="006D3ABD">
            <w:pPr>
              <w:widowControl w:val="0"/>
              <w:jc w:val="center"/>
              <w:rPr>
                <w:rFonts w:ascii="GHEA Grapalat" w:hAnsi="GHEA Grapalat"/>
                <w:sz w:val="18"/>
                <w:szCs w:val="20"/>
              </w:rPr>
            </w:pPr>
            <w:r w:rsidRPr="00F963CA">
              <w:rPr>
                <w:rFonts w:ascii="GHEA Grapalat" w:hAnsi="GHEA Grapalat"/>
                <w:sz w:val="18"/>
                <w:szCs w:val="20"/>
              </w:rPr>
              <w:t>промежуточный код, предусмотренный планом закупок по классификации ЕЗК (CPV)</w:t>
            </w:r>
          </w:p>
        </w:tc>
        <w:tc>
          <w:tcPr>
            <w:tcW w:w="875" w:type="dxa"/>
            <w:vMerge w:val="restart"/>
            <w:vAlign w:val="center"/>
          </w:tcPr>
          <w:p w:rsidR="0042699B" w:rsidRPr="00F963CA" w:rsidRDefault="0042699B" w:rsidP="006D3ABD">
            <w:pPr>
              <w:widowControl w:val="0"/>
              <w:jc w:val="center"/>
              <w:rPr>
                <w:rFonts w:ascii="GHEA Grapalat" w:hAnsi="GHEA Grapalat"/>
                <w:sz w:val="18"/>
                <w:szCs w:val="20"/>
                <w:lang w:val="en-US"/>
              </w:rPr>
            </w:pPr>
            <w:r w:rsidRPr="00F963CA">
              <w:rPr>
                <w:rFonts w:ascii="GHEA Grapalat" w:hAnsi="GHEA Grapalat"/>
                <w:sz w:val="18"/>
                <w:szCs w:val="20"/>
              </w:rPr>
              <w:t xml:space="preserve">наименование </w:t>
            </w:r>
          </w:p>
        </w:tc>
        <w:tc>
          <w:tcPr>
            <w:tcW w:w="756" w:type="dxa"/>
            <w:vMerge w:val="restart"/>
            <w:vAlign w:val="center"/>
          </w:tcPr>
          <w:p w:rsidR="0042699B" w:rsidRPr="00F963CA" w:rsidRDefault="0042699B" w:rsidP="006D3ABD">
            <w:pPr>
              <w:widowControl w:val="0"/>
              <w:ind w:left="-96" w:right="-108"/>
              <w:jc w:val="center"/>
              <w:rPr>
                <w:rFonts w:ascii="GHEA Grapalat" w:hAnsi="GHEA Grapalat"/>
                <w:sz w:val="18"/>
                <w:szCs w:val="20"/>
              </w:rPr>
            </w:pPr>
            <w:r w:rsidRPr="00F963CA">
              <w:rPr>
                <w:rFonts w:ascii="GHEA Grapalat" w:hAnsi="GHEA Grapalat"/>
                <w:sz w:val="18"/>
                <w:szCs w:val="20"/>
              </w:rPr>
              <w:t xml:space="preserve">товарный знак,маркаи наименование производителя </w:t>
            </w:r>
            <w:r w:rsidRPr="00F963CA">
              <w:rPr>
                <w:rStyle w:val="FootnoteReference"/>
                <w:rFonts w:ascii="GHEA Grapalat" w:hAnsi="GHEA Grapalat"/>
                <w:sz w:val="18"/>
                <w:szCs w:val="20"/>
              </w:rPr>
              <w:footnoteReference w:customMarkFollows="1" w:id="29"/>
              <w:t>**</w:t>
            </w:r>
          </w:p>
        </w:tc>
        <w:tc>
          <w:tcPr>
            <w:tcW w:w="4763" w:type="dxa"/>
            <w:gridSpan w:val="3"/>
            <w:vMerge w:val="restart"/>
            <w:vAlign w:val="center"/>
          </w:tcPr>
          <w:p w:rsidR="0042699B" w:rsidRPr="00F963CA" w:rsidRDefault="0042699B" w:rsidP="006D3ABD">
            <w:pPr>
              <w:widowControl w:val="0"/>
              <w:ind w:left="-108" w:right="-59"/>
              <w:jc w:val="center"/>
              <w:rPr>
                <w:rFonts w:ascii="GHEA Grapalat" w:hAnsi="GHEA Grapalat"/>
                <w:sz w:val="18"/>
                <w:szCs w:val="20"/>
              </w:rPr>
            </w:pPr>
            <w:r w:rsidRPr="00F963CA">
              <w:rPr>
                <w:rFonts w:ascii="GHEA Grapalat" w:hAnsi="GHEA Grapalat"/>
                <w:sz w:val="18"/>
                <w:szCs w:val="20"/>
              </w:rPr>
              <w:t>техническая характеристика</w:t>
            </w:r>
          </w:p>
        </w:tc>
        <w:tc>
          <w:tcPr>
            <w:tcW w:w="777" w:type="dxa"/>
            <w:vMerge w:val="restart"/>
            <w:vAlign w:val="center"/>
          </w:tcPr>
          <w:p w:rsidR="0042699B" w:rsidRPr="00F963CA" w:rsidRDefault="0042699B" w:rsidP="006D3ABD">
            <w:pPr>
              <w:widowControl w:val="0"/>
              <w:ind w:left="-48" w:right="-108"/>
              <w:jc w:val="center"/>
              <w:rPr>
                <w:rFonts w:ascii="GHEA Grapalat" w:hAnsi="GHEA Grapalat"/>
                <w:sz w:val="18"/>
                <w:szCs w:val="20"/>
              </w:rPr>
            </w:pPr>
            <w:r w:rsidRPr="00F963CA">
              <w:rPr>
                <w:rFonts w:ascii="GHEA Grapalat" w:hAnsi="GHEA Grapalat"/>
                <w:sz w:val="18"/>
                <w:szCs w:val="20"/>
              </w:rPr>
              <w:t>единица измерения</w:t>
            </w:r>
          </w:p>
        </w:tc>
        <w:tc>
          <w:tcPr>
            <w:tcW w:w="884" w:type="dxa"/>
            <w:vMerge w:val="restart"/>
            <w:vAlign w:val="center"/>
          </w:tcPr>
          <w:p w:rsidR="0042699B" w:rsidRPr="00F963CA" w:rsidRDefault="0042699B" w:rsidP="006D3ABD">
            <w:pPr>
              <w:widowControl w:val="0"/>
              <w:ind w:left="-108" w:right="-108"/>
              <w:jc w:val="center"/>
              <w:rPr>
                <w:rFonts w:ascii="GHEA Grapalat" w:hAnsi="GHEA Grapalat"/>
                <w:sz w:val="18"/>
                <w:szCs w:val="20"/>
              </w:rPr>
            </w:pPr>
            <w:r w:rsidRPr="00F963CA">
              <w:rPr>
                <w:rFonts w:ascii="GHEA Grapalat" w:hAnsi="GHEA Grapalat"/>
                <w:sz w:val="18"/>
                <w:szCs w:val="20"/>
              </w:rPr>
              <w:t>цена единицы/драмов РА</w:t>
            </w:r>
          </w:p>
        </w:tc>
        <w:tc>
          <w:tcPr>
            <w:tcW w:w="998" w:type="dxa"/>
            <w:gridSpan w:val="2"/>
            <w:vMerge w:val="restart"/>
            <w:vAlign w:val="center"/>
          </w:tcPr>
          <w:p w:rsidR="0042699B" w:rsidRPr="00F963CA" w:rsidRDefault="0042699B" w:rsidP="006D3ABD">
            <w:pPr>
              <w:widowControl w:val="0"/>
              <w:ind w:left="-108" w:right="-108"/>
              <w:jc w:val="center"/>
              <w:rPr>
                <w:rFonts w:ascii="GHEA Grapalat" w:hAnsi="GHEA Grapalat"/>
                <w:sz w:val="18"/>
                <w:szCs w:val="20"/>
              </w:rPr>
            </w:pPr>
            <w:r w:rsidRPr="00F963CA">
              <w:rPr>
                <w:rFonts w:ascii="GHEA Grapalat" w:hAnsi="GHEA Grapalat"/>
                <w:sz w:val="18"/>
                <w:szCs w:val="20"/>
              </w:rPr>
              <w:t>общая цена/драмов РА</w:t>
            </w:r>
          </w:p>
        </w:tc>
        <w:tc>
          <w:tcPr>
            <w:tcW w:w="627" w:type="dxa"/>
            <w:vMerge w:val="restart"/>
            <w:vAlign w:val="center"/>
          </w:tcPr>
          <w:p w:rsidR="0042699B" w:rsidRPr="00F963CA" w:rsidRDefault="0042699B" w:rsidP="006D3ABD">
            <w:pPr>
              <w:widowControl w:val="0"/>
              <w:ind w:left="-126" w:right="-108"/>
              <w:jc w:val="center"/>
              <w:rPr>
                <w:rFonts w:ascii="GHEA Grapalat" w:hAnsi="GHEA Grapalat"/>
                <w:sz w:val="18"/>
                <w:szCs w:val="20"/>
              </w:rPr>
            </w:pPr>
            <w:r w:rsidRPr="00F963CA">
              <w:rPr>
                <w:rFonts w:ascii="GHEA Grapalat" w:hAnsi="GHEA Grapalat"/>
                <w:sz w:val="18"/>
                <w:szCs w:val="20"/>
              </w:rPr>
              <w:t>общий объем</w:t>
            </w:r>
          </w:p>
        </w:tc>
        <w:tc>
          <w:tcPr>
            <w:tcW w:w="4516" w:type="dxa"/>
            <w:gridSpan w:val="3"/>
            <w:vAlign w:val="center"/>
          </w:tcPr>
          <w:p w:rsidR="0042699B" w:rsidRPr="00F963CA" w:rsidRDefault="0042699B" w:rsidP="006D3ABD">
            <w:pPr>
              <w:widowControl w:val="0"/>
              <w:jc w:val="center"/>
              <w:rPr>
                <w:rFonts w:ascii="GHEA Grapalat" w:hAnsi="GHEA Grapalat"/>
                <w:sz w:val="18"/>
                <w:szCs w:val="20"/>
              </w:rPr>
            </w:pPr>
            <w:r w:rsidRPr="00F963CA">
              <w:rPr>
                <w:rFonts w:ascii="GHEA Grapalat" w:hAnsi="GHEA Grapalat"/>
                <w:sz w:val="18"/>
                <w:szCs w:val="20"/>
              </w:rPr>
              <w:t>поставки</w:t>
            </w:r>
          </w:p>
        </w:tc>
      </w:tr>
      <w:tr w:rsidR="0042699B" w:rsidRPr="00A0499F" w:rsidTr="00F963CA">
        <w:trPr>
          <w:trHeight w:val="445"/>
          <w:jc w:val="center"/>
        </w:trPr>
        <w:tc>
          <w:tcPr>
            <w:tcW w:w="690" w:type="dxa"/>
            <w:vMerge/>
            <w:vAlign w:val="center"/>
          </w:tcPr>
          <w:p w:rsidR="0042699B" w:rsidRPr="00F963CA" w:rsidRDefault="0042699B" w:rsidP="006D3ABD">
            <w:pPr>
              <w:widowControl w:val="0"/>
              <w:jc w:val="center"/>
              <w:rPr>
                <w:rFonts w:ascii="GHEA Grapalat" w:hAnsi="GHEA Grapalat"/>
                <w:sz w:val="18"/>
                <w:szCs w:val="20"/>
              </w:rPr>
            </w:pPr>
          </w:p>
        </w:tc>
        <w:tc>
          <w:tcPr>
            <w:tcW w:w="1010" w:type="dxa"/>
            <w:vMerge/>
            <w:vAlign w:val="center"/>
          </w:tcPr>
          <w:p w:rsidR="0042699B" w:rsidRPr="00F963CA" w:rsidRDefault="0042699B" w:rsidP="006D3ABD">
            <w:pPr>
              <w:widowControl w:val="0"/>
              <w:jc w:val="center"/>
              <w:rPr>
                <w:rFonts w:ascii="GHEA Grapalat" w:hAnsi="GHEA Grapalat"/>
                <w:sz w:val="18"/>
                <w:szCs w:val="20"/>
              </w:rPr>
            </w:pPr>
          </w:p>
        </w:tc>
        <w:tc>
          <w:tcPr>
            <w:tcW w:w="875" w:type="dxa"/>
            <w:vMerge/>
            <w:vAlign w:val="center"/>
          </w:tcPr>
          <w:p w:rsidR="0042699B" w:rsidRPr="00F963CA" w:rsidRDefault="0042699B" w:rsidP="006D3ABD">
            <w:pPr>
              <w:widowControl w:val="0"/>
              <w:jc w:val="center"/>
              <w:rPr>
                <w:rFonts w:ascii="GHEA Grapalat" w:hAnsi="GHEA Grapalat"/>
                <w:sz w:val="18"/>
                <w:szCs w:val="20"/>
              </w:rPr>
            </w:pPr>
          </w:p>
        </w:tc>
        <w:tc>
          <w:tcPr>
            <w:tcW w:w="756" w:type="dxa"/>
            <w:vMerge/>
            <w:vAlign w:val="center"/>
          </w:tcPr>
          <w:p w:rsidR="0042699B" w:rsidRPr="00F963CA" w:rsidRDefault="0042699B" w:rsidP="006D3ABD">
            <w:pPr>
              <w:widowControl w:val="0"/>
              <w:jc w:val="center"/>
              <w:rPr>
                <w:rFonts w:ascii="GHEA Grapalat" w:hAnsi="GHEA Grapalat"/>
                <w:sz w:val="18"/>
                <w:szCs w:val="20"/>
              </w:rPr>
            </w:pPr>
          </w:p>
        </w:tc>
        <w:tc>
          <w:tcPr>
            <w:tcW w:w="4763" w:type="dxa"/>
            <w:gridSpan w:val="3"/>
            <w:vMerge/>
            <w:vAlign w:val="center"/>
          </w:tcPr>
          <w:p w:rsidR="0042699B" w:rsidRPr="00F963CA" w:rsidRDefault="0042699B" w:rsidP="006D3ABD">
            <w:pPr>
              <w:widowControl w:val="0"/>
              <w:jc w:val="center"/>
              <w:rPr>
                <w:rFonts w:ascii="GHEA Grapalat" w:hAnsi="GHEA Grapalat"/>
                <w:sz w:val="18"/>
                <w:szCs w:val="20"/>
              </w:rPr>
            </w:pPr>
          </w:p>
        </w:tc>
        <w:tc>
          <w:tcPr>
            <w:tcW w:w="777" w:type="dxa"/>
            <w:vMerge/>
            <w:vAlign w:val="center"/>
          </w:tcPr>
          <w:p w:rsidR="0042699B" w:rsidRPr="00F963CA" w:rsidRDefault="0042699B" w:rsidP="006D3ABD">
            <w:pPr>
              <w:widowControl w:val="0"/>
              <w:jc w:val="center"/>
              <w:rPr>
                <w:rFonts w:ascii="GHEA Grapalat" w:hAnsi="GHEA Grapalat"/>
                <w:sz w:val="18"/>
                <w:szCs w:val="20"/>
              </w:rPr>
            </w:pPr>
          </w:p>
        </w:tc>
        <w:tc>
          <w:tcPr>
            <w:tcW w:w="884" w:type="dxa"/>
            <w:vMerge/>
            <w:vAlign w:val="center"/>
          </w:tcPr>
          <w:p w:rsidR="0042699B" w:rsidRPr="00F963CA" w:rsidRDefault="0042699B" w:rsidP="006D3ABD">
            <w:pPr>
              <w:widowControl w:val="0"/>
              <w:jc w:val="center"/>
              <w:rPr>
                <w:rFonts w:ascii="GHEA Grapalat" w:hAnsi="GHEA Grapalat"/>
                <w:sz w:val="18"/>
                <w:szCs w:val="20"/>
              </w:rPr>
            </w:pPr>
          </w:p>
        </w:tc>
        <w:tc>
          <w:tcPr>
            <w:tcW w:w="998" w:type="dxa"/>
            <w:gridSpan w:val="2"/>
            <w:vMerge/>
            <w:vAlign w:val="center"/>
          </w:tcPr>
          <w:p w:rsidR="0042699B" w:rsidRPr="00F963CA" w:rsidRDefault="0042699B" w:rsidP="006D3ABD">
            <w:pPr>
              <w:widowControl w:val="0"/>
              <w:jc w:val="center"/>
              <w:rPr>
                <w:rFonts w:ascii="GHEA Grapalat" w:hAnsi="GHEA Grapalat"/>
                <w:sz w:val="18"/>
                <w:szCs w:val="20"/>
              </w:rPr>
            </w:pPr>
          </w:p>
        </w:tc>
        <w:tc>
          <w:tcPr>
            <w:tcW w:w="627" w:type="dxa"/>
            <w:vMerge/>
            <w:vAlign w:val="center"/>
          </w:tcPr>
          <w:p w:rsidR="0042699B" w:rsidRPr="00F963CA" w:rsidRDefault="0042699B" w:rsidP="006D3ABD">
            <w:pPr>
              <w:widowControl w:val="0"/>
              <w:jc w:val="center"/>
              <w:rPr>
                <w:rFonts w:ascii="GHEA Grapalat" w:hAnsi="GHEA Grapalat"/>
                <w:sz w:val="18"/>
                <w:szCs w:val="20"/>
              </w:rPr>
            </w:pPr>
          </w:p>
        </w:tc>
        <w:tc>
          <w:tcPr>
            <w:tcW w:w="1041" w:type="dxa"/>
            <w:vAlign w:val="center"/>
          </w:tcPr>
          <w:p w:rsidR="0042699B" w:rsidRPr="00F963CA" w:rsidRDefault="0042699B" w:rsidP="006D3ABD">
            <w:pPr>
              <w:widowControl w:val="0"/>
              <w:ind w:left="-108" w:right="-108"/>
              <w:jc w:val="center"/>
              <w:rPr>
                <w:rFonts w:ascii="GHEA Grapalat" w:hAnsi="GHEA Grapalat"/>
                <w:sz w:val="18"/>
                <w:szCs w:val="20"/>
              </w:rPr>
            </w:pPr>
            <w:r w:rsidRPr="00F963CA">
              <w:rPr>
                <w:rFonts w:ascii="GHEA Grapalat" w:hAnsi="GHEA Grapalat"/>
                <w:sz w:val="18"/>
                <w:szCs w:val="20"/>
              </w:rPr>
              <w:t>адрес</w:t>
            </w:r>
          </w:p>
        </w:tc>
        <w:tc>
          <w:tcPr>
            <w:tcW w:w="769" w:type="dxa"/>
            <w:vAlign w:val="center"/>
          </w:tcPr>
          <w:p w:rsidR="0042699B" w:rsidRPr="00F963CA" w:rsidRDefault="0042699B" w:rsidP="006D3ABD">
            <w:pPr>
              <w:widowControl w:val="0"/>
              <w:ind w:left="-46" w:right="-84"/>
              <w:jc w:val="center"/>
              <w:rPr>
                <w:rFonts w:ascii="GHEA Grapalat" w:hAnsi="GHEA Grapalat"/>
                <w:sz w:val="18"/>
                <w:szCs w:val="20"/>
              </w:rPr>
            </w:pPr>
            <w:r w:rsidRPr="00F963CA">
              <w:rPr>
                <w:rFonts w:ascii="GHEA Grapalat" w:hAnsi="GHEA Grapalat"/>
                <w:sz w:val="18"/>
                <w:szCs w:val="20"/>
              </w:rPr>
              <w:t>подлежащее поставке количество товара</w:t>
            </w:r>
          </w:p>
        </w:tc>
        <w:tc>
          <w:tcPr>
            <w:tcW w:w="2706" w:type="dxa"/>
            <w:vAlign w:val="center"/>
          </w:tcPr>
          <w:p w:rsidR="0042699B" w:rsidRPr="00F963CA" w:rsidRDefault="0042699B" w:rsidP="006D3ABD">
            <w:pPr>
              <w:widowControl w:val="0"/>
              <w:ind w:left="-132" w:right="-129"/>
              <w:jc w:val="center"/>
              <w:rPr>
                <w:rFonts w:ascii="GHEA Grapalat" w:hAnsi="GHEA Grapalat"/>
                <w:sz w:val="18"/>
                <w:szCs w:val="20"/>
                <w:lang w:val="en-US"/>
              </w:rPr>
            </w:pPr>
            <w:r w:rsidRPr="00F963CA">
              <w:rPr>
                <w:rFonts w:ascii="GHEA Grapalat" w:hAnsi="GHEA Grapalat"/>
                <w:sz w:val="18"/>
                <w:szCs w:val="20"/>
              </w:rPr>
              <w:t>срок</w:t>
            </w:r>
            <w:r w:rsidRPr="00F963CA">
              <w:rPr>
                <w:rStyle w:val="FootnoteReference"/>
                <w:rFonts w:ascii="GHEA Grapalat" w:hAnsi="GHEA Grapalat"/>
                <w:sz w:val="18"/>
                <w:szCs w:val="20"/>
              </w:rPr>
              <w:footnoteReference w:customMarkFollows="1" w:id="30"/>
              <w:t>***</w:t>
            </w:r>
          </w:p>
        </w:tc>
      </w:tr>
      <w:tr w:rsidR="005776F9" w:rsidRPr="00A0499F" w:rsidTr="00F963CA">
        <w:trPr>
          <w:trHeight w:val="118"/>
          <w:jc w:val="center"/>
        </w:trPr>
        <w:tc>
          <w:tcPr>
            <w:tcW w:w="690" w:type="dxa"/>
            <w:vAlign w:val="center"/>
          </w:tcPr>
          <w:p w:rsidR="005776F9" w:rsidRPr="00CE1255" w:rsidRDefault="005776F9" w:rsidP="005776F9">
            <w:pPr>
              <w:widowControl w:val="0"/>
              <w:jc w:val="center"/>
              <w:rPr>
                <w:rFonts w:ascii="GHEA Grapalat" w:hAnsi="GHEA Grapalat"/>
                <w:sz w:val="16"/>
                <w:szCs w:val="16"/>
              </w:rPr>
            </w:pPr>
            <w:r w:rsidRPr="00CE1255">
              <w:rPr>
                <w:rFonts w:ascii="GHEA Grapalat" w:hAnsi="GHEA Grapalat"/>
                <w:sz w:val="16"/>
                <w:szCs w:val="16"/>
              </w:rPr>
              <w:t>1</w:t>
            </w:r>
          </w:p>
        </w:tc>
        <w:tc>
          <w:tcPr>
            <w:tcW w:w="1010" w:type="dxa"/>
            <w:vAlign w:val="center"/>
          </w:tcPr>
          <w:p w:rsidR="005776F9" w:rsidRPr="005952B1" w:rsidRDefault="005776F9" w:rsidP="005776F9">
            <w:pPr>
              <w:jc w:val="center"/>
              <w:rPr>
                <w:rFonts w:ascii="Sylfaen" w:hAnsi="Sylfaen"/>
                <w:sz w:val="18"/>
                <w:szCs w:val="18"/>
                <w:lang w:val="hy-AM"/>
              </w:rPr>
            </w:pPr>
            <w:r w:rsidRPr="006E4C96">
              <w:rPr>
                <w:rFonts w:ascii="GHEA Grapalat" w:hAnsi="GHEA Grapalat"/>
                <w:sz w:val="18"/>
                <w:szCs w:val="18"/>
              </w:rPr>
              <w:t>31321130/1</w:t>
            </w:r>
          </w:p>
        </w:tc>
        <w:tc>
          <w:tcPr>
            <w:tcW w:w="875" w:type="dxa"/>
          </w:tcPr>
          <w:p w:rsidR="005776F9" w:rsidRPr="005776F9" w:rsidRDefault="005776F9" w:rsidP="005776F9">
            <w:pPr>
              <w:rPr>
                <w:rFonts w:ascii="Sylfaen" w:hAnsi="Sylfaen"/>
                <w:sz w:val="20"/>
                <w:szCs w:val="20"/>
              </w:rPr>
            </w:pPr>
            <w:r w:rsidRPr="005776F9">
              <w:rPr>
                <w:rFonts w:ascii="GHEA Grapalat" w:hAnsi="GHEA Grapalat"/>
                <w:b/>
                <w:sz w:val="20"/>
              </w:rPr>
              <w:t>Медный кабель ВПП 35</w:t>
            </w:r>
          </w:p>
        </w:tc>
        <w:tc>
          <w:tcPr>
            <w:tcW w:w="756" w:type="dxa"/>
            <w:vAlign w:val="center"/>
          </w:tcPr>
          <w:p w:rsidR="005776F9" w:rsidRPr="00CE1255" w:rsidRDefault="005776F9" w:rsidP="005776F9">
            <w:pPr>
              <w:widowControl w:val="0"/>
              <w:jc w:val="center"/>
              <w:rPr>
                <w:rFonts w:ascii="GHEA Grapalat" w:hAnsi="GHEA Grapalat"/>
                <w:sz w:val="16"/>
                <w:szCs w:val="16"/>
              </w:rPr>
            </w:pPr>
          </w:p>
        </w:tc>
        <w:tc>
          <w:tcPr>
            <w:tcW w:w="4763" w:type="dxa"/>
            <w:gridSpan w:val="3"/>
          </w:tcPr>
          <w:p w:rsidR="005776F9" w:rsidRPr="005776F9" w:rsidRDefault="005776F9" w:rsidP="005776F9">
            <w:pPr>
              <w:widowControl w:val="0"/>
              <w:jc w:val="center"/>
              <w:rPr>
                <w:rFonts w:ascii="GHEA Grapalat" w:hAnsi="GHEA Grapalat"/>
                <w:sz w:val="16"/>
                <w:szCs w:val="16"/>
              </w:rPr>
            </w:pPr>
            <w:r w:rsidRPr="005776F9">
              <w:rPr>
                <w:rFonts w:ascii="GHEA Grapalat" w:hAnsi="GHEA Grapalat"/>
                <w:sz w:val="16"/>
                <w:szCs w:val="16"/>
              </w:rPr>
              <w:t>Многожильный кабель для погружных электродвигателей, с медным сердечником и полиэтиленовой оболочкой.</w:t>
            </w:r>
          </w:p>
          <w:p w:rsidR="005776F9" w:rsidRPr="005776F9" w:rsidRDefault="005776F9" w:rsidP="005776F9">
            <w:pPr>
              <w:widowControl w:val="0"/>
              <w:jc w:val="center"/>
              <w:rPr>
                <w:rFonts w:ascii="GHEA Grapalat" w:hAnsi="GHEA Grapalat"/>
                <w:sz w:val="16"/>
                <w:szCs w:val="16"/>
              </w:rPr>
            </w:pPr>
            <w:r w:rsidRPr="005776F9">
              <w:rPr>
                <w:rFonts w:ascii="GHEA Grapalat" w:hAnsi="GHEA Grapalat"/>
                <w:sz w:val="16"/>
                <w:szCs w:val="16"/>
              </w:rPr>
              <w:t>Частота не менее 50 Гц. Рабочая температура -300°C/+900°C, рабочее напряжение 0,38/0,66 кВ.</w:t>
            </w:r>
          </w:p>
          <w:p w:rsidR="005776F9" w:rsidRPr="00CE1255" w:rsidRDefault="005776F9" w:rsidP="005776F9">
            <w:pPr>
              <w:widowControl w:val="0"/>
              <w:jc w:val="center"/>
              <w:rPr>
                <w:rFonts w:ascii="GHEA Grapalat" w:hAnsi="GHEA Grapalat"/>
                <w:sz w:val="16"/>
                <w:szCs w:val="16"/>
              </w:rPr>
            </w:pPr>
            <w:r w:rsidRPr="005776F9">
              <w:rPr>
                <w:rFonts w:ascii="GHEA Grapalat" w:hAnsi="GHEA Grapalat"/>
                <w:sz w:val="16"/>
                <w:szCs w:val="16"/>
              </w:rPr>
              <w:t>Гарантийный срок 3 года.</w:t>
            </w:r>
          </w:p>
        </w:tc>
        <w:tc>
          <w:tcPr>
            <w:tcW w:w="777" w:type="dxa"/>
          </w:tcPr>
          <w:p w:rsidR="005776F9" w:rsidRPr="00CE1255" w:rsidRDefault="005776F9" w:rsidP="005776F9">
            <w:pPr>
              <w:widowControl w:val="0"/>
              <w:jc w:val="center"/>
              <w:rPr>
                <w:rFonts w:ascii="GHEA Grapalat" w:hAnsi="GHEA Grapalat"/>
                <w:sz w:val="16"/>
                <w:szCs w:val="16"/>
              </w:rPr>
            </w:pPr>
            <w:r>
              <w:rPr>
                <w:rFonts w:ascii="GHEA Grapalat" w:hAnsi="GHEA Grapalat"/>
                <w:sz w:val="16"/>
                <w:szCs w:val="16"/>
              </w:rPr>
              <w:t>м</w:t>
            </w:r>
          </w:p>
        </w:tc>
        <w:tc>
          <w:tcPr>
            <w:tcW w:w="884" w:type="dxa"/>
          </w:tcPr>
          <w:p w:rsidR="005776F9" w:rsidRPr="00CE1255" w:rsidRDefault="005776F9" w:rsidP="005776F9">
            <w:pPr>
              <w:widowControl w:val="0"/>
              <w:jc w:val="center"/>
              <w:rPr>
                <w:rFonts w:ascii="GHEA Grapalat" w:hAnsi="GHEA Grapalat"/>
                <w:sz w:val="16"/>
                <w:szCs w:val="16"/>
              </w:rPr>
            </w:pPr>
          </w:p>
        </w:tc>
        <w:tc>
          <w:tcPr>
            <w:tcW w:w="998" w:type="dxa"/>
            <w:gridSpan w:val="2"/>
          </w:tcPr>
          <w:p w:rsidR="005776F9" w:rsidRPr="00CE1255" w:rsidRDefault="005776F9" w:rsidP="005776F9">
            <w:pPr>
              <w:widowControl w:val="0"/>
              <w:jc w:val="center"/>
              <w:rPr>
                <w:rFonts w:ascii="GHEA Grapalat" w:hAnsi="GHEA Grapalat"/>
                <w:sz w:val="16"/>
                <w:szCs w:val="16"/>
              </w:rPr>
            </w:pPr>
          </w:p>
        </w:tc>
        <w:tc>
          <w:tcPr>
            <w:tcW w:w="627" w:type="dxa"/>
            <w:vAlign w:val="center"/>
          </w:tcPr>
          <w:p w:rsidR="005776F9" w:rsidRPr="005952B1" w:rsidRDefault="005776F9" w:rsidP="005776F9">
            <w:pPr>
              <w:jc w:val="center"/>
              <w:rPr>
                <w:rFonts w:ascii="Sylfaen" w:hAnsi="Sylfaen"/>
                <w:sz w:val="18"/>
                <w:szCs w:val="18"/>
                <w:lang w:val="hy-AM"/>
              </w:rPr>
            </w:pPr>
            <w:r>
              <w:rPr>
                <w:rFonts w:ascii="GHEA Grapalat" w:hAnsi="GHEA Grapalat" w:cs="Arial"/>
                <w:sz w:val="20"/>
                <w:szCs w:val="20"/>
              </w:rPr>
              <w:t>550</w:t>
            </w:r>
          </w:p>
        </w:tc>
        <w:tc>
          <w:tcPr>
            <w:tcW w:w="1041" w:type="dxa"/>
          </w:tcPr>
          <w:p w:rsidR="005776F9" w:rsidRPr="00CE1255" w:rsidRDefault="005776F9" w:rsidP="005776F9">
            <w:pPr>
              <w:widowControl w:val="0"/>
              <w:jc w:val="center"/>
              <w:rPr>
                <w:rFonts w:ascii="GHEA Grapalat" w:hAnsi="GHEA Grapalat"/>
                <w:sz w:val="16"/>
                <w:szCs w:val="16"/>
                <w:lang w:val="hy-AM"/>
              </w:rPr>
            </w:pPr>
            <w:r w:rsidRPr="005776F9">
              <w:rPr>
                <w:rFonts w:ascii="GHEA Grapalat" w:hAnsi="GHEA Grapalat"/>
                <w:sz w:val="16"/>
                <w:szCs w:val="16"/>
                <w:lang w:val="hy-AM"/>
              </w:rPr>
              <w:t>Поселение Эчмиадзин Звартноц</w:t>
            </w:r>
          </w:p>
        </w:tc>
        <w:tc>
          <w:tcPr>
            <w:tcW w:w="769" w:type="dxa"/>
            <w:vAlign w:val="center"/>
          </w:tcPr>
          <w:p w:rsidR="005776F9" w:rsidRPr="005952B1" w:rsidRDefault="005776F9" w:rsidP="005776F9">
            <w:pPr>
              <w:jc w:val="center"/>
              <w:rPr>
                <w:rFonts w:ascii="Sylfaen" w:hAnsi="Sylfaen"/>
                <w:sz w:val="18"/>
                <w:szCs w:val="18"/>
                <w:lang w:val="hy-AM"/>
              </w:rPr>
            </w:pPr>
            <w:r>
              <w:rPr>
                <w:rFonts w:ascii="GHEA Grapalat" w:hAnsi="GHEA Grapalat" w:cs="Arial"/>
                <w:sz w:val="20"/>
                <w:szCs w:val="20"/>
              </w:rPr>
              <w:t>550</w:t>
            </w:r>
          </w:p>
        </w:tc>
        <w:tc>
          <w:tcPr>
            <w:tcW w:w="2706" w:type="dxa"/>
          </w:tcPr>
          <w:p w:rsidR="005776F9" w:rsidRDefault="005776F9" w:rsidP="005776F9">
            <w:pPr>
              <w:widowControl w:val="0"/>
              <w:jc w:val="center"/>
              <w:rPr>
                <w:rFonts w:ascii="GHEA Grapalat" w:hAnsi="GHEA Grapalat"/>
                <w:sz w:val="16"/>
                <w:szCs w:val="16"/>
              </w:rPr>
            </w:pPr>
            <w:r w:rsidRPr="005776F9">
              <w:rPr>
                <w:rFonts w:ascii="GHEA Grapalat" w:hAnsi="GHEA Grapalat"/>
                <w:sz w:val="16"/>
                <w:szCs w:val="16"/>
              </w:rPr>
              <w:t>Организация, выигравшая тендер на поставку, при условии предоставления финансовых ресурсов, в течение 20 дней с даты вступления в силу соглашения, заключенного между сторонами.</w:t>
            </w:r>
          </w:p>
          <w:p w:rsidR="00F963CA" w:rsidRPr="00CE1255" w:rsidRDefault="00F963CA" w:rsidP="005776F9">
            <w:pPr>
              <w:widowControl w:val="0"/>
              <w:jc w:val="center"/>
              <w:rPr>
                <w:rFonts w:ascii="GHEA Grapalat" w:hAnsi="GHEA Grapalat"/>
                <w:sz w:val="16"/>
                <w:szCs w:val="16"/>
              </w:rPr>
            </w:pPr>
          </w:p>
        </w:tc>
      </w:tr>
      <w:tr w:rsidR="005776F9" w:rsidRPr="00A0499F" w:rsidTr="00F963CA">
        <w:trPr>
          <w:trHeight w:val="129"/>
          <w:jc w:val="center"/>
        </w:trPr>
        <w:tc>
          <w:tcPr>
            <w:tcW w:w="690" w:type="dxa"/>
            <w:vAlign w:val="center"/>
          </w:tcPr>
          <w:p w:rsidR="005776F9" w:rsidRPr="00CE1255" w:rsidRDefault="005776F9" w:rsidP="005776F9">
            <w:pPr>
              <w:widowControl w:val="0"/>
              <w:jc w:val="center"/>
              <w:rPr>
                <w:rFonts w:ascii="GHEA Grapalat" w:hAnsi="GHEA Grapalat"/>
                <w:sz w:val="16"/>
                <w:szCs w:val="16"/>
              </w:rPr>
            </w:pPr>
            <w:r w:rsidRPr="00CE1255">
              <w:rPr>
                <w:rFonts w:ascii="GHEA Grapalat" w:hAnsi="GHEA Grapalat"/>
                <w:sz w:val="16"/>
                <w:szCs w:val="16"/>
              </w:rPr>
              <w:t>2</w:t>
            </w:r>
          </w:p>
        </w:tc>
        <w:tc>
          <w:tcPr>
            <w:tcW w:w="1010" w:type="dxa"/>
            <w:vAlign w:val="center"/>
          </w:tcPr>
          <w:p w:rsidR="005776F9" w:rsidRPr="005952B1" w:rsidRDefault="005776F9" w:rsidP="005776F9">
            <w:pPr>
              <w:jc w:val="center"/>
              <w:rPr>
                <w:rFonts w:ascii="Sylfaen" w:hAnsi="Sylfaen"/>
                <w:sz w:val="18"/>
                <w:szCs w:val="18"/>
                <w:lang w:val="hy-AM"/>
              </w:rPr>
            </w:pPr>
            <w:r w:rsidRPr="006E4C96">
              <w:rPr>
                <w:rFonts w:ascii="GHEA Grapalat" w:hAnsi="GHEA Grapalat"/>
                <w:sz w:val="18"/>
                <w:szCs w:val="18"/>
              </w:rPr>
              <w:t>31321130/2</w:t>
            </w:r>
          </w:p>
        </w:tc>
        <w:tc>
          <w:tcPr>
            <w:tcW w:w="875" w:type="dxa"/>
          </w:tcPr>
          <w:p w:rsidR="005776F9" w:rsidRPr="005776F9" w:rsidRDefault="005776F9" w:rsidP="005776F9">
            <w:pPr>
              <w:rPr>
                <w:sz w:val="20"/>
              </w:rPr>
            </w:pPr>
            <w:r w:rsidRPr="005776F9">
              <w:rPr>
                <w:rFonts w:ascii="GHEA Grapalat" w:hAnsi="GHEA Grapalat"/>
                <w:b/>
                <w:sz w:val="20"/>
              </w:rPr>
              <w:t>алюми</w:t>
            </w:r>
            <w:r w:rsidRPr="005776F9">
              <w:rPr>
                <w:rFonts w:ascii="GHEA Grapalat" w:hAnsi="GHEA Grapalat"/>
                <w:b/>
                <w:sz w:val="20"/>
              </w:rPr>
              <w:lastRenderedPageBreak/>
              <w:t>ниевый кабель 4x35</w:t>
            </w:r>
          </w:p>
        </w:tc>
        <w:tc>
          <w:tcPr>
            <w:tcW w:w="756" w:type="dxa"/>
            <w:vAlign w:val="center"/>
          </w:tcPr>
          <w:p w:rsidR="005776F9" w:rsidRPr="00CE1255" w:rsidRDefault="005776F9" w:rsidP="005776F9">
            <w:pPr>
              <w:widowControl w:val="0"/>
              <w:jc w:val="center"/>
              <w:rPr>
                <w:rFonts w:ascii="GHEA Grapalat" w:hAnsi="GHEA Grapalat"/>
                <w:sz w:val="16"/>
                <w:szCs w:val="16"/>
              </w:rPr>
            </w:pPr>
          </w:p>
        </w:tc>
        <w:tc>
          <w:tcPr>
            <w:tcW w:w="4763" w:type="dxa"/>
            <w:gridSpan w:val="3"/>
          </w:tcPr>
          <w:p w:rsidR="005776F9" w:rsidRPr="00CE1255" w:rsidRDefault="005776F9" w:rsidP="005776F9">
            <w:pPr>
              <w:widowControl w:val="0"/>
              <w:jc w:val="center"/>
              <w:rPr>
                <w:rFonts w:ascii="GHEA Grapalat" w:hAnsi="GHEA Grapalat"/>
                <w:sz w:val="16"/>
                <w:szCs w:val="16"/>
              </w:rPr>
            </w:pPr>
            <w:r w:rsidRPr="005776F9">
              <w:rPr>
                <w:rFonts w:ascii="GHEA Grapalat" w:hAnsi="GHEA Grapalat"/>
                <w:sz w:val="16"/>
                <w:szCs w:val="16"/>
              </w:rPr>
              <w:t xml:space="preserve">Многожильный кабель с алюминиевым сердечником и полиэтиленовой оболочкой, 4х35 мм, номинальное </w:t>
            </w:r>
            <w:r w:rsidRPr="005776F9">
              <w:rPr>
                <w:rFonts w:ascii="GHEA Grapalat" w:hAnsi="GHEA Grapalat"/>
                <w:sz w:val="16"/>
                <w:szCs w:val="16"/>
              </w:rPr>
              <w:lastRenderedPageBreak/>
              <w:t>напряжение 380 В, частота не менее 50 Гц. Рабочая температура -600°C/+500°C. Гарантийный срок 3 года.</w:t>
            </w:r>
          </w:p>
        </w:tc>
        <w:tc>
          <w:tcPr>
            <w:tcW w:w="777" w:type="dxa"/>
          </w:tcPr>
          <w:p w:rsidR="005776F9" w:rsidRPr="005776F9" w:rsidRDefault="005776F9" w:rsidP="005776F9">
            <w:pPr>
              <w:widowControl w:val="0"/>
              <w:jc w:val="center"/>
              <w:rPr>
                <w:rFonts w:ascii="GHEA Grapalat" w:hAnsi="GHEA Grapalat"/>
                <w:sz w:val="16"/>
                <w:szCs w:val="16"/>
              </w:rPr>
            </w:pPr>
            <w:r>
              <w:rPr>
                <w:rFonts w:ascii="GHEA Grapalat" w:hAnsi="GHEA Grapalat"/>
                <w:sz w:val="16"/>
                <w:szCs w:val="16"/>
              </w:rPr>
              <w:lastRenderedPageBreak/>
              <w:t>м</w:t>
            </w:r>
          </w:p>
        </w:tc>
        <w:tc>
          <w:tcPr>
            <w:tcW w:w="884" w:type="dxa"/>
          </w:tcPr>
          <w:p w:rsidR="005776F9" w:rsidRPr="00CE1255" w:rsidRDefault="005776F9" w:rsidP="005776F9">
            <w:pPr>
              <w:widowControl w:val="0"/>
              <w:jc w:val="center"/>
              <w:rPr>
                <w:rFonts w:ascii="GHEA Grapalat" w:hAnsi="GHEA Grapalat"/>
                <w:sz w:val="16"/>
                <w:szCs w:val="16"/>
              </w:rPr>
            </w:pPr>
          </w:p>
        </w:tc>
        <w:tc>
          <w:tcPr>
            <w:tcW w:w="998" w:type="dxa"/>
            <w:gridSpan w:val="2"/>
          </w:tcPr>
          <w:p w:rsidR="005776F9" w:rsidRPr="00CE1255" w:rsidRDefault="005776F9" w:rsidP="005776F9">
            <w:pPr>
              <w:widowControl w:val="0"/>
              <w:jc w:val="center"/>
              <w:rPr>
                <w:rFonts w:ascii="GHEA Grapalat" w:hAnsi="GHEA Grapalat"/>
                <w:sz w:val="16"/>
                <w:szCs w:val="16"/>
              </w:rPr>
            </w:pPr>
          </w:p>
        </w:tc>
        <w:tc>
          <w:tcPr>
            <w:tcW w:w="627" w:type="dxa"/>
            <w:vAlign w:val="center"/>
          </w:tcPr>
          <w:p w:rsidR="005776F9" w:rsidRPr="005952B1" w:rsidRDefault="005776F9" w:rsidP="005776F9">
            <w:pPr>
              <w:jc w:val="center"/>
              <w:rPr>
                <w:rFonts w:ascii="Sylfaen" w:hAnsi="Sylfaen"/>
                <w:sz w:val="18"/>
                <w:szCs w:val="18"/>
                <w:lang w:val="hy-AM"/>
              </w:rPr>
            </w:pPr>
            <w:r>
              <w:rPr>
                <w:rFonts w:ascii="GHEA Grapalat" w:hAnsi="GHEA Grapalat" w:cs="Arial"/>
                <w:sz w:val="20"/>
                <w:szCs w:val="20"/>
              </w:rPr>
              <w:t>350</w:t>
            </w:r>
          </w:p>
        </w:tc>
        <w:tc>
          <w:tcPr>
            <w:tcW w:w="1041" w:type="dxa"/>
          </w:tcPr>
          <w:p w:rsidR="005776F9" w:rsidRPr="00CE1255" w:rsidRDefault="005776F9" w:rsidP="005776F9">
            <w:pPr>
              <w:widowControl w:val="0"/>
              <w:jc w:val="center"/>
              <w:rPr>
                <w:rFonts w:ascii="GHEA Grapalat" w:hAnsi="GHEA Grapalat"/>
                <w:sz w:val="16"/>
                <w:szCs w:val="16"/>
                <w:lang w:val="hy-AM"/>
              </w:rPr>
            </w:pPr>
            <w:r w:rsidRPr="005776F9">
              <w:rPr>
                <w:rFonts w:ascii="GHEA Grapalat" w:hAnsi="GHEA Grapalat"/>
                <w:sz w:val="16"/>
                <w:szCs w:val="16"/>
                <w:lang w:val="hy-AM"/>
              </w:rPr>
              <w:t xml:space="preserve">Поселение Эчмиадзин </w:t>
            </w:r>
            <w:r w:rsidRPr="005776F9">
              <w:rPr>
                <w:rFonts w:ascii="GHEA Grapalat" w:hAnsi="GHEA Grapalat"/>
                <w:sz w:val="16"/>
                <w:szCs w:val="16"/>
                <w:lang w:val="hy-AM"/>
              </w:rPr>
              <w:lastRenderedPageBreak/>
              <w:t>Звартноц</w:t>
            </w:r>
          </w:p>
        </w:tc>
        <w:tc>
          <w:tcPr>
            <w:tcW w:w="769" w:type="dxa"/>
            <w:vAlign w:val="center"/>
          </w:tcPr>
          <w:p w:rsidR="005776F9" w:rsidRPr="005952B1" w:rsidRDefault="005776F9" w:rsidP="005776F9">
            <w:pPr>
              <w:jc w:val="center"/>
              <w:rPr>
                <w:rFonts w:ascii="Sylfaen" w:hAnsi="Sylfaen"/>
                <w:sz w:val="18"/>
                <w:szCs w:val="18"/>
                <w:lang w:val="hy-AM"/>
              </w:rPr>
            </w:pPr>
            <w:r>
              <w:rPr>
                <w:rFonts w:ascii="GHEA Grapalat" w:hAnsi="GHEA Grapalat" w:cs="Arial"/>
                <w:sz w:val="20"/>
                <w:szCs w:val="20"/>
              </w:rPr>
              <w:lastRenderedPageBreak/>
              <w:t>350</w:t>
            </w:r>
          </w:p>
        </w:tc>
        <w:tc>
          <w:tcPr>
            <w:tcW w:w="2706" w:type="dxa"/>
          </w:tcPr>
          <w:p w:rsidR="005776F9" w:rsidRPr="00CE1255" w:rsidRDefault="005776F9" w:rsidP="005776F9">
            <w:pPr>
              <w:widowControl w:val="0"/>
              <w:jc w:val="center"/>
              <w:rPr>
                <w:rFonts w:ascii="GHEA Grapalat" w:hAnsi="GHEA Grapalat"/>
                <w:sz w:val="16"/>
                <w:szCs w:val="16"/>
              </w:rPr>
            </w:pPr>
            <w:r w:rsidRPr="005776F9">
              <w:rPr>
                <w:rFonts w:ascii="GHEA Grapalat" w:hAnsi="GHEA Grapalat"/>
                <w:sz w:val="16"/>
                <w:szCs w:val="16"/>
              </w:rPr>
              <w:t xml:space="preserve">Организация, выигравшая тендер на поставку, при условии </w:t>
            </w:r>
            <w:r w:rsidRPr="005776F9">
              <w:rPr>
                <w:rFonts w:ascii="GHEA Grapalat" w:hAnsi="GHEA Grapalat"/>
                <w:sz w:val="16"/>
                <w:szCs w:val="16"/>
              </w:rPr>
              <w:lastRenderedPageBreak/>
              <w:t>предоставления финансовых ресурсов, в течение 20 дней с даты вступления в силу соглашения, заключенного между сторонами.</w:t>
            </w:r>
          </w:p>
        </w:tc>
      </w:tr>
      <w:tr w:rsidR="005776F9" w:rsidRPr="00A0499F" w:rsidTr="00F963CA">
        <w:trPr>
          <w:trHeight w:val="236"/>
          <w:jc w:val="center"/>
        </w:trPr>
        <w:tc>
          <w:tcPr>
            <w:tcW w:w="690" w:type="dxa"/>
            <w:vAlign w:val="center"/>
          </w:tcPr>
          <w:p w:rsidR="005776F9" w:rsidRPr="00CE1255" w:rsidRDefault="005776F9" w:rsidP="005776F9">
            <w:pPr>
              <w:widowControl w:val="0"/>
              <w:jc w:val="center"/>
              <w:rPr>
                <w:rFonts w:ascii="GHEA Grapalat" w:hAnsi="GHEA Grapalat"/>
                <w:sz w:val="16"/>
                <w:szCs w:val="16"/>
              </w:rPr>
            </w:pPr>
            <w:r w:rsidRPr="00CE1255">
              <w:rPr>
                <w:rFonts w:ascii="GHEA Grapalat" w:hAnsi="GHEA Grapalat"/>
                <w:sz w:val="16"/>
                <w:szCs w:val="16"/>
              </w:rPr>
              <w:lastRenderedPageBreak/>
              <w:t>3</w:t>
            </w:r>
          </w:p>
        </w:tc>
        <w:tc>
          <w:tcPr>
            <w:tcW w:w="1010" w:type="dxa"/>
            <w:vAlign w:val="center"/>
          </w:tcPr>
          <w:p w:rsidR="005776F9" w:rsidRPr="005A6B6A" w:rsidRDefault="005776F9" w:rsidP="005776F9">
            <w:pPr>
              <w:jc w:val="center"/>
              <w:rPr>
                <w:rFonts w:ascii="Sylfaen" w:hAnsi="Sylfaen"/>
                <w:sz w:val="18"/>
                <w:szCs w:val="18"/>
                <w:lang w:val="hy-AM"/>
              </w:rPr>
            </w:pPr>
            <w:r w:rsidRPr="006E4C96">
              <w:rPr>
                <w:rFonts w:ascii="GHEA Grapalat" w:hAnsi="GHEA Grapalat"/>
                <w:sz w:val="18"/>
                <w:szCs w:val="18"/>
              </w:rPr>
              <w:t>31321130/</w:t>
            </w:r>
            <w:r>
              <w:rPr>
                <w:rFonts w:ascii="GHEA Grapalat" w:hAnsi="GHEA Grapalat"/>
                <w:sz w:val="18"/>
                <w:szCs w:val="18"/>
                <w:lang w:val="hy-AM"/>
              </w:rPr>
              <w:t>3</w:t>
            </w:r>
          </w:p>
        </w:tc>
        <w:tc>
          <w:tcPr>
            <w:tcW w:w="875" w:type="dxa"/>
          </w:tcPr>
          <w:p w:rsidR="005776F9" w:rsidRPr="005776F9" w:rsidRDefault="005776F9" w:rsidP="005776F9">
            <w:pPr>
              <w:rPr>
                <w:sz w:val="20"/>
              </w:rPr>
            </w:pPr>
            <w:r w:rsidRPr="005776F9">
              <w:rPr>
                <w:rFonts w:ascii="GHEA Grapalat" w:hAnsi="GHEA Grapalat"/>
                <w:b/>
                <w:sz w:val="20"/>
              </w:rPr>
              <w:t>алюминиевая проволока A 35</w:t>
            </w:r>
          </w:p>
        </w:tc>
        <w:tc>
          <w:tcPr>
            <w:tcW w:w="756" w:type="dxa"/>
            <w:vAlign w:val="center"/>
          </w:tcPr>
          <w:p w:rsidR="005776F9" w:rsidRPr="00CE1255" w:rsidRDefault="005776F9" w:rsidP="005776F9">
            <w:pPr>
              <w:widowControl w:val="0"/>
              <w:jc w:val="center"/>
              <w:rPr>
                <w:rFonts w:ascii="GHEA Grapalat" w:hAnsi="GHEA Grapalat"/>
                <w:sz w:val="16"/>
                <w:szCs w:val="16"/>
              </w:rPr>
            </w:pPr>
          </w:p>
        </w:tc>
        <w:tc>
          <w:tcPr>
            <w:tcW w:w="4763" w:type="dxa"/>
            <w:gridSpan w:val="3"/>
          </w:tcPr>
          <w:p w:rsidR="005776F9" w:rsidRPr="00CE1255" w:rsidRDefault="005776F9" w:rsidP="005776F9">
            <w:pPr>
              <w:widowControl w:val="0"/>
              <w:jc w:val="center"/>
              <w:rPr>
                <w:rFonts w:ascii="GHEA Grapalat" w:hAnsi="GHEA Grapalat"/>
                <w:sz w:val="16"/>
                <w:szCs w:val="16"/>
              </w:rPr>
            </w:pPr>
            <w:r w:rsidRPr="005776F9">
              <w:rPr>
                <w:rFonts w:ascii="GHEA Grapalat" w:hAnsi="GHEA Grapalat"/>
                <w:sz w:val="16"/>
                <w:szCs w:val="16"/>
              </w:rPr>
              <w:t>Алюминиевая проволока, состоящая из 7 проводов, каждый диаметром 2,5 мм. Сопротивление проволоки не более 0,8347 Ом/км, прочность на разрыв не менее 5,913 Н, допустимая температура нагрева 900°C, внешний диаметр 7,5 мм, вес 94 кг/км.</w:t>
            </w:r>
          </w:p>
        </w:tc>
        <w:tc>
          <w:tcPr>
            <w:tcW w:w="777" w:type="dxa"/>
          </w:tcPr>
          <w:p w:rsidR="005776F9" w:rsidRPr="005776F9" w:rsidRDefault="005776F9" w:rsidP="005776F9">
            <w:pPr>
              <w:widowControl w:val="0"/>
              <w:jc w:val="center"/>
              <w:rPr>
                <w:rFonts w:ascii="GHEA Grapalat" w:hAnsi="GHEA Grapalat"/>
                <w:sz w:val="16"/>
                <w:szCs w:val="16"/>
              </w:rPr>
            </w:pPr>
            <w:r>
              <w:rPr>
                <w:rFonts w:ascii="GHEA Grapalat" w:hAnsi="GHEA Grapalat"/>
                <w:sz w:val="16"/>
                <w:szCs w:val="16"/>
              </w:rPr>
              <w:t>м</w:t>
            </w:r>
          </w:p>
        </w:tc>
        <w:tc>
          <w:tcPr>
            <w:tcW w:w="884" w:type="dxa"/>
          </w:tcPr>
          <w:p w:rsidR="005776F9" w:rsidRPr="00CE1255" w:rsidRDefault="005776F9" w:rsidP="005776F9">
            <w:pPr>
              <w:widowControl w:val="0"/>
              <w:jc w:val="center"/>
              <w:rPr>
                <w:rFonts w:ascii="GHEA Grapalat" w:hAnsi="GHEA Grapalat"/>
                <w:sz w:val="16"/>
                <w:szCs w:val="16"/>
              </w:rPr>
            </w:pPr>
          </w:p>
        </w:tc>
        <w:tc>
          <w:tcPr>
            <w:tcW w:w="998" w:type="dxa"/>
            <w:gridSpan w:val="2"/>
          </w:tcPr>
          <w:p w:rsidR="005776F9" w:rsidRPr="00CE1255" w:rsidRDefault="005776F9" w:rsidP="005776F9">
            <w:pPr>
              <w:widowControl w:val="0"/>
              <w:jc w:val="center"/>
              <w:rPr>
                <w:rFonts w:ascii="GHEA Grapalat" w:hAnsi="GHEA Grapalat"/>
                <w:sz w:val="16"/>
                <w:szCs w:val="16"/>
              </w:rPr>
            </w:pPr>
          </w:p>
        </w:tc>
        <w:tc>
          <w:tcPr>
            <w:tcW w:w="627" w:type="dxa"/>
            <w:vAlign w:val="center"/>
          </w:tcPr>
          <w:p w:rsidR="005776F9" w:rsidRPr="005952B1" w:rsidRDefault="005776F9" w:rsidP="005776F9">
            <w:pPr>
              <w:jc w:val="center"/>
              <w:rPr>
                <w:rFonts w:ascii="Sylfaen" w:hAnsi="Sylfaen"/>
                <w:sz w:val="18"/>
                <w:szCs w:val="18"/>
                <w:lang w:val="hy-AM"/>
              </w:rPr>
            </w:pPr>
            <w:r>
              <w:rPr>
                <w:rFonts w:ascii="GHEA Grapalat" w:hAnsi="GHEA Grapalat" w:cs="Arial"/>
                <w:sz w:val="20"/>
                <w:szCs w:val="20"/>
              </w:rPr>
              <w:t>500</w:t>
            </w:r>
          </w:p>
        </w:tc>
        <w:tc>
          <w:tcPr>
            <w:tcW w:w="1041" w:type="dxa"/>
          </w:tcPr>
          <w:p w:rsidR="005776F9" w:rsidRPr="00CE1255" w:rsidRDefault="005776F9" w:rsidP="005776F9">
            <w:pPr>
              <w:widowControl w:val="0"/>
              <w:jc w:val="center"/>
              <w:rPr>
                <w:rFonts w:ascii="GHEA Grapalat" w:hAnsi="GHEA Grapalat"/>
                <w:sz w:val="16"/>
                <w:szCs w:val="16"/>
                <w:lang w:val="hy-AM"/>
              </w:rPr>
            </w:pPr>
            <w:r w:rsidRPr="005776F9">
              <w:rPr>
                <w:rFonts w:ascii="GHEA Grapalat" w:hAnsi="GHEA Grapalat"/>
                <w:sz w:val="16"/>
                <w:szCs w:val="16"/>
                <w:lang w:val="hy-AM"/>
              </w:rPr>
              <w:t>Поселение Эчмиадзин Звартноц</w:t>
            </w:r>
          </w:p>
        </w:tc>
        <w:tc>
          <w:tcPr>
            <w:tcW w:w="769" w:type="dxa"/>
            <w:vAlign w:val="center"/>
          </w:tcPr>
          <w:p w:rsidR="005776F9" w:rsidRPr="005952B1" w:rsidRDefault="005776F9" w:rsidP="005776F9">
            <w:pPr>
              <w:jc w:val="center"/>
              <w:rPr>
                <w:rFonts w:ascii="Sylfaen" w:hAnsi="Sylfaen"/>
                <w:sz w:val="18"/>
                <w:szCs w:val="18"/>
                <w:lang w:val="hy-AM"/>
              </w:rPr>
            </w:pPr>
            <w:r>
              <w:rPr>
                <w:rFonts w:ascii="GHEA Grapalat" w:hAnsi="GHEA Grapalat" w:cs="Arial"/>
                <w:sz w:val="20"/>
                <w:szCs w:val="20"/>
              </w:rPr>
              <w:t>500</w:t>
            </w:r>
          </w:p>
        </w:tc>
        <w:tc>
          <w:tcPr>
            <w:tcW w:w="2706" w:type="dxa"/>
          </w:tcPr>
          <w:p w:rsidR="005776F9" w:rsidRPr="00CE1255" w:rsidRDefault="005776F9" w:rsidP="005776F9">
            <w:pPr>
              <w:widowControl w:val="0"/>
              <w:jc w:val="center"/>
              <w:rPr>
                <w:rFonts w:ascii="GHEA Grapalat" w:hAnsi="GHEA Grapalat"/>
                <w:sz w:val="16"/>
                <w:szCs w:val="16"/>
              </w:rPr>
            </w:pPr>
            <w:r w:rsidRPr="005776F9">
              <w:rPr>
                <w:rFonts w:ascii="GHEA Grapalat" w:hAnsi="GHEA Grapalat"/>
                <w:sz w:val="16"/>
                <w:szCs w:val="16"/>
              </w:rPr>
              <w:t>Организация, выигравшая тендер на поставку, при условии предоставления финансовых ресурсов, в течение 20 дней с даты вступления в силу соглашения, заключенного между сторонами.</w:t>
            </w:r>
          </w:p>
        </w:tc>
      </w:tr>
      <w:tr w:rsidR="005776F9" w:rsidRPr="00B138F3" w:rsidTr="00F963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366" w:type="dxa"/>
          <w:jc w:val="center"/>
        </w:trPr>
        <w:tc>
          <w:tcPr>
            <w:tcW w:w="3827" w:type="dxa"/>
            <w:gridSpan w:val="5"/>
          </w:tcPr>
          <w:p w:rsidR="005776F9" w:rsidRPr="00273C10" w:rsidRDefault="005776F9" w:rsidP="005776F9">
            <w:pPr>
              <w:widowControl w:val="0"/>
              <w:jc w:val="center"/>
              <w:rPr>
                <w:rFonts w:ascii="GHEA Grapalat" w:hAnsi="GHEA Grapalat"/>
                <w:b/>
              </w:rPr>
            </w:pPr>
          </w:p>
          <w:p w:rsidR="005776F9" w:rsidRPr="00273C10" w:rsidRDefault="005776F9" w:rsidP="005776F9">
            <w:pPr>
              <w:widowControl w:val="0"/>
              <w:jc w:val="center"/>
              <w:rPr>
                <w:rFonts w:ascii="GHEA Grapalat" w:hAnsi="GHEA Grapalat"/>
                <w:b/>
              </w:rPr>
            </w:pPr>
          </w:p>
          <w:p w:rsidR="005776F9" w:rsidRPr="00B138F3" w:rsidRDefault="005776F9" w:rsidP="005776F9">
            <w:pPr>
              <w:widowControl w:val="0"/>
              <w:jc w:val="center"/>
              <w:rPr>
                <w:rFonts w:ascii="GHEA Grapalat" w:hAnsi="GHEA Grapalat" w:cs="Sylfaen"/>
                <w:b/>
                <w:bCs/>
              </w:rPr>
            </w:pPr>
            <w:r w:rsidRPr="00B138F3">
              <w:rPr>
                <w:rFonts w:ascii="GHEA Grapalat" w:hAnsi="GHEA Grapalat"/>
                <w:b/>
              </w:rPr>
              <w:t>ПОКУПАТЕЛЬ</w:t>
            </w:r>
          </w:p>
          <w:p w:rsidR="005776F9" w:rsidRPr="00B138F3" w:rsidRDefault="005776F9" w:rsidP="005776F9">
            <w:pPr>
              <w:widowControl w:val="0"/>
              <w:jc w:val="center"/>
              <w:rPr>
                <w:rFonts w:ascii="GHEA Grapalat" w:hAnsi="GHEA Grapalat"/>
                <w:lang w:val="en-US"/>
              </w:rPr>
            </w:pPr>
            <w:r w:rsidRPr="00B138F3">
              <w:rPr>
                <w:rFonts w:ascii="GHEA Grapalat" w:hAnsi="GHEA Grapalat"/>
                <w:lang w:val="en-US"/>
              </w:rPr>
              <w:t>_____________________</w:t>
            </w:r>
          </w:p>
          <w:p w:rsidR="005776F9" w:rsidRPr="00B138F3" w:rsidRDefault="005776F9" w:rsidP="005776F9">
            <w:pPr>
              <w:widowControl w:val="0"/>
              <w:jc w:val="center"/>
              <w:rPr>
                <w:rFonts w:ascii="GHEA Grapalat" w:hAnsi="GHEA Grapalat"/>
                <w:sz w:val="16"/>
                <w:szCs w:val="16"/>
              </w:rPr>
            </w:pPr>
            <w:r w:rsidRPr="00B138F3">
              <w:rPr>
                <w:rFonts w:ascii="GHEA Grapalat" w:hAnsi="GHEA Grapalat"/>
                <w:sz w:val="16"/>
                <w:szCs w:val="16"/>
              </w:rPr>
              <w:t>/подпись/</w:t>
            </w:r>
          </w:p>
          <w:p w:rsidR="005776F9" w:rsidRPr="00B138F3" w:rsidRDefault="005776F9" w:rsidP="005776F9">
            <w:pPr>
              <w:widowControl w:val="0"/>
              <w:jc w:val="center"/>
              <w:rPr>
                <w:rFonts w:ascii="GHEA Grapalat" w:hAnsi="GHEA Grapalat"/>
              </w:rPr>
            </w:pPr>
            <w:r w:rsidRPr="00B138F3">
              <w:rPr>
                <w:rFonts w:ascii="GHEA Grapalat" w:hAnsi="GHEA Grapalat"/>
              </w:rPr>
              <w:t>М. П.</w:t>
            </w:r>
          </w:p>
        </w:tc>
        <w:tc>
          <w:tcPr>
            <w:tcW w:w="760" w:type="dxa"/>
          </w:tcPr>
          <w:p w:rsidR="005776F9" w:rsidRPr="00B138F3" w:rsidRDefault="005776F9" w:rsidP="005776F9">
            <w:pPr>
              <w:widowControl w:val="0"/>
              <w:jc w:val="center"/>
              <w:rPr>
                <w:rFonts w:ascii="GHEA Grapalat" w:hAnsi="GHEA Grapalat"/>
              </w:rPr>
            </w:pPr>
          </w:p>
        </w:tc>
        <w:tc>
          <w:tcPr>
            <w:tcW w:w="5943" w:type="dxa"/>
            <w:gridSpan w:val="4"/>
          </w:tcPr>
          <w:p w:rsidR="005776F9" w:rsidRDefault="005776F9" w:rsidP="005776F9">
            <w:pPr>
              <w:widowControl w:val="0"/>
              <w:jc w:val="center"/>
              <w:rPr>
                <w:rFonts w:ascii="GHEA Grapalat" w:hAnsi="GHEA Grapalat"/>
                <w:b/>
                <w:lang w:val="en-US"/>
              </w:rPr>
            </w:pPr>
          </w:p>
          <w:p w:rsidR="005776F9" w:rsidRDefault="005776F9" w:rsidP="005776F9">
            <w:pPr>
              <w:widowControl w:val="0"/>
              <w:jc w:val="center"/>
              <w:rPr>
                <w:rFonts w:ascii="GHEA Grapalat" w:hAnsi="GHEA Grapalat"/>
                <w:b/>
                <w:lang w:val="en-US"/>
              </w:rPr>
            </w:pPr>
          </w:p>
          <w:p w:rsidR="005776F9" w:rsidRPr="00B138F3" w:rsidRDefault="005776F9" w:rsidP="005776F9">
            <w:pPr>
              <w:widowControl w:val="0"/>
              <w:jc w:val="center"/>
              <w:rPr>
                <w:rFonts w:ascii="GHEA Grapalat" w:hAnsi="GHEA Grapalat" w:cs="Sylfaen"/>
                <w:b/>
                <w:bCs/>
              </w:rPr>
            </w:pPr>
            <w:r w:rsidRPr="00B138F3">
              <w:rPr>
                <w:rFonts w:ascii="GHEA Grapalat" w:hAnsi="GHEA Grapalat"/>
                <w:b/>
              </w:rPr>
              <w:t>ПРОДАВЕЦ</w:t>
            </w:r>
          </w:p>
          <w:p w:rsidR="005776F9" w:rsidRPr="00B138F3" w:rsidRDefault="005776F9" w:rsidP="005776F9">
            <w:pPr>
              <w:widowControl w:val="0"/>
              <w:jc w:val="center"/>
              <w:rPr>
                <w:rFonts w:ascii="GHEA Grapalat" w:hAnsi="GHEA Grapalat"/>
                <w:lang w:val="en-US"/>
              </w:rPr>
            </w:pPr>
            <w:r w:rsidRPr="00B138F3">
              <w:rPr>
                <w:rFonts w:ascii="GHEA Grapalat" w:hAnsi="GHEA Grapalat"/>
                <w:lang w:val="en-US"/>
              </w:rPr>
              <w:t>______________________</w:t>
            </w:r>
          </w:p>
          <w:p w:rsidR="005776F9" w:rsidRPr="00B138F3" w:rsidRDefault="005776F9" w:rsidP="005776F9">
            <w:pPr>
              <w:widowControl w:val="0"/>
              <w:jc w:val="center"/>
              <w:rPr>
                <w:rFonts w:ascii="GHEA Grapalat" w:hAnsi="GHEA Grapalat"/>
                <w:sz w:val="16"/>
                <w:szCs w:val="16"/>
              </w:rPr>
            </w:pPr>
            <w:r w:rsidRPr="00B138F3">
              <w:rPr>
                <w:rFonts w:ascii="GHEA Grapalat" w:hAnsi="GHEA Grapalat"/>
                <w:sz w:val="16"/>
                <w:szCs w:val="16"/>
              </w:rPr>
              <w:t>/подпись/</w:t>
            </w:r>
          </w:p>
          <w:p w:rsidR="005776F9" w:rsidRPr="00B138F3" w:rsidRDefault="005776F9" w:rsidP="005776F9">
            <w:pPr>
              <w:widowControl w:val="0"/>
              <w:jc w:val="center"/>
              <w:rPr>
                <w:rFonts w:ascii="GHEA Grapalat" w:hAnsi="GHEA Grapalat"/>
              </w:rPr>
            </w:pPr>
            <w:r w:rsidRPr="00B138F3">
              <w:rPr>
                <w:rFonts w:ascii="GHEA Grapalat" w:hAnsi="GHEA Grapalat"/>
              </w:rPr>
              <w:t>М. П.</w:t>
            </w:r>
          </w:p>
        </w:tc>
      </w:tr>
      <w:tr w:rsidR="005776F9" w:rsidRPr="00B138F3" w:rsidTr="00F963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366" w:type="dxa"/>
          <w:jc w:val="center"/>
        </w:trPr>
        <w:tc>
          <w:tcPr>
            <w:tcW w:w="3827" w:type="dxa"/>
            <w:gridSpan w:val="5"/>
          </w:tcPr>
          <w:p w:rsidR="005776F9" w:rsidRDefault="005776F9" w:rsidP="005776F9">
            <w:pPr>
              <w:widowControl w:val="0"/>
              <w:jc w:val="center"/>
              <w:rPr>
                <w:rFonts w:ascii="GHEA Grapalat" w:hAnsi="GHEA Grapalat"/>
                <w:b/>
                <w:lang w:val="en-US"/>
              </w:rPr>
            </w:pPr>
          </w:p>
          <w:p w:rsidR="005776F9" w:rsidRPr="003A43A2" w:rsidRDefault="005776F9" w:rsidP="005776F9">
            <w:pPr>
              <w:widowControl w:val="0"/>
              <w:jc w:val="center"/>
              <w:rPr>
                <w:rFonts w:ascii="GHEA Grapalat" w:hAnsi="GHEA Grapalat"/>
                <w:b/>
                <w:lang w:val="en-US"/>
              </w:rPr>
            </w:pPr>
          </w:p>
        </w:tc>
        <w:tc>
          <w:tcPr>
            <w:tcW w:w="760" w:type="dxa"/>
          </w:tcPr>
          <w:p w:rsidR="005776F9" w:rsidRPr="00B138F3" w:rsidRDefault="005776F9" w:rsidP="005776F9">
            <w:pPr>
              <w:widowControl w:val="0"/>
              <w:jc w:val="center"/>
              <w:rPr>
                <w:rFonts w:ascii="GHEA Grapalat" w:hAnsi="GHEA Grapalat"/>
              </w:rPr>
            </w:pPr>
          </w:p>
        </w:tc>
        <w:tc>
          <w:tcPr>
            <w:tcW w:w="5943" w:type="dxa"/>
            <w:gridSpan w:val="4"/>
          </w:tcPr>
          <w:p w:rsidR="005776F9" w:rsidRPr="00B138F3" w:rsidRDefault="005776F9" w:rsidP="005776F9">
            <w:pPr>
              <w:widowControl w:val="0"/>
              <w:jc w:val="center"/>
              <w:rPr>
                <w:rFonts w:ascii="GHEA Grapalat" w:hAnsi="GHEA Grapalat"/>
                <w:b/>
              </w:rPr>
            </w:pPr>
          </w:p>
        </w:tc>
      </w:tr>
    </w:tbl>
    <w:p w:rsidR="00F954E8" w:rsidRDefault="00F954E8" w:rsidP="00B46D58">
      <w:pPr>
        <w:widowControl w:val="0"/>
        <w:jc w:val="both"/>
        <w:rPr>
          <w:rFonts w:ascii="GHEA Grapalat" w:hAnsi="GHEA Grapalat"/>
        </w:rPr>
      </w:pPr>
    </w:p>
    <w:p w:rsidR="0042699B" w:rsidRDefault="0042699B" w:rsidP="00B46D58">
      <w:pPr>
        <w:widowControl w:val="0"/>
        <w:jc w:val="both"/>
        <w:rPr>
          <w:rFonts w:ascii="GHEA Grapalat" w:hAnsi="GHEA Grapalat"/>
        </w:rPr>
      </w:pPr>
    </w:p>
    <w:p w:rsidR="0042699B" w:rsidRPr="00B138F3" w:rsidRDefault="0042699B" w:rsidP="00B46D58">
      <w:pPr>
        <w:widowControl w:val="0"/>
        <w:jc w:val="both"/>
        <w:rPr>
          <w:rFonts w:ascii="GHEA Grapalat" w:hAnsi="GHEA Grapalat"/>
        </w:rPr>
      </w:pPr>
    </w:p>
    <w:p w:rsidR="00071D1C" w:rsidRPr="00B138F3" w:rsidRDefault="00071D1C" w:rsidP="005C2C7E">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5C2C7E">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5C2C7E">
      <w:pPr>
        <w:widowControl w:val="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083"/>
        <w:gridCol w:w="1593"/>
        <w:gridCol w:w="974"/>
        <w:gridCol w:w="986"/>
        <w:gridCol w:w="699"/>
        <w:gridCol w:w="844"/>
        <w:gridCol w:w="537"/>
        <w:gridCol w:w="605"/>
        <w:gridCol w:w="703"/>
        <w:gridCol w:w="831"/>
        <w:gridCol w:w="867"/>
        <w:gridCol w:w="852"/>
        <w:gridCol w:w="975"/>
        <w:gridCol w:w="853"/>
        <w:gridCol w:w="798"/>
      </w:tblGrid>
      <w:tr w:rsidR="00B138F3" w:rsidRPr="00B138F3" w:rsidTr="0042699B">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F368F">
        <w:trPr>
          <w:trHeight w:val="747"/>
          <w:jc w:val="center"/>
        </w:trPr>
        <w:tc>
          <w:tcPr>
            <w:tcW w:w="170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8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24" w:type="dxa"/>
            <w:gridSpan w:val="13"/>
            <w:vAlign w:val="center"/>
          </w:tcPr>
          <w:p w:rsidR="00071D1C" w:rsidRPr="00B138F3" w:rsidRDefault="00071D1C" w:rsidP="001F368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1F368F">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B138F3" w:rsidRPr="00B138F3" w:rsidTr="001F368F">
        <w:trPr>
          <w:trHeight w:val="594"/>
          <w:jc w:val="center"/>
        </w:trPr>
        <w:tc>
          <w:tcPr>
            <w:tcW w:w="1705" w:type="dxa"/>
          </w:tcPr>
          <w:p w:rsidR="00071D1C" w:rsidRPr="00B138F3" w:rsidRDefault="00071D1C" w:rsidP="00B46D58">
            <w:pPr>
              <w:widowControl w:val="0"/>
              <w:jc w:val="center"/>
              <w:rPr>
                <w:rFonts w:ascii="GHEA Grapalat" w:hAnsi="GHEA Grapalat"/>
                <w:sz w:val="16"/>
                <w:szCs w:val="16"/>
              </w:rPr>
            </w:pPr>
          </w:p>
        </w:tc>
        <w:tc>
          <w:tcPr>
            <w:tcW w:w="2083" w:type="dxa"/>
          </w:tcPr>
          <w:p w:rsidR="00071D1C" w:rsidRPr="00B138F3" w:rsidRDefault="00071D1C" w:rsidP="00B46D58">
            <w:pPr>
              <w:widowControl w:val="0"/>
              <w:jc w:val="center"/>
              <w:rPr>
                <w:rFonts w:ascii="GHEA Grapalat" w:hAnsi="GHEA Grapalat"/>
                <w:sz w:val="16"/>
                <w:szCs w:val="16"/>
              </w:rPr>
            </w:pPr>
          </w:p>
        </w:tc>
        <w:tc>
          <w:tcPr>
            <w:tcW w:w="1593" w:type="dxa"/>
          </w:tcPr>
          <w:p w:rsidR="00071D1C" w:rsidRPr="00B138F3" w:rsidRDefault="00071D1C" w:rsidP="00B46D58">
            <w:pPr>
              <w:widowControl w:val="0"/>
              <w:jc w:val="center"/>
              <w:rPr>
                <w:rFonts w:ascii="GHEA Grapalat" w:hAnsi="GHEA Grapalat"/>
                <w:sz w:val="16"/>
                <w:szCs w:val="16"/>
              </w:rPr>
            </w:pPr>
          </w:p>
        </w:tc>
        <w:tc>
          <w:tcPr>
            <w:tcW w:w="97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F368F" w:rsidRPr="00B138F3" w:rsidTr="001F368F">
        <w:trPr>
          <w:trHeight w:val="404"/>
          <w:jc w:val="center"/>
        </w:trPr>
        <w:tc>
          <w:tcPr>
            <w:tcW w:w="1705" w:type="dxa"/>
          </w:tcPr>
          <w:p w:rsidR="001F368F" w:rsidRPr="00A71D81" w:rsidRDefault="001F368F" w:rsidP="001F368F">
            <w:pPr>
              <w:jc w:val="center"/>
              <w:rPr>
                <w:rFonts w:ascii="GHEA Grapalat" w:hAnsi="GHEA Grapalat"/>
                <w:sz w:val="20"/>
                <w:lang w:val="es-ES"/>
              </w:rPr>
            </w:pPr>
            <w:r>
              <w:rPr>
                <w:rFonts w:ascii="Sylfaen" w:hAnsi="Sylfaen"/>
                <w:sz w:val="20"/>
              </w:rPr>
              <w:t>1</w:t>
            </w:r>
          </w:p>
        </w:tc>
        <w:tc>
          <w:tcPr>
            <w:tcW w:w="2083" w:type="dxa"/>
            <w:vAlign w:val="center"/>
          </w:tcPr>
          <w:p w:rsidR="001F368F" w:rsidRPr="005952B1" w:rsidRDefault="001F368F" w:rsidP="001F368F">
            <w:pPr>
              <w:jc w:val="center"/>
              <w:rPr>
                <w:rFonts w:ascii="Sylfaen" w:hAnsi="Sylfaen"/>
                <w:sz w:val="18"/>
                <w:szCs w:val="18"/>
                <w:lang w:val="hy-AM"/>
              </w:rPr>
            </w:pPr>
            <w:r w:rsidRPr="006E4C96">
              <w:rPr>
                <w:rFonts w:ascii="GHEA Grapalat" w:hAnsi="GHEA Grapalat"/>
                <w:sz w:val="18"/>
                <w:szCs w:val="18"/>
              </w:rPr>
              <w:t>31321130/1</w:t>
            </w:r>
          </w:p>
        </w:tc>
        <w:tc>
          <w:tcPr>
            <w:tcW w:w="1593" w:type="dxa"/>
          </w:tcPr>
          <w:p w:rsidR="001F368F" w:rsidRPr="005776F9" w:rsidRDefault="001F368F" w:rsidP="001F368F">
            <w:pPr>
              <w:rPr>
                <w:rFonts w:ascii="Sylfaen" w:hAnsi="Sylfaen"/>
                <w:sz w:val="20"/>
                <w:szCs w:val="20"/>
              </w:rPr>
            </w:pPr>
            <w:r w:rsidRPr="005776F9">
              <w:rPr>
                <w:rFonts w:ascii="GHEA Grapalat" w:hAnsi="GHEA Grapalat"/>
                <w:b/>
                <w:sz w:val="20"/>
              </w:rPr>
              <w:t>Медный кабель ВПП 35</w:t>
            </w:r>
          </w:p>
        </w:tc>
        <w:tc>
          <w:tcPr>
            <w:tcW w:w="974"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lang w:val="pt-BR"/>
              </w:rPr>
            </w:pPr>
            <w:r w:rsidRPr="00A71D81">
              <w:rPr>
                <w:rFonts w:ascii="GHEA Grapalat" w:hAnsi="GHEA Grapalat"/>
                <w:sz w:val="20"/>
                <w:lang w:val="pt-BR"/>
              </w:rPr>
              <w:t>... %</w:t>
            </w:r>
          </w:p>
        </w:tc>
        <w:tc>
          <w:tcPr>
            <w:tcW w:w="986"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lang w:val="pt-BR"/>
              </w:rPr>
            </w:pPr>
            <w:r w:rsidRPr="00A71D81">
              <w:rPr>
                <w:rFonts w:ascii="GHEA Grapalat" w:hAnsi="GHEA Grapalat"/>
                <w:sz w:val="20"/>
                <w:lang w:val="pt-BR"/>
              </w:rPr>
              <w:t>... %</w:t>
            </w:r>
          </w:p>
        </w:tc>
        <w:tc>
          <w:tcPr>
            <w:tcW w:w="699"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844"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537"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605"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703"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831"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867"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852"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975"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853"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cs="Arial"/>
                <w:sz w:val="18"/>
                <w:szCs w:val="18"/>
                <w:lang w:val="pt-BR"/>
              </w:rPr>
            </w:pPr>
            <w:r w:rsidRPr="00A71D81">
              <w:rPr>
                <w:rFonts w:ascii="GHEA Grapalat" w:hAnsi="GHEA Grapalat"/>
                <w:sz w:val="20"/>
                <w:lang w:val="pt-BR"/>
              </w:rPr>
              <w:t>... %</w:t>
            </w:r>
          </w:p>
        </w:tc>
        <w:tc>
          <w:tcPr>
            <w:tcW w:w="798"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b/>
                <w:lang w:val="pt-BR"/>
              </w:rPr>
            </w:pPr>
            <w:r w:rsidRPr="00A71D81">
              <w:rPr>
                <w:rFonts w:ascii="GHEA Grapalat" w:hAnsi="GHEA Grapalat"/>
                <w:sz w:val="20"/>
                <w:lang w:val="pt-BR"/>
              </w:rPr>
              <w:t>... %</w:t>
            </w:r>
          </w:p>
        </w:tc>
      </w:tr>
      <w:tr w:rsidR="001F368F" w:rsidRPr="00B138F3" w:rsidTr="001F368F">
        <w:trPr>
          <w:trHeight w:val="404"/>
          <w:jc w:val="center"/>
        </w:trPr>
        <w:tc>
          <w:tcPr>
            <w:tcW w:w="1705" w:type="dxa"/>
          </w:tcPr>
          <w:p w:rsidR="001F368F" w:rsidRDefault="001F368F" w:rsidP="001F368F">
            <w:pPr>
              <w:jc w:val="center"/>
              <w:rPr>
                <w:rFonts w:ascii="Sylfaen" w:hAnsi="Sylfaen"/>
                <w:sz w:val="20"/>
              </w:rPr>
            </w:pPr>
            <w:r>
              <w:rPr>
                <w:rFonts w:ascii="Sylfaen" w:hAnsi="Sylfaen"/>
                <w:sz w:val="20"/>
              </w:rPr>
              <w:t>2</w:t>
            </w:r>
          </w:p>
        </w:tc>
        <w:tc>
          <w:tcPr>
            <w:tcW w:w="2083" w:type="dxa"/>
            <w:vAlign w:val="center"/>
          </w:tcPr>
          <w:p w:rsidR="001F368F" w:rsidRPr="005952B1" w:rsidRDefault="001F368F" w:rsidP="001F368F">
            <w:pPr>
              <w:jc w:val="center"/>
              <w:rPr>
                <w:rFonts w:ascii="Sylfaen" w:hAnsi="Sylfaen"/>
                <w:sz w:val="18"/>
                <w:szCs w:val="18"/>
                <w:lang w:val="hy-AM"/>
              </w:rPr>
            </w:pPr>
            <w:r w:rsidRPr="006E4C96">
              <w:rPr>
                <w:rFonts w:ascii="GHEA Grapalat" w:hAnsi="GHEA Grapalat"/>
                <w:sz w:val="18"/>
                <w:szCs w:val="18"/>
              </w:rPr>
              <w:t>31321130/2</w:t>
            </w:r>
          </w:p>
        </w:tc>
        <w:tc>
          <w:tcPr>
            <w:tcW w:w="1593" w:type="dxa"/>
          </w:tcPr>
          <w:p w:rsidR="001F368F" w:rsidRPr="005776F9" w:rsidRDefault="001F368F" w:rsidP="001F368F">
            <w:pPr>
              <w:rPr>
                <w:sz w:val="20"/>
              </w:rPr>
            </w:pPr>
            <w:r w:rsidRPr="005776F9">
              <w:rPr>
                <w:rFonts w:ascii="GHEA Grapalat" w:hAnsi="GHEA Grapalat"/>
                <w:b/>
                <w:sz w:val="20"/>
              </w:rPr>
              <w:t>алюминиевый кабель 4x35</w:t>
            </w:r>
          </w:p>
        </w:tc>
        <w:tc>
          <w:tcPr>
            <w:tcW w:w="974"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986"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699"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44"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537"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605"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703"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31"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67"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52"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975"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53"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798"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r>
      <w:tr w:rsidR="001F368F" w:rsidRPr="00B138F3" w:rsidTr="001F368F">
        <w:trPr>
          <w:trHeight w:val="404"/>
          <w:jc w:val="center"/>
        </w:trPr>
        <w:tc>
          <w:tcPr>
            <w:tcW w:w="1705" w:type="dxa"/>
          </w:tcPr>
          <w:p w:rsidR="001F368F" w:rsidRDefault="001F368F" w:rsidP="001F368F">
            <w:pPr>
              <w:jc w:val="center"/>
              <w:rPr>
                <w:rFonts w:ascii="Sylfaen" w:hAnsi="Sylfaen"/>
                <w:sz w:val="20"/>
              </w:rPr>
            </w:pPr>
            <w:r>
              <w:rPr>
                <w:rFonts w:ascii="Sylfaen" w:hAnsi="Sylfaen"/>
                <w:sz w:val="20"/>
              </w:rPr>
              <w:t>3</w:t>
            </w:r>
          </w:p>
        </w:tc>
        <w:tc>
          <w:tcPr>
            <w:tcW w:w="2083" w:type="dxa"/>
            <w:vAlign w:val="center"/>
          </w:tcPr>
          <w:p w:rsidR="001F368F" w:rsidRPr="005A6B6A" w:rsidRDefault="001F368F" w:rsidP="001F368F">
            <w:pPr>
              <w:jc w:val="center"/>
              <w:rPr>
                <w:rFonts w:ascii="Sylfaen" w:hAnsi="Sylfaen"/>
                <w:sz w:val="18"/>
                <w:szCs w:val="18"/>
                <w:lang w:val="hy-AM"/>
              </w:rPr>
            </w:pPr>
            <w:r w:rsidRPr="006E4C96">
              <w:rPr>
                <w:rFonts w:ascii="GHEA Grapalat" w:hAnsi="GHEA Grapalat"/>
                <w:sz w:val="18"/>
                <w:szCs w:val="18"/>
              </w:rPr>
              <w:t>31321130/</w:t>
            </w:r>
            <w:r>
              <w:rPr>
                <w:rFonts w:ascii="GHEA Grapalat" w:hAnsi="GHEA Grapalat"/>
                <w:sz w:val="18"/>
                <w:szCs w:val="18"/>
                <w:lang w:val="hy-AM"/>
              </w:rPr>
              <w:t>3</w:t>
            </w:r>
          </w:p>
        </w:tc>
        <w:tc>
          <w:tcPr>
            <w:tcW w:w="1593" w:type="dxa"/>
          </w:tcPr>
          <w:p w:rsidR="001F368F" w:rsidRPr="005776F9" w:rsidRDefault="001F368F" w:rsidP="001F368F">
            <w:pPr>
              <w:rPr>
                <w:sz w:val="20"/>
              </w:rPr>
            </w:pPr>
            <w:r w:rsidRPr="005776F9">
              <w:rPr>
                <w:rFonts w:ascii="GHEA Grapalat" w:hAnsi="GHEA Grapalat"/>
                <w:b/>
                <w:sz w:val="20"/>
              </w:rPr>
              <w:t>алюминиевая проволока A 35</w:t>
            </w:r>
          </w:p>
        </w:tc>
        <w:tc>
          <w:tcPr>
            <w:tcW w:w="974"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986"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699"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44"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537"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605"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703"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31"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67"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52"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975"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853"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c>
          <w:tcPr>
            <w:tcW w:w="798" w:type="dxa"/>
          </w:tcPr>
          <w:p w:rsidR="001F368F" w:rsidRPr="00A71D81" w:rsidRDefault="001F368F" w:rsidP="001F368F">
            <w:pPr>
              <w:jc w:val="center"/>
              <w:rPr>
                <w:rFonts w:ascii="GHEA Grapalat" w:hAnsi="GHEA Grapalat"/>
                <w:sz w:val="20"/>
                <w:lang w:val="pt-BR"/>
              </w:rPr>
            </w:pPr>
          </w:p>
          <w:p w:rsidR="001F368F" w:rsidRPr="00A71D81" w:rsidRDefault="001F368F" w:rsidP="001F368F">
            <w:pPr>
              <w:jc w:val="center"/>
              <w:rPr>
                <w:rFonts w:ascii="GHEA Grapalat" w:hAnsi="GHEA Grapalat"/>
                <w:sz w:val="20"/>
                <w:lang w:val="pt-BR"/>
              </w:rPr>
            </w:pPr>
            <w:r w:rsidRPr="00A71D81">
              <w:rPr>
                <w:rFonts w:ascii="GHEA Grapalat" w:hAnsi="GHEA Grapalat"/>
                <w:sz w:val="20"/>
                <w:lang w:val="pt-BR"/>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C2C7E">
          <w:footnotePr>
            <w:pos w:val="beneathText"/>
          </w:footnotePr>
          <w:pgSz w:w="16838" w:h="11906" w:orient="landscape" w:code="9"/>
          <w:pgMar w:top="426" w:right="1418" w:bottom="709"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9"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ED2" w:rsidRDefault="00FD3ED2">
      <w:r>
        <w:separator/>
      </w:r>
    </w:p>
  </w:endnote>
  <w:endnote w:type="continuationSeparator" w:id="0">
    <w:p w:rsidR="00FD3ED2" w:rsidRDefault="00FD3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346143"/>
      <w:docPartObj>
        <w:docPartGallery w:val="Page Numbers (Bottom of Page)"/>
        <w:docPartUnique/>
      </w:docPartObj>
    </w:sdtPr>
    <w:sdtEndPr>
      <w:rPr>
        <w:rFonts w:ascii="GHEA Grapalat" w:hAnsi="GHEA Grapalat"/>
        <w:sz w:val="24"/>
        <w:szCs w:val="24"/>
      </w:rPr>
    </w:sdtEndPr>
    <w:sdtContent>
      <w:p w:rsidR="00096C63" w:rsidRPr="00C861E9" w:rsidRDefault="00096C6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6537F">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ED2" w:rsidRDefault="00FD3ED2">
      <w:r>
        <w:separator/>
      </w:r>
    </w:p>
  </w:footnote>
  <w:footnote w:type="continuationSeparator" w:id="0">
    <w:p w:rsidR="00FD3ED2" w:rsidRDefault="00FD3ED2">
      <w:r>
        <w:continuationSeparator/>
      </w:r>
    </w:p>
  </w:footnote>
  <w:footnote w:id="1">
    <w:p w:rsidR="00096C63" w:rsidRPr="00ED3BA4" w:rsidRDefault="00096C63"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96C63" w:rsidRPr="00CD6B60" w:rsidRDefault="00096C6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6C63" w:rsidRPr="00CD6B60" w:rsidRDefault="00096C6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96C63" w:rsidRPr="00CA2B01" w:rsidRDefault="00096C63"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96C63" w:rsidRPr="00CA2B01" w:rsidRDefault="00096C63"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96C63" w:rsidRPr="00CA2B01" w:rsidRDefault="00096C63"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096C63" w:rsidRPr="005D5092" w:rsidRDefault="00096C63"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96C63" w:rsidRPr="0034222E" w:rsidDel="00932115" w:rsidRDefault="00096C63"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96C63" w:rsidRDefault="00096C63" w:rsidP="00AA4D5E">
      <w:pPr>
        <w:pStyle w:val="FootnoteText"/>
        <w:jc w:val="both"/>
        <w:rPr>
          <w:ins w:id="5"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96C63" w:rsidRDefault="00096C63"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096C63" w:rsidRPr="00EE76ED" w:rsidRDefault="00096C63"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096C63" w:rsidRPr="002C2499" w:rsidRDefault="00096C63" w:rsidP="00AA4D5E">
      <w:pPr>
        <w:pStyle w:val="FootnoteText"/>
        <w:jc w:val="both"/>
      </w:pPr>
    </w:p>
    <w:p w:rsidR="00096C63" w:rsidRPr="000811C1" w:rsidRDefault="00096C63">
      <w:pPr>
        <w:pStyle w:val="FootnoteText"/>
        <w:rPr>
          <w:rFonts w:asciiTheme="minorHAnsi" w:hAnsiTheme="minorHAnsi"/>
        </w:rPr>
      </w:pPr>
    </w:p>
  </w:footnote>
  <w:footnote w:id="6">
    <w:p w:rsidR="00096C63" w:rsidRPr="00FE2AA4" w:rsidRDefault="00096C6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096C63" w:rsidRPr="008842CE" w:rsidRDefault="00096C6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6C63" w:rsidRPr="000811C1" w:rsidRDefault="00096C63">
      <w:pPr>
        <w:pStyle w:val="FootnoteText"/>
        <w:rPr>
          <w:lang w:val="af-ZA"/>
        </w:rPr>
      </w:pPr>
    </w:p>
  </w:footnote>
  <w:footnote w:id="8">
    <w:p w:rsidR="00096C63" w:rsidRPr="004A4643" w:rsidRDefault="00096C63"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096C63" w:rsidRPr="008E4439" w:rsidRDefault="00096C6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6C63" w:rsidRPr="000811C1" w:rsidRDefault="00096C63" w:rsidP="0027573B">
      <w:pPr>
        <w:pStyle w:val="FootnoteText"/>
        <w:rPr>
          <w:rFonts w:ascii="Sylfaen" w:hAnsi="Sylfaen"/>
          <w:sz w:val="18"/>
          <w:szCs w:val="18"/>
        </w:rPr>
      </w:pPr>
    </w:p>
  </w:footnote>
  <w:footnote w:id="10">
    <w:p w:rsidR="00096C63" w:rsidRPr="00A31673" w:rsidRDefault="00096C6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96C63" w:rsidRPr="00DE7706" w:rsidRDefault="00096C6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096C63" w:rsidRPr="008416BA" w:rsidRDefault="00096C63"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6C63" w:rsidRDefault="00096C63" w:rsidP="006B3E56">
      <w:pPr>
        <w:jc w:val="both"/>
      </w:pP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96C63" w:rsidRDefault="00096C63" w:rsidP="00637230">
      <w:pPr>
        <w:jc w:val="both"/>
        <w:rPr>
          <w:rFonts w:asciiTheme="minorHAnsi" w:hAnsiTheme="minorHAnsi"/>
          <w:lang w:val="af-ZA"/>
        </w:rPr>
      </w:pPr>
    </w:p>
  </w:footnote>
  <w:footnote w:id="13">
    <w:p w:rsidR="00096C63" w:rsidRPr="00A25D1B" w:rsidRDefault="00096C63"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096C63" w:rsidRPr="00DC619D" w:rsidRDefault="00096C63"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096C63" w:rsidRPr="00D3436F" w:rsidRDefault="00096C6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96C63" w:rsidRPr="00D3436F" w:rsidRDefault="00096C63">
      <w:pPr>
        <w:pStyle w:val="FootnoteText"/>
        <w:rPr>
          <w:lang w:val="es-ES"/>
        </w:rPr>
      </w:pPr>
    </w:p>
  </w:footnote>
  <w:footnote w:id="16">
    <w:p w:rsidR="00096C63" w:rsidRPr="008842CE" w:rsidRDefault="00096C6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3D2FE2">
      <w:pPr>
        <w:pStyle w:val="FootnoteText"/>
        <w:jc w:val="both"/>
        <w:rPr>
          <w:rFonts w:ascii="GHEA Grapalat" w:hAnsi="GHEA Grapalat"/>
        </w:rPr>
      </w:pPr>
    </w:p>
  </w:footnote>
  <w:footnote w:id="17">
    <w:p w:rsidR="00096C63" w:rsidRPr="008842CE" w:rsidRDefault="00096C63" w:rsidP="003D2FE2">
      <w:pPr>
        <w:pStyle w:val="FootnoteText"/>
        <w:jc w:val="both"/>
      </w:pPr>
    </w:p>
  </w:footnote>
  <w:footnote w:id="18">
    <w:p w:rsidR="00096C63" w:rsidRPr="008842CE" w:rsidRDefault="00096C6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0A214C">
      <w:pPr>
        <w:pStyle w:val="FootnoteText"/>
        <w:jc w:val="both"/>
        <w:rPr>
          <w:rFonts w:ascii="GHEA Grapalat" w:hAnsi="GHEA Grapalat"/>
        </w:rPr>
      </w:pPr>
    </w:p>
  </w:footnote>
  <w:footnote w:id="19">
    <w:p w:rsidR="00096C63" w:rsidRPr="008842CE" w:rsidRDefault="00096C63" w:rsidP="000A214C">
      <w:pPr>
        <w:pStyle w:val="FootnoteText"/>
        <w:jc w:val="both"/>
      </w:pPr>
    </w:p>
  </w:footnote>
  <w:footnote w:id="20">
    <w:p w:rsidR="00096C63" w:rsidRPr="008842CE" w:rsidRDefault="00096C6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096C63" w:rsidRDefault="00096C63"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96C63" w:rsidRPr="00F21C0D" w:rsidRDefault="00096C63" w:rsidP="00D3436F">
      <w:pPr>
        <w:pStyle w:val="FootnoteText"/>
        <w:widowControl w:val="0"/>
        <w:jc w:val="both"/>
        <w:rPr>
          <w:lang w:val="hy-AM"/>
        </w:rPr>
      </w:pPr>
    </w:p>
  </w:footnote>
  <w:footnote w:id="22">
    <w:p w:rsidR="00096C63" w:rsidRDefault="00096C63"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96C63" w:rsidRDefault="00096C63" w:rsidP="005E52ED">
      <w:pPr>
        <w:pStyle w:val="FootnoteText"/>
        <w:widowControl w:val="0"/>
        <w:jc w:val="both"/>
        <w:rPr>
          <w:rFonts w:ascii="GHEA Grapalat" w:hAnsi="GHEA Grapalat"/>
          <w:i/>
        </w:rPr>
      </w:pPr>
    </w:p>
    <w:p w:rsidR="00096C63" w:rsidRDefault="00096C63" w:rsidP="005E52ED">
      <w:pPr>
        <w:pStyle w:val="FootnoteText"/>
        <w:widowControl w:val="0"/>
        <w:jc w:val="both"/>
        <w:rPr>
          <w:rFonts w:ascii="GHEA Grapalat" w:hAnsi="GHEA Grapalat"/>
          <w:i/>
        </w:rPr>
      </w:pPr>
    </w:p>
    <w:p w:rsidR="00096C63" w:rsidRPr="00EB336B" w:rsidRDefault="00096C63"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6C63" w:rsidRPr="00D3436F" w:rsidRDefault="00096C63">
      <w:pPr>
        <w:pStyle w:val="FootnoteText"/>
        <w:rPr>
          <w:lang w:val="hy-AM"/>
        </w:rPr>
      </w:pPr>
    </w:p>
  </w:footnote>
  <w:footnote w:id="23">
    <w:p w:rsidR="00096C63" w:rsidRPr="008842CE" w:rsidRDefault="00096C6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96C63" w:rsidRPr="00E85250" w:rsidRDefault="00096C63" w:rsidP="00D90640">
      <w:pPr>
        <w:widowControl w:val="0"/>
        <w:spacing w:after="160" w:line="360" w:lineRule="auto"/>
        <w:ind w:firstLine="709"/>
        <w:jc w:val="both"/>
        <w:rPr>
          <w:rFonts w:ascii="GHEA Grapalat" w:hAnsi="GHEA Grapalat"/>
          <w:lang w:val="hy-AM"/>
        </w:rPr>
      </w:pPr>
    </w:p>
    <w:p w:rsidR="00096C63" w:rsidRPr="00D3436F" w:rsidRDefault="00096C63">
      <w:pPr>
        <w:pStyle w:val="FootnoteText"/>
        <w:rPr>
          <w:lang w:val="hy-AM"/>
        </w:rPr>
      </w:pPr>
    </w:p>
  </w:footnote>
  <w:footnote w:id="24">
    <w:p w:rsidR="00096C63" w:rsidRPr="00402BC3" w:rsidRDefault="00096C6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96C63" w:rsidRPr="00552088" w:rsidRDefault="00096C6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6C63" w:rsidRPr="00D3436F" w:rsidRDefault="00096C63">
      <w:pPr>
        <w:pStyle w:val="FootnoteText"/>
        <w:rPr>
          <w:lang w:val="hy-AM"/>
        </w:rPr>
      </w:pPr>
    </w:p>
  </w:footnote>
  <w:footnote w:id="25">
    <w:p w:rsidR="00096C63" w:rsidRPr="008842CE" w:rsidRDefault="00096C6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96C63" w:rsidRPr="00D3436F" w:rsidRDefault="00096C63">
      <w:pPr>
        <w:pStyle w:val="FootnoteText"/>
        <w:rPr>
          <w:lang w:val="hy-AM"/>
        </w:rPr>
      </w:pPr>
    </w:p>
  </w:footnote>
  <w:footnote w:id="26">
    <w:p w:rsidR="00096C63" w:rsidRPr="00D3436F" w:rsidRDefault="00096C6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096C63" w:rsidRPr="008842CE" w:rsidRDefault="00096C6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6C63" w:rsidRPr="00D3436F" w:rsidRDefault="00096C63">
      <w:pPr>
        <w:pStyle w:val="FootnoteText"/>
        <w:rPr>
          <w:lang w:val="hy-AM"/>
        </w:rPr>
      </w:pPr>
    </w:p>
  </w:footnote>
  <w:footnote w:id="28">
    <w:p w:rsidR="00096C63" w:rsidRPr="00E861BF" w:rsidRDefault="00096C6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9">
    <w:p w:rsidR="0042699B" w:rsidRDefault="0042699B" w:rsidP="0042699B">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42699B" w:rsidRPr="00E861BF" w:rsidRDefault="0042699B" w:rsidP="0042699B">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42699B" w:rsidRPr="00E861BF" w:rsidRDefault="0042699B" w:rsidP="0042699B">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1">
    <w:p w:rsidR="00096C63" w:rsidRPr="008842CE" w:rsidRDefault="00096C6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096C63" w:rsidRPr="008842CE" w:rsidRDefault="00096C6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A5E"/>
    <w:rsid w:val="00092D0A"/>
    <w:rsid w:val="0009380C"/>
    <w:rsid w:val="0009449B"/>
    <w:rsid w:val="000946A3"/>
    <w:rsid w:val="00094F5C"/>
    <w:rsid w:val="00095885"/>
    <w:rsid w:val="00095EB1"/>
    <w:rsid w:val="000964F1"/>
    <w:rsid w:val="00096865"/>
    <w:rsid w:val="00096B2C"/>
    <w:rsid w:val="00096C63"/>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8F"/>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7C"/>
    <w:rsid w:val="002C2AAB"/>
    <w:rsid w:val="002C2B0F"/>
    <w:rsid w:val="002C36A0"/>
    <w:rsid w:val="002C3CAA"/>
    <w:rsid w:val="002C4DBF"/>
    <w:rsid w:val="002C605B"/>
    <w:rsid w:val="002C6CF7"/>
    <w:rsid w:val="002C7037"/>
    <w:rsid w:val="002D02FE"/>
    <w:rsid w:val="002D156F"/>
    <w:rsid w:val="002D1704"/>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699B"/>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37F"/>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776F9"/>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C7E"/>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0D24"/>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5CAB"/>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057"/>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1C"/>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07A"/>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8667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2C0B"/>
    <w:rsid w:val="00F930CD"/>
    <w:rsid w:val="00F932ED"/>
    <w:rsid w:val="00F934C1"/>
    <w:rsid w:val="00F9448B"/>
    <w:rsid w:val="00F954E8"/>
    <w:rsid w:val="00F95BB0"/>
    <w:rsid w:val="00F95E94"/>
    <w:rsid w:val="00F963CA"/>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ED2"/>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52DE3"/>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D9874-11ED-4525-9976-1319DF2B2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2198</TotalTime>
  <Pages>91</Pages>
  <Words>21731</Words>
  <Characters>123873</Characters>
  <Application>Microsoft Office Word</Application>
  <DocSecurity>0</DocSecurity>
  <Lines>1032</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145314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1326</cp:revision>
  <cp:lastPrinted>2018-02-16T07:12:00Z</cp:lastPrinted>
  <dcterms:created xsi:type="dcterms:W3CDTF">2019-10-28T07:04:00Z</dcterms:created>
  <dcterms:modified xsi:type="dcterms:W3CDTF">2026-02-26T07:13:00Z</dcterms:modified>
</cp:coreProperties>
</file>