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9F2B04">
        <w:rPr>
          <w:rFonts w:ascii="GHEA Grapalat" w:hAnsi="GHEA Grapalat"/>
          <w:i w:val="0"/>
          <w:sz w:val="24"/>
          <w:szCs w:val="24"/>
          <w:lang w:val="hy-AM"/>
        </w:rPr>
        <w:t>1</w:t>
      </w:r>
      <w:r w:rsidR="00240788">
        <w:rPr>
          <w:rFonts w:ascii="GHEA Grapalat" w:hAnsi="GHEA Grapalat"/>
          <w:i w:val="0"/>
          <w:sz w:val="24"/>
          <w:szCs w:val="24"/>
          <w:lang w:val="hy-AM"/>
        </w:rPr>
        <w:t>5</w:t>
      </w:r>
      <w:r w:rsidR="005E73C5">
        <w:rPr>
          <w:rFonts w:ascii="GHEA Grapalat" w:hAnsi="GHEA Grapalat"/>
          <w:i w:val="0"/>
          <w:sz w:val="24"/>
          <w:szCs w:val="24"/>
          <w:lang w:val="hy-AM"/>
        </w:rPr>
        <w:t xml:space="preserve"> </w:t>
      </w:r>
      <w:r w:rsidR="009F2B04">
        <w:rPr>
          <w:rFonts w:ascii="GHEA Grapalat" w:hAnsi="GHEA Grapalat"/>
          <w:i w:val="0"/>
          <w:sz w:val="24"/>
          <w:szCs w:val="24"/>
        </w:rPr>
        <w:t>декабря</w:t>
      </w:r>
      <w:r w:rsidR="006702D2">
        <w:rPr>
          <w:rFonts w:ascii="GHEA Grapalat" w:hAnsi="GHEA Grapalat"/>
          <w:i w:val="0"/>
          <w:sz w:val="24"/>
          <w:szCs w:val="24"/>
        </w:rPr>
        <w:t xml:space="preserve"> </w:t>
      </w:r>
      <w:r w:rsidRPr="00651E7B">
        <w:rPr>
          <w:rFonts w:ascii="GHEA Grapalat" w:hAnsi="GHEA Grapalat"/>
          <w:i w:val="0"/>
          <w:sz w:val="24"/>
          <w:szCs w:val="24"/>
        </w:rPr>
        <w:t>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w:t>
      </w:r>
      <w:r w:rsidR="007B7AEF">
        <w:rPr>
          <w:rFonts w:ascii="GHEA Grapalat" w:hAnsi="GHEA Grapalat"/>
          <w:i w:val="0"/>
          <w:sz w:val="24"/>
          <w:szCs w:val="24"/>
        </w:rPr>
        <w:t>1</w:t>
      </w:r>
      <w:r w:rsidRPr="009044F1">
        <w:rPr>
          <w:rFonts w:ascii="GHEA Grapalat" w:hAnsi="GHEA Grapalat"/>
          <w:i w:val="0"/>
          <w:sz w:val="24"/>
          <w:szCs w:val="24"/>
        </w:rPr>
        <w:t xml:space="preserve"> </w:t>
      </w: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7B7AEF">
        <w:rPr>
          <w:rFonts w:ascii="GHEA Grapalat" w:hAnsi="GHEA Grapalat"/>
          <w:b/>
          <w:i w:val="0"/>
          <w:sz w:val="24"/>
          <w:szCs w:val="24"/>
        </w:rPr>
        <w:t>GHTsDzB-HVKAK-2021-</w:t>
      </w:r>
      <w:r w:rsidR="00240788">
        <w:rPr>
          <w:rFonts w:ascii="GHEA Grapalat" w:hAnsi="GHEA Grapalat"/>
          <w:b/>
          <w:i w:val="0"/>
          <w:sz w:val="24"/>
          <w:szCs w:val="24"/>
          <w:lang w:val="hy-AM"/>
        </w:rPr>
        <w:t>100</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637AEC"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240788" w:rsidRPr="00240788">
        <w:rPr>
          <w:rFonts w:ascii="GHEA Grapalat" w:hAnsi="GHEA Grapalat"/>
          <w:b/>
          <w:i w:val="0"/>
          <w:sz w:val="24"/>
          <w:szCs w:val="24"/>
        </w:rPr>
        <w:t xml:space="preserve">ТВ </w:t>
      </w:r>
      <w:r w:rsidR="009F2B04" w:rsidRPr="000800B1">
        <w:rPr>
          <w:rFonts w:ascii="GHEA Grapalat" w:hAnsi="GHEA Grapalat"/>
          <w:b/>
          <w:i w:val="0"/>
          <w:sz w:val="24"/>
          <w:szCs w:val="24"/>
        </w:rPr>
        <w:t>услуг</w:t>
      </w:r>
      <w:r w:rsidR="009F2B04">
        <w:rPr>
          <w:rFonts w:ascii="GHEA Grapalat" w:hAnsi="GHEA Grapalat"/>
          <w:b/>
          <w:i w:val="0"/>
          <w:sz w:val="24"/>
          <w:szCs w:val="24"/>
        </w:rPr>
        <w:t xml:space="preserve">и </w:t>
      </w:r>
      <w:r w:rsidR="00590A62">
        <w:rPr>
          <w:rFonts w:ascii="GHEA Grapalat" w:hAnsi="GHEA Grapalat"/>
          <w:b/>
          <w:i w:val="0"/>
          <w:sz w:val="24"/>
          <w:szCs w:val="24"/>
        </w:rPr>
        <w:t>.</w:t>
      </w:r>
      <w:r w:rsidR="00637AEC" w:rsidRPr="00637AEC">
        <w:rPr>
          <w:rFonts w:ascii="GHEA Grapalat" w:hAnsi="GHEA Grapalat"/>
          <w:b/>
          <w:i w:val="0"/>
          <w:sz w:val="24"/>
          <w:szCs w:val="24"/>
        </w:rPr>
        <w:t xml:space="preserve"> </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:00 часов</w:t>
      </w:r>
      <w:r w:rsidR="00761D06">
        <w:rPr>
          <w:rFonts w:ascii="GHEA Grapalat" w:hAnsi="GHEA Grapalat"/>
          <w:b/>
          <w:i w:val="0"/>
          <w:sz w:val="24"/>
          <w:szCs w:val="24"/>
        </w:rPr>
        <w:t xml:space="preserve"> </w:t>
      </w:r>
      <w:r w:rsidR="00240788">
        <w:rPr>
          <w:rFonts w:ascii="GHEA Grapalat" w:hAnsi="GHEA Grapalat"/>
          <w:b/>
          <w:i w:val="0"/>
          <w:sz w:val="24"/>
          <w:szCs w:val="24"/>
          <w:lang w:val="hy-AM"/>
        </w:rPr>
        <w:t>22</w:t>
      </w:r>
      <w:r w:rsidR="009A2C91">
        <w:rPr>
          <w:rFonts w:ascii="GHEA Grapalat" w:hAnsi="GHEA Grapalat"/>
          <w:b/>
          <w:i w:val="0"/>
          <w:sz w:val="24"/>
          <w:szCs w:val="24"/>
        </w:rPr>
        <w:t xml:space="preserve">-го </w:t>
      </w:r>
      <w:r w:rsidR="009F2B04">
        <w:rPr>
          <w:rFonts w:ascii="GHEA Grapalat" w:hAnsi="GHEA Grapalat"/>
          <w:b/>
          <w:i w:val="0"/>
          <w:sz w:val="24"/>
          <w:szCs w:val="24"/>
        </w:rPr>
        <w:t>дека</w:t>
      </w:r>
      <w:r w:rsidR="00EA67F7">
        <w:rPr>
          <w:rFonts w:ascii="GHEA Grapalat" w:hAnsi="GHEA Grapalat"/>
          <w:b/>
          <w:i w:val="0"/>
          <w:sz w:val="24"/>
          <w:szCs w:val="24"/>
        </w:rPr>
        <w:t>бря</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EA67F7">
        <w:rPr>
          <w:rFonts w:ascii="GHEA Grapalat" w:hAnsi="GHEA Grapalat"/>
          <w:b/>
          <w:i w:val="0"/>
          <w:sz w:val="24"/>
          <w:szCs w:val="24"/>
        </w:rPr>
        <w:t>Вануи Погосян</w:t>
      </w:r>
      <w:r>
        <w:rPr>
          <w:rFonts w:ascii="GHEA Grapalat" w:hAnsi="GHEA Grapalat"/>
          <w:i w:val="0"/>
          <w:sz w:val="24"/>
          <w:szCs w:val="24"/>
        </w:rPr>
        <w:t>.</w:t>
      </w: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590A62">
        <w:rPr>
          <w:rFonts w:ascii="GHEA Grapalat" w:hAnsi="GHEA Grapalat"/>
          <w:b/>
          <w:i w:val="0"/>
          <w:sz w:val="24"/>
          <w:szCs w:val="24"/>
        </w:rPr>
        <w:t>012-80-80-83 (6014)</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7B7AEF">
        <w:rPr>
          <w:rFonts w:ascii="GHEA Grapalat" w:hAnsi="GHEA Grapalat"/>
          <w:sz w:val="22"/>
          <w:szCs w:val="22"/>
        </w:rPr>
        <w:t>GHTsDzB-HVKAK-2021-</w:t>
      </w:r>
      <w:r w:rsidR="00240788">
        <w:rPr>
          <w:rFonts w:ascii="GHEA Grapalat" w:hAnsi="GHEA Grapalat"/>
          <w:sz w:val="22"/>
          <w:szCs w:val="22"/>
          <w:lang w:val="hy-AM"/>
        </w:rPr>
        <w:t>100</w:t>
      </w:r>
      <w:r w:rsidRPr="00FF5217">
        <w:rPr>
          <w:rFonts w:ascii="GHEA Grapalat" w:hAnsi="GHEA Grapalat"/>
          <w:sz w:val="22"/>
          <w:szCs w:val="22"/>
        </w:rPr>
        <w:t>»</w:t>
      </w:r>
      <w:r w:rsidRPr="00FF5217">
        <w:rPr>
          <w:rFonts w:ascii="GHEA Grapalat" w:hAnsi="GHEA Grapalat"/>
          <w:sz w:val="22"/>
          <w:szCs w:val="22"/>
        </w:rPr>
        <w:br/>
        <w:t xml:space="preserve">  № </w:t>
      </w:r>
      <w:r w:rsidR="00F15511">
        <w:rPr>
          <w:rFonts w:ascii="GHEA Grapalat" w:hAnsi="GHEA Grapalat"/>
          <w:sz w:val="22"/>
          <w:szCs w:val="22"/>
        </w:rPr>
        <w:t>1</w:t>
      </w:r>
      <w:r w:rsidRPr="00FF5217">
        <w:rPr>
          <w:rFonts w:ascii="GHEA Grapalat" w:hAnsi="GHEA Grapalat"/>
          <w:sz w:val="22"/>
          <w:szCs w:val="22"/>
        </w:rPr>
        <w:t xml:space="preserve"> от </w:t>
      </w:r>
      <w:r w:rsidR="00E121A3">
        <w:rPr>
          <w:rFonts w:ascii="GHEA Grapalat" w:hAnsi="GHEA Grapalat"/>
          <w:sz w:val="22"/>
          <w:szCs w:val="22"/>
        </w:rPr>
        <w:t>1</w:t>
      </w:r>
      <w:r w:rsidR="00240788">
        <w:rPr>
          <w:rFonts w:ascii="GHEA Grapalat" w:hAnsi="GHEA Grapalat"/>
          <w:sz w:val="22"/>
          <w:szCs w:val="22"/>
          <w:lang w:val="hy-AM"/>
        </w:rPr>
        <w:t>5</w:t>
      </w:r>
      <w:r w:rsidR="00E121A3">
        <w:rPr>
          <w:rFonts w:ascii="GHEA Grapalat" w:hAnsi="GHEA Grapalat"/>
          <w:sz w:val="22"/>
          <w:szCs w:val="22"/>
        </w:rPr>
        <w:t xml:space="preserve"> </w:t>
      </w:r>
      <w:r w:rsidR="009F2B04">
        <w:rPr>
          <w:rFonts w:ascii="GHEA Grapalat" w:hAnsi="GHEA Grapalat"/>
          <w:sz w:val="22"/>
          <w:szCs w:val="22"/>
        </w:rPr>
        <w:t>дека</w:t>
      </w:r>
      <w:r w:rsidR="00EA67F7">
        <w:rPr>
          <w:rFonts w:ascii="GHEA Grapalat" w:hAnsi="GHEA Grapalat"/>
          <w:sz w:val="22"/>
          <w:szCs w:val="22"/>
        </w:rPr>
        <w:t>бря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DC155A" w:rsidRPr="00A70C2E" w:rsidRDefault="002032FF" w:rsidP="00DC155A">
      <w:pPr>
        <w:pStyle w:val="BodyText"/>
        <w:widowControl w:val="0"/>
        <w:spacing w:after="160"/>
        <w:ind w:right="-7"/>
        <w:contextualSpacing/>
        <w:jc w:val="center"/>
        <w:rPr>
          <w:rFonts w:ascii="GHEA Grapalat" w:hAnsi="GHEA Grapalat"/>
          <w:b/>
          <w:color w:val="0D0D0D" w:themeColor="text1" w:themeTint="F2"/>
        </w:rPr>
      </w:pPr>
      <w:r w:rsidRPr="00A70C2E">
        <w:rPr>
          <w:rFonts w:ascii="GHEA Grapalat" w:hAnsi="GHEA Grapalat"/>
          <w:b/>
          <w:sz w:val="22"/>
          <w:szCs w:val="22"/>
        </w:rPr>
        <w:t xml:space="preserve">НА ЗАПРОС КОТИРОВОК, ОБЪЯВЛЕННЫЙ С ЦЕЛЬЮ </w:t>
      </w:r>
      <w:r w:rsidR="00B71016" w:rsidRPr="00A70C2E">
        <w:rPr>
          <w:rFonts w:ascii="GHEA Grapalat" w:hAnsi="GHEA Grapalat"/>
          <w:b/>
        </w:rPr>
        <w:t xml:space="preserve">ПРИОБРЕТЕНИЯ </w:t>
      </w:r>
      <w:r w:rsidR="009F2B04" w:rsidRPr="009F2B04">
        <w:rPr>
          <w:rFonts w:ascii="GHEA Grapalat" w:hAnsi="GHEA Grapalat"/>
          <w:b/>
        </w:rPr>
        <w:t xml:space="preserve">НА </w:t>
      </w:r>
      <w:r w:rsidR="00240788" w:rsidRPr="00240788">
        <w:rPr>
          <w:rFonts w:ascii="GHEA Grapalat" w:hAnsi="GHEA Grapalat"/>
          <w:b/>
        </w:rPr>
        <w:t>ТВ</w:t>
      </w:r>
      <w:r w:rsidR="009F2B04" w:rsidRPr="009F2B04">
        <w:rPr>
          <w:rFonts w:ascii="GHEA Grapalat" w:hAnsi="GHEA Grapalat"/>
          <w:b/>
        </w:rPr>
        <w:t xml:space="preserve"> УСЛУГИ</w:t>
      </w:r>
      <w:r w:rsidR="00DC155A" w:rsidRPr="00A70C2E">
        <w:rPr>
          <w:rFonts w:ascii="GHEA Grapalat" w:hAnsi="GHEA Grapalat"/>
          <w:b/>
        </w:rPr>
        <w:t xml:space="preserve"> ГНО «НАЦИОНАЛЬНОГО ЦЕНТРА ПО КОНТРОЛЮ И ПРОФИЛАКТИКЕ</w:t>
      </w:r>
      <w:r w:rsidR="00DC155A" w:rsidRPr="00A70C2E">
        <w:rPr>
          <w:rFonts w:ascii="GHEA Grapalat" w:hAnsi="GHEA Grapalat"/>
          <w:b/>
          <w:color w:val="0D0D0D" w:themeColor="text1" w:themeTint="F2"/>
        </w:rPr>
        <w:t xml:space="preserve"> ЗАБОЛЕВАНИЙ» </w:t>
      </w:r>
      <w:r w:rsidR="00DC155A" w:rsidRPr="00A70C2E">
        <w:rPr>
          <w:rStyle w:val="Emphasis"/>
          <w:rFonts w:ascii="GHEA Grapalat" w:hAnsi="GHEA Grapalat" w:cs="Arial"/>
          <w:b/>
          <w:bCs/>
          <w:i w:val="0"/>
          <w:color w:val="0D0D0D" w:themeColor="text1" w:themeTint="F2"/>
          <w:shd w:val="clear" w:color="auto" w:fill="FFFFFF"/>
        </w:rPr>
        <w:t>МЗ РА</w:t>
      </w:r>
    </w:p>
    <w:p w:rsidR="00CE0D95" w:rsidRPr="009044F1" w:rsidRDefault="00CE0D95" w:rsidP="00DC155A">
      <w:pPr>
        <w:pStyle w:val="BodyTextIndent"/>
        <w:widowControl w:val="0"/>
        <w:spacing w:line="240" w:lineRule="auto"/>
        <w:ind w:firstLine="56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lang w:val="hy-AM"/>
        </w:rPr>
      </w:pPr>
    </w:p>
    <w:p w:rsidR="00240788" w:rsidRDefault="00240788" w:rsidP="00CD488D">
      <w:pPr>
        <w:widowControl w:val="0"/>
        <w:spacing w:after="160"/>
        <w:jc w:val="both"/>
        <w:rPr>
          <w:rFonts w:ascii="GHEA Grapalat" w:hAnsi="GHEA Grapalat"/>
          <w:b/>
          <w:i/>
          <w:color w:val="FF0000"/>
          <w:lang w:val="hy-AM"/>
        </w:rPr>
      </w:pPr>
    </w:p>
    <w:p w:rsidR="00240788" w:rsidRDefault="00240788" w:rsidP="00CD488D">
      <w:pPr>
        <w:widowControl w:val="0"/>
        <w:spacing w:after="160"/>
        <w:jc w:val="both"/>
        <w:rPr>
          <w:rFonts w:ascii="GHEA Grapalat" w:hAnsi="GHEA Grapalat"/>
          <w:b/>
          <w:i/>
          <w:color w:val="FF0000"/>
          <w:lang w:val="hy-AM"/>
        </w:rPr>
      </w:pPr>
    </w:p>
    <w:p w:rsidR="00240788" w:rsidRDefault="00240788" w:rsidP="00CD488D">
      <w:pPr>
        <w:widowControl w:val="0"/>
        <w:spacing w:after="160"/>
        <w:jc w:val="both"/>
        <w:rPr>
          <w:rFonts w:ascii="GHEA Grapalat" w:hAnsi="GHEA Grapalat"/>
          <w:b/>
          <w:i/>
          <w:color w:val="FF0000"/>
          <w:lang w:val="hy-AM"/>
        </w:rPr>
      </w:pPr>
    </w:p>
    <w:p w:rsidR="00240788" w:rsidRDefault="00240788" w:rsidP="00CD488D">
      <w:pPr>
        <w:widowControl w:val="0"/>
        <w:spacing w:after="160"/>
        <w:jc w:val="both"/>
        <w:rPr>
          <w:rFonts w:ascii="GHEA Grapalat" w:hAnsi="GHEA Grapalat"/>
          <w:b/>
          <w:i/>
          <w:color w:val="FF0000"/>
          <w:lang w:val="hy-AM"/>
        </w:rPr>
      </w:pPr>
    </w:p>
    <w:p w:rsidR="00240788" w:rsidRPr="00240788" w:rsidRDefault="00240788" w:rsidP="00CD488D">
      <w:pPr>
        <w:widowControl w:val="0"/>
        <w:spacing w:after="160"/>
        <w:jc w:val="both"/>
        <w:rPr>
          <w:rFonts w:ascii="GHEA Grapalat" w:hAnsi="GHEA Grapalat"/>
          <w:b/>
          <w:i/>
          <w:color w:val="FF0000"/>
          <w:lang w:val="hy-AM"/>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240788" w:rsidRPr="00240788" w:rsidRDefault="00240788" w:rsidP="00B46D58">
      <w:pPr>
        <w:widowControl w:val="0"/>
        <w:spacing w:after="160"/>
        <w:jc w:val="center"/>
        <w:rPr>
          <w:rFonts w:ascii="GHEA Grapalat" w:hAnsi="GHEA Grapalat"/>
          <w:b/>
          <w:lang w:val="hy-AM"/>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DC155A" w:rsidRPr="00DC155A" w:rsidRDefault="00CD488D" w:rsidP="00DC155A">
      <w:pPr>
        <w:pStyle w:val="BodyText"/>
        <w:widowControl w:val="0"/>
        <w:spacing w:after="160"/>
        <w:ind w:right="-7"/>
        <w:contextualSpacing/>
        <w:jc w:val="center"/>
        <w:rPr>
          <w:rFonts w:ascii="GHEA Grapalat" w:hAnsi="GHEA Grapalat"/>
          <w:b/>
          <w:i/>
          <w:color w:val="0D0D0D" w:themeColor="text1" w:themeTint="F2"/>
          <w:sz w:val="20"/>
          <w:szCs w:val="20"/>
        </w:rPr>
      </w:pPr>
      <w:r w:rsidRPr="00DC155A">
        <w:rPr>
          <w:rFonts w:ascii="GHEA Grapalat" w:hAnsi="GHEA Grapalat"/>
          <w:b/>
          <w:sz w:val="20"/>
          <w:szCs w:val="20"/>
        </w:rPr>
        <w:t xml:space="preserve">ПРИГЛАШЕНИЯ </w:t>
      </w:r>
      <w:r w:rsidR="001D176D" w:rsidRPr="00DC155A">
        <w:rPr>
          <w:rFonts w:ascii="GHEA Grapalat" w:hAnsi="GHEA Grapalat"/>
          <w:b/>
          <w:sz w:val="20"/>
          <w:szCs w:val="20"/>
        </w:rPr>
        <w:t xml:space="preserve">НА ЗАПРОС КОТИРОВОК, ОБЪЯВЛЕННЫЙ С ЦЕЛЬЮ ПРИОБРЕТЕНИЯ </w:t>
      </w:r>
      <w:r w:rsidR="009F2B04" w:rsidRPr="009F2B04">
        <w:rPr>
          <w:rFonts w:ascii="GHEA Grapalat" w:hAnsi="GHEA Grapalat"/>
          <w:b/>
          <w:sz w:val="20"/>
          <w:szCs w:val="20"/>
        </w:rPr>
        <w:t xml:space="preserve">НА </w:t>
      </w:r>
      <w:r w:rsidR="00240788" w:rsidRPr="00240788">
        <w:rPr>
          <w:rFonts w:ascii="GHEA Grapalat" w:hAnsi="GHEA Grapalat"/>
          <w:b/>
          <w:sz w:val="20"/>
          <w:szCs w:val="20"/>
        </w:rPr>
        <w:t>ТВ</w:t>
      </w:r>
      <w:r w:rsidR="009F2B04" w:rsidRPr="009F2B04">
        <w:rPr>
          <w:rFonts w:ascii="GHEA Grapalat" w:hAnsi="GHEA Grapalat"/>
          <w:b/>
          <w:sz w:val="20"/>
          <w:szCs w:val="20"/>
        </w:rPr>
        <w:t xml:space="preserve"> УСЛУГИ</w:t>
      </w:r>
      <w:r w:rsidR="00DC155A" w:rsidRPr="00DC155A">
        <w:rPr>
          <w:rFonts w:ascii="GHEA Grapalat" w:hAnsi="GHEA Grapalat"/>
          <w:b/>
          <w:sz w:val="20"/>
          <w:szCs w:val="20"/>
        </w:rPr>
        <w:t xml:space="preserve"> ГНО «НАЦИОНАЛЬНОГО ЦЕНТРА ПО КОНТРОЛЮ И ПРОФИЛАКТИКЕ</w:t>
      </w:r>
      <w:r w:rsidR="00DC155A" w:rsidRPr="00DC155A">
        <w:rPr>
          <w:rFonts w:ascii="GHEA Grapalat" w:hAnsi="GHEA Grapalat"/>
          <w:b/>
          <w:color w:val="0D0D0D" w:themeColor="text1" w:themeTint="F2"/>
          <w:sz w:val="20"/>
          <w:szCs w:val="20"/>
        </w:rPr>
        <w:t xml:space="preserve"> ЗАБОЛЕВАНИЙ» </w:t>
      </w:r>
      <w:r w:rsidR="00DC155A" w:rsidRPr="00DC155A">
        <w:rPr>
          <w:rStyle w:val="Emphasis"/>
          <w:rFonts w:ascii="GHEA Grapalat" w:hAnsi="GHEA Grapalat" w:cs="Arial"/>
          <w:b/>
          <w:bCs/>
          <w:i w:val="0"/>
          <w:color w:val="0D0D0D" w:themeColor="text1" w:themeTint="F2"/>
          <w:sz w:val="20"/>
          <w:szCs w:val="20"/>
          <w:shd w:val="clear" w:color="auto" w:fill="FFFFFF"/>
        </w:rPr>
        <w:t>МЗ РА</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7B7AEF">
        <w:rPr>
          <w:rFonts w:ascii="GHEA Grapalat" w:hAnsi="GHEA Grapalat"/>
          <w:b/>
          <w:sz w:val="22"/>
          <w:szCs w:val="22"/>
        </w:rPr>
        <w:t>GHTsDzB-HVKAK-2021-</w:t>
      </w:r>
      <w:r w:rsidR="00240788">
        <w:rPr>
          <w:rFonts w:ascii="GHEA Grapalat" w:hAnsi="GHEA Grapalat"/>
          <w:b/>
          <w:sz w:val="22"/>
          <w:szCs w:val="22"/>
          <w:lang w:val="hy-AM"/>
        </w:rPr>
        <w:t>100</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E7C3A" w:rsidRDefault="00845AA5" w:rsidP="00020225">
      <w:pPr>
        <w:pStyle w:val="BodyText"/>
        <w:widowControl w:val="0"/>
        <w:spacing w:after="160"/>
        <w:ind w:right="-7"/>
        <w:contextualSpacing/>
        <w:jc w:val="both"/>
        <w:rPr>
          <w:rFonts w:ascii="GHEA Grapalat" w:hAnsi="GHEA Grapalat"/>
          <w:b/>
          <w:color w:val="0D0D0D" w:themeColor="text1" w:themeTint="F2"/>
        </w:rPr>
      </w:pPr>
      <w:r w:rsidRPr="00267531">
        <w:rPr>
          <w:rFonts w:ascii="GHEA Grapalat" w:hAnsi="GHEA Grapalat"/>
        </w:rPr>
        <w:t>1.1</w:t>
      </w:r>
      <w:r w:rsidR="008E6E51" w:rsidRPr="00267531">
        <w:rPr>
          <w:rFonts w:ascii="GHEA Grapalat" w:hAnsi="GHEA Grapalat"/>
        </w:rPr>
        <w:t>.</w:t>
      </w:r>
      <w:r w:rsidR="00F63BBB" w:rsidRPr="00090699">
        <w:rPr>
          <w:rFonts w:ascii="GHEA Grapalat" w:hAnsi="GHEA Grapalat"/>
          <w:i/>
        </w:rPr>
        <w:tab/>
      </w:r>
      <w:r w:rsidR="009E7C3A">
        <w:rPr>
          <w:rFonts w:ascii="GHEA Grapalat" w:hAnsi="GHEA Grapalat"/>
        </w:rPr>
        <w:t>П</w:t>
      </w:r>
      <w:r w:rsidR="00267531" w:rsidRPr="00267531">
        <w:rPr>
          <w:rFonts w:ascii="GHEA Grapalat" w:hAnsi="GHEA Grapalat"/>
        </w:rPr>
        <w:t xml:space="preserve">редметом закупки является приобретение </w:t>
      </w:r>
      <w:r w:rsidR="009F2B04" w:rsidRPr="009F2B04">
        <w:rPr>
          <w:rFonts w:ascii="GHEA Grapalat" w:hAnsi="GHEA Grapalat"/>
        </w:rPr>
        <w:t xml:space="preserve">на </w:t>
      </w:r>
      <w:r w:rsidR="00240788" w:rsidRPr="00240788">
        <w:rPr>
          <w:rFonts w:ascii="GHEA Grapalat" w:hAnsi="GHEA Grapalat"/>
        </w:rPr>
        <w:t>ТВ</w:t>
      </w:r>
      <w:r w:rsidR="009F2B04" w:rsidRPr="009F2B04">
        <w:rPr>
          <w:rFonts w:ascii="GHEA Grapalat" w:hAnsi="GHEA Grapalat"/>
        </w:rPr>
        <w:t xml:space="preserve"> услуги </w:t>
      </w:r>
      <w:r w:rsidR="009E7C3A" w:rsidRPr="00267531">
        <w:rPr>
          <w:rFonts w:ascii="GHEA Grapalat" w:hAnsi="GHEA Grapalat"/>
          <w:b/>
        </w:rPr>
        <w:t>ГНО</w:t>
      </w:r>
      <w:r w:rsidR="00267531" w:rsidRPr="00267531">
        <w:rPr>
          <w:rFonts w:ascii="GHEA Grapalat" w:hAnsi="GHEA Grapalat"/>
          <w:b/>
        </w:rPr>
        <w:t xml:space="preserve"> «</w:t>
      </w:r>
      <w:r w:rsidR="009E7C3A">
        <w:rPr>
          <w:rFonts w:ascii="GHEA Grapalat" w:hAnsi="GHEA Grapalat"/>
          <w:b/>
        </w:rPr>
        <w:t>Н</w:t>
      </w:r>
      <w:r w:rsidR="00267531" w:rsidRPr="00267531">
        <w:rPr>
          <w:rFonts w:ascii="GHEA Grapalat" w:hAnsi="GHEA Grapalat"/>
          <w:b/>
        </w:rPr>
        <w:t>ационального центра по контролю и профилактике</w:t>
      </w:r>
      <w:r w:rsidR="00267531" w:rsidRPr="00267531">
        <w:rPr>
          <w:rFonts w:ascii="GHEA Grapalat" w:hAnsi="GHEA Grapalat"/>
          <w:b/>
          <w:color w:val="0D0D0D" w:themeColor="text1" w:themeTint="F2"/>
        </w:rPr>
        <w:t xml:space="preserve"> заболеваний» </w:t>
      </w:r>
      <w:r w:rsidR="009E7C3A" w:rsidRPr="009E7C3A">
        <w:rPr>
          <w:rStyle w:val="Emphasis"/>
          <w:rFonts w:ascii="GHEA Grapalat" w:hAnsi="GHEA Grapalat" w:cs="Arial"/>
          <w:b/>
          <w:bCs/>
          <w:i w:val="0"/>
          <w:color w:val="0D0D0D" w:themeColor="text1" w:themeTint="F2"/>
          <w:shd w:val="clear" w:color="auto" w:fill="FFFFFF"/>
        </w:rPr>
        <w:t>МЗ РА</w:t>
      </w:r>
      <w:r w:rsidR="00267531" w:rsidRPr="00267531">
        <w:rPr>
          <w:rFonts w:ascii="GHEA Grapalat" w:hAnsi="GHEA Grapalat"/>
        </w:rPr>
        <w:t xml:space="preserve"> (далее — также услуга), которые сгруппированы в </w:t>
      </w:r>
      <w:r w:rsidR="009F2B04">
        <w:rPr>
          <w:rFonts w:ascii="GHEA Grapalat" w:hAnsi="GHEA Grapalat"/>
          <w:b/>
        </w:rPr>
        <w:t>2</w:t>
      </w:r>
      <w:r w:rsidR="00244723">
        <w:rPr>
          <w:rFonts w:ascii="GHEA Grapalat" w:hAnsi="GHEA Grapalat"/>
          <w:b/>
        </w:rPr>
        <w:t xml:space="preserve"> лот</w:t>
      </w:r>
      <w:r w:rsidR="009F2B04">
        <w:rPr>
          <w:rFonts w:ascii="GHEA Grapalat" w:hAnsi="GHEA Grapalat"/>
          <w:b/>
        </w:rPr>
        <w:t>а</w:t>
      </w:r>
      <w:r w:rsidR="009E7C3A">
        <w:rPr>
          <w:rFonts w:ascii="GHEA Grapalat" w:hAnsi="GHEA Grapalat"/>
        </w:rPr>
        <w:t xml:space="preserve"> (представлено отдельно </w:t>
      </w:r>
      <w:r w:rsidR="00267531" w:rsidRPr="00267531">
        <w:rPr>
          <w:rFonts w:ascii="GHEA Grapalat" w:hAnsi="GHEA Grapalat"/>
        </w:rPr>
        <w:t>прикрепленными приложениям № 1, 1.1</w:t>
      </w:r>
      <w:r w:rsidR="00240788">
        <w:rPr>
          <w:rFonts w:ascii="GHEA Grapalat" w:hAnsi="GHEA Grapalat"/>
          <w:lang w:val="hy-AM"/>
        </w:rPr>
        <w:t>, 1.2</w:t>
      </w:r>
      <w:r w:rsidR="00267531" w:rsidRPr="00267531">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240788" w:rsidRDefault="002407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7704" w:type="dxa"/>
            <w:vAlign w:val="center"/>
          </w:tcPr>
          <w:p w:rsidR="00096865" w:rsidRPr="00240788" w:rsidRDefault="00240788" w:rsidP="005A0D47">
            <w:pPr>
              <w:pStyle w:val="BodyTextIndent2"/>
              <w:widowControl w:val="0"/>
              <w:spacing w:after="120" w:line="240" w:lineRule="auto"/>
              <w:ind w:firstLine="0"/>
              <w:rPr>
                <w:rFonts w:ascii="GHEA Grapalat" w:hAnsi="GHEA Grapalat"/>
                <w:sz w:val="24"/>
                <w:szCs w:val="24"/>
              </w:rPr>
            </w:pPr>
            <w:r w:rsidRPr="00240788">
              <w:rPr>
                <w:rFonts w:ascii="GHEA Grapalat" w:hAnsi="GHEA Grapalat"/>
                <w:sz w:val="24"/>
                <w:szCs w:val="24"/>
              </w:rPr>
              <w:t>Подготовка и трансляция отчетов о профилактических прививках от коронавируса (COVID-19)</w:t>
            </w:r>
          </w:p>
        </w:tc>
      </w:tr>
      <w:tr w:rsidR="00240788" w:rsidRPr="009044F1" w:rsidTr="004E0B7B">
        <w:trPr>
          <w:jc w:val="center"/>
        </w:trPr>
        <w:tc>
          <w:tcPr>
            <w:tcW w:w="1530" w:type="dxa"/>
            <w:vAlign w:val="center"/>
          </w:tcPr>
          <w:p w:rsidR="00240788" w:rsidRPr="00240788" w:rsidRDefault="002407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7704" w:type="dxa"/>
            <w:vAlign w:val="center"/>
          </w:tcPr>
          <w:p w:rsidR="00240788" w:rsidRDefault="00240788" w:rsidP="005A0D47">
            <w:pPr>
              <w:pStyle w:val="BodyTextIndent2"/>
              <w:widowControl w:val="0"/>
              <w:spacing w:after="120" w:line="240" w:lineRule="auto"/>
              <w:ind w:firstLine="0"/>
              <w:rPr>
                <w:rFonts w:ascii="GHEA Grapalat" w:hAnsi="GHEA Grapalat"/>
                <w:sz w:val="24"/>
                <w:szCs w:val="24"/>
              </w:rPr>
            </w:pPr>
            <w:r w:rsidRPr="00240788">
              <w:rPr>
                <w:rFonts w:ascii="GHEA Grapalat" w:hAnsi="GHEA Grapalat"/>
                <w:sz w:val="24"/>
                <w:szCs w:val="24"/>
              </w:rPr>
              <w:t>Подготовка и рассылка отчетов о профилактических прививках от сезонного гриппа.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A0D47" w:rsidRPr="001115E9"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w:t>
      </w:r>
      <w:r w:rsidRPr="009044F1">
        <w:rPr>
          <w:rFonts w:ascii="GHEA Grapalat" w:hAnsi="GHEA Grapalat"/>
          <w:color w:val="000000"/>
        </w:rPr>
        <w:lastRenderedPageBreak/>
        <w:t>обязанности;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A0D47" w:rsidRPr="005A0D47" w:rsidRDefault="005A0D47" w:rsidP="005A0D47">
      <w:pPr>
        <w:widowControl w:val="0"/>
        <w:tabs>
          <w:tab w:val="left" w:pos="1134"/>
        </w:tabs>
        <w:ind w:firstLine="567"/>
        <w:contextualSpacing/>
        <w:jc w:val="both"/>
        <w:rPr>
          <w:rFonts w:ascii="GHEA Grapalat" w:hAnsi="GHEA Grapalat" w:cs="Arial Armenian"/>
          <w:b/>
          <w:color w:val="FF0000"/>
        </w:rPr>
      </w:pPr>
      <w:r w:rsidRPr="00CC18C4">
        <w:rPr>
          <w:rFonts w:ascii="GHEA Grapalat" w:hAnsi="GHEA Grapalat"/>
        </w:rPr>
        <w:t>2.4.</w:t>
      </w:r>
      <w:r w:rsidRPr="005A0D47">
        <w:rPr>
          <w:rFonts w:ascii="GHEA Grapalat" w:hAnsi="GHEA Grapalat"/>
          <w:b/>
          <w:color w:val="FF0000"/>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непредоставления разъяснения в течение двух календарных дней, следующих за </w:t>
      </w:r>
      <w:r w:rsidRPr="007D4470">
        <w:rPr>
          <w:rFonts w:ascii="GHEA Grapalat" w:hAnsi="GHEA Grapalat"/>
        </w:rPr>
        <w:lastRenderedPageBreak/>
        <w:t>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716239">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w:t>
      </w:r>
      <w:r w:rsidR="00EA67F7">
        <w:rPr>
          <w:rFonts w:ascii="GHEA Grapalat" w:hAnsi="GHEA Grapalat"/>
          <w:b/>
          <w:sz w:val="22"/>
          <w:szCs w:val="22"/>
        </w:rPr>
        <w:t>0</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A67F7">
        <w:rPr>
          <w:rFonts w:ascii="GHEA Grapalat" w:hAnsi="GHEA Grapalat"/>
          <w:b/>
          <w:sz w:val="24"/>
          <w:szCs w:val="24"/>
        </w:rPr>
        <w:t>Вануи Погосян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05403" w:rsidRDefault="00005403" w:rsidP="00005403">
      <w:pPr>
        <w:pStyle w:val="norm"/>
        <w:widowControl w:val="0"/>
        <w:tabs>
          <w:tab w:val="left" w:pos="1134"/>
        </w:tabs>
        <w:spacing w:line="240" w:lineRule="auto"/>
        <w:ind w:firstLine="0"/>
        <w:contextualSpacing/>
        <w:rPr>
          <w:rFonts w:ascii="GHEA Grapalat" w:hAnsi="GHEA Grapalat"/>
        </w:rPr>
      </w:pPr>
      <w:r w:rsidRPr="00005403">
        <w:rPr>
          <w:rFonts w:ascii="GHEA Grapalat" w:hAnsi="GHEA Grapalat"/>
        </w:rPr>
        <w:t xml:space="preserve">   </w:t>
      </w:r>
      <w:r w:rsidR="001361B2">
        <w:rPr>
          <w:rFonts w:ascii="GHEA Grapalat" w:hAnsi="GHEA Grapalat"/>
        </w:rPr>
        <w:t xml:space="preserve">д) </w:t>
      </w:r>
      <w:r w:rsidRPr="00270F2A">
        <w:rPr>
          <w:rFonts w:ascii="GHEA Grapalat" w:hAnsi="GHEA Grapalat"/>
          <w:spacing w:val="-6"/>
          <w:sz w:val="24"/>
          <w:szCs w:val="24"/>
        </w:rPr>
        <w:t xml:space="preserve">Декларацию о реальных бенефициарах согласно Приложению 1. Декларация не </w:t>
      </w:r>
      <w:r w:rsidRPr="00270F2A">
        <w:rPr>
          <w:rFonts w:ascii="GHEA Grapalat" w:hAnsi="GHEA Grapalat"/>
          <w:spacing w:val="-6"/>
          <w:sz w:val="24"/>
          <w:szCs w:val="24"/>
        </w:rPr>
        <w:lastRenderedPageBreak/>
        <w:t xml:space="preserve">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B67CCD" w:rsidRPr="009044F1" w:rsidRDefault="00005403" w:rsidP="00005403">
      <w:pPr>
        <w:pStyle w:val="norm"/>
        <w:widowControl w:val="0"/>
        <w:tabs>
          <w:tab w:val="left" w:pos="1134"/>
        </w:tabs>
        <w:spacing w:line="240" w:lineRule="auto"/>
        <w:ind w:firstLine="284"/>
        <w:contextualSpacing/>
        <w:rPr>
          <w:rFonts w:ascii="GHEA Grapalat" w:hAnsi="GHEA Grapalat" w:cs="Sylfaen"/>
          <w:sz w:val="24"/>
          <w:szCs w:val="24"/>
        </w:rPr>
      </w:pPr>
      <w:r w:rsidRPr="00E121A3">
        <w:rPr>
          <w:rFonts w:ascii="GHEA Grapalat" w:hAnsi="GHEA Grapalat"/>
          <w:sz w:val="24"/>
          <w:szCs w:val="24"/>
        </w:rPr>
        <w:t xml:space="preserve">    </w:t>
      </w:r>
      <w:r w:rsidR="008E58A2">
        <w:rPr>
          <w:rFonts w:ascii="GHEA Grapalat" w:hAnsi="GHEA Grapalat"/>
          <w:sz w:val="24"/>
          <w:szCs w:val="24"/>
        </w:rPr>
        <w:t>2</w:t>
      </w:r>
      <w:r w:rsidR="0047117B" w:rsidRPr="009044F1">
        <w:rPr>
          <w:rFonts w:ascii="GHEA Grapalat" w:hAnsi="GHEA Grapalat"/>
          <w:sz w:val="24"/>
          <w:szCs w:val="24"/>
        </w:rPr>
        <w:t>)</w:t>
      </w:r>
      <w:r w:rsidRPr="009044F1">
        <w:rPr>
          <w:rFonts w:ascii="GHEA Grapalat" w:hAnsi="GHEA Grapalat"/>
          <w:sz w:val="24"/>
          <w:szCs w:val="24"/>
        </w:rPr>
        <w:t xml:space="preserve"> </w:t>
      </w:r>
      <w:r w:rsidRPr="00E121A3">
        <w:rPr>
          <w:rFonts w:ascii="GHEA Grapalat" w:hAnsi="GHEA Grapalat"/>
          <w:sz w:val="24"/>
          <w:szCs w:val="24"/>
        </w:rPr>
        <w:t xml:space="preserve">    </w:t>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б)</w:t>
      </w:r>
      <w:r w:rsidRPr="00020225">
        <w:t xml:space="preserve"> </w:t>
      </w:r>
      <w:r w:rsidRPr="00020225">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20225">
        <w:rPr>
          <w:rFonts w:ascii="GHEA Grapalat" w:hAnsi="GHEA Grapalat"/>
          <w:sz w:val="24"/>
          <w:szCs w:val="24"/>
          <w:lang w:val="hy-AM"/>
        </w:rPr>
        <w:t xml:space="preserve">, </w:t>
      </w:r>
      <w:r w:rsidRPr="00020225">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020225">
        <w:rPr>
          <w:rFonts w:ascii="GHEA Grapalat" w:hAnsi="GHEA Grapalat"/>
          <w:sz w:val="24"/>
          <w:szCs w:val="24"/>
        </w:rPr>
        <w:t>ц</w:t>
      </w:r>
      <w:r w:rsidRPr="00020225">
        <w:rPr>
          <w:rFonts w:ascii="GHEA Grapalat" w:hAnsi="GHEA Grapalat"/>
          <w:sz w:val="24"/>
          <w:szCs w:val="24"/>
        </w:rPr>
        <w:t>xУxК</w:t>
      </w:r>
      <w:r w:rsidR="007861DD" w:rsidRPr="00020225">
        <w:rPr>
          <w:rFonts w:ascii="GHEA Grapalat" w:hAnsi="GHEA Grapalat"/>
          <w:sz w:val="24"/>
          <w:szCs w:val="24"/>
        </w:rPr>
        <w:t>, где:</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ВС-сумма, выплачиваемая за оказание отдельных видов услуг, установленных договором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 xml:space="preserve">ЦУ -итоговая цена, предложенная </w:t>
      </w:r>
      <w:r w:rsidR="0038256B" w:rsidRPr="00020225">
        <w:rPr>
          <w:rFonts w:ascii="GHEA Grapalat" w:hAnsi="GHEA Grapalat"/>
          <w:sz w:val="24"/>
          <w:szCs w:val="24"/>
        </w:rPr>
        <w:t>ото</w:t>
      </w:r>
      <w:r w:rsidRPr="00020225">
        <w:rPr>
          <w:rFonts w:ascii="GHEA Grapalat" w:hAnsi="GHEA Grapalat"/>
          <w:sz w:val="24"/>
          <w:szCs w:val="24"/>
        </w:rPr>
        <w:t>бранным участником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СЦ- совокупность максимальных единиц цен, установленных для оказания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У-цена на максимальную единицу предоставленной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20225" w:rsidRDefault="00020225"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w:t>
      </w:r>
      <w:r w:rsidR="00EA67F7">
        <w:rPr>
          <w:rFonts w:ascii="GHEA Grapalat" w:hAnsi="GHEA Grapalat"/>
          <w:b/>
          <w:sz w:val="24"/>
          <w:szCs w:val="24"/>
        </w:rPr>
        <w:t>0</w:t>
      </w:r>
      <w:r w:rsidR="00956A6C" w:rsidRPr="006D693E">
        <w:rPr>
          <w:rFonts w:ascii="GHEA Grapalat" w:hAnsi="GHEA Grapalat"/>
          <w:b/>
          <w:sz w:val="24"/>
          <w:szCs w:val="24"/>
        </w:rPr>
        <w:t>:00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w:t>
      </w:r>
      <w:r w:rsidRPr="009044F1">
        <w:rPr>
          <w:rFonts w:ascii="GHEA Grapalat" w:hAnsi="GHEA Grapalat"/>
          <w:sz w:val="24"/>
          <w:szCs w:val="24"/>
        </w:rPr>
        <w:lastRenderedPageBreak/>
        <w:t>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F2B04"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r w:rsidR="009F2B04" w:rsidRPr="009F2B04">
        <w:rPr>
          <w:rFonts w:ascii="GHEA Grapalat" w:hAnsi="GHEA Grapalat"/>
          <w:sz w:val="24"/>
          <w:szCs w:val="24"/>
        </w:rPr>
        <w:t>Оценка заявок и определение отобранного участника осуществляются по отдельным лотам.</w:t>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9044F1">
        <w:rPr>
          <w:rFonts w:ascii="GHEA Grapalat" w:hAnsi="GHEA Grapalat"/>
          <w:sz w:val="24"/>
          <w:szCs w:val="24"/>
        </w:rPr>
        <w:lastRenderedPageBreak/>
        <w:t>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lastRenderedPageBreak/>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Pr="008D2394">
        <w:rPr>
          <w:rFonts w:ascii="GHEA Grapalat" w:hAnsi="GHEA Grapalat"/>
        </w:rPr>
        <w:t xml:space="preserve"> отобранного участника.</w:t>
      </w:r>
      <w:r>
        <w:rPr>
          <w:rFonts w:ascii="GHEA Grapalat" w:hAnsi="GHEA Grapalat"/>
        </w:rPr>
        <w:t xml:space="preserve"> </w:t>
      </w:r>
      <w:r w:rsidR="00837099" w:rsidRPr="00FD5D6F">
        <w:rPr>
          <w:rFonts w:ascii="GHEA Grapalat" w:hAnsi="GHEA Grapalat"/>
          <w:b/>
        </w:rPr>
        <w:t>Обеспечение квалификации представляется в виде соглаш</w:t>
      </w:r>
      <w:r w:rsidR="00837099">
        <w:rPr>
          <w:rFonts w:ascii="GHEA Grapalat" w:hAnsi="GHEA Grapalat"/>
          <w:b/>
        </w:rPr>
        <w:t>ения о неустойке (приложение 4.</w:t>
      </w:r>
      <w:r w:rsidR="00837099" w:rsidRPr="00FD5D6F">
        <w:rPr>
          <w:rFonts w:ascii="GHEA Grapalat" w:hAnsi="GHEA Grapalat"/>
          <w:b/>
        </w:rPr>
        <w:t>2) или наличных денег</w:t>
      </w:r>
      <w:r w:rsidRPr="00244B04">
        <w:rPr>
          <w:rFonts w:ascii="GHEA Grapalat" w:hAnsi="GHEA Grapalat"/>
          <w:b/>
        </w:rPr>
        <w:t>.</w:t>
      </w:r>
      <w:r w:rsidRPr="008D2394">
        <w:rPr>
          <w:rFonts w:ascii="GHEA Grapalat" w:hAnsi="GHEA Grapalat"/>
        </w:rPr>
        <w:t xml:space="preserve"> Причем  обеспечение должно быть 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w:t>
      </w:r>
      <w:r w:rsidRPr="00A21022">
        <w:rPr>
          <w:rFonts w:ascii="GHEA Grapalat" w:hAnsi="GHEA Grapalat" w:cs="Sylfaen"/>
        </w:rPr>
        <w:lastRenderedPageBreak/>
        <w:t>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6027F" w:rsidRDefault="002807DD" w:rsidP="002807DD">
      <w:pPr>
        <w:rPr>
          <w:rFonts w:ascii="GHEA Grapalat" w:hAnsi="GHEA Grapalat"/>
          <w:b/>
        </w:rPr>
      </w:pPr>
      <w:r>
        <w:rPr>
          <w:rFonts w:ascii="GHEA Grapalat" w:hAnsi="GHEA Grapalat"/>
          <w:b/>
        </w:rPr>
        <w:t xml:space="preserve">                  </w:t>
      </w:r>
    </w:p>
    <w:p w:rsidR="00096865" w:rsidRDefault="008D5016" w:rsidP="0006027F">
      <w:pPr>
        <w:jc w:val="cente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 xml:space="preserve">жалоба подается </w:t>
      </w:r>
      <w:r w:rsidRPr="009044F1">
        <w:rPr>
          <w:rFonts w:ascii="GHEA Grapalat" w:hAnsi="GHEA Grapalat"/>
        </w:rPr>
        <w:lastRenderedPageBreak/>
        <w:t>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w:t>
      </w:r>
      <w:r w:rsidR="00A677CD">
        <w:rPr>
          <w:rFonts w:ascii="GHEA Grapalat" w:hAnsi="GHEA Grapalat"/>
        </w:rPr>
        <w:lastRenderedPageBreak/>
        <w:t>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 xml:space="preserve">копию агентского договора и данные лица, являющегося стороной этого договора, </w:t>
      </w:r>
      <w:r>
        <w:rPr>
          <w:rFonts w:ascii="GHEA Grapalat" w:hAnsi="GHEA Grapalat"/>
        </w:rPr>
        <w:lastRenderedPageBreak/>
        <w:t>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240788">
        <w:rPr>
          <w:rFonts w:ascii="GHEA Grapalat" w:hAnsi="GHEA Grapalat"/>
          <w:b/>
          <w:sz w:val="22"/>
          <w:szCs w:val="22"/>
          <w:lang w:val="hy-AM"/>
        </w:rPr>
        <w:t>100</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lang w:val="hy-AM"/>
        </w:rPr>
        <w:t>100</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lang w:val="hy-AM"/>
        </w:rPr>
        <w:t>100</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7B7AEF">
        <w:rPr>
          <w:rFonts w:ascii="GHEA Grapalat" w:hAnsi="GHEA Grapalat"/>
          <w:b/>
          <w:sz w:val="22"/>
          <w:szCs w:val="22"/>
        </w:rPr>
        <w:t>GHTsDzB-HVKA</w:t>
      </w:r>
      <w:r w:rsidR="00837099">
        <w:rPr>
          <w:rFonts w:ascii="GHEA Grapalat" w:hAnsi="GHEA Grapalat"/>
          <w:b/>
          <w:sz w:val="22"/>
          <w:szCs w:val="22"/>
        </w:rPr>
        <w:t>K-2021-</w:t>
      </w:r>
      <w:r w:rsidR="00240788">
        <w:rPr>
          <w:rFonts w:ascii="GHEA Grapalat" w:hAnsi="GHEA Grapalat"/>
          <w:b/>
          <w:sz w:val="22"/>
          <w:szCs w:val="22"/>
          <w:lang w:val="hy-AM"/>
        </w:rPr>
        <w:t>100</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r>
        <w:rPr>
          <w:rFonts w:ascii="GHEA Grapalat" w:hAnsi="GHEA Grapalat"/>
        </w:rPr>
        <w:lastRenderedPageBreak/>
        <w:t>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1B6F2D" w:rsidP="00837099">
      <w:pPr>
        <w:rPr>
          <w:rFonts w:ascii="GHEA Grapalat" w:hAnsi="GHEA Grapalat"/>
          <w:b/>
        </w:rPr>
      </w:pPr>
      <w:r>
        <w:rPr>
          <w:rFonts w:ascii="GHEA Grapalat" w:hAnsi="GHEA Grapalat"/>
          <w:b/>
        </w:rPr>
        <w:br w:type="page"/>
      </w:r>
      <w:r w:rsidR="00837099" w:rsidRPr="00837099">
        <w:rPr>
          <w:rFonts w:ascii="GHEA Grapalat" w:hAnsi="GHEA Grapalat"/>
          <w:b/>
        </w:rPr>
        <w:lastRenderedPageBreak/>
        <w:t xml:space="preserve">                                                                                                                   </w:t>
      </w:r>
      <w:r w:rsidR="00837099" w:rsidRPr="002E2C90">
        <w:rPr>
          <w:rFonts w:ascii="GHEA Grapalat" w:hAnsi="GHEA Grapalat"/>
          <w:b/>
        </w:rPr>
        <w:t>Приложение 1.2**</w:t>
      </w:r>
      <w:r w:rsidR="00837099">
        <w:rPr>
          <w:rFonts w:ascii="GHEA Grapalat" w:hAnsi="GHEA Grapalat"/>
          <w:b/>
        </w:rPr>
        <w:t xml:space="preserve"> </w:t>
      </w:r>
    </w:p>
    <w:p w:rsidR="00837099" w:rsidRPr="00374F4A" w:rsidRDefault="00837099" w:rsidP="00837099">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r>
        <w:rPr>
          <w:rFonts w:ascii="GHEA Grapalat" w:hAnsi="GHEA Grapalat"/>
          <w:b/>
          <w:sz w:val="22"/>
          <w:szCs w:val="22"/>
        </w:rPr>
        <w:t>GHTsDzB-HVKAK-2021-</w:t>
      </w:r>
      <w:r w:rsidR="00240788">
        <w:rPr>
          <w:rFonts w:ascii="GHEA Grapalat" w:hAnsi="GHEA Grapalat"/>
          <w:b/>
          <w:sz w:val="22"/>
          <w:szCs w:val="22"/>
          <w:lang w:val="hy-AM"/>
        </w:rPr>
        <w:t>100</w:t>
      </w:r>
      <w:r w:rsidRPr="008C7B19">
        <w:rPr>
          <w:rFonts w:ascii="GHEA Grapalat" w:hAnsi="GHEA Grapalat"/>
          <w:b/>
          <w:sz w:val="24"/>
          <w:szCs w:val="24"/>
        </w:rPr>
        <w:t>»</w:t>
      </w:r>
    </w:p>
    <w:p w:rsidR="00837099" w:rsidRDefault="00837099" w:rsidP="00837099">
      <w:pPr>
        <w:ind w:left="360" w:hanging="360"/>
        <w:jc w:val="center"/>
        <w:rPr>
          <w:rFonts w:ascii="GHEA Grapalat" w:hAnsi="GHEA Grapalat"/>
          <w:b/>
        </w:rPr>
      </w:pPr>
    </w:p>
    <w:p w:rsidR="00837099" w:rsidRDefault="00837099" w:rsidP="00837099">
      <w:pPr>
        <w:ind w:left="360" w:hanging="360"/>
        <w:jc w:val="center"/>
        <w:rPr>
          <w:rFonts w:ascii="GHEA Grapalat" w:hAnsi="GHEA Grapalat"/>
          <w:b/>
        </w:rPr>
      </w:pPr>
      <w:r>
        <w:rPr>
          <w:rFonts w:ascii="GHEA Grapalat" w:hAnsi="GHEA Grapalat"/>
          <w:b/>
        </w:rPr>
        <w:t>ФОРМА</w:t>
      </w:r>
    </w:p>
    <w:p w:rsidR="00837099" w:rsidRPr="00C76978" w:rsidRDefault="00837099" w:rsidP="008370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837099" w:rsidRPr="00ED3A13" w:rsidRDefault="00837099" w:rsidP="00837099">
      <w:pPr>
        <w:ind w:left="360" w:hanging="360"/>
        <w:jc w:val="cente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837099" w:rsidRPr="00FD1EE4" w:rsidRDefault="00837099" w:rsidP="00956DFE">
            <w:pPr>
              <w:spacing w:before="240" w:after="240"/>
              <w:ind w:left="993" w:hanging="851"/>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956DFE">
            <w:pPr>
              <w:spacing w:before="240" w:after="240"/>
              <w:ind w:left="993" w:hanging="851"/>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487"/>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rPr>
          <w:rFonts w:ascii="GHEA Grapalat" w:eastAsia="GHEA Grapalat" w:hAnsi="GHEA Grapalat" w:cs="GHEA Grapalat"/>
        </w:rPr>
      </w:pPr>
    </w:p>
    <w:p w:rsidR="00837099" w:rsidRPr="00FD1EE4" w:rsidRDefault="00837099" w:rsidP="00837099">
      <w:pPr>
        <w:rPr>
          <w:rFonts w:ascii="GHEA Grapalat" w:eastAsia="GHEA Grapalat" w:hAnsi="GHEA Grapalat" w:cs="GHEA Grapalat"/>
        </w:rPr>
      </w:pPr>
    </w:p>
    <w:p w:rsidR="00837099" w:rsidRPr="009A52BE"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837099" w:rsidRPr="004E2F96"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361"/>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574FF7"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837099" w:rsidRPr="00FD1EE4" w:rsidRDefault="00C6050E" w:rsidP="00956DFE">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C6050E" w:rsidP="00956DFE">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pBdr>
          <w:top w:val="nil"/>
          <w:left w:val="nil"/>
          <w:bottom w:val="nil"/>
          <w:right w:val="nil"/>
          <w:between w:val="nil"/>
        </w:pBdr>
        <w:spacing w:before="240"/>
        <w:rPr>
          <w:rFonts w:ascii="GHEA Grapalat" w:eastAsia="GHEA Grapalat" w:hAnsi="GHEA Grapalat" w:cs="GHEA Grapalat"/>
        </w:rPr>
      </w:pPr>
    </w:p>
    <w:p w:rsidR="00837099" w:rsidRPr="00CB7DFD"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C6050E" w:rsidP="00956DFE">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C6050E" w:rsidP="00956DFE">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B047A2"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C6050E" w:rsidP="00956DFE">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C6050E" w:rsidP="00956DFE">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8C665F"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956DFE">
        <w:trPr>
          <w:trHeight w:val="924"/>
        </w:trPr>
        <w:tc>
          <w:tcPr>
            <w:tcW w:w="9016" w:type="dxa"/>
            <w:gridSpan w:val="2"/>
            <w:vAlign w:val="center"/>
          </w:tcPr>
          <w:p w:rsidR="00837099" w:rsidRPr="00FD1EE4" w:rsidRDefault="00C6050E" w:rsidP="00956DFE">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B34CB6">
              <w:rPr>
                <w:rFonts w:ascii="GHEA Grapalat" w:eastAsia="GHEA Grapalat" w:hAnsi="GHEA Grapalat" w:cs="GHEA Grapalat"/>
                <w:lang w:val="hy-AM"/>
              </w:rPr>
              <w:t>а</w:t>
            </w:r>
            <w:r w:rsidR="00837099">
              <w:rPr>
                <w:rFonts w:ascii="GHEA Grapalat" w:eastAsia="GHEA Grapalat" w:hAnsi="GHEA Grapalat" w:cs="GHEA Grapalat"/>
              </w:rPr>
              <w:t>.</w:t>
            </w:r>
            <w:r w:rsidR="00837099" w:rsidRPr="00FD1EE4">
              <w:rPr>
                <w:rFonts w:ascii="GHEA Grapalat" w:eastAsia="GHEA Grapalat" w:hAnsi="GHEA Grapalat" w:cs="GHEA Grapalat"/>
              </w:rPr>
              <w:t xml:space="preserve"> </w:t>
            </w:r>
            <w:r w:rsidR="00837099" w:rsidRPr="00C76DD8">
              <w:rPr>
                <w:rFonts w:ascii="GHEA Grapalat" w:eastAsia="GHEA Grapalat" w:hAnsi="GHEA Grapalat" w:cs="GHEA Grapalat"/>
              </w:rPr>
              <w:t xml:space="preserve">прямо или косвенно владеет 20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37099" w:rsidRPr="00FD1EE4" w:rsidTr="00956DFE">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837099" w:rsidRPr="006B364D" w:rsidRDefault="00C6050E"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F10CBA" w:rsidRDefault="00C6050E"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956DFE">
        <w:tc>
          <w:tcPr>
            <w:tcW w:w="9016" w:type="dxa"/>
            <w:gridSpan w:val="2"/>
            <w:vAlign w:val="center"/>
          </w:tcPr>
          <w:p w:rsidR="00837099" w:rsidRPr="00FD1EE4" w:rsidRDefault="00C6050E" w:rsidP="00956DFE">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6F16E4">
              <w:rPr>
                <w:rFonts w:ascii="GHEA Grapalat" w:eastAsia="GHEA Grapalat" w:hAnsi="GHEA Grapalat" w:cs="GHEA Grapalat"/>
                <w:lang w:val="hy-AM"/>
              </w:rPr>
              <w:t>б</w:t>
            </w:r>
            <w:r w:rsidR="00837099" w:rsidRPr="006F16E4">
              <w:rPr>
                <w:rFonts w:eastAsia="Cambria Math"/>
              </w:rPr>
              <w:t>․</w:t>
            </w:r>
            <w:r w:rsidR="008370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837099" w:rsidRPr="00FD1EE4" w:rsidTr="00956DFE">
        <w:tc>
          <w:tcPr>
            <w:tcW w:w="9016" w:type="dxa"/>
            <w:gridSpan w:val="2"/>
            <w:vAlign w:val="center"/>
          </w:tcPr>
          <w:p w:rsidR="00837099" w:rsidRPr="00FD1EE4" w:rsidRDefault="00C6050E" w:rsidP="00956DFE">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801B2D">
              <w:rPr>
                <w:rFonts w:ascii="GHEA Grapalat" w:eastAsia="GHEA Grapalat" w:hAnsi="GHEA Grapalat" w:cs="GHEA Grapalat"/>
                <w:lang w:val="hy-AM"/>
              </w:rPr>
              <w:t>в</w:t>
            </w:r>
            <w:r w:rsidR="00837099">
              <w:rPr>
                <w:rFonts w:ascii="GHEA Grapalat" w:eastAsia="GHEA Grapalat" w:hAnsi="GHEA Grapalat" w:cs="GHEA Grapalat"/>
              </w:rPr>
              <w:t>.</w:t>
            </w:r>
            <w:r w:rsidR="008370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837099" w:rsidRPr="00BA30D4">
              <w:rPr>
                <w:rFonts w:ascii="GHEA Grapalat" w:eastAsia="GHEA Grapalat" w:hAnsi="GHEA Grapalat" w:cs="GHEA Grapalat"/>
                <w:lang w:val="hy-AM"/>
              </w:rPr>
              <w:t>б</w:t>
            </w:r>
            <w:r w:rsidR="00837099" w:rsidRPr="00BA30D4">
              <w:rPr>
                <w:rFonts w:ascii="GHEA Grapalat" w:eastAsia="GHEA Grapalat" w:hAnsi="GHEA Grapalat" w:cs="GHEA Grapalat"/>
              </w:rPr>
              <w:t>"</w:t>
            </w:r>
          </w:p>
        </w:tc>
      </w:tr>
    </w:tbl>
    <w:p w:rsidR="00837099" w:rsidRPr="00A5193B"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956DFE">
        <w:trPr>
          <w:trHeight w:val="924"/>
        </w:trPr>
        <w:tc>
          <w:tcPr>
            <w:tcW w:w="9016" w:type="dxa"/>
            <w:gridSpan w:val="2"/>
            <w:vAlign w:val="center"/>
          </w:tcPr>
          <w:p w:rsidR="00837099" w:rsidRPr="00FD1EE4" w:rsidRDefault="00C6050E" w:rsidP="00956DFE">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C7B43">
              <w:rPr>
                <w:rFonts w:ascii="GHEA Grapalat" w:eastAsia="GHEA Grapalat" w:hAnsi="GHEA Grapalat" w:cs="GHEA Grapalat"/>
                <w:lang w:val="hy-AM"/>
              </w:rPr>
              <w:t>а</w:t>
            </w:r>
            <w:r w:rsidR="00837099" w:rsidRPr="00FD1EE4">
              <w:rPr>
                <w:rFonts w:eastAsia="Cambria Math"/>
              </w:rPr>
              <w:t>․</w:t>
            </w:r>
            <w:r w:rsidR="00837099" w:rsidRPr="00FD1EE4">
              <w:rPr>
                <w:rFonts w:ascii="GHEA Grapalat" w:eastAsia="Cambria Math" w:hAnsi="GHEA Grapalat" w:cs="Cambria Math"/>
              </w:rPr>
              <w:t xml:space="preserve"> </w:t>
            </w:r>
            <w:r w:rsidR="00837099" w:rsidRPr="00BC0F3A">
              <w:rPr>
                <w:rFonts w:ascii="GHEA Grapalat" w:eastAsia="GHEA Grapalat" w:hAnsi="GHEA Grapalat" w:cs="GHEA Grapalat"/>
              </w:rPr>
              <w:t xml:space="preserve">прямо или косвенно владеет 10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w:t>
            </w:r>
            <w:r w:rsidR="008370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837099" w:rsidRPr="00FD1EE4" w:rsidTr="00956DFE">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837099" w:rsidRPr="00C843BA" w:rsidRDefault="00C6050E"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C843BA" w:rsidRDefault="00C6050E"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956DFE">
        <w:tc>
          <w:tcPr>
            <w:tcW w:w="9016" w:type="dxa"/>
            <w:gridSpan w:val="2"/>
            <w:vAlign w:val="center"/>
          </w:tcPr>
          <w:p w:rsidR="00837099" w:rsidRPr="00FD1EE4" w:rsidRDefault="00C6050E" w:rsidP="00956DFE">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D654B4">
              <w:rPr>
                <w:rFonts w:ascii="GHEA Grapalat" w:eastAsia="GHEA Grapalat" w:hAnsi="GHEA Grapalat" w:cs="GHEA Grapalat"/>
                <w:lang w:val="hy-AM"/>
              </w:rPr>
              <w:t>б</w:t>
            </w:r>
            <w:r w:rsidR="00837099" w:rsidRPr="00D654B4">
              <w:rPr>
                <w:rFonts w:eastAsia="Cambria Math"/>
              </w:rPr>
              <w:t>․</w:t>
            </w:r>
            <w:r w:rsidR="00837099" w:rsidRPr="00D654B4">
              <w:rPr>
                <w:rFonts w:ascii="GHEA Grapalat" w:eastAsia="Cambria Math" w:hAnsi="GHEA Grapalat" w:cs="Cambria Math"/>
              </w:rPr>
              <w:t xml:space="preserve"> </w:t>
            </w:r>
            <w:r w:rsidR="00837099" w:rsidRPr="00D654B4">
              <w:rPr>
                <w:rFonts w:ascii="GHEA Grapalat" w:eastAsia="GHEA Grapalat" w:hAnsi="GHEA Grapalat" w:cs="GHEA Grapalat"/>
              </w:rPr>
              <w:t xml:space="preserve">имеет право назначать или </w:t>
            </w:r>
            <w:r w:rsidR="00837099" w:rsidRPr="00D654B4">
              <w:rPr>
                <w:rFonts w:ascii="GHEA Grapalat" w:eastAsia="GHEA Grapalat" w:hAnsi="GHEA Grapalat" w:cs="GHEA Grapalat"/>
                <w:lang w:eastAsia="hy-AM"/>
              </w:rPr>
              <w:t>освобождать</w:t>
            </w:r>
            <w:r w:rsidR="00837099" w:rsidRPr="00D654B4">
              <w:rPr>
                <w:rFonts w:ascii="GHEA Grapalat" w:eastAsia="GHEA Grapalat" w:hAnsi="GHEA Grapalat" w:cs="GHEA Grapalat"/>
              </w:rPr>
              <w:t xml:space="preserve"> большинство членов органов управления юридического лица</w:t>
            </w:r>
          </w:p>
        </w:tc>
      </w:tr>
      <w:tr w:rsidR="00837099" w:rsidRPr="00FD1EE4" w:rsidTr="00956DFE">
        <w:tc>
          <w:tcPr>
            <w:tcW w:w="9016" w:type="dxa"/>
            <w:gridSpan w:val="2"/>
            <w:vAlign w:val="center"/>
          </w:tcPr>
          <w:p w:rsidR="00837099" w:rsidRPr="00FD1EE4" w:rsidRDefault="00C6050E" w:rsidP="00956DFE">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1104ED">
              <w:rPr>
                <w:rFonts w:ascii="GHEA Grapalat" w:eastAsia="GHEA Grapalat" w:hAnsi="GHEA Grapalat" w:cs="GHEA Grapalat"/>
                <w:lang w:val="hy-AM"/>
              </w:rPr>
              <w:t>в</w:t>
            </w:r>
            <w:r w:rsidR="00837099" w:rsidRPr="00FD1EE4">
              <w:rPr>
                <w:rFonts w:eastAsia="Cambria Math"/>
              </w:rPr>
              <w:t>․</w:t>
            </w:r>
            <w:r w:rsidR="00837099" w:rsidRPr="00FD1EE4">
              <w:rPr>
                <w:rFonts w:ascii="GHEA Grapalat" w:eastAsia="Cambria Math" w:hAnsi="GHEA Grapalat" w:cs="Cambria Math"/>
              </w:rPr>
              <w:t xml:space="preserve"> </w:t>
            </w:r>
            <w:r w:rsidR="008370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37099" w:rsidRPr="00FD1EE4" w:rsidTr="00956DFE">
        <w:tc>
          <w:tcPr>
            <w:tcW w:w="9016" w:type="dxa"/>
            <w:gridSpan w:val="2"/>
            <w:vAlign w:val="center"/>
          </w:tcPr>
          <w:p w:rsidR="00837099" w:rsidRPr="00FD1EE4" w:rsidRDefault="00C6050E" w:rsidP="00956DFE">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839CB">
              <w:rPr>
                <w:rFonts w:ascii="GHEA Grapalat" w:eastAsia="GHEA Grapalat" w:hAnsi="GHEA Grapalat" w:cs="GHEA Grapalat"/>
                <w:lang w:val="hy-AM"/>
              </w:rPr>
              <w:t>г</w:t>
            </w:r>
            <w:r w:rsidR="00837099" w:rsidRPr="00FD1EE4">
              <w:rPr>
                <w:rFonts w:eastAsia="Cambria Math"/>
              </w:rPr>
              <w:t>․</w:t>
            </w:r>
            <w:r w:rsidR="00837099" w:rsidRPr="00FD1EE4">
              <w:rPr>
                <w:rFonts w:ascii="GHEA Grapalat" w:eastAsia="Cambria Math" w:hAnsi="GHEA Grapalat" w:cs="Cambria Math"/>
              </w:rPr>
              <w:t xml:space="preserve"> </w:t>
            </w:r>
            <w:r w:rsidR="00837099" w:rsidRPr="00F84F06">
              <w:rPr>
                <w:rFonts w:ascii="GHEA Grapalat" w:eastAsia="GHEA Grapalat" w:hAnsi="GHEA Grapalat" w:cs="GHEA Grapalat"/>
              </w:rPr>
              <w:t xml:space="preserve">осуществляет реальный (фактический) контроль за юридическим лицом </w:t>
            </w:r>
            <w:r w:rsidR="00837099">
              <w:rPr>
                <w:rFonts w:ascii="GHEA Grapalat" w:eastAsia="GHEA Grapalat" w:hAnsi="GHEA Grapalat" w:cs="GHEA Grapalat"/>
              </w:rPr>
              <w:t>иными</w:t>
            </w:r>
            <w:r w:rsidR="00837099" w:rsidRPr="00F84F06">
              <w:rPr>
                <w:rFonts w:ascii="GHEA Grapalat" w:eastAsia="GHEA Grapalat" w:hAnsi="GHEA Grapalat" w:cs="GHEA Grapalat"/>
              </w:rPr>
              <w:t xml:space="preserve"> средствами</w:t>
            </w:r>
          </w:p>
        </w:tc>
      </w:tr>
      <w:tr w:rsidR="00837099" w:rsidRPr="00FD1EE4" w:rsidTr="00956DFE">
        <w:tc>
          <w:tcPr>
            <w:tcW w:w="9016" w:type="dxa"/>
            <w:gridSpan w:val="2"/>
            <w:vAlign w:val="center"/>
          </w:tcPr>
          <w:p w:rsidR="00837099" w:rsidRPr="00FD1EE4" w:rsidRDefault="00C6050E" w:rsidP="00956DFE">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331D0E">
              <w:rPr>
                <w:rFonts w:ascii="GHEA Grapalat" w:eastAsia="GHEA Grapalat" w:hAnsi="GHEA Grapalat" w:cs="GHEA Grapalat"/>
                <w:lang w:val="hy-AM"/>
              </w:rPr>
              <w:t>д</w:t>
            </w:r>
            <w:r w:rsidR="00837099" w:rsidRPr="00FD1EE4">
              <w:rPr>
                <w:rFonts w:eastAsia="Cambria Math"/>
              </w:rPr>
              <w:t>․</w:t>
            </w:r>
            <w:r w:rsidR="00837099" w:rsidRPr="00FD1EE4">
              <w:rPr>
                <w:rFonts w:ascii="GHEA Grapalat" w:eastAsia="Cambria Math" w:hAnsi="GHEA Grapalat" w:cs="Cambria Math"/>
              </w:rPr>
              <w:t xml:space="preserve"> </w:t>
            </w:r>
            <w:r w:rsidR="008370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837099" w:rsidRPr="00F36505">
              <w:rPr>
                <w:rFonts w:ascii="GHEA Grapalat" w:eastAsia="GHEA Grapalat" w:hAnsi="GHEA Grapalat" w:cs="GHEA Grapalat"/>
              </w:rPr>
              <w:t xml:space="preserve"> "а" - "г"</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837099" w:rsidRPr="00B23852" w:rsidRDefault="00C6050E"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Отдельно</w:t>
            </w:r>
          </w:p>
          <w:p w:rsidR="00837099" w:rsidRPr="00FD1EE4" w:rsidRDefault="00C6050E" w:rsidP="00956DFE">
            <w:pPr>
              <w:rPr>
                <w:rFonts w:ascii="GHEA Grapalat" w:eastAsia="GHEA Grapalat" w:hAnsi="GHEA Grapalat" w:cs="GHEA Grapalat"/>
              </w:rPr>
            </w:pPr>
            <w:sdt>
              <w:sdtPr>
                <w:rPr>
                  <w:rFonts w:ascii="GHEA Grapalat" w:eastAsia="GHEA Grapalat" w:hAnsi="GHEA Grapalat" w:cs="GHEA Grapalat"/>
                </w:rPr>
                <w:id w:val="45428789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558FC">
              <w:rPr>
                <w:rFonts w:ascii="GHEA Grapalat" w:eastAsia="GHEA Grapalat" w:hAnsi="GHEA Grapalat" w:cs="GHEA Grapalat"/>
              </w:rPr>
              <w:t>Совместно с аффилированными лицами</w:t>
            </w: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837099" w:rsidRPr="005600B4" w:rsidRDefault="00C6050E"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Да</w:t>
            </w:r>
          </w:p>
          <w:p w:rsidR="00837099" w:rsidRPr="005600B4" w:rsidRDefault="00C6050E"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Нет</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pBdr>
          <w:top w:val="nil"/>
          <w:left w:val="nil"/>
          <w:bottom w:val="nil"/>
          <w:right w:val="nil"/>
          <w:between w:val="nil"/>
        </w:pBdr>
        <w:ind w:left="792"/>
        <w:rPr>
          <w:rFonts w:ascii="GHEA Grapalat" w:eastAsia="GHEA Grapalat" w:hAnsi="GHEA Grapalat" w:cs="GHEA Grapalat"/>
          <w:i/>
          <w:color w:val="000000"/>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rPr>
          <w:trHeight w:val="853"/>
        </w:trPr>
        <w:tc>
          <w:tcPr>
            <w:tcW w:w="2835" w:type="dxa"/>
            <w:vMerge w:val="restart"/>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bl>
    <w:p w:rsidR="00837099"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lastRenderedPageBreak/>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37099" w:rsidRPr="00FD1EE4" w:rsidTr="00956DFE">
        <w:tc>
          <w:tcPr>
            <w:tcW w:w="9016" w:type="dxa"/>
            <w:shd w:val="clear" w:color="auto" w:fill="DBE5F1" w:themeFill="accent1" w:themeFillTint="33"/>
          </w:tcPr>
          <w:p w:rsidR="00837099" w:rsidRPr="00FD1EE4" w:rsidRDefault="00837099" w:rsidP="00956DFE">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37099" w:rsidRPr="00FD1EE4" w:rsidTr="00956DFE">
        <w:trPr>
          <w:trHeight w:val="10187"/>
        </w:trPr>
        <w:tc>
          <w:tcPr>
            <w:tcW w:w="9016" w:type="dxa"/>
          </w:tcPr>
          <w:p w:rsidR="00837099" w:rsidRPr="00FD1EE4" w:rsidRDefault="00837099" w:rsidP="00956DFE">
            <w:pPr>
              <w:rPr>
                <w:rFonts w:ascii="GHEA Grapalat" w:eastAsia="GHEA Grapalat" w:hAnsi="GHEA Grapalat" w:cs="GHEA Grapalat"/>
                <w:b/>
                <w:color w:val="000000"/>
              </w:rPr>
            </w:pPr>
          </w:p>
        </w:tc>
      </w:tr>
    </w:tbl>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Default="00837099" w:rsidP="00837099">
      <w:pPr>
        <w:rPr>
          <w:rFonts w:ascii="GHEA Grapalat" w:hAnsi="GHEA Grapalat"/>
          <w:b/>
          <w:sz w:val="28"/>
          <w:szCs w:val="28"/>
          <w:lang w:val="hy-AM"/>
        </w:rPr>
      </w:pPr>
      <w:r>
        <w:rPr>
          <w:rFonts w:ascii="GHEA Grapalat" w:hAnsi="GHEA Grapalat"/>
          <w:b/>
        </w:rPr>
        <w:br w:type="page"/>
      </w:r>
      <w:r w:rsidRPr="00490465">
        <w:rPr>
          <w:rFonts w:ascii="GHEA Grapalat" w:hAnsi="GHEA Grapalat"/>
          <w:b/>
          <w:sz w:val="28"/>
          <w:szCs w:val="28"/>
        </w:rPr>
        <w:lastRenderedPageBreak/>
        <w:t>Порядок заполнения декларации</w:t>
      </w:r>
    </w:p>
    <w:p w:rsidR="00837099" w:rsidRPr="00490465" w:rsidRDefault="00837099" w:rsidP="00837099">
      <w:pPr>
        <w:spacing w:line="360" w:lineRule="auto"/>
        <w:jc w:val="center"/>
        <w:rPr>
          <w:rFonts w:ascii="GHEA Grapalat" w:hAnsi="GHEA Grapalat"/>
          <w:b/>
          <w:sz w:val="28"/>
          <w:szCs w:val="28"/>
          <w:lang w:val="hy-AM"/>
        </w:rPr>
      </w:pP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37099" w:rsidRPr="00092E73" w:rsidRDefault="00837099" w:rsidP="00837099">
      <w:pPr>
        <w:pStyle w:val="ListParagraph"/>
        <w:numPr>
          <w:ilvl w:val="0"/>
          <w:numId w:val="27"/>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37099" w:rsidRPr="00092E73" w:rsidRDefault="00837099" w:rsidP="00837099">
      <w:pPr>
        <w:pStyle w:val="ListParagraph"/>
        <w:numPr>
          <w:ilvl w:val="0"/>
          <w:numId w:val="27"/>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837099" w:rsidRPr="00092E73" w:rsidRDefault="00837099" w:rsidP="00837099">
      <w:pPr>
        <w:pStyle w:val="ListParagraph"/>
        <w:numPr>
          <w:ilvl w:val="0"/>
          <w:numId w:val="27"/>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37099" w:rsidRPr="00092E73" w:rsidRDefault="00837099" w:rsidP="00837099">
      <w:pPr>
        <w:pStyle w:val="ListParagraph"/>
        <w:numPr>
          <w:ilvl w:val="0"/>
          <w:numId w:val="26"/>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092E73">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29"/>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30"/>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37099" w:rsidRPr="00092E73" w:rsidRDefault="00837099" w:rsidP="008370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092E73">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837099" w:rsidRPr="00092E73" w:rsidRDefault="00837099" w:rsidP="008370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lang w:val="hy-AM"/>
        </w:rPr>
        <w:lastRenderedPageBreak/>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837099" w:rsidRPr="00092E73" w:rsidRDefault="00837099" w:rsidP="008370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37099" w:rsidRPr="00092E73" w:rsidRDefault="00837099" w:rsidP="008370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37099" w:rsidRPr="00092E73" w:rsidRDefault="00837099" w:rsidP="008370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37099" w:rsidRPr="00092E73" w:rsidRDefault="00837099" w:rsidP="008370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bookmarkStart w:id="1" w:name="_GoBack"/>
      <w:bookmarkEnd w:id="1"/>
    </w:p>
    <w:p w:rsidR="00837099" w:rsidRDefault="00837099" w:rsidP="00837099">
      <w:pPr>
        <w:contextualSpacing/>
        <w:jc w:val="both"/>
        <w:rPr>
          <w:rFonts w:ascii="GHEA Grapalat" w:hAnsi="GHEA Grapalat"/>
          <w:sz w:val="28"/>
          <w:szCs w:val="28"/>
        </w:rPr>
      </w:pPr>
    </w:p>
    <w:p w:rsidR="00837099" w:rsidRDefault="00837099" w:rsidP="00837099">
      <w:pPr>
        <w:contextualSpacing/>
        <w:jc w:val="both"/>
        <w:rPr>
          <w:rFonts w:ascii="GHEA Grapalat" w:hAnsi="GHEA Grapalat"/>
          <w:sz w:val="28"/>
          <w:szCs w:val="28"/>
        </w:rPr>
      </w:pPr>
    </w:p>
    <w:p w:rsidR="00837099" w:rsidRPr="009E5671" w:rsidRDefault="00837099" w:rsidP="00837099">
      <w:pPr>
        <w:contextualSpacing/>
        <w:jc w:val="both"/>
        <w:rPr>
          <w:rFonts w:ascii="GHEA Grapalat" w:hAnsi="GHEA Grapalat"/>
          <w:i/>
          <w:sz w:val="20"/>
          <w:szCs w:val="20"/>
        </w:rPr>
      </w:pPr>
      <w:r w:rsidRPr="00B27FD9">
        <w:rPr>
          <w:rFonts w:ascii="GHEA Grapalat" w:hAnsi="GHEA Grapalat"/>
          <w:i/>
          <w:sz w:val="20"/>
          <w:szCs w:val="20"/>
        </w:rPr>
        <w:t>** Приложение 1.2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lang w:val="hy-AM"/>
        </w:rPr>
        <w:t>100</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lang w:val="hy-AM"/>
        </w:rPr>
        <w:t>100</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rPr>
        <w:t>100</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rPr>
        <w:t>100</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w:t>
      </w:r>
      <w:r w:rsidRPr="00B138F3">
        <w:rPr>
          <w:rFonts w:ascii="GHEA Grapalat" w:hAnsi="GHEA Grapalat"/>
          <w:sz w:val="22"/>
          <w:szCs w:val="22"/>
        </w:rPr>
        <w:lastRenderedPageBreak/>
        <w:t>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rPr>
        <w:t>100</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rPr>
        <w:t>100</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w:t>
      </w:r>
      <w:r w:rsidRPr="00B138F3">
        <w:rPr>
          <w:rFonts w:ascii="GHEA Grapalat" w:hAnsi="GHEA Grapalat"/>
        </w:rPr>
        <w:lastRenderedPageBreak/>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lastRenderedPageBreak/>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240788">
        <w:rPr>
          <w:rFonts w:ascii="GHEA Grapalat" w:hAnsi="GHEA Grapalat"/>
          <w:b/>
          <w:sz w:val="22"/>
          <w:szCs w:val="22"/>
        </w:rPr>
        <w:t>100</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8815B3" w:rsidRPr="00936B04" w:rsidRDefault="008815B3" w:rsidP="008815B3">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ПРЕДОСТАВЛЕНИЕ </w:t>
      </w:r>
      <w:r w:rsidR="005259CF" w:rsidRPr="00936B04">
        <w:rPr>
          <w:rFonts w:ascii="GHEA Grapalat" w:hAnsi="GHEA Grapalat"/>
          <w:b/>
        </w:rPr>
        <w:t>НА</w:t>
      </w:r>
      <w:r w:rsidR="005259CF">
        <w:rPr>
          <w:rFonts w:ascii="GHEA Grapalat" w:hAnsi="GHEA Grapalat"/>
          <w:b/>
        </w:rPr>
        <w:t xml:space="preserve"> ТВ </w:t>
      </w:r>
      <w:r w:rsidRPr="001B1E5E">
        <w:rPr>
          <w:rFonts w:ascii="GHEA Grapalat" w:hAnsi="GHEA Grapalat"/>
          <w:b/>
        </w:rPr>
        <w:t>УСЛУГ</w:t>
      </w:r>
      <w:r w:rsidR="005259CF">
        <w:rPr>
          <w:rFonts w:ascii="GHEA Grapalat" w:hAnsi="GHEA Grapalat"/>
          <w:b/>
        </w:rPr>
        <w:t>И</w:t>
      </w:r>
      <w:r w:rsidRPr="001B1E5E">
        <w:rPr>
          <w:rFonts w:ascii="GHEA Grapalat" w:hAnsi="GHEA Grapalat"/>
          <w:b/>
        </w:rPr>
        <w:t xml:space="preserve"> </w:t>
      </w:r>
      <w:r>
        <w:rPr>
          <w:rFonts w:ascii="GHEA Grapalat" w:hAnsi="GHEA Grapalat"/>
          <w:b/>
          <w:i/>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956DFE" w:rsidRPr="00956DFE">
        <w:rPr>
          <w:rFonts w:ascii="GHEA Grapalat" w:hAnsi="GHEA Grapalat"/>
          <w:b/>
        </w:rPr>
        <w:t xml:space="preserve">на </w:t>
      </w:r>
      <w:r w:rsidR="005259CF">
        <w:rPr>
          <w:rFonts w:ascii="GHEA Grapalat" w:hAnsi="GHEA Grapalat"/>
          <w:b/>
        </w:rPr>
        <w:t>ТВ</w:t>
      </w:r>
      <w:r w:rsidR="00956DFE" w:rsidRPr="00956DFE">
        <w:rPr>
          <w:rFonts w:ascii="GHEA Grapalat" w:hAnsi="GHEA Grapalat"/>
          <w:b/>
        </w:rPr>
        <w:t xml:space="preserve"> услуги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lastRenderedPageBreak/>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w:t>
      </w:r>
      <w:r>
        <w:rPr>
          <w:rFonts w:ascii="GHEA Grapalat" w:hAnsi="GHEA Grapalat"/>
        </w:rPr>
        <w:lastRenderedPageBreak/>
        <w:t>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Pr>
          <w:rFonts w:ascii="GHEA Grapalat" w:hAnsi="GHEA Grapalat"/>
        </w:rPr>
        <w:t>.</w:t>
      </w:r>
    </w:p>
    <w:p w:rsidR="00934743" w:rsidRDefault="00934743" w:rsidP="00934743">
      <w:pPr>
        <w:widowControl w:val="0"/>
        <w:tabs>
          <w:tab w:val="left" w:pos="1134"/>
        </w:tabs>
        <w:ind w:firstLine="567"/>
        <w:contextualSpacing/>
        <w:jc w:val="both"/>
        <w:rPr>
          <w:rFonts w:ascii="GHEA Grapalat" w:hAnsi="GHEA Grapalat"/>
        </w:rPr>
      </w:pPr>
      <w:r>
        <w:rPr>
          <w:rFonts w:ascii="GHEA Grapalat" w:hAnsi="GHEA Grapalat"/>
        </w:rPr>
        <w:t>Договор заключается согласно максимальной сумме, указанной в нижепредставленном списке.</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w:t>
      </w:r>
      <w:r w:rsidRPr="00AD29CE">
        <w:rPr>
          <w:rFonts w:ascii="GHEA Grapalat" w:hAnsi="GHEA Grapalat"/>
        </w:rPr>
        <w:lastRenderedPageBreak/>
        <w:t>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1D44E0">
        <w:rPr>
          <w:rFonts w:ascii="GHEA Grapalat" w:hAnsi="GHEA Grapalat"/>
        </w:rPr>
        <w:t>1.1</w:t>
      </w:r>
      <w:r w:rsidR="001B1E5E">
        <w:rPr>
          <w:rFonts w:ascii="GHEA Grapalat" w:hAnsi="GHEA Grapalat"/>
        </w:rPr>
        <w:t>,</w:t>
      </w:r>
      <w:r w:rsidR="005259CF">
        <w:rPr>
          <w:rFonts w:ascii="GHEA Grapalat" w:hAnsi="GHEA Grapalat"/>
        </w:rPr>
        <w:t xml:space="preserve"> 1.2, </w:t>
      </w:r>
      <w:r w:rsidR="001B1E5E">
        <w:rPr>
          <w:rFonts w:ascii="GHEA Grapalat" w:hAnsi="GHEA Grapalat"/>
        </w:rPr>
        <w:t xml:space="preserve"> </w:t>
      </w:r>
      <w:r w:rsidRPr="00AD29CE">
        <w:rPr>
          <w:rFonts w:ascii="GHEA Grapalat" w:hAnsi="GHEA Grapalat"/>
        </w:rPr>
        <w:t xml:space="preserve">№ 3 и № 3.1 </w:t>
      </w:r>
      <w:r w:rsidR="00CF37A5">
        <w:rPr>
          <w:rFonts w:ascii="GHEA Grapalat" w:hAnsi="GHEA Grapalat"/>
        </w:rPr>
        <w:t xml:space="preserve">и </w:t>
      </w:r>
      <w:r w:rsidRPr="00AD29CE">
        <w:rPr>
          <w:rFonts w:ascii="GHEA Grapalat" w:hAnsi="GHEA Grapalat"/>
        </w:rPr>
        <w:lastRenderedPageBreak/>
        <w:t>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1B5530" w:rsidRPr="00AD29CE" w:rsidRDefault="001B5530" w:rsidP="008542BA">
      <w:pPr>
        <w:widowControl w:val="0"/>
        <w:tabs>
          <w:tab w:val="left" w:pos="1276"/>
        </w:tabs>
        <w:ind w:firstLine="567"/>
        <w:contextualSpacing/>
        <w:jc w:val="both"/>
        <w:rPr>
          <w:rFonts w:ascii="GHEA Grapalat" w:hAnsi="GHEA Grapalat"/>
          <w:bCs/>
        </w:rPr>
      </w:pPr>
      <w:r>
        <w:rPr>
          <w:rFonts w:ascii="GHEA Grapalat" w:hAnsi="GHEA Grapalat"/>
        </w:rPr>
        <w:t>7.15.</w:t>
      </w:r>
      <w:r w:rsidRPr="001B5530">
        <w:rPr>
          <w:rFonts w:ascii="GHEA Grapalat" w:hAnsi="GHEA Grapalat"/>
        </w:rPr>
        <w:t xml:space="preserve"> </w:t>
      </w:r>
      <w:r w:rsidRPr="001B5530">
        <w:rPr>
          <w:rFonts w:ascii="GHEA Grapalat" w:hAnsi="GHEA Grapalat"/>
          <w:b/>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 xml:space="preserve">Счет-фактура и положительное заключение, послужившие основанием для подтверждения </w:t>
      </w:r>
      <w:r w:rsidRPr="00AD29CE">
        <w:rPr>
          <w:rFonts w:ascii="GHEA Grapalat" w:hAnsi="GHEA Grapalat"/>
        </w:rPr>
        <w:lastRenderedPageBreak/>
        <w:t>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F15511">
      <w:footerReference w:type="default" r:id="rId9"/>
      <w:footnotePr>
        <w:pos w:val="beneathText"/>
      </w:footnotePr>
      <w:pgSz w:w="11906" w:h="16838" w:code="9"/>
      <w:pgMar w:top="567" w:right="566" w:bottom="56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788" w:rsidRDefault="00240788">
      <w:r>
        <w:separator/>
      </w:r>
    </w:p>
  </w:endnote>
  <w:endnote w:type="continuationSeparator" w:id="0">
    <w:p w:rsidR="00240788" w:rsidRDefault="002407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240788" w:rsidRPr="00305BEC" w:rsidRDefault="00240788">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259CF">
          <w:rPr>
            <w:rFonts w:ascii="GHEA Grapalat" w:hAnsi="GHEA Grapalat"/>
            <w:noProof/>
            <w:sz w:val="24"/>
            <w:szCs w:val="24"/>
          </w:rPr>
          <w:t>59</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788" w:rsidRDefault="00240788">
      <w:r>
        <w:separator/>
      </w:r>
    </w:p>
  </w:footnote>
  <w:footnote w:type="continuationSeparator" w:id="0">
    <w:p w:rsidR="00240788" w:rsidRDefault="00240788">
      <w:r>
        <w:continuationSeparator/>
      </w:r>
    </w:p>
  </w:footnote>
  <w:footnote w:id="1">
    <w:p w:rsidR="00240788" w:rsidRPr="00A31673" w:rsidRDefault="00240788">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240788" w:rsidRDefault="00240788"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40788" w:rsidRDefault="00240788" w:rsidP="006B3E56">
      <w:pPr>
        <w:pStyle w:val="FootnoteText"/>
        <w:rPr>
          <w:rFonts w:asciiTheme="minorHAnsi" w:hAnsiTheme="minorHAnsi"/>
          <w:lang w:val="af-ZA"/>
        </w:rPr>
      </w:pPr>
    </w:p>
  </w:footnote>
  <w:footnote w:id="3">
    <w:p w:rsidR="00240788" w:rsidRPr="00D3436F" w:rsidRDefault="00240788"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240788" w:rsidRPr="00FF5217" w:rsidRDefault="00240788" w:rsidP="0006027F">
      <w:pPr>
        <w:widowControl w:val="0"/>
        <w:ind w:right="309"/>
        <w:jc w:val="both"/>
        <w:rPr>
          <w:b/>
          <w:color w:val="FF0000"/>
          <w:sz w:val="32"/>
          <w:szCs w:val="32"/>
        </w:rPr>
      </w:pPr>
      <w:r w:rsidRPr="00FF5217">
        <w:rPr>
          <w:b/>
          <w:color w:val="FF0000"/>
          <w:sz w:val="32"/>
          <w:szCs w:val="32"/>
        </w:rPr>
        <w:t>* Приложение N 1.1</w:t>
      </w:r>
      <w:r>
        <w:rPr>
          <w:b/>
          <w:color w:val="FF0000"/>
          <w:sz w:val="32"/>
          <w:szCs w:val="32"/>
          <w:lang w:val="hy-AM"/>
        </w:rPr>
        <w:t xml:space="preserve"> </w:t>
      </w:r>
      <w:r>
        <w:rPr>
          <w:b/>
          <w:color w:val="FF0000"/>
          <w:sz w:val="32"/>
          <w:szCs w:val="32"/>
        </w:rPr>
        <w:t>и 1.2</w:t>
      </w:r>
      <w:r w:rsidRPr="00FF5217">
        <w:rPr>
          <w:b/>
          <w:color w:val="FF0000"/>
          <w:sz w:val="32"/>
          <w:szCs w:val="32"/>
        </w:rPr>
        <w:t xml:space="preserve"> считается неотъемлемой частью ценового предложения и подается вместе с заявкой.</w:t>
      </w:r>
      <w:r w:rsidRPr="00FF5217">
        <w:rPr>
          <w:rStyle w:val="FootnoteReference"/>
          <w:b/>
          <w:color w:val="FF0000"/>
          <w:sz w:val="32"/>
          <w:szCs w:val="32"/>
          <w:vertAlign w:val="baseline"/>
        </w:rPr>
        <w:t xml:space="preserve"> </w:t>
      </w:r>
    </w:p>
    <w:p w:rsidR="00240788" w:rsidRPr="0006027F" w:rsidRDefault="00240788">
      <w:pPr>
        <w:pStyle w:val="FootnoteText"/>
      </w:pPr>
    </w:p>
  </w:footnote>
  <w:footnote w:id="4">
    <w:p w:rsidR="00240788" w:rsidRDefault="00240788" w:rsidP="003D2FE2">
      <w:pPr>
        <w:pStyle w:val="FootnoteText"/>
        <w:jc w:val="both"/>
        <w:rPr>
          <w:rFonts w:asciiTheme="minorHAnsi" w:hAnsiTheme="minorHAnsi"/>
        </w:rPr>
      </w:pPr>
    </w:p>
    <w:p w:rsidR="00240788" w:rsidRDefault="00240788" w:rsidP="003D2FE2">
      <w:pPr>
        <w:pStyle w:val="FootnoteText"/>
        <w:jc w:val="both"/>
        <w:rPr>
          <w:rFonts w:asciiTheme="minorHAnsi" w:hAnsiTheme="minorHAnsi"/>
        </w:rPr>
      </w:pPr>
    </w:p>
    <w:p w:rsidR="00240788" w:rsidRPr="0006027F" w:rsidRDefault="00240788" w:rsidP="003D2FE2">
      <w:pPr>
        <w:pStyle w:val="FootnoteText"/>
        <w:jc w:val="both"/>
        <w:rPr>
          <w:rFonts w:asciiTheme="minorHAnsi" w:hAnsiTheme="minorHAnsi"/>
        </w:rPr>
      </w:pPr>
    </w:p>
  </w:footnote>
  <w:footnote w:id="5">
    <w:p w:rsidR="00240788" w:rsidRPr="008842CE" w:rsidRDefault="00240788" w:rsidP="000A214C">
      <w:pPr>
        <w:pStyle w:val="FootnoteText"/>
        <w:jc w:val="both"/>
      </w:pPr>
    </w:p>
  </w:footnote>
  <w:footnote w:id="6">
    <w:p w:rsidR="00240788" w:rsidRPr="006F5F33" w:rsidRDefault="00240788"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240788" w:rsidRPr="006F5F33" w:rsidRDefault="00240788"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240788" w:rsidRPr="006F5F33" w:rsidRDefault="00240788"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240788" w:rsidRPr="00E40AC8" w:rsidRDefault="00240788"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0DF"/>
    <w:rsid w:val="00005403"/>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225"/>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27F"/>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0788"/>
    <w:rsid w:val="0024186B"/>
    <w:rsid w:val="00241C72"/>
    <w:rsid w:val="00241F05"/>
    <w:rsid w:val="0024205E"/>
    <w:rsid w:val="00244723"/>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531"/>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0C6"/>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9CF"/>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0A6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2D2"/>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2CE"/>
    <w:rsid w:val="0069380F"/>
    <w:rsid w:val="00693C4E"/>
    <w:rsid w:val="006953B6"/>
    <w:rsid w:val="006968E8"/>
    <w:rsid w:val="00697C38"/>
    <w:rsid w:val="006A0D8B"/>
    <w:rsid w:val="006A11B6"/>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1D06"/>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B7AEF"/>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099"/>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5B3"/>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0C50"/>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460"/>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9E9"/>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743"/>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6DFE"/>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C3A"/>
    <w:rsid w:val="009F0660"/>
    <w:rsid w:val="009F06BA"/>
    <w:rsid w:val="009F0AB3"/>
    <w:rsid w:val="009F0AEC"/>
    <w:rsid w:val="009F0E95"/>
    <w:rsid w:val="009F10E4"/>
    <w:rsid w:val="009F18D0"/>
    <w:rsid w:val="009F1E5F"/>
    <w:rsid w:val="009F1FF7"/>
    <w:rsid w:val="009F2B04"/>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363"/>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0C2E"/>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61FB"/>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A7A38"/>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926"/>
    <w:rsid w:val="00C53D1C"/>
    <w:rsid w:val="00C54137"/>
    <w:rsid w:val="00C54CEE"/>
    <w:rsid w:val="00C551B9"/>
    <w:rsid w:val="00C5588A"/>
    <w:rsid w:val="00C56BBA"/>
    <w:rsid w:val="00C57D7E"/>
    <w:rsid w:val="00C6050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39F"/>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7A5"/>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55A"/>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21A3"/>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67F7"/>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8CD"/>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511"/>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34F"/>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155890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246848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4438B-C5CD-4EFE-AA51-39D99A778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2482</TotalTime>
  <Pages>64</Pages>
  <Words>15558</Words>
  <Characters>112627</Characters>
  <Application>Microsoft Office Word</Application>
  <DocSecurity>0</DocSecurity>
  <Lines>938</Lines>
  <Paragraphs>255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127930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1161</cp:revision>
  <cp:lastPrinted>2018-02-16T07:12:00Z</cp:lastPrinted>
  <dcterms:created xsi:type="dcterms:W3CDTF">2019-10-28T07:04:00Z</dcterms:created>
  <dcterms:modified xsi:type="dcterms:W3CDTF">2021-12-15T08:27:00Z</dcterms:modified>
</cp:coreProperties>
</file>