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BF9FB8" w14:textId="77777777" w:rsidR="00426991" w:rsidRPr="00C709FD" w:rsidRDefault="00426991" w:rsidP="00426991">
      <w:pPr>
        <w:ind w:firstLine="720"/>
        <w:rPr>
          <w:rFonts w:ascii="GHEA Grapalat" w:hAnsi="GHEA Grapalat"/>
          <w:sz w:val="20"/>
          <w:szCs w:val="20"/>
          <w:lang w:val="hy-AM"/>
        </w:rPr>
      </w:pPr>
    </w:p>
    <w:p w14:paraId="2E5F020E" w14:textId="77777777" w:rsidR="00426991" w:rsidRPr="00C709FD" w:rsidRDefault="00426991" w:rsidP="00426991">
      <w:pPr>
        <w:rPr>
          <w:rFonts w:ascii="GHEA Grapalat" w:hAnsi="GHEA Grapalat"/>
          <w:sz w:val="20"/>
          <w:szCs w:val="20"/>
          <w:lang w:val="af-ZA"/>
        </w:rPr>
      </w:pPr>
    </w:p>
    <w:p w14:paraId="12F59ED8" w14:textId="77777777" w:rsidR="006D25B9" w:rsidRPr="002D3591" w:rsidRDefault="006D25B9" w:rsidP="006D25B9">
      <w:pPr>
        <w:pStyle w:val="BodyTextIndent"/>
        <w:spacing w:line="240" w:lineRule="auto"/>
        <w:jc w:val="right"/>
        <w:rPr>
          <w:rFonts w:ascii="GHEA Grapalat" w:hAnsi="GHEA Grapalat"/>
          <w:sz w:val="16"/>
          <w:lang w:val="af-ZA"/>
        </w:rPr>
      </w:pPr>
      <w:r w:rsidRPr="002D3591">
        <w:rPr>
          <w:rFonts w:ascii="GHEA Grapalat" w:hAnsi="GHEA Grapalat"/>
          <w:sz w:val="16"/>
          <w:lang w:val="af-ZA"/>
        </w:rPr>
        <w:t>Հավելված N 1</w:t>
      </w:r>
    </w:p>
    <w:p w14:paraId="73DB8F9E" w14:textId="0D9A9A27" w:rsidR="006D25B9" w:rsidRPr="002D3591" w:rsidRDefault="0071327B" w:rsidP="006D25B9">
      <w:pPr>
        <w:pStyle w:val="BodyTextIndent"/>
        <w:spacing w:line="240" w:lineRule="auto"/>
        <w:jc w:val="right"/>
        <w:rPr>
          <w:rFonts w:ascii="GHEA Grapalat" w:hAnsi="GHEA Grapalat"/>
          <w:sz w:val="16"/>
          <w:lang w:val="af-ZA"/>
        </w:rPr>
      </w:pPr>
      <w:r>
        <w:rPr>
          <w:rFonts w:ascii="GHEA Grapalat" w:hAnsi="GHEA Grapalat"/>
          <w:sz w:val="16"/>
          <w:lang w:val="af-ZA"/>
        </w:rPr>
        <w:t>ԱՄՄՀԼԿՀՈԱԿ-ՀԲՄԾՁԲ-23/6</w:t>
      </w:r>
      <w:r w:rsidR="006D25B9">
        <w:rPr>
          <w:rFonts w:ascii="GHEA Grapalat" w:hAnsi="GHEA Grapalat"/>
          <w:sz w:val="16"/>
          <w:lang w:val="hy-AM"/>
        </w:rPr>
        <w:t xml:space="preserve"> </w:t>
      </w:r>
      <w:r w:rsidR="006D25B9" w:rsidRPr="002D3591">
        <w:rPr>
          <w:rFonts w:ascii="GHEA Grapalat" w:hAnsi="GHEA Grapalat"/>
          <w:sz w:val="16"/>
          <w:lang w:val="af-ZA"/>
        </w:rPr>
        <w:t xml:space="preserve">ծածկագրով </w:t>
      </w:r>
    </w:p>
    <w:p w14:paraId="4921A7B8" w14:textId="2AFC519D" w:rsidR="006D25B9" w:rsidRPr="002D3591" w:rsidRDefault="00C77138" w:rsidP="006D25B9">
      <w:pPr>
        <w:pStyle w:val="BodyTextIndent"/>
        <w:spacing w:line="240" w:lineRule="auto"/>
        <w:jc w:val="right"/>
        <w:rPr>
          <w:rFonts w:ascii="GHEA Grapalat" w:hAnsi="GHEA Grapalat"/>
          <w:sz w:val="16"/>
          <w:lang w:val="af-ZA"/>
        </w:rPr>
      </w:pPr>
      <w:r>
        <w:rPr>
          <w:rFonts w:ascii="GHEA Grapalat" w:hAnsi="GHEA Grapalat"/>
          <w:sz w:val="16"/>
          <w:lang w:val="af-ZA"/>
        </w:rPr>
        <w:t>ՀՐԱՏԱՊ ԲԱՑ ՄՐՑՈՒՅԹ</w:t>
      </w:r>
      <w:r w:rsidR="006D25B9" w:rsidRPr="002D3591">
        <w:rPr>
          <w:rFonts w:ascii="GHEA Grapalat" w:hAnsi="GHEA Grapalat"/>
          <w:sz w:val="16"/>
          <w:lang w:val="af-ZA"/>
        </w:rPr>
        <w:t>ի գնահատող հանձնաժողովի</w:t>
      </w:r>
    </w:p>
    <w:p w14:paraId="2B2C197C" w14:textId="2731F8DD" w:rsidR="006D25B9" w:rsidRPr="002D3591" w:rsidRDefault="006D25B9" w:rsidP="006D25B9">
      <w:pPr>
        <w:pStyle w:val="BodyTextIndent"/>
        <w:spacing w:line="240" w:lineRule="auto"/>
        <w:jc w:val="right"/>
        <w:rPr>
          <w:rFonts w:ascii="GHEA Grapalat" w:hAnsi="GHEA Grapalat"/>
          <w:sz w:val="16"/>
          <w:lang w:val="af-ZA"/>
        </w:rPr>
      </w:pPr>
      <w:r w:rsidRPr="002D3591">
        <w:rPr>
          <w:rFonts w:ascii="GHEA Grapalat" w:hAnsi="GHEA Grapalat"/>
          <w:sz w:val="16"/>
          <w:lang w:val="af-ZA"/>
        </w:rPr>
        <w:t xml:space="preserve">2023թ-ի </w:t>
      </w:r>
      <w:r w:rsidR="0071327B">
        <w:rPr>
          <w:rFonts w:ascii="GHEA Grapalat" w:hAnsi="GHEA Grapalat"/>
          <w:sz w:val="16"/>
          <w:lang w:val="af-ZA"/>
        </w:rPr>
        <w:t>փետրվարի 8</w:t>
      </w:r>
      <w:r w:rsidRPr="002D3591">
        <w:rPr>
          <w:rFonts w:ascii="GHEA Grapalat" w:hAnsi="GHEA Grapalat"/>
          <w:sz w:val="16"/>
          <w:lang w:val="af-ZA"/>
        </w:rPr>
        <w:t xml:space="preserve">-ի N 1 արձանագրության                                                                                        </w:t>
      </w:r>
    </w:p>
    <w:p w14:paraId="397685BE" w14:textId="77777777" w:rsidR="006D25B9" w:rsidRDefault="006D25B9" w:rsidP="00EF3662">
      <w:pPr>
        <w:pStyle w:val="BodyTextIndent"/>
        <w:spacing w:line="240" w:lineRule="auto"/>
        <w:jc w:val="center"/>
        <w:rPr>
          <w:rFonts w:ascii="GHEA Grapalat" w:hAnsi="GHEA Grapalat"/>
          <w:i w:val="0"/>
          <w:lang w:val="af-ZA"/>
        </w:rPr>
      </w:pPr>
    </w:p>
    <w:p w14:paraId="1F01A170" w14:textId="6EF0D8AC" w:rsidR="00642EFE" w:rsidRPr="00064ADD" w:rsidRDefault="00642EFE" w:rsidP="00EF3662">
      <w:pPr>
        <w:pStyle w:val="BodyTextIndent"/>
        <w:spacing w:line="240" w:lineRule="auto"/>
        <w:jc w:val="center"/>
        <w:rPr>
          <w:rFonts w:ascii="GHEA Grapalat" w:hAnsi="GHEA Grapalat"/>
          <w:i w:val="0"/>
          <w:lang w:val="af-ZA"/>
        </w:rPr>
      </w:pPr>
      <w:r w:rsidRPr="00064ADD">
        <w:rPr>
          <w:rFonts w:ascii="GHEA Grapalat" w:hAnsi="GHEA Grapalat"/>
          <w:i w:val="0"/>
          <w:lang w:val="af-ZA"/>
        </w:rPr>
        <w:t>ՀԱՅՏԱՐԱՐՈՒԹՅՈՒՆ</w:t>
      </w:r>
    </w:p>
    <w:p w14:paraId="1C9AFD36" w14:textId="0D05E160" w:rsidR="00642EFE" w:rsidRPr="00064ADD" w:rsidRDefault="00C77138" w:rsidP="00EF3662">
      <w:pPr>
        <w:pStyle w:val="BodyTextIndent"/>
        <w:spacing w:line="240" w:lineRule="auto"/>
        <w:jc w:val="center"/>
        <w:rPr>
          <w:rFonts w:ascii="GHEA Grapalat" w:hAnsi="GHEA Grapalat"/>
          <w:i w:val="0"/>
          <w:lang w:val="af-ZA"/>
        </w:rPr>
      </w:pPr>
      <w:r>
        <w:rPr>
          <w:rFonts w:ascii="GHEA Grapalat" w:hAnsi="GHEA Grapalat"/>
          <w:i w:val="0"/>
          <w:lang w:val="af-ZA"/>
        </w:rPr>
        <w:t>ՀՐԱՏԱՊ ԲԱՑ ՄՐՑՈՒՅԹ</w:t>
      </w:r>
      <w:r w:rsidR="00642EFE" w:rsidRPr="00064ADD">
        <w:rPr>
          <w:rFonts w:ascii="GHEA Grapalat" w:hAnsi="GHEA Grapalat"/>
          <w:i w:val="0"/>
          <w:lang w:val="af-ZA"/>
        </w:rPr>
        <w:t>Ի ՄԱՍԻՆ</w:t>
      </w:r>
    </w:p>
    <w:p w14:paraId="00F0CAF3" w14:textId="77777777" w:rsidR="00642EFE" w:rsidRPr="00064ADD" w:rsidRDefault="00642EFE" w:rsidP="00EF3662">
      <w:pPr>
        <w:pStyle w:val="BodyTextIndent"/>
        <w:spacing w:line="240" w:lineRule="auto"/>
        <w:jc w:val="center"/>
        <w:rPr>
          <w:rFonts w:ascii="GHEA Grapalat" w:hAnsi="GHEA Grapalat"/>
          <w:i w:val="0"/>
          <w:lang w:val="af-ZA"/>
        </w:rPr>
      </w:pPr>
    </w:p>
    <w:p w14:paraId="30A686F3" w14:textId="77777777" w:rsidR="00642EFE" w:rsidRPr="00064ADD" w:rsidRDefault="00642EFE" w:rsidP="00EF3662">
      <w:pPr>
        <w:pStyle w:val="BodyTextIndent"/>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սույն տեքստը հաստատված է </w:t>
      </w:r>
      <w:r w:rsidR="00C0193C" w:rsidRPr="00064ADD">
        <w:rPr>
          <w:rFonts w:ascii="GHEA Grapalat" w:hAnsi="GHEA Grapalat"/>
          <w:i w:val="0"/>
          <w:lang w:val="af-ZA"/>
        </w:rPr>
        <w:t xml:space="preserve">գնահատող </w:t>
      </w:r>
      <w:r w:rsidRPr="00064ADD">
        <w:rPr>
          <w:rFonts w:ascii="GHEA Grapalat" w:hAnsi="GHEA Grapalat"/>
          <w:i w:val="0"/>
          <w:lang w:val="af-ZA"/>
        </w:rPr>
        <w:t>հանձնաժողովի</w:t>
      </w:r>
    </w:p>
    <w:p w14:paraId="7F93D45E" w14:textId="7AEF1216" w:rsidR="0091042F" w:rsidRPr="00064ADD" w:rsidRDefault="006D25B9" w:rsidP="00D21F8D">
      <w:pPr>
        <w:pStyle w:val="BodyTextIndent"/>
        <w:spacing w:line="240" w:lineRule="auto"/>
        <w:jc w:val="center"/>
        <w:rPr>
          <w:rFonts w:ascii="GHEA Grapalat" w:hAnsi="GHEA Grapalat"/>
          <w:i w:val="0"/>
          <w:lang w:val="af-ZA"/>
        </w:rPr>
      </w:pPr>
      <w:r>
        <w:rPr>
          <w:rFonts w:ascii="GHEA Grapalat" w:hAnsi="GHEA Grapalat"/>
          <w:i w:val="0"/>
          <w:color w:val="FF0000"/>
          <w:lang w:val="hy-AM"/>
        </w:rPr>
        <w:t xml:space="preserve">2023 թվականի </w:t>
      </w:r>
      <w:r w:rsidR="0071327B">
        <w:rPr>
          <w:rFonts w:ascii="GHEA Grapalat" w:hAnsi="GHEA Grapalat"/>
          <w:i w:val="0"/>
          <w:color w:val="FF0000"/>
          <w:lang w:val="hy-AM"/>
        </w:rPr>
        <w:t>փետրվարի 8</w:t>
      </w:r>
      <w:r>
        <w:rPr>
          <w:rFonts w:ascii="GHEA Grapalat" w:hAnsi="GHEA Grapalat"/>
          <w:i w:val="0"/>
          <w:color w:val="FF0000"/>
          <w:lang w:val="hy-AM"/>
        </w:rPr>
        <w:t xml:space="preserve"> N 1</w:t>
      </w:r>
      <w:r w:rsidR="00426991" w:rsidRPr="00E67410">
        <w:rPr>
          <w:rFonts w:ascii="GHEA Grapalat" w:hAnsi="GHEA Grapalat"/>
          <w:color w:val="FF0000"/>
          <w:lang w:val="af-ZA"/>
        </w:rPr>
        <w:t xml:space="preserve"> </w:t>
      </w:r>
      <w:r w:rsidR="00642EFE" w:rsidRPr="00064ADD">
        <w:rPr>
          <w:rFonts w:ascii="GHEA Grapalat" w:hAnsi="GHEA Grapalat"/>
          <w:i w:val="0"/>
          <w:lang w:val="af-ZA"/>
        </w:rPr>
        <w:t xml:space="preserve">որոշմամբ </w:t>
      </w:r>
    </w:p>
    <w:p w14:paraId="6547196A" w14:textId="77777777" w:rsidR="0091042F" w:rsidRPr="00064ADD" w:rsidRDefault="0091042F" w:rsidP="00EF3662">
      <w:pPr>
        <w:pStyle w:val="BodyTextIndent"/>
        <w:spacing w:line="240" w:lineRule="auto"/>
        <w:jc w:val="center"/>
        <w:rPr>
          <w:rFonts w:ascii="GHEA Grapalat" w:hAnsi="GHEA Grapalat"/>
          <w:i w:val="0"/>
          <w:lang w:val="af-ZA"/>
        </w:rPr>
      </w:pPr>
    </w:p>
    <w:p w14:paraId="73A6D218" w14:textId="27338D1A" w:rsidR="0091042F" w:rsidRPr="00064ADD" w:rsidRDefault="00496E18" w:rsidP="00EF3662">
      <w:pPr>
        <w:pStyle w:val="BodyTextIndent"/>
        <w:spacing w:line="240" w:lineRule="auto"/>
        <w:jc w:val="center"/>
        <w:rPr>
          <w:rFonts w:ascii="GHEA Grapalat" w:hAnsi="GHEA Grapalat"/>
          <w:i w:val="0"/>
          <w:lang w:val="af-ZA"/>
        </w:rPr>
      </w:pPr>
      <w:r w:rsidRPr="00064ADD">
        <w:rPr>
          <w:rFonts w:ascii="GHEA Grapalat" w:hAnsi="GHEA Grapalat"/>
          <w:i w:val="0"/>
          <w:lang w:val="af-ZA"/>
        </w:rPr>
        <w:t xml:space="preserve">Ընթացակարգի </w:t>
      </w:r>
      <w:r w:rsidR="00642EFE" w:rsidRPr="00064ADD">
        <w:rPr>
          <w:rFonts w:ascii="GHEA Grapalat" w:hAnsi="GHEA Grapalat"/>
          <w:i w:val="0"/>
          <w:lang w:val="af-ZA"/>
        </w:rPr>
        <w:t>ծածկագիրը`</w:t>
      </w:r>
      <w:r w:rsidR="0091042F" w:rsidRPr="00064ADD">
        <w:rPr>
          <w:rFonts w:ascii="GHEA Grapalat" w:hAnsi="GHEA Grapalat"/>
          <w:i w:val="0"/>
          <w:lang w:val="af-ZA"/>
        </w:rPr>
        <w:t xml:space="preserve"> </w:t>
      </w:r>
      <w:r w:rsidR="0071327B">
        <w:rPr>
          <w:rFonts w:ascii="GHEA Grapalat" w:hAnsi="GHEA Grapalat"/>
          <w:i w:val="0"/>
          <w:color w:val="FF0000"/>
          <w:lang w:val="af-ZA"/>
        </w:rPr>
        <w:t>ԱՄՄՀԼԿՀՈԱԿ-ՀԲՄԾՁԲ-23/6</w:t>
      </w:r>
    </w:p>
    <w:p w14:paraId="61D6D3B5" w14:textId="77777777" w:rsidR="0091042F" w:rsidRPr="00064ADD" w:rsidRDefault="0091042F" w:rsidP="00E67410">
      <w:pPr>
        <w:pStyle w:val="BodyTextIndent"/>
        <w:spacing w:line="240" w:lineRule="auto"/>
        <w:rPr>
          <w:rFonts w:ascii="GHEA Grapalat" w:hAnsi="GHEA Grapalat"/>
          <w:i w:val="0"/>
          <w:lang w:val="af-ZA"/>
        </w:rPr>
      </w:pPr>
    </w:p>
    <w:p w14:paraId="3393471B" w14:textId="68465CFF" w:rsidR="00E67410" w:rsidRDefault="00642EFE" w:rsidP="00E67410">
      <w:pPr>
        <w:pStyle w:val="BodyTextIndent"/>
        <w:spacing w:line="240" w:lineRule="auto"/>
        <w:ind w:firstLine="708"/>
        <w:rPr>
          <w:rFonts w:ascii="GHEA Grapalat" w:hAnsi="GHEA Grapalat"/>
          <w:i w:val="0"/>
          <w:lang w:val="af-ZA"/>
        </w:rPr>
      </w:pPr>
      <w:r w:rsidRPr="00064ADD">
        <w:rPr>
          <w:rFonts w:ascii="GHEA Grapalat" w:hAnsi="GHEA Grapalat"/>
          <w:i w:val="0"/>
          <w:lang w:val="af-ZA"/>
        </w:rPr>
        <w:t>Պատվիրատուն</w:t>
      </w:r>
      <w:r w:rsidR="00426991" w:rsidRPr="00426991">
        <w:rPr>
          <w:rFonts w:ascii="GHEA Grapalat" w:hAnsi="GHEA Grapalat"/>
          <w:lang w:val="af-ZA"/>
        </w:rPr>
        <w:t xml:space="preserve"> </w:t>
      </w:r>
      <w:r w:rsidR="00905571">
        <w:rPr>
          <w:rFonts w:ascii="GHEA Grapalat" w:hAnsi="GHEA Grapalat"/>
          <w:i w:val="0"/>
          <w:color w:val="FF0000"/>
          <w:lang w:val="af-ZA"/>
        </w:rPr>
        <w:t xml:space="preserve"> «Մեծամոր համայնքի լուսավորություն և կանաչապատում» ՀՈԱԿ</w:t>
      </w:r>
      <w:r w:rsidRPr="00E67410">
        <w:rPr>
          <w:rFonts w:ascii="GHEA Grapalat" w:hAnsi="GHEA Grapalat"/>
          <w:i w:val="0"/>
          <w:lang w:val="af-ZA"/>
        </w:rPr>
        <w:t>, որը գտնվում է</w:t>
      </w:r>
      <w:r w:rsidR="00426991" w:rsidRPr="00E67410">
        <w:rPr>
          <w:rFonts w:ascii="GHEA Grapalat" w:hAnsi="GHEA Grapalat"/>
          <w:i w:val="0"/>
          <w:color w:val="FF0000"/>
          <w:lang w:val="af-ZA"/>
        </w:rPr>
        <w:t xml:space="preserve"> </w:t>
      </w:r>
      <w:r w:rsidR="00905571">
        <w:rPr>
          <w:rFonts w:ascii="GHEA Grapalat" w:hAnsi="GHEA Grapalat"/>
          <w:i w:val="0"/>
          <w:color w:val="FF0000"/>
          <w:lang w:val="af-ZA"/>
        </w:rPr>
        <w:t>ՀՀ Արմավիրի մարզ, Մեծամոր համայնք, գյուղ Նորապատ, 5-րդ փողոց, թիվ 11 շենք</w:t>
      </w:r>
      <w:r w:rsidR="00311076" w:rsidRPr="00E67410">
        <w:rPr>
          <w:rFonts w:ascii="GHEA Grapalat" w:hAnsi="GHEA Grapalat"/>
          <w:i w:val="0"/>
          <w:lang w:val="af-ZA"/>
        </w:rPr>
        <w:t xml:space="preserve"> </w:t>
      </w:r>
      <w:r w:rsidRPr="00E67410">
        <w:rPr>
          <w:rFonts w:ascii="GHEA Grapalat" w:hAnsi="GHEA Grapalat"/>
          <w:i w:val="0"/>
          <w:lang w:val="af-ZA"/>
        </w:rPr>
        <w:t>հասցեում</w:t>
      </w:r>
      <w:r w:rsidRPr="00064ADD">
        <w:rPr>
          <w:rFonts w:ascii="GHEA Grapalat" w:hAnsi="GHEA Grapalat"/>
          <w:i w:val="0"/>
          <w:lang w:val="af-ZA"/>
        </w:rPr>
        <w:t>,</w:t>
      </w:r>
      <w:r w:rsidR="00426991">
        <w:rPr>
          <w:rFonts w:ascii="GHEA Grapalat" w:hAnsi="GHEA Grapalat"/>
          <w:i w:val="0"/>
          <w:lang w:val="af-ZA"/>
        </w:rPr>
        <w:t xml:space="preserve"> </w:t>
      </w:r>
      <w:r w:rsidRPr="00064ADD">
        <w:rPr>
          <w:rFonts w:ascii="GHEA Grapalat" w:hAnsi="GHEA Grapalat"/>
          <w:i w:val="0"/>
          <w:lang w:val="af-ZA"/>
        </w:rPr>
        <w:t xml:space="preserve">հայտարարում է </w:t>
      </w:r>
      <w:r w:rsidR="00C77138">
        <w:rPr>
          <w:rFonts w:ascii="GHEA Grapalat" w:hAnsi="GHEA Grapalat"/>
          <w:i w:val="0"/>
          <w:lang w:val="af-ZA"/>
        </w:rPr>
        <w:t>ՀՐԱՏԱՊ ԲԱՑ ՄՐՑՈՒՅԹ</w:t>
      </w:r>
      <w:r w:rsidR="00E67410" w:rsidRPr="00B503FA">
        <w:rPr>
          <w:rFonts w:ascii="GHEA Grapalat" w:hAnsi="GHEA Grapalat"/>
          <w:i w:val="0"/>
          <w:color w:val="FF0000"/>
          <w:lang w:val="af-ZA"/>
        </w:rPr>
        <w:t>ի միջոցով գնում կատարելու ընթացակարգ</w:t>
      </w:r>
      <w:r w:rsidR="00A20B69" w:rsidRPr="00064ADD">
        <w:rPr>
          <w:rFonts w:ascii="GHEA Grapalat" w:hAnsi="GHEA Grapalat"/>
          <w:i w:val="0"/>
          <w:lang w:val="af-ZA"/>
        </w:rPr>
        <w:t>, որն իրականացվում է մեկ փուլով</w:t>
      </w:r>
      <w:r w:rsidR="00236B75" w:rsidRPr="00064ADD">
        <w:rPr>
          <w:rFonts w:ascii="GHEA Grapalat" w:hAnsi="GHEA Grapalat"/>
          <w:i w:val="0"/>
          <w:lang w:val="af-ZA"/>
        </w:rPr>
        <w:t>:</w:t>
      </w:r>
      <w:bookmarkStart w:id="0" w:name="_Hlk23167417"/>
    </w:p>
    <w:p w14:paraId="6331BCAA" w14:textId="02AC26F6" w:rsidR="00E67410" w:rsidRDefault="00496E18" w:rsidP="00E67410">
      <w:pPr>
        <w:pStyle w:val="BodyTextIndent"/>
        <w:spacing w:line="240" w:lineRule="auto"/>
        <w:ind w:firstLine="708"/>
        <w:jc w:val="left"/>
        <w:rPr>
          <w:rFonts w:ascii="GHEA Grapalat" w:hAnsi="GHEA Grapalat"/>
          <w:i w:val="0"/>
          <w:lang w:val="af-ZA"/>
        </w:rPr>
      </w:pPr>
      <w:r w:rsidRPr="00064ADD">
        <w:rPr>
          <w:rFonts w:ascii="GHEA Grapalat" w:hAnsi="GHEA Grapalat"/>
          <w:i w:val="0"/>
          <w:lang w:val="af-ZA"/>
        </w:rPr>
        <w:t>Սույն ընթացակարգի</w:t>
      </w:r>
      <w:bookmarkEnd w:id="0"/>
      <w:r w:rsidRPr="00064ADD">
        <w:rPr>
          <w:rFonts w:ascii="GHEA Grapalat" w:hAnsi="GHEA Grapalat"/>
          <w:i w:val="0"/>
          <w:lang w:val="af-ZA"/>
        </w:rPr>
        <w:t xml:space="preserve"> արդյունքում</w:t>
      </w:r>
      <w:r w:rsidR="00642EFE" w:rsidRPr="00064ADD">
        <w:rPr>
          <w:rFonts w:ascii="GHEA Grapalat" w:hAnsi="GHEA Grapalat"/>
          <w:i w:val="0"/>
          <w:lang w:val="af-ZA"/>
        </w:rPr>
        <w:t xml:space="preserve"> </w:t>
      </w:r>
      <w:r w:rsidR="002E7EE1" w:rsidRPr="00064ADD">
        <w:rPr>
          <w:rFonts w:ascii="GHEA Grapalat" w:hAnsi="GHEA Grapalat"/>
          <w:i w:val="0"/>
          <w:lang w:val="hy-AM"/>
        </w:rPr>
        <w:t>ընտրված</w:t>
      </w:r>
      <w:r w:rsidR="00642EFE" w:rsidRPr="00064ADD">
        <w:rPr>
          <w:rFonts w:ascii="GHEA Grapalat" w:hAnsi="GHEA Grapalat"/>
          <w:i w:val="0"/>
          <w:lang w:val="af-ZA"/>
        </w:rPr>
        <w:t xml:space="preserve"> մասնակցին սահմանված կարգով կառաջարկվի կնքել</w:t>
      </w:r>
      <w:r w:rsidRPr="00064ADD">
        <w:rPr>
          <w:rFonts w:ascii="GHEA Grapalat" w:hAnsi="GHEA Grapalat"/>
          <w:i w:val="0"/>
          <w:lang w:val="af-ZA"/>
        </w:rPr>
        <w:t xml:space="preserve"> </w:t>
      </w:r>
      <w:r w:rsidR="00905571">
        <w:rPr>
          <w:rFonts w:ascii="GHEA Grapalat" w:hAnsi="GHEA Grapalat"/>
          <w:i w:val="0"/>
          <w:color w:val="FF0000"/>
          <w:lang w:val="af-ZA"/>
        </w:rPr>
        <w:t>շինարարական աշխատանքների որակի տեխնիկական հսկողության ծառայություններ</w:t>
      </w:r>
      <w:r w:rsidR="00E67410">
        <w:rPr>
          <w:rFonts w:ascii="GHEA Grapalat" w:hAnsi="GHEA Grapalat"/>
          <w:i w:val="0"/>
          <w:color w:val="FF0000"/>
          <w:lang w:val="af-ZA"/>
        </w:rPr>
        <w:t xml:space="preserve"> </w:t>
      </w:r>
      <w:r w:rsidR="00341A74" w:rsidRPr="00064ADD">
        <w:rPr>
          <w:rFonts w:ascii="GHEA Grapalat" w:hAnsi="GHEA Grapalat"/>
          <w:i w:val="0"/>
          <w:lang w:val="af-ZA"/>
        </w:rPr>
        <w:t>մատ</w:t>
      </w:r>
      <w:r w:rsidR="00231FE3" w:rsidRPr="00064ADD">
        <w:rPr>
          <w:rFonts w:ascii="GHEA Grapalat" w:hAnsi="GHEA Grapalat"/>
          <w:i w:val="0"/>
          <w:lang w:val="af-ZA"/>
        </w:rPr>
        <w:t xml:space="preserve">ուցման </w:t>
      </w:r>
      <w:r w:rsidR="00341A74" w:rsidRPr="00064ADD">
        <w:rPr>
          <w:rFonts w:ascii="GHEA Grapalat" w:hAnsi="GHEA Grapalat"/>
          <w:i w:val="0"/>
          <w:lang w:val="af-ZA"/>
        </w:rPr>
        <w:t xml:space="preserve">պայմանագիր (այսուհետ` </w:t>
      </w:r>
      <w:r w:rsidR="00712340" w:rsidRPr="00064ADD">
        <w:rPr>
          <w:rFonts w:ascii="GHEA Grapalat" w:hAnsi="GHEA Grapalat"/>
          <w:i w:val="0"/>
          <w:lang w:val="af-ZA"/>
        </w:rPr>
        <w:t>պայմանագիր)։</w:t>
      </w:r>
    </w:p>
    <w:p w14:paraId="2D5691F0" w14:textId="30F5DD26" w:rsidR="00357D48" w:rsidRPr="00064ADD" w:rsidRDefault="00A76C15" w:rsidP="00E67410">
      <w:pPr>
        <w:pStyle w:val="BodyTextIndent"/>
        <w:spacing w:line="240" w:lineRule="auto"/>
        <w:ind w:firstLine="708"/>
        <w:jc w:val="left"/>
        <w:rPr>
          <w:rFonts w:ascii="GHEA Grapalat" w:hAnsi="GHEA Grapalat"/>
          <w:i w:val="0"/>
          <w:lang w:val="af-ZA"/>
        </w:rPr>
      </w:pPr>
      <w:r w:rsidRPr="00064ADD">
        <w:rPr>
          <w:rFonts w:ascii="GHEA Grapalat" w:hAnsi="GHEA Grapalat"/>
          <w:i w:val="0"/>
          <w:lang w:val="af-ZA"/>
        </w:rPr>
        <w:t>«</w:t>
      </w:r>
      <w:r w:rsidR="00357D48" w:rsidRPr="00064ADD">
        <w:rPr>
          <w:rFonts w:ascii="GHEA Grapalat" w:hAnsi="GHEA Grapalat"/>
          <w:i w:val="0"/>
          <w:lang w:val="af-ZA"/>
        </w:rPr>
        <w:t>Գնումների մասին</w:t>
      </w:r>
      <w:r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14:paraId="6D297F86" w14:textId="77777777"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14:paraId="6C0E21A0" w14:textId="77777777" w:rsidR="00357D48" w:rsidRPr="00064ADD" w:rsidRDefault="00EE73A8"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14:paraId="658C4682" w14:textId="77777777" w:rsidR="00DD3C86" w:rsidRDefault="00DD3C86" w:rsidP="00EF3662">
      <w:pPr>
        <w:pStyle w:val="BodyTextIndent"/>
        <w:spacing w:line="240" w:lineRule="auto"/>
        <w:rPr>
          <w:rFonts w:ascii="GHEA Grapalat" w:hAnsi="GHEA Grapalat"/>
          <w:i w:val="0"/>
          <w:lang w:val="af-ZA"/>
        </w:rPr>
      </w:pPr>
      <w:r w:rsidRPr="00DD3C86">
        <w:rPr>
          <w:rFonts w:ascii="GHEA Grapalat" w:hAnsi="GHEA Grapalat"/>
          <w:i w:val="0"/>
          <w:lang w:val="af-ZA"/>
        </w:rPr>
        <w:t xml:space="preserve">Սույն ընթացակարգի նկատմամբ կիրառվում են Առևտրի համաշխարհային կազմակերպության պետական գնումների համաձայնագրի դրույթները, </w:t>
      </w:r>
      <w:r w:rsidRPr="00DD3C86">
        <w:rPr>
          <w:rFonts w:ascii="GHEA Grapalat" w:hAnsi="GHEA Grapalat"/>
          <w:i w:val="0"/>
          <w:lang w:val="hy-AM"/>
        </w:rPr>
        <w:t>ե</w:t>
      </w:r>
      <w:r w:rsidRPr="00DD3C86">
        <w:rPr>
          <w:rFonts w:ascii="GHEA Grapalat" w:hAnsi="GHEA Grapalat"/>
          <w:i w:val="0"/>
          <w:lang w:val="af-ZA"/>
        </w:rPr>
        <w:t>թե գնման գինը գերազանց</w:t>
      </w:r>
      <w:r w:rsidRPr="00DD3C86">
        <w:rPr>
          <w:rFonts w:ascii="GHEA Grapalat" w:hAnsi="GHEA Grapalat"/>
          <w:i w:val="0"/>
          <w:lang w:val="hy-AM"/>
        </w:rPr>
        <w:t>ի</w:t>
      </w:r>
      <w:r w:rsidRPr="00DD3C86">
        <w:rPr>
          <w:rFonts w:ascii="GHEA Grapalat" w:hAnsi="GHEA Grapalat"/>
          <w:i w:val="0"/>
          <w:lang w:val="af-ZA"/>
        </w:rPr>
        <w:t xml:space="preserve"> Առևտրի համաշխարհային կազմակերպության պետական գնումների համաձայնագրով սահմանված շեմերը:</w:t>
      </w:r>
    </w:p>
    <w:p w14:paraId="58332D9B" w14:textId="1E0FF73B" w:rsidR="0067579A" w:rsidRPr="00064ADD" w:rsidRDefault="00357D48"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14:paraId="355C72DA" w14:textId="778C06B0" w:rsidR="003E7559" w:rsidRPr="00064ADD" w:rsidRDefault="003E7559" w:rsidP="00054C67">
      <w:pPr>
        <w:pStyle w:val="BodyTextIndent"/>
        <w:spacing w:line="240" w:lineRule="auto"/>
        <w:rPr>
          <w:rFonts w:ascii="GHEA Grapalat" w:hAnsi="GHEA Grapalat"/>
          <w:i w:val="0"/>
          <w:lang w:val="af-ZA"/>
        </w:rPr>
      </w:pPr>
      <w:r w:rsidRPr="00054C67">
        <w:rPr>
          <w:rFonts w:ascii="GHEA Grapalat" w:hAnsi="GHEA Grapalat"/>
          <w:i w:val="0"/>
          <w:lang w:val="af-ZA"/>
        </w:rPr>
        <w:t>Մրցույթի հայտերն անհրաժեշտ է ներկայացնել</w:t>
      </w:r>
      <w:r w:rsidRPr="00054C67">
        <w:rPr>
          <w:rFonts w:ascii="GHEA Grapalat" w:hAnsi="GHEA Grapalat"/>
          <w:i w:val="0"/>
          <w:lang w:val="af-ZA" w:eastAsia="ru-RU"/>
        </w:rPr>
        <w:t xml:space="preserve"> </w:t>
      </w:r>
      <w:r w:rsidR="00905571">
        <w:rPr>
          <w:rFonts w:ascii="GHEA Grapalat" w:hAnsi="GHEA Grapalat"/>
          <w:i w:val="0"/>
          <w:color w:val="FF0000"/>
          <w:lang w:val="af-ZA"/>
        </w:rPr>
        <w:t>ՀՀ Արմավիրի մարզ, Մեծամոր համայնք, գյուղ Նորապատ, 5-րդ փողոց, թիվ 11 շենք</w:t>
      </w:r>
      <w:r w:rsidR="00054C67" w:rsidRPr="00054C67">
        <w:rPr>
          <w:rFonts w:ascii="GHEA Grapalat" w:hAnsi="GHEA Grapalat"/>
          <w:i w:val="0"/>
          <w:lang w:val="af-ZA"/>
        </w:rPr>
        <w:t xml:space="preserve"> </w:t>
      </w:r>
      <w:r w:rsidRPr="00054C67">
        <w:rPr>
          <w:rFonts w:ascii="GHEA Grapalat" w:hAnsi="GHEA Grapalat"/>
          <w:i w:val="0"/>
          <w:lang w:val="af-ZA"/>
        </w:rPr>
        <w:t>հասցեով,</w:t>
      </w:r>
      <w:r w:rsidRPr="00064ADD">
        <w:rPr>
          <w:rFonts w:ascii="GHEA Grapalat" w:hAnsi="GHEA Grapalat"/>
          <w:i w:val="0"/>
          <w:lang w:val="af-ZA"/>
        </w:rPr>
        <w:t xml:space="preserve"> փաստաթղթային ձևով</w:t>
      </w:r>
      <w:r w:rsidRPr="00064ADD">
        <w:rPr>
          <w:rFonts w:ascii="GHEA Grapalat" w:hAnsi="GHEA Grapalat"/>
          <w:i w:val="0"/>
          <w:lang w:val="af-ZA" w:eastAsia="ru-RU"/>
        </w:rPr>
        <w:t xml:space="preserve"> </w:t>
      </w:r>
      <w:r w:rsidRPr="00064ADD">
        <w:rPr>
          <w:rFonts w:ascii="GHEA Grapalat" w:hAnsi="GHEA Grapalat"/>
          <w:i w:val="0"/>
          <w:lang w:val="af-ZA"/>
        </w:rPr>
        <w:t xml:space="preserve">մինչև </w:t>
      </w:r>
      <w:r w:rsidR="00905571">
        <w:rPr>
          <w:rFonts w:ascii="GHEA Grapalat" w:hAnsi="GHEA Grapalat"/>
          <w:i w:val="0"/>
          <w:color w:val="FF0000"/>
          <w:lang w:val="af-ZA"/>
        </w:rPr>
        <w:t xml:space="preserve">2023 ԹՎԱԿԱՆԻ </w:t>
      </w:r>
      <w:r w:rsidR="0071327B">
        <w:rPr>
          <w:rFonts w:ascii="GHEA Grapalat" w:hAnsi="GHEA Grapalat"/>
          <w:i w:val="0"/>
          <w:color w:val="FF0000"/>
          <w:lang w:val="af-ZA"/>
        </w:rPr>
        <w:t>ՓԵՏՐՎԱՐԻ 20</w:t>
      </w:r>
      <w:r w:rsidR="00905571">
        <w:rPr>
          <w:rFonts w:ascii="GHEA Grapalat" w:hAnsi="GHEA Grapalat"/>
          <w:i w:val="0"/>
          <w:color w:val="FF0000"/>
          <w:lang w:val="af-ZA"/>
        </w:rPr>
        <w:t xml:space="preserve">-Ի ԺԱՄԸ </w:t>
      </w:r>
      <w:r w:rsidR="0071327B">
        <w:rPr>
          <w:rFonts w:ascii="GHEA Grapalat" w:hAnsi="GHEA Grapalat"/>
          <w:i w:val="0"/>
          <w:color w:val="FF0000"/>
          <w:lang w:val="af-ZA"/>
        </w:rPr>
        <w:t>11։15</w:t>
      </w:r>
      <w:r w:rsidRPr="00064ADD">
        <w:rPr>
          <w:rFonts w:ascii="GHEA Grapalat" w:hAnsi="GHEA Grapalat"/>
          <w:i w:val="0"/>
          <w:lang w:val="af-ZA"/>
        </w:rPr>
        <w:t xml:space="preserve">-ը: Հայտերը, հայերենից բացի, կարող են ներկայացվել նաև անգլերեն կամ ռուսերեն: </w:t>
      </w:r>
    </w:p>
    <w:p w14:paraId="36AEDCE7" w14:textId="6ABE1796" w:rsidR="003E7559" w:rsidRPr="00064ADD" w:rsidRDefault="003E7559" w:rsidP="003E7559">
      <w:pPr>
        <w:pStyle w:val="BodyTextIndent"/>
        <w:spacing w:line="240" w:lineRule="auto"/>
        <w:ind w:firstLine="708"/>
        <w:rPr>
          <w:rFonts w:ascii="GHEA Grapalat" w:hAnsi="GHEA Grapalat"/>
          <w:i w:val="0"/>
          <w:lang w:val="af-ZA"/>
        </w:rPr>
      </w:pPr>
      <w:r w:rsidRPr="00064ADD">
        <w:rPr>
          <w:rFonts w:ascii="GHEA Grapalat" w:hAnsi="GHEA Grapalat"/>
          <w:i w:val="0"/>
          <w:lang w:val="af-ZA"/>
        </w:rPr>
        <w:t xml:space="preserve">Հայտերի բացումը տեղի կունենա </w:t>
      </w:r>
      <w:r w:rsidR="00905571">
        <w:rPr>
          <w:rFonts w:ascii="GHEA Grapalat" w:hAnsi="GHEA Grapalat"/>
          <w:i w:val="0"/>
          <w:color w:val="FF0000"/>
          <w:lang w:val="af-ZA"/>
        </w:rPr>
        <w:t>ՀՀ Արմավիրի մարզ, Մեծամոր համայնք, գյուղ Նորապատ, 5-րդ փողոց, թիվ 11 շենք</w:t>
      </w:r>
      <w:r w:rsidR="00DD3C86" w:rsidRPr="00054C67">
        <w:rPr>
          <w:rFonts w:ascii="GHEA Grapalat" w:hAnsi="GHEA Grapalat"/>
          <w:i w:val="0"/>
          <w:lang w:val="af-ZA"/>
        </w:rPr>
        <w:t xml:space="preserve"> </w:t>
      </w:r>
      <w:r w:rsidRPr="00064ADD">
        <w:rPr>
          <w:rFonts w:ascii="GHEA Grapalat" w:hAnsi="GHEA Grapalat"/>
          <w:i w:val="0"/>
          <w:lang w:val="af-ZA"/>
        </w:rPr>
        <w:t xml:space="preserve">հասցեում, </w:t>
      </w:r>
      <w:r w:rsidR="00905571">
        <w:rPr>
          <w:rFonts w:ascii="GHEA Grapalat" w:hAnsi="GHEA Grapalat"/>
          <w:i w:val="0"/>
          <w:color w:val="FF0000"/>
          <w:lang w:val="af-ZA"/>
        </w:rPr>
        <w:t xml:space="preserve">2023 ԹՎԱԿԱՆԻ </w:t>
      </w:r>
      <w:r w:rsidR="0071327B">
        <w:rPr>
          <w:rFonts w:ascii="GHEA Grapalat" w:hAnsi="GHEA Grapalat"/>
          <w:i w:val="0"/>
          <w:color w:val="FF0000"/>
          <w:lang w:val="af-ZA"/>
        </w:rPr>
        <w:t>ՓԵՏՐՎԱՐԻ 20</w:t>
      </w:r>
      <w:r w:rsidR="00905571">
        <w:rPr>
          <w:rFonts w:ascii="GHEA Grapalat" w:hAnsi="GHEA Grapalat"/>
          <w:i w:val="0"/>
          <w:color w:val="FF0000"/>
          <w:lang w:val="af-ZA"/>
        </w:rPr>
        <w:t xml:space="preserve">-Ի ԺԱՄԸ </w:t>
      </w:r>
      <w:r w:rsidR="0071327B">
        <w:rPr>
          <w:rFonts w:ascii="GHEA Grapalat" w:hAnsi="GHEA Grapalat"/>
          <w:i w:val="0"/>
          <w:color w:val="FF0000"/>
          <w:lang w:val="af-ZA"/>
        </w:rPr>
        <w:t>11։15</w:t>
      </w:r>
      <w:r w:rsidR="00426991">
        <w:rPr>
          <w:rFonts w:ascii="GHEA Grapalat" w:hAnsi="GHEA Grapalat"/>
          <w:i w:val="0"/>
          <w:lang w:val="af-ZA"/>
        </w:rPr>
        <w:t>-</w:t>
      </w:r>
      <w:r w:rsidRPr="00064ADD">
        <w:rPr>
          <w:rFonts w:ascii="GHEA Grapalat" w:hAnsi="GHEA Grapalat"/>
          <w:i w:val="0"/>
          <w:lang w:val="af-ZA"/>
        </w:rPr>
        <w:t>ին։</w:t>
      </w:r>
    </w:p>
    <w:p w14:paraId="6D5D5D3C" w14:textId="77777777"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 xml:space="preserve">արկումն իրականացվում է </w:t>
      </w:r>
      <w:r w:rsidRPr="00064ADD">
        <w:rPr>
          <w:rFonts w:ascii="GHEA Grapalat" w:hAnsi="GHEA Grapalat"/>
          <w:sz w:val="16"/>
          <w:szCs w:val="16"/>
          <w:lang w:val="af-ZA"/>
        </w:rPr>
        <w:t xml:space="preserve"> </w:t>
      </w:r>
      <w:r w:rsidRPr="00064ADD">
        <w:rPr>
          <w:rFonts w:ascii="GHEA Grapalat" w:hAnsi="GHEA Grapalat"/>
          <w:sz w:val="20"/>
          <w:szCs w:val="20"/>
          <w:lang w:val="af-ZA"/>
        </w:rPr>
        <w:t>«</w:t>
      </w:r>
      <w:r w:rsidRPr="00064ADD">
        <w:rPr>
          <w:rFonts w:ascii="GHEA Grapalat" w:hAnsi="GHEA Grapalat"/>
          <w:sz w:val="20"/>
          <w:szCs w:val="20"/>
          <w:lang w:val="hy-AM"/>
        </w:rPr>
        <w:t>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14:paraId="649E1DC8" w14:textId="7FF84E4E" w:rsidR="00754697" w:rsidRPr="00064ADD" w:rsidRDefault="00754697"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064ADD">
        <w:rPr>
          <w:rFonts w:ascii="GHEA Grapalat" w:hAnsi="GHEA Grapalat"/>
          <w:i w:val="0"/>
          <w:lang w:val="af-ZA"/>
        </w:rPr>
        <w:t>գնահատող հանձնաժողովի քարտուղար</w:t>
      </w:r>
      <w:r w:rsidRPr="00064ADD">
        <w:rPr>
          <w:rFonts w:ascii="GHEA Grapalat" w:hAnsi="GHEA Grapalat"/>
          <w:i w:val="0"/>
          <w:lang w:val="af-ZA"/>
        </w:rPr>
        <w:t>`</w:t>
      </w:r>
      <w:r w:rsidR="00426991" w:rsidRPr="00426991">
        <w:rPr>
          <w:rFonts w:ascii="GHEA Grapalat" w:hAnsi="GHEA Grapalat"/>
          <w:i w:val="0"/>
          <w:color w:val="FF0000"/>
          <w:lang w:val="af-ZA"/>
        </w:rPr>
        <w:t xml:space="preserve"> </w:t>
      </w:r>
      <w:r w:rsidR="00905571">
        <w:rPr>
          <w:rFonts w:ascii="GHEA Grapalat" w:hAnsi="GHEA Grapalat"/>
          <w:i w:val="0"/>
          <w:color w:val="FF0000"/>
          <w:lang w:val="af-ZA"/>
        </w:rPr>
        <w:t>Ա. Առաքելյան</w:t>
      </w:r>
      <w:r w:rsidR="009F18D0" w:rsidRPr="00064ADD">
        <w:rPr>
          <w:rFonts w:ascii="GHEA Grapalat" w:hAnsi="GHEA Grapalat"/>
          <w:i w:val="0"/>
          <w:lang w:val="af-ZA"/>
        </w:rPr>
        <w:t>-ին</w:t>
      </w:r>
    </w:p>
    <w:p w14:paraId="20E95C9F" w14:textId="26410D20" w:rsidR="009F18D0" w:rsidRPr="00064ADD" w:rsidRDefault="009F18D0" w:rsidP="00EF3662">
      <w:pPr>
        <w:pStyle w:val="BodyTextIndent"/>
        <w:spacing w:line="240" w:lineRule="auto"/>
        <w:ind w:firstLine="0"/>
        <w:rPr>
          <w:rFonts w:ascii="GHEA Grapalat" w:hAnsi="GHEA Grapalat"/>
          <w:i w:val="0"/>
          <w:lang w:val="af-ZA"/>
        </w:rPr>
      </w:pPr>
    </w:p>
    <w:p w14:paraId="339306DF" w14:textId="4BC08554" w:rsidR="00754697" w:rsidRPr="00064ADD" w:rsidRDefault="00754697" w:rsidP="00EF3662">
      <w:pPr>
        <w:pStyle w:val="BodyTextIndent"/>
        <w:spacing w:line="240" w:lineRule="auto"/>
        <w:rPr>
          <w:rFonts w:ascii="GHEA Grapalat" w:hAnsi="GHEA Grapalat"/>
          <w:i w:val="0"/>
          <w:u w:val="single"/>
          <w:lang w:val="af-ZA"/>
        </w:rPr>
      </w:pPr>
      <w:r w:rsidRPr="00064ADD">
        <w:rPr>
          <w:rFonts w:ascii="GHEA Grapalat" w:hAnsi="GHEA Grapalat"/>
          <w:i w:val="0"/>
          <w:lang w:val="af-ZA"/>
        </w:rPr>
        <w:t>Հեռախոս</w:t>
      </w:r>
      <w:r w:rsidR="009F18D0" w:rsidRPr="00064ADD">
        <w:rPr>
          <w:rFonts w:ascii="GHEA Grapalat" w:hAnsi="GHEA Grapalat"/>
          <w:i w:val="0"/>
          <w:lang w:val="af-ZA"/>
        </w:rPr>
        <w:t xml:space="preserve"> </w:t>
      </w:r>
      <w:r w:rsidR="00905571">
        <w:rPr>
          <w:rFonts w:ascii="GHEA Grapalat" w:hAnsi="GHEA Grapalat"/>
          <w:i w:val="0"/>
          <w:color w:val="FF0000"/>
          <w:lang w:val="af-ZA"/>
        </w:rPr>
        <w:t>+37444365833</w:t>
      </w:r>
    </w:p>
    <w:p w14:paraId="702669F6" w14:textId="100E45E5" w:rsidR="009F18D0" w:rsidRDefault="00754697" w:rsidP="00426991">
      <w:pPr>
        <w:pStyle w:val="BodyTextIndent"/>
        <w:spacing w:line="240" w:lineRule="auto"/>
        <w:rPr>
          <w:rFonts w:ascii="GHEA Grapalat" w:hAnsi="GHEA Grapalat"/>
          <w:i w:val="0"/>
          <w:u w:val="single"/>
          <w:lang w:val="af-ZA"/>
        </w:rPr>
      </w:pPr>
      <w:r w:rsidRPr="00064ADD">
        <w:rPr>
          <w:rFonts w:ascii="GHEA Grapalat" w:hAnsi="GHEA Grapalat"/>
          <w:i w:val="0"/>
          <w:lang w:val="af-ZA"/>
        </w:rPr>
        <w:t>Էլ.</w:t>
      </w:r>
      <w:r w:rsidR="009F18D0" w:rsidRPr="00064ADD">
        <w:rPr>
          <w:rFonts w:ascii="GHEA Grapalat" w:hAnsi="GHEA Grapalat"/>
          <w:i w:val="0"/>
          <w:lang w:val="af-ZA"/>
        </w:rPr>
        <w:t xml:space="preserve"> </w:t>
      </w:r>
      <w:r w:rsidRPr="00064ADD">
        <w:rPr>
          <w:rFonts w:ascii="GHEA Grapalat" w:hAnsi="GHEA Grapalat"/>
          <w:i w:val="0"/>
          <w:lang w:val="af-ZA"/>
        </w:rPr>
        <w:t>փոստ</w:t>
      </w:r>
      <w:r w:rsidR="009F18D0" w:rsidRPr="00064ADD">
        <w:rPr>
          <w:rFonts w:ascii="GHEA Grapalat" w:hAnsi="GHEA Grapalat"/>
          <w:i w:val="0"/>
          <w:lang w:val="af-ZA"/>
        </w:rPr>
        <w:t xml:space="preserve"> </w:t>
      </w:r>
      <w:r w:rsidR="00905571">
        <w:rPr>
          <w:rFonts w:ascii="GHEA Grapalat" w:hAnsi="GHEA Grapalat"/>
          <w:i w:val="0"/>
          <w:color w:val="FF0000"/>
          <w:lang w:val="af-ZA"/>
        </w:rPr>
        <w:t>info@epromotion.am</w:t>
      </w:r>
    </w:p>
    <w:p w14:paraId="0CBC01AC" w14:textId="7A47E659" w:rsidR="00754697" w:rsidRPr="00064ADD" w:rsidRDefault="00754697" w:rsidP="00426991">
      <w:pPr>
        <w:pStyle w:val="BodyTextIndent"/>
        <w:spacing w:line="240" w:lineRule="auto"/>
        <w:jc w:val="left"/>
        <w:rPr>
          <w:rFonts w:ascii="GHEA Grapalat" w:hAnsi="GHEA Grapalat"/>
          <w:i w:val="0"/>
          <w:u w:val="single"/>
          <w:lang w:val="af-ZA"/>
        </w:rPr>
      </w:pPr>
      <w:r w:rsidRPr="00064ADD">
        <w:rPr>
          <w:rFonts w:ascii="GHEA Grapalat" w:hAnsi="GHEA Grapalat"/>
          <w:i w:val="0"/>
          <w:lang w:val="af-ZA"/>
        </w:rPr>
        <w:t>Պատվիրատու</w:t>
      </w:r>
      <w:r w:rsidR="009F18D0" w:rsidRPr="00064ADD">
        <w:rPr>
          <w:rFonts w:ascii="GHEA Grapalat" w:hAnsi="GHEA Grapalat"/>
          <w:i w:val="0"/>
          <w:lang w:val="af-ZA"/>
        </w:rPr>
        <w:t xml:space="preserve"> </w:t>
      </w:r>
      <w:r w:rsidR="009F18D0" w:rsidRPr="00064ADD">
        <w:rPr>
          <w:rFonts w:ascii="GHEA Grapalat" w:hAnsi="GHEA Grapalat"/>
          <w:i w:val="0"/>
          <w:u w:val="single"/>
          <w:lang w:val="af-ZA"/>
        </w:rPr>
        <w:tab/>
      </w:r>
      <w:r w:rsidR="00905571">
        <w:rPr>
          <w:rFonts w:ascii="GHEA Grapalat" w:hAnsi="GHEA Grapalat"/>
          <w:i w:val="0"/>
          <w:color w:val="FF0000"/>
          <w:lang w:val="af-ZA"/>
        </w:rPr>
        <w:t xml:space="preserve"> «Մեծամոր համայնքի լուսավորություն և կանաչապատում» ՀՈԱԿ</w:t>
      </w:r>
    </w:p>
    <w:p w14:paraId="0DB4DF8D" w14:textId="77777777" w:rsidR="00E67410" w:rsidRPr="00CF3FE3" w:rsidRDefault="00E67410">
      <w:pPr>
        <w:rPr>
          <w:rFonts w:ascii="GHEA Grapalat" w:hAnsi="GHEA Grapalat" w:cs="Sylfaen"/>
          <w:i/>
          <w:sz w:val="20"/>
          <w:szCs w:val="20"/>
          <w:lang w:val="af-ZA"/>
        </w:rPr>
      </w:pPr>
      <w:r w:rsidRPr="00CF3FE3">
        <w:rPr>
          <w:rFonts w:ascii="GHEA Grapalat" w:hAnsi="GHEA Grapalat" w:cs="Sylfaen"/>
          <w:i/>
          <w:sz w:val="20"/>
          <w:szCs w:val="20"/>
          <w:lang w:val="af-ZA"/>
        </w:rPr>
        <w:br w:type="page"/>
      </w:r>
    </w:p>
    <w:p w14:paraId="67EBA5CD" w14:textId="77777777" w:rsidR="006D25B9" w:rsidRPr="002D3591" w:rsidRDefault="006D25B9" w:rsidP="006D25B9">
      <w:pPr>
        <w:pStyle w:val="BodyTextIndent"/>
        <w:spacing w:line="240" w:lineRule="auto"/>
        <w:jc w:val="right"/>
        <w:rPr>
          <w:rFonts w:ascii="GHEA Grapalat" w:hAnsi="GHEA Grapalat"/>
          <w:sz w:val="16"/>
          <w:lang w:val="af-ZA"/>
        </w:rPr>
      </w:pPr>
      <w:r w:rsidRPr="002D3591">
        <w:rPr>
          <w:rFonts w:ascii="GHEA Grapalat" w:hAnsi="GHEA Grapalat"/>
          <w:sz w:val="16"/>
          <w:lang w:val="af-ZA"/>
        </w:rPr>
        <w:lastRenderedPageBreak/>
        <w:t>Հավելված N 2</w:t>
      </w:r>
    </w:p>
    <w:p w14:paraId="56449C69" w14:textId="0CFC6F44" w:rsidR="006D25B9" w:rsidRPr="002D3591" w:rsidRDefault="0071327B" w:rsidP="006D25B9">
      <w:pPr>
        <w:pStyle w:val="BodyTextIndent"/>
        <w:spacing w:line="240" w:lineRule="auto"/>
        <w:jc w:val="right"/>
        <w:rPr>
          <w:rFonts w:ascii="GHEA Grapalat" w:hAnsi="GHEA Grapalat"/>
          <w:sz w:val="16"/>
          <w:lang w:val="af-ZA"/>
        </w:rPr>
      </w:pPr>
      <w:r>
        <w:rPr>
          <w:rFonts w:ascii="GHEA Grapalat" w:hAnsi="GHEA Grapalat"/>
          <w:sz w:val="16"/>
          <w:lang w:val="af-ZA"/>
        </w:rPr>
        <w:t>ԱՄՄՀԼԿՀՈԱԿ-ՀԲՄԾՁԲ-23/6</w:t>
      </w:r>
      <w:r>
        <w:rPr>
          <w:rFonts w:ascii="GHEA Grapalat" w:hAnsi="GHEA Grapalat"/>
          <w:sz w:val="16"/>
          <w:lang w:val="hy-AM"/>
        </w:rPr>
        <w:t xml:space="preserve"> </w:t>
      </w:r>
      <w:r w:rsidR="006D25B9" w:rsidRPr="002D3591">
        <w:rPr>
          <w:rFonts w:ascii="GHEA Grapalat" w:hAnsi="GHEA Grapalat"/>
          <w:sz w:val="16"/>
          <w:lang w:val="af-ZA"/>
        </w:rPr>
        <w:t xml:space="preserve">ծածկագրով </w:t>
      </w:r>
    </w:p>
    <w:p w14:paraId="21315A6A" w14:textId="08163066" w:rsidR="006D25B9" w:rsidRPr="002D3591" w:rsidRDefault="00C77138" w:rsidP="006D25B9">
      <w:pPr>
        <w:pStyle w:val="BodyTextIndent"/>
        <w:spacing w:line="240" w:lineRule="auto"/>
        <w:jc w:val="right"/>
        <w:rPr>
          <w:rFonts w:ascii="GHEA Grapalat" w:hAnsi="GHEA Grapalat"/>
          <w:sz w:val="16"/>
          <w:lang w:val="af-ZA"/>
        </w:rPr>
      </w:pPr>
      <w:r>
        <w:rPr>
          <w:rFonts w:ascii="GHEA Grapalat" w:hAnsi="GHEA Grapalat"/>
          <w:sz w:val="16"/>
          <w:lang w:val="af-ZA"/>
        </w:rPr>
        <w:t>ՀՐԱՏԱՊ ԲԱՑ ՄՐՑՈՒՅԹ</w:t>
      </w:r>
      <w:r w:rsidR="006D25B9" w:rsidRPr="002D3591">
        <w:rPr>
          <w:rFonts w:ascii="GHEA Grapalat" w:hAnsi="GHEA Grapalat"/>
          <w:sz w:val="16"/>
          <w:lang w:val="af-ZA"/>
        </w:rPr>
        <w:t>ի գնահատող հանձնաժողովի</w:t>
      </w:r>
    </w:p>
    <w:p w14:paraId="7D66480E" w14:textId="42FF2C87" w:rsidR="006D25B9" w:rsidRPr="002D3591" w:rsidRDefault="006D25B9" w:rsidP="006D25B9">
      <w:pPr>
        <w:pStyle w:val="BodyTextIndent"/>
        <w:spacing w:line="240" w:lineRule="auto"/>
        <w:jc w:val="right"/>
        <w:rPr>
          <w:rFonts w:ascii="GHEA Grapalat" w:hAnsi="GHEA Grapalat"/>
          <w:sz w:val="16"/>
          <w:lang w:val="af-ZA"/>
        </w:rPr>
      </w:pPr>
      <w:r w:rsidRPr="002D3591">
        <w:rPr>
          <w:rFonts w:ascii="GHEA Grapalat" w:hAnsi="GHEA Grapalat"/>
          <w:sz w:val="16"/>
          <w:lang w:val="af-ZA"/>
        </w:rPr>
        <w:t xml:space="preserve">2023թ-ի </w:t>
      </w:r>
      <w:r w:rsidR="0071327B" w:rsidRPr="0071327B">
        <w:rPr>
          <w:rFonts w:ascii="GHEA Grapalat" w:hAnsi="GHEA Grapalat"/>
          <w:sz w:val="16"/>
          <w:lang w:val="af-ZA"/>
        </w:rPr>
        <w:t>փետրվարի 8</w:t>
      </w:r>
      <w:r w:rsidRPr="002D3591">
        <w:rPr>
          <w:rFonts w:ascii="GHEA Grapalat" w:hAnsi="GHEA Grapalat"/>
          <w:sz w:val="16"/>
          <w:lang w:val="af-ZA"/>
        </w:rPr>
        <w:t xml:space="preserve">-ի N 1 արձանագրության                                                                                        </w:t>
      </w:r>
    </w:p>
    <w:p w14:paraId="3A32B8B1" w14:textId="77777777" w:rsidR="006D25B9" w:rsidRDefault="006D25B9" w:rsidP="00EF3662">
      <w:pPr>
        <w:pStyle w:val="BodyText"/>
        <w:spacing w:after="0"/>
        <w:ind w:firstLine="567"/>
        <w:jc w:val="right"/>
        <w:rPr>
          <w:rFonts w:ascii="GHEA Grapalat" w:hAnsi="GHEA Grapalat" w:cs="Sylfaen"/>
          <w:i/>
          <w:sz w:val="20"/>
          <w:szCs w:val="20"/>
          <w:lang w:val="af-ZA"/>
        </w:rPr>
      </w:pPr>
    </w:p>
    <w:p w14:paraId="12CDE128" w14:textId="596CB398" w:rsidR="00096865" w:rsidRPr="00064ADD" w:rsidRDefault="00096865" w:rsidP="00EF3662">
      <w:pPr>
        <w:pStyle w:val="BodyText"/>
        <w:spacing w:after="0"/>
        <w:ind w:firstLine="567"/>
        <w:jc w:val="right"/>
        <w:rPr>
          <w:rFonts w:ascii="GHEA Grapalat" w:hAnsi="GHEA Grapalat" w:cs="Sylfaen"/>
          <w:i/>
          <w:sz w:val="20"/>
          <w:szCs w:val="20"/>
          <w:lang w:val="af-ZA"/>
        </w:rPr>
      </w:pPr>
      <w:proofErr w:type="spellStart"/>
      <w:r w:rsidRPr="00064ADD">
        <w:rPr>
          <w:rFonts w:ascii="GHEA Grapalat" w:hAnsi="GHEA Grapalat" w:cs="Sylfaen"/>
          <w:i/>
          <w:sz w:val="20"/>
          <w:szCs w:val="20"/>
        </w:rPr>
        <w:t>Հաստատված</w:t>
      </w:r>
      <w:proofErr w:type="spellEnd"/>
      <w:r w:rsidRPr="00064ADD">
        <w:rPr>
          <w:rFonts w:ascii="GHEA Grapalat" w:hAnsi="GHEA Grapalat" w:cs="Times Armenian"/>
          <w:i/>
          <w:sz w:val="20"/>
          <w:szCs w:val="20"/>
          <w:lang w:val="af-ZA"/>
        </w:rPr>
        <w:t xml:space="preserve"> </w:t>
      </w:r>
      <w:r w:rsidRPr="00064ADD">
        <w:rPr>
          <w:rFonts w:ascii="GHEA Grapalat" w:hAnsi="GHEA Grapalat" w:cs="Sylfaen"/>
          <w:i/>
          <w:sz w:val="20"/>
          <w:szCs w:val="20"/>
        </w:rPr>
        <w:t>է</w:t>
      </w:r>
    </w:p>
    <w:p w14:paraId="7F4382B6" w14:textId="724B6608" w:rsidR="00096865" w:rsidRPr="00064ADD" w:rsidRDefault="0071327B" w:rsidP="00EF3662">
      <w:pPr>
        <w:pStyle w:val="BodyText"/>
        <w:spacing w:after="0"/>
        <w:ind w:firstLine="567"/>
        <w:jc w:val="right"/>
        <w:rPr>
          <w:rFonts w:ascii="GHEA Grapalat" w:hAnsi="GHEA Grapalat" w:cs="Sylfaen"/>
          <w:i/>
          <w:sz w:val="20"/>
          <w:szCs w:val="20"/>
          <w:lang w:val="af-ZA"/>
        </w:rPr>
      </w:pPr>
      <w:r>
        <w:rPr>
          <w:rFonts w:ascii="GHEA Grapalat" w:hAnsi="GHEA Grapalat"/>
          <w:color w:val="FF0000"/>
          <w:sz w:val="20"/>
          <w:szCs w:val="20"/>
          <w:lang w:val="af-ZA"/>
        </w:rPr>
        <w:t>ԱՄՄՀԼԿՀՈԱԿ-ՀԲՄԾՁԲ-23/6</w:t>
      </w:r>
      <w:r w:rsidR="009F18D0" w:rsidRPr="00064ADD">
        <w:rPr>
          <w:rFonts w:ascii="GHEA Grapalat" w:hAnsi="GHEA Grapalat" w:cs="Sylfaen"/>
          <w:i/>
          <w:sz w:val="20"/>
          <w:szCs w:val="20"/>
          <w:lang w:val="af-ZA"/>
        </w:rPr>
        <w:t xml:space="preserve"> </w:t>
      </w:r>
      <w:proofErr w:type="spellStart"/>
      <w:r w:rsidR="00096865" w:rsidRPr="00064ADD">
        <w:rPr>
          <w:rFonts w:ascii="GHEA Grapalat" w:hAnsi="GHEA Grapalat" w:cs="Sylfaen"/>
          <w:i/>
          <w:sz w:val="20"/>
          <w:szCs w:val="20"/>
        </w:rPr>
        <w:t>ծածկա</w:t>
      </w:r>
      <w:r w:rsidR="00096865" w:rsidRPr="00064ADD">
        <w:rPr>
          <w:rFonts w:ascii="GHEA Grapalat" w:hAnsi="GHEA Grapalat" w:cs="Times Armenian"/>
          <w:i/>
          <w:sz w:val="20"/>
          <w:szCs w:val="20"/>
        </w:rPr>
        <w:t>գ</w:t>
      </w:r>
      <w:r w:rsidR="00096865" w:rsidRPr="00064ADD">
        <w:rPr>
          <w:rFonts w:ascii="GHEA Grapalat" w:hAnsi="GHEA Grapalat" w:cs="Sylfaen"/>
          <w:i/>
          <w:sz w:val="20"/>
          <w:szCs w:val="20"/>
        </w:rPr>
        <w:t>րով</w:t>
      </w:r>
      <w:proofErr w:type="spellEnd"/>
      <w:r w:rsidR="00096865" w:rsidRPr="00064ADD">
        <w:rPr>
          <w:rFonts w:ascii="GHEA Grapalat" w:hAnsi="GHEA Grapalat" w:cs="Times Armenian"/>
          <w:i/>
          <w:sz w:val="20"/>
          <w:szCs w:val="20"/>
          <w:lang w:val="af-ZA"/>
        </w:rPr>
        <w:t xml:space="preserve"> </w:t>
      </w:r>
    </w:p>
    <w:p w14:paraId="5BFA6F62" w14:textId="26DA2BB8" w:rsidR="00096865" w:rsidRPr="00064ADD" w:rsidRDefault="00C77138" w:rsidP="00EF3662">
      <w:pPr>
        <w:pStyle w:val="BodyText"/>
        <w:spacing w:after="0"/>
        <w:ind w:firstLine="567"/>
        <w:jc w:val="right"/>
        <w:rPr>
          <w:rFonts w:ascii="GHEA Grapalat" w:hAnsi="GHEA Grapalat" w:cs="Times Armenian"/>
          <w:i/>
          <w:sz w:val="20"/>
          <w:szCs w:val="20"/>
          <w:lang w:val="af-ZA"/>
        </w:rPr>
      </w:pPr>
      <w:r>
        <w:rPr>
          <w:rFonts w:ascii="GHEA Grapalat" w:hAnsi="GHEA Grapalat" w:cs="Sylfaen"/>
          <w:i/>
          <w:sz w:val="20"/>
          <w:szCs w:val="20"/>
        </w:rPr>
        <w:t>ՀՐԱՏԱՊ</w:t>
      </w:r>
      <w:r w:rsidRPr="00C77138">
        <w:rPr>
          <w:rFonts w:ascii="GHEA Grapalat" w:hAnsi="GHEA Grapalat" w:cs="Sylfaen"/>
          <w:i/>
          <w:sz w:val="20"/>
          <w:szCs w:val="20"/>
          <w:lang w:val="af-ZA"/>
        </w:rPr>
        <w:t xml:space="preserve"> </w:t>
      </w:r>
      <w:r>
        <w:rPr>
          <w:rFonts w:ascii="GHEA Grapalat" w:hAnsi="GHEA Grapalat" w:cs="Sylfaen"/>
          <w:i/>
          <w:sz w:val="20"/>
          <w:szCs w:val="20"/>
        </w:rPr>
        <w:t>ԲԱՑ</w:t>
      </w:r>
      <w:r w:rsidRPr="00C77138">
        <w:rPr>
          <w:rFonts w:ascii="GHEA Grapalat" w:hAnsi="GHEA Grapalat" w:cs="Sylfaen"/>
          <w:i/>
          <w:sz w:val="20"/>
          <w:szCs w:val="20"/>
          <w:lang w:val="af-ZA"/>
        </w:rPr>
        <w:t xml:space="preserve"> </w:t>
      </w:r>
      <w:r>
        <w:rPr>
          <w:rFonts w:ascii="GHEA Grapalat" w:hAnsi="GHEA Grapalat" w:cs="Sylfaen"/>
          <w:i/>
          <w:sz w:val="20"/>
          <w:szCs w:val="20"/>
        </w:rPr>
        <w:t>ՄՐՑՈՒՅԹ</w:t>
      </w:r>
      <w:r w:rsidR="008C5FC1" w:rsidRPr="00064ADD">
        <w:rPr>
          <w:rFonts w:ascii="GHEA Grapalat" w:hAnsi="GHEA Grapalat" w:cs="Times Armenian"/>
          <w:i/>
          <w:sz w:val="20"/>
          <w:szCs w:val="20"/>
          <w:lang w:val="af-ZA"/>
        </w:rPr>
        <w:t>ի</w:t>
      </w:r>
      <w:r w:rsidR="00096865" w:rsidRPr="00064ADD">
        <w:rPr>
          <w:rFonts w:ascii="GHEA Grapalat" w:hAnsi="GHEA Grapalat" w:cs="Times Armenian"/>
          <w:i/>
          <w:sz w:val="20"/>
          <w:szCs w:val="20"/>
          <w:lang w:val="af-ZA"/>
        </w:rPr>
        <w:t xml:space="preserve"> </w:t>
      </w:r>
      <w:r w:rsidR="00EE5855" w:rsidRPr="00064ADD">
        <w:rPr>
          <w:rFonts w:ascii="GHEA Grapalat" w:hAnsi="GHEA Grapalat" w:cs="Times Armenian"/>
          <w:i/>
          <w:sz w:val="20"/>
          <w:szCs w:val="20"/>
          <w:lang w:val="af-ZA"/>
        </w:rPr>
        <w:t xml:space="preserve">գնահատող </w:t>
      </w:r>
      <w:proofErr w:type="spellStart"/>
      <w:r w:rsidR="00096865" w:rsidRPr="00064ADD">
        <w:rPr>
          <w:rFonts w:ascii="GHEA Grapalat" w:hAnsi="GHEA Grapalat" w:cs="Sylfaen"/>
          <w:i/>
          <w:sz w:val="20"/>
          <w:szCs w:val="20"/>
        </w:rPr>
        <w:t>հանձնաժողովի</w:t>
      </w:r>
      <w:proofErr w:type="spellEnd"/>
    </w:p>
    <w:p w14:paraId="318FF8C4" w14:textId="4F0AB0B3" w:rsidR="00096865" w:rsidRPr="00064ADD" w:rsidRDefault="006D25B9" w:rsidP="00EF3662">
      <w:pPr>
        <w:pStyle w:val="BodyText"/>
        <w:spacing w:after="0"/>
        <w:ind w:firstLine="567"/>
        <w:jc w:val="right"/>
        <w:rPr>
          <w:rFonts w:ascii="GHEA Grapalat" w:hAnsi="GHEA Grapalat"/>
          <w:i/>
          <w:sz w:val="20"/>
          <w:szCs w:val="20"/>
          <w:lang w:val="af-ZA"/>
        </w:rPr>
      </w:pPr>
      <w:r>
        <w:rPr>
          <w:rFonts w:ascii="GHEA Grapalat" w:hAnsi="GHEA Grapalat" w:cs="Sylfaen"/>
          <w:i/>
          <w:color w:val="00B0F0"/>
          <w:sz w:val="20"/>
          <w:szCs w:val="20"/>
          <w:lang w:val="hy-AM"/>
        </w:rPr>
        <w:t xml:space="preserve">2023 թվականի </w:t>
      </w:r>
      <w:r w:rsidR="0071327B">
        <w:rPr>
          <w:rFonts w:ascii="GHEA Grapalat" w:hAnsi="GHEA Grapalat" w:cs="Sylfaen"/>
          <w:i/>
          <w:color w:val="00B0F0"/>
          <w:sz w:val="20"/>
          <w:szCs w:val="20"/>
          <w:lang w:val="hy-AM"/>
        </w:rPr>
        <w:t>փետրվարի 8</w:t>
      </w:r>
      <w:r>
        <w:rPr>
          <w:rFonts w:ascii="GHEA Grapalat" w:hAnsi="GHEA Grapalat" w:cs="Sylfaen"/>
          <w:i/>
          <w:color w:val="00B0F0"/>
          <w:sz w:val="20"/>
          <w:szCs w:val="20"/>
          <w:lang w:val="hy-AM"/>
        </w:rPr>
        <w:t xml:space="preserve"> N 1</w:t>
      </w:r>
      <w:r w:rsidR="008A1E85" w:rsidRPr="00CF3FE3">
        <w:rPr>
          <w:rFonts w:ascii="GHEA Grapalat" w:hAnsi="GHEA Grapalat" w:cs="Sylfaen"/>
          <w:i/>
          <w:sz w:val="20"/>
          <w:szCs w:val="20"/>
          <w:lang w:val="af-ZA"/>
        </w:rPr>
        <w:t xml:space="preserve"> </w:t>
      </w:r>
      <w:proofErr w:type="spellStart"/>
      <w:r w:rsidR="00096865" w:rsidRPr="00064ADD">
        <w:rPr>
          <w:rFonts w:ascii="GHEA Grapalat" w:hAnsi="GHEA Grapalat" w:cs="Sylfaen"/>
          <w:i/>
          <w:sz w:val="20"/>
          <w:szCs w:val="20"/>
        </w:rPr>
        <w:t>որոշմամբ</w:t>
      </w:r>
      <w:proofErr w:type="spellEnd"/>
    </w:p>
    <w:p w14:paraId="7B473BD6" w14:textId="77777777" w:rsidR="00096865" w:rsidRPr="00064ADD" w:rsidRDefault="00096865" w:rsidP="008A1E85">
      <w:pPr>
        <w:pStyle w:val="BodyText"/>
        <w:ind w:right="-7"/>
        <w:jc w:val="center"/>
        <w:rPr>
          <w:rFonts w:ascii="GHEA Grapalat" w:hAnsi="GHEA Grapalat"/>
          <w:lang w:val="af-ZA"/>
        </w:rPr>
      </w:pPr>
    </w:p>
    <w:p w14:paraId="40841A04" w14:textId="77777777" w:rsidR="00096865" w:rsidRPr="00064ADD" w:rsidRDefault="00096865" w:rsidP="008A1E85">
      <w:pPr>
        <w:pStyle w:val="BodyText"/>
        <w:ind w:right="-7"/>
        <w:jc w:val="center"/>
        <w:rPr>
          <w:rFonts w:ascii="GHEA Grapalat" w:hAnsi="GHEA Grapalat"/>
          <w:lang w:val="af-ZA"/>
        </w:rPr>
      </w:pPr>
    </w:p>
    <w:p w14:paraId="26E6D3C3" w14:textId="0EE8DFD0" w:rsidR="00096865" w:rsidRPr="00426991" w:rsidRDefault="00905571" w:rsidP="008A1E85">
      <w:pPr>
        <w:pStyle w:val="BodyText"/>
        <w:ind w:right="-7"/>
        <w:jc w:val="center"/>
        <w:rPr>
          <w:rFonts w:ascii="GHEA Grapalat" w:hAnsi="GHEA Grapalat"/>
          <w:color w:val="FF0000"/>
          <w:lang w:val="af-ZA"/>
        </w:rPr>
      </w:pPr>
      <w:r>
        <w:rPr>
          <w:rFonts w:ascii="GHEA Grapalat" w:hAnsi="GHEA Grapalat" w:cs="Times Armenian"/>
          <w:i/>
          <w:color w:val="FF0000"/>
          <w:lang w:val="af-ZA"/>
        </w:rPr>
        <w:t xml:space="preserve"> «ՄԵԾԱՄՈՐ ՀԱՄԱՅՆՔԻ ԼՈՒՍԱՎՈՐՈՒԹՅՈՒՆ և ԿԱՆԱՉԱՊԱՏՈՒՄ» ՀՈԱԿ</w:t>
      </w:r>
    </w:p>
    <w:p w14:paraId="2A29568E" w14:textId="77777777" w:rsidR="00096865" w:rsidRPr="00064ADD" w:rsidRDefault="00096865" w:rsidP="008A1E85">
      <w:pPr>
        <w:pStyle w:val="BodyText"/>
        <w:ind w:right="-7"/>
        <w:jc w:val="center"/>
        <w:rPr>
          <w:rFonts w:ascii="GHEA Grapalat" w:hAnsi="GHEA Grapalat"/>
          <w:lang w:val="af-ZA"/>
        </w:rPr>
      </w:pPr>
    </w:p>
    <w:p w14:paraId="5F4B1C22" w14:textId="77777777" w:rsidR="008A1E85" w:rsidRPr="005E1F72" w:rsidRDefault="008A1E85" w:rsidP="008A1E85">
      <w:pPr>
        <w:pStyle w:val="BodyText"/>
        <w:ind w:right="-7"/>
        <w:jc w:val="center"/>
        <w:rPr>
          <w:rFonts w:ascii="GHEA Grapalat" w:hAnsi="GHEA Grapalat" w:cs="Sylfaen"/>
          <w:lang w:val="af-ZA"/>
        </w:rPr>
      </w:pPr>
      <w:r w:rsidRPr="00711AF8">
        <w:rPr>
          <w:rFonts w:ascii="GHEA Grapalat" w:hAnsi="GHEA Grapalat" w:cs="Sylfaen"/>
          <w:sz w:val="32"/>
        </w:rPr>
        <w:t>ՀՐԱՎԵՐ</w:t>
      </w:r>
    </w:p>
    <w:p w14:paraId="4BC9BEE8" w14:textId="77777777" w:rsidR="00096865" w:rsidRPr="00064ADD" w:rsidRDefault="00096865" w:rsidP="008A1E85">
      <w:pPr>
        <w:pStyle w:val="BodyText"/>
        <w:ind w:right="-7"/>
        <w:jc w:val="center"/>
        <w:rPr>
          <w:rFonts w:ascii="GHEA Grapalat" w:hAnsi="GHEA Grapalat" w:cs="Sylfaen"/>
          <w:lang w:val="af-ZA"/>
        </w:rPr>
      </w:pPr>
    </w:p>
    <w:p w14:paraId="3FD1BE34" w14:textId="1C48BF88" w:rsidR="00096865" w:rsidRPr="00064ADD" w:rsidRDefault="00905571" w:rsidP="00EF3662">
      <w:pPr>
        <w:pStyle w:val="BodyText"/>
        <w:ind w:right="-7"/>
        <w:jc w:val="center"/>
        <w:rPr>
          <w:rFonts w:ascii="GHEA Grapalat" w:hAnsi="GHEA Grapalat"/>
          <w:szCs w:val="22"/>
          <w:lang w:val="af-ZA"/>
        </w:rPr>
      </w:pPr>
      <w:r>
        <w:rPr>
          <w:rFonts w:ascii="GHEA Grapalat" w:hAnsi="GHEA Grapalat" w:cs="Sylfaen"/>
          <w:color w:val="FF0000"/>
          <w:lang w:val="af-ZA"/>
        </w:rPr>
        <w:t xml:space="preserve"> «ՄԵԾԱՄՈՐ ՀԱՄԱՅՆՔԻ ԼՈՒՍԱՎՈՐՈՒԹՅՈՒՆ և ԿԱՆԱՉԱՊԱՏՈՒՄ» ՀՈԱԿ</w:t>
      </w:r>
      <w:r w:rsidR="008A1E85" w:rsidRPr="00A71D81">
        <w:rPr>
          <w:rFonts w:ascii="GHEA Grapalat" w:hAnsi="GHEA Grapalat" w:cs="Sylfaen"/>
          <w:lang w:val="af-ZA"/>
        </w:rPr>
        <w:t>-</w:t>
      </w:r>
      <w:r w:rsidR="008A1E85" w:rsidRPr="00A71D81">
        <w:rPr>
          <w:rFonts w:ascii="GHEA Grapalat" w:hAnsi="GHEA Grapalat" w:cs="Sylfaen"/>
        </w:rPr>
        <w:t>Ի</w:t>
      </w:r>
      <w:r w:rsidR="008A1E85" w:rsidRPr="00A71D81">
        <w:rPr>
          <w:rFonts w:ascii="GHEA Grapalat" w:hAnsi="GHEA Grapalat" w:cs="Sylfaen"/>
          <w:lang w:val="af-ZA"/>
        </w:rPr>
        <w:t xml:space="preserve"> </w:t>
      </w:r>
      <w:r w:rsidR="008A1E85" w:rsidRPr="00A71D81">
        <w:rPr>
          <w:rFonts w:ascii="GHEA Grapalat" w:hAnsi="GHEA Grapalat" w:cs="Sylfaen"/>
        </w:rPr>
        <w:t>ԿԱՐԻՔՆԵՐԻ</w:t>
      </w:r>
      <w:r w:rsidR="008A1E85" w:rsidRPr="00A71D81">
        <w:rPr>
          <w:rFonts w:ascii="GHEA Grapalat" w:hAnsi="GHEA Grapalat" w:cs="Times Armenian"/>
          <w:lang w:val="af-ZA"/>
        </w:rPr>
        <w:t xml:space="preserve"> </w:t>
      </w:r>
      <w:r w:rsidR="008A1E85" w:rsidRPr="00A71D81">
        <w:rPr>
          <w:rFonts w:ascii="GHEA Grapalat" w:hAnsi="GHEA Grapalat" w:cs="Sylfaen"/>
        </w:rPr>
        <w:t>ՀԱՄԱՐ</w:t>
      </w:r>
      <w:r w:rsidR="008A1E85" w:rsidRPr="00A71D81">
        <w:rPr>
          <w:rFonts w:ascii="GHEA Grapalat" w:hAnsi="GHEA Grapalat" w:cs="Times Armenian"/>
          <w:lang w:val="af-ZA"/>
        </w:rPr>
        <w:t xml:space="preserve">` </w:t>
      </w:r>
      <w:r>
        <w:rPr>
          <w:rFonts w:ascii="GHEA Grapalat" w:hAnsi="GHEA Grapalat" w:cs="Sylfaen"/>
          <w:color w:val="FF0000"/>
          <w:lang w:val="af-ZA"/>
        </w:rPr>
        <w:t>ՇԻՆԱՐԱՐԱԿԱՆ ԱՇԽԱՏԱՆՔՆԵՐԻ ՈՐԱԿԻ ՏԵԽՆԻԿԱԿԱՆ ՀՍԿՈՂՈՒԹՅԱՆ ԾԱՌԱՅՈՒԹՅՈՒՆՆԵՐ</w:t>
      </w:r>
      <w:r w:rsidR="002B32D6" w:rsidRPr="00064ADD">
        <w:rPr>
          <w:rFonts w:ascii="GHEA Grapalat" w:hAnsi="GHEA Grapalat" w:cs="Sylfaen"/>
          <w:lang w:val="af-ZA"/>
        </w:rPr>
        <w:t xml:space="preserve"> </w:t>
      </w:r>
      <w:r w:rsidR="002B32D6" w:rsidRPr="00064ADD">
        <w:rPr>
          <w:rFonts w:ascii="GHEA Grapalat" w:hAnsi="GHEA Grapalat" w:cs="Sylfaen"/>
        </w:rPr>
        <w:t>ՁԵՌՔԲԵՐՄԱՆ</w:t>
      </w:r>
      <w:r w:rsidR="002B32D6" w:rsidRPr="00064ADD">
        <w:rPr>
          <w:rFonts w:ascii="GHEA Grapalat" w:hAnsi="GHEA Grapalat" w:cs="Times Armenian"/>
          <w:lang w:val="af-ZA"/>
        </w:rPr>
        <w:t xml:space="preserve"> </w:t>
      </w:r>
      <w:r w:rsidR="002B32D6" w:rsidRPr="00064ADD">
        <w:rPr>
          <w:rFonts w:ascii="GHEA Grapalat" w:hAnsi="GHEA Grapalat" w:cs="Sylfaen"/>
        </w:rPr>
        <w:t>ՆՊԱՏԱԿՈՎ</w:t>
      </w:r>
      <w:r w:rsidR="002B32D6" w:rsidRPr="00064ADD">
        <w:rPr>
          <w:rFonts w:ascii="GHEA Grapalat" w:hAnsi="GHEA Grapalat" w:cs="Sylfaen"/>
          <w:lang w:val="af-ZA"/>
        </w:rPr>
        <w:t xml:space="preserve"> </w:t>
      </w:r>
      <w:r w:rsidR="002B32D6" w:rsidRPr="00064ADD">
        <w:rPr>
          <w:rFonts w:ascii="GHEA Grapalat" w:hAnsi="GHEA Grapalat" w:cs="Times Armenian"/>
          <w:lang w:val="af-ZA"/>
        </w:rPr>
        <w:t xml:space="preserve"> </w:t>
      </w:r>
      <w:r w:rsidR="002B32D6" w:rsidRPr="00064ADD">
        <w:rPr>
          <w:rFonts w:ascii="GHEA Grapalat" w:hAnsi="GHEA Grapalat" w:cs="Sylfaen"/>
        </w:rPr>
        <w:t>ՀԱՅՏԱՐԱՐՎԱԾ</w:t>
      </w:r>
      <w:r w:rsidR="002B32D6" w:rsidRPr="00064ADD">
        <w:rPr>
          <w:rFonts w:ascii="GHEA Grapalat" w:hAnsi="GHEA Grapalat" w:cs="Times Armenian"/>
          <w:lang w:val="af-ZA"/>
        </w:rPr>
        <w:t xml:space="preserve"> </w:t>
      </w:r>
      <w:r w:rsidR="00C77138">
        <w:rPr>
          <w:rFonts w:ascii="GHEA Grapalat" w:hAnsi="GHEA Grapalat" w:cs="Sylfaen"/>
        </w:rPr>
        <w:t>ՀՐԱՏԱՊ</w:t>
      </w:r>
      <w:r w:rsidR="00C77138" w:rsidRPr="00C77138">
        <w:rPr>
          <w:rFonts w:ascii="GHEA Grapalat" w:hAnsi="GHEA Grapalat" w:cs="Sylfaen"/>
          <w:lang w:val="af-ZA"/>
        </w:rPr>
        <w:t xml:space="preserve"> </w:t>
      </w:r>
      <w:r w:rsidR="00C77138">
        <w:rPr>
          <w:rFonts w:ascii="GHEA Grapalat" w:hAnsi="GHEA Grapalat" w:cs="Sylfaen"/>
        </w:rPr>
        <w:t>ԲԱՑ</w:t>
      </w:r>
      <w:r w:rsidR="00C77138" w:rsidRPr="00C77138">
        <w:rPr>
          <w:rFonts w:ascii="GHEA Grapalat" w:hAnsi="GHEA Grapalat" w:cs="Sylfaen"/>
          <w:lang w:val="af-ZA"/>
        </w:rPr>
        <w:t xml:space="preserve"> </w:t>
      </w:r>
      <w:r w:rsidR="00C77138">
        <w:rPr>
          <w:rFonts w:ascii="GHEA Grapalat" w:hAnsi="GHEA Grapalat" w:cs="Sylfaen"/>
        </w:rPr>
        <w:t>ՄՐՑՈՒՅԹ</w:t>
      </w:r>
      <w:r w:rsidR="008C5FC1" w:rsidRPr="00064ADD">
        <w:rPr>
          <w:rFonts w:ascii="GHEA Grapalat" w:hAnsi="GHEA Grapalat" w:cs="Sylfaen"/>
        </w:rPr>
        <w:t>Ի</w:t>
      </w:r>
    </w:p>
    <w:p w14:paraId="6C8C7D06" w14:textId="77777777" w:rsidR="008A1E85" w:rsidRPr="00937D0C" w:rsidRDefault="008A1E85" w:rsidP="00EF3662">
      <w:pPr>
        <w:ind w:firstLine="567"/>
        <w:jc w:val="both"/>
        <w:rPr>
          <w:rFonts w:ascii="GHEA Grapalat" w:hAnsi="GHEA Grapalat" w:cs="Sylfaen"/>
          <w:i/>
          <w:sz w:val="22"/>
          <w:szCs w:val="22"/>
          <w:lang w:val="af-ZA"/>
        </w:rPr>
      </w:pPr>
    </w:p>
    <w:p w14:paraId="1D8468D0" w14:textId="0C21176E" w:rsidR="001A43A4" w:rsidRPr="00064ADD" w:rsidRDefault="00096865" w:rsidP="00EF3662">
      <w:pPr>
        <w:ind w:firstLine="567"/>
        <w:jc w:val="both"/>
        <w:rPr>
          <w:rFonts w:ascii="GHEA Grapalat" w:hAnsi="GHEA Grapalat" w:cs="Sylfaen"/>
          <w:i/>
          <w:sz w:val="22"/>
          <w:szCs w:val="22"/>
          <w:lang w:val="af-ZA"/>
        </w:rPr>
      </w:pPr>
      <w:proofErr w:type="spellStart"/>
      <w:r w:rsidRPr="00064ADD">
        <w:rPr>
          <w:rFonts w:ascii="GHEA Grapalat" w:hAnsi="GHEA Grapalat" w:cs="Sylfaen"/>
          <w:i/>
          <w:sz w:val="22"/>
          <w:szCs w:val="22"/>
        </w:rPr>
        <w:t>Հարգելի</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մասնակից</w:t>
      </w:r>
      <w:proofErr w:type="spellEnd"/>
      <w:r w:rsidR="00677658" w:rsidRPr="00064ADD">
        <w:rPr>
          <w:rFonts w:ascii="GHEA Grapalat" w:hAnsi="GHEA Grapalat" w:cs="Sylfaen"/>
          <w:i/>
          <w:sz w:val="22"/>
          <w:szCs w:val="22"/>
          <w:lang w:val="af-ZA"/>
        </w:rPr>
        <w:t xml:space="preserve"> </w:t>
      </w:r>
      <w:proofErr w:type="spellStart"/>
      <w:r w:rsidR="00884204" w:rsidRPr="00064ADD">
        <w:rPr>
          <w:rFonts w:ascii="GHEA Grapalat" w:hAnsi="GHEA Grapalat" w:cs="Sylfaen"/>
          <w:i/>
          <w:sz w:val="22"/>
          <w:szCs w:val="22"/>
        </w:rPr>
        <w:t>ն</w:t>
      </w:r>
      <w:r w:rsidRPr="00064ADD">
        <w:rPr>
          <w:rFonts w:ascii="GHEA Grapalat" w:hAnsi="GHEA Grapalat" w:cs="Sylfaen"/>
          <w:i/>
          <w:sz w:val="22"/>
          <w:szCs w:val="22"/>
        </w:rPr>
        <w:t>ախքան</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հայտ</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կազմելը</w:t>
      </w:r>
      <w:proofErr w:type="spellEnd"/>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և</w:t>
      </w:r>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ներկայացնելը</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խնդրում</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ենք</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մանրամասնորեն</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ուսումնասիրել</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սույն</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հրավերը</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քանի</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որ</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հրավերին</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չհամապատասխանող</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հայտերը</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ենթակա</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են</w:t>
      </w:r>
      <w:proofErr w:type="spellEnd"/>
      <w:r w:rsidRPr="00064ADD">
        <w:rPr>
          <w:rFonts w:ascii="GHEA Grapalat" w:hAnsi="GHEA Grapalat" w:cs="Times Armenian"/>
          <w:i/>
          <w:sz w:val="22"/>
          <w:szCs w:val="22"/>
          <w:lang w:val="af-ZA"/>
        </w:rPr>
        <w:t xml:space="preserve"> </w:t>
      </w:r>
      <w:proofErr w:type="spellStart"/>
      <w:r w:rsidRPr="00064ADD">
        <w:rPr>
          <w:rFonts w:ascii="GHEA Grapalat" w:hAnsi="GHEA Grapalat" w:cs="Sylfaen"/>
          <w:i/>
          <w:sz w:val="22"/>
          <w:szCs w:val="22"/>
        </w:rPr>
        <w:t>մերժման</w:t>
      </w:r>
      <w:proofErr w:type="spellEnd"/>
      <w:r w:rsidR="0046586E" w:rsidRPr="00064ADD">
        <w:rPr>
          <w:rFonts w:ascii="GHEA Grapalat" w:hAnsi="GHEA Grapalat" w:cs="Sylfaen"/>
          <w:i/>
          <w:sz w:val="22"/>
          <w:szCs w:val="22"/>
          <w:lang w:val="af-ZA"/>
        </w:rPr>
        <w:t xml:space="preserve">: </w:t>
      </w:r>
    </w:p>
    <w:p w14:paraId="04544B1C" w14:textId="77777777" w:rsidR="00096865" w:rsidRPr="00064ADD" w:rsidRDefault="00096865" w:rsidP="00EF3662">
      <w:pPr>
        <w:ind w:firstLine="567"/>
        <w:jc w:val="center"/>
        <w:rPr>
          <w:rFonts w:ascii="GHEA Grapalat" w:hAnsi="GHEA Grapalat"/>
          <w:b/>
          <w:sz w:val="20"/>
          <w:szCs w:val="22"/>
          <w:lang w:val="af-ZA"/>
        </w:rPr>
      </w:pPr>
    </w:p>
    <w:p w14:paraId="071FD9A3" w14:textId="77777777" w:rsidR="00160AE4" w:rsidRPr="00064ADD" w:rsidRDefault="00160AE4" w:rsidP="00EF3662">
      <w:pPr>
        <w:ind w:firstLine="567"/>
        <w:jc w:val="center"/>
        <w:rPr>
          <w:rFonts w:ascii="GHEA Grapalat" w:hAnsi="GHEA Grapalat"/>
          <w:b/>
          <w:sz w:val="20"/>
          <w:szCs w:val="20"/>
          <w:lang w:val="af-ZA"/>
        </w:rPr>
      </w:pPr>
      <w:proofErr w:type="spellStart"/>
      <w:r w:rsidRPr="00064ADD">
        <w:rPr>
          <w:rFonts w:ascii="GHEA Grapalat" w:hAnsi="GHEA Grapalat" w:cs="Sylfaen"/>
          <w:b/>
          <w:sz w:val="20"/>
          <w:szCs w:val="20"/>
        </w:rPr>
        <w:t>ԲՈՎԱՆԴԱԿՈւԹՅՈւՆ</w:t>
      </w:r>
      <w:proofErr w:type="spellEnd"/>
    </w:p>
    <w:p w14:paraId="74EE10FA" w14:textId="4BB61A7A" w:rsidR="00096865" w:rsidRPr="00426991" w:rsidRDefault="00905571" w:rsidP="00937D0C">
      <w:pPr>
        <w:ind w:firstLine="567"/>
        <w:jc w:val="center"/>
        <w:rPr>
          <w:rFonts w:ascii="GHEA Grapalat" w:hAnsi="GHEA Grapalat"/>
          <w:sz w:val="20"/>
          <w:lang w:val="af-ZA"/>
        </w:rPr>
      </w:pPr>
      <w:r>
        <w:rPr>
          <w:rFonts w:ascii="GHEA Grapalat" w:hAnsi="GHEA Grapalat" w:cs="Sylfaen"/>
          <w:color w:val="FF0000"/>
          <w:lang w:val="af-ZA"/>
        </w:rPr>
        <w:t xml:space="preserve"> «ՄԵԾԱՄՈՐ ՀԱՄԱՅՆՔԻ ԼՈՒՍԱՎՈՐՈՒԹՅՈՒՆ և ԿԱՆԱՉԱՊԱՏՈՒՄ» ՀՈԱԿ</w:t>
      </w:r>
      <w:r w:rsidR="00937D0C" w:rsidRPr="00E6597C">
        <w:rPr>
          <w:rFonts w:ascii="GHEA Grapalat" w:hAnsi="GHEA Grapalat"/>
          <w:sz w:val="20"/>
          <w:lang w:val="af-ZA"/>
        </w:rPr>
        <w:t>-</w:t>
      </w:r>
      <w:r w:rsidR="00937D0C" w:rsidRPr="00E6597C">
        <w:rPr>
          <w:rFonts w:ascii="GHEA Grapalat" w:hAnsi="GHEA Grapalat"/>
          <w:b/>
          <w:sz w:val="20"/>
          <w:lang w:val="af-ZA"/>
        </w:rPr>
        <w:t>Ի</w:t>
      </w:r>
      <w:r w:rsidR="00937D0C">
        <w:rPr>
          <w:rFonts w:ascii="GHEA Grapalat" w:hAnsi="GHEA Grapalat"/>
          <w:sz w:val="20"/>
          <w:lang w:val="af-ZA"/>
        </w:rPr>
        <w:t xml:space="preserve"> </w:t>
      </w:r>
      <w:r w:rsidR="00937D0C" w:rsidRPr="00E6597C">
        <w:rPr>
          <w:rFonts w:ascii="GHEA Grapalat" w:hAnsi="GHEA Grapalat"/>
          <w:b/>
          <w:sz w:val="20"/>
          <w:lang w:val="af-ZA"/>
        </w:rPr>
        <w:t>ԿԱՐԻՔՆԵՐԻ ՀԱՄԱՐ</w:t>
      </w:r>
      <w:r w:rsidR="00937D0C" w:rsidRPr="00E6597C">
        <w:rPr>
          <w:rFonts w:ascii="GHEA Grapalat" w:hAnsi="GHEA Grapalat"/>
          <w:sz w:val="20"/>
          <w:lang w:val="af-ZA"/>
        </w:rPr>
        <w:t xml:space="preserve"> </w:t>
      </w:r>
      <w:r>
        <w:rPr>
          <w:rFonts w:ascii="GHEA Grapalat" w:hAnsi="GHEA Grapalat"/>
          <w:color w:val="FF0000"/>
          <w:lang w:val="af-ZA"/>
        </w:rPr>
        <w:t>ՇԻՆԱՐԱՐԱԿԱՆ ԱՇԽԱՏԱՆՔՆԵՐԻ ՈՐԱԿԻ ՏԵԽՆԻԿԱԿԱՆ ՀՍԿՈՂՈՒԹՅԱՆ ԾԱՌԱՅՈՒԹՅՈՒՆՆԵՐ</w:t>
      </w:r>
      <w:r w:rsidR="00160AE4" w:rsidRPr="00064ADD">
        <w:rPr>
          <w:rFonts w:ascii="GHEA Grapalat" w:hAnsi="GHEA Grapalat"/>
          <w:b/>
          <w:sz w:val="20"/>
          <w:lang w:val="af-ZA"/>
        </w:rPr>
        <w:t>Ի</w:t>
      </w:r>
      <w:r w:rsidR="00426991">
        <w:rPr>
          <w:rFonts w:ascii="GHEA Grapalat" w:hAnsi="GHEA Grapalat"/>
          <w:sz w:val="20"/>
          <w:lang w:val="af-ZA"/>
        </w:rPr>
        <w:t xml:space="preserve"> </w:t>
      </w:r>
      <w:r w:rsidR="00160AE4" w:rsidRPr="00064ADD">
        <w:rPr>
          <w:rFonts w:ascii="GHEA Grapalat" w:hAnsi="GHEA Grapalat"/>
          <w:b/>
          <w:sz w:val="20"/>
          <w:lang w:val="af-ZA"/>
        </w:rPr>
        <w:t xml:space="preserve">ՁԵՌՔԲԵՐՄԱՆ ՆՊԱՏԱԿՈՎ ՀԱՅՏԱՐԱՐՎԱԾ </w:t>
      </w:r>
      <w:r w:rsidR="00C77138">
        <w:rPr>
          <w:rFonts w:ascii="GHEA Grapalat" w:hAnsi="GHEA Grapalat"/>
          <w:b/>
          <w:sz w:val="20"/>
          <w:lang w:val="af-ZA"/>
        </w:rPr>
        <w:t>ՀՐԱՏԱՊ ԲԱՑ ՄՐՑՈՒՅԹ</w:t>
      </w:r>
      <w:r w:rsidR="00160AE4" w:rsidRPr="00064ADD">
        <w:rPr>
          <w:rFonts w:ascii="GHEA Grapalat" w:hAnsi="GHEA Grapalat"/>
          <w:b/>
          <w:sz w:val="20"/>
          <w:lang w:val="af-ZA"/>
        </w:rPr>
        <w:t>Ի ՀՐԱՎԵՐԻ</w:t>
      </w:r>
    </w:p>
    <w:p w14:paraId="7A7426C0" w14:textId="77777777" w:rsidR="009F5D9B" w:rsidRPr="00064ADD" w:rsidRDefault="009F5D9B" w:rsidP="00EF3662">
      <w:pPr>
        <w:ind w:firstLine="567"/>
        <w:jc w:val="center"/>
        <w:rPr>
          <w:rFonts w:ascii="GHEA Grapalat" w:hAnsi="GHEA Grapalat" w:cs="Sylfaen"/>
          <w:b/>
          <w:sz w:val="20"/>
          <w:szCs w:val="22"/>
          <w:lang w:val="af-ZA"/>
        </w:rPr>
      </w:pPr>
    </w:p>
    <w:p w14:paraId="54FF7F92" w14:textId="77777777" w:rsidR="00096865" w:rsidRPr="00064ADD" w:rsidRDefault="00096865" w:rsidP="00EF3662">
      <w:pPr>
        <w:ind w:firstLine="567"/>
        <w:jc w:val="center"/>
        <w:rPr>
          <w:rFonts w:ascii="GHEA Grapalat" w:hAnsi="GHEA Grapalat"/>
          <w:sz w:val="20"/>
          <w:lang w:val="af-ZA"/>
        </w:rPr>
      </w:pPr>
      <w:proofErr w:type="gramStart"/>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roofErr w:type="gramEnd"/>
    </w:p>
    <w:p w14:paraId="68CDEC90" w14:textId="77777777" w:rsidR="00096865" w:rsidRPr="00064ADD" w:rsidRDefault="00096865" w:rsidP="00EF3662">
      <w:pPr>
        <w:ind w:firstLine="567"/>
        <w:jc w:val="both"/>
        <w:rPr>
          <w:rFonts w:ascii="GHEA Grapalat" w:hAnsi="GHEA Grapalat"/>
          <w:sz w:val="20"/>
          <w:lang w:val="af-ZA"/>
        </w:rPr>
      </w:pPr>
    </w:p>
    <w:p w14:paraId="3EF93910"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proofErr w:type="spellStart"/>
      <w:r w:rsidRPr="00064ADD">
        <w:rPr>
          <w:rFonts w:ascii="GHEA Grapalat" w:hAnsi="GHEA Grapalat" w:cs="Sylfaen"/>
          <w:sz w:val="20"/>
        </w:rPr>
        <w:t>Գնման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առարկայի</w:t>
      </w:r>
      <w:proofErr w:type="spellEnd"/>
      <w:r w:rsidRPr="00064ADD">
        <w:rPr>
          <w:rFonts w:ascii="GHEA Grapalat" w:hAnsi="GHEA Grapalat"/>
          <w:sz w:val="20"/>
          <w:lang w:val="af-ZA"/>
        </w:rPr>
        <w:t xml:space="preserve"> </w:t>
      </w:r>
      <w:proofErr w:type="spellStart"/>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proofErr w:type="spellEnd"/>
      <w:r w:rsidRPr="00064ADD">
        <w:rPr>
          <w:rFonts w:ascii="GHEA Grapalat" w:hAnsi="GHEA Grapalat" w:cs="Times Armenian"/>
          <w:sz w:val="20"/>
          <w:lang w:val="af-ZA"/>
        </w:rPr>
        <w:tab/>
        <w:t xml:space="preserve"> </w:t>
      </w:r>
    </w:p>
    <w:p w14:paraId="7A0EF21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proofErr w:type="spellStart"/>
      <w:r w:rsidRPr="00064ADD">
        <w:rPr>
          <w:rFonts w:ascii="GHEA Grapalat" w:hAnsi="GHEA Grapalat" w:cs="Sylfaen"/>
          <w:sz w:val="20"/>
        </w:rPr>
        <w:t>Մասնակցի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մասնակցության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իրավունքի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պահանջները</w:t>
      </w:r>
      <w:proofErr w:type="spellEnd"/>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proofErr w:type="spellStart"/>
      <w:r w:rsidR="000206DA" w:rsidRPr="00064ADD">
        <w:rPr>
          <w:rFonts w:ascii="GHEA Grapalat" w:hAnsi="GHEA Grapalat" w:cs="Sylfaen"/>
          <w:sz w:val="20"/>
        </w:rPr>
        <w:t>դրանց</w:t>
      </w:r>
      <w:proofErr w:type="spellEnd"/>
      <w:r w:rsidR="000206DA" w:rsidRPr="00064ADD">
        <w:rPr>
          <w:rFonts w:ascii="GHEA Grapalat" w:hAnsi="GHEA Grapalat" w:cs="Sylfaen"/>
          <w:sz w:val="20"/>
          <w:lang w:val="af-ZA"/>
        </w:rPr>
        <w:t xml:space="preserve"> </w:t>
      </w:r>
      <w:proofErr w:type="spellStart"/>
      <w:r w:rsidR="000206DA" w:rsidRPr="00064ADD">
        <w:rPr>
          <w:rFonts w:ascii="GHEA Grapalat" w:hAnsi="GHEA Grapalat" w:cs="Sylfaen"/>
          <w:sz w:val="20"/>
        </w:rPr>
        <w:t>գնահատման</w:t>
      </w:r>
      <w:proofErr w:type="spellEnd"/>
      <w:r w:rsidR="000206DA" w:rsidRPr="00064ADD">
        <w:rPr>
          <w:rFonts w:ascii="GHEA Grapalat" w:hAnsi="GHEA Grapalat" w:cs="Sylfaen"/>
          <w:sz w:val="20"/>
          <w:lang w:val="af-ZA"/>
        </w:rPr>
        <w:t xml:space="preserve"> </w:t>
      </w:r>
      <w:proofErr w:type="spellStart"/>
      <w:r w:rsidR="000206DA" w:rsidRPr="00064ADD">
        <w:rPr>
          <w:rFonts w:ascii="GHEA Grapalat" w:hAnsi="GHEA Grapalat" w:cs="Sylfaen"/>
          <w:sz w:val="20"/>
        </w:rPr>
        <w:t>կարգը</w:t>
      </w:r>
      <w:proofErr w:type="spellEnd"/>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proofErr w:type="spellStart"/>
      <w:r w:rsidRPr="00064ADD">
        <w:rPr>
          <w:rFonts w:ascii="GHEA Grapalat" w:hAnsi="GHEA Grapalat" w:cs="Sylfaen"/>
          <w:sz w:val="20"/>
        </w:rPr>
        <w:t>որակավորման</w:t>
      </w:r>
      <w:proofErr w:type="spellEnd"/>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14:paraId="2A6AC0BD"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proofErr w:type="spellStart"/>
      <w:r w:rsidRPr="00064ADD">
        <w:rPr>
          <w:rFonts w:ascii="GHEA Grapalat" w:hAnsi="GHEA Grapalat" w:cs="Sylfaen"/>
          <w:sz w:val="20"/>
        </w:rPr>
        <w:t>Հրավերի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պարզաբանումը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հրավերում</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փոփոխություն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կատարելու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ab/>
      </w:r>
    </w:p>
    <w:p w14:paraId="5C70DEB6" w14:textId="77777777"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ներկայացնելու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p>
    <w:p w14:paraId="711CD3F7"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proofErr w:type="spellStart"/>
      <w:r w:rsidRPr="00064ADD">
        <w:rPr>
          <w:rFonts w:ascii="GHEA Grapalat" w:hAnsi="GHEA Grapalat" w:cs="Sylfaen"/>
          <w:sz w:val="20"/>
        </w:rPr>
        <w:t>Հայտի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նային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առաջարկը</w:t>
      </w:r>
      <w:proofErr w:type="spellEnd"/>
      <w:r w:rsidR="00096865" w:rsidRPr="00064ADD">
        <w:rPr>
          <w:rFonts w:ascii="GHEA Grapalat" w:hAnsi="GHEA Grapalat" w:cs="Times Armenian"/>
          <w:sz w:val="20"/>
          <w:lang w:val="af-ZA"/>
        </w:rPr>
        <w:tab/>
        <w:t xml:space="preserve"> </w:t>
      </w:r>
    </w:p>
    <w:p w14:paraId="79FCA17D"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proofErr w:type="spellStart"/>
      <w:r w:rsidR="00096865" w:rsidRPr="00064ADD">
        <w:rPr>
          <w:rFonts w:ascii="GHEA Grapalat" w:hAnsi="GHEA Grapalat" w:cs="Sylfaen"/>
          <w:sz w:val="20"/>
        </w:rPr>
        <w:t>Հայտի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Times Armenian"/>
          <w:sz w:val="20"/>
        </w:rPr>
        <w:t>գ</w:t>
      </w:r>
      <w:r w:rsidR="00096865" w:rsidRPr="00064ADD">
        <w:rPr>
          <w:rFonts w:ascii="GHEA Grapalat" w:hAnsi="GHEA Grapalat" w:cs="Sylfaen"/>
          <w:sz w:val="20"/>
        </w:rPr>
        <w:t>ործողության</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ժամկետը</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հայտերում</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փոփոխություն</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կատարելու</w:t>
      </w:r>
      <w:proofErr w:type="spellEnd"/>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դրանք</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հետ</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վերցնելու</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proofErr w:type="spellEnd"/>
      <w:r w:rsidR="00096865" w:rsidRPr="00064ADD">
        <w:rPr>
          <w:rFonts w:ascii="GHEA Grapalat" w:hAnsi="GHEA Grapalat" w:cs="Times Armenian"/>
          <w:sz w:val="20"/>
          <w:lang w:val="af-ZA"/>
        </w:rPr>
        <w:tab/>
        <w:t xml:space="preserve"> </w:t>
      </w:r>
    </w:p>
    <w:p w14:paraId="1414F740" w14:textId="77777777"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proofErr w:type="spellStart"/>
      <w:r w:rsidR="00AF7BE8" w:rsidRPr="00064ADD">
        <w:rPr>
          <w:rFonts w:ascii="GHEA Grapalat" w:hAnsi="GHEA Grapalat" w:cs="Sylfaen"/>
          <w:sz w:val="20"/>
        </w:rPr>
        <w:t>այտերի</w:t>
      </w:r>
      <w:proofErr w:type="spellEnd"/>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բացումը</w:t>
      </w:r>
      <w:proofErr w:type="spellEnd"/>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գնահատումը</w:t>
      </w:r>
      <w:proofErr w:type="spellEnd"/>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արդյունքների</w:t>
      </w:r>
      <w:proofErr w:type="spellEnd"/>
      <w:r w:rsidR="00AF7BE8" w:rsidRPr="00064ADD">
        <w:rPr>
          <w:rFonts w:ascii="GHEA Grapalat" w:hAnsi="GHEA Grapalat" w:cs="Sylfaen"/>
          <w:sz w:val="20"/>
          <w:lang w:val="af-ZA"/>
        </w:rPr>
        <w:t xml:space="preserve"> </w:t>
      </w:r>
      <w:proofErr w:type="spellStart"/>
      <w:r w:rsidR="00AF7BE8" w:rsidRPr="00064ADD">
        <w:rPr>
          <w:rFonts w:ascii="GHEA Grapalat" w:hAnsi="GHEA Grapalat" w:cs="Sylfaen"/>
          <w:sz w:val="20"/>
        </w:rPr>
        <w:t>ամփոփումը</w:t>
      </w:r>
      <w:proofErr w:type="spellEnd"/>
      <w:r w:rsidR="00096865" w:rsidRPr="00064ADD">
        <w:rPr>
          <w:rFonts w:ascii="GHEA Grapalat" w:hAnsi="GHEA Grapalat" w:cs="Sylfaen"/>
          <w:sz w:val="20"/>
          <w:lang w:val="af-ZA"/>
        </w:rPr>
        <w:tab/>
      </w:r>
    </w:p>
    <w:p w14:paraId="035E1A8F"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proofErr w:type="spellStart"/>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կնքումը</w:t>
      </w:r>
      <w:proofErr w:type="spellEnd"/>
      <w:r w:rsidR="00096865" w:rsidRPr="00064ADD">
        <w:rPr>
          <w:rFonts w:ascii="GHEA Grapalat" w:hAnsi="GHEA Grapalat" w:cs="Times Armenian"/>
          <w:sz w:val="20"/>
          <w:lang w:val="af-ZA"/>
        </w:rPr>
        <w:tab/>
      </w:r>
    </w:p>
    <w:p w14:paraId="4C2D9E4A"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proofErr w:type="spellStart"/>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proofErr w:type="spellEnd"/>
      <w:r w:rsidR="00096865" w:rsidRPr="00064ADD">
        <w:rPr>
          <w:rFonts w:ascii="GHEA Grapalat" w:hAnsi="GHEA Grapalat" w:cs="Times Armenian"/>
          <w:sz w:val="20"/>
          <w:lang w:val="af-ZA"/>
        </w:rPr>
        <w:t xml:space="preserve"> </w:t>
      </w:r>
      <w:proofErr w:type="spellStart"/>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proofErr w:type="spellEnd"/>
      <w:r w:rsidR="00096865" w:rsidRPr="00064ADD">
        <w:rPr>
          <w:rFonts w:ascii="GHEA Grapalat" w:hAnsi="GHEA Grapalat" w:cs="Times Armenian"/>
          <w:sz w:val="20"/>
          <w:lang w:val="af-ZA"/>
        </w:rPr>
        <w:tab/>
        <w:t xml:space="preserve"> </w:t>
      </w:r>
    </w:p>
    <w:p w14:paraId="0D1E5B85"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չկայացած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հայտարարելը</w:t>
      </w:r>
      <w:proofErr w:type="spellEnd"/>
      <w:r w:rsidRPr="00064ADD">
        <w:rPr>
          <w:rFonts w:ascii="GHEA Grapalat" w:hAnsi="GHEA Grapalat" w:cs="Times Armenian"/>
          <w:sz w:val="20"/>
          <w:lang w:val="af-ZA"/>
        </w:rPr>
        <w:tab/>
        <w:t xml:space="preserve"> </w:t>
      </w:r>
    </w:p>
    <w:p w14:paraId="60A9C09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proofErr w:type="spellStart"/>
      <w:r w:rsidRPr="00064ADD">
        <w:rPr>
          <w:rFonts w:ascii="GHEA Grapalat" w:hAnsi="GHEA Grapalat" w:cs="Sylfaen"/>
          <w:sz w:val="20"/>
        </w:rPr>
        <w:t>Գնման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ործընթացի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ործողությունները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կամ</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ընդունված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որոշումները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բողոքարկելու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մասնակցի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իրավունքը</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roofErr w:type="spellEnd"/>
      <w:r w:rsidRPr="00064ADD">
        <w:rPr>
          <w:rFonts w:ascii="GHEA Grapalat" w:hAnsi="GHEA Grapalat" w:cs="Times Armenian"/>
          <w:sz w:val="20"/>
          <w:lang w:val="af-ZA"/>
        </w:rPr>
        <w:tab/>
      </w:r>
    </w:p>
    <w:p w14:paraId="45148231" w14:textId="77777777" w:rsidR="00096865" w:rsidRPr="00064ADD" w:rsidRDefault="00096865" w:rsidP="00EF3662">
      <w:pPr>
        <w:ind w:firstLine="567"/>
        <w:jc w:val="both"/>
        <w:rPr>
          <w:rFonts w:ascii="GHEA Grapalat" w:hAnsi="GHEA Grapalat"/>
          <w:sz w:val="20"/>
          <w:lang w:val="af-ZA"/>
        </w:rPr>
      </w:pPr>
    </w:p>
    <w:p w14:paraId="04F7EF90" w14:textId="77777777" w:rsidR="003F30CC" w:rsidRPr="00CF3FE3" w:rsidRDefault="003F30CC" w:rsidP="00EF3662">
      <w:pPr>
        <w:ind w:firstLine="567"/>
        <w:jc w:val="center"/>
        <w:rPr>
          <w:rFonts w:ascii="GHEA Grapalat" w:hAnsi="GHEA Grapalat" w:cs="Sylfaen"/>
          <w:b/>
          <w:sz w:val="20"/>
          <w:lang w:val="af-ZA"/>
        </w:rPr>
      </w:pPr>
    </w:p>
    <w:p w14:paraId="3ED36259" w14:textId="60359C90" w:rsidR="00096865" w:rsidRPr="00064ADD" w:rsidRDefault="00096865" w:rsidP="00EF3662">
      <w:pPr>
        <w:ind w:firstLine="567"/>
        <w:jc w:val="center"/>
        <w:rPr>
          <w:rFonts w:ascii="GHEA Grapalat" w:hAnsi="GHEA Grapalat"/>
          <w:b/>
          <w:sz w:val="20"/>
          <w:lang w:val="af-ZA"/>
        </w:rPr>
      </w:pPr>
      <w:proofErr w:type="gramStart"/>
      <w:r w:rsidRPr="00064ADD">
        <w:rPr>
          <w:rFonts w:ascii="GHEA Grapalat" w:hAnsi="GHEA Grapalat" w:cs="Sylfaen"/>
          <w:b/>
          <w:sz w:val="20"/>
        </w:rPr>
        <w:t>ՄԱՍ</w:t>
      </w:r>
      <w:r w:rsidRPr="00064ADD">
        <w:rPr>
          <w:rFonts w:ascii="GHEA Grapalat" w:hAnsi="GHEA Grapalat" w:cs="Times Armenian"/>
          <w:b/>
          <w:sz w:val="20"/>
          <w:lang w:val="af-ZA"/>
        </w:rPr>
        <w:t xml:space="preserve">  II.</w:t>
      </w:r>
      <w:proofErr w:type="gramEnd"/>
      <w:r w:rsidRPr="00064ADD">
        <w:rPr>
          <w:rFonts w:ascii="GHEA Grapalat" w:hAnsi="GHEA Grapalat" w:cs="Times Armenian"/>
          <w:b/>
          <w:sz w:val="20"/>
          <w:lang w:val="af-ZA"/>
        </w:rPr>
        <w:t xml:space="preserve">  </w:t>
      </w:r>
      <w:r w:rsidR="00C77138">
        <w:rPr>
          <w:rFonts w:ascii="GHEA Grapalat" w:hAnsi="GHEA Grapalat" w:cs="Sylfaen"/>
          <w:b/>
          <w:sz w:val="20"/>
        </w:rPr>
        <w:t>ՀՐԱՏԱՊ</w:t>
      </w:r>
      <w:r w:rsidR="00C77138" w:rsidRPr="00C77138">
        <w:rPr>
          <w:rFonts w:ascii="GHEA Grapalat" w:hAnsi="GHEA Grapalat" w:cs="Sylfaen"/>
          <w:b/>
          <w:sz w:val="20"/>
          <w:lang w:val="af-ZA"/>
        </w:rPr>
        <w:t xml:space="preserve"> </w:t>
      </w:r>
      <w:r w:rsidR="00C77138">
        <w:rPr>
          <w:rFonts w:ascii="GHEA Grapalat" w:hAnsi="GHEA Grapalat" w:cs="Sylfaen"/>
          <w:b/>
          <w:sz w:val="20"/>
        </w:rPr>
        <w:t>ԲԱՑ</w:t>
      </w:r>
      <w:r w:rsidR="00C77138" w:rsidRPr="00C77138">
        <w:rPr>
          <w:rFonts w:ascii="GHEA Grapalat" w:hAnsi="GHEA Grapalat" w:cs="Sylfaen"/>
          <w:b/>
          <w:sz w:val="20"/>
          <w:lang w:val="af-ZA"/>
        </w:rPr>
        <w:t xml:space="preserve"> </w:t>
      </w:r>
      <w:proofErr w:type="gramStart"/>
      <w:r w:rsidR="00C77138">
        <w:rPr>
          <w:rFonts w:ascii="GHEA Grapalat" w:hAnsi="GHEA Grapalat" w:cs="Sylfaen"/>
          <w:b/>
          <w:sz w:val="20"/>
        </w:rPr>
        <w:t>ՄՐՑՈՒՅԹ</w:t>
      </w:r>
      <w:r w:rsidRPr="00064ADD">
        <w:rPr>
          <w:rFonts w:ascii="GHEA Grapalat" w:hAnsi="GHEA Grapalat" w:cs="Sylfaen"/>
          <w:b/>
          <w:sz w:val="20"/>
        </w:rPr>
        <w:t>Ի</w:t>
      </w:r>
      <w:r w:rsidRPr="00064ADD">
        <w:rPr>
          <w:rFonts w:ascii="GHEA Grapalat" w:hAnsi="GHEA Grapalat" w:cs="Times Armenian"/>
          <w:b/>
          <w:sz w:val="20"/>
          <w:lang w:val="af-ZA"/>
        </w:rPr>
        <w:t xml:space="preserve">  </w:t>
      </w:r>
      <w:r w:rsidRPr="00064ADD">
        <w:rPr>
          <w:rFonts w:ascii="GHEA Grapalat" w:hAnsi="GHEA Grapalat" w:cs="Sylfaen"/>
          <w:b/>
          <w:sz w:val="20"/>
        </w:rPr>
        <w:t>ՀԱՅՏԸ</w:t>
      </w:r>
      <w:proofErr w:type="gramEnd"/>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14:paraId="4E70D449" w14:textId="77777777" w:rsidR="00096865" w:rsidRPr="00064ADD" w:rsidRDefault="00096865" w:rsidP="00EF3662">
      <w:pPr>
        <w:ind w:firstLine="567"/>
        <w:jc w:val="both"/>
        <w:rPr>
          <w:rFonts w:ascii="GHEA Grapalat" w:hAnsi="GHEA Grapalat"/>
          <w:sz w:val="20"/>
          <w:lang w:val="af-ZA"/>
        </w:rPr>
      </w:pPr>
    </w:p>
    <w:p w14:paraId="598CDA32"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proofErr w:type="spellStart"/>
      <w:proofErr w:type="gramStart"/>
      <w:r w:rsidRPr="00064ADD">
        <w:rPr>
          <w:rFonts w:ascii="GHEA Grapalat" w:hAnsi="GHEA Grapalat" w:cs="Sylfaen"/>
          <w:sz w:val="20"/>
        </w:rPr>
        <w:t>Ընդհանուր</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դրույթներ</w:t>
      </w:r>
      <w:proofErr w:type="spellEnd"/>
      <w:proofErr w:type="gramEnd"/>
      <w:r w:rsidRPr="00064ADD">
        <w:rPr>
          <w:rFonts w:ascii="GHEA Grapalat" w:hAnsi="GHEA Grapalat" w:cs="Times Armenian"/>
          <w:sz w:val="20"/>
          <w:lang w:val="af-ZA"/>
        </w:rPr>
        <w:tab/>
      </w:r>
    </w:p>
    <w:p w14:paraId="0B9B9CAA"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ab/>
      </w:r>
    </w:p>
    <w:p w14:paraId="6BD5D9D5" w14:textId="77777777"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proofErr w:type="spellStart"/>
      <w:r w:rsidR="00096865" w:rsidRPr="00064ADD">
        <w:rPr>
          <w:rFonts w:ascii="GHEA Grapalat" w:hAnsi="GHEA Grapalat" w:cs="Sylfaen"/>
          <w:sz w:val="20"/>
        </w:rPr>
        <w:t>Հավելվածներ</w:t>
      </w:r>
      <w:proofErr w:type="spellEnd"/>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14:paraId="064C8EF4" w14:textId="6B527CF0" w:rsidR="00096865" w:rsidRPr="00064ADD" w:rsidRDefault="00096865" w:rsidP="003F30CC">
      <w:pPr>
        <w:jc w:val="both"/>
        <w:rPr>
          <w:rFonts w:ascii="GHEA Grapalat" w:hAnsi="GHEA Grapalat" w:cs="Times Armenian"/>
          <w:sz w:val="20"/>
          <w:lang w:val="af-ZA"/>
        </w:rPr>
      </w:pPr>
    </w:p>
    <w:p w14:paraId="4214DA6B" w14:textId="158DD772" w:rsidR="00096865" w:rsidRPr="00064ADD" w:rsidRDefault="00096865" w:rsidP="003F30CC">
      <w:pPr>
        <w:ind w:firstLine="567"/>
        <w:jc w:val="both"/>
        <w:rPr>
          <w:rFonts w:ascii="GHEA Grapalat" w:hAnsi="GHEA Grapalat"/>
          <w:sz w:val="20"/>
          <w:lang w:val="af-ZA"/>
        </w:rPr>
      </w:pP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տրամադրվում</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լրումն</w:t>
      </w:r>
      <w:proofErr w:type="spellEnd"/>
      <w:r w:rsidRPr="00064ADD">
        <w:rPr>
          <w:rFonts w:ascii="GHEA Grapalat" w:hAnsi="GHEA Grapalat"/>
          <w:sz w:val="20"/>
          <w:lang w:val="af-ZA"/>
        </w:rPr>
        <w:t xml:space="preserve"> </w:t>
      </w:r>
      <w:r w:rsidR="0071327B">
        <w:rPr>
          <w:rFonts w:ascii="GHEA Grapalat" w:hAnsi="GHEA Grapalat" w:cs="Times Armenian"/>
          <w:color w:val="FF0000"/>
          <w:sz w:val="20"/>
          <w:lang w:val="af-ZA"/>
        </w:rPr>
        <w:t>ԱՄՄՀԼԿՀՈԱԿ-ՀԲՄԾՁԲ-23/6</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proofErr w:type="spellEnd"/>
      <w:r w:rsidRPr="00064ADD">
        <w:rPr>
          <w:rFonts w:ascii="GHEA Grapalat" w:hAnsi="GHEA Grapalat"/>
          <w:sz w:val="20"/>
          <w:lang w:val="af-ZA"/>
        </w:rPr>
        <w:t xml:space="preserve"> </w:t>
      </w:r>
      <w:proofErr w:type="spellStart"/>
      <w:r w:rsidRPr="00064ADD">
        <w:rPr>
          <w:rFonts w:ascii="GHEA Grapalat" w:hAnsi="GHEA Grapalat" w:cs="Sylfaen"/>
          <w:sz w:val="20"/>
        </w:rPr>
        <w:t>անցկացվող</w:t>
      </w:r>
      <w:proofErr w:type="spellEnd"/>
      <w:r w:rsidRPr="00064ADD">
        <w:rPr>
          <w:rFonts w:ascii="GHEA Grapalat" w:hAnsi="GHEA Grapalat" w:cs="Times Armenian"/>
          <w:sz w:val="20"/>
          <w:lang w:val="af-ZA"/>
        </w:rPr>
        <w:t xml:space="preserve"> </w:t>
      </w:r>
      <w:r w:rsidR="00C77138">
        <w:rPr>
          <w:rFonts w:ascii="GHEA Grapalat" w:hAnsi="GHEA Grapalat" w:cs="Sylfaen"/>
          <w:sz w:val="20"/>
        </w:rPr>
        <w:t>ՀՐԱՏԱՊ</w:t>
      </w:r>
      <w:r w:rsidR="00C77138" w:rsidRPr="00C77138">
        <w:rPr>
          <w:rFonts w:ascii="GHEA Grapalat" w:hAnsi="GHEA Grapalat" w:cs="Sylfaen"/>
          <w:sz w:val="20"/>
          <w:lang w:val="af-ZA"/>
        </w:rPr>
        <w:t xml:space="preserve"> </w:t>
      </w:r>
      <w:r w:rsidR="00C77138">
        <w:rPr>
          <w:rFonts w:ascii="GHEA Grapalat" w:hAnsi="GHEA Grapalat" w:cs="Sylfaen"/>
          <w:sz w:val="20"/>
        </w:rPr>
        <w:t>ԲԱՑ</w:t>
      </w:r>
      <w:r w:rsidR="00C77138" w:rsidRPr="00C77138">
        <w:rPr>
          <w:rFonts w:ascii="GHEA Grapalat" w:hAnsi="GHEA Grapalat" w:cs="Sylfaen"/>
          <w:sz w:val="20"/>
          <w:lang w:val="af-ZA"/>
        </w:rPr>
        <w:t xml:space="preserve"> </w:t>
      </w:r>
      <w:proofErr w:type="spellStart"/>
      <w:r w:rsidR="00C77138">
        <w:rPr>
          <w:rFonts w:ascii="GHEA Grapalat" w:hAnsi="GHEA Grapalat" w:cs="Sylfaen"/>
          <w:sz w:val="20"/>
        </w:rPr>
        <w:t>ՄՐՑՈՒՅԹ</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այսուհետև</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հայտարարության</w:t>
      </w:r>
      <w:proofErr w:type="spellEnd"/>
      <w:r w:rsidR="004D5671" w:rsidRPr="00064ADD">
        <w:rPr>
          <w:rFonts w:ascii="GHEA Grapalat" w:hAnsi="GHEA Grapalat" w:cs="Times Armenian"/>
          <w:sz w:val="20"/>
          <w:lang w:val="af-ZA"/>
        </w:rPr>
        <w:t>։</w:t>
      </w:r>
    </w:p>
    <w:p w14:paraId="350C020E" w14:textId="4169411A" w:rsidR="00096865" w:rsidRPr="00064ADD" w:rsidRDefault="00096865" w:rsidP="00EF3662">
      <w:pPr>
        <w:ind w:firstLine="567"/>
        <w:jc w:val="both"/>
        <w:rPr>
          <w:rFonts w:ascii="GHEA Grapalat" w:hAnsi="GHEA Grapalat"/>
          <w:sz w:val="20"/>
          <w:lang w:val="af-ZA"/>
        </w:rPr>
      </w:pP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հրավերը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կազմվել</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օրենսդրության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այդ</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թվում</w:t>
      </w:r>
      <w:proofErr w:type="spellEnd"/>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proofErr w:type="spellStart"/>
      <w:r w:rsidRPr="00064ADD">
        <w:rPr>
          <w:rFonts w:ascii="GHEA Grapalat" w:hAnsi="GHEA Grapalat" w:cs="Sylfaen"/>
          <w:sz w:val="20"/>
        </w:rPr>
        <w:t>Գնումների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օրենքի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Օրենք</w:t>
      </w:r>
      <w:proofErr w:type="spellEnd"/>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կառավարության</w:t>
      </w:r>
      <w:proofErr w:type="spellEnd"/>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որոշմամբ</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հաստատված</w:t>
      </w:r>
      <w:proofErr w:type="spellEnd"/>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proofErr w:type="spellStart"/>
      <w:r w:rsidRPr="00064ADD">
        <w:rPr>
          <w:rFonts w:ascii="GHEA Grapalat" w:hAnsi="GHEA Grapalat" w:cs="Sylfaen"/>
          <w:sz w:val="20"/>
        </w:rPr>
        <w:t>Գնումների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ործընթացի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կազմակերպման</w:t>
      </w:r>
      <w:proofErr w:type="spellEnd"/>
      <w:r w:rsidR="003C53D4" w:rsidRPr="00064ADD">
        <w:rPr>
          <w:rFonts w:ascii="GHEA Grapalat" w:hAnsi="GHEA Grapalat"/>
          <w:sz w:val="20"/>
          <w:lang w:val="af-ZA"/>
        </w:rPr>
        <w:t>»</w:t>
      </w:r>
      <w:r w:rsidRPr="00064ADD">
        <w:rPr>
          <w:rFonts w:ascii="GHEA Grapalat" w:hAnsi="GHEA Grapalat"/>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w:t>
      </w:r>
      <w:r w:rsidRPr="00064ADD">
        <w:rPr>
          <w:rFonts w:ascii="GHEA Grapalat" w:hAnsi="GHEA Grapalat" w:cs="Times Armenian"/>
          <w:sz w:val="20"/>
        </w:rPr>
        <w:t>գ</w:t>
      </w:r>
      <w:proofErr w:type="spellEnd"/>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այլ</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իրավական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ակտերի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պահանջներին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համապատասխան</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նպատակ</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Times Armenian"/>
          <w:sz w:val="20"/>
          <w:lang w:val="af-ZA"/>
        </w:rPr>
        <w:t xml:space="preserve"> </w:t>
      </w:r>
      <w:r w:rsidR="00905571">
        <w:rPr>
          <w:rFonts w:ascii="GHEA Grapalat" w:hAnsi="GHEA Grapalat"/>
          <w:color w:val="FF0000"/>
          <w:sz w:val="20"/>
          <w:lang w:val="af-ZA"/>
        </w:rPr>
        <w:t xml:space="preserve"> «Մեծամոր համայնքի լուսավորություն և կանաչապատում» ՀՈԱԿ</w:t>
      </w:r>
      <w:r w:rsidR="00426991" w:rsidRPr="00E67410">
        <w:rPr>
          <w:rFonts w:ascii="GHEA Grapalat" w:hAnsi="GHEA Grapalat"/>
          <w:sz w:val="20"/>
          <w:lang w:val="af-ZA"/>
        </w:rPr>
        <w:t>-</w:t>
      </w:r>
      <w:r w:rsidR="00A00E74" w:rsidRPr="00064ADD">
        <w:rPr>
          <w:rFonts w:ascii="GHEA Grapalat" w:hAnsi="GHEA Grapalat"/>
          <w:sz w:val="20"/>
        </w:rPr>
        <w:t>ի</w:t>
      </w:r>
      <w:r w:rsidR="00A00E74" w:rsidRPr="00064ADD">
        <w:rPr>
          <w:rFonts w:ascii="GHEA Grapalat" w:hAnsi="GHEA Grapalat"/>
          <w:sz w:val="20"/>
          <w:lang w:val="af-ZA"/>
        </w:rPr>
        <w:t xml:space="preserve"> </w:t>
      </w:r>
      <w:r w:rsidR="00A00E74" w:rsidRPr="00064ADD">
        <w:rPr>
          <w:rFonts w:ascii="GHEA Grapalat" w:hAnsi="GHEA Grapalat" w:cs="Times Armenian"/>
          <w:sz w:val="20"/>
          <w:lang w:val="af-ZA"/>
        </w:rPr>
        <w:t>(</w:t>
      </w:r>
      <w:proofErr w:type="spellStart"/>
      <w:r w:rsidR="00A00E74" w:rsidRPr="00064ADD">
        <w:rPr>
          <w:rFonts w:ascii="GHEA Grapalat" w:hAnsi="GHEA Grapalat" w:cs="Sylfaen"/>
          <w:sz w:val="20"/>
        </w:rPr>
        <w:t>այսուհետ</w:t>
      </w:r>
      <w:proofErr w:type="spellEnd"/>
      <w:r w:rsidR="00A00E74" w:rsidRPr="00064ADD">
        <w:rPr>
          <w:rFonts w:ascii="GHEA Grapalat" w:hAnsi="GHEA Grapalat" w:cs="Times Armenian"/>
          <w:sz w:val="20"/>
          <w:lang w:val="af-ZA"/>
        </w:rPr>
        <w:t xml:space="preserve">` </w:t>
      </w:r>
      <w:proofErr w:type="spellStart"/>
      <w:r w:rsidR="00A00E74" w:rsidRPr="00064ADD">
        <w:rPr>
          <w:rFonts w:ascii="GHEA Grapalat" w:hAnsi="GHEA Grapalat" w:cs="Sylfaen"/>
          <w:sz w:val="20"/>
        </w:rPr>
        <w:t>պատվիրատու</w:t>
      </w:r>
      <w:proofErr w:type="spellEnd"/>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կողմից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հայտարարված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proofErr w:type="spellEnd"/>
      <w:r w:rsidR="000604CF" w:rsidRPr="00064ADD">
        <w:rPr>
          <w:rFonts w:ascii="GHEA Grapalat" w:hAnsi="GHEA Grapalat" w:cs="Sylfaen"/>
          <w:sz w:val="20"/>
          <w:lang w:val="af-ZA"/>
        </w:rPr>
        <w:t xml:space="preserve"> </w:t>
      </w:r>
      <w:proofErr w:type="spellStart"/>
      <w:r w:rsidRPr="00064ADD">
        <w:rPr>
          <w:rFonts w:ascii="GHEA Grapalat" w:hAnsi="GHEA Grapalat" w:cs="Sylfaen"/>
          <w:sz w:val="20"/>
        </w:rPr>
        <w:t>մասնակցելու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մտադրություն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ունեցող</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անձանց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այսուհետ</w:t>
      </w:r>
      <w:proofErr w:type="spellEnd"/>
      <w:r w:rsidRPr="00064ADD">
        <w:rPr>
          <w:rFonts w:ascii="GHEA Grapalat" w:hAnsi="GHEA Grapalat" w:cs="Times Armenian"/>
          <w:sz w:val="20"/>
          <w:lang w:val="af-ZA"/>
        </w:rPr>
        <w:t xml:space="preserve">`  </w:t>
      </w:r>
      <w:proofErr w:type="spellStart"/>
      <w:r w:rsidR="003D0075" w:rsidRPr="00064ADD">
        <w:rPr>
          <w:rFonts w:ascii="GHEA Grapalat" w:hAnsi="GHEA Grapalat" w:cs="Sylfaen"/>
          <w:sz w:val="20"/>
        </w:rPr>
        <w:t>մ</w:t>
      </w:r>
      <w:r w:rsidRPr="00064ADD">
        <w:rPr>
          <w:rFonts w:ascii="GHEA Grapalat" w:hAnsi="GHEA Grapalat" w:cs="Sylfaen"/>
          <w:sz w:val="20"/>
        </w:rPr>
        <w:t>ասնակից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տեղեկացնելու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պայմանների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Times Armenian"/>
          <w:sz w:val="20"/>
        </w:rPr>
        <w:t>գ</w:t>
      </w:r>
      <w:r w:rsidRPr="00064ADD">
        <w:rPr>
          <w:rFonts w:ascii="GHEA Grapalat" w:hAnsi="GHEA Grapalat" w:cs="Sylfaen"/>
          <w:sz w:val="20"/>
        </w:rPr>
        <w:t>նման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առարկայի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անցկացման</w:t>
      </w:r>
      <w:proofErr w:type="spellEnd"/>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որոշելու</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նրա</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կնքելու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ինչպես</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նաև</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օժանդակելու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հայտը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պատրաստելիս</w:t>
      </w:r>
      <w:proofErr w:type="spellEnd"/>
      <w:r w:rsidR="004D5671" w:rsidRPr="00064ADD">
        <w:rPr>
          <w:rFonts w:ascii="GHEA Grapalat" w:hAnsi="GHEA Grapalat" w:cs="Times Armenian"/>
          <w:sz w:val="20"/>
          <w:lang w:val="af-ZA"/>
        </w:rPr>
        <w:t>։</w:t>
      </w:r>
    </w:p>
    <w:p w14:paraId="28B79BFE" w14:textId="77777777" w:rsidR="00096865" w:rsidRPr="00064ADD" w:rsidRDefault="00096865" w:rsidP="00EF3662">
      <w:pPr>
        <w:ind w:firstLine="567"/>
        <w:jc w:val="both"/>
        <w:rPr>
          <w:rFonts w:ascii="GHEA Grapalat" w:hAnsi="GHEA Grapalat"/>
          <w:sz w:val="20"/>
          <w:lang w:val="af-ZA"/>
        </w:rPr>
      </w:pPr>
      <w:proofErr w:type="spellStart"/>
      <w:r w:rsidRPr="00064ADD">
        <w:rPr>
          <w:rFonts w:ascii="GHEA Grapalat" w:hAnsi="GHEA Grapalat" w:cs="Sylfaen"/>
          <w:sz w:val="20"/>
        </w:rPr>
        <w:t>Հայտեր</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կարող</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ներկայացնել</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բոլոր</w:t>
      </w:r>
      <w:proofErr w:type="spellEnd"/>
      <w:r w:rsidR="00B2681D" w:rsidRPr="00064ADD">
        <w:rPr>
          <w:rFonts w:ascii="GHEA Grapalat" w:hAnsi="GHEA Grapalat" w:cs="Sylfaen"/>
          <w:sz w:val="20"/>
          <w:lang w:val="af-ZA"/>
        </w:rPr>
        <w:t xml:space="preserve"> </w:t>
      </w:r>
      <w:proofErr w:type="spellStart"/>
      <w:r w:rsidRPr="00064ADD">
        <w:rPr>
          <w:rFonts w:ascii="GHEA Grapalat" w:hAnsi="GHEA Grapalat" w:cs="Sylfaen"/>
          <w:sz w:val="20"/>
        </w:rPr>
        <w:t>անձիք</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անկախ</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նրանց</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օտարերկրյա</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ֆիզիկական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անձ</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կազմակերպություն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քաղաքացիություն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չունեցող</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անձ</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լինելու</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proofErr w:type="spellEnd"/>
      <w:r w:rsidR="004D5671" w:rsidRPr="00064ADD">
        <w:rPr>
          <w:rFonts w:ascii="GHEA Grapalat" w:hAnsi="GHEA Grapalat" w:cs="Times Armenian"/>
          <w:sz w:val="20"/>
          <w:lang w:val="af-ZA"/>
        </w:rPr>
        <w:t>։</w:t>
      </w:r>
    </w:p>
    <w:p w14:paraId="26E82F00" w14:textId="77777777" w:rsidR="00096865" w:rsidRPr="00064ADD" w:rsidRDefault="00096865" w:rsidP="00EF3662">
      <w:pPr>
        <w:ind w:firstLine="567"/>
        <w:jc w:val="both"/>
        <w:rPr>
          <w:rFonts w:ascii="GHEA Grapalat" w:hAnsi="GHEA Grapalat" w:cs="Times Armenian"/>
          <w:sz w:val="20"/>
          <w:lang w:val="af-ZA"/>
        </w:rPr>
      </w:pP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հարաբերությունների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նկատմամբ</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կիրառվում</w:t>
      </w:r>
      <w:proofErr w:type="spellEnd"/>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Հայաստանի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Հանրապետության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իրավունքը</w:t>
      </w:r>
      <w:proofErr w:type="spellEnd"/>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proofErr w:type="spellStart"/>
      <w:r w:rsidRPr="00064ADD">
        <w:rPr>
          <w:rFonts w:ascii="GHEA Grapalat" w:hAnsi="GHEA Grapalat" w:cs="Sylfaen"/>
          <w:sz w:val="20"/>
        </w:rPr>
        <w:t>Սույն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հետ</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կապված</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վեճերը</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ենթակա</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քննության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Հայաստանի</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Հանրապետության</w:t>
      </w:r>
      <w:proofErr w:type="spellEnd"/>
      <w:r w:rsidRPr="00064ADD">
        <w:rPr>
          <w:rFonts w:ascii="GHEA Grapalat" w:hAnsi="GHEA Grapalat" w:cs="Times Armenian"/>
          <w:sz w:val="20"/>
          <w:lang w:val="af-ZA"/>
        </w:rPr>
        <w:t xml:space="preserve"> </w:t>
      </w:r>
      <w:proofErr w:type="spellStart"/>
      <w:r w:rsidRPr="00064ADD">
        <w:rPr>
          <w:rFonts w:ascii="GHEA Grapalat" w:hAnsi="GHEA Grapalat" w:cs="Sylfaen"/>
          <w:sz w:val="20"/>
        </w:rPr>
        <w:t>դատարաններում</w:t>
      </w:r>
      <w:proofErr w:type="spellEnd"/>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14:paraId="345FD0AB" w14:textId="1559CE66" w:rsidR="003E1421" w:rsidRPr="00064ADD" w:rsidRDefault="00A81DD5" w:rsidP="00EF3662">
      <w:pPr>
        <w:pStyle w:val="BodyTextIndent2"/>
        <w:spacing w:line="240" w:lineRule="auto"/>
        <w:ind w:firstLine="567"/>
        <w:rPr>
          <w:rFonts w:ascii="GHEA Grapalat" w:hAnsi="GHEA Grapalat"/>
        </w:rPr>
      </w:pPr>
      <w:r w:rsidRPr="00064ADD">
        <w:rPr>
          <w:rFonts w:ascii="GHEA Grapalat" w:hAnsi="GHEA Grapalat"/>
        </w:rPr>
        <w:t xml:space="preserve">Գնահատող հանձնաժողովի քարտուղարի </w:t>
      </w:r>
      <w:r w:rsidR="003E1421" w:rsidRPr="00064ADD">
        <w:rPr>
          <w:rFonts w:ascii="GHEA Grapalat" w:hAnsi="GHEA Grapalat"/>
        </w:rPr>
        <w:t xml:space="preserve">էլեկտրոնային փոստի հասցեն է` </w:t>
      </w:r>
      <w:r w:rsidR="00905571">
        <w:rPr>
          <w:rFonts w:ascii="GHEA Grapalat" w:hAnsi="GHEA Grapalat"/>
          <w:iCs/>
          <w:color w:val="FF0000"/>
        </w:rPr>
        <w:t>info@epromotion.am</w:t>
      </w:r>
    </w:p>
    <w:p w14:paraId="5AD4F667" w14:textId="77777777"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proofErr w:type="gramStart"/>
      <w:r w:rsidR="00096865" w:rsidRPr="00064ADD">
        <w:rPr>
          <w:rFonts w:ascii="GHEA Grapalat" w:hAnsi="GHEA Grapalat" w:cs="Sylfaen"/>
          <w:szCs w:val="22"/>
        </w:rPr>
        <w:lastRenderedPageBreak/>
        <w:t>ՄԱՍ</w:t>
      </w:r>
      <w:r w:rsidR="00096865" w:rsidRPr="00064ADD">
        <w:rPr>
          <w:rFonts w:ascii="GHEA Grapalat" w:hAnsi="GHEA Grapalat" w:cs="Times Armenian"/>
          <w:szCs w:val="22"/>
          <w:lang w:val="af-ZA"/>
        </w:rPr>
        <w:t xml:space="preserve">  I</w:t>
      </w:r>
      <w:proofErr w:type="gramEnd"/>
    </w:p>
    <w:p w14:paraId="36FDB5CB" w14:textId="77777777" w:rsidR="00096865" w:rsidRPr="00064ADD" w:rsidRDefault="00096865" w:rsidP="00EF3662">
      <w:pPr>
        <w:pStyle w:val="Heading3"/>
        <w:spacing w:line="240" w:lineRule="auto"/>
        <w:ind w:firstLine="567"/>
        <w:rPr>
          <w:rFonts w:ascii="GHEA Grapalat" w:hAnsi="GHEA Grapalat"/>
          <w:sz w:val="24"/>
          <w:szCs w:val="22"/>
          <w:lang w:val="af-ZA"/>
        </w:rPr>
      </w:pPr>
    </w:p>
    <w:p w14:paraId="3E34078F" w14:textId="77777777" w:rsidR="00096865" w:rsidRPr="00064ADD" w:rsidRDefault="002B32D6" w:rsidP="00EF3662">
      <w:pPr>
        <w:numPr>
          <w:ilvl w:val="0"/>
          <w:numId w:val="3"/>
        </w:numPr>
        <w:jc w:val="center"/>
        <w:rPr>
          <w:rFonts w:ascii="GHEA Grapalat" w:hAnsi="GHEA Grapalat" w:cs="Sylfaen"/>
          <w:b/>
          <w:sz w:val="20"/>
        </w:rPr>
      </w:pPr>
      <w:proofErr w:type="gramStart"/>
      <w:r w:rsidRPr="00064ADD">
        <w:rPr>
          <w:rFonts w:ascii="GHEA Grapalat" w:hAnsi="GHEA Grapalat" w:cs="Sylfaen"/>
          <w:b/>
          <w:sz w:val="20"/>
        </w:rPr>
        <w:t>ԳՆՄԱՆ  ԱՌԱՐԿԱՅԻ</w:t>
      </w:r>
      <w:proofErr w:type="gramEnd"/>
      <w:r w:rsidRPr="00064ADD">
        <w:rPr>
          <w:rFonts w:ascii="GHEA Grapalat" w:hAnsi="GHEA Grapalat" w:cs="Sylfaen"/>
          <w:b/>
          <w:sz w:val="20"/>
        </w:rPr>
        <w:t xml:space="preserve">  ԲՆՈՒԹԱԳԻՐԸ</w:t>
      </w:r>
    </w:p>
    <w:p w14:paraId="6D12D87B" w14:textId="77777777" w:rsidR="002B32D6" w:rsidRPr="00064ADD" w:rsidRDefault="002B32D6" w:rsidP="003F30CC">
      <w:pPr>
        <w:ind w:firstLine="360"/>
        <w:jc w:val="center"/>
        <w:rPr>
          <w:rFonts w:ascii="GHEA Grapalat" w:hAnsi="GHEA Grapalat" w:cs="Sylfaen"/>
          <w:b/>
          <w:sz w:val="20"/>
        </w:rPr>
      </w:pPr>
    </w:p>
    <w:p w14:paraId="0707D73B" w14:textId="367A0EC9" w:rsidR="00096865" w:rsidRDefault="00096865" w:rsidP="003F30CC">
      <w:pPr>
        <w:pStyle w:val="Heading3"/>
        <w:numPr>
          <w:ilvl w:val="1"/>
          <w:numId w:val="32"/>
        </w:numPr>
        <w:spacing w:line="240" w:lineRule="auto"/>
        <w:ind w:left="0" w:firstLine="360"/>
        <w:jc w:val="both"/>
        <w:rPr>
          <w:rFonts w:ascii="GHEA Grapalat" w:hAnsi="GHEA Grapalat" w:cs="Times Armenian"/>
          <w:i w:val="0"/>
          <w:lang w:val="af-ZA"/>
        </w:rPr>
      </w:pPr>
      <w:proofErr w:type="spellStart"/>
      <w:r w:rsidRPr="00064ADD">
        <w:rPr>
          <w:rFonts w:ascii="GHEA Grapalat" w:hAnsi="GHEA Grapalat" w:cs="Sylfaen"/>
          <w:i w:val="0"/>
        </w:rPr>
        <w:t>Գնման</w:t>
      </w:r>
      <w:proofErr w:type="spellEnd"/>
      <w:r w:rsidRPr="00064ADD">
        <w:rPr>
          <w:rFonts w:ascii="GHEA Grapalat" w:hAnsi="GHEA Grapalat" w:cs="Sylfaen"/>
          <w:i w:val="0"/>
          <w:lang w:val="af-ZA"/>
        </w:rPr>
        <w:t xml:space="preserve"> </w:t>
      </w:r>
      <w:proofErr w:type="spellStart"/>
      <w:r w:rsidRPr="00064ADD">
        <w:rPr>
          <w:rFonts w:ascii="GHEA Grapalat" w:hAnsi="GHEA Grapalat" w:cs="Sylfaen"/>
          <w:i w:val="0"/>
        </w:rPr>
        <w:t>առարկա</w:t>
      </w:r>
      <w:proofErr w:type="spellEnd"/>
      <w:r w:rsidRPr="00064ADD">
        <w:rPr>
          <w:rFonts w:ascii="GHEA Grapalat" w:hAnsi="GHEA Grapalat" w:cs="Sylfaen"/>
          <w:i w:val="0"/>
          <w:lang w:val="af-ZA"/>
        </w:rPr>
        <w:t xml:space="preserve"> </w:t>
      </w:r>
      <w:r w:rsidRPr="00064ADD">
        <w:rPr>
          <w:rFonts w:ascii="GHEA Grapalat" w:hAnsi="GHEA Grapalat" w:cs="Sylfaen"/>
          <w:i w:val="0"/>
        </w:rPr>
        <w:t>է</w:t>
      </w:r>
      <w:r w:rsidRPr="00064ADD">
        <w:rPr>
          <w:rFonts w:ascii="GHEA Grapalat" w:hAnsi="GHEA Grapalat" w:cs="Sylfaen"/>
          <w:i w:val="0"/>
          <w:lang w:val="af-ZA"/>
        </w:rPr>
        <w:t xml:space="preserve"> </w:t>
      </w:r>
      <w:proofErr w:type="spellStart"/>
      <w:proofErr w:type="gramStart"/>
      <w:r w:rsidRPr="00064ADD">
        <w:rPr>
          <w:rFonts w:ascii="GHEA Grapalat" w:hAnsi="GHEA Grapalat" w:cs="Sylfaen"/>
          <w:i w:val="0"/>
        </w:rPr>
        <w:t>հանդիսանում</w:t>
      </w:r>
      <w:proofErr w:type="spellEnd"/>
      <w:r w:rsidRPr="00064ADD">
        <w:rPr>
          <w:rFonts w:ascii="GHEA Grapalat" w:hAnsi="GHEA Grapalat" w:cs="Sylfaen"/>
          <w:i w:val="0"/>
          <w:lang w:val="af-ZA"/>
        </w:rPr>
        <w:t xml:space="preserve"> </w:t>
      </w:r>
      <w:r w:rsidR="00905571">
        <w:rPr>
          <w:rFonts w:ascii="GHEA Grapalat" w:hAnsi="GHEA Grapalat" w:cs="Sylfaen"/>
          <w:i w:val="0"/>
          <w:color w:val="FF0000"/>
          <w:lang w:val="af-ZA"/>
        </w:rPr>
        <w:t xml:space="preserve"> «</w:t>
      </w:r>
      <w:proofErr w:type="gramEnd"/>
      <w:r w:rsidR="00905571">
        <w:rPr>
          <w:rFonts w:ascii="GHEA Grapalat" w:hAnsi="GHEA Grapalat" w:cs="Sylfaen"/>
          <w:i w:val="0"/>
          <w:color w:val="FF0000"/>
          <w:lang w:val="af-ZA"/>
        </w:rPr>
        <w:t>Մեծամոր համայնքի լուսավորություն և կանաչապատում» ՀՈԱԿ</w:t>
      </w:r>
      <w:r w:rsidR="003F30CC">
        <w:rPr>
          <w:rFonts w:ascii="GHEA Grapalat" w:hAnsi="GHEA Grapalat" w:cs="Sylfaen"/>
          <w:i w:val="0"/>
          <w:color w:val="FF0000"/>
          <w:lang w:val="af-ZA"/>
        </w:rPr>
        <w:t>-ի</w:t>
      </w:r>
      <w:r w:rsidRPr="00064ADD">
        <w:rPr>
          <w:rFonts w:ascii="GHEA Grapalat" w:hAnsi="GHEA Grapalat"/>
          <w:i w:val="0"/>
          <w:lang w:val="af-ZA"/>
        </w:rPr>
        <w:t xml:space="preserve"> </w:t>
      </w:r>
      <w:proofErr w:type="spellStart"/>
      <w:r w:rsidRPr="00064ADD">
        <w:rPr>
          <w:rFonts w:ascii="GHEA Grapalat" w:hAnsi="GHEA Grapalat" w:cs="Sylfaen"/>
          <w:i w:val="0"/>
        </w:rPr>
        <w:t>կարիքների</w:t>
      </w:r>
      <w:proofErr w:type="spellEnd"/>
      <w:r w:rsidRPr="00064ADD">
        <w:rPr>
          <w:rFonts w:ascii="GHEA Grapalat" w:hAnsi="GHEA Grapalat" w:cs="Times Armenian"/>
          <w:i w:val="0"/>
          <w:lang w:val="af-ZA"/>
        </w:rPr>
        <w:t xml:space="preserve"> </w:t>
      </w:r>
      <w:proofErr w:type="spellStart"/>
      <w:r w:rsidRPr="00064ADD">
        <w:rPr>
          <w:rFonts w:ascii="GHEA Grapalat" w:hAnsi="GHEA Grapalat" w:cs="Sylfaen"/>
          <w:i w:val="0"/>
        </w:rPr>
        <w:t>համար</w:t>
      </w:r>
      <w:proofErr w:type="spellEnd"/>
      <w:r w:rsidRPr="00064ADD">
        <w:rPr>
          <w:rFonts w:ascii="GHEA Grapalat" w:hAnsi="GHEA Grapalat" w:cs="Times Armenian"/>
          <w:i w:val="0"/>
          <w:lang w:val="af-ZA"/>
        </w:rPr>
        <w:t xml:space="preserve">` </w:t>
      </w:r>
      <w:r w:rsidR="00905571">
        <w:rPr>
          <w:rFonts w:ascii="GHEA Grapalat" w:hAnsi="GHEA Grapalat"/>
          <w:i w:val="0"/>
          <w:color w:val="FF0000"/>
          <w:lang w:val="af-ZA"/>
        </w:rPr>
        <w:t>շինարարական աշխատանքների որակի տեխնիկական հսկողության ծառայություններ</w:t>
      </w:r>
      <w:r w:rsidRPr="00064ADD">
        <w:rPr>
          <w:rFonts w:ascii="GHEA Grapalat" w:hAnsi="GHEA Grapalat"/>
          <w:i w:val="0"/>
          <w:lang w:val="af-ZA"/>
        </w:rPr>
        <w:t xml:space="preserve"> </w:t>
      </w:r>
      <w:proofErr w:type="spellStart"/>
      <w:r w:rsidRPr="00064ADD">
        <w:rPr>
          <w:rFonts w:ascii="GHEA Grapalat" w:hAnsi="GHEA Grapalat"/>
          <w:i w:val="0"/>
        </w:rPr>
        <w:t>ձեռքբերումը</w:t>
      </w:r>
      <w:proofErr w:type="spellEnd"/>
      <w:r w:rsidR="00816505" w:rsidRPr="00064ADD">
        <w:rPr>
          <w:rFonts w:ascii="GHEA Grapalat" w:hAnsi="GHEA Grapalat"/>
          <w:i w:val="0"/>
        </w:rPr>
        <w:t xml:space="preserve"> (</w:t>
      </w:r>
      <w:proofErr w:type="spellStart"/>
      <w:r w:rsidR="00816505" w:rsidRPr="00064ADD">
        <w:rPr>
          <w:rFonts w:ascii="GHEA Grapalat" w:hAnsi="GHEA Grapalat"/>
          <w:i w:val="0"/>
        </w:rPr>
        <w:t>այսուհետ</w:t>
      </w:r>
      <w:proofErr w:type="spellEnd"/>
      <w:r w:rsidR="00816505" w:rsidRPr="00064ADD">
        <w:rPr>
          <w:rFonts w:ascii="GHEA Grapalat" w:hAnsi="GHEA Grapalat"/>
          <w:i w:val="0"/>
        </w:rPr>
        <w:t xml:space="preserve">` </w:t>
      </w:r>
      <w:proofErr w:type="spellStart"/>
      <w:r w:rsidR="00816505" w:rsidRPr="00064ADD">
        <w:rPr>
          <w:rFonts w:ascii="GHEA Grapalat" w:hAnsi="GHEA Grapalat"/>
          <w:i w:val="0"/>
        </w:rPr>
        <w:t>նաև</w:t>
      </w:r>
      <w:proofErr w:type="spellEnd"/>
      <w:r w:rsidR="00816505" w:rsidRPr="00064ADD">
        <w:rPr>
          <w:rFonts w:ascii="GHEA Grapalat" w:hAnsi="GHEA Grapalat"/>
          <w:i w:val="0"/>
        </w:rPr>
        <w:t xml:space="preserve"> </w:t>
      </w:r>
      <w:proofErr w:type="spellStart"/>
      <w:r w:rsidR="00DC39B5" w:rsidRPr="00064ADD">
        <w:rPr>
          <w:rFonts w:ascii="GHEA Grapalat" w:hAnsi="GHEA Grapalat"/>
          <w:i w:val="0"/>
        </w:rPr>
        <w:t>ծառայություն</w:t>
      </w:r>
      <w:proofErr w:type="spellEnd"/>
      <w:r w:rsidR="00816505" w:rsidRPr="00064ADD">
        <w:rPr>
          <w:rFonts w:ascii="GHEA Grapalat" w:hAnsi="GHEA Grapalat"/>
          <w:i w:val="0"/>
        </w:rPr>
        <w:t>)</w:t>
      </w:r>
      <w:r w:rsidR="00C43524" w:rsidRPr="00064ADD">
        <w:rPr>
          <w:rFonts w:ascii="GHEA Grapalat" w:hAnsi="GHEA Grapalat"/>
          <w:i w:val="0"/>
          <w:lang w:val="af-ZA"/>
        </w:rPr>
        <w:t>,</w:t>
      </w:r>
      <w:r w:rsidRPr="00064ADD">
        <w:rPr>
          <w:rFonts w:ascii="GHEA Grapalat" w:hAnsi="GHEA Grapalat"/>
          <w:i w:val="0"/>
          <w:lang w:val="af-ZA"/>
        </w:rPr>
        <w:t xml:space="preserve"> </w:t>
      </w:r>
      <w:proofErr w:type="spellStart"/>
      <w:r w:rsidRPr="00064ADD">
        <w:rPr>
          <w:rFonts w:ascii="GHEA Grapalat" w:hAnsi="GHEA Grapalat"/>
          <w:i w:val="0"/>
        </w:rPr>
        <w:t>որոնք</w:t>
      </w:r>
      <w:proofErr w:type="spellEnd"/>
      <w:r w:rsidRPr="00064ADD">
        <w:rPr>
          <w:rFonts w:ascii="GHEA Grapalat" w:hAnsi="GHEA Grapalat"/>
          <w:i w:val="0"/>
          <w:lang w:val="af-ZA"/>
        </w:rPr>
        <w:t xml:space="preserve"> </w:t>
      </w:r>
      <w:proofErr w:type="spellStart"/>
      <w:r w:rsidRPr="00064ADD">
        <w:rPr>
          <w:rFonts w:ascii="GHEA Grapalat" w:hAnsi="GHEA Grapalat"/>
          <w:i w:val="0"/>
        </w:rPr>
        <w:t>խմբավորված</w:t>
      </w:r>
      <w:proofErr w:type="spellEnd"/>
      <w:r w:rsidRPr="003F30CC">
        <w:rPr>
          <w:rFonts w:ascii="GHEA Grapalat" w:hAnsi="GHEA Grapalat"/>
          <w:i w:val="0"/>
        </w:rPr>
        <w:t xml:space="preserve">  </w:t>
      </w:r>
      <w:proofErr w:type="spellStart"/>
      <w:r w:rsidRPr="00064ADD">
        <w:rPr>
          <w:rFonts w:ascii="GHEA Grapalat" w:hAnsi="GHEA Grapalat"/>
          <w:i w:val="0"/>
        </w:rPr>
        <w:t>են</w:t>
      </w:r>
      <w:proofErr w:type="spellEnd"/>
      <w:r w:rsidRPr="003F30CC">
        <w:rPr>
          <w:rFonts w:ascii="GHEA Grapalat" w:hAnsi="GHEA Grapalat"/>
          <w:i w:val="0"/>
        </w:rPr>
        <w:t xml:space="preserve"> </w:t>
      </w:r>
      <w:r w:rsidR="003F30CC" w:rsidRPr="000655DE">
        <w:rPr>
          <w:rFonts w:ascii="GHEA Grapalat" w:hAnsi="GHEA Grapalat"/>
          <w:i w:val="0"/>
          <w:lang w:val="af-ZA"/>
        </w:rPr>
        <w:t>ստորև ներկայացվող</w:t>
      </w:r>
      <w:r w:rsidR="003F30CC">
        <w:rPr>
          <w:rFonts w:ascii="GHEA Grapalat" w:hAnsi="GHEA Grapalat"/>
          <w:i w:val="0"/>
          <w:lang w:val="af-ZA"/>
        </w:rPr>
        <w:t xml:space="preserve"> </w:t>
      </w:r>
      <w:proofErr w:type="spellStart"/>
      <w:r w:rsidR="003F30CC" w:rsidRPr="00A71D81">
        <w:rPr>
          <w:rFonts w:ascii="GHEA Grapalat" w:hAnsi="GHEA Grapalat" w:cs="Sylfaen"/>
          <w:i w:val="0"/>
        </w:rPr>
        <w:t>չափաբաժին</w:t>
      </w:r>
      <w:r w:rsidR="003F30CC">
        <w:rPr>
          <w:rFonts w:ascii="GHEA Grapalat" w:hAnsi="GHEA Grapalat" w:cs="Sylfaen"/>
          <w:i w:val="0"/>
        </w:rPr>
        <w:t>ն</w:t>
      </w:r>
      <w:r w:rsidR="003F30CC" w:rsidRPr="00A71D81">
        <w:rPr>
          <w:rFonts w:ascii="GHEA Grapalat" w:hAnsi="GHEA Grapalat" w:cs="Sylfaen"/>
          <w:i w:val="0"/>
        </w:rPr>
        <w:t>երում</w:t>
      </w:r>
      <w:proofErr w:type="spellEnd"/>
      <w:r w:rsidRPr="00064ADD">
        <w:rPr>
          <w:rFonts w:ascii="GHEA Grapalat" w:hAnsi="GHEA Grapalat" w:cs="Times Armenian"/>
          <w:i w:val="0"/>
          <w:lang w:val="af-ZA"/>
        </w:rPr>
        <w:t>`</w:t>
      </w:r>
    </w:p>
    <w:p w14:paraId="63426DAD" w14:textId="77777777" w:rsidR="00426991" w:rsidRPr="00426991" w:rsidRDefault="00426991" w:rsidP="00426991">
      <w:pPr>
        <w:rPr>
          <w:lang w:val="af-ZA"/>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27"/>
        <w:gridCol w:w="2070"/>
        <w:gridCol w:w="6953"/>
      </w:tblGrid>
      <w:tr w:rsidR="005D26B6" w:rsidRPr="006D25B9" w14:paraId="420E6F70" w14:textId="77777777" w:rsidTr="003218FC">
        <w:trPr>
          <w:trHeight w:val="315"/>
        </w:trPr>
        <w:tc>
          <w:tcPr>
            <w:tcW w:w="3397" w:type="dxa"/>
            <w:gridSpan w:val="2"/>
            <w:vAlign w:val="center"/>
          </w:tcPr>
          <w:p w14:paraId="52D89F51" w14:textId="77777777" w:rsidR="005D26B6" w:rsidRPr="006D25B9" w:rsidRDefault="005D26B6" w:rsidP="00C8495D">
            <w:pPr>
              <w:pStyle w:val="BodyTextIndent2"/>
              <w:spacing w:line="240" w:lineRule="auto"/>
              <w:ind w:firstLine="0"/>
              <w:jc w:val="center"/>
              <w:rPr>
                <w:rFonts w:ascii="GHEA Grapalat" w:hAnsi="GHEA Grapalat"/>
                <w:b/>
                <w:bCs/>
                <w:i/>
                <w:iCs/>
              </w:rPr>
            </w:pPr>
            <w:r w:rsidRPr="006D25B9">
              <w:rPr>
                <w:rFonts w:ascii="GHEA Grapalat" w:hAnsi="GHEA Grapalat"/>
                <w:b/>
                <w:bCs/>
                <w:i/>
                <w:iCs/>
              </w:rPr>
              <w:t xml:space="preserve">Չափաբաժինների </w:t>
            </w:r>
          </w:p>
        </w:tc>
        <w:tc>
          <w:tcPr>
            <w:tcW w:w="6953" w:type="dxa"/>
            <w:vMerge w:val="restart"/>
            <w:vAlign w:val="center"/>
          </w:tcPr>
          <w:p w14:paraId="5B64B8B2" w14:textId="77777777" w:rsidR="005D26B6" w:rsidRPr="006D25B9" w:rsidRDefault="005D26B6" w:rsidP="00EF3662">
            <w:pPr>
              <w:pStyle w:val="BodyTextIndent2"/>
              <w:spacing w:line="240" w:lineRule="auto"/>
              <w:ind w:firstLine="0"/>
              <w:jc w:val="center"/>
              <w:rPr>
                <w:rFonts w:ascii="GHEA Grapalat" w:hAnsi="GHEA Grapalat"/>
                <w:b/>
                <w:bCs/>
                <w:i/>
                <w:iCs/>
              </w:rPr>
            </w:pPr>
            <w:r w:rsidRPr="006D25B9">
              <w:rPr>
                <w:rFonts w:ascii="GHEA Grapalat" w:hAnsi="GHEA Grapalat"/>
                <w:b/>
                <w:bCs/>
                <w:i/>
                <w:iCs/>
              </w:rPr>
              <w:t>Չափաբաժնի անվանումը</w:t>
            </w:r>
          </w:p>
        </w:tc>
      </w:tr>
      <w:tr w:rsidR="005D26B6" w:rsidRPr="006D25B9" w14:paraId="58B37E68" w14:textId="77777777" w:rsidTr="003218FC">
        <w:trPr>
          <w:trHeight w:val="166"/>
        </w:trPr>
        <w:tc>
          <w:tcPr>
            <w:tcW w:w="1327" w:type="dxa"/>
            <w:vAlign w:val="center"/>
          </w:tcPr>
          <w:p w14:paraId="3ED5EF4F" w14:textId="77777777" w:rsidR="005D26B6" w:rsidRPr="006D25B9" w:rsidRDefault="00C8495D" w:rsidP="003218FC">
            <w:pPr>
              <w:pStyle w:val="BodyTextIndent2"/>
              <w:spacing w:line="240" w:lineRule="auto"/>
              <w:ind w:firstLine="0"/>
              <w:jc w:val="center"/>
              <w:rPr>
                <w:rFonts w:ascii="GHEA Grapalat" w:hAnsi="GHEA Grapalat"/>
                <w:b/>
                <w:bCs/>
                <w:i/>
                <w:iCs/>
              </w:rPr>
            </w:pPr>
            <w:r w:rsidRPr="006D25B9">
              <w:rPr>
                <w:rFonts w:ascii="GHEA Grapalat" w:hAnsi="GHEA Grapalat"/>
                <w:b/>
                <w:bCs/>
                <w:i/>
                <w:iCs/>
              </w:rPr>
              <w:t>համարները</w:t>
            </w:r>
          </w:p>
        </w:tc>
        <w:tc>
          <w:tcPr>
            <w:tcW w:w="2070" w:type="dxa"/>
            <w:vAlign w:val="center"/>
          </w:tcPr>
          <w:p w14:paraId="304A7873" w14:textId="5C30C79B" w:rsidR="005D26B6" w:rsidRPr="006D25B9" w:rsidRDefault="00C8495D" w:rsidP="003218FC">
            <w:pPr>
              <w:pStyle w:val="BodyTextIndent2"/>
              <w:spacing w:line="240" w:lineRule="auto"/>
              <w:ind w:firstLine="0"/>
              <w:jc w:val="center"/>
              <w:rPr>
                <w:rFonts w:ascii="GHEA Grapalat" w:hAnsi="GHEA Grapalat"/>
                <w:b/>
                <w:bCs/>
                <w:i/>
                <w:iCs/>
                <w:lang w:val="en-US"/>
              </w:rPr>
            </w:pPr>
            <w:r w:rsidRPr="006D25B9">
              <w:rPr>
                <w:rFonts w:ascii="GHEA Grapalat" w:hAnsi="GHEA Grapalat"/>
                <w:b/>
                <w:bCs/>
                <w:i/>
                <w:iCs/>
                <w:lang w:val="hy-AM"/>
              </w:rPr>
              <w:t>գնման</w:t>
            </w:r>
            <w:r w:rsidRPr="006D25B9">
              <w:rPr>
                <w:rFonts w:ascii="GHEA Grapalat" w:hAnsi="GHEA Grapalat"/>
                <w:b/>
                <w:bCs/>
                <w:i/>
                <w:iCs/>
                <w:lang w:val="en-US"/>
              </w:rPr>
              <w:t xml:space="preserve"> </w:t>
            </w:r>
            <w:r w:rsidRPr="006D25B9">
              <w:rPr>
                <w:rFonts w:ascii="GHEA Grapalat" w:hAnsi="GHEA Grapalat"/>
                <w:b/>
                <w:bCs/>
                <w:i/>
                <w:iCs/>
                <w:lang w:val="hy-AM"/>
              </w:rPr>
              <w:t xml:space="preserve"> գինը</w:t>
            </w:r>
            <w:r w:rsidR="003218FC" w:rsidRPr="006D25B9">
              <w:rPr>
                <w:rFonts w:ascii="GHEA Grapalat" w:hAnsi="GHEA Grapalat"/>
                <w:b/>
                <w:bCs/>
                <w:i/>
                <w:iCs/>
                <w:lang w:val="en-US"/>
              </w:rPr>
              <w:t xml:space="preserve"> /ՀՀ </w:t>
            </w:r>
            <w:proofErr w:type="spellStart"/>
            <w:r w:rsidR="003218FC" w:rsidRPr="006D25B9">
              <w:rPr>
                <w:rFonts w:ascii="GHEA Grapalat" w:hAnsi="GHEA Grapalat"/>
                <w:b/>
                <w:bCs/>
                <w:i/>
                <w:iCs/>
                <w:lang w:val="en-US"/>
              </w:rPr>
              <w:t>դրամ</w:t>
            </w:r>
            <w:proofErr w:type="spellEnd"/>
            <w:r w:rsidR="003218FC" w:rsidRPr="006D25B9">
              <w:rPr>
                <w:rFonts w:ascii="GHEA Grapalat" w:hAnsi="GHEA Grapalat"/>
                <w:b/>
                <w:bCs/>
                <w:i/>
                <w:iCs/>
                <w:lang w:val="en-US"/>
              </w:rPr>
              <w:t>/</w:t>
            </w:r>
          </w:p>
        </w:tc>
        <w:tc>
          <w:tcPr>
            <w:tcW w:w="6953" w:type="dxa"/>
            <w:vMerge/>
            <w:vAlign w:val="center"/>
          </w:tcPr>
          <w:p w14:paraId="33FBA9F2" w14:textId="77777777" w:rsidR="005D26B6" w:rsidRPr="006D25B9" w:rsidRDefault="005D26B6" w:rsidP="00EF3662">
            <w:pPr>
              <w:pStyle w:val="BodyTextIndent2"/>
              <w:spacing w:line="240" w:lineRule="auto"/>
              <w:ind w:firstLine="0"/>
              <w:jc w:val="center"/>
              <w:rPr>
                <w:rFonts w:ascii="GHEA Grapalat" w:hAnsi="GHEA Grapalat"/>
                <w:b/>
                <w:bCs/>
                <w:i/>
                <w:iCs/>
              </w:rPr>
            </w:pPr>
          </w:p>
        </w:tc>
      </w:tr>
      <w:tr w:rsidR="006D25B9" w:rsidRPr="00D248CD" w14:paraId="14AFC9BC" w14:textId="77777777" w:rsidTr="002A56F1">
        <w:tc>
          <w:tcPr>
            <w:tcW w:w="1327" w:type="dxa"/>
            <w:shd w:val="clear" w:color="auto" w:fill="auto"/>
            <w:vAlign w:val="center"/>
          </w:tcPr>
          <w:p w14:paraId="79053F48" w14:textId="5218C9FD" w:rsidR="006D25B9" w:rsidRPr="006D25B9" w:rsidRDefault="006D25B9" w:rsidP="006D25B9">
            <w:pPr>
              <w:pStyle w:val="BodyTextIndent2"/>
              <w:spacing w:line="240" w:lineRule="auto"/>
              <w:ind w:firstLine="0"/>
              <w:jc w:val="center"/>
              <w:rPr>
                <w:rFonts w:ascii="GHEA Grapalat" w:hAnsi="GHEA Grapalat"/>
              </w:rPr>
            </w:pPr>
            <w:r w:rsidRPr="006D25B9">
              <w:rPr>
                <w:rFonts w:ascii="GHEA Grapalat" w:hAnsi="GHEA Grapalat" w:cs="Sylfaen"/>
              </w:rPr>
              <w:t>1</w:t>
            </w:r>
          </w:p>
        </w:tc>
        <w:tc>
          <w:tcPr>
            <w:tcW w:w="2070" w:type="dxa"/>
            <w:shd w:val="clear" w:color="auto" w:fill="auto"/>
            <w:vAlign w:val="center"/>
          </w:tcPr>
          <w:p w14:paraId="5959B5C0" w14:textId="25CD17BC" w:rsidR="006D25B9" w:rsidRPr="006D25B9" w:rsidRDefault="006D25B9" w:rsidP="006D25B9">
            <w:pPr>
              <w:pStyle w:val="BodyTextIndent2"/>
              <w:spacing w:line="240" w:lineRule="auto"/>
              <w:ind w:firstLine="0"/>
              <w:jc w:val="center"/>
              <w:rPr>
                <w:rFonts w:ascii="GHEA Grapalat" w:hAnsi="GHEA Grapalat"/>
              </w:rPr>
            </w:pPr>
            <w:r w:rsidRPr="006D25B9">
              <w:rPr>
                <w:rFonts w:ascii="GHEA Grapalat" w:hAnsi="GHEA Grapalat"/>
                <w:bCs/>
                <w:color w:val="000000" w:themeColor="text1"/>
              </w:rPr>
              <w:t>6760</w:t>
            </w:r>
          </w:p>
        </w:tc>
        <w:tc>
          <w:tcPr>
            <w:tcW w:w="6953" w:type="dxa"/>
            <w:shd w:val="clear" w:color="auto" w:fill="auto"/>
            <w:vAlign w:val="center"/>
          </w:tcPr>
          <w:p w14:paraId="619E65AF" w14:textId="54C2CD0F" w:rsidR="006D25B9" w:rsidRPr="006D25B9" w:rsidRDefault="006D25B9" w:rsidP="006D25B9">
            <w:pPr>
              <w:pStyle w:val="BodyTextIndent2"/>
              <w:spacing w:line="240" w:lineRule="auto"/>
              <w:ind w:firstLine="0"/>
              <w:rPr>
                <w:rFonts w:ascii="GHEA Grapalat" w:hAnsi="GHEA Grapalat"/>
                <w:u w:val="single"/>
                <w:vertAlign w:val="subscript"/>
              </w:rPr>
            </w:pPr>
            <w:r w:rsidRPr="006D25B9">
              <w:rPr>
                <w:rFonts w:ascii="GHEA Grapalat" w:hAnsi="GHEA Grapalat" w:cs="Calibri"/>
                <w:color w:val="000000"/>
                <w:lang w:val="hy-AM"/>
              </w:rPr>
              <w:t>ՀՀ Արմավիրի մարզ, գ. Արգավանդ, խորքային  հորի (Թոփեր) 10կՎ էլեկտրամատակարարման աշխատանքների տեխնիկական հսկողություն</w:t>
            </w:r>
          </w:p>
        </w:tc>
      </w:tr>
      <w:tr w:rsidR="006D25B9" w:rsidRPr="00D248CD" w14:paraId="44B60A70" w14:textId="77777777" w:rsidTr="002A56F1">
        <w:tc>
          <w:tcPr>
            <w:tcW w:w="1327" w:type="dxa"/>
            <w:shd w:val="clear" w:color="auto" w:fill="auto"/>
            <w:vAlign w:val="center"/>
          </w:tcPr>
          <w:p w14:paraId="36DAFF00" w14:textId="3DC366CB" w:rsidR="006D25B9" w:rsidRPr="006D25B9" w:rsidRDefault="006D25B9" w:rsidP="006D25B9">
            <w:pPr>
              <w:pStyle w:val="BodyTextIndent2"/>
              <w:spacing w:line="240" w:lineRule="auto"/>
              <w:ind w:firstLine="0"/>
              <w:jc w:val="center"/>
              <w:rPr>
                <w:rFonts w:ascii="GHEA Grapalat" w:hAnsi="GHEA Grapalat"/>
              </w:rPr>
            </w:pPr>
            <w:r w:rsidRPr="006D25B9">
              <w:rPr>
                <w:rFonts w:ascii="GHEA Grapalat" w:hAnsi="GHEA Grapalat" w:cs="Sylfaen"/>
                <w:lang w:val="ru-RU"/>
              </w:rPr>
              <w:t>2</w:t>
            </w:r>
          </w:p>
        </w:tc>
        <w:tc>
          <w:tcPr>
            <w:tcW w:w="2070" w:type="dxa"/>
            <w:shd w:val="clear" w:color="auto" w:fill="auto"/>
            <w:vAlign w:val="center"/>
          </w:tcPr>
          <w:p w14:paraId="0A756457" w14:textId="48144064" w:rsidR="006D25B9" w:rsidRPr="006D25B9" w:rsidRDefault="006D25B9" w:rsidP="006D25B9">
            <w:pPr>
              <w:pStyle w:val="BodyTextIndent2"/>
              <w:spacing w:line="240" w:lineRule="auto"/>
              <w:ind w:firstLine="0"/>
              <w:jc w:val="center"/>
              <w:rPr>
                <w:rFonts w:ascii="GHEA Grapalat" w:hAnsi="GHEA Grapalat"/>
              </w:rPr>
            </w:pPr>
            <w:r w:rsidRPr="006D25B9">
              <w:rPr>
                <w:rFonts w:ascii="GHEA Grapalat" w:hAnsi="GHEA Grapalat"/>
                <w:bCs/>
                <w:color w:val="000000" w:themeColor="text1"/>
              </w:rPr>
              <w:t>124120</w:t>
            </w:r>
          </w:p>
        </w:tc>
        <w:tc>
          <w:tcPr>
            <w:tcW w:w="6953" w:type="dxa"/>
            <w:shd w:val="clear" w:color="auto" w:fill="auto"/>
            <w:vAlign w:val="center"/>
          </w:tcPr>
          <w:p w14:paraId="54972011" w14:textId="504196B5" w:rsidR="006D25B9" w:rsidRPr="006D25B9" w:rsidRDefault="006D25B9" w:rsidP="006D25B9">
            <w:pPr>
              <w:pStyle w:val="BodyTextIndent2"/>
              <w:spacing w:line="240" w:lineRule="auto"/>
              <w:ind w:firstLine="0"/>
              <w:rPr>
                <w:rFonts w:ascii="GHEA Grapalat" w:hAnsi="GHEA Grapalat"/>
              </w:rPr>
            </w:pPr>
            <w:r w:rsidRPr="006D25B9">
              <w:rPr>
                <w:rFonts w:ascii="GHEA Grapalat" w:hAnsi="GHEA Grapalat" w:cs="Calibri"/>
                <w:color w:val="000000"/>
                <w:lang w:val="hy-AM"/>
              </w:rPr>
              <w:t>ՀՀ Արմավիրի մարզ, գ. Տանձուտ, «Խնձորներ» խորքային հորի համար կառուցված 100կՎԱ ԼՏԵ-ի  10կՎ էլեկտրամատակարարման աշխատանքների տեխնիկական հսկողություն</w:t>
            </w:r>
          </w:p>
        </w:tc>
      </w:tr>
      <w:tr w:rsidR="006D25B9" w:rsidRPr="00D248CD" w14:paraId="1EEC76BD" w14:textId="77777777" w:rsidTr="002A56F1">
        <w:tc>
          <w:tcPr>
            <w:tcW w:w="1327" w:type="dxa"/>
            <w:shd w:val="clear" w:color="auto" w:fill="auto"/>
            <w:vAlign w:val="center"/>
          </w:tcPr>
          <w:p w14:paraId="16BB317F" w14:textId="41764BCB" w:rsidR="006D25B9" w:rsidRPr="006D25B9" w:rsidRDefault="006D25B9" w:rsidP="006D25B9">
            <w:pPr>
              <w:pStyle w:val="BodyTextIndent2"/>
              <w:spacing w:line="240" w:lineRule="auto"/>
              <w:ind w:firstLine="0"/>
              <w:jc w:val="center"/>
              <w:rPr>
                <w:rFonts w:ascii="GHEA Grapalat" w:hAnsi="GHEA Grapalat"/>
              </w:rPr>
            </w:pPr>
            <w:r w:rsidRPr="006D25B9">
              <w:rPr>
                <w:rFonts w:ascii="GHEA Grapalat" w:hAnsi="GHEA Grapalat" w:cs="Sylfaen"/>
                <w:lang w:val="ru-RU"/>
              </w:rPr>
              <w:t>3</w:t>
            </w:r>
          </w:p>
        </w:tc>
        <w:tc>
          <w:tcPr>
            <w:tcW w:w="2070" w:type="dxa"/>
            <w:shd w:val="clear" w:color="auto" w:fill="auto"/>
            <w:vAlign w:val="center"/>
          </w:tcPr>
          <w:p w14:paraId="2666A191" w14:textId="4BF725E7" w:rsidR="006D25B9" w:rsidRPr="006D25B9" w:rsidRDefault="006D25B9" w:rsidP="006D25B9">
            <w:pPr>
              <w:pStyle w:val="BodyTextIndent2"/>
              <w:spacing w:line="240" w:lineRule="auto"/>
              <w:ind w:firstLine="0"/>
              <w:jc w:val="center"/>
              <w:rPr>
                <w:rFonts w:ascii="GHEA Grapalat" w:hAnsi="GHEA Grapalat"/>
              </w:rPr>
            </w:pPr>
            <w:r w:rsidRPr="006D25B9">
              <w:rPr>
                <w:rFonts w:ascii="GHEA Grapalat" w:hAnsi="GHEA Grapalat"/>
                <w:bCs/>
                <w:color w:val="000000" w:themeColor="text1"/>
              </w:rPr>
              <w:t>265480</w:t>
            </w:r>
          </w:p>
        </w:tc>
        <w:tc>
          <w:tcPr>
            <w:tcW w:w="6953" w:type="dxa"/>
            <w:shd w:val="clear" w:color="auto" w:fill="auto"/>
            <w:vAlign w:val="center"/>
          </w:tcPr>
          <w:p w14:paraId="4A50F5A4" w14:textId="43C17286" w:rsidR="006D25B9" w:rsidRPr="006D25B9" w:rsidRDefault="006D25B9" w:rsidP="006D25B9">
            <w:pPr>
              <w:pStyle w:val="BodyTextIndent2"/>
              <w:spacing w:line="240" w:lineRule="auto"/>
              <w:ind w:firstLine="0"/>
              <w:rPr>
                <w:rFonts w:ascii="GHEA Grapalat" w:hAnsi="GHEA Grapalat"/>
              </w:rPr>
            </w:pPr>
            <w:r w:rsidRPr="006D25B9">
              <w:rPr>
                <w:rFonts w:ascii="GHEA Grapalat" w:hAnsi="GHEA Grapalat" w:cs="Calibri"/>
                <w:color w:val="000000"/>
                <w:lang w:val="hy-AM"/>
              </w:rPr>
              <w:t>ՀՀ Արմավիրի մարզ, գ. Հայկավան, «Թավաբլուր» խորքային հորի համար կառուցված 100կՎԱ ԼՏԵ-ի 10կՎ էլեկտրամատակարարման աշխատանքների տեխնիկական հսկողություն</w:t>
            </w:r>
          </w:p>
        </w:tc>
      </w:tr>
      <w:tr w:rsidR="006D25B9" w:rsidRPr="00D248CD" w14:paraId="4FEA378F" w14:textId="77777777" w:rsidTr="002A56F1">
        <w:tc>
          <w:tcPr>
            <w:tcW w:w="1327" w:type="dxa"/>
            <w:shd w:val="clear" w:color="auto" w:fill="auto"/>
            <w:vAlign w:val="center"/>
          </w:tcPr>
          <w:p w14:paraId="13664476" w14:textId="72467F6A" w:rsidR="006D25B9" w:rsidRPr="006D25B9" w:rsidRDefault="006D25B9" w:rsidP="006D25B9">
            <w:pPr>
              <w:pStyle w:val="BodyTextIndent2"/>
              <w:spacing w:line="240" w:lineRule="auto"/>
              <w:ind w:firstLine="0"/>
              <w:jc w:val="center"/>
              <w:rPr>
                <w:rFonts w:ascii="GHEA Grapalat" w:hAnsi="GHEA Grapalat"/>
              </w:rPr>
            </w:pPr>
            <w:r w:rsidRPr="006D25B9">
              <w:rPr>
                <w:rFonts w:ascii="GHEA Grapalat" w:hAnsi="GHEA Grapalat" w:cs="Sylfaen"/>
                <w:lang w:val="ru-RU"/>
              </w:rPr>
              <w:t>4</w:t>
            </w:r>
          </w:p>
        </w:tc>
        <w:tc>
          <w:tcPr>
            <w:tcW w:w="2070" w:type="dxa"/>
            <w:shd w:val="clear" w:color="auto" w:fill="auto"/>
            <w:vAlign w:val="center"/>
          </w:tcPr>
          <w:p w14:paraId="555D0E66" w14:textId="6375E622" w:rsidR="006D25B9" w:rsidRPr="006D25B9" w:rsidRDefault="006D25B9" w:rsidP="006D25B9">
            <w:pPr>
              <w:pStyle w:val="BodyTextIndent2"/>
              <w:spacing w:line="240" w:lineRule="auto"/>
              <w:ind w:firstLine="0"/>
              <w:jc w:val="center"/>
              <w:rPr>
                <w:rFonts w:ascii="GHEA Grapalat" w:hAnsi="GHEA Grapalat"/>
              </w:rPr>
            </w:pPr>
            <w:r w:rsidRPr="006D25B9">
              <w:rPr>
                <w:rFonts w:ascii="GHEA Grapalat" w:hAnsi="GHEA Grapalat"/>
                <w:bCs/>
                <w:color w:val="000000" w:themeColor="text1"/>
              </w:rPr>
              <w:t>20970</w:t>
            </w:r>
          </w:p>
        </w:tc>
        <w:tc>
          <w:tcPr>
            <w:tcW w:w="6953" w:type="dxa"/>
            <w:shd w:val="clear" w:color="auto" w:fill="auto"/>
            <w:vAlign w:val="center"/>
          </w:tcPr>
          <w:p w14:paraId="6DFE4D59" w14:textId="6F536302" w:rsidR="006D25B9" w:rsidRPr="006D25B9" w:rsidRDefault="006D25B9" w:rsidP="006D25B9">
            <w:pPr>
              <w:pStyle w:val="BodyTextIndent2"/>
              <w:spacing w:line="240" w:lineRule="auto"/>
              <w:ind w:firstLine="0"/>
              <w:rPr>
                <w:rFonts w:ascii="GHEA Grapalat" w:hAnsi="GHEA Grapalat"/>
              </w:rPr>
            </w:pPr>
            <w:r w:rsidRPr="006D25B9">
              <w:rPr>
                <w:rFonts w:ascii="GHEA Grapalat" w:hAnsi="GHEA Grapalat" w:cs="Calibri"/>
                <w:color w:val="000000"/>
                <w:lang w:val="hy-AM"/>
              </w:rPr>
              <w:t>ՀՀ Արմավիրի մարզ, գ. Մրգաշատ,  «Ճլճլիկներ» խորքային հորի համար կառուցված 100կՎԱ ԼՏԵ-ի 10կՎ էլեկտրամատակարարման աշխատանքների տեխնիկական հսկողություն</w:t>
            </w:r>
          </w:p>
        </w:tc>
      </w:tr>
      <w:tr w:rsidR="006D25B9" w:rsidRPr="00D248CD" w14:paraId="6C7E76AB" w14:textId="77777777" w:rsidTr="002A56F1">
        <w:tc>
          <w:tcPr>
            <w:tcW w:w="1327" w:type="dxa"/>
            <w:shd w:val="clear" w:color="auto" w:fill="auto"/>
            <w:vAlign w:val="center"/>
          </w:tcPr>
          <w:p w14:paraId="676235E6" w14:textId="1592E917" w:rsidR="006D25B9" w:rsidRPr="006D25B9" w:rsidRDefault="006D25B9" w:rsidP="006D25B9">
            <w:pPr>
              <w:pStyle w:val="BodyTextIndent2"/>
              <w:spacing w:line="240" w:lineRule="auto"/>
              <w:ind w:firstLine="0"/>
              <w:jc w:val="center"/>
              <w:rPr>
                <w:rFonts w:ascii="GHEA Grapalat" w:hAnsi="GHEA Grapalat"/>
              </w:rPr>
            </w:pPr>
            <w:r w:rsidRPr="006D25B9">
              <w:rPr>
                <w:rFonts w:ascii="GHEA Grapalat" w:hAnsi="GHEA Grapalat" w:cs="Sylfaen"/>
                <w:lang w:val="ru-RU"/>
              </w:rPr>
              <w:t>5</w:t>
            </w:r>
          </w:p>
        </w:tc>
        <w:tc>
          <w:tcPr>
            <w:tcW w:w="2070" w:type="dxa"/>
            <w:shd w:val="clear" w:color="auto" w:fill="auto"/>
            <w:vAlign w:val="center"/>
          </w:tcPr>
          <w:p w14:paraId="3DBAA74D" w14:textId="3D0A90AD" w:rsidR="006D25B9" w:rsidRPr="006D25B9" w:rsidRDefault="006D25B9" w:rsidP="006D25B9">
            <w:pPr>
              <w:pStyle w:val="BodyTextIndent2"/>
              <w:spacing w:line="240" w:lineRule="auto"/>
              <w:ind w:firstLine="0"/>
              <w:jc w:val="center"/>
              <w:rPr>
                <w:rFonts w:ascii="GHEA Grapalat" w:hAnsi="GHEA Grapalat"/>
              </w:rPr>
            </w:pPr>
            <w:r w:rsidRPr="006D25B9">
              <w:rPr>
                <w:rFonts w:ascii="GHEA Grapalat" w:hAnsi="GHEA Grapalat"/>
                <w:bCs/>
                <w:color w:val="000000" w:themeColor="text1"/>
              </w:rPr>
              <w:t>169650</w:t>
            </w:r>
          </w:p>
        </w:tc>
        <w:tc>
          <w:tcPr>
            <w:tcW w:w="6953" w:type="dxa"/>
            <w:shd w:val="clear" w:color="auto" w:fill="auto"/>
            <w:vAlign w:val="center"/>
          </w:tcPr>
          <w:p w14:paraId="3CB0FA48" w14:textId="6D0A25E1" w:rsidR="006D25B9" w:rsidRPr="006D25B9" w:rsidRDefault="006D25B9" w:rsidP="006D25B9">
            <w:pPr>
              <w:pStyle w:val="BodyTextIndent2"/>
              <w:spacing w:line="240" w:lineRule="auto"/>
              <w:ind w:firstLine="0"/>
              <w:rPr>
                <w:rFonts w:ascii="GHEA Grapalat" w:hAnsi="GHEA Grapalat"/>
              </w:rPr>
            </w:pPr>
            <w:r w:rsidRPr="006D25B9">
              <w:rPr>
                <w:rFonts w:ascii="GHEA Grapalat" w:hAnsi="GHEA Grapalat" w:cs="Calibri"/>
                <w:color w:val="000000"/>
                <w:lang w:val="hy-AM"/>
              </w:rPr>
              <w:t>ՀՀ Արմավրի մարզ, գ. Արմավիր, «Նարյադի ուռի» խորքային հորի համար կառուցված 100կՎԱ ԼՏԵ-ի 10կՎ էլեկտրամատակարարման աշխատանքների տեխնիկական հսկողություն</w:t>
            </w:r>
          </w:p>
        </w:tc>
      </w:tr>
      <w:tr w:rsidR="006D25B9" w:rsidRPr="00D248CD" w14:paraId="665A3917" w14:textId="77777777" w:rsidTr="002A56F1">
        <w:tc>
          <w:tcPr>
            <w:tcW w:w="1327" w:type="dxa"/>
            <w:shd w:val="clear" w:color="auto" w:fill="auto"/>
            <w:vAlign w:val="center"/>
          </w:tcPr>
          <w:p w14:paraId="4A9B6825" w14:textId="4004DA44" w:rsidR="006D25B9" w:rsidRPr="006D25B9" w:rsidRDefault="006D25B9" w:rsidP="006D25B9">
            <w:pPr>
              <w:pStyle w:val="BodyTextIndent2"/>
              <w:spacing w:line="240" w:lineRule="auto"/>
              <w:ind w:firstLine="0"/>
              <w:jc w:val="center"/>
              <w:rPr>
                <w:rFonts w:ascii="GHEA Grapalat" w:hAnsi="GHEA Grapalat"/>
              </w:rPr>
            </w:pPr>
            <w:r w:rsidRPr="006D25B9">
              <w:rPr>
                <w:rFonts w:ascii="GHEA Grapalat" w:hAnsi="GHEA Grapalat" w:cs="Sylfaen"/>
                <w:lang w:val="ru-RU"/>
              </w:rPr>
              <w:t>6</w:t>
            </w:r>
          </w:p>
        </w:tc>
        <w:tc>
          <w:tcPr>
            <w:tcW w:w="2070" w:type="dxa"/>
            <w:shd w:val="clear" w:color="auto" w:fill="auto"/>
            <w:vAlign w:val="center"/>
          </w:tcPr>
          <w:p w14:paraId="46F72E2E" w14:textId="595D0D05" w:rsidR="006D25B9" w:rsidRPr="006D25B9" w:rsidRDefault="006D25B9" w:rsidP="006D25B9">
            <w:pPr>
              <w:pStyle w:val="BodyTextIndent2"/>
              <w:spacing w:line="240" w:lineRule="auto"/>
              <w:ind w:firstLine="0"/>
              <w:jc w:val="center"/>
              <w:rPr>
                <w:rFonts w:ascii="GHEA Grapalat" w:hAnsi="GHEA Grapalat"/>
              </w:rPr>
            </w:pPr>
            <w:r w:rsidRPr="006D25B9">
              <w:rPr>
                <w:rFonts w:ascii="GHEA Grapalat" w:hAnsi="GHEA Grapalat"/>
                <w:bCs/>
                <w:color w:val="000000" w:themeColor="text1"/>
              </w:rPr>
              <w:t>8430</w:t>
            </w:r>
          </w:p>
        </w:tc>
        <w:tc>
          <w:tcPr>
            <w:tcW w:w="6953" w:type="dxa"/>
            <w:shd w:val="clear" w:color="auto" w:fill="auto"/>
            <w:vAlign w:val="center"/>
          </w:tcPr>
          <w:p w14:paraId="13B37347" w14:textId="395C2725" w:rsidR="006D25B9" w:rsidRPr="006D25B9" w:rsidRDefault="006D25B9" w:rsidP="006D25B9">
            <w:pPr>
              <w:pStyle w:val="BodyTextIndent2"/>
              <w:spacing w:line="240" w:lineRule="auto"/>
              <w:ind w:firstLine="0"/>
              <w:rPr>
                <w:rFonts w:ascii="GHEA Grapalat" w:hAnsi="GHEA Grapalat"/>
              </w:rPr>
            </w:pPr>
            <w:r w:rsidRPr="006D25B9">
              <w:rPr>
                <w:rFonts w:ascii="GHEA Grapalat" w:hAnsi="GHEA Grapalat" w:cs="Calibri"/>
                <w:color w:val="000000" w:themeColor="text1"/>
                <w:lang w:val="hy-AM"/>
              </w:rPr>
              <w:t>ՀՀ Արմավրի մարզ, գ. Բամբակաշատ, «Պոպոքի» խորքային հորի  համար կառուցված 100կՎԱ ԼՏԵ-ի  10կՎ էլեկտրամատակարարման աշխատանքների տեխնիկական հսկողություն</w:t>
            </w:r>
          </w:p>
        </w:tc>
      </w:tr>
      <w:tr w:rsidR="006D25B9" w:rsidRPr="00D248CD" w14:paraId="3617C68A" w14:textId="77777777" w:rsidTr="002A56F1">
        <w:tc>
          <w:tcPr>
            <w:tcW w:w="1327" w:type="dxa"/>
            <w:shd w:val="clear" w:color="auto" w:fill="auto"/>
            <w:vAlign w:val="center"/>
          </w:tcPr>
          <w:p w14:paraId="1A21F622" w14:textId="1536446A" w:rsidR="006D25B9" w:rsidRPr="006D25B9" w:rsidRDefault="006D25B9" w:rsidP="006D25B9">
            <w:pPr>
              <w:pStyle w:val="BodyTextIndent2"/>
              <w:spacing w:line="240" w:lineRule="auto"/>
              <w:ind w:firstLine="0"/>
              <w:jc w:val="center"/>
              <w:rPr>
                <w:rFonts w:ascii="GHEA Grapalat" w:hAnsi="GHEA Grapalat"/>
              </w:rPr>
            </w:pPr>
            <w:r w:rsidRPr="006D25B9">
              <w:rPr>
                <w:rFonts w:ascii="GHEA Grapalat" w:hAnsi="GHEA Grapalat" w:cs="Sylfaen"/>
                <w:lang w:val="ru-RU"/>
              </w:rPr>
              <w:t>7</w:t>
            </w:r>
          </w:p>
        </w:tc>
        <w:tc>
          <w:tcPr>
            <w:tcW w:w="2070" w:type="dxa"/>
            <w:shd w:val="clear" w:color="auto" w:fill="auto"/>
            <w:vAlign w:val="center"/>
          </w:tcPr>
          <w:p w14:paraId="23EC3764" w14:textId="61C9604A" w:rsidR="006D25B9" w:rsidRPr="006D25B9" w:rsidRDefault="006D25B9" w:rsidP="006D25B9">
            <w:pPr>
              <w:pStyle w:val="BodyTextIndent2"/>
              <w:spacing w:line="240" w:lineRule="auto"/>
              <w:ind w:firstLine="0"/>
              <w:jc w:val="center"/>
              <w:rPr>
                <w:rFonts w:ascii="GHEA Grapalat" w:hAnsi="GHEA Grapalat"/>
              </w:rPr>
            </w:pPr>
            <w:r w:rsidRPr="006D25B9">
              <w:rPr>
                <w:rFonts w:ascii="GHEA Grapalat" w:hAnsi="GHEA Grapalat"/>
                <w:bCs/>
                <w:color w:val="000000" w:themeColor="text1"/>
              </w:rPr>
              <w:t>28450</w:t>
            </w:r>
          </w:p>
        </w:tc>
        <w:tc>
          <w:tcPr>
            <w:tcW w:w="6953" w:type="dxa"/>
            <w:shd w:val="clear" w:color="auto" w:fill="auto"/>
            <w:vAlign w:val="center"/>
          </w:tcPr>
          <w:p w14:paraId="3815C448" w14:textId="1F567A67" w:rsidR="006D25B9" w:rsidRPr="006D25B9" w:rsidRDefault="006D25B9" w:rsidP="006D25B9">
            <w:pPr>
              <w:pStyle w:val="BodyTextIndent2"/>
              <w:spacing w:line="240" w:lineRule="auto"/>
              <w:ind w:firstLine="0"/>
              <w:rPr>
                <w:rFonts w:ascii="GHEA Grapalat" w:hAnsi="GHEA Grapalat"/>
              </w:rPr>
            </w:pPr>
            <w:r w:rsidRPr="006D25B9">
              <w:rPr>
                <w:rFonts w:ascii="GHEA Grapalat" w:hAnsi="GHEA Grapalat" w:cs="Calibri"/>
                <w:color w:val="000000"/>
                <w:lang w:val="hy-AM"/>
              </w:rPr>
              <w:t>ՀՀ Արմավիրի մարզ, գ. Զարթոնք, «Գործարանի բաց և փակ» խորքային հորերի համար կառուցված ԼՏԵ-ի 10կՎ էլեկտրամատակարարման աշխատանքների տեխնիկական հսկողություն</w:t>
            </w:r>
          </w:p>
        </w:tc>
      </w:tr>
      <w:tr w:rsidR="006D25B9" w:rsidRPr="00D248CD" w14:paraId="40AF39E8" w14:textId="77777777" w:rsidTr="002A56F1">
        <w:tc>
          <w:tcPr>
            <w:tcW w:w="1327" w:type="dxa"/>
            <w:shd w:val="clear" w:color="auto" w:fill="auto"/>
            <w:vAlign w:val="center"/>
          </w:tcPr>
          <w:p w14:paraId="49286171" w14:textId="5DEB4496" w:rsidR="006D25B9" w:rsidRPr="006D25B9" w:rsidRDefault="006D25B9" w:rsidP="006D25B9">
            <w:pPr>
              <w:pStyle w:val="BodyTextIndent2"/>
              <w:spacing w:line="240" w:lineRule="auto"/>
              <w:ind w:firstLine="0"/>
              <w:jc w:val="center"/>
              <w:rPr>
                <w:rFonts w:ascii="GHEA Grapalat" w:hAnsi="GHEA Grapalat"/>
              </w:rPr>
            </w:pPr>
            <w:r w:rsidRPr="006D25B9">
              <w:rPr>
                <w:rFonts w:ascii="GHEA Grapalat" w:hAnsi="GHEA Grapalat" w:cs="Sylfaen"/>
                <w:lang w:val="ru-RU"/>
              </w:rPr>
              <w:t>8</w:t>
            </w:r>
          </w:p>
        </w:tc>
        <w:tc>
          <w:tcPr>
            <w:tcW w:w="2070" w:type="dxa"/>
            <w:shd w:val="clear" w:color="auto" w:fill="auto"/>
            <w:vAlign w:val="center"/>
          </w:tcPr>
          <w:p w14:paraId="2D2F0691" w14:textId="057FF12B" w:rsidR="006D25B9" w:rsidRPr="006D25B9" w:rsidRDefault="006D25B9" w:rsidP="006D25B9">
            <w:pPr>
              <w:pStyle w:val="BodyTextIndent2"/>
              <w:spacing w:line="240" w:lineRule="auto"/>
              <w:ind w:firstLine="0"/>
              <w:jc w:val="center"/>
              <w:rPr>
                <w:rFonts w:ascii="GHEA Grapalat" w:hAnsi="GHEA Grapalat"/>
              </w:rPr>
            </w:pPr>
            <w:r w:rsidRPr="006D25B9">
              <w:rPr>
                <w:rFonts w:ascii="GHEA Grapalat" w:hAnsi="GHEA Grapalat"/>
                <w:bCs/>
                <w:color w:val="000000" w:themeColor="text1"/>
              </w:rPr>
              <w:t>101410</w:t>
            </w:r>
          </w:p>
        </w:tc>
        <w:tc>
          <w:tcPr>
            <w:tcW w:w="6953" w:type="dxa"/>
            <w:shd w:val="clear" w:color="auto" w:fill="auto"/>
            <w:vAlign w:val="center"/>
          </w:tcPr>
          <w:p w14:paraId="001BAC57" w14:textId="53A29197" w:rsidR="006D25B9" w:rsidRPr="006D25B9" w:rsidRDefault="006D25B9" w:rsidP="006D25B9">
            <w:pPr>
              <w:pStyle w:val="BodyTextIndent2"/>
              <w:spacing w:line="240" w:lineRule="auto"/>
              <w:ind w:firstLine="0"/>
              <w:rPr>
                <w:rFonts w:ascii="GHEA Grapalat" w:hAnsi="GHEA Grapalat"/>
              </w:rPr>
            </w:pPr>
            <w:r w:rsidRPr="006D25B9">
              <w:rPr>
                <w:rFonts w:ascii="GHEA Grapalat" w:hAnsi="GHEA Grapalat" w:cs="Calibri"/>
                <w:color w:val="000000"/>
                <w:lang w:val="hy-AM"/>
              </w:rPr>
              <w:t>ՀՀ Արմավիրի մարզ, գ. Վարդանաշեն, «Դեղձեր» խորքային հորի համար կառուցված 100կՎԱ ԼՏԵ-ի 10կՎ էլեկտրամատակարարման աշխատանքների տեխնիկական հսկողություն</w:t>
            </w:r>
          </w:p>
        </w:tc>
      </w:tr>
      <w:tr w:rsidR="006D25B9" w:rsidRPr="00D248CD" w14:paraId="123207E9" w14:textId="77777777" w:rsidTr="002A56F1">
        <w:tc>
          <w:tcPr>
            <w:tcW w:w="1327" w:type="dxa"/>
            <w:shd w:val="clear" w:color="auto" w:fill="auto"/>
            <w:vAlign w:val="center"/>
          </w:tcPr>
          <w:p w14:paraId="1D4D4AE2" w14:textId="25B32388" w:rsidR="006D25B9" w:rsidRPr="006D25B9" w:rsidRDefault="006D25B9" w:rsidP="006D25B9">
            <w:pPr>
              <w:pStyle w:val="BodyTextIndent2"/>
              <w:spacing w:line="240" w:lineRule="auto"/>
              <w:ind w:firstLine="0"/>
              <w:jc w:val="center"/>
              <w:rPr>
                <w:rFonts w:ascii="GHEA Grapalat" w:hAnsi="GHEA Grapalat"/>
              </w:rPr>
            </w:pPr>
            <w:r w:rsidRPr="006D25B9">
              <w:rPr>
                <w:rFonts w:ascii="GHEA Grapalat" w:hAnsi="GHEA Grapalat" w:cs="Sylfaen"/>
                <w:lang w:val="ru-RU"/>
              </w:rPr>
              <w:t>9</w:t>
            </w:r>
          </w:p>
        </w:tc>
        <w:tc>
          <w:tcPr>
            <w:tcW w:w="2070" w:type="dxa"/>
            <w:shd w:val="clear" w:color="auto" w:fill="auto"/>
            <w:vAlign w:val="center"/>
          </w:tcPr>
          <w:p w14:paraId="393E7A8C" w14:textId="1853C2E2" w:rsidR="006D25B9" w:rsidRPr="006D25B9" w:rsidRDefault="006D25B9" w:rsidP="006D25B9">
            <w:pPr>
              <w:pStyle w:val="BodyTextIndent2"/>
              <w:spacing w:line="240" w:lineRule="auto"/>
              <w:ind w:firstLine="0"/>
              <w:jc w:val="center"/>
              <w:rPr>
                <w:rFonts w:ascii="GHEA Grapalat" w:hAnsi="GHEA Grapalat"/>
              </w:rPr>
            </w:pPr>
            <w:r w:rsidRPr="006D25B9">
              <w:rPr>
                <w:rFonts w:ascii="GHEA Grapalat" w:hAnsi="GHEA Grapalat"/>
                <w:bCs/>
                <w:color w:val="000000" w:themeColor="text1"/>
              </w:rPr>
              <w:t>29800</w:t>
            </w:r>
          </w:p>
        </w:tc>
        <w:tc>
          <w:tcPr>
            <w:tcW w:w="6953" w:type="dxa"/>
            <w:shd w:val="clear" w:color="auto" w:fill="auto"/>
            <w:vAlign w:val="center"/>
          </w:tcPr>
          <w:p w14:paraId="2CF01A69" w14:textId="1EB83555" w:rsidR="006D25B9" w:rsidRPr="006D25B9" w:rsidRDefault="006D25B9" w:rsidP="006D25B9">
            <w:pPr>
              <w:pStyle w:val="BodyTextIndent2"/>
              <w:spacing w:line="240" w:lineRule="auto"/>
              <w:ind w:firstLine="0"/>
              <w:rPr>
                <w:rFonts w:ascii="GHEA Grapalat" w:hAnsi="GHEA Grapalat"/>
              </w:rPr>
            </w:pPr>
            <w:r w:rsidRPr="006D25B9">
              <w:rPr>
                <w:rFonts w:ascii="GHEA Grapalat" w:hAnsi="GHEA Grapalat" w:cs="Calibri"/>
                <w:color w:val="000000"/>
                <w:lang w:val="hy-AM"/>
              </w:rPr>
              <w:t>ՀՀ Արմավիրի մարզ, գ. Վարդանաշեն, «Ժորժիկ» խորքային հորի համար կառուցված 100կՎԱ ԼՏԵ-ի 10կՎ էլեկտրամատակարարման աշխատանքների տեխնիկական հսկողություն</w:t>
            </w:r>
          </w:p>
        </w:tc>
      </w:tr>
      <w:tr w:rsidR="006D25B9" w:rsidRPr="00D248CD" w14:paraId="33426011" w14:textId="77777777" w:rsidTr="002A56F1">
        <w:tc>
          <w:tcPr>
            <w:tcW w:w="1327" w:type="dxa"/>
            <w:shd w:val="clear" w:color="auto" w:fill="auto"/>
            <w:vAlign w:val="center"/>
          </w:tcPr>
          <w:p w14:paraId="2466405A" w14:textId="6466E79B" w:rsidR="006D25B9" w:rsidRPr="006D25B9" w:rsidRDefault="006D25B9" w:rsidP="006D25B9">
            <w:pPr>
              <w:pStyle w:val="BodyTextIndent2"/>
              <w:spacing w:line="240" w:lineRule="auto"/>
              <w:ind w:firstLine="0"/>
              <w:jc w:val="center"/>
              <w:rPr>
                <w:rFonts w:ascii="GHEA Grapalat" w:hAnsi="GHEA Grapalat"/>
              </w:rPr>
            </w:pPr>
            <w:r w:rsidRPr="006D25B9">
              <w:rPr>
                <w:rFonts w:ascii="GHEA Grapalat" w:hAnsi="GHEA Grapalat" w:cs="Sylfaen"/>
                <w:lang w:val="ru-RU"/>
              </w:rPr>
              <w:t>10</w:t>
            </w:r>
          </w:p>
        </w:tc>
        <w:tc>
          <w:tcPr>
            <w:tcW w:w="2070" w:type="dxa"/>
            <w:shd w:val="clear" w:color="auto" w:fill="auto"/>
            <w:vAlign w:val="center"/>
          </w:tcPr>
          <w:p w14:paraId="01BF73D9" w14:textId="60681DC9" w:rsidR="006D25B9" w:rsidRPr="006D25B9" w:rsidRDefault="006D25B9" w:rsidP="006D25B9">
            <w:pPr>
              <w:pStyle w:val="BodyTextIndent2"/>
              <w:spacing w:line="240" w:lineRule="auto"/>
              <w:ind w:firstLine="0"/>
              <w:jc w:val="center"/>
              <w:rPr>
                <w:rFonts w:ascii="GHEA Grapalat" w:hAnsi="GHEA Grapalat"/>
              </w:rPr>
            </w:pPr>
            <w:r w:rsidRPr="006D25B9">
              <w:rPr>
                <w:rFonts w:ascii="GHEA Grapalat" w:hAnsi="GHEA Grapalat"/>
                <w:bCs/>
                <w:color w:val="000000" w:themeColor="text1"/>
              </w:rPr>
              <w:t>124390</w:t>
            </w:r>
          </w:p>
        </w:tc>
        <w:tc>
          <w:tcPr>
            <w:tcW w:w="6953" w:type="dxa"/>
            <w:shd w:val="clear" w:color="auto" w:fill="auto"/>
            <w:vAlign w:val="center"/>
          </w:tcPr>
          <w:p w14:paraId="28CBF352" w14:textId="1BE2D1CD" w:rsidR="006D25B9" w:rsidRPr="006D25B9" w:rsidRDefault="006D25B9" w:rsidP="006D25B9">
            <w:pPr>
              <w:pStyle w:val="BodyTextIndent2"/>
              <w:spacing w:line="240" w:lineRule="auto"/>
              <w:ind w:firstLine="0"/>
              <w:rPr>
                <w:rFonts w:ascii="GHEA Grapalat" w:hAnsi="GHEA Grapalat"/>
              </w:rPr>
            </w:pPr>
            <w:r w:rsidRPr="006D25B9">
              <w:rPr>
                <w:rFonts w:ascii="GHEA Grapalat" w:hAnsi="GHEA Grapalat" w:cs="Calibri"/>
                <w:color w:val="000000"/>
                <w:lang w:val="hy-AM"/>
              </w:rPr>
              <w:t>ՀՀ Արմավիրի մարզ, գ. Արտաշար, «Ավազահանք» խորքային հորի համար կառուցված ԼՏԵ-ի 6կՎ էլեկտրամատակարարման աշխատանքների տեխնիկական հսկողություն</w:t>
            </w:r>
          </w:p>
        </w:tc>
      </w:tr>
      <w:tr w:rsidR="006D25B9" w:rsidRPr="00D248CD" w14:paraId="3D01B25C" w14:textId="77777777" w:rsidTr="002A56F1">
        <w:tc>
          <w:tcPr>
            <w:tcW w:w="1327" w:type="dxa"/>
            <w:shd w:val="clear" w:color="auto" w:fill="auto"/>
            <w:vAlign w:val="center"/>
          </w:tcPr>
          <w:p w14:paraId="146C3D67" w14:textId="5ACFFEEC" w:rsidR="006D25B9" w:rsidRPr="006D25B9" w:rsidRDefault="006D25B9" w:rsidP="006D25B9">
            <w:pPr>
              <w:pStyle w:val="BodyTextIndent2"/>
              <w:spacing w:line="240" w:lineRule="auto"/>
              <w:ind w:firstLine="0"/>
              <w:jc w:val="center"/>
              <w:rPr>
                <w:rFonts w:ascii="GHEA Grapalat" w:hAnsi="GHEA Grapalat"/>
              </w:rPr>
            </w:pPr>
            <w:r w:rsidRPr="006D25B9">
              <w:rPr>
                <w:rFonts w:ascii="GHEA Grapalat" w:hAnsi="GHEA Grapalat" w:cs="Sylfaen"/>
                <w:lang w:val="ru-RU"/>
              </w:rPr>
              <w:t>11</w:t>
            </w:r>
          </w:p>
        </w:tc>
        <w:tc>
          <w:tcPr>
            <w:tcW w:w="2070" w:type="dxa"/>
            <w:shd w:val="clear" w:color="auto" w:fill="auto"/>
            <w:vAlign w:val="center"/>
          </w:tcPr>
          <w:p w14:paraId="177C4800" w14:textId="154B7F04" w:rsidR="006D25B9" w:rsidRPr="006D25B9" w:rsidRDefault="006D25B9" w:rsidP="006D25B9">
            <w:pPr>
              <w:pStyle w:val="BodyTextIndent2"/>
              <w:spacing w:line="240" w:lineRule="auto"/>
              <w:ind w:firstLine="0"/>
              <w:jc w:val="center"/>
              <w:rPr>
                <w:rFonts w:ascii="GHEA Grapalat" w:hAnsi="GHEA Grapalat"/>
              </w:rPr>
            </w:pPr>
            <w:r w:rsidRPr="006D25B9">
              <w:rPr>
                <w:rFonts w:ascii="GHEA Grapalat" w:hAnsi="GHEA Grapalat"/>
                <w:bCs/>
                <w:color w:val="000000" w:themeColor="text1"/>
              </w:rPr>
              <w:t>200860</w:t>
            </w:r>
          </w:p>
        </w:tc>
        <w:tc>
          <w:tcPr>
            <w:tcW w:w="6953" w:type="dxa"/>
            <w:shd w:val="clear" w:color="auto" w:fill="auto"/>
            <w:vAlign w:val="center"/>
          </w:tcPr>
          <w:p w14:paraId="15E2E897" w14:textId="679769BB" w:rsidR="006D25B9" w:rsidRPr="006D25B9" w:rsidRDefault="006D25B9" w:rsidP="006D25B9">
            <w:pPr>
              <w:pStyle w:val="BodyTextIndent2"/>
              <w:spacing w:line="240" w:lineRule="auto"/>
              <w:ind w:firstLine="0"/>
              <w:rPr>
                <w:rFonts w:ascii="GHEA Grapalat" w:hAnsi="GHEA Grapalat"/>
              </w:rPr>
            </w:pPr>
            <w:r w:rsidRPr="006D25B9">
              <w:rPr>
                <w:rFonts w:ascii="GHEA Grapalat" w:hAnsi="GHEA Grapalat" w:cs="Calibri"/>
                <w:color w:val="000000"/>
                <w:lang w:val="hy-AM"/>
              </w:rPr>
              <w:t>ՀՀ Արմավիրի մարզ, գ. Արտաշար, «Խդո» խորքային հորի համար կառուցված 100կՎԱ ԼՏԵ-ի 6կՎ էլեկտրամատակարարման աշխատանքների տեխնիկական հսկողություն</w:t>
            </w:r>
          </w:p>
        </w:tc>
      </w:tr>
      <w:tr w:rsidR="006D25B9" w:rsidRPr="00D248CD" w14:paraId="5E627993" w14:textId="77777777" w:rsidTr="002A56F1">
        <w:tc>
          <w:tcPr>
            <w:tcW w:w="1327" w:type="dxa"/>
            <w:shd w:val="clear" w:color="auto" w:fill="auto"/>
            <w:vAlign w:val="center"/>
          </w:tcPr>
          <w:p w14:paraId="05245488" w14:textId="787386DD" w:rsidR="006D25B9" w:rsidRPr="006D25B9" w:rsidRDefault="006D25B9" w:rsidP="006D25B9">
            <w:pPr>
              <w:pStyle w:val="BodyTextIndent2"/>
              <w:spacing w:line="240" w:lineRule="auto"/>
              <w:ind w:firstLine="0"/>
              <w:jc w:val="center"/>
              <w:rPr>
                <w:rFonts w:ascii="GHEA Grapalat" w:hAnsi="GHEA Grapalat"/>
              </w:rPr>
            </w:pPr>
            <w:r w:rsidRPr="006D25B9">
              <w:rPr>
                <w:rFonts w:ascii="GHEA Grapalat" w:hAnsi="GHEA Grapalat" w:cs="Sylfaen"/>
                <w:lang w:val="ru-RU"/>
              </w:rPr>
              <w:t>12</w:t>
            </w:r>
          </w:p>
        </w:tc>
        <w:tc>
          <w:tcPr>
            <w:tcW w:w="2070" w:type="dxa"/>
            <w:shd w:val="clear" w:color="auto" w:fill="auto"/>
            <w:vAlign w:val="center"/>
          </w:tcPr>
          <w:p w14:paraId="5DCBA877" w14:textId="0C546B83" w:rsidR="006D25B9" w:rsidRPr="006D25B9" w:rsidRDefault="006D25B9" w:rsidP="006D25B9">
            <w:pPr>
              <w:pStyle w:val="BodyTextIndent2"/>
              <w:spacing w:line="240" w:lineRule="auto"/>
              <w:ind w:firstLine="0"/>
              <w:jc w:val="center"/>
              <w:rPr>
                <w:rFonts w:ascii="GHEA Grapalat" w:hAnsi="GHEA Grapalat"/>
              </w:rPr>
            </w:pPr>
            <w:r w:rsidRPr="006D25B9">
              <w:rPr>
                <w:rFonts w:ascii="GHEA Grapalat" w:hAnsi="GHEA Grapalat"/>
                <w:bCs/>
                <w:color w:val="000000" w:themeColor="text1"/>
              </w:rPr>
              <w:t>85890</w:t>
            </w:r>
          </w:p>
        </w:tc>
        <w:tc>
          <w:tcPr>
            <w:tcW w:w="6953" w:type="dxa"/>
            <w:shd w:val="clear" w:color="auto" w:fill="auto"/>
            <w:vAlign w:val="center"/>
          </w:tcPr>
          <w:p w14:paraId="690ACCDF" w14:textId="36C016FB" w:rsidR="006D25B9" w:rsidRPr="006D25B9" w:rsidRDefault="006D25B9" w:rsidP="006D25B9">
            <w:pPr>
              <w:pStyle w:val="BodyTextIndent2"/>
              <w:spacing w:line="240" w:lineRule="auto"/>
              <w:ind w:firstLine="0"/>
              <w:rPr>
                <w:rFonts w:ascii="GHEA Grapalat" w:hAnsi="GHEA Grapalat"/>
              </w:rPr>
            </w:pPr>
            <w:r w:rsidRPr="006D25B9">
              <w:rPr>
                <w:rFonts w:ascii="GHEA Grapalat" w:hAnsi="GHEA Grapalat" w:cs="Calibri"/>
                <w:color w:val="000000"/>
                <w:lang w:val="hy-AM"/>
              </w:rPr>
              <w:t>ՀՀ Արմավիրի մարզ, գ. Տարոնիկ, «Աղբանոց» խորքային  հորի համար կառուցված 100կՎԱ ԼՏԵ-ի 6կՎ էլեկտրամատակարարման աշխատանքների տեխնիկական հսկողություն</w:t>
            </w:r>
          </w:p>
        </w:tc>
      </w:tr>
      <w:tr w:rsidR="006D25B9" w:rsidRPr="00D248CD" w14:paraId="019E7C2B" w14:textId="77777777" w:rsidTr="002A56F1">
        <w:tc>
          <w:tcPr>
            <w:tcW w:w="1327" w:type="dxa"/>
            <w:shd w:val="clear" w:color="auto" w:fill="auto"/>
            <w:vAlign w:val="center"/>
          </w:tcPr>
          <w:p w14:paraId="4732CD72" w14:textId="0309B20B" w:rsidR="006D25B9" w:rsidRPr="006D25B9" w:rsidRDefault="006D25B9" w:rsidP="006D25B9">
            <w:pPr>
              <w:pStyle w:val="BodyTextIndent2"/>
              <w:spacing w:line="240" w:lineRule="auto"/>
              <w:ind w:firstLine="0"/>
              <w:jc w:val="center"/>
              <w:rPr>
                <w:rFonts w:ascii="GHEA Grapalat" w:hAnsi="GHEA Grapalat"/>
              </w:rPr>
            </w:pPr>
            <w:r w:rsidRPr="006D25B9">
              <w:rPr>
                <w:rFonts w:ascii="GHEA Grapalat" w:hAnsi="GHEA Grapalat" w:cs="Sylfaen"/>
                <w:lang w:val="ru-RU"/>
              </w:rPr>
              <w:t>13</w:t>
            </w:r>
          </w:p>
        </w:tc>
        <w:tc>
          <w:tcPr>
            <w:tcW w:w="2070" w:type="dxa"/>
            <w:shd w:val="clear" w:color="auto" w:fill="auto"/>
            <w:vAlign w:val="center"/>
          </w:tcPr>
          <w:p w14:paraId="03006E40" w14:textId="1DAD36C4" w:rsidR="006D25B9" w:rsidRPr="006D25B9" w:rsidRDefault="006D25B9" w:rsidP="006D25B9">
            <w:pPr>
              <w:pStyle w:val="BodyTextIndent2"/>
              <w:spacing w:line="240" w:lineRule="auto"/>
              <w:ind w:firstLine="0"/>
              <w:jc w:val="center"/>
              <w:rPr>
                <w:rFonts w:ascii="GHEA Grapalat" w:hAnsi="GHEA Grapalat"/>
              </w:rPr>
            </w:pPr>
            <w:r w:rsidRPr="006D25B9">
              <w:rPr>
                <w:rFonts w:ascii="GHEA Grapalat" w:hAnsi="GHEA Grapalat"/>
                <w:bCs/>
                <w:color w:val="000000" w:themeColor="text1"/>
              </w:rPr>
              <w:t>148550</w:t>
            </w:r>
          </w:p>
        </w:tc>
        <w:tc>
          <w:tcPr>
            <w:tcW w:w="6953" w:type="dxa"/>
            <w:shd w:val="clear" w:color="auto" w:fill="auto"/>
            <w:vAlign w:val="center"/>
          </w:tcPr>
          <w:p w14:paraId="42924CF0" w14:textId="023E722E" w:rsidR="006D25B9" w:rsidRPr="006D25B9" w:rsidRDefault="006D25B9" w:rsidP="006D25B9">
            <w:pPr>
              <w:pStyle w:val="BodyTextIndent2"/>
              <w:spacing w:line="240" w:lineRule="auto"/>
              <w:ind w:firstLine="0"/>
              <w:rPr>
                <w:rFonts w:ascii="GHEA Grapalat" w:hAnsi="GHEA Grapalat"/>
              </w:rPr>
            </w:pPr>
            <w:r w:rsidRPr="006D25B9">
              <w:rPr>
                <w:rFonts w:ascii="GHEA Grapalat" w:hAnsi="GHEA Grapalat" w:cs="Calibri"/>
                <w:color w:val="000000"/>
                <w:lang w:val="hy-AM"/>
              </w:rPr>
              <w:t>ՀՀ Արմավիրի մարզ, գ. Երասխահուն, «Ախմեյանի» (Ղազաչի) խորքային հորի համար կառուցված 100կՎԱ ԼՏԵ-ի 10կՎ էլեկտրամատակարարման աշխատանքների տեխնիկական հսկողություն</w:t>
            </w:r>
          </w:p>
        </w:tc>
      </w:tr>
      <w:tr w:rsidR="006D25B9" w:rsidRPr="00D248CD" w14:paraId="2E0F0D6A" w14:textId="77777777" w:rsidTr="002A56F1">
        <w:tc>
          <w:tcPr>
            <w:tcW w:w="1327" w:type="dxa"/>
            <w:shd w:val="clear" w:color="auto" w:fill="auto"/>
            <w:vAlign w:val="center"/>
          </w:tcPr>
          <w:p w14:paraId="380E3418" w14:textId="25FFF6E3" w:rsidR="006D25B9" w:rsidRPr="006D25B9" w:rsidRDefault="006D25B9" w:rsidP="006D25B9">
            <w:pPr>
              <w:pStyle w:val="BodyTextIndent2"/>
              <w:spacing w:line="240" w:lineRule="auto"/>
              <w:ind w:firstLine="0"/>
              <w:jc w:val="center"/>
              <w:rPr>
                <w:rFonts w:ascii="GHEA Grapalat" w:hAnsi="GHEA Grapalat"/>
              </w:rPr>
            </w:pPr>
            <w:r w:rsidRPr="006D25B9">
              <w:rPr>
                <w:rFonts w:ascii="GHEA Grapalat" w:hAnsi="GHEA Grapalat" w:cs="Sylfaen"/>
                <w:lang w:val="ru-RU"/>
              </w:rPr>
              <w:t>14</w:t>
            </w:r>
          </w:p>
        </w:tc>
        <w:tc>
          <w:tcPr>
            <w:tcW w:w="2070" w:type="dxa"/>
            <w:shd w:val="clear" w:color="auto" w:fill="auto"/>
            <w:vAlign w:val="center"/>
          </w:tcPr>
          <w:p w14:paraId="13F15896" w14:textId="191ABD32" w:rsidR="006D25B9" w:rsidRPr="006D25B9" w:rsidRDefault="006D25B9" w:rsidP="006D25B9">
            <w:pPr>
              <w:pStyle w:val="BodyTextIndent2"/>
              <w:spacing w:line="240" w:lineRule="auto"/>
              <w:ind w:firstLine="0"/>
              <w:jc w:val="center"/>
              <w:rPr>
                <w:rFonts w:ascii="GHEA Grapalat" w:hAnsi="GHEA Grapalat"/>
              </w:rPr>
            </w:pPr>
            <w:r w:rsidRPr="006D25B9">
              <w:rPr>
                <w:rFonts w:ascii="GHEA Grapalat" w:hAnsi="GHEA Grapalat"/>
                <w:bCs/>
                <w:color w:val="000000" w:themeColor="text1"/>
              </w:rPr>
              <w:t>6110</w:t>
            </w:r>
          </w:p>
        </w:tc>
        <w:tc>
          <w:tcPr>
            <w:tcW w:w="6953" w:type="dxa"/>
            <w:shd w:val="clear" w:color="auto" w:fill="auto"/>
            <w:vAlign w:val="center"/>
          </w:tcPr>
          <w:p w14:paraId="2CE02598" w14:textId="30AEFDC4" w:rsidR="006D25B9" w:rsidRPr="006D25B9" w:rsidRDefault="006D25B9" w:rsidP="006D25B9">
            <w:pPr>
              <w:pStyle w:val="BodyTextIndent2"/>
              <w:spacing w:line="240" w:lineRule="auto"/>
              <w:ind w:firstLine="0"/>
              <w:rPr>
                <w:rFonts w:ascii="GHEA Grapalat" w:hAnsi="GHEA Grapalat"/>
              </w:rPr>
            </w:pPr>
            <w:r w:rsidRPr="006D25B9">
              <w:rPr>
                <w:rFonts w:ascii="GHEA Grapalat" w:hAnsi="GHEA Grapalat" w:cs="Calibri"/>
                <w:color w:val="000000"/>
                <w:lang w:val="hy-AM"/>
              </w:rPr>
              <w:t>ՀՀ Արմավիրի մարզ, գ. Արազափ,  «Գուգոշի» խորքային հորի համար կառուցված 100կՎԱ ԼՏԵ-ի  10կՎ էլեկտրամատակարարման աշխատանքների տեխնիկական հսկողություն</w:t>
            </w:r>
          </w:p>
        </w:tc>
      </w:tr>
    </w:tbl>
    <w:p w14:paraId="7093E22F" w14:textId="77777777" w:rsidR="00096865" w:rsidRPr="00064ADD" w:rsidRDefault="007F0755" w:rsidP="00EF3662">
      <w:pPr>
        <w:pStyle w:val="BodyTextIndent2"/>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14:paraId="64213CCE" w14:textId="77777777" w:rsidR="00096865" w:rsidRPr="00064ADD" w:rsidRDefault="00096865" w:rsidP="00EF3662">
      <w:pPr>
        <w:ind w:firstLine="567"/>
        <w:rPr>
          <w:rFonts w:ascii="GHEA Grapalat" w:hAnsi="GHEA Grapalat" w:cs="Sylfaen"/>
          <w:i/>
          <w:sz w:val="20"/>
          <w:lang w:val="es-ES"/>
        </w:rPr>
      </w:pPr>
    </w:p>
    <w:p w14:paraId="67853B6D" w14:textId="77777777" w:rsidR="00096865" w:rsidRPr="00064ADD" w:rsidRDefault="002B32D6" w:rsidP="00EF3662">
      <w:pPr>
        <w:jc w:val="center"/>
        <w:rPr>
          <w:rFonts w:ascii="GHEA Grapalat" w:hAnsi="GHEA Grapalat"/>
          <w:b/>
          <w:sz w:val="20"/>
          <w:lang w:val="es-ES"/>
        </w:rPr>
      </w:pPr>
      <w:r w:rsidRPr="00064ADD">
        <w:rPr>
          <w:rFonts w:ascii="GHEA Grapalat" w:hAnsi="GHEA Grapalat"/>
          <w:b/>
          <w:sz w:val="20"/>
          <w:lang w:val="es-ES"/>
        </w:rPr>
        <w:lastRenderedPageBreak/>
        <w:t xml:space="preserve">2.  </w:t>
      </w:r>
      <w:r w:rsidRPr="00064ADD">
        <w:rPr>
          <w:rFonts w:ascii="GHEA Grapalat" w:hAnsi="GHEA Grapalat" w:cs="Sylfaen"/>
          <w:b/>
          <w:sz w:val="20"/>
        </w:rPr>
        <w:t>ՄԱՍՆԱԿՑԻ</w:t>
      </w:r>
      <w:r w:rsidRPr="00064ADD">
        <w:rPr>
          <w:rFonts w:ascii="GHEA Grapalat" w:hAnsi="GHEA Grapalat"/>
          <w:b/>
          <w:sz w:val="20"/>
          <w:lang w:val="es-ES"/>
        </w:rPr>
        <w:t xml:space="preserve"> </w:t>
      </w:r>
      <w:r w:rsidRPr="00064ADD">
        <w:rPr>
          <w:rFonts w:ascii="GHEA Grapalat" w:hAnsi="GHEA Grapalat" w:cs="Sylfaen"/>
          <w:b/>
          <w:sz w:val="20"/>
        </w:rPr>
        <w:t>ՄԱՍՆԱԿՑՈՒԹՅԱՆ</w:t>
      </w:r>
      <w:r w:rsidRPr="00064ADD">
        <w:rPr>
          <w:rFonts w:ascii="GHEA Grapalat" w:hAnsi="GHEA Grapalat"/>
          <w:b/>
          <w:sz w:val="20"/>
          <w:lang w:val="es-ES"/>
        </w:rPr>
        <w:t xml:space="preserve"> </w:t>
      </w:r>
      <w:r w:rsidRPr="00064ADD">
        <w:rPr>
          <w:rFonts w:ascii="GHEA Grapalat" w:hAnsi="GHEA Grapalat" w:cs="Sylfaen"/>
          <w:b/>
          <w:sz w:val="20"/>
        </w:rPr>
        <w:t>ԻՐԱՎՈՒՆՔԻ</w:t>
      </w:r>
      <w:r w:rsidRPr="00064ADD">
        <w:rPr>
          <w:rFonts w:ascii="GHEA Grapalat" w:hAnsi="GHEA Grapalat"/>
          <w:b/>
          <w:sz w:val="20"/>
          <w:lang w:val="es-ES"/>
        </w:rPr>
        <w:t xml:space="preserve"> </w:t>
      </w:r>
      <w:r w:rsidRPr="00064ADD">
        <w:rPr>
          <w:rFonts w:ascii="GHEA Grapalat" w:hAnsi="GHEA Grapalat" w:cs="Sylfaen"/>
          <w:b/>
          <w:sz w:val="20"/>
        </w:rPr>
        <w:t>ՊԱՀԱՆՋՆԵՐԸ</w:t>
      </w:r>
      <w:r w:rsidRPr="00064ADD">
        <w:rPr>
          <w:rFonts w:ascii="GHEA Grapalat" w:hAnsi="GHEA Grapalat"/>
          <w:b/>
          <w:sz w:val="20"/>
          <w:lang w:val="es-ES"/>
        </w:rPr>
        <w:t xml:space="preserve">, </w:t>
      </w:r>
      <w:r w:rsidRPr="00064ADD">
        <w:rPr>
          <w:rFonts w:ascii="GHEA Grapalat" w:hAnsi="GHEA Grapalat" w:cs="Sylfaen"/>
          <w:b/>
          <w:sz w:val="20"/>
        </w:rPr>
        <w:t>ՈՐԱԿԱՎՈՐՄԱՆ</w:t>
      </w:r>
      <w:r w:rsidRPr="00064ADD">
        <w:rPr>
          <w:rFonts w:ascii="GHEA Grapalat" w:hAnsi="GHEA Grapalat"/>
          <w:b/>
          <w:sz w:val="20"/>
          <w:lang w:val="es-ES"/>
        </w:rPr>
        <w:t xml:space="preserve"> </w:t>
      </w:r>
      <w:proofErr w:type="gramStart"/>
      <w:r w:rsidRPr="00064ADD">
        <w:rPr>
          <w:rFonts w:ascii="GHEA Grapalat" w:hAnsi="GHEA Grapalat" w:cs="Sylfaen"/>
          <w:b/>
          <w:sz w:val="20"/>
        </w:rPr>
        <w:t>ՉԱՓԱՆԻՇՆԵՐԸ</w:t>
      </w:r>
      <w:r w:rsidRPr="00064ADD">
        <w:rPr>
          <w:rFonts w:ascii="GHEA Grapalat" w:hAnsi="GHEA Grapalat"/>
          <w:b/>
          <w:sz w:val="20"/>
          <w:lang w:val="es-ES"/>
        </w:rPr>
        <w:t xml:space="preserve">  ԵՎ</w:t>
      </w:r>
      <w:proofErr w:type="gramEnd"/>
      <w:r w:rsidRPr="00064ADD">
        <w:rPr>
          <w:rFonts w:ascii="GHEA Grapalat" w:hAnsi="GHEA Grapalat"/>
          <w:b/>
          <w:sz w:val="20"/>
          <w:lang w:val="es-ES"/>
        </w:rPr>
        <w:t xml:space="preserve"> </w:t>
      </w:r>
      <w:r w:rsidRPr="00064ADD">
        <w:rPr>
          <w:rFonts w:ascii="GHEA Grapalat" w:hAnsi="GHEA Grapalat" w:cs="Sylfaen"/>
          <w:b/>
          <w:sz w:val="20"/>
        </w:rPr>
        <w:t>ԴՐԱՆՑ</w:t>
      </w:r>
      <w:r w:rsidRPr="00064ADD">
        <w:rPr>
          <w:rFonts w:ascii="GHEA Grapalat" w:hAnsi="GHEA Grapalat"/>
          <w:b/>
          <w:sz w:val="20"/>
          <w:lang w:val="es-ES"/>
        </w:rPr>
        <w:t xml:space="preserve"> </w:t>
      </w:r>
      <w:r w:rsidRPr="00064ADD">
        <w:rPr>
          <w:rFonts w:ascii="GHEA Grapalat" w:hAnsi="GHEA Grapalat" w:cs="Sylfaen"/>
          <w:b/>
          <w:sz w:val="20"/>
          <w:lang w:val="es-ES"/>
        </w:rPr>
        <w:t>Գ</w:t>
      </w:r>
      <w:r w:rsidRPr="00064ADD">
        <w:rPr>
          <w:rFonts w:ascii="GHEA Grapalat" w:hAnsi="GHEA Grapalat" w:cs="Sylfaen"/>
          <w:b/>
          <w:sz w:val="20"/>
        </w:rPr>
        <w:t>ՆԱՀԱՏՄԱՆ</w:t>
      </w:r>
      <w:r w:rsidRPr="00064ADD">
        <w:rPr>
          <w:rFonts w:ascii="GHEA Grapalat" w:hAnsi="GHEA Grapalat"/>
          <w:b/>
          <w:sz w:val="20"/>
          <w:lang w:val="es-ES"/>
        </w:rPr>
        <w:t xml:space="preserve"> </w:t>
      </w:r>
      <w:r w:rsidRPr="00064ADD">
        <w:rPr>
          <w:rFonts w:ascii="GHEA Grapalat" w:hAnsi="GHEA Grapalat" w:cs="Sylfaen"/>
          <w:b/>
          <w:sz w:val="20"/>
        </w:rPr>
        <w:t>ԿԱՐ</w:t>
      </w:r>
      <w:r w:rsidRPr="00064ADD">
        <w:rPr>
          <w:rFonts w:ascii="GHEA Grapalat" w:hAnsi="GHEA Grapalat" w:cs="Sylfaen"/>
          <w:b/>
          <w:sz w:val="20"/>
          <w:lang w:val="es-ES"/>
        </w:rPr>
        <w:t>Գ</w:t>
      </w:r>
      <w:r w:rsidRPr="00064ADD">
        <w:rPr>
          <w:rFonts w:ascii="GHEA Grapalat" w:hAnsi="GHEA Grapalat" w:cs="Sylfaen"/>
          <w:b/>
          <w:sz w:val="20"/>
        </w:rPr>
        <w:t>Ը</w:t>
      </w:r>
      <w:r w:rsidRPr="00064ADD">
        <w:rPr>
          <w:rFonts w:ascii="GHEA Grapalat" w:hAnsi="GHEA Grapalat"/>
          <w:b/>
          <w:sz w:val="20"/>
          <w:lang w:val="es-ES"/>
        </w:rPr>
        <w:t xml:space="preserve"> </w:t>
      </w:r>
    </w:p>
    <w:p w14:paraId="7D45A720" w14:textId="77777777" w:rsidR="00096865" w:rsidRPr="00064ADD" w:rsidRDefault="00096865" w:rsidP="00EF3662">
      <w:pPr>
        <w:ind w:firstLine="567"/>
        <w:jc w:val="both"/>
        <w:rPr>
          <w:rFonts w:ascii="GHEA Grapalat" w:hAnsi="GHEA Grapalat"/>
          <w:szCs w:val="22"/>
          <w:lang w:val="es-ES"/>
        </w:rPr>
      </w:pPr>
    </w:p>
    <w:p w14:paraId="7429715B" w14:textId="77777777" w:rsidR="00753E6E" w:rsidRPr="00064ADD" w:rsidRDefault="00096865" w:rsidP="00EF3662">
      <w:pPr>
        <w:ind w:firstLine="567"/>
        <w:jc w:val="both"/>
        <w:rPr>
          <w:rFonts w:ascii="GHEA Grapalat" w:hAnsi="GHEA Grapalat" w:cs="Arial Armenian"/>
          <w:sz w:val="20"/>
          <w:lang w:val="es-ES"/>
        </w:rPr>
      </w:pPr>
      <w:r w:rsidRPr="00064ADD">
        <w:rPr>
          <w:rFonts w:ascii="GHEA Grapalat" w:hAnsi="GHEA Grapalat" w:cs="Arial Armenian"/>
          <w:sz w:val="20"/>
          <w:lang w:val="es-ES"/>
        </w:rPr>
        <w:t xml:space="preserve">2.1 </w:t>
      </w:r>
      <w:proofErr w:type="gramStart"/>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proofErr w:type="spellStart"/>
      <w:r w:rsidR="006F49AA" w:rsidRPr="00064ADD">
        <w:rPr>
          <w:rFonts w:ascii="GHEA Grapalat" w:hAnsi="GHEA Grapalat" w:cs="Arial Armenian"/>
          <w:sz w:val="20"/>
          <w:lang w:val="es-ES"/>
        </w:rPr>
        <w:t>ընթացակարգին</w:t>
      </w:r>
      <w:proofErr w:type="spellEnd"/>
      <w:proofErr w:type="gramEnd"/>
      <w:r w:rsidR="006F49AA" w:rsidRPr="00064ADD">
        <w:rPr>
          <w:rFonts w:ascii="GHEA Grapalat" w:hAnsi="GHEA Grapalat" w:cs="Arial Armenian"/>
          <w:sz w:val="20"/>
          <w:lang w:val="es-ES"/>
        </w:rPr>
        <w:t xml:space="preserve">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14:paraId="74EE9E46"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proofErr w:type="spellStart"/>
      <w:r w:rsidRPr="00064ADD">
        <w:rPr>
          <w:rFonts w:ascii="GHEA Grapalat" w:hAnsi="GHEA Grapalat" w:cs="Sylfaen"/>
          <w:sz w:val="20"/>
          <w:szCs w:val="20"/>
        </w:rPr>
        <w:t>որոնք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օրվա</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դրությամբ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ճանաչվել</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սնանկ</w:t>
      </w:r>
      <w:proofErr w:type="spellEnd"/>
      <w:r w:rsidRPr="00064ADD">
        <w:rPr>
          <w:rFonts w:ascii="GHEA Grapalat" w:hAnsi="GHEA Grapalat"/>
          <w:sz w:val="20"/>
          <w:szCs w:val="20"/>
          <w:lang w:val="es-ES"/>
        </w:rPr>
        <w:t xml:space="preserve">. </w:t>
      </w:r>
    </w:p>
    <w:p w14:paraId="013AEB21" w14:textId="72C072C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գործադիր</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ներկայացուցիչը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օրվան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նախորդող</w:t>
      </w:r>
      <w:proofErr w:type="spellEnd"/>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proofErr w:type="spellStart"/>
      <w:r w:rsidRPr="00064ADD">
        <w:rPr>
          <w:rFonts w:ascii="GHEA Grapalat" w:hAnsi="GHEA Grapalat" w:cs="Sylfaen"/>
          <w:sz w:val="20"/>
          <w:szCs w:val="20"/>
        </w:rPr>
        <w:t>տարիների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ընթացքում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դատապարտված</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եղել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ահաբեկչության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ֆինանսավորման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երեխայի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շահագործման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մարդկային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թրաֆիքինգ</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ներառող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հանցագործության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հանցավոր</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համագործակցություն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ստեղծելու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կաշառք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ստանալու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կաշառք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կաշառքի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տնտեսական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գործունեության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ուղղված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հանցագործությունների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դատվածությունը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մարված</w:t>
      </w:r>
      <w:proofErr w:type="spellEnd"/>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14:paraId="0D4EB1E9" w14:textId="77777777"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proofErr w:type="spellStart"/>
      <w:r w:rsidR="00C8495D" w:rsidRPr="00064ADD">
        <w:rPr>
          <w:rFonts w:ascii="GHEA Grapalat" w:hAnsi="GHEA Grapalat" w:cs="Sylfaen"/>
          <w:sz w:val="20"/>
          <w:szCs w:val="20"/>
        </w:rPr>
        <w:t>որոնց</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վերաբերյալ</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գնումների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ոլորտում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հակամրցակցային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համաձայնության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գերիշխող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դիրքի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չարաշահման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կամ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անբարեխիղճ</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մրցակցության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համար</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պատասխանատվություն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սահմանող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վարչական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ակտը</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հայտը</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ներկայացվելու</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օրվան</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նախորդող</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երեք</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տարվա</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ընթացքում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դարձել</w:t>
      </w:r>
      <w:proofErr w:type="spellEnd"/>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անբողոքարկելի</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իսկ</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բողոքարկված</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լինելու</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դեպքում</w:t>
      </w:r>
      <w:proofErr w:type="spellEnd"/>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թողնվել</w:t>
      </w:r>
      <w:proofErr w:type="spellEnd"/>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proofErr w:type="spellStart"/>
      <w:r w:rsidR="00C8495D" w:rsidRPr="00064ADD">
        <w:rPr>
          <w:rFonts w:ascii="GHEA Grapalat" w:hAnsi="GHEA Grapalat" w:cs="Sylfaen"/>
          <w:sz w:val="20"/>
          <w:szCs w:val="20"/>
        </w:rPr>
        <w:t>անփոփոխ</w:t>
      </w:r>
      <w:proofErr w:type="spellEnd"/>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14:paraId="4C5B02AA" w14:textId="27233901"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proofErr w:type="spellStart"/>
      <w:r w:rsidRPr="00064ADD">
        <w:rPr>
          <w:rFonts w:ascii="GHEA Grapalat" w:hAnsi="GHEA Grapalat" w:cs="Sylfaen"/>
          <w:sz w:val="20"/>
          <w:szCs w:val="20"/>
        </w:rPr>
        <w:t>որոնք</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ներկայացնելու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օրվա</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դրությամբ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Եվրասիական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տնտեսական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միությանն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անդամակցող</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երկրների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մասին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օրենսդրության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համաձայն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հրապարակված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չունեցող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մասնակիցների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ցուցակում</w:t>
      </w:r>
      <w:proofErr w:type="spellEnd"/>
      <w:r w:rsidRPr="00064ADD">
        <w:rPr>
          <w:rFonts w:ascii="GHEA Grapalat" w:hAnsi="GHEA Grapalat" w:cs="Sylfaen"/>
          <w:sz w:val="20"/>
          <w:szCs w:val="20"/>
          <w:lang w:val="es-ES"/>
        </w:rPr>
        <w:t xml:space="preserve">. </w:t>
      </w:r>
    </w:p>
    <w:p w14:paraId="5A821E02" w14:textId="77777777"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օրվա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գնումների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չունեցող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մասնակիցների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ցուցակում</w:t>
      </w:r>
      <w:proofErr w:type="spellEnd"/>
      <w:r w:rsidRPr="00064ADD">
        <w:rPr>
          <w:rFonts w:ascii="GHEA Grapalat" w:hAnsi="GHEA Grapalat"/>
          <w:sz w:val="20"/>
          <w:szCs w:val="20"/>
          <w:lang w:val="es-ES"/>
        </w:rPr>
        <w:t>:</w:t>
      </w:r>
    </w:p>
    <w:p w14:paraId="4CC60765" w14:textId="77777777" w:rsidR="003331DA" w:rsidRPr="00064ADD" w:rsidRDefault="00990561" w:rsidP="00EF3662">
      <w:pPr>
        <w:ind w:firstLine="567"/>
        <w:jc w:val="both"/>
        <w:rPr>
          <w:rFonts w:ascii="GHEA Grapalat" w:hAnsi="GHEA Grapalat" w:cs="Sylfaen"/>
          <w:sz w:val="20"/>
          <w:lang w:val="es-ES"/>
        </w:rPr>
      </w:pPr>
      <w:proofErr w:type="spellStart"/>
      <w:r w:rsidRPr="00064ADD">
        <w:rPr>
          <w:rFonts w:ascii="GHEA Grapalat" w:hAnsi="GHEA Grapalat" w:cs="Sylfaen"/>
          <w:sz w:val="20"/>
          <w:lang w:val="es-ES"/>
        </w:rPr>
        <w:t>Ընդ</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որում</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եթե</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մասնակիցը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սույն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կետի</w:t>
      </w:r>
      <w:proofErr w:type="spellEnd"/>
      <w:r w:rsidRPr="00064ADD">
        <w:rPr>
          <w:rFonts w:ascii="GHEA Grapalat" w:hAnsi="GHEA Grapalat" w:cs="Sylfaen"/>
          <w:sz w:val="20"/>
          <w:lang w:val="es-ES"/>
        </w:rPr>
        <w:t xml:space="preserve"> 5-րդ և 6-րդ </w:t>
      </w:r>
      <w:proofErr w:type="spellStart"/>
      <w:r w:rsidRPr="00064ADD">
        <w:rPr>
          <w:rFonts w:ascii="GHEA Grapalat" w:hAnsi="GHEA Grapalat" w:cs="Sylfaen"/>
          <w:sz w:val="20"/>
          <w:lang w:val="es-ES"/>
        </w:rPr>
        <w:t>ենթակետերով</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նախատեսված</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ցուցակներում</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ներառվել</w:t>
      </w:r>
      <w:proofErr w:type="spellEnd"/>
      <w:r w:rsidRPr="00064ADD">
        <w:rPr>
          <w:rFonts w:ascii="GHEA Grapalat" w:hAnsi="GHEA Grapalat" w:cs="Sylfaen"/>
          <w:sz w:val="20"/>
          <w:lang w:val="es-ES"/>
        </w:rPr>
        <w:t xml:space="preserve"> է </w:t>
      </w:r>
      <w:proofErr w:type="spellStart"/>
      <w:r w:rsidRPr="00064ADD">
        <w:rPr>
          <w:rFonts w:ascii="GHEA Grapalat" w:hAnsi="GHEA Grapalat" w:cs="Sylfaen"/>
          <w:sz w:val="20"/>
          <w:lang w:val="es-ES"/>
        </w:rPr>
        <w:t>հայտը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ներկայացնելու</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օրվանից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հետո</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ապա</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նրա</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տվյալ</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հայտը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ենթակա</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չէ</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մերժման</w:t>
      </w:r>
      <w:proofErr w:type="spellEnd"/>
      <w:r w:rsidRPr="00064ADD">
        <w:rPr>
          <w:rFonts w:ascii="GHEA Grapalat" w:hAnsi="GHEA Grapalat" w:cs="Sylfaen"/>
          <w:sz w:val="20"/>
          <w:lang w:val="es-ES"/>
        </w:rPr>
        <w:t>:</w:t>
      </w:r>
    </w:p>
    <w:p w14:paraId="64169145" w14:textId="77777777" w:rsidR="003331DA" w:rsidRPr="00064ADD" w:rsidRDefault="003331DA" w:rsidP="003331DA">
      <w:pPr>
        <w:shd w:val="clear" w:color="auto" w:fill="FFFFFF"/>
        <w:ind w:firstLine="375"/>
        <w:jc w:val="both"/>
        <w:rPr>
          <w:rFonts w:ascii="GHEA Grapalat" w:hAnsi="GHEA Grapalat" w:cs="Arial"/>
          <w:sz w:val="20"/>
          <w:lang w:val="es-ES"/>
        </w:rPr>
      </w:pPr>
      <w:proofErr w:type="spellStart"/>
      <w:r w:rsidRPr="00064ADD">
        <w:rPr>
          <w:rFonts w:ascii="GHEA Grapalat" w:hAnsi="GHEA Grapalat" w:cs="Arial"/>
          <w:sz w:val="20"/>
          <w:lang w:val="es-ES"/>
        </w:rPr>
        <w:t>Մասնակիցն</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ընդգրկվում</w:t>
      </w:r>
      <w:proofErr w:type="spellEnd"/>
      <w:r w:rsidRPr="00064ADD">
        <w:rPr>
          <w:rFonts w:ascii="GHEA Grapalat" w:hAnsi="GHEA Grapalat" w:cs="Arial"/>
          <w:sz w:val="20"/>
          <w:lang w:val="es-ES"/>
        </w:rPr>
        <w:t xml:space="preserve"> է </w:t>
      </w:r>
      <w:proofErr w:type="spellStart"/>
      <w:r w:rsidRPr="00064ADD">
        <w:rPr>
          <w:rFonts w:ascii="GHEA Grapalat" w:hAnsi="GHEA Grapalat" w:cs="Arial"/>
          <w:sz w:val="20"/>
          <w:lang w:val="es-ES"/>
        </w:rPr>
        <w:t>գնումների</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գործընթացին</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մասնակցելու</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իրավունք</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չունեցող</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մասնակիցների</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ցուցակում</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այսուհետ</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նաև</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ցուցակ</w:t>
      </w:r>
      <w:proofErr w:type="spellEnd"/>
      <w:r w:rsidRPr="00064ADD">
        <w:rPr>
          <w:rFonts w:ascii="GHEA Grapalat" w:hAnsi="GHEA Grapalat" w:cs="Arial"/>
          <w:sz w:val="20"/>
          <w:lang w:val="es-ES"/>
        </w:rPr>
        <w:t xml:space="preserve">), </w:t>
      </w:r>
      <w:proofErr w:type="spellStart"/>
      <w:r w:rsidRPr="00064ADD">
        <w:rPr>
          <w:rFonts w:ascii="GHEA Grapalat" w:hAnsi="GHEA Grapalat" w:cs="Arial"/>
          <w:sz w:val="20"/>
          <w:lang w:val="es-ES"/>
        </w:rPr>
        <w:t>եթե</w:t>
      </w:r>
      <w:proofErr w:type="spellEnd"/>
      <w:r w:rsidRPr="00064ADD">
        <w:rPr>
          <w:rFonts w:ascii="GHEA Grapalat" w:hAnsi="GHEA Grapalat" w:cs="Arial"/>
          <w:sz w:val="20"/>
          <w:lang w:val="es-ES"/>
        </w:rPr>
        <w:t>`</w:t>
      </w:r>
    </w:p>
    <w:p w14:paraId="50CFED44" w14:textId="77777777"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064ADD">
        <w:rPr>
          <w:rFonts w:ascii="GHEA Grapalat" w:hAnsi="GHEA Grapalat" w:cs="Arial"/>
          <w:sz w:val="20"/>
          <w:lang w:val="es-ES" w:eastAsia="en-US"/>
        </w:rPr>
        <w:t>խախտել</w:t>
      </w:r>
      <w:proofErr w:type="spellEnd"/>
      <w:r w:rsidRPr="00064ADD">
        <w:rPr>
          <w:rFonts w:ascii="GHEA Grapalat" w:hAnsi="GHEA Grapalat" w:cs="Arial"/>
          <w:sz w:val="20"/>
          <w:lang w:val="es-ES" w:eastAsia="en-US"/>
        </w:rPr>
        <w:t xml:space="preserve"> է </w:t>
      </w:r>
      <w:proofErr w:type="spellStart"/>
      <w:r w:rsidRPr="00064ADD">
        <w:rPr>
          <w:rFonts w:ascii="GHEA Grapalat" w:hAnsi="GHEA Grapalat" w:cs="Arial"/>
          <w:sz w:val="20"/>
          <w:lang w:val="es-ES" w:eastAsia="en-US"/>
        </w:rPr>
        <w:t>պայմանագրով</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նախատեսված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գնման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գործընթացի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շրջանակում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ստանձնած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պարտավորությունը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որը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հանգեցրել</w:t>
      </w:r>
      <w:proofErr w:type="spellEnd"/>
      <w:r w:rsidRPr="00064ADD">
        <w:rPr>
          <w:rFonts w:ascii="GHEA Grapalat" w:hAnsi="GHEA Grapalat" w:cs="Arial"/>
          <w:sz w:val="20"/>
          <w:lang w:val="es-ES" w:eastAsia="en-US"/>
        </w:rPr>
        <w:t xml:space="preserve"> է </w:t>
      </w:r>
      <w:proofErr w:type="spellStart"/>
      <w:r w:rsidRPr="00064ADD">
        <w:rPr>
          <w:rFonts w:ascii="GHEA Grapalat" w:hAnsi="GHEA Grapalat" w:cs="Arial"/>
          <w:sz w:val="20"/>
          <w:lang w:val="es-ES" w:eastAsia="en-US"/>
        </w:rPr>
        <w:t>պատվիրատուի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կողմից</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պայմանագրի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միակողմանի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լուծմանը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գնման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գործընթացին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տվյալ</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մասնակցի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հետագա</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մասնակցության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դադարեցմանը</w:t>
      </w:r>
      <w:proofErr w:type="spellEnd"/>
      <w:r w:rsidRPr="00064ADD">
        <w:rPr>
          <w:rFonts w:ascii="GHEA Grapalat" w:hAnsi="GHEA Grapalat" w:cs="Arial"/>
          <w:sz w:val="20"/>
          <w:lang w:val="es-ES" w:eastAsia="en-US"/>
        </w:rPr>
        <w:t xml:space="preserve"> և </w:t>
      </w:r>
      <w:proofErr w:type="spellStart"/>
      <w:r w:rsidRPr="00064ADD">
        <w:rPr>
          <w:rFonts w:ascii="GHEA Grapalat" w:hAnsi="GHEA Grapalat" w:cs="Arial"/>
          <w:sz w:val="20"/>
          <w:lang w:val="es-ES" w:eastAsia="en-US"/>
        </w:rPr>
        <w:t>մասնակիցը</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հրավերով</w:t>
      </w:r>
      <w:proofErr w:type="spellEnd"/>
      <w:r w:rsidRPr="00064ADD">
        <w:rPr>
          <w:rFonts w:ascii="GHEA Grapalat" w:hAnsi="GHEA Grapalat" w:cs="Arial"/>
          <w:sz w:val="20"/>
          <w:lang w:val="es-ES" w:eastAsia="en-US"/>
        </w:rPr>
        <w:t xml:space="preserve"> և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պայմանագրով</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սահմանված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ժամկետում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չի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վճարել</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հայտի</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պայմանագրի</w:t>
      </w:r>
      <w:proofErr w:type="spellEnd"/>
      <w:r w:rsidRPr="00064ADD">
        <w:rPr>
          <w:rFonts w:ascii="GHEA Grapalat" w:hAnsi="GHEA Grapalat" w:cs="Arial"/>
          <w:sz w:val="20"/>
          <w:lang w:val="es-ES" w:eastAsia="en-US"/>
        </w:rPr>
        <w:t xml:space="preserve"> և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որակավորան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ապահովման</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գումարը</w:t>
      </w:r>
      <w:proofErr w:type="spellEnd"/>
      <w:r w:rsidRPr="00064ADD">
        <w:rPr>
          <w:rFonts w:ascii="GHEA Grapalat" w:hAnsi="GHEA Grapalat" w:cs="Arial"/>
          <w:sz w:val="20"/>
          <w:lang w:val="es-ES" w:eastAsia="en-US"/>
        </w:rPr>
        <w:t>.</w:t>
      </w:r>
    </w:p>
    <w:p w14:paraId="53CE2471" w14:textId="77777777"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064ADD">
        <w:rPr>
          <w:rFonts w:ascii="GHEA Grapalat" w:hAnsi="GHEA Grapalat" w:cs="Arial"/>
          <w:sz w:val="20"/>
          <w:lang w:val="es-ES" w:eastAsia="en-US"/>
        </w:rPr>
        <w:t>որպես</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ընտրված</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մասնակից</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հրաժարվել</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կամ</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զրկվել</w:t>
      </w:r>
      <w:proofErr w:type="spellEnd"/>
      <w:r w:rsidRPr="00064ADD">
        <w:rPr>
          <w:rFonts w:ascii="GHEA Grapalat" w:hAnsi="GHEA Grapalat" w:cs="Arial"/>
          <w:sz w:val="20"/>
          <w:lang w:val="es-ES" w:eastAsia="en-US"/>
        </w:rPr>
        <w:t xml:space="preserve"> է </w:t>
      </w:r>
      <w:proofErr w:type="spellStart"/>
      <w:r w:rsidRPr="00064ADD">
        <w:rPr>
          <w:rFonts w:ascii="GHEA Grapalat" w:hAnsi="GHEA Grapalat" w:cs="Arial"/>
          <w:sz w:val="20"/>
          <w:lang w:val="es-ES" w:eastAsia="en-US"/>
        </w:rPr>
        <w:t>պայմանագիր</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կնքելու</w:t>
      </w:r>
      <w:proofErr w:type="spellEnd"/>
      <w:r w:rsidRPr="00064ADD">
        <w:rPr>
          <w:rFonts w:ascii="GHEA Grapalat" w:hAnsi="GHEA Grapalat" w:cs="Arial"/>
          <w:sz w:val="20"/>
          <w:lang w:val="es-ES" w:eastAsia="en-US"/>
        </w:rPr>
        <w:t xml:space="preserve"> </w:t>
      </w:r>
      <w:proofErr w:type="spellStart"/>
      <w:r w:rsidRPr="00064ADD">
        <w:rPr>
          <w:rFonts w:ascii="GHEA Grapalat" w:hAnsi="GHEA Grapalat" w:cs="Arial"/>
          <w:sz w:val="20"/>
          <w:lang w:val="es-ES" w:eastAsia="en-US"/>
        </w:rPr>
        <w:t>իրավունքից</w:t>
      </w:r>
      <w:proofErr w:type="spellEnd"/>
      <w:r w:rsidRPr="00064ADD">
        <w:rPr>
          <w:rFonts w:ascii="GHEA Grapalat" w:hAnsi="GHEA Grapalat" w:cs="Arial"/>
          <w:sz w:val="20"/>
          <w:lang w:val="es-ES" w:eastAsia="en-US"/>
        </w:rPr>
        <w:t>:</w:t>
      </w:r>
    </w:p>
    <w:p w14:paraId="2658DB9E" w14:textId="77777777"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 xml:space="preserve">2.2 </w:t>
      </w:r>
      <w:proofErr w:type="spellStart"/>
      <w:r w:rsidRPr="00064ADD">
        <w:rPr>
          <w:rFonts w:ascii="GHEA Grapalat" w:hAnsi="GHEA Grapalat" w:cs="Sylfaen"/>
          <w:sz w:val="20"/>
          <w:lang w:val="es-ES"/>
        </w:rPr>
        <w:t>Մասնակցության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իրավունքի</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գնահատման</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համար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մասնակիցը</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հայտով</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պետք</w:t>
      </w:r>
      <w:proofErr w:type="spellEnd"/>
      <w:r w:rsidRPr="00064ADD">
        <w:rPr>
          <w:rFonts w:ascii="GHEA Grapalat" w:hAnsi="GHEA Grapalat" w:cs="Sylfaen"/>
          <w:sz w:val="20"/>
          <w:lang w:val="es-ES"/>
        </w:rPr>
        <w:t xml:space="preserve"> է </w:t>
      </w:r>
      <w:proofErr w:type="spellStart"/>
      <w:r w:rsidRPr="00064ADD">
        <w:rPr>
          <w:rFonts w:ascii="GHEA Grapalat" w:hAnsi="GHEA Grapalat" w:cs="Sylfaen"/>
          <w:sz w:val="20"/>
          <w:lang w:val="es-ES"/>
        </w:rPr>
        <w:t>ներկայացնի</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իր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կողմից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հաստատված</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lang w:val="es-ES"/>
        </w:rPr>
        <w:t>սույն</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հրավերի</w:t>
      </w:r>
      <w:proofErr w:type="spellEnd"/>
      <w:r w:rsidRPr="00064ADD">
        <w:rPr>
          <w:rFonts w:ascii="GHEA Grapalat" w:hAnsi="GHEA Grapalat" w:cs="Arial"/>
          <w:sz w:val="20"/>
          <w:lang w:val="es-ES"/>
        </w:rPr>
        <w:t xml:space="preserve"> 2-րդ </w:t>
      </w:r>
      <w:proofErr w:type="spellStart"/>
      <w:r w:rsidRPr="00064ADD">
        <w:rPr>
          <w:rFonts w:ascii="GHEA Grapalat" w:hAnsi="GHEA Grapalat" w:cs="Sylfaen"/>
          <w:sz w:val="20"/>
          <w:lang w:val="es-ES"/>
        </w:rPr>
        <w:t>մասի</w:t>
      </w:r>
      <w:proofErr w:type="spellEnd"/>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կետով</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նախատեսված</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գրավոր</w:t>
      </w:r>
      <w:proofErr w:type="spellEnd"/>
      <w:r w:rsidRPr="00064ADD">
        <w:rPr>
          <w:rFonts w:ascii="GHEA Grapalat" w:hAnsi="GHEA Grapalat" w:cs="Arial"/>
          <w:sz w:val="20"/>
          <w:lang w:val="es-ES"/>
        </w:rPr>
        <w:t xml:space="preserve"> </w:t>
      </w:r>
      <w:proofErr w:type="spellStart"/>
      <w:r w:rsidRPr="00064ADD">
        <w:rPr>
          <w:rFonts w:ascii="GHEA Grapalat" w:hAnsi="GHEA Grapalat" w:cs="Sylfaen"/>
          <w:sz w:val="20"/>
          <w:lang w:val="es-ES"/>
        </w:rPr>
        <w:t>հայտարարություն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Բացի</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սույն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կետով</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նախատեսված</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հայտարարությունից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մասնակցության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իրավունքի</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գնահատման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համար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այդ</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թվում</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ընտրված</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մասնակցից</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այլ</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փաստաթղթեր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կամ</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հիմնավորումներ</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չեն</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կարող</w:t>
      </w:r>
      <w:proofErr w:type="spellEnd"/>
      <w:r w:rsidR="00EB487B" w:rsidRPr="00064ADD">
        <w:rPr>
          <w:rFonts w:ascii="GHEA Grapalat" w:hAnsi="GHEA Grapalat" w:cs="Sylfaen"/>
          <w:sz w:val="20"/>
          <w:lang w:val="es-ES"/>
        </w:rPr>
        <w:t xml:space="preserve"> </w:t>
      </w:r>
      <w:proofErr w:type="spellStart"/>
      <w:r w:rsidR="00EB487B" w:rsidRPr="00064ADD">
        <w:rPr>
          <w:rFonts w:ascii="GHEA Grapalat" w:hAnsi="GHEA Grapalat" w:cs="Sylfaen"/>
          <w:sz w:val="20"/>
        </w:rPr>
        <w:t>պահանջվել</w:t>
      </w:r>
      <w:proofErr w:type="spellEnd"/>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proofErr w:type="spellStart"/>
      <w:r w:rsidR="007A4BB9" w:rsidRPr="00064ADD">
        <w:rPr>
          <w:rFonts w:ascii="GHEA Grapalat" w:hAnsi="GHEA Grapalat" w:cs="Tahoma"/>
          <w:sz w:val="20"/>
        </w:rPr>
        <w:t>Մասնակցի</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հայտարարության</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իսկությունը</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գնահատող</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հանձնաժողովը</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այսուհետ</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հանձնաժողով</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գնահատում</w:t>
      </w:r>
      <w:proofErr w:type="spellEnd"/>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սույն</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հրավերով</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սահմանված</w:t>
      </w:r>
      <w:proofErr w:type="spellEnd"/>
      <w:r w:rsidR="007A4BB9" w:rsidRPr="00064ADD">
        <w:rPr>
          <w:rFonts w:ascii="GHEA Grapalat" w:hAnsi="GHEA Grapalat" w:cs="Tahoma"/>
          <w:sz w:val="20"/>
          <w:lang w:val="es-ES"/>
        </w:rPr>
        <w:t xml:space="preserve"> </w:t>
      </w:r>
      <w:proofErr w:type="spellStart"/>
      <w:r w:rsidR="007A4BB9" w:rsidRPr="00064ADD">
        <w:rPr>
          <w:rFonts w:ascii="GHEA Grapalat" w:hAnsi="GHEA Grapalat" w:cs="Tahoma"/>
          <w:sz w:val="20"/>
        </w:rPr>
        <w:t>պայմաններով</w:t>
      </w:r>
      <w:proofErr w:type="spellEnd"/>
      <w:r w:rsidR="007A4BB9" w:rsidRPr="00064ADD">
        <w:rPr>
          <w:rFonts w:ascii="GHEA Grapalat" w:hAnsi="GHEA Grapalat" w:cs="Tahoma"/>
          <w:sz w:val="20"/>
          <w:lang w:val="es-ES"/>
        </w:rPr>
        <w:t>:</w:t>
      </w:r>
    </w:p>
    <w:p w14:paraId="0E2EDB9B" w14:textId="77777777"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Մասնակիցի</w:t>
      </w:r>
      <w:proofErr w:type="spellEnd"/>
      <w:r w:rsidR="00784DE6" w:rsidRPr="008F4EB6">
        <w:rPr>
          <w:rFonts w:ascii="GHEA Grapalat" w:hAnsi="GHEA Grapalat" w:cs="Sylfaen"/>
          <w:sz w:val="20"/>
          <w:szCs w:val="20"/>
        </w:rPr>
        <w:t>՝</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lang w:val="hy-AM"/>
        </w:rPr>
        <w:t>Օ</w:t>
      </w:r>
      <w:proofErr w:type="spellStart"/>
      <w:r w:rsidR="00784DE6" w:rsidRPr="008F4EB6">
        <w:rPr>
          <w:rFonts w:ascii="GHEA Grapalat" w:hAnsi="GHEA Grapalat" w:cs="Sylfaen"/>
          <w:sz w:val="20"/>
          <w:szCs w:val="20"/>
        </w:rPr>
        <w:t>րենքի</w:t>
      </w:r>
      <w:proofErr w:type="spellEnd"/>
      <w:r w:rsidR="00784DE6" w:rsidRPr="008F4EB6">
        <w:rPr>
          <w:rFonts w:ascii="GHEA Grapalat" w:hAnsi="GHEA Grapalat" w:cs="Sylfaen"/>
          <w:sz w:val="20"/>
          <w:szCs w:val="20"/>
          <w:lang w:val="es-ES"/>
        </w:rPr>
        <w:t xml:space="preserve"> 6-</w:t>
      </w:r>
      <w:proofErr w:type="spellStart"/>
      <w:r w:rsidR="00784DE6" w:rsidRPr="008F4EB6">
        <w:rPr>
          <w:rFonts w:ascii="GHEA Grapalat" w:hAnsi="GHEA Grapalat" w:cs="Sylfaen"/>
          <w:sz w:val="20"/>
          <w:szCs w:val="20"/>
        </w:rPr>
        <w:t>րդ</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հոդվածի</w:t>
      </w:r>
      <w:proofErr w:type="spellEnd"/>
      <w:r w:rsidR="00784DE6" w:rsidRPr="008F4EB6">
        <w:rPr>
          <w:rFonts w:ascii="GHEA Grapalat" w:hAnsi="GHEA Grapalat" w:cs="Sylfaen"/>
          <w:sz w:val="20"/>
          <w:szCs w:val="20"/>
          <w:lang w:val="es-ES"/>
        </w:rPr>
        <w:t xml:space="preserve"> 1-</w:t>
      </w:r>
      <w:proofErr w:type="spellStart"/>
      <w:r w:rsidR="00784DE6" w:rsidRPr="008F4EB6">
        <w:rPr>
          <w:rFonts w:ascii="GHEA Grapalat" w:hAnsi="GHEA Grapalat" w:cs="Sylfaen"/>
          <w:sz w:val="20"/>
          <w:szCs w:val="20"/>
        </w:rPr>
        <w:t>ին</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մասի</w:t>
      </w:r>
      <w:proofErr w:type="spellEnd"/>
      <w:r w:rsidR="00784DE6" w:rsidRPr="008F4EB6">
        <w:rPr>
          <w:rFonts w:ascii="GHEA Grapalat" w:hAnsi="GHEA Grapalat" w:cs="Sylfaen"/>
          <w:sz w:val="20"/>
          <w:szCs w:val="20"/>
          <w:lang w:val="es-ES"/>
        </w:rPr>
        <w:t xml:space="preserve"> 6-</w:t>
      </w:r>
      <w:proofErr w:type="spellStart"/>
      <w:r w:rsidR="00784DE6" w:rsidRPr="008F4EB6">
        <w:rPr>
          <w:rFonts w:ascii="GHEA Grapalat" w:hAnsi="GHEA Grapalat" w:cs="Sylfaen"/>
          <w:sz w:val="20"/>
          <w:szCs w:val="20"/>
        </w:rPr>
        <w:t>րդ</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կետով</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նախատեսված</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ցուցակում</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ներառվելը</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դրանում</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գտնվելու</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ժամանակահատվածում</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ինքնաբերաբար</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հանգեցնում</w:t>
      </w:r>
      <w:proofErr w:type="spellEnd"/>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է</w:t>
      </w:r>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վերջինիս</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հետ</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փոխկապակցված</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անձանց</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գնումների</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գործընթացին</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մասնակցության</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իրավունքի</w:t>
      </w:r>
      <w:proofErr w:type="spellEnd"/>
      <w:r w:rsidR="00784DE6" w:rsidRPr="008F4EB6">
        <w:rPr>
          <w:rFonts w:ascii="GHEA Grapalat" w:hAnsi="GHEA Grapalat" w:cs="Sylfaen"/>
          <w:sz w:val="20"/>
          <w:szCs w:val="20"/>
          <w:lang w:val="es-ES"/>
        </w:rPr>
        <w:t xml:space="preserve"> </w:t>
      </w:r>
      <w:proofErr w:type="spellStart"/>
      <w:r w:rsidR="00784DE6" w:rsidRPr="008F4EB6">
        <w:rPr>
          <w:rFonts w:ascii="GHEA Grapalat" w:hAnsi="GHEA Grapalat" w:cs="Sylfaen"/>
          <w:sz w:val="20"/>
          <w:szCs w:val="20"/>
        </w:rPr>
        <w:t>սահմանափակման</w:t>
      </w:r>
      <w:proofErr w:type="spellEnd"/>
      <w:r w:rsidR="00784DE6" w:rsidRPr="008F4EB6">
        <w:rPr>
          <w:rFonts w:ascii="GHEA Grapalat" w:hAnsi="GHEA Grapalat" w:cs="Sylfaen"/>
          <w:sz w:val="20"/>
          <w:szCs w:val="20"/>
          <w:lang w:val="es-ES"/>
        </w:rPr>
        <w:t>:</w:t>
      </w:r>
      <w:r w:rsidR="00784DE6" w:rsidRPr="00401C4E">
        <w:rPr>
          <w:rFonts w:ascii="GHEA Grapalat" w:hAnsi="GHEA Grapalat"/>
          <w:color w:val="000000"/>
          <w:lang w:val="es-ES"/>
        </w:rPr>
        <w:t xml:space="preserve"> </w:t>
      </w:r>
    </w:p>
    <w:p w14:paraId="39EE0AB3" w14:textId="60007FAC"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 xml:space="preserve"> </w:t>
      </w:r>
      <w:proofErr w:type="spellStart"/>
      <w:r w:rsidR="00BA3554" w:rsidRPr="00064ADD">
        <w:rPr>
          <w:rFonts w:ascii="GHEA Grapalat" w:hAnsi="GHEA Grapalat" w:cs="Sylfaen"/>
          <w:sz w:val="20"/>
          <w:szCs w:val="20"/>
        </w:rPr>
        <w:t>Արգելվում</w:t>
      </w:r>
      <w:proofErr w:type="spellEnd"/>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է</w:t>
      </w:r>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սույն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կետով</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սահմանված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փոխկապակցված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անձանց</w:t>
      </w:r>
      <w:proofErr w:type="spellEnd"/>
      <w:r w:rsidR="00BA3554" w:rsidRPr="00064ADD">
        <w:rPr>
          <w:rFonts w:ascii="GHEA Grapalat" w:hAnsi="GHEA Grapalat"/>
          <w:sz w:val="20"/>
          <w:szCs w:val="20"/>
          <w:lang w:val="es-ES"/>
        </w:rPr>
        <w:t xml:space="preserve"> </w:t>
      </w:r>
      <w:r w:rsidR="00BA3554" w:rsidRPr="00064ADD">
        <w:rPr>
          <w:rFonts w:ascii="GHEA Grapalat" w:hAnsi="GHEA Grapalat"/>
          <w:sz w:val="20"/>
          <w:szCs w:val="20"/>
        </w:rPr>
        <w:t>և</w:t>
      </w:r>
      <w:r w:rsidR="00BA3554" w:rsidRPr="00064ADD">
        <w:rPr>
          <w:rFonts w:ascii="GHEA Grapalat" w:hAnsi="GHEA Grapalat"/>
          <w:sz w:val="20"/>
          <w:szCs w:val="20"/>
          <w:lang w:val="es-ES"/>
        </w:rPr>
        <w:t xml:space="preserve"> (</w:t>
      </w:r>
      <w:proofErr w:type="spellStart"/>
      <w:r w:rsidR="00BA3554" w:rsidRPr="00064ADD">
        <w:rPr>
          <w:rFonts w:ascii="GHEA Grapalat" w:hAnsi="GHEA Grapalat"/>
          <w:sz w:val="20"/>
          <w:szCs w:val="20"/>
        </w:rPr>
        <w:t>կամ</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միևնույն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անձանց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կողմից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հիմնադրված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կամ</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ավելի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քան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հիսուն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տոկոս</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միևնույն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անձանց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պատկանող</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բաժնեմաս</w:t>
      </w:r>
      <w:proofErr w:type="spellEnd"/>
      <w:r w:rsidR="00BA3554"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proofErr w:type="spellStart"/>
      <w:r w:rsidR="001B0D9A" w:rsidRPr="00064ADD">
        <w:rPr>
          <w:rFonts w:ascii="GHEA Grapalat" w:hAnsi="GHEA Grapalat"/>
          <w:sz w:val="20"/>
          <w:szCs w:val="20"/>
        </w:rPr>
        <w:t>փայաբաժին</w:t>
      </w:r>
      <w:proofErr w:type="spellEnd"/>
      <w:r w:rsidR="001B0D9A"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ունեցող</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կազմակերպությունների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միաժամանակյա</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մասնակցությունը</w:t>
      </w:r>
      <w:proofErr w:type="spellEnd"/>
      <w:r w:rsidR="00BA3554"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0028726A" w:rsidRPr="00064ADD">
        <w:rPr>
          <w:rFonts w:ascii="GHEA Grapalat" w:hAnsi="GHEA Grapalat"/>
          <w:sz w:val="20"/>
          <w:szCs w:val="20"/>
        </w:rPr>
        <w:t>ընթացակարգին</w:t>
      </w:r>
      <w:proofErr w:type="spellEnd"/>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proofErr w:type="spellStart"/>
      <w:r w:rsidR="008628EC" w:rsidRPr="00064ADD">
        <w:rPr>
          <w:rFonts w:ascii="GHEA Grapalat" w:hAnsi="GHEA Grapalat" w:cs="Sylfaen"/>
          <w:sz w:val="20"/>
          <w:szCs w:val="20"/>
        </w:rPr>
        <w:t>միևնույն</w:t>
      </w:r>
      <w:proofErr w:type="spellEnd"/>
      <w:r w:rsidR="008628EC" w:rsidRPr="00064ADD">
        <w:rPr>
          <w:rFonts w:ascii="GHEA Grapalat" w:hAnsi="GHEA Grapalat" w:cs="Sylfaen"/>
          <w:sz w:val="20"/>
          <w:szCs w:val="20"/>
          <w:lang w:val="es-ES"/>
        </w:rPr>
        <w:t xml:space="preserve"> </w:t>
      </w:r>
      <w:proofErr w:type="spellStart"/>
      <w:r w:rsidR="008628EC" w:rsidRPr="00064ADD">
        <w:rPr>
          <w:rFonts w:ascii="GHEA Grapalat" w:hAnsi="GHEA Grapalat" w:cs="Sylfaen"/>
          <w:sz w:val="20"/>
          <w:szCs w:val="20"/>
        </w:rPr>
        <w:t>չափաբաժնին</w:t>
      </w:r>
      <w:proofErr w:type="spellEnd"/>
      <w:r w:rsidR="008628EC" w:rsidRPr="00064ADD">
        <w:rPr>
          <w:rFonts w:ascii="GHEA Grapalat" w:hAnsi="GHEA Grapalat" w:cs="Sylfaen"/>
          <w:sz w:val="20"/>
          <w:szCs w:val="20"/>
          <w:lang w:val="es-ES"/>
        </w:rPr>
        <w:t>),</w:t>
      </w:r>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szCs w:val="20"/>
        </w:rPr>
        <w:t>բացառությամբ</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պետության</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կամ</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համայնքների</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կողմից</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հիմնադրված</w:t>
      </w:r>
      <w:proofErr w:type="spellEnd"/>
      <w:r w:rsidR="00BA3554" w:rsidRPr="00064ADD">
        <w:rPr>
          <w:rFonts w:ascii="GHEA Grapalat" w:hAnsi="GHEA Grapalat"/>
          <w:sz w:val="20"/>
          <w:szCs w:val="20"/>
          <w:lang w:val="es-ES"/>
        </w:rPr>
        <w:t xml:space="preserve"> </w:t>
      </w:r>
      <w:proofErr w:type="spellStart"/>
      <w:r w:rsidR="00BA3554" w:rsidRPr="00064ADD">
        <w:rPr>
          <w:rFonts w:ascii="GHEA Grapalat" w:hAnsi="GHEA Grapalat" w:cs="Sylfaen"/>
          <w:sz w:val="20"/>
          <w:szCs w:val="20"/>
        </w:rPr>
        <w:t>կազմակերպությունների</w:t>
      </w:r>
      <w:proofErr w:type="spellEnd"/>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և</w:t>
      </w:r>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szCs w:val="20"/>
        </w:rPr>
        <w:t>կամ</w:t>
      </w:r>
      <w:proofErr w:type="spellEnd"/>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rPr>
        <w:t>համատեղ</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Times Armenian"/>
          <w:sz w:val="20"/>
        </w:rPr>
        <w:t>գ</w:t>
      </w:r>
      <w:r w:rsidR="00BA3554" w:rsidRPr="00064ADD">
        <w:rPr>
          <w:rFonts w:ascii="GHEA Grapalat" w:hAnsi="GHEA Grapalat" w:cs="Sylfaen"/>
          <w:sz w:val="20"/>
        </w:rPr>
        <w:t>ործունեության</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Sylfaen"/>
          <w:sz w:val="20"/>
        </w:rPr>
        <w:t>կար</w:t>
      </w:r>
      <w:r w:rsidR="00BA3554" w:rsidRPr="00064ADD">
        <w:rPr>
          <w:rFonts w:ascii="GHEA Grapalat" w:hAnsi="GHEA Grapalat" w:cs="Times Armenian"/>
          <w:sz w:val="20"/>
        </w:rPr>
        <w:t>գ</w:t>
      </w:r>
      <w:r w:rsidR="00BA3554" w:rsidRPr="00064ADD">
        <w:rPr>
          <w:rFonts w:ascii="GHEA Grapalat" w:hAnsi="GHEA Grapalat" w:cs="Sylfaen"/>
          <w:sz w:val="20"/>
        </w:rPr>
        <w:t>ով</w:t>
      </w:r>
      <w:proofErr w:type="spellEnd"/>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proofErr w:type="spellStart"/>
      <w:r w:rsidR="00BA3554" w:rsidRPr="00064ADD">
        <w:rPr>
          <w:rFonts w:ascii="GHEA Grapalat" w:hAnsi="GHEA Grapalat" w:cs="Sylfaen"/>
          <w:sz w:val="20"/>
        </w:rPr>
        <w:t>կոնսորցիումով</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Times Armenian"/>
          <w:sz w:val="20"/>
        </w:rPr>
        <w:t>գ</w:t>
      </w:r>
      <w:r w:rsidR="00BA3554" w:rsidRPr="00064ADD">
        <w:rPr>
          <w:rFonts w:ascii="GHEA Grapalat" w:hAnsi="GHEA Grapalat" w:cs="Sylfaen"/>
          <w:sz w:val="20"/>
        </w:rPr>
        <w:t>նումների</w:t>
      </w:r>
      <w:proofErr w:type="spellEnd"/>
      <w:r w:rsidR="00BA3554" w:rsidRPr="00064ADD">
        <w:rPr>
          <w:rFonts w:ascii="GHEA Grapalat" w:hAnsi="GHEA Grapalat" w:cs="Times Armenian"/>
          <w:sz w:val="20"/>
          <w:lang w:val="af-ZA"/>
        </w:rPr>
        <w:t xml:space="preserve"> </w:t>
      </w:r>
      <w:proofErr w:type="spellStart"/>
      <w:r w:rsidR="00BA3554" w:rsidRPr="00064ADD">
        <w:rPr>
          <w:rFonts w:ascii="GHEA Grapalat" w:hAnsi="GHEA Grapalat" w:cs="Times Armenian"/>
          <w:sz w:val="20"/>
        </w:rPr>
        <w:t>գ</w:t>
      </w:r>
      <w:r w:rsidR="00BA3554" w:rsidRPr="00064ADD">
        <w:rPr>
          <w:rFonts w:ascii="GHEA Grapalat" w:hAnsi="GHEA Grapalat" w:cs="Sylfaen"/>
          <w:sz w:val="20"/>
        </w:rPr>
        <w:t>ործընթացին</w:t>
      </w:r>
      <w:proofErr w:type="spellEnd"/>
      <w:r w:rsidR="00BA3554" w:rsidRPr="00064ADD">
        <w:rPr>
          <w:rFonts w:ascii="GHEA Grapalat" w:hAnsi="GHEA Grapalat" w:cs="Sylfaen"/>
          <w:sz w:val="20"/>
          <w:lang w:val="es-ES"/>
        </w:rPr>
        <w:t xml:space="preserve"> </w:t>
      </w:r>
      <w:proofErr w:type="spellStart"/>
      <w:r w:rsidR="00BA3554" w:rsidRPr="00064ADD">
        <w:rPr>
          <w:rFonts w:ascii="GHEA Grapalat" w:hAnsi="GHEA Grapalat" w:cs="Sylfaen"/>
          <w:sz w:val="20"/>
          <w:szCs w:val="20"/>
        </w:rPr>
        <w:t>մասնակցության</w:t>
      </w:r>
      <w:proofErr w:type="spellEnd"/>
      <w:r w:rsidR="00BA3554" w:rsidRPr="00064ADD">
        <w:rPr>
          <w:rFonts w:ascii="GHEA Grapalat" w:hAnsi="GHEA Grapalat" w:cs="Sylfaen"/>
          <w:sz w:val="20"/>
          <w:szCs w:val="20"/>
          <w:lang w:val="es-ES"/>
        </w:rPr>
        <w:t xml:space="preserve"> </w:t>
      </w:r>
      <w:proofErr w:type="spellStart"/>
      <w:r w:rsidR="00BA3554" w:rsidRPr="00064ADD">
        <w:rPr>
          <w:rFonts w:ascii="GHEA Grapalat" w:hAnsi="GHEA Grapalat" w:cs="Sylfaen"/>
          <w:sz w:val="20"/>
          <w:szCs w:val="20"/>
        </w:rPr>
        <w:t>դեպքերի</w:t>
      </w:r>
      <w:proofErr w:type="spellEnd"/>
      <w:r w:rsidR="00BA3554" w:rsidRPr="00064ADD">
        <w:rPr>
          <w:rFonts w:ascii="GHEA Grapalat" w:hAnsi="GHEA Grapalat" w:cs="Sylfaen"/>
          <w:sz w:val="20"/>
          <w:szCs w:val="20"/>
          <w:lang w:val="es-ES"/>
        </w:rPr>
        <w:t>:</w:t>
      </w:r>
    </w:p>
    <w:p w14:paraId="7C1D47BF" w14:textId="77777777" w:rsidR="00D5674E" w:rsidRPr="00064ADD"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064ADD">
        <w:rPr>
          <w:rFonts w:ascii="GHEA Grapalat" w:hAnsi="GHEA Grapalat"/>
          <w:sz w:val="20"/>
          <w:szCs w:val="20"/>
        </w:rPr>
        <w:t>Կարգի</w:t>
      </w:r>
      <w:proofErr w:type="spellEnd"/>
      <w:r w:rsidRPr="00064ADD">
        <w:rPr>
          <w:rFonts w:ascii="GHEA Grapalat" w:hAnsi="GHEA Grapalat"/>
          <w:sz w:val="20"/>
          <w:szCs w:val="20"/>
          <w:lang w:val="es-ES"/>
        </w:rPr>
        <w:t xml:space="preserve"> 119-</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00EB487B" w:rsidRPr="00064ADD">
        <w:rPr>
          <w:rFonts w:ascii="GHEA Grapalat" w:hAnsi="GHEA Grapalat"/>
          <w:sz w:val="20"/>
          <w:szCs w:val="20"/>
        </w:rPr>
        <w:t>կետի</w:t>
      </w:r>
      <w:proofErr w:type="spellEnd"/>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14:paraId="0A56589C"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2D9213A4"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5808528B"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25381C6"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8A67C9E"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5607A49F"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lastRenderedPageBreak/>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E433ED3"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14:paraId="74CE2766" w14:textId="77777777"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3CA72E9" w14:textId="77777777"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28A71C0E" w14:textId="77777777" w:rsidR="00D5674E" w:rsidRPr="00064ADD" w:rsidRDefault="00D5674E" w:rsidP="00EF3662">
      <w:pPr>
        <w:pStyle w:val="NormalWeb"/>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2DEBFC89" w14:textId="77777777"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5143D721" w14:textId="18AF7A1F"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14:paraId="32A0F225" w14:textId="1EC14A28"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14:paraId="63763128" w14:textId="77777777"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Գործակալության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պայմանագրի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կողմ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չի</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կարող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հանդիսանալ</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սույն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ընթացակարգին</w:t>
      </w:r>
      <w:proofErr w:type="spellEnd"/>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proofErr w:type="spellStart"/>
      <w:r w:rsidR="003A7A32" w:rsidRPr="00064ADD">
        <w:rPr>
          <w:rFonts w:ascii="GHEA Grapalat" w:hAnsi="GHEA Grapalat" w:cs="Sylfaen"/>
          <w:sz w:val="20"/>
        </w:rPr>
        <w:t>միևնույն</w:t>
      </w:r>
      <w:proofErr w:type="spellEnd"/>
      <w:r w:rsidR="003A7A32" w:rsidRPr="00064ADD">
        <w:rPr>
          <w:rFonts w:ascii="GHEA Grapalat" w:hAnsi="GHEA Grapalat" w:cs="Sylfaen"/>
          <w:sz w:val="20"/>
          <w:lang w:val="af-ZA"/>
        </w:rPr>
        <w:t xml:space="preserve"> </w:t>
      </w:r>
      <w:proofErr w:type="spellStart"/>
      <w:r w:rsidR="003A7A32" w:rsidRPr="00064ADD">
        <w:rPr>
          <w:rFonts w:ascii="GHEA Grapalat" w:hAnsi="GHEA Grapalat" w:cs="Sylfaen"/>
          <w:sz w:val="20"/>
        </w:rPr>
        <w:t>չափաբաժնին</w:t>
      </w:r>
      <w:proofErr w:type="spellEnd"/>
      <w:r w:rsidR="003A7A32" w:rsidRPr="00064ADD">
        <w:rPr>
          <w:rFonts w:ascii="GHEA Grapalat" w:hAnsi="GHEA Grapalat" w:cs="Sylfaen"/>
          <w:sz w:val="20"/>
          <w:lang w:val="af-ZA"/>
        </w:rPr>
        <w:t xml:space="preserve">) </w:t>
      </w:r>
      <w:proofErr w:type="spellStart"/>
      <w:r w:rsidRPr="00064ADD">
        <w:rPr>
          <w:rFonts w:ascii="GHEA Grapalat" w:hAnsi="GHEA Grapalat" w:cs="Sylfaen"/>
          <w:sz w:val="20"/>
          <w:szCs w:val="24"/>
          <w:lang w:eastAsia="en-US"/>
        </w:rPr>
        <w:t>մասնակցելու</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նպատակով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հայտ</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ներկայացրած</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մասնակիցը</w:t>
      </w:r>
      <w:proofErr w:type="spellEnd"/>
      <w:r w:rsidRPr="00064ADD">
        <w:rPr>
          <w:rFonts w:ascii="GHEA Grapalat" w:hAnsi="GHEA Grapalat" w:cs="Sylfaen"/>
          <w:sz w:val="20"/>
          <w:szCs w:val="24"/>
          <w:lang w:val="af-ZA" w:eastAsia="en-US"/>
        </w:rPr>
        <w:t xml:space="preserve">: </w:t>
      </w:r>
    </w:p>
    <w:p w14:paraId="4848C2D1" w14:textId="77777777" w:rsidR="000A6B75" w:rsidRPr="00064ADD" w:rsidRDefault="000A6B75" w:rsidP="00EF3662">
      <w:pPr>
        <w:pStyle w:val="BodyTextIndent2"/>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14:paraId="2A66AC5C" w14:textId="77777777" w:rsidR="000A6B75" w:rsidRPr="00064ADD" w:rsidRDefault="00712340" w:rsidP="00EF3662">
      <w:pPr>
        <w:pStyle w:val="BodyTextIndent2"/>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proofErr w:type="spellStart"/>
      <w:r w:rsidR="003A7A32" w:rsidRPr="00064ADD">
        <w:rPr>
          <w:rFonts w:ascii="GHEA Grapalat" w:hAnsi="GHEA Grapalat" w:cs="Sylfaen"/>
          <w:lang w:val="en-US"/>
        </w:rPr>
        <w:t>միևնույն</w:t>
      </w:r>
      <w:proofErr w:type="spellEnd"/>
      <w:r w:rsidR="003A7A32" w:rsidRPr="00064ADD">
        <w:rPr>
          <w:rFonts w:ascii="GHEA Grapalat" w:hAnsi="GHEA Grapalat" w:cs="Sylfaen"/>
        </w:rPr>
        <w:t xml:space="preserve"> </w:t>
      </w:r>
      <w:proofErr w:type="spellStart"/>
      <w:r w:rsidR="003A7A32" w:rsidRPr="00064ADD">
        <w:rPr>
          <w:rFonts w:ascii="GHEA Grapalat" w:hAnsi="GHEA Grapalat" w:cs="Sylfaen"/>
          <w:lang w:val="en-US"/>
        </w:rPr>
        <w:t>չափաբաժնին</w:t>
      </w:r>
      <w:proofErr w:type="spellEnd"/>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14:paraId="3FEF167F" w14:textId="77777777" w:rsidR="000A6B75" w:rsidRPr="00064ADD" w:rsidRDefault="00712340"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14:paraId="523ECE24" w14:textId="77777777" w:rsidR="00581DC3" w:rsidRPr="00064ADD" w:rsidRDefault="00581DC3" w:rsidP="00EF3662">
      <w:pPr>
        <w:ind w:firstLine="567"/>
        <w:jc w:val="both"/>
        <w:rPr>
          <w:rFonts w:ascii="GHEA Grapalat" w:hAnsi="GHEA Grapalat"/>
          <w:b/>
          <w:sz w:val="20"/>
          <w:lang w:val="af-ZA"/>
        </w:rPr>
      </w:pPr>
    </w:p>
    <w:p w14:paraId="4C9D882F" w14:textId="508452F4"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r w:rsidRPr="00064ADD">
        <w:rPr>
          <w:rFonts w:ascii="GHEA Grapalat" w:hAnsi="GHEA Grapalat" w:cs="Sylfaen"/>
          <w:b/>
          <w:sz w:val="20"/>
        </w:rPr>
        <w:t>ՀՐԱՎԵՐԻ</w:t>
      </w:r>
      <w:r w:rsidRPr="00064ADD">
        <w:rPr>
          <w:rFonts w:ascii="GHEA Grapalat" w:hAnsi="GHEA Grapalat" w:cs="Arial"/>
          <w:b/>
          <w:sz w:val="20"/>
          <w:lang w:val="af-ZA"/>
        </w:rPr>
        <w:t xml:space="preserve"> </w:t>
      </w:r>
      <w:proofErr w:type="gramStart"/>
      <w:r w:rsidRPr="00064ADD">
        <w:rPr>
          <w:rFonts w:ascii="GHEA Grapalat" w:hAnsi="GHEA Grapalat" w:cs="Sylfaen"/>
          <w:b/>
          <w:sz w:val="20"/>
        </w:rPr>
        <w:t>ՊԱՐԶԱԲԱՆՈՒՄԸ</w:t>
      </w:r>
      <w:r w:rsidRPr="00064ADD">
        <w:rPr>
          <w:rFonts w:ascii="GHEA Grapalat" w:hAnsi="GHEA Grapalat" w:cs="Arial"/>
          <w:b/>
          <w:sz w:val="20"/>
          <w:lang w:val="af-ZA"/>
        </w:rPr>
        <w:t xml:space="preserve">  </w:t>
      </w:r>
      <w:r w:rsidRPr="00064ADD">
        <w:rPr>
          <w:rFonts w:ascii="GHEA Grapalat" w:hAnsi="GHEA Grapalat" w:cs="Arial"/>
          <w:b/>
          <w:sz w:val="20"/>
        </w:rPr>
        <w:t>ԵՎ</w:t>
      </w:r>
      <w:proofErr w:type="gramEnd"/>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14:paraId="527E5B39" w14:textId="77777777" w:rsidR="00096865" w:rsidRPr="00064ADD" w:rsidRDefault="00096865" w:rsidP="00EF3662">
      <w:pPr>
        <w:jc w:val="center"/>
        <w:rPr>
          <w:rFonts w:ascii="GHEA Grapalat" w:hAnsi="GHEA Grapalat"/>
          <w:b/>
          <w:sz w:val="20"/>
          <w:lang w:val="af-ZA"/>
        </w:rPr>
      </w:pPr>
    </w:p>
    <w:p w14:paraId="547E85FA"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proofErr w:type="spellStart"/>
      <w:r w:rsidRPr="00064ADD">
        <w:rPr>
          <w:rFonts w:ascii="GHEA Grapalat" w:hAnsi="GHEA Grapalat" w:cs="Sylfaen"/>
          <w:sz w:val="20"/>
        </w:rPr>
        <w:t>Օրենքի</w:t>
      </w:r>
      <w:proofErr w:type="spellEnd"/>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proofErr w:type="spellStart"/>
      <w:r w:rsidRPr="00064ADD">
        <w:rPr>
          <w:rFonts w:ascii="GHEA Grapalat" w:hAnsi="GHEA Grapalat" w:cs="Sylfaen"/>
          <w:sz w:val="20"/>
        </w:rPr>
        <w:t>րդ</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հոդվածի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համաձայն</w:t>
      </w:r>
      <w:proofErr w:type="spellEnd"/>
      <w:r w:rsidRPr="00064ADD">
        <w:rPr>
          <w:rFonts w:ascii="GHEA Grapalat" w:hAnsi="GHEA Grapalat" w:cs="Arial"/>
          <w:sz w:val="20"/>
          <w:lang w:val="af-ZA"/>
        </w:rPr>
        <w:t xml:space="preserve">` </w:t>
      </w:r>
      <w:proofErr w:type="spellStart"/>
      <w:r w:rsidR="00051B7F" w:rsidRPr="00064ADD">
        <w:rPr>
          <w:rFonts w:ascii="GHEA Grapalat" w:hAnsi="GHEA Grapalat" w:cs="Arial"/>
          <w:sz w:val="20"/>
        </w:rPr>
        <w:t>մ</w:t>
      </w:r>
      <w:r w:rsidRPr="00064ADD">
        <w:rPr>
          <w:rFonts w:ascii="GHEA Grapalat" w:hAnsi="GHEA Grapalat" w:cs="Sylfaen"/>
          <w:sz w:val="20"/>
        </w:rPr>
        <w:t>ասնակիցն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իրավունք</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ունի</w:t>
      </w:r>
      <w:proofErr w:type="spellEnd"/>
      <w:r w:rsidRPr="00064ADD">
        <w:rPr>
          <w:rFonts w:ascii="GHEA Grapalat" w:hAnsi="GHEA Grapalat" w:cs="Arial"/>
          <w:sz w:val="20"/>
          <w:lang w:val="af-ZA"/>
        </w:rPr>
        <w:t xml:space="preserve"> </w:t>
      </w:r>
      <w:proofErr w:type="spellStart"/>
      <w:r w:rsidR="00AE4008" w:rsidRPr="00064ADD">
        <w:rPr>
          <w:rFonts w:ascii="GHEA Grapalat" w:hAnsi="GHEA Grapalat" w:cs="Sylfaen"/>
          <w:sz w:val="20"/>
        </w:rPr>
        <w:t>պ</w:t>
      </w:r>
      <w:r w:rsidRPr="00064ADD">
        <w:rPr>
          <w:rFonts w:ascii="GHEA Grapalat" w:hAnsi="GHEA Grapalat" w:cs="Sylfaen"/>
          <w:sz w:val="20"/>
        </w:rPr>
        <w:t>ատվիրատուից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պահանջել</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հրավերի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w:t>
      </w:r>
      <w:proofErr w:type="spellEnd"/>
      <w:r w:rsidR="004D5671" w:rsidRPr="00064ADD">
        <w:rPr>
          <w:rFonts w:ascii="GHEA Grapalat" w:hAnsi="GHEA Grapalat" w:cs="Tahoma"/>
          <w:sz w:val="20"/>
        </w:rPr>
        <w:t>։</w:t>
      </w:r>
    </w:p>
    <w:p w14:paraId="41BD0397" w14:textId="7900C84E" w:rsidR="00CC00DD" w:rsidRPr="00CC00DD" w:rsidRDefault="00D248CD" w:rsidP="00CC00DD">
      <w:pPr>
        <w:autoSpaceDE w:val="0"/>
        <w:autoSpaceDN w:val="0"/>
        <w:adjustRightInd w:val="0"/>
        <w:ind w:firstLine="567"/>
        <w:jc w:val="both"/>
        <w:rPr>
          <w:rFonts w:ascii="GHEA Grapalat" w:hAnsi="GHEA Grapalat" w:cs="Tahoma"/>
          <w:sz w:val="20"/>
          <w:lang w:val="af-ZA"/>
        </w:rPr>
      </w:pPr>
      <w:proofErr w:type="spellStart"/>
      <w:r w:rsidRPr="00D248CD">
        <w:rPr>
          <w:rFonts w:ascii="GHEA Grapalat" w:hAnsi="GHEA Grapalat" w:cs="Sylfaen"/>
          <w:sz w:val="20"/>
        </w:rPr>
        <w:t>Մասնակիցն</w:t>
      </w:r>
      <w:proofErr w:type="spellEnd"/>
      <w:r w:rsidRPr="00D248CD">
        <w:rPr>
          <w:rFonts w:ascii="GHEA Grapalat" w:hAnsi="GHEA Grapalat" w:cs="Sylfaen"/>
          <w:sz w:val="20"/>
          <w:lang w:val="af-ZA"/>
        </w:rPr>
        <w:t xml:space="preserve"> </w:t>
      </w:r>
      <w:proofErr w:type="spellStart"/>
      <w:r w:rsidRPr="00D248CD">
        <w:rPr>
          <w:rFonts w:ascii="GHEA Grapalat" w:hAnsi="GHEA Grapalat" w:cs="Sylfaen"/>
          <w:sz w:val="20"/>
        </w:rPr>
        <w:t>իրավունք</w:t>
      </w:r>
      <w:proofErr w:type="spellEnd"/>
      <w:r w:rsidRPr="00D248CD">
        <w:rPr>
          <w:rFonts w:ascii="GHEA Grapalat" w:hAnsi="GHEA Grapalat" w:cs="Sylfaen"/>
          <w:sz w:val="20"/>
          <w:lang w:val="af-ZA"/>
        </w:rPr>
        <w:t xml:space="preserve"> </w:t>
      </w:r>
      <w:proofErr w:type="spellStart"/>
      <w:r w:rsidRPr="00D248CD">
        <w:rPr>
          <w:rFonts w:ascii="GHEA Grapalat" w:hAnsi="GHEA Grapalat" w:cs="Sylfaen"/>
          <w:sz w:val="20"/>
        </w:rPr>
        <w:t>ունի</w:t>
      </w:r>
      <w:proofErr w:type="spellEnd"/>
      <w:r w:rsidRPr="00D248CD">
        <w:rPr>
          <w:rFonts w:ascii="GHEA Grapalat" w:hAnsi="GHEA Grapalat" w:cs="Sylfaen"/>
          <w:sz w:val="20"/>
          <w:lang w:val="af-ZA"/>
        </w:rPr>
        <w:t xml:space="preserve"> </w:t>
      </w:r>
      <w:proofErr w:type="spellStart"/>
      <w:r w:rsidRPr="00D248CD">
        <w:rPr>
          <w:rFonts w:ascii="GHEA Grapalat" w:hAnsi="GHEA Grapalat" w:cs="Sylfaen"/>
          <w:sz w:val="20"/>
        </w:rPr>
        <w:t>հայտերի</w:t>
      </w:r>
      <w:proofErr w:type="spellEnd"/>
      <w:r w:rsidRPr="00D248CD">
        <w:rPr>
          <w:rFonts w:ascii="GHEA Grapalat" w:hAnsi="GHEA Grapalat" w:cs="Sylfaen"/>
          <w:sz w:val="20"/>
          <w:lang w:val="af-ZA"/>
        </w:rPr>
        <w:t xml:space="preserve"> </w:t>
      </w:r>
      <w:proofErr w:type="spellStart"/>
      <w:r w:rsidRPr="00D248CD">
        <w:rPr>
          <w:rFonts w:ascii="GHEA Grapalat" w:hAnsi="GHEA Grapalat" w:cs="Sylfaen"/>
          <w:sz w:val="20"/>
        </w:rPr>
        <w:t>ներկայացման</w:t>
      </w:r>
      <w:proofErr w:type="spellEnd"/>
      <w:r w:rsidRPr="00D248CD">
        <w:rPr>
          <w:rFonts w:ascii="GHEA Grapalat" w:hAnsi="GHEA Grapalat" w:cs="Sylfaen"/>
          <w:sz w:val="20"/>
          <w:lang w:val="af-ZA"/>
        </w:rPr>
        <w:t xml:space="preserve"> </w:t>
      </w:r>
      <w:proofErr w:type="spellStart"/>
      <w:r w:rsidRPr="00D248CD">
        <w:rPr>
          <w:rFonts w:ascii="GHEA Grapalat" w:hAnsi="GHEA Grapalat" w:cs="Sylfaen"/>
          <w:sz w:val="20"/>
        </w:rPr>
        <w:t>վերջնաժամկետը</w:t>
      </w:r>
      <w:proofErr w:type="spellEnd"/>
      <w:r w:rsidRPr="00D248CD">
        <w:rPr>
          <w:rFonts w:ascii="GHEA Grapalat" w:hAnsi="GHEA Grapalat" w:cs="Sylfaen"/>
          <w:sz w:val="20"/>
          <w:lang w:val="af-ZA"/>
        </w:rPr>
        <w:t xml:space="preserve"> </w:t>
      </w:r>
      <w:proofErr w:type="spellStart"/>
      <w:r w:rsidRPr="00D248CD">
        <w:rPr>
          <w:rFonts w:ascii="GHEA Grapalat" w:hAnsi="GHEA Grapalat" w:cs="Sylfaen"/>
          <w:sz w:val="20"/>
        </w:rPr>
        <w:t>լրանալուց</w:t>
      </w:r>
      <w:proofErr w:type="spellEnd"/>
      <w:r w:rsidRPr="00D248CD">
        <w:rPr>
          <w:rFonts w:ascii="GHEA Grapalat" w:hAnsi="GHEA Grapalat" w:cs="Sylfaen"/>
          <w:sz w:val="20"/>
          <w:lang w:val="af-ZA"/>
        </w:rPr>
        <w:t xml:space="preserve"> </w:t>
      </w:r>
      <w:proofErr w:type="spellStart"/>
      <w:r w:rsidRPr="00D248CD">
        <w:rPr>
          <w:rFonts w:ascii="GHEA Grapalat" w:hAnsi="GHEA Grapalat" w:cs="Sylfaen"/>
          <w:sz w:val="20"/>
        </w:rPr>
        <w:t>առնվազն</w:t>
      </w:r>
      <w:proofErr w:type="spellEnd"/>
      <w:r w:rsidRPr="00D248CD">
        <w:rPr>
          <w:rFonts w:ascii="GHEA Grapalat" w:hAnsi="GHEA Grapalat" w:cs="Sylfaen"/>
          <w:sz w:val="20"/>
          <w:lang w:val="af-ZA"/>
        </w:rPr>
        <w:t xml:space="preserve"> </w:t>
      </w:r>
      <w:proofErr w:type="spellStart"/>
      <w:r w:rsidRPr="00D248CD">
        <w:rPr>
          <w:rFonts w:ascii="GHEA Grapalat" w:hAnsi="GHEA Grapalat" w:cs="Sylfaen"/>
          <w:sz w:val="20"/>
        </w:rPr>
        <w:t>մեկ</w:t>
      </w:r>
      <w:proofErr w:type="spellEnd"/>
      <w:r w:rsidRPr="00D248CD">
        <w:rPr>
          <w:rFonts w:ascii="GHEA Grapalat" w:hAnsi="GHEA Grapalat" w:cs="Sylfaen"/>
          <w:sz w:val="20"/>
          <w:lang w:val="af-ZA"/>
        </w:rPr>
        <w:t xml:space="preserve"> </w:t>
      </w:r>
      <w:proofErr w:type="spellStart"/>
      <w:r w:rsidRPr="00D248CD">
        <w:rPr>
          <w:rFonts w:ascii="GHEA Grapalat" w:hAnsi="GHEA Grapalat" w:cs="Sylfaen"/>
          <w:sz w:val="20"/>
        </w:rPr>
        <w:t>օրացուցային</w:t>
      </w:r>
      <w:proofErr w:type="spellEnd"/>
      <w:r w:rsidRPr="00D248CD">
        <w:rPr>
          <w:rFonts w:ascii="GHEA Grapalat" w:hAnsi="GHEA Grapalat" w:cs="Sylfaen"/>
          <w:sz w:val="20"/>
          <w:lang w:val="af-ZA"/>
        </w:rPr>
        <w:t xml:space="preserve"> </w:t>
      </w:r>
      <w:proofErr w:type="spellStart"/>
      <w:r w:rsidRPr="00D248CD">
        <w:rPr>
          <w:rFonts w:ascii="GHEA Grapalat" w:hAnsi="GHEA Grapalat" w:cs="Sylfaen"/>
          <w:sz w:val="20"/>
        </w:rPr>
        <w:t>օր</w:t>
      </w:r>
      <w:proofErr w:type="spellEnd"/>
      <w:r w:rsidRPr="00D248CD">
        <w:rPr>
          <w:rFonts w:ascii="GHEA Grapalat" w:hAnsi="GHEA Grapalat" w:cs="Sylfaen"/>
          <w:sz w:val="20"/>
          <w:lang w:val="af-ZA"/>
        </w:rPr>
        <w:t xml:space="preserve"> </w:t>
      </w:r>
      <w:proofErr w:type="spellStart"/>
      <w:r w:rsidRPr="00D248CD">
        <w:rPr>
          <w:rFonts w:ascii="GHEA Grapalat" w:hAnsi="GHEA Grapalat" w:cs="Sylfaen"/>
          <w:sz w:val="20"/>
        </w:rPr>
        <w:t>առաջ</w:t>
      </w:r>
      <w:proofErr w:type="spellEnd"/>
      <w:r w:rsidRPr="00D248CD">
        <w:rPr>
          <w:rFonts w:ascii="GHEA Grapalat" w:hAnsi="GHEA Grapalat" w:cs="Sylfaen"/>
          <w:sz w:val="20"/>
          <w:lang w:val="af-ZA"/>
        </w:rPr>
        <w:t xml:space="preserve"> </w:t>
      </w:r>
      <w:proofErr w:type="spellStart"/>
      <w:r w:rsidRPr="00D248CD">
        <w:rPr>
          <w:rFonts w:ascii="GHEA Grapalat" w:hAnsi="GHEA Grapalat" w:cs="Sylfaen"/>
          <w:sz w:val="20"/>
        </w:rPr>
        <w:t>հանձնաժողովից</w:t>
      </w:r>
      <w:proofErr w:type="spellEnd"/>
      <w:r w:rsidRPr="00D248CD">
        <w:rPr>
          <w:rFonts w:ascii="GHEA Grapalat" w:hAnsi="GHEA Grapalat" w:cs="Sylfaen"/>
          <w:sz w:val="20"/>
          <w:lang w:val="af-ZA"/>
        </w:rPr>
        <w:t xml:space="preserve"> </w:t>
      </w:r>
      <w:proofErr w:type="spellStart"/>
      <w:r w:rsidRPr="00D248CD">
        <w:rPr>
          <w:rFonts w:ascii="GHEA Grapalat" w:hAnsi="GHEA Grapalat" w:cs="Sylfaen"/>
          <w:sz w:val="20"/>
        </w:rPr>
        <w:t>պահանջելու</w:t>
      </w:r>
      <w:proofErr w:type="spellEnd"/>
      <w:r w:rsidRPr="00D248CD">
        <w:rPr>
          <w:rFonts w:ascii="GHEA Grapalat" w:hAnsi="GHEA Grapalat" w:cs="Sylfaen"/>
          <w:sz w:val="20"/>
          <w:lang w:val="af-ZA"/>
        </w:rPr>
        <w:t xml:space="preserve"> </w:t>
      </w:r>
      <w:proofErr w:type="spellStart"/>
      <w:r w:rsidRPr="00D248CD">
        <w:rPr>
          <w:rFonts w:ascii="GHEA Grapalat" w:hAnsi="GHEA Grapalat" w:cs="Sylfaen"/>
          <w:sz w:val="20"/>
        </w:rPr>
        <w:t>հրավերի</w:t>
      </w:r>
      <w:proofErr w:type="spellEnd"/>
      <w:r w:rsidRPr="00D248CD">
        <w:rPr>
          <w:rFonts w:ascii="GHEA Grapalat" w:hAnsi="GHEA Grapalat" w:cs="Sylfaen"/>
          <w:sz w:val="20"/>
          <w:lang w:val="af-ZA"/>
        </w:rPr>
        <w:t xml:space="preserve"> </w:t>
      </w:r>
      <w:proofErr w:type="spellStart"/>
      <w:r w:rsidRPr="00D248CD">
        <w:rPr>
          <w:rFonts w:ascii="GHEA Grapalat" w:hAnsi="GHEA Grapalat" w:cs="Sylfaen"/>
          <w:sz w:val="20"/>
        </w:rPr>
        <w:t>պարզաբանում</w:t>
      </w:r>
      <w:proofErr w:type="spellEnd"/>
      <w:r w:rsidRPr="00D248CD">
        <w:rPr>
          <w:rFonts w:ascii="GHEA Grapalat" w:hAnsi="GHEA Grapalat" w:cs="Sylfaen"/>
          <w:sz w:val="20"/>
        </w:rPr>
        <w:t>։</w:t>
      </w:r>
      <w:r w:rsidRPr="00D248CD">
        <w:rPr>
          <w:rFonts w:ascii="GHEA Grapalat" w:hAnsi="GHEA Grapalat" w:cs="Sylfaen"/>
          <w:sz w:val="20"/>
          <w:lang w:val="af-ZA"/>
        </w:rPr>
        <w:t xml:space="preserve"> </w:t>
      </w:r>
      <w:proofErr w:type="spellStart"/>
      <w:r w:rsidRPr="00D248CD">
        <w:rPr>
          <w:rFonts w:ascii="GHEA Grapalat" w:hAnsi="GHEA Grapalat" w:cs="Sylfaen"/>
          <w:sz w:val="20"/>
        </w:rPr>
        <w:t>Ընդ</w:t>
      </w:r>
      <w:proofErr w:type="spellEnd"/>
      <w:r w:rsidRPr="00D248CD">
        <w:rPr>
          <w:rFonts w:ascii="GHEA Grapalat" w:hAnsi="GHEA Grapalat" w:cs="Sylfaen"/>
          <w:sz w:val="20"/>
          <w:lang w:val="af-ZA"/>
        </w:rPr>
        <w:t xml:space="preserve"> </w:t>
      </w:r>
      <w:proofErr w:type="spellStart"/>
      <w:r w:rsidRPr="00D248CD">
        <w:rPr>
          <w:rFonts w:ascii="GHEA Grapalat" w:hAnsi="GHEA Grapalat" w:cs="Sylfaen"/>
          <w:sz w:val="20"/>
        </w:rPr>
        <w:t>որում</w:t>
      </w:r>
      <w:proofErr w:type="spellEnd"/>
      <w:r w:rsidRPr="00D248CD">
        <w:rPr>
          <w:rFonts w:ascii="GHEA Grapalat" w:hAnsi="GHEA Grapalat" w:cs="Sylfaen"/>
          <w:sz w:val="20"/>
          <w:lang w:val="af-ZA"/>
        </w:rPr>
        <w:t xml:space="preserve"> </w:t>
      </w:r>
      <w:proofErr w:type="spellStart"/>
      <w:r w:rsidRPr="00D248CD">
        <w:rPr>
          <w:rFonts w:ascii="GHEA Grapalat" w:hAnsi="GHEA Grapalat" w:cs="Sylfaen"/>
          <w:sz w:val="20"/>
        </w:rPr>
        <w:t>պարզաբանումը</w:t>
      </w:r>
      <w:proofErr w:type="spellEnd"/>
      <w:r w:rsidRPr="00D248CD">
        <w:rPr>
          <w:rFonts w:ascii="GHEA Grapalat" w:hAnsi="GHEA Grapalat" w:cs="Sylfaen"/>
          <w:sz w:val="20"/>
          <w:lang w:val="af-ZA"/>
        </w:rPr>
        <w:t xml:space="preserve"> </w:t>
      </w:r>
      <w:proofErr w:type="spellStart"/>
      <w:r w:rsidRPr="00D248CD">
        <w:rPr>
          <w:rFonts w:ascii="GHEA Grapalat" w:hAnsi="GHEA Grapalat" w:cs="Sylfaen"/>
          <w:sz w:val="20"/>
        </w:rPr>
        <w:t>կարող</w:t>
      </w:r>
      <w:proofErr w:type="spellEnd"/>
      <w:r w:rsidRPr="00D248CD">
        <w:rPr>
          <w:rFonts w:ascii="GHEA Grapalat" w:hAnsi="GHEA Grapalat" w:cs="Sylfaen"/>
          <w:sz w:val="20"/>
          <w:lang w:val="af-ZA"/>
        </w:rPr>
        <w:t xml:space="preserve"> </w:t>
      </w:r>
      <w:r w:rsidRPr="00D248CD">
        <w:rPr>
          <w:rFonts w:ascii="GHEA Grapalat" w:hAnsi="GHEA Grapalat" w:cs="Sylfaen"/>
          <w:sz w:val="20"/>
        </w:rPr>
        <w:t>է</w:t>
      </w:r>
      <w:r w:rsidRPr="00D248CD">
        <w:rPr>
          <w:rFonts w:ascii="GHEA Grapalat" w:hAnsi="GHEA Grapalat" w:cs="Sylfaen"/>
          <w:sz w:val="20"/>
          <w:lang w:val="af-ZA"/>
        </w:rPr>
        <w:t xml:space="preserve"> </w:t>
      </w:r>
      <w:proofErr w:type="spellStart"/>
      <w:r w:rsidRPr="00D248CD">
        <w:rPr>
          <w:rFonts w:ascii="GHEA Grapalat" w:hAnsi="GHEA Grapalat" w:cs="Sylfaen"/>
          <w:sz w:val="20"/>
        </w:rPr>
        <w:t>պահանջվել</w:t>
      </w:r>
      <w:proofErr w:type="spellEnd"/>
      <w:r w:rsidRPr="00D248CD">
        <w:rPr>
          <w:rFonts w:ascii="GHEA Grapalat" w:hAnsi="GHEA Grapalat" w:cs="Sylfaen"/>
          <w:sz w:val="20"/>
          <w:lang w:val="af-ZA"/>
        </w:rPr>
        <w:t xml:space="preserve"> </w:t>
      </w:r>
      <w:proofErr w:type="spellStart"/>
      <w:r w:rsidRPr="00D248CD">
        <w:rPr>
          <w:rFonts w:ascii="GHEA Grapalat" w:hAnsi="GHEA Grapalat" w:cs="Sylfaen"/>
          <w:sz w:val="20"/>
        </w:rPr>
        <w:t>մինչև</w:t>
      </w:r>
      <w:proofErr w:type="spellEnd"/>
      <w:r w:rsidRPr="00D248CD">
        <w:rPr>
          <w:rFonts w:ascii="GHEA Grapalat" w:hAnsi="GHEA Grapalat" w:cs="Sylfaen"/>
          <w:sz w:val="20"/>
          <w:lang w:val="af-ZA"/>
        </w:rPr>
        <w:t xml:space="preserve"> </w:t>
      </w:r>
      <w:proofErr w:type="spellStart"/>
      <w:r w:rsidRPr="00D248CD">
        <w:rPr>
          <w:rFonts w:ascii="GHEA Grapalat" w:hAnsi="GHEA Grapalat" w:cs="Sylfaen"/>
          <w:sz w:val="20"/>
        </w:rPr>
        <w:t>սույն</w:t>
      </w:r>
      <w:proofErr w:type="spellEnd"/>
      <w:r w:rsidRPr="00D248CD">
        <w:rPr>
          <w:rFonts w:ascii="GHEA Grapalat" w:hAnsi="GHEA Grapalat" w:cs="Sylfaen"/>
          <w:sz w:val="20"/>
          <w:lang w:val="af-ZA"/>
        </w:rPr>
        <w:t xml:space="preserve"> </w:t>
      </w:r>
      <w:proofErr w:type="spellStart"/>
      <w:r w:rsidRPr="00D248CD">
        <w:rPr>
          <w:rFonts w:ascii="GHEA Grapalat" w:hAnsi="GHEA Grapalat" w:cs="Sylfaen"/>
          <w:sz w:val="20"/>
        </w:rPr>
        <w:t>կետում</w:t>
      </w:r>
      <w:proofErr w:type="spellEnd"/>
      <w:r w:rsidRPr="00D248CD">
        <w:rPr>
          <w:rFonts w:ascii="GHEA Grapalat" w:hAnsi="GHEA Grapalat" w:cs="Sylfaen"/>
          <w:sz w:val="20"/>
          <w:lang w:val="af-ZA"/>
        </w:rPr>
        <w:t xml:space="preserve"> </w:t>
      </w:r>
      <w:proofErr w:type="spellStart"/>
      <w:r w:rsidRPr="00D248CD">
        <w:rPr>
          <w:rFonts w:ascii="GHEA Grapalat" w:hAnsi="GHEA Grapalat" w:cs="Sylfaen"/>
          <w:sz w:val="20"/>
        </w:rPr>
        <w:t>նշված</w:t>
      </w:r>
      <w:proofErr w:type="spellEnd"/>
      <w:r w:rsidRPr="00D248CD">
        <w:rPr>
          <w:rFonts w:ascii="GHEA Grapalat" w:hAnsi="GHEA Grapalat" w:cs="Sylfaen"/>
          <w:sz w:val="20"/>
          <w:lang w:val="af-ZA"/>
        </w:rPr>
        <w:t xml:space="preserve"> </w:t>
      </w:r>
      <w:proofErr w:type="spellStart"/>
      <w:r w:rsidRPr="00D248CD">
        <w:rPr>
          <w:rFonts w:ascii="GHEA Grapalat" w:hAnsi="GHEA Grapalat" w:cs="Sylfaen"/>
          <w:sz w:val="20"/>
        </w:rPr>
        <w:t>օրվա</w:t>
      </w:r>
      <w:proofErr w:type="spellEnd"/>
      <w:r w:rsidRPr="00D248CD">
        <w:rPr>
          <w:rFonts w:ascii="GHEA Grapalat" w:hAnsi="GHEA Grapalat" w:cs="Sylfaen"/>
          <w:sz w:val="20"/>
          <w:lang w:val="af-ZA"/>
        </w:rPr>
        <w:t xml:space="preserve"> </w:t>
      </w:r>
      <w:proofErr w:type="spellStart"/>
      <w:r w:rsidRPr="00D248CD">
        <w:rPr>
          <w:rFonts w:ascii="GHEA Grapalat" w:hAnsi="GHEA Grapalat" w:cs="Sylfaen"/>
          <w:sz w:val="20"/>
        </w:rPr>
        <w:t>ժամը</w:t>
      </w:r>
      <w:proofErr w:type="spellEnd"/>
      <w:r w:rsidRPr="00D248CD">
        <w:rPr>
          <w:rFonts w:ascii="GHEA Grapalat" w:hAnsi="GHEA Grapalat" w:cs="Sylfaen"/>
          <w:sz w:val="20"/>
          <w:lang w:val="af-ZA"/>
        </w:rPr>
        <w:t xml:space="preserve"> 17:00-</w:t>
      </w:r>
      <w:r w:rsidRPr="00D248CD">
        <w:rPr>
          <w:rFonts w:ascii="GHEA Grapalat" w:hAnsi="GHEA Grapalat" w:cs="Sylfaen"/>
          <w:sz w:val="20"/>
        </w:rPr>
        <w:t>ն</w:t>
      </w:r>
      <w:r w:rsidRPr="00D248CD">
        <w:rPr>
          <w:rFonts w:ascii="GHEA Grapalat" w:hAnsi="GHEA Grapalat" w:cs="Sylfaen"/>
          <w:sz w:val="20"/>
          <w:lang w:val="af-ZA"/>
        </w:rPr>
        <w:t xml:space="preserve"> (</w:t>
      </w:r>
      <w:proofErr w:type="spellStart"/>
      <w:r w:rsidRPr="00D248CD">
        <w:rPr>
          <w:rFonts w:ascii="GHEA Grapalat" w:hAnsi="GHEA Grapalat" w:cs="Sylfaen"/>
          <w:sz w:val="20"/>
        </w:rPr>
        <w:t>Երևանի</w:t>
      </w:r>
      <w:proofErr w:type="spellEnd"/>
      <w:r w:rsidRPr="00D248CD">
        <w:rPr>
          <w:rFonts w:ascii="GHEA Grapalat" w:hAnsi="GHEA Grapalat" w:cs="Sylfaen"/>
          <w:sz w:val="20"/>
          <w:lang w:val="af-ZA"/>
        </w:rPr>
        <w:t xml:space="preserve"> </w:t>
      </w:r>
      <w:proofErr w:type="spellStart"/>
      <w:r w:rsidRPr="00D248CD">
        <w:rPr>
          <w:rFonts w:ascii="GHEA Grapalat" w:hAnsi="GHEA Grapalat" w:cs="Sylfaen"/>
          <w:sz w:val="20"/>
        </w:rPr>
        <w:t>ժամանակով</w:t>
      </w:r>
      <w:proofErr w:type="spellEnd"/>
      <w:r w:rsidRPr="00D248CD">
        <w:rPr>
          <w:rFonts w:ascii="GHEA Grapalat" w:hAnsi="GHEA Grapalat" w:cs="Sylfaen"/>
          <w:sz w:val="20"/>
          <w:lang w:val="af-ZA"/>
        </w:rPr>
        <w:t xml:space="preserve">): </w:t>
      </w:r>
      <w:proofErr w:type="spellStart"/>
      <w:r w:rsidRPr="00D248CD">
        <w:rPr>
          <w:rFonts w:ascii="GHEA Grapalat" w:hAnsi="GHEA Grapalat" w:cs="Sylfaen"/>
          <w:sz w:val="20"/>
        </w:rPr>
        <w:t>Հանձնաժողովը</w:t>
      </w:r>
      <w:proofErr w:type="spellEnd"/>
      <w:r w:rsidRPr="00D248CD">
        <w:rPr>
          <w:rFonts w:ascii="GHEA Grapalat" w:hAnsi="GHEA Grapalat" w:cs="Sylfaen"/>
          <w:sz w:val="20"/>
          <w:lang w:val="af-ZA"/>
        </w:rPr>
        <w:t xml:space="preserve"> </w:t>
      </w:r>
      <w:proofErr w:type="spellStart"/>
      <w:r w:rsidRPr="00D248CD">
        <w:rPr>
          <w:rFonts w:ascii="GHEA Grapalat" w:hAnsi="GHEA Grapalat" w:cs="Sylfaen"/>
          <w:sz w:val="20"/>
        </w:rPr>
        <w:t>հարցումը</w:t>
      </w:r>
      <w:proofErr w:type="spellEnd"/>
      <w:r w:rsidRPr="00D248CD">
        <w:rPr>
          <w:rFonts w:ascii="GHEA Grapalat" w:hAnsi="GHEA Grapalat" w:cs="Sylfaen"/>
          <w:sz w:val="20"/>
          <w:lang w:val="af-ZA"/>
        </w:rPr>
        <w:t xml:space="preserve"> </w:t>
      </w:r>
      <w:proofErr w:type="spellStart"/>
      <w:r w:rsidRPr="00D248CD">
        <w:rPr>
          <w:rFonts w:ascii="GHEA Grapalat" w:hAnsi="GHEA Grapalat" w:cs="Sylfaen"/>
          <w:sz w:val="20"/>
        </w:rPr>
        <w:t>կատարած</w:t>
      </w:r>
      <w:proofErr w:type="spellEnd"/>
      <w:r w:rsidRPr="00D248CD">
        <w:rPr>
          <w:rFonts w:ascii="GHEA Grapalat" w:hAnsi="GHEA Grapalat" w:cs="Sylfaen"/>
          <w:sz w:val="20"/>
          <w:lang w:val="af-ZA"/>
        </w:rPr>
        <w:t xml:space="preserve"> </w:t>
      </w:r>
      <w:proofErr w:type="spellStart"/>
      <w:r w:rsidRPr="00D248CD">
        <w:rPr>
          <w:rFonts w:ascii="GHEA Grapalat" w:hAnsi="GHEA Grapalat" w:cs="Sylfaen"/>
          <w:sz w:val="20"/>
        </w:rPr>
        <w:t>մասնակցին</w:t>
      </w:r>
      <w:proofErr w:type="spellEnd"/>
      <w:r w:rsidRPr="00D248CD">
        <w:rPr>
          <w:rFonts w:ascii="GHEA Grapalat" w:hAnsi="GHEA Grapalat" w:cs="Sylfaen"/>
          <w:sz w:val="20"/>
          <w:lang w:val="af-ZA"/>
        </w:rPr>
        <w:t xml:space="preserve"> </w:t>
      </w:r>
      <w:proofErr w:type="spellStart"/>
      <w:r w:rsidRPr="00D248CD">
        <w:rPr>
          <w:rFonts w:ascii="GHEA Grapalat" w:hAnsi="GHEA Grapalat" w:cs="Sylfaen"/>
          <w:sz w:val="20"/>
        </w:rPr>
        <w:t>պարզաբանումը</w:t>
      </w:r>
      <w:proofErr w:type="spellEnd"/>
      <w:r w:rsidRPr="00D248CD">
        <w:rPr>
          <w:rFonts w:ascii="GHEA Grapalat" w:hAnsi="GHEA Grapalat" w:cs="Sylfaen"/>
          <w:sz w:val="20"/>
          <w:lang w:val="af-ZA"/>
        </w:rPr>
        <w:t xml:space="preserve"> </w:t>
      </w:r>
      <w:proofErr w:type="spellStart"/>
      <w:r w:rsidRPr="00D248CD">
        <w:rPr>
          <w:rFonts w:ascii="GHEA Grapalat" w:hAnsi="GHEA Grapalat" w:cs="Sylfaen"/>
          <w:sz w:val="20"/>
        </w:rPr>
        <w:t>տրամադրում</w:t>
      </w:r>
      <w:proofErr w:type="spellEnd"/>
      <w:r w:rsidRPr="00D248CD">
        <w:rPr>
          <w:rFonts w:ascii="GHEA Grapalat" w:hAnsi="GHEA Grapalat" w:cs="Sylfaen"/>
          <w:sz w:val="20"/>
          <w:lang w:val="af-ZA"/>
        </w:rPr>
        <w:t xml:space="preserve"> </w:t>
      </w:r>
      <w:r w:rsidRPr="00D248CD">
        <w:rPr>
          <w:rFonts w:ascii="GHEA Grapalat" w:hAnsi="GHEA Grapalat" w:cs="Sylfaen"/>
          <w:sz w:val="20"/>
        </w:rPr>
        <w:t>է</w:t>
      </w:r>
      <w:r w:rsidRPr="00D248CD">
        <w:rPr>
          <w:rFonts w:ascii="GHEA Grapalat" w:hAnsi="GHEA Grapalat" w:cs="Sylfaen"/>
          <w:sz w:val="20"/>
          <w:lang w:val="af-ZA"/>
        </w:rPr>
        <w:t xml:space="preserve"> </w:t>
      </w:r>
      <w:proofErr w:type="spellStart"/>
      <w:r w:rsidRPr="00D248CD">
        <w:rPr>
          <w:rFonts w:ascii="GHEA Grapalat" w:hAnsi="GHEA Grapalat" w:cs="Sylfaen"/>
          <w:sz w:val="20"/>
        </w:rPr>
        <w:t>հարցումը</w:t>
      </w:r>
      <w:proofErr w:type="spellEnd"/>
      <w:r w:rsidRPr="00D248CD">
        <w:rPr>
          <w:rFonts w:ascii="GHEA Grapalat" w:hAnsi="GHEA Grapalat" w:cs="Sylfaen"/>
          <w:sz w:val="20"/>
          <w:lang w:val="af-ZA"/>
        </w:rPr>
        <w:t xml:space="preserve"> </w:t>
      </w:r>
      <w:proofErr w:type="spellStart"/>
      <w:r w:rsidRPr="00D248CD">
        <w:rPr>
          <w:rFonts w:ascii="GHEA Grapalat" w:hAnsi="GHEA Grapalat" w:cs="Sylfaen"/>
          <w:sz w:val="20"/>
        </w:rPr>
        <w:t>ստանալու</w:t>
      </w:r>
      <w:proofErr w:type="spellEnd"/>
      <w:r w:rsidRPr="00D248CD">
        <w:rPr>
          <w:rFonts w:ascii="GHEA Grapalat" w:hAnsi="GHEA Grapalat" w:cs="Sylfaen"/>
          <w:sz w:val="20"/>
          <w:lang w:val="af-ZA"/>
        </w:rPr>
        <w:t xml:space="preserve"> </w:t>
      </w:r>
      <w:proofErr w:type="spellStart"/>
      <w:r w:rsidRPr="00D248CD">
        <w:rPr>
          <w:rFonts w:ascii="GHEA Grapalat" w:hAnsi="GHEA Grapalat" w:cs="Sylfaen"/>
          <w:sz w:val="20"/>
        </w:rPr>
        <w:t>օրվան</w:t>
      </w:r>
      <w:proofErr w:type="spellEnd"/>
      <w:r w:rsidRPr="00D248CD">
        <w:rPr>
          <w:rFonts w:ascii="GHEA Grapalat" w:hAnsi="GHEA Grapalat" w:cs="Sylfaen"/>
          <w:sz w:val="20"/>
          <w:lang w:val="af-ZA"/>
        </w:rPr>
        <w:t xml:space="preserve"> </w:t>
      </w:r>
      <w:proofErr w:type="spellStart"/>
      <w:r w:rsidRPr="00D248CD">
        <w:rPr>
          <w:rFonts w:ascii="GHEA Grapalat" w:hAnsi="GHEA Grapalat" w:cs="Sylfaen"/>
          <w:sz w:val="20"/>
        </w:rPr>
        <w:t>հաջորդող</w:t>
      </w:r>
      <w:proofErr w:type="spellEnd"/>
      <w:r w:rsidRPr="00D248CD">
        <w:rPr>
          <w:rFonts w:ascii="GHEA Grapalat" w:hAnsi="GHEA Grapalat" w:cs="Sylfaen"/>
          <w:sz w:val="20"/>
          <w:lang w:val="af-ZA"/>
        </w:rPr>
        <w:t xml:space="preserve"> </w:t>
      </w:r>
      <w:proofErr w:type="spellStart"/>
      <w:r w:rsidRPr="00D248CD">
        <w:rPr>
          <w:rFonts w:ascii="GHEA Grapalat" w:hAnsi="GHEA Grapalat" w:cs="Sylfaen"/>
          <w:sz w:val="20"/>
        </w:rPr>
        <w:t>օրացուցային</w:t>
      </w:r>
      <w:proofErr w:type="spellEnd"/>
      <w:r w:rsidRPr="00D248CD">
        <w:rPr>
          <w:rFonts w:ascii="GHEA Grapalat" w:hAnsi="GHEA Grapalat" w:cs="Sylfaen"/>
          <w:sz w:val="20"/>
          <w:lang w:val="af-ZA"/>
        </w:rPr>
        <w:t xml:space="preserve"> </w:t>
      </w:r>
      <w:proofErr w:type="spellStart"/>
      <w:r w:rsidRPr="00D248CD">
        <w:rPr>
          <w:rFonts w:ascii="GHEA Grapalat" w:hAnsi="GHEA Grapalat" w:cs="Sylfaen"/>
          <w:sz w:val="20"/>
        </w:rPr>
        <w:t>օրվա</w:t>
      </w:r>
      <w:proofErr w:type="spellEnd"/>
      <w:r w:rsidRPr="00D248CD">
        <w:rPr>
          <w:rFonts w:ascii="GHEA Grapalat" w:hAnsi="GHEA Grapalat" w:cs="Sylfaen"/>
          <w:sz w:val="20"/>
          <w:lang w:val="af-ZA"/>
        </w:rPr>
        <w:t xml:space="preserve"> </w:t>
      </w:r>
      <w:proofErr w:type="spellStart"/>
      <w:r w:rsidRPr="00D248CD">
        <w:rPr>
          <w:rFonts w:ascii="GHEA Grapalat" w:hAnsi="GHEA Grapalat" w:cs="Sylfaen"/>
          <w:sz w:val="20"/>
        </w:rPr>
        <w:t>ընթացքում</w:t>
      </w:r>
      <w:proofErr w:type="spellEnd"/>
      <w:r w:rsidRPr="00D248CD">
        <w:rPr>
          <w:rFonts w:ascii="GHEA Grapalat" w:hAnsi="GHEA Grapalat" w:cs="Sylfaen"/>
          <w:sz w:val="20"/>
          <w:lang w:val="af-ZA"/>
        </w:rPr>
        <w:t xml:space="preserve">, </w:t>
      </w:r>
      <w:proofErr w:type="spellStart"/>
      <w:r w:rsidRPr="00D248CD">
        <w:rPr>
          <w:rFonts w:ascii="GHEA Grapalat" w:hAnsi="GHEA Grapalat" w:cs="Sylfaen"/>
          <w:sz w:val="20"/>
        </w:rPr>
        <w:t>բայց</w:t>
      </w:r>
      <w:proofErr w:type="spellEnd"/>
      <w:r w:rsidRPr="00D248CD">
        <w:rPr>
          <w:rFonts w:ascii="GHEA Grapalat" w:hAnsi="GHEA Grapalat" w:cs="Sylfaen"/>
          <w:sz w:val="20"/>
          <w:lang w:val="af-ZA"/>
        </w:rPr>
        <w:t xml:space="preserve"> </w:t>
      </w:r>
      <w:proofErr w:type="spellStart"/>
      <w:r w:rsidRPr="00D248CD">
        <w:rPr>
          <w:rFonts w:ascii="GHEA Grapalat" w:hAnsi="GHEA Grapalat" w:cs="Sylfaen"/>
          <w:sz w:val="20"/>
        </w:rPr>
        <w:t>ոչ</w:t>
      </w:r>
      <w:proofErr w:type="spellEnd"/>
      <w:r w:rsidRPr="00D248CD">
        <w:rPr>
          <w:rFonts w:ascii="GHEA Grapalat" w:hAnsi="GHEA Grapalat" w:cs="Sylfaen"/>
          <w:sz w:val="20"/>
          <w:lang w:val="af-ZA"/>
        </w:rPr>
        <w:t xml:space="preserve"> </w:t>
      </w:r>
      <w:proofErr w:type="spellStart"/>
      <w:r w:rsidRPr="00D248CD">
        <w:rPr>
          <w:rFonts w:ascii="GHEA Grapalat" w:hAnsi="GHEA Grapalat" w:cs="Sylfaen"/>
          <w:sz w:val="20"/>
        </w:rPr>
        <w:t>ուշ</w:t>
      </w:r>
      <w:proofErr w:type="spellEnd"/>
      <w:r w:rsidRPr="00D248CD">
        <w:rPr>
          <w:rFonts w:ascii="GHEA Grapalat" w:hAnsi="GHEA Grapalat" w:cs="Sylfaen"/>
          <w:sz w:val="20"/>
          <w:lang w:val="af-ZA"/>
        </w:rPr>
        <w:t xml:space="preserve">, </w:t>
      </w:r>
      <w:proofErr w:type="spellStart"/>
      <w:r w:rsidRPr="00D248CD">
        <w:rPr>
          <w:rFonts w:ascii="GHEA Grapalat" w:hAnsi="GHEA Grapalat" w:cs="Sylfaen"/>
          <w:sz w:val="20"/>
        </w:rPr>
        <w:t>քան</w:t>
      </w:r>
      <w:proofErr w:type="spellEnd"/>
      <w:r w:rsidRPr="00D248CD">
        <w:rPr>
          <w:rFonts w:ascii="GHEA Grapalat" w:hAnsi="GHEA Grapalat" w:cs="Sylfaen"/>
          <w:sz w:val="20"/>
          <w:lang w:val="af-ZA"/>
        </w:rPr>
        <w:t xml:space="preserve"> </w:t>
      </w:r>
      <w:proofErr w:type="spellStart"/>
      <w:r w:rsidRPr="00D248CD">
        <w:rPr>
          <w:rFonts w:ascii="GHEA Grapalat" w:hAnsi="GHEA Grapalat" w:cs="Sylfaen"/>
          <w:sz w:val="20"/>
        </w:rPr>
        <w:t>ընթացակարգի</w:t>
      </w:r>
      <w:proofErr w:type="spellEnd"/>
      <w:r w:rsidRPr="00D248CD">
        <w:rPr>
          <w:rFonts w:ascii="GHEA Grapalat" w:hAnsi="GHEA Grapalat" w:cs="Sylfaen"/>
          <w:sz w:val="20"/>
          <w:lang w:val="af-ZA"/>
        </w:rPr>
        <w:t xml:space="preserve"> </w:t>
      </w:r>
      <w:proofErr w:type="spellStart"/>
      <w:r w:rsidRPr="00D248CD">
        <w:rPr>
          <w:rFonts w:ascii="GHEA Grapalat" w:hAnsi="GHEA Grapalat" w:cs="Sylfaen"/>
          <w:sz w:val="20"/>
        </w:rPr>
        <w:t>հայտերի</w:t>
      </w:r>
      <w:proofErr w:type="spellEnd"/>
      <w:r w:rsidRPr="00D248CD">
        <w:rPr>
          <w:rFonts w:ascii="GHEA Grapalat" w:hAnsi="GHEA Grapalat" w:cs="Sylfaen"/>
          <w:sz w:val="20"/>
          <w:lang w:val="af-ZA"/>
        </w:rPr>
        <w:t xml:space="preserve"> </w:t>
      </w:r>
      <w:proofErr w:type="spellStart"/>
      <w:r w:rsidRPr="00D248CD">
        <w:rPr>
          <w:rFonts w:ascii="GHEA Grapalat" w:hAnsi="GHEA Grapalat" w:cs="Sylfaen"/>
          <w:sz w:val="20"/>
        </w:rPr>
        <w:t>ներկայացման</w:t>
      </w:r>
      <w:proofErr w:type="spellEnd"/>
      <w:r w:rsidRPr="00D248CD">
        <w:rPr>
          <w:rFonts w:ascii="GHEA Grapalat" w:hAnsi="GHEA Grapalat" w:cs="Sylfaen"/>
          <w:sz w:val="20"/>
          <w:lang w:val="af-ZA"/>
        </w:rPr>
        <w:t xml:space="preserve"> </w:t>
      </w:r>
      <w:proofErr w:type="spellStart"/>
      <w:r w:rsidRPr="00D248CD">
        <w:rPr>
          <w:rFonts w:ascii="GHEA Grapalat" w:hAnsi="GHEA Grapalat" w:cs="Sylfaen"/>
          <w:sz w:val="20"/>
        </w:rPr>
        <w:t>վերջնաժամկետը</w:t>
      </w:r>
      <w:proofErr w:type="spellEnd"/>
      <w:r w:rsidRPr="00D248CD">
        <w:rPr>
          <w:rFonts w:ascii="GHEA Grapalat" w:hAnsi="GHEA Grapalat" w:cs="Sylfaen"/>
          <w:sz w:val="20"/>
          <w:lang w:val="af-ZA"/>
        </w:rPr>
        <w:t xml:space="preserve"> </w:t>
      </w:r>
      <w:proofErr w:type="spellStart"/>
      <w:r w:rsidRPr="00D248CD">
        <w:rPr>
          <w:rFonts w:ascii="GHEA Grapalat" w:hAnsi="GHEA Grapalat" w:cs="Sylfaen"/>
          <w:sz w:val="20"/>
        </w:rPr>
        <w:t>լրանալուց</w:t>
      </w:r>
      <w:proofErr w:type="spellEnd"/>
      <w:r w:rsidRPr="00D248CD">
        <w:rPr>
          <w:rFonts w:ascii="GHEA Grapalat" w:hAnsi="GHEA Grapalat" w:cs="Sylfaen"/>
          <w:sz w:val="20"/>
          <w:lang w:val="af-ZA"/>
        </w:rPr>
        <w:t xml:space="preserve"> </w:t>
      </w:r>
      <w:proofErr w:type="spellStart"/>
      <w:r w:rsidRPr="00D248CD">
        <w:rPr>
          <w:rFonts w:ascii="GHEA Grapalat" w:hAnsi="GHEA Grapalat" w:cs="Sylfaen"/>
          <w:sz w:val="20"/>
        </w:rPr>
        <w:t>առնվազն</w:t>
      </w:r>
      <w:proofErr w:type="spellEnd"/>
      <w:r w:rsidRPr="00D248CD">
        <w:rPr>
          <w:rFonts w:ascii="GHEA Grapalat" w:hAnsi="GHEA Grapalat" w:cs="Sylfaen"/>
          <w:sz w:val="20"/>
          <w:lang w:val="af-ZA"/>
        </w:rPr>
        <w:t xml:space="preserve"> 3 </w:t>
      </w:r>
      <w:proofErr w:type="spellStart"/>
      <w:r w:rsidRPr="00D248CD">
        <w:rPr>
          <w:rFonts w:ascii="GHEA Grapalat" w:hAnsi="GHEA Grapalat" w:cs="Sylfaen"/>
          <w:sz w:val="20"/>
        </w:rPr>
        <w:t>ժամ</w:t>
      </w:r>
      <w:proofErr w:type="spellEnd"/>
      <w:r w:rsidRPr="00D248CD">
        <w:rPr>
          <w:rFonts w:ascii="GHEA Grapalat" w:hAnsi="GHEA Grapalat" w:cs="Sylfaen"/>
          <w:sz w:val="20"/>
          <w:lang w:val="af-ZA"/>
        </w:rPr>
        <w:t xml:space="preserve"> </w:t>
      </w:r>
      <w:proofErr w:type="spellStart"/>
      <w:r w:rsidRPr="00D248CD">
        <w:rPr>
          <w:rFonts w:ascii="GHEA Grapalat" w:hAnsi="GHEA Grapalat" w:cs="Sylfaen"/>
          <w:sz w:val="20"/>
        </w:rPr>
        <w:t>առաջ</w:t>
      </w:r>
      <w:proofErr w:type="spellEnd"/>
      <w:r w:rsidRPr="00D248CD">
        <w:rPr>
          <w:rFonts w:ascii="GHEA Grapalat" w:hAnsi="GHEA Grapalat" w:cs="Sylfaen"/>
          <w:sz w:val="20"/>
          <w:lang w:val="af-ZA"/>
        </w:rPr>
        <w:t xml:space="preserve">: </w:t>
      </w:r>
      <w:proofErr w:type="spellStart"/>
      <w:r w:rsidRPr="00D248CD">
        <w:rPr>
          <w:rFonts w:ascii="GHEA Grapalat" w:hAnsi="GHEA Grapalat" w:cs="Sylfaen"/>
          <w:sz w:val="20"/>
        </w:rPr>
        <w:t>Սույն</w:t>
      </w:r>
      <w:proofErr w:type="spellEnd"/>
      <w:r w:rsidRPr="00D248CD">
        <w:rPr>
          <w:rFonts w:ascii="GHEA Grapalat" w:hAnsi="GHEA Grapalat" w:cs="Sylfaen"/>
          <w:sz w:val="20"/>
          <w:lang w:val="af-ZA"/>
        </w:rPr>
        <w:t xml:space="preserve"> </w:t>
      </w:r>
      <w:proofErr w:type="spellStart"/>
      <w:r w:rsidRPr="00D248CD">
        <w:rPr>
          <w:rFonts w:ascii="GHEA Grapalat" w:hAnsi="GHEA Grapalat" w:cs="Sylfaen"/>
          <w:sz w:val="20"/>
        </w:rPr>
        <w:t>կետում</w:t>
      </w:r>
      <w:proofErr w:type="spellEnd"/>
      <w:r w:rsidRPr="00D248CD">
        <w:rPr>
          <w:rFonts w:ascii="GHEA Grapalat" w:hAnsi="GHEA Grapalat" w:cs="Sylfaen"/>
          <w:sz w:val="20"/>
          <w:lang w:val="af-ZA"/>
        </w:rPr>
        <w:t xml:space="preserve"> </w:t>
      </w:r>
      <w:proofErr w:type="spellStart"/>
      <w:r w:rsidRPr="00D248CD">
        <w:rPr>
          <w:rFonts w:ascii="GHEA Grapalat" w:hAnsi="GHEA Grapalat" w:cs="Sylfaen"/>
          <w:sz w:val="20"/>
        </w:rPr>
        <w:t>նշված</w:t>
      </w:r>
      <w:proofErr w:type="spellEnd"/>
      <w:r w:rsidRPr="00D248CD">
        <w:rPr>
          <w:rFonts w:ascii="GHEA Grapalat" w:hAnsi="GHEA Grapalat" w:cs="Sylfaen"/>
          <w:sz w:val="20"/>
          <w:lang w:val="af-ZA"/>
        </w:rPr>
        <w:t xml:space="preserve"> </w:t>
      </w:r>
      <w:proofErr w:type="spellStart"/>
      <w:r w:rsidRPr="00D248CD">
        <w:rPr>
          <w:rFonts w:ascii="GHEA Grapalat" w:hAnsi="GHEA Grapalat" w:cs="Sylfaen"/>
          <w:sz w:val="20"/>
        </w:rPr>
        <w:t>հարցումը</w:t>
      </w:r>
      <w:proofErr w:type="spellEnd"/>
      <w:r w:rsidRPr="00D248CD">
        <w:rPr>
          <w:rFonts w:ascii="GHEA Grapalat" w:hAnsi="GHEA Grapalat" w:cs="Sylfaen"/>
          <w:sz w:val="20"/>
          <w:lang w:val="af-ZA"/>
        </w:rPr>
        <w:t xml:space="preserve"> </w:t>
      </w:r>
      <w:proofErr w:type="spellStart"/>
      <w:r w:rsidRPr="00D248CD">
        <w:rPr>
          <w:rFonts w:ascii="GHEA Grapalat" w:hAnsi="GHEA Grapalat" w:cs="Sylfaen"/>
          <w:sz w:val="20"/>
        </w:rPr>
        <w:t>մասնակիցը</w:t>
      </w:r>
      <w:proofErr w:type="spellEnd"/>
      <w:r w:rsidRPr="00D248CD">
        <w:rPr>
          <w:rFonts w:ascii="GHEA Grapalat" w:hAnsi="GHEA Grapalat" w:cs="Sylfaen"/>
          <w:sz w:val="20"/>
          <w:lang w:val="af-ZA"/>
        </w:rPr>
        <w:t xml:space="preserve"> </w:t>
      </w:r>
      <w:proofErr w:type="spellStart"/>
      <w:r w:rsidRPr="00D248CD">
        <w:rPr>
          <w:rFonts w:ascii="GHEA Grapalat" w:hAnsi="GHEA Grapalat" w:cs="Sylfaen"/>
          <w:sz w:val="20"/>
        </w:rPr>
        <w:t>ներկայացնում</w:t>
      </w:r>
      <w:proofErr w:type="spellEnd"/>
      <w:r w:rsidRPr="00D248CD">
        <w:rPr>
          <w:rFonts w:ascii="GHEA Grapalat" w:hAnsi="GHEA Grapalat" w:cs="Sylfaen"/>
          <w:sz w:val="20"/>
          <w:lang w:val="af-ZA"/>
        </w:rPr>
        <w:t xml:space="preserve"> </w:t>
      </w:r>
      <w:r w:rsidRPr="00D248CD">
        <w:rPr>
          <w:rFonts w:ascii="GHEA Grapalat" w:hAnsi="GHEA Grapalat" w:cs="Sylfaen"/>
          <w:sz w:val="20"/>
        </w:rPr>
        <w:t>է</w:t>
      </w:r>
      <w:r w:rsidRPr="00D248CD">
        <w:rPr>
          <w:rFonts w:ascii="GHEA Grapalat" w:hAnsi="GHEA Grapalat" w:cs="Sylfaen"/>
          <w:sz w:val="20"/>
          <w:lang w:val="af-ZA"/>
        </w:rPr>
        <w:t xml:space="preserve"> </w:t>
      </w:r>
      <w:proofErr w:type="spellStart"/>
      <w:r w:rsidRPr="00D248CD">
        <w:rPr>
          <w:rFonts w:ascii="GHEA Grapalat" w:hAnsi="GHEA Grapalat" w:cs="Sylfaen"/>
          <w:sz w:val="20"/>
        </w:rPr>
        <w:t>հանձնաժողովի</w:t>
      </w:r>
      <w:proofErr w:type="spellEnd"/>
      <w:r w:rsidRPr="00D248CD">
        <w:rPr>
          <w:rFonts w:ascii="GHEA Grapalat" w:hAnsi="GHEA Grapalat" w:cs="Sylfaen"/>
          <w:sz w:val="20"/>
          <w:lang w:val="af-ZA"/>
        </w:rPr>
        <w:t xml:space="preserve"> </w:t>
      </w:r>
      <w:proofErr w:type="spellStart"/>
      <w:r w:rsidRPr="00D248CD">
        <w:rPr>
          <w:rFonts w:ascii="GHEA Grapalat" w:hAnsi="GHEA Grapalat" w:cs="Sylfaen"/>
          <w:sz w:val="20"/>
        </w:rPr>
        <w:t>քարտուղարի</w:t>
      </w:r>
      <w:proofErr w:type="spellEnd"/>
      <w:r w:rsidRPr="00D248CD">
        <w:rPr>
          <w:rFonts w:ascii="GHEA Grapalat" w:hAnsi="GHEA Grapalat" w:cs="Sylfaen"/>
          <w:sz w:val="20"/>
          <w:lang w:val="af-ZA"/>
        </w:rPr>
        <w:t xml:space="preserve"> </w:t>
      </w:r>
      <w:proofErr w:type="spellStart"/>
      <w:r w:rsidRPr="00D248CD">
        <w:rPr>
          <w:rFonts w:ascii="GHEA Grapalat" w:hAnsi="GHEA Grapalat" w:cs="Sylfaen"/>
          <w:sz w:val="20"/>
        </w:rPr>
        <w:t>էլեկտրոնային</w:t>
      </w:r>
      <w:proofErr w:type="spellEnd"/>
      <w:r w:rsidRPr="00D248CD">
        <w:rPr>
          <w:rFonts w:ascii="GHEA Grapalat" w:hAnsi="GHEA Grapalat" w:cs="Sylfaen"/>
          <w:sz w:val="20"/>
          <w:lang w:val="af-ZA"/>
        </w:rPr>
        <w:t xml:space="preserve"> </w:t>
      </w:r>
      <w:proofErr w:type="spellStart"/>
      <w:r w:rsidRPr="00D248CD">
        <w:rPr>
          <w:rFonts w:ascii="GHEA Grapalat" w:hAnsi="GHEA Grapalat" w:cs="Sylfaen"/>
          <w:sz w:val="20"/>
        </w:rPr>
        <w:t>փոստին</w:t>
      </w:r>
      <w:proofErr w:type="spellEnd"/>
      <w:r w:rsidRPr="00D248CD">
        <w:rPr>
          <w:rFonts w:ascii="GHEA Grapalat" w:hAnsi="GHEA Grapalat" w:cs="Sylfaen"/>
          <w:sz w:val="20"/>
          <w:lang w:val="af-ZA"/>
        </w:rPr>
        <w:t xml:space="preserve"> </w:t>
      </w:r>
      <w:proofErr w:type="spellStart"/>
      <w:r w:rsidRPr="00D248CD">
        <w:rPr>
          <w:rFonts w:ascii="GHEA Grapalat" w:hAnsi="GHEA Grapalat" w:cs="Sylfaen"/>
          <w:sz w:val="20"/>
        </w:rPr>
        <w:t>ուղարկելու</w:t>
      </w:r>
      <w:proofErr w:type="spellEnd"/>
      <w:r w:rsidRPr="00D248CD">
        <w:rPr>
          <w:rFonts w:ascii="GHEA Grapalat" w:hAnsi="GHEA Grapalat" w:cs="Sylfaen"/>
          <w:sz w:val="20"/>
          <w:lang w:val="af-ZA"/>
        </w:rPr>
        <w:t xml:space="preserve"> </w:t>
      </w:r>
      <w:proofErr w:type="spellStart"/>
      <w:r w:rsidRPr="00D248CD">
        <w:rPr>
          <w:rFonts w:ascii="GHEA Grapalat" w:hAnsi="GHEA Grapalat" w:cs="Sylfaen"/>
          <w:sz w:val="20"/>
        </w:rPr>
        <w:t>միջոցով</w:t>
      </w:r>
      <w:proofErr w:type="spellEnd"/>
      <w:r w:rsidRPr="00D248CD">
        <w:rPr>
          <w:rFonts w:ascii="GHEA Grapalat" w:hAnsi="GHEA Grapalat" w:cs="Sylfaen"/>
          <w:sz w:val="20"/>
          <w:lang w:val="af-ZA"/>
        </w:rPr>
        <w:t xml:space="preserve">: </w:t>
      </w:r>
      <w:proofErr w:type="spellStart"/>
      <w:r w:rsidRPr="00D248CD">
        <w:rPr>
          <w:rFonts w:ascii="GHEA Grapalat" w:hAnsi="GHEA Grapalat" w:cs="Sylfaen"/>
          <w:sz w:val="20"/>
        </w:rPr>
        <w:t>Հարցման</w:t>
      </w:r>
      <w:proofErr w:type="spellEnd"/>
      <w:r w:rsidRPr="00D248CD">
        <w:rPr>
          <w:rFonts w:ascii="GHEA Grapalat" w:hAnsi="GHEA Grapalat" w:cs="Sylfaen"/>
          <w:sz w:val="20"/>
          <w:lang w:val="af-ZA"/>
        </w:rPr>
        <w:t xml:space="preserve"> </w:t>
      </w:r>
      <w:proofErr w:type="spellStart"/>
      <w:r w:rsidRPr="00D248CD">
        <w:rPr>
          <w:rFonts w:ascii="GHEA Grapalat" w:hAnsi="GHEA Grapalat" w:cs="Sylfaen"/>
          <w:sz w:val="20"/>
        </w:rPr>
        <w:t>մասին</w:t>
      </w:r>
      <w:proofErr w:type="spellEnd"/>
      <w:r w:rsidRPr="00D248CD">
        <w:rPr>
          <w:rFonts w:ascii="GHEA Grapalat" w:hAnsi="GHEA Grapalat" w:cs="Sylfaen"/>
          <w:sz w:val="20"/>
          <w:lang w:val="af-ZA"/>
        </w:rPr>
        <w:t xml:space="preserve"> </w:t>
      </w:r>
      <w:proofErr w:type="spellStart"/>
      <w:r w:rsidRPr="00D248CD">
        <w:rPr>
          <w:rFonts w:ascii="GHEA Grapalat" w:hAnsi="GHEA Grapalat" w:cs="Sylfaen"/>
          <w:sz w:val="20"/>
        </w:rPr>
        <w:t>պարզաբանումն</w:t>
      </w:r>
      <w:proofErr w:type="spellEnd"/>
      <w:r w:rsidRPr="00D248CD">
        <w:rPr>
          <w:rFonts w:ascii="GHEA Grapalat" w:hAnsi="GHEA Grapalat" w:cs="Sylfaen"/>
          <w:sz w:val="20"/>
          <w:lang w:val="af-ZA"/>
        </w:rPr>
        <w:t xml:space="preserve"> </w:t>
      </w:r>
      <w:proofErr w:type="spellStart"/>
      <w:r w:rsidRPr="00D248CD">
        <w:rPr>
          <w:rFonts w:ascii="GHEA Grapalat" w:hAnsi="GHEA Grapalat" w:cs="Sylfaen"/>
          <w:sz w:val="20"/>
        </w:rPr>
        <w:t>ուղարկվում</w:t>
      </w:r>
      <w:proofErr w:type="spellEnd"/>
      <w:r w:rsidRPr="00D248CD">
        <w:rPr>
          <w:rFonts w:ascii="GHEA Grapalat" w:hAnsi="GHEA Grapalat" w:cs="Sylfaen"/>
          <w:sz w:val="20"/>
          <w:lang w:val="af-ZA"/>
        </w:rPr>
        <w:t xml:space="preserve"> </w:t>
      </w:r>
      <w:r w:rsidRPr="00D248CD">
        <w:rPr>
          <w:rFonts w:ascii="GHEA Grapalat" w:hAnsi="GHEA Grapalat" w:cs="Sylfaen"/>
          <w:sz w:val="20"/>
        </w:rPr>
        <w:t>է</w:t>
      </w:r>
      <w:r w:rsidRPr="00D248CD">
        <w:rPr>
          <w:rFonts w:ascii="GHEA Grapalat" w:hAnsi="GHEA Grapalat" w:cs="Sylfaen"/>
          <w:sz w:val="20"/>
          <w:lang w:val="af-ZA"/>
        </w:rPr>
        <w:t xml:space="preserve"> </w:t>
      </w:r>
      <w:proofErr w:type="spellStart"/>
      <w:r w:rsidRPr="00D248CD">
        <w:rPr>
          <w:rFonts w:ascii="GHEA Grapalat" w:hAnsi="GHEA Grapalat" w:cs="Sylfaen"/>
          <w:sz w:val="20"/>
        </w:rPr>
        <w:t>հանձնաժողովի</w:t>
      </w:r>
      <w:proofErr w:type="spellEnd"/>
      <w:r w:rsidRPr="00D248CD">
        <w:rPr>
          <w:rFonts w:ascii="GHEA Grapalat" w:hAnsi="GHEA Grapalat" w:cs="Sylfaen"/>
          <w:sz w:val="20"/>
          <w:lang w:val="af-ZA"/>
        </w:rPr>
        <w:t xml:space="preserve"> </w:t>
      </w:r>
      <w:proofErr w:type="spellStart"/>
      <w:r w:rsidRPr="00D248CD">
        <w:rPr>
          <w:rFonts w:ascii="GHEA Grapalat" w:hAnsi="GHEA Grapalat" w:cs="Sylfaen"/>
          <w:sz w:val="20"/>
        </w:rPr>
        <w:t>քարտուղարի</w:t>
      </w:r>
      <w:proofErr w:type="spellEnd"/>
      <w:r w:rsidRPr="00D248CD">
        <w:rPr>
          <w:rFonts w:ascii="GHEA Grapalat" w:hAnsi="GHEA Grapalat" w:cs="Sylfaen"/>
          <w:sz w:val="20"/>
          <w:lang w:val="af-ZA"/>
        </w:rPr>
        <w:t xml:space="preserve">` </w:t>
      </w:r>
      <w:proofErr w:type="spellStart"/>
      <w:r w:rsidRPr="00D248CD">
        <w:rPr>
          <w:rFonts w:ascii="GHEA Grapalat" w:hAnsi="GHEA Grapalat" w:cs="Sylfaen"/>
          <w:sz w:val="20"/>
        </w:rPr>
        <w:t>սույն</w:t>
      </w:r>
      <w:proofErr w:type="spellEnd"/>
      <w:r w:rsidRPr="00D248CD">
        <w:rPr>
          <w:rFonts w:ascii="GHEA Grapalat" w:hAnsi="GHEA Grapalat" w:cs="Sylfaen"/>
          <w:sz w:val="20"/>
          <w:lang w:val="af-ZA"/>
        </w:rPr>
        <w:t xml:space="preserve"> </w:t>
      </w:r>
      <w:proofErr w:type="spellStart"/>
      <w:r w:rsidRPr="00D248CD">
        <w:rPr>
          <w:rFonts w:ascii="GHEA Grapalat" w:hAnsi="GHEA Grapalat" w:cs="Sylfaen"/>
          <w:sz w:val="20"/>
        </w:rPr>
        <w:t>հրավերով</w:t>
      </w:r>
      <w:proofErr w:type="spellEnd"/>
      <w:r w:rsidRPr="00D248CD">
        <w:rPr>
          <w:rFonts w:ascii="GHEA Grapalat" w:hAnsi="GHEA Grapalat" w:cs="Sylfaen"/>
          <w:sz w:val="20"/>
          <w:lang w:val="af-ZA"/>
        </w:rPr>
        <w:t xml:space="preserve"> </w:t>
      </w:r>
      <w:proofErr w:type="spellStart"/>
      <w:r w:rsidRPr="00D248CD">
        <w:rPr>
          <w:rFonts w:ascii="GHEA Grapalat" w:hAnsi="GHEA Grapalat" w:cs="Sylfaen"/>
          <w:sz w:val="20"/>
        </w:rPr>
        <w:t>նախատեսված</w:t>
      </w:r>
      <w:proofErr w:type="spellEnd"/>
      <w:r w:rsidRPr="00D248CD">
        <w:rPr>
          <w:rFonts w:ascii="GHEA Grapalat" w:hAnsi="GHEA Grapalat" w:cs="Sylfaen"/>
          <w:sz w:val="20"/>
          <w:lang w:val="af-ZA"/>
        </w:rPr>
        <w:t xml:space="preserve"> </w:t>
      </w:r>
      <w:proofErr w:type="spellStart"/>
      <w:r w:rsidRPr="00D248CD">
        <w:rPr>
          <w:rFonts w:ascii="GHEA Grapalat" w:hAnsi="GHEA Grapalat" w:cs="Sylfaen"/>
          <w:sz w:val="20"/>
        </w:rPr>
        <w:t>էլեկտրոնային</w:t>
      </w:r>
      <w:proofErr w:type="spellEnd"/>
      <w:r w:rsidRPr="00D248CD">
        <w:rPr>
          <w:rFonts w:ascii="GHEA Grapalat" w:hAnsi="GHEA Grapalat" w:cs="Sylfaen"/>
          <w:sz w:val="20"/>
          <w:lang w:val="af-ZA"/>
        </w:rPr>
        <w:t xml:space="preserve"> </w:t>
      </w:r>
      <w:proofErr w:type="spellStart"/>
      <w:r w:rsidRPr="00D248CD">
        <w:rPr>
          <w:rFonts w:ascii="GHEA Grapalat" w:hAnsi="GHEA Grapalat" w:cs="Sylfaen"/>
          <w:sz w:val="20"/>
        </w:rPr>
        <w:t>փոստից</w:t>
      </w:r>
      <w:proofErr w:type="spellEnd"/>
      <w:r w:rsidRPr="00D248CD">
        <w:rPr>
          <w:rFonts w:ascii="GHEA Grapalat" w:hAnsi="GHEA Grapalat" w:cs="Sylfaen"/>
          <w:sz w:val="20"/>
          <w:lang w:val="af-ZA"/>
        </w:rPr>
        <w:t xml:space="preserve"> </w:t>
      </w:r>
      <w:proofErr w:type="spellStart"/>
      <w:r w:rsidRPr="00D248CD">
        <w:rPr>
          <w:rFonts w:ascii="GHEA Grapalat" w:hAnsi="GHEA Grapalat" w:cs="Sylfaen"/>
          <w:sz w:val="20"/>
        </w:rPr>
        <w:t>մասնակցի</w:t>
      </w:r>
      <w:proofErr w:type="spellEnd"/>
      <w:r w:rsidRPr="00D248CD">
        <w:rPr>
          <w:rFonts w:ascii="GHEA Grapalat" w:hAnsi="GHEA Grapalat" w:cs="Sylfaen"/>
          <w:sz w:val="20"/>
          <w:lang w:val="af-ZA"/>
        </w:rPr>
        <w:t xml:space="preserve">` </w:t>
      </w:r>
      <w:proofErr w:type="spellStart"/>
      <w:r w:rsidRPr="00D248CD">
        <w:rPr>
          <w:rFonts w:ascii="GHEA Grapalat" w:hAnsi="GHEA Grapalat" w:cs="Sylfaen"/>
          <w:sz w:val="20"/>
        </w:rPr>
        <w:t>հարցումը</w:t>
      </w:r>
      <w:proofErr w:type="spellEnd"/>
      <w:r w:rsidRPr="00D248CD">
        <w:rPr>
          <w:rFonts w:ascii="GHEA Grapalat" w:hAnsi="GHEA Grapalat" w:cs="Sylfaen"/>
          <w:sz w:val="20"/>
          <w:lang w:val="af-ZA"/>
        </w:rPr>
        <w:t xml:space="preserve"> </w:t>
      </w:r>
      <w:proofErr w:type="spellStart"/>
      <w:r w:rsidRPr="00D248CD">
        <w:rPr>
          <w:rFonts w:ascii="GHEA Grapalat" w:hAnsi="GHEA Grapalat" w:cs="Sylfaen"/>
          <w:sz w:val="20"/>
        </w:rPr>
        <w:t>ստացված</w:t>
      </w:r>
      <w:proofErr w:type="spellEnd"/>
      <w:r w:rsidRPr="00D248CD">
        <w:rPr>
          <w:rFonts w:ascii="GHEA Grapalat" w:hAnsi="GHEA Grapalat" w:cs="Sylfaen"/>
          <w:sz w:val="20"/>
          <w:lang w:val="af-ZA"/>
        </w:rPr>
        <w:t xml:space="preserve"> </w:t>
      </w:r>
      <w:proofErr w:type="spellStart"/>
      <w:r w:rsidRPr="00D248CD">
        <w:rPr>
          <w:rFonts w:ascii="GHEA Grapalat" w:hAnsi="GHEA Grapalat" w:cs="Sylfaen"/>
          <w:sz w:val="20"/>
        </w:rPr>
        <w:t>էլեկտրոնային</w:t>
      </w:r>
      <w:proofErr w:type="spellEnd"/>
      <w:r w:rsidRPr="00D248CD">
        <w:rPr>
          <w:rFonts w:ascii="GHEA Grapalat" w:hAnsi="GHEA Grapalat" w:cs="Sylfaen"/>
          <w:sz w:val="20"/>
          <w:lang w:val="af-ZA"/>
        </w:rPr>
        <w:t xml:space="preserve"> </w:t>
      </w:r>
      <w:proofErr w:type="spellStart"/>
      <w:r w:rsidRPr="00D248CD">
        <w:rPr>
          <w:rFonts w:ascii="GHEA Grapalat" w:hAnsi="GHEA Grapalat" w:cs="Sylfaen"/>
          <w:sz w:val="20"/>
        </w:rPr>
        <w:t>փոստին</w:t>
      </w:r>
      <w:proofErr w:type="spellEnd"/>
      <w:r w:rsidRPr="00D248CD">
        <w:rPr>
          <w:rFonts w:ascii="GHEA Grapalat" w:hAnsi="GHEA Grapalat" w:cs="Sylfaen"/>
          <w:sz w:val="20"/>
          <w:lang w:val="af-ZA"/>
        </w:rPr>
        <w:t xml:space="preserve"> </w:t>
      </w:r>
      <w:proofErr w:type="spellStart"/>
      <w:r w:rsidRPr="00D248CD">
        <w:rPr>
          <w:rFonts w:ascii="GHEA Grapalat" w:hAnsi="GHEA Grapalat" w:cs="Sylfaen"/>
          <w:sz w:val="20"/>
        </w:rPr>
        <w:t>ուղարկելու</w:t>
      </w:r>
      <w:proofErr w:type="spellEnd"/>
      <w:r w:rsidRPr="00D248CD">
        <w:rPr>
          <w:rFonts w:ascii="GHEA Grapalat" w:hAnsi="GHEA Grapalat" w:cs="Sylfaen"/>
          <w:sz w:val="20"/>
          <w:lang w:val="af-ZA"/>
        </w:rPr>
        <w:t xml:space="preserve"> </w:t>
      </w:r>
      <w:proofErr w:type="spellStart"/>
      <w:r w:rsidRPr="00D248CD">
        <w:rPr>
          <w:rFonts w:ascii="GHEA Grapalat" w:hAnsi="GHEA Grapalat" w:cs="Sylfaen"/>
          <w:sz w:val="20"/>
        </w:rPr>
        <w:t>միջոցով</w:t>
      </w:r>
      <w:proofErr w:type="spellEnd"/>
      <w:r w:rsidR="004D5671" w:rsidRPr="00D248CD">
        <w:rPr>
          <w:rFonts w:ascii="GHEA Grapalat" w:hAnsi="GHEA Grapalat" w:cs="Tahoma"/>
          <w:sz w:val="20"/>
        </w:rPr>
        <w:t>։</w:t>
      </w:r>
    </w:p>
    <w:p w14:paraId="718962E5" w14:textId="69501EDD" w:rsidR="00096865" w:rsidRPr="00064ADD" w:rsidRDefault="00096865" w:rsidP="00CC00DD">
      <w:pPr>
        <w:autoSpaceDE w:val="0"/>
        <w:autoSpaceDN w:val="0"/>
        <w:adjustRightInd w:val="0"/>
        <w:ind w:firstLine="567"/>
        <w:jc w:val="both"/>
        <w:rPr>
          <w:rFonts w:ascii="GHEA Grapalat" w:hAnsi="GHEA Grapalat"/>
          <w:sz w:val="20"/>
          <w:szCs w:val="20"/>
          <w:lang w:val="af-ZA"/>
        </w:rPr>
      </w:pPr>
      <w:r w:rsidRPr="00064ADD">
        <w:rPr>
          <w:rFonts w:ascii="GHEA Grapalat" w:hAnsi="GHEA Grapalat"/>
          <w:sz w:val="20"/>
          <w:lang w:val="af-ZA"/>
        </w:rPr>
        <w:t xml:space="preserve">3.2 </w:t>
      </w:r>
      <w:proofErr w:type="spellStart"/>
      <w:r w:rsidRPr="00064ADD">
        <w:rPr>
          <w:rFonts w:ascii="GHEA Grapalat" w:hAnsi="GHEA Grapalat" w:cs="Sylfaen"/>
          <w:sz w:val="20"/>
        </w:rPr>
        <w:t>Հարցման</w:t>
      </w:r>
      <w:proofErr w:type="spellEnd"/>
      <w:r w:rsidRPr="00064ADD">
        <w:rPr>
          <w:rFonts w:ascii="GHEA Grapalat" w:hAnsi="GHEA Grapalat" w:cs="Arial"/>
          <w:sz w:val="20"/>
          <w:lang w:val="af-ZA"/>
        </w:rPr>
        <w:t xml:space="preserve"> </w:t>
      </w:r>
      <w:r w:rsidRPr="00064ADD">
        <w:rPr>
          <w:rFonts w:ascii="GHEA Grapalat" w:hAnsi="GHEA Grapalat" w:cs="Sylfaen"/>
          <w:sz w:val="20"/>
        </w:rPr>
        <w:t>և</w:t>
      </w:r>
      <w:r w:rsidRPr="00064ADD">
        <w:rPr>
          <w:rFonts w:ascii="GHEA Grapalat" w:hAnsi="GHEA Grapalat" w:cs="Arial"/>
          <w:sz w:val="20"/>
          <w:lang w:val="af-ZA"/>
        </w:rPr>
        <w:t xml:space="preserve"> </w:t>
      </w:r>
      <w:proofErr w:type="spellStart"/>
      <w:r w:rsidRPr="00064ADD">
        <w:rPr>
          <w:rFonts w:ascii="GHEA Grapalat" w:hAnsi="GHEA Grapalat" w:cs="Sylfaen"/>
          <w:sz w:val="20"/>
        </w:rPr>
        <w:t>պարզաբանումների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բովանդակության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մասին</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հայտարարությունը</w:t>
      </w:r>
      <w:proofErr w:type="spellEnd"/>
      <w:r w:rsidRPr="00064ADD">
        <w:rPr>
          <w:rFonts w:ascii="GHEA Grapalat" w:hAnsi="GHEA Grapalat" w:cs="Arial"/>
          <w:sz w:val="20"/>
          <w:lang w:val="af-ZA"/>
        </w:rPr>
        <w:t xml:space="preserve"> </w:t>
      </w:r>
      <w:proofErr w:type="spellStart"/>
      <w:r w:rsidR="00781688" w:rsidRPr="00064ADD">
        <w:rPr>
          <w:rFonts w:ascii="GHEA Grapalat" w:hAnsi="GHEA Grapalat" w:cs="Arial"/>
          <w:sz w:val="20"/>
        </w:rPr>
        <w:t>պարզաբանումը</w:t>
      </w:r>
      <w:proofErr w:type="spellEnd"/>
      <w:r w:rsidR="00781688" w:rsidRPr="00064ADD">
        <w:rPr>
          <w:rFonts w:ascii="GHEA Grapalat" w:hAnsi="GHEA Grapalat" w:cs="Arial"/>
          <w:sz w:val="20"/>
          <w:lang w:val="af-ZA"/>
        </w:rPr>
        <w:t xml:space="preserve"> </w:t>
      </w:r>
      <w:proofErr w:type="spellStart"/>
      <w:r w:rsidR="00781688" w:rsidRPr="00064ADD">
        <w:rPr>
          <w:rFonts w:ascii="GHEA Grapalat" w:hAnsi="GHEA Grapalat" w:cs="Arial"/>
          <w:sz w:val="20"/>
        </w:rPr>
        <w:t>տրամադրելու</w:t>
      </w:r>
      <w:proofErr w:type="spellEnd"/>
      <w:r w:rsidR="00781688" w:rsidRPr="00064ADD">
        <w:rPr>
          <w:rFonts w:ascii="GHEA Grapalat" w:hAnsi="GHEA Grapalat" w:cs="Arial"/>
          <w:sz w:val="20"/>
          <w:lang w:val="af-ZA"/>
        </w:rPr>
        <w:t xml:space="preserve"> </w:t>
      </w:r>
      <w:proofErr w:type="spellStart"/>
      <w:r w:rsidR="00781688" w:rsidRPr="00064ADD">
        <w:rPr>
          <w:rFonts w:ascii="GHEA Grapalat" w:hAnsi="GHEA Grapalat" w:cs="Arial"/>
          <w:sz w:val="20"/>
        </w:rPr>
        <w:t>օրը</w:t>
      </w:r>
      <w:proofErr w:type="spellEnd"/>
      <w:r w:rsidR="00781688" w:rsidRPr="00064ADD">
        <w:rPr>
          <w:rFonts w:ascii="GHEA Grapalat" w:hAnsi="GHEA Grapalat" w:cs="Arial"/>
          <w:sz w:val="20"/>
          <w:lang w:val="af-ZA"/>
        </w:rPr>
        <w:t xml:space="preserve"> </w:t>
      </w:r>
      <w:proofErr w:type="spellStart"/>
      <w:r w:rsidRPr="00064ADD">
        <w:rPr>
          <w:rFonts w:ascii="GHEA Grapalat" w:hAnsi="GHEA Grapalat" w:cs="Sylfaen"/>
          <w:sz w:val="20"/>
        </w:rPr>
        <w:t>հրապարակվում</w:t>
      </w:r>
      <w:proofErr w:type="spellEnd"/>
      <w:r w:rsidRPr="00064ADD">
        <w:rPr>
          <w:rFonts w:ascii="GHEA Grapalat" w:hAnsi="GHEA Grapalat" w:cs="Arial"/>
          <w:sz w:val="20"/>
          <w:lang w:val="af-ZA"/>
        </w:rPr>
        <w:t xml:space="preserve"> </w:t>
      </w:r>
      <w:r w:rsidRPr="00064ADD">
        <w:rPr>
          <w:rFonts w:ascii="GHEA Grapalat" w:hAnsi="GHEA Grapalat" w:cs="Sylfaen"/>
          <w:sz w:val="20"/>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064ADD">
        <w:rPr>
          <w:rFonts w:ascii="GHEA Grapalat" w:hAnsi="GHEA Grapalat" w:cs="Sylfaen"/>
          <w:sz w:val="20"/>
          <w:lang w:val="ru-RU"/>
        </w:rPr>
        <w:t>հասցեով</w:t>
      </w:r>
      <w:r w:rsidR="00757A3F" w:rsidRPr="00064ADD">
        <w:rPr>
          <w:rFonts w:ascii="GHEA Grapalat" w:hAnsi="GHEA Grapalat" w:cs="Sylfaen"/>
          <w:sz w:val="20"/>
          <w:lang w:val="af-ZA"/>
        </w:rPr>
        <w:t xml:space="preserve"> </w:t>
      </w:r>
      <w:proofErr w:type="spellStart"/>
      <w:r w:rsidR="00757A3F" w:rsidRPr="00064ADD">
        <w:rPr>
          <w:rFonts w:ascii="GHEA Grapalat" w:hAnsi="GHEA Grapalat" w:cs="Sylfaen"/>
          <w:sz w:val="20"/>
        </w:rPr>
        <w:t>գործող</w:t>
      </w:r>
      <w:proofErr w:type="spellEnd"/>
      <w:r w:rsidR="00757A3F" w:rsidRPr="00064ADD">
        <w:rPr>
          <w:rFonts w:ascii="GHEA Grapalat" w:hAnsi="GHEA Grapalat" w:cs="Sylfaen"/>
          <w:sz w:val="20"/>
          <w:lang w:val="af-ZA"/>
        </w:rPr>
        <w:t xml:space="preserve"> </w:t>
      </w:r>
      <w:r w:rsidR="00757A3F" w:rsidRPr="00064ADD">
        <w:rPr>
          <w:rFonts w:ascii="GHEA Grapalat" w:hAnsi="GHEA Grapalat" w:cs="Sylfaen"/>
          <w:sz w:val="20"/>
          <w:lang w:val="ru-RU"/>
        </w:rPr>
        <w:t>տեղեկագր</w:t>
      </w:r>
      <w:r w:rsidR="009A73D5" w:rsidRPr="00064ADD">
        <w:rPr>
          <w:rFonts w:ascii="GHEA Grapalat" w:hAnsi="GHEA Grapalat" w:cs="Sylfaen"/>
          <w:sz w:val="20"/>
        </w:rPr>
        <w:t>ի</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այսուհետ</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proofErr w:type="spellStart"/>
      <w:r w:rsidR="00051B7F" w:rsidRPr="00064ADD">
        <w:rPr>
          <w:rFonts w:ascii="GHEA Grapalat" w:hAnsi="GHEA Grapalat" w:cs="Sylfaen"/>
          <w:sz w:val="20"/>
        </w:rPr>
        <w:t>Գնումների</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հայտարարություններ</w:t>
      </w:r>
      <w:proofErr w:type="spellEnd"/>
      <w:r w:rsidR="001C76F7" w:rsidRPr="00064ADD">
        <w:rPr>
          <w:rFonts w:ascii="GHEA Grapalat" w:hAnsi="GHEA Grapalat"/>
          <w:lang w:val="af-ZA"/>
        </w:rPr>
        <w:t>»</w:t>
      </w:r>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բաժնի</w:t>
      </w:r>
      <w:proofErr w:type="spellEnd"/>
      <w:r w:rsidR="00051B7F" w:rsidRPr="00064ADD">
        <w:rPr>
          <w:rFonts w:ascii="GHEA Grapalat" w:hAnsi="GHEA Grapalat" w:cs="Sylfaen"/>
          <w:sz w:val="20"/>
          <w:lang w:val="af-ZA"/>
        </w:rPr>
        <w:t xml:space="preserve"> </w:t>
      </w:r>
      <w:r w:rsidR="001C76F7" w:rsidRPr="00064ADD">
        <w:rPr>
          <w:rFonts w:ascii="GHEA Grapalat" w:hAnsi="GHEA Grapalat"/>
          <w:lang w:val="af-ZA"/>
        </w:rPr>
        <w:t>«</w:t>
      </w:r>
      <w:proofErr w:type="spellStart"/>
      <w:r w:rsidR="00051B7F" w:rsidRPr="00064ADD">
        <w:rPr>
          <w:rFonts w:ascii="GHEA Grapalat" w:hAnsi="GHEA Grapalat" w:cs="Sylfaen"/>
          <w:sz w:val="20"/>
        </w:rPr>
        <w:t>Հրավերների</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պարզաբանումների</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վերաբերյալ</w:t>
      </w:r>
      <w:proofErr w:type="spellEnd"/>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հայտարարություններ</w:t>
      </w:r>
      <w:proofErr w:type="spellEnd"/>
      <w:r w:rsidR="001C76F7" w:rsidRPr="00064ADD">
        <w:rPr>
          <w:rFonts w:ascii="GHEA Grapalat" w:hAnsi="GHEA Grapalat"/>
          <w:lang w:val="af-ZA"/>
        </w:rPr>
        <w:t>»</w:t>
      </w:r>
      <w:r w:rsidR="00051B7F" w:rsidRPr="00064ADD">
        <w:rPr>
          <w:rFonts w:ascii="GHEA Grapalat" w:hAnsi="GHEA Grapalat" w:cs="Sylfaen"/>
          <w:sz w:val="20"/>
          <w:lang w:val="af-ZA"/>
        </w:rPr>
        <w:t xml:space="preserve"> </w:t>
      </w:r>
      <w:proofErr w:type="spellStart"/>
      <w:r w:rsidR="00051B7F" w:rsidRPr="00064ADD">
        <w:rPr>
          <w:rFonts w:ascii="GHEA Grapalat" w:hAnsi="GHEA Grapalat" w:cs="Sylfaen"/>
          <w:sz w:val="20"/>
        </w:rPr>
        <w:t>ենթաբա</w:t>
      </w:r>
      <w:r w:rsidR="009A73D5" w:rsidRPr="00064ADD">
        <w:rPr>
          <w:rFonts w:ascii="GHEA Grapalat" w:hAnsi="GHEA Grapalat" w:cs="Sylfaen"/>
          <w:sz w:val="20"/>
        </w:rPr>
        <w:t>բաժնում</w:t>
      </w:r>
      <w:proofErr w:type="spellEnd"/>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proofErr w:type="spellStart"/>
      <w:r w:rsidRPr="00064ADD">
        <w:rPr>
          <w:rFonts w:ascii="GHEA Grapalat" w:hAnsi="GHEA Grapalat" w:cs="Sylfaen"/>
          <w:sz w:val="20"/>
        </w:rPr>
        <w:t>առանց</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նշելու</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հարցումը</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կատարած</w:t>
      </w:r>
      <w:proofErr w:type="spellEnd"/>
      <w:r w:rsidRPr="00064ADD">
        <w:rPr>
          <w:rFonts w:ascii="GHEA Grapalat" w:hAnsi="GHEA Grapalat" w:cs="Arial"/>
          <w:sz w:val="20"/>
          <w:lang w:val="af-ZA"/>
        </w:rPr>
        <w:t xml:space="preserve"> </w:t>
      </w:r>
      <w:proofErr w:type="spellStart"/>
      <w:r w:rsidR="00051B7F" w:rsidRPr="00064ADD">
        <w:rPr>
          <w:rFonts w:ascii="GHEA Grapalat" w:hAnsi="GHEA Grapalat" w:cs="Arial"/>
          <w:sz w:val="20"/>
        </w:rPr>
        <w:t>մ</w:t>
      </w:r>
      <w:r w:rsidRPr="00064ADD">
        <w:rPr>
          <w:rFonts w:ascii="GHEA Grapalat" w:hAnsi="GHEA Grapalat" w:cs="Sylfaen"/>
          <w:sz w:val="20"/>
        </w:rPr>
        <w:t>ասնակցի</w:t>
      </w:r>
      <w:proofErr w:type="spellEnd"/>
      <w:r w:rsidRPr="00064ADD">
        <w:rPr>
          <w:rFonts w:ascii="GHEA Grapalat" w:hAnsi="GHEA Grapalat" w:cs="Arial"/>
          <w:sz w:val="20"/>
          <w:lang w:val="af-ZA"/>
        </w:rPr>
        <w:t xml:space="preserve"> </w:t>
      </w:r>
      <w:proofErr w:type="spellStart"/>
      <w:r w:rsidRPr="00064ADD">
        <w:rPr>
          <w:rFonts w:ascii="GHEA Grapalat" w:hAnsi="GHEA Grapalat" w:cs="Sylfaen"/>
          <w:sz w:val="20"/>
        </w:rPr>
        <w:t>տվյալները</w:t>
      </w:r>
      <w:proofErr w:type="spellEnd"/>
      <w:r w:rsidR="004D5671" w:rsidRPr="00064ADD">
        <w:rPr>
          <w:rFonts w:ascii="GHEA Grapalat" w:hAnsi="GHEA Grapalat" w:cs="Tahoma"/>
          <w:sz w:val="20"/>
        </w:rPr>
        <w:t>։</w:t>
      </w:r>
      <w:r w:rsidR="00A93710" w:rsidRPr="00064ADD">
        <w:rPr>
          <w:rFonts w:ascii="GHEA Grapalat" w:hAnsi="GHEA Grapalat" w:cs="Tahoma"/>
          <w:sz w:val="20"/>
          <w:lang w:val="af-ZA"/>
        </w:rPr>
        <w:t xml:space="preserve"> </w:t>
      </w:r>
    </w:p>
    <w:p w14:paraId="3EA3EF37" w14:textId="77777777" w:rsidR="00096865" w:rsidRPr="00D248C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proofErr w:type="spellStart"/>
      <w:r w:rsidRPr="00064ADD">
        <w:rPr>
          <w:rFonts w:ascii="GHEA Grapalat" w:hAnsi="GHEA Grapalat" w:cs="Sylfaen"/>
          <w:sz w:val="20"/>
        </w:rPr>
        <w:t>բաժն</w:t>
      </w:r>
      <w:proofErr w:type="spellEnd"/>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proofErr w:type="spellStart"/>
      <w:r w:rsidR="009A73D5" w:rsidRPr="00064ADD">
        <w:rPr>
          <w:rFonts w:ascii="GHEA Grapalat" w:hAnsi="GHEA Grapalat" w:cs="Arial Unicode"/>
          <w:sz w:val="20"/>
        </w:rPr>
        <w:t>սույն</w:t>
      </w:r>
      <w:proofErr w:type="spellEnd"/>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proofErr w:type="spellStart"/>
      <w:r w:rsidR="00A4729F" w:rsidRPr="00064ADD">
        <w:rPr>
          <w:rFonts w:ascii="GHEA Grapalat" w:hAnsi="GHEA Grapalat"/>
          <w:sz w:val="20"/>
          <w:szCs w:val="20"/>
        </w:rPr>
        <w:t>Ընդ</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որում</w:t>
      </w:r>
      <w:proofErr w:type="spellEnd"/>
      <w:r w:rsidR="00A4729F" w:rsidRPr="00064ADD">
        <w:rPr>
          <w:rFonts w:ascii="GHEA Grapalat" w:hAnsi="GHEA Grapalat"/>
          <w:sz w:val="20"/>
          <w:szCs w:val="20"/>
          <w:lang w:val="af-ZA"/>
        </w:rPr>
        <w:t xml:space="preserve">, </w:t>
      </w:r>
      <w:proofErr w:type="spellStart"/>
      <w:r w:rsidR="00051B7F" w:rsidRPr="00064ADD">
        <w:rPr>
          <w:rFonts w:ascii="GHEA Grapalat" w:hAnsi="GHEA Grapalat"/>
          <w:sz w:val="20"/>
          <w:szCs w:val="20"/>
        </w:rPr>
        <w:lastRenderedPageBreak/>
        <w:t>մ</w:t>
      </w:r>
      <w:r w:rsidR="00A4729F" w:rsidRPr="00064ADD">
        <w:rPr>
          <w:rFonts w:ascii="GHEA Grapalat" w:hAnsi="GHEA Grapalat"/>
          <w:sz w:val="20"/>
          <w:szCs w:val="20"/>
        </w:rPr>
        <w:t>ասնակիցը</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գրավոր</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ծանուցվում</w:t>
      </w:r>
      <w:proofErr w:type="spellEnd"/>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պարզաբանում</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չտրամադրելու</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հիմքերի</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sz w:val="20"/>
          <w:szCs w:val="20"/>
        </w:rPr>
        <w:t>մասին</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հարցումը</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ստանալու</w:t>
      </w:r>
      <w:proofErr w:type="spellEnd"/>
      <w:r w:rsidR="00A4729F" w:rsidRPr="00064ADD">
        <w:rPr>
          <w:rFonts w:ascii="GHEA Grapalat" w:hAnsi="GHEA Grapalat"/>
          <w:sz w:val="20"/>
          <w:szCs w:val="20"/>
          <w:lang w:val="af-ZA"/>
        </w:rPr>
        <w:t xml:space="preserve"> </w:t>
      </w:r>
      <w:proofErr w:type="spellStart"/>
      <w:r w:rsidR="00A4729F" w:rsidRPr="00064ADD">
        <w:rPr>
          <w:rFonts w:ascii="GHEA Grapalat" w:hAnsi="GHEA Grapalat" w:cs="Sylfaen"/>
          <w:sz w:val="20"/>
          <w:szCs w:val="20"/>
        </w:rPr>
        <w:t>օրվան</w:t>
      </w:r>
      <w:proofErr w:type="spellEnd"/>
      <w:r w:rsidR="00A4729F" w:rsidRPr="00064ADD">
        <w:rPr>
          <w:rFonts w:ascii="GHEA Grapalat" w:hAnsi="GHEA Grapalat"/>
          <w:sz w:val="20"/>
          <w:szCs w:val="20"/>
          <w:lang w:val="af-ZA"/>
        </w:rPr>
        <w:t xml:space="preserve"> </w:t>
      </w:r>
      <w:proofErr w:type="spellStart"/>
      <w:r w:rsidR="00A4729F" w:rsidRPr="00D248CD">
        <w:rPr>
          <w:rFonts w:ascii="GHEA Grapalat" w:hAnsi="GHEA Grapalat" w:cs="Sylfaen"/>
          <w:sz w:val="20"/>
          <w:szCs w:val="20"/>
        </w:rPr>
        <w:t>հաջորդող</w:t>
      </w:r>
      <w:proofErr w:type="spellEnd"/>
      <w:r w:rsidR="00A4729F" w:rsidRPr="00D248CD">
        <w:rPr>
          <w:rFonts w:ascii="GHEA Grapalat" w:hAnsi="GHEA Grapalat"/>
          <w:sz w:val="20"/>
          <w:szCs w:val="20"/>
          <w:lang w:val="af-ZA"/>
        </w:rPr>
        <w:t xml:space="preserve"> </w:t>
      </w:r>
      <w:proofErr w:type="spellStart"/>
      <w:r w:rsidR="00A4729F" w:rsidRPr="00D248CD">
        <w:rPr>
          <w:rFonts w:ascii="GHEA Grapalat" w:hAnsi="GHEA Grapalat" w:cs="Sylfaen"/>
          <w:sz w:val="20"/>
          <w:szCs w:val="20"/>
        </w:rPr>
        <w:t>երկու</w:t>
      </w:r>
      <w:proofErr w:type="spellEnd"/>
      <w:r w:rsidR="00A4729F" w:rsidRPr="00D248CD">
        <w:rPr>
          <w:rFonts w:ascii="GHEA Grapalat" w:hAnsi="GHEA Grapalat" w:cs="Sylfaen"/>
          <w:sz w:val="20"/>
          <w:szCs w:val="20"/>
          <w:lang w:val="af-ZA"/>
        </w:rPr>
        <w:t xml:space="preserve"> </w:t>
      </w:r>
      <w:proofErr w:type="spellStart"/>
      <w:r w:rsidR="00A4729F" w:rsidRPr="00D248CD">
        <w:rPr>
          <w:rFonts w:ascii="GHEA Grapalat" w:hAnsi="GHEA Grapalat" w:cs="Sylfaen"/>
          <w:sz w:val="20"/>
          <w:szCs w:val="20"/>
        </w:rPr>
        <w:t>օրացուցային</w:t>
      </w:r>
      <w:proofErr w:type="spellEnd"/>
      <w:r w:rsidR="00A4729F" w:rsidRPr="00D248CD">
        <w:rPr>
          <w:rFonts w:ascii="GHEA Grapalat" w:hAnsi="GHEA Grapalat"/>
          <w:sz w:val="20"/>
          <w:szCs w:val="20"/>
          <w:lang w:val="af-ZA"/>
        </w:rPr>
        <w:t xml:space="preserve"> </w:t>
      </w:r>
      <w:proofErr w:type="spellStart"/>
      <w:r w:rsidR="00A4729F" w:rsidRPr="00D248CD">
        <w:rPr>
          <w:rFonts w:ascii="GHEA Grapalat" w:hAnsi="GHEA Grapalat" w:cs="Sylfaen"/>
          <w:sz w:val="20"/>
          <w:szCs w:val="20"/>
        </w:rPr>
        <w:t>օրվա</w:t>
      </w:r>
      <w:proofErr w:type="spellEnd"/>
      <w:r w:rsidR="00A4729F" w:rsidRPr="00D248CD">
        <w:rPr>
          <w:rFonts w:ascii="GHEA Grapalat" w:hAnsi="GHEA Grapalat"/>
          <w:sz w:val="20"/>
          <w:szCs w:val="20"/>
          <w:lang w:val="af-ZA"/>
        </w:rPr>
        <w:t xml:space="preserve"> </w:t>
      </w:r>
      <w:proofErr w:type="spellStart"/>
      <w:r w:rsidR="00A4729F" w:rsidRPr="00D248CD">
        <w:rPr>
          <w:rFonts w:ascii="GHEA Grapalat" w:hAnsi="GHEA Grapalat" w:cs="Sylfaen"/>
          <w:sz w:val="20"/>
          <w:szCs w:val="20"/>
        </w:rPr>
        <w:t>ընթացքում</w:t>
      </w:r>
      <w:proofErr w:type="spellEnd"/>
      <w:r w:rsidR="00A4729F" w:rsidRPr="00D248CD">
        <w:rPr>
          <w:rFonts w:ascii="GHEA Grapalat" w:hAnsi="GHEA Grapalat"/>
          <w:sz w:val="20"/>
          <w:szCs w:val="20"/>
          <w:lang w:val="af-ZA"/>
        </w:rPr>
        <w:t>:</w:t>
      </w:r>
    </w:p>
    <w:p w14:paraId="321CECEB" w14:textId="49C538E9"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D248CD">
        <w:rPr>
          <w:rFonts w:ascii="GHEA Grapalat" w:hAnsi="GHEA Grapalat" w:cs="Arial Unicode"/>
          <w:sz w:val="20"/>
          <w:lang w:val="af-ZA"/>
        </w:rPr>
        <w:t xml:space="preserve">3.4 </w:t>
      </w:r>
      <w:r w:rsidR="00D248CD" w:rsidRPr="00D248CD">
        <w:rPr>
          <w:rFonts w:ascii="GHEA Grapalat" w:hAnsi="GHEA Grapalat" w:cs="Sylfaen"/>
          <w:sz w:val="20"/>
          <w:lang w:val="ru-RU"/>
        </w:rPr>
        <w:t>Հայտերի</w:t>
      </w:r>
      <w:r w:rsidR="00D248CD" w:rsidRPr="00D248CD">
        <w:rPr>
          <w:rFonts w:ascii="GHEA Grapalat" w:hAnsi="GHEA Grapalat" w:cs="Sylfaen"/>
          <w:sz w:val="20"/>
          <w:lang w:val="af-ZA"/>
        </w:rPr>
        <w:t xml:space="preserve"> </w:t>
      </w:r>
      <w:r w:rsidR="00D248CD" w:rsidRPr="00D248CD">
        <w:rPr>
          <w:rFonts w:ascii="GHEA Grapalat" w:hAnsi="GHEA Grapalat" w:cs="Sylfaen"/>
          <w:sz w:val="20"/>
          <w:lang w:val="ru-RU"/>
        </w:rPr>
        <w:t>ներկայացման</w:t>
      </w:r>
      <w:r w:rsidR="00D248CD" w:rsidRPr="00D248CD">
        <w:rPr>
          <w:rFonts w:ascii="GHEA Grapalat" w:hAnsi="GHEA Grapalat" w:cs="Sylfaen"/>
          <w:sz w:val="20"/>
          <w:lang w:val="af-ZA"/>
        </w:rPr>
        <w:t xml:space="preserve"> </w:t>
      </w:r>
      <w:r w:rsidR="00D248CD" w:rsidRPr="00D248CD">
        <w:rPr>
          <w:rFonts w:ascii="GHEA Grapalat" w:hAnsi="GHEA Grapalat" w:cs="Sylfaen"/>
          <w:sz w:val="20"/>
          <w:lang w:val="ru-RU"/>
        </w:rPr>
        <w:t>վերջնաժամկետը</w:t>
      </w:r>
      <w:r w:rsidR="00D248CD" w:rsidRPr="00D248CD">
        <w:rPr>
          <w:rFonts w:ascii="GHEA Grapalat" w:hAnsi="GHEA Grapalat" w:cs="Sylfaen"/>
          <w:sz w:val="20"/>
          <w:lang w:val="af-ZA"/>
        </w:rPr>
        <w:t xml:space="preserve"> </w:t>
      </w:r>
      <w:r w:rsidR="00D248CD" w:rsidRPr="00D248CD">
        <w:rPr>
          <w:rFonts w:ascii="GHEA Grapalat" w:hAnsi="GHEA Grapalat" w:cs="Sylfaen"/>
          <w:sz w:val="20"/>
          <w:lang w:val="ru-RU"/>
        </w:rPr>
        <w:t>լրանալուց</w:t>
      </w:r>
      <w:r w:rsidR="00D248CD" w:rsidRPr="00D248CD">
        <w:rPr>
          <w:rFonts w:ascii="GHEA Grapalat" w:hAnsi="GHEA Grapalat" w:cs="Sylfaen"/>
          <w:sz w:val="20"/>
          <w:lang w:val="af-ZA"/>
        </w:rPr>
        <w:t xml:space="preserve"> </w:t>
      </w:r>
      <w:r w:rsidR="00D248CD" w:rsidRPr="00D248CD">
        <w:rPr>
          <w:rFonts w:ascii="GHEA Grapalat" w:hAnsi="GHEA Grapalat" w:cs="Sylfaen"/>
          <w:sz w:val="20"/>
          <w:lang w:val="ru-RU"/>
        </w:rPr>
        <w:t>առնվազն</w:t>
      </w:r>
      <w:r w:rsidR="00D248CD" w:rsidRPr="00D248CD">
        <w:rPr>
          <w:rFonts w:ascii="GHEA Grapalat" w:hAnsi="GHEA Grapalat" w:cs="Sylfaen"/>
          <w:sz w:val="20"/>
          <w:lang w:val="af-ZA"/>
        </w:rPr>
        <w:t xml:space="preserve"> </w:t>
      </w:r>
      <w:r w:rsidR="00D248CD" w:rsidRPr="00D248CD">
        <w:rPr>
          <w:rFonts w:ascii="GHEA Grapalat" w:hAnsi="GHEA Grapalat" w:cs="Sylfaen"/>
          <w:sz w:val="20"/>
          <w:lang w:val="ru-RU"/>
        </w:rPr>
        <w:t>մեկ</w:t>
      </w:r>
      <w:r w:rsidR="00D248CD" w:rsidRPr="00D248CD">
        <w:rPr>
          <w:rFonts w:ascii="GHEA Grapalat" w:hAnsi="GHEA Grapalat" w:cs="Sylfaen"/>
          <w:sz w:val="20"/>
          <w:lang w:val="af-ZA"/>
        </w:rPr>
        <w:t xml:space="preserve"> </w:t>
      </w:r>
      <w:r w:rsidR="00D248CD" w:rsidRPr="00D248CD">
        <w:rPr>
          <w:rFonts w:ascii="GHEA Grapalat" w:hAnsi="GHEA Grapalat" w:cs="Sylfaen"/>
          <w:sz w:val="20"/>
          <w:lang w:val="ru-RU"/>
        </w:rPr>
        <w:t>օրացուցային</w:t>
      </w:r>
      <w:r w:rsidR="00D248CD" w:rsidRPr="00D248CD">
        <w:rPr>
          <w:rFonts w:ascii="GHEA Grapalat" w:hAnsi="GHEA Grapalat" w:cs="Sylfaen"/>
          <w:sz w:val="20"/>
          <w:lang w:val="af-ZA"/>
        </w:rPr>
        <w:t xml:space="preserve"> </w:t>
      </w:r>
      <w:r w:rsidR="00D248CD" w:rsidRPr="00D248CD">
        <w:rPr>
          <w:rFonts w:ascii="GHEA Grapalat" w:hAnsi="GHEA Grapalat" w:cs="Sylfaen"/>
          <w:sz w:val="20"/>
          <w:lang w:val="ru-RU"/>
        </w:rPr>
        <w:t>օր</w:t>
      </w:r>
      <w:r w:rsidR="00D248CD" w:rsidRPr="00D248CD">
        <w:rPr>
          <w:rFonts w:ascii="GHEA Grapalat" w:hAnsi="GHEA Grapalat" w:cs="Sylfaen"/>
          <w:sz w:val="20"/>
          <w:lang w:val="af-ZA"/>
        </w:rPr>
        <w:t xml:space="preserve"> </w:t>
      </w:r>
      <w:r w:rsidR="00D248CD" w:rsidRPr="00D248CD">
        <w:rPr>
          <w:rFonts w:ascii="GHEA Grapalat" w:hAnsi="GHEA Grapalat" w:cs="Sylfaen"/>
          <w:sz w:val="20"/>
          <w:lang w:val="ru-RU"/>
        </w:rPr>
        <w:t>առաջ</w:t>
      </w:r>
      <w:r w:rsidR="00D248CD" w:rsidRPr="00D248CD">
        <w:rPr>
          <w:rFonts w:ascii="GHEA Grapalat" w:hAnsi="GHEA Grapalat" w:cs="Sylfaen"/>
          <w:sz w:val="20"/>
          <w:lang w:val="af-ZA"/>
        </w:rPr>
        <w:t xml:space="preserve"> </w:t>
      </w:r>
      <w:r w:rsidR="00D248CD" w:rsidRPr="00D248CD">
        <w:rPr>
          <w:rFonts w:ascii="GHEA Grapalat" w:hAnsi="GHEA Grapalat" w:cs="Sylfaen"/>
          <w:sz w:val="20"/>
          <w:lang w:val="ru-RU"/>
        </w:rPr>
        <w:t>հրավերում</w:t>
      </w:r>
      <w:r w:rsidR="00D248CD" w:rsidRPr="00D248CD">
        <w:rPr>
          <w:rFonts w:ascii="GHEA Grapalat" w:hAnsi="GHEA Grapalat" w:cs="Sylfaen"/>
          <w:sz w:val="20"/>
          <w:lang w:val="af-ZA"/>
        </w:rPr>
        <w:t xml:space="preserve"> </w:t>
      </w:r>
      <w:r w:rsidR="00D248CD" w:rsidRPr="00D248CD">
        <w:rPr>
          <w:rFonts w:ascii="GHEA Grapalat" w:hAnsi="GHEA Grapalat" w:cs="Sylfaen"/>
          <w:sz w:val="20"/>
          <w:lang w:val="ru-RU"/>
        </w:rPr>
        <w:t>կարող</w:t>
      </w:r>
      <w:r w:rsidR="00D248CD" w:rsidRPr="00D248CD">
        <w:rPr>
          <w:rFonts w:ascii="GHEA Grapalat" w:hAnsi="GHEA Grapalat" w:cs="Sylfaen"/>
          <w:sz w:val="20"/>
          <w:lang w:val="af-ZA"/>
        </w:rPr>
        <w:t xml:space="preserve"> </w:t>
      </w:r>
      <w:r w:rsidR="00D248CD" w:rsidRPr="00D248CD">
        <w:rPr>
          <w:rFonts w:ascii="GHEA Grapalat" w:hAnsi="GHEA Grapalat" w:cs="Sylfaen"/>
          <w:sz w:val="20"/>
          <w:lang w:val="ru-RU"/>
        </w:rPr>
        <w:t>են</w:t>
      </w:r>
      <w:r w:rsidR="00D248CD" w:rsidRPr="00D248CD">
        <w:rPr>
          <w:rFonts w:ascii="GHEA Grapalat" w:hAnsi="GHEA Grapalat" w:cs="Sylfaen"/>
          <w:sz w:val="20"/>
          <w:lang w:val="af-ZA"/>
        </w:rPr>
        <w:t xml:space="preserve"> </w:t>
      </w:r>
      <w:r w:rsidR="00D248CD" w:rsidRPr="00D248CD">
        <w:rPr>
          <w:rFonts w:ascii="GHEA Grapalat" w:hAnsi="GHEA Grapalat" w:cs="Sylfaen"/>
          <w:sz w:val="20"/>
          <w:lang w:val="ru-RU"/>
        </w:rPr>
        <w:t>կատարվել</w:t>
      </w:r>
      <w:r w:rsidR="00D248CD" w:rsidRPr="00D248CD">
        <w:rPr>
          <w:rFonts w:ascii="GHEA Grapalat" w:hAnsi="GHEA Grapalat" w:cs="Sylfaen"/>
          <w:sz w:val="20"/>
          <w:lang w:val="af-ZA"/>
        </w:rPr>
        <w:t xml:space="preserve"> </w:t>
      </w:r>
      <w:r w:rsidR="00D248CD" w:rsidRPr="00D248CD">
        <w:rPr>
          <w:rFonts w:ascii="GHEA Grapalat" w:hAnsi="GHEA Grapalat" w:cs="Sylfaen"/>
          <w:sz w:val="20"/>
          <w:lang w:val="ru-RU"/>
        </w:rPr>
        <w:t>փոփոխություններ։</w:t>
      </w:r>
      <w:r w:rsidR="00D248CD" w:rsidRPr="00D248CD">
        <w:rPr>
          <w:rFonts w:ascii="GHEA Grapalat" w:hAnsi="GHEA Grapalat" w:cs="Sylfaen"/>
          <w:sz w:val="20"/>
          <w:lang w:val="af-ZA"/>
        </w:rPr>
        <w:t xml:space="preserve"> </w:t>
      </w:r>
      <w:r w:rsidR="00D248CD" w:rsidRPr="00D248CD">
        <w:rPr>
          <w:rFonts w:ascii="GHEA Grapalat" w:hAnsi="GHEA Grapalat" w:cs="Sylfaen"/>
          <w:sz w:val="20"/>
          <w:lang w:val="ru-RU"/>
        </w:rPr>
        <w:t>Փոփոխություն</w:t>
      </w:r>
      <w:r w:rsidR="00D248CD" w:rsidRPr="00D248CD">
        <w:rPr>
          <w:rFonts w:ascii="GHEA Grapalat" w:hAnsi="GHEA Grapalat" w:cs="Sylfaen"/>
          <w:sz w:val="20"/>
          <w:lang w:val="af-ZA"/>
        </w:rPr>
        <w:t xml:space="preserve"> </w:t>
      </w:r>
      <w:r w:rsidR="00D248CD" w:rsidRPr="00D248CD">
        <w:rPr>
          <w:rFonts w:ascii="GHEA Grapalat" w:hAnsi="GHEA Grapalat" w:cs="Sylfaen"/>
          <w:sz w:val="20"/>
          <w:lang w:val="ru-RU"/>
        </w:rPr>
        <w:t>կատարելու</w:t>
      </w:r>
      <w:r w:rsidR="00D248CD" w:rsidRPr="00D248CD">
        <w:rPr>
          <w:rFonts w:ascii="GHEA Grapalat" w:hAnsi="GHEA Grapalat" w:cs="Sylfaen"/>
          <w:sz w:val="20"/>
          <w:lang w:val="af-ZA"/>
        </w:rPr>
        <w:t xml:space="preserve"> </w:t>
      </w:r>
      <w:r w:rsidR="00D248CD" w:rsidRPr="00D248CD">
        <w:rPr>
          <w:rFonts w:ascii="GHEA Grapalat" w:hAnsi="GHEA Grapalat" w:cs="Sylfaen"/>
          <w:sz w:val="20"/>
          <w:lang w:val="ru-RU"/>
        </w:rPr>
        <w:t>օրը</w:t>
      </w:r>
      <w:r w:rsidR="00D248CD" w:rsidRPr="00D248CD">
        <w:rPr>
          <w:rFonts w:ascii="GHEA Grapalat" w:hAnsi="GHEA Grapalat" w:cs="Sylfaen"/>
          <w:sz w:val="20"/>
          <w:lang w:val="af-ZA"/>
        </w:rPr>
        <w:t xml:space="preserve"> </w:t>
      </w:r>
      <w:r w:rsidR="00D248CD" w:rsidRPr="00D248CD">
        <w:rPr>
          <w:rFonts w:ascii="GHEA Grapalat" w:hAnsi="GHEA Grapalat" w:cs="Sylfaen"/>
          <w:sz w:val="20"/>
          <w:lang w:val="ru-RU"/>
        </w:rPr>
        <w:t>փոփոխություն</w:t>
      </w:r>
      <w:r w:rsidR="00D248CD" w:rsidRPr="00D248CD">
        <w:rPr>
          <w:rFonts w:ascii="GHEA Grapalat" w:hAnsi="GHEA Grapalat" w:cs="Sylfaen"/>
          <w:sz w:val="20"/>
          <w:lang w:val="af-ZA"/>
        </w:rPr>
        <w:t xml:space="preserve"> </w:t>
      </w:r>
      <w:r w:rsidR="00D248CD" w:rsidRPr="00D248CD">
        <w:rPr>
          <w:rFonts w:ascii="GHEA Grapalat" w:hAnsi="GHEA Grapalat" w:cs="Sylfaen"/>
          <w:sz w:val="20"/>
          <w:lang w:val="ru-RU"/>
        </w:rPr>
        <w:t>կատարելու</w:t>
      </w:r>
      <w:r w:rsidR="00D248CD" w:rsidRPr="00D248CD">
        <w:rPr>
          <w:rFonts w:ascii="GHEA Grapalat" w:hAnsi="GHEA Grapalat" w:cs="Sylfaen"/>
          <w:sz w:val="20"/>
          <w:lang w:val="af-ZA"/>
        </w:rPr>
        <w:t xml:space="preserve"> </w:t>
      </w:r>
      <w:r w:rsidR="00D248CD" w:rsidRPr="00D248CD">
        <w:rPr>
          <w:rFonts w:ascii="GHEA Grapalat" w:hAnsi="GHEA Grapalat" w:cs="Sylfaen"/>
          <w:sz w:val="20"/>
          <w:lang w:val="ru-RU"/>
        </w:rPr>
        <w:t>մասին</w:t>
      </w:r>
      <w:r w:rsidR="00D248CD" w:rsidRPr="00D248CD">
        <w:rPr>
          <w:rFonts w:ascii="GHEA Grapalat" w:hAnsi="GHEA Grapalat" w:cs="Sylfaen"/>
          <w:sz w:val="20"/>
          <w:lang w:val="af-ZA"/>
        </w:rPr>
        <w:t xml:space="preserve"> </w:t>
      </w:r>
      <w:r w:rsidR="00D248CD" w:rsidRPr="00D248CD">
        <w:rPr>
          <w:rFonts w:ascii="GHEA Grapalat" w:hAnsi="GHEA Grapalat" w:cs="Sylfaen"/>
          <w:sz w:val="20"/>
          <w:lang w:val="ru-RU"/>
        </w:rPr>
        <w:t>հայտարարություն</w:t>
      </w:r>
      <w:r w:rsidR="00D248CD" w:rsidRPr="00D248CD">
        <w:rPr>
          <w:rFonts w:ascii="GHEA Grapalat" w:hAnsi="GHEA Grapalat" w:cs="Sylfaen"/>
          <w:sz w:val="20"/>
          <w:lang w:val="af-ZA"/>
        </w:rPr>
        <w:t xml:space="preserve"> </w:t>
      </w:r>
      <w:r w:rsidR="00D248CD" w:rsidRPr="00D248CD">
        <w:rPr>
          <w:rFonts w:ascii="GHEA Grapalat" w:hAnsi="GHEA Grapalat" w:cs="Sylfaen"/>
          <w:sz w:val="20"/>
          <w:lang w:val="ru-RU"/>
        </w:rPr>
        <w:t>է</w:t>
      </w:r>
      <w:r w:rsidR="00D248CD" w:rsidRPr="00D248CD">
        <w:rPr>
          <w:rFonts w:ascii="GHEA Grapalat" w:hAnsi="GHEA Grapalat" w:cs="Sylfaen"/>
          <w:sz w:val="20"/>
          <w:lang w:val="af-ZA"/>
        </w:rPr>
        <w:t xml:space="preserve"> </w:t>
      </w:r>
      <w:r w:rsidR="00D248CD" w:rsidRPr="00D248CD">
        <w:rPr>
          <w:rFonts w:ascii="GHEA Grapalat" w:hAnsi="GHEA Grapalat" w:cs="Sylfaen"/>
          <w:sz w:val="20"/>
          <w:lang w:val="ru-RU"/>
        </w:rPr>
        <w:t>հրապարակվում</w:t>
      </w:r>
      <w:r w:rsidR="00D248CD" w:rsidRPr="00D248CD">
        <w:rPr>
          <w:rFonts w:ascii="GHEA Grapalat" w:hAnsi="GHEA Grapalat" w:cs="Sylfaen"/>
          <w:sz w:val="20"/>
          <w:lang w:val="af-ZA"/>
        </w:rPr>
        <w:t xml:space="preserve"> </w:t>
      </w:r>
      <w:r w:rsidR="00D248CD" w:rsidRPr="00D248CD">
        <w:rPr>
          <w:rFonts w:ascii="GHEA Grapalat" w:hAnsi="GHEA Grapalat" w:cs="Sylfaen"/>
          <w:sz w:val="20"/>
          <w:lang w:val="ru-RU"/>
        </w:rPr>
        <w:t>տեղեկագրում</w:t>
      </w:r>
      <w:r w:rsidR="004D5671" w:rsidRPr="00D248CD">
        <w:rPr>
          <w:rFonts w:ascii="GHEA Grapalat" w:hAnsi="GHEA Grapalat" w:cs="Tahoma"/>
          <w:sz w:val="20"/>
        </w:rPr>
        <w:t>։</w:t>
      </w:r>
      <w:r w:rsidRPr="00064ADD">
        <w:rPr>
          <w:rFonts w:ascii="GHEA Grapalat" w:hAnsi="GHEA Grapalat" w:cs="Arial Unicode"/>
          <w:sz w:val="20"/>
          <w:lang w:val="af-ZA"/>
        </w:rPr>
        <w:t xml:space="preserve"> </w:t>
      </w:r>
    </w:p>
    <w:p w14:paraId="1AB9C858" w14:textId="77777777"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14:paraId="64478AB1" w14:textId="52E026C8" w:rsidR="00096865" w:rsidRPr="00CF3FE3" w:rsidRDefault="00096865" w:rsidP="00EF3662">
      <w:pPr>
        <w:autoSpaceDE w:val="0"/>
        <w:autoSpaceDN w:val="0"/>
        <w:adjustRightInd w:val="0"/>
        <w:ind w:firstLine="567"/>
        <w:jc w:val="both"/>
        <w:rPr>
          <w:rFonts w:ascii="GHEA Grapalat" w:hAnsi="GHEA Grapalat" w:cs="Arial Unicode"/>
          <w:sz w:val="20"/>
          <w:lang w:val="hy-AM"/>
        </w:rPr>
      </w:pPr>
      <w:r w:rsidRPr="00D248CD">
        <w:rPr>
          <w:rFonts w:ascii="GHEA Grapalat" w:hAnsi="GHEA Grapalat" w:cs="Arial Unicode"/>
          <w:sz w:val="20"/>
          <w:lang w:val="hy-AM"/>
        </w:rPr>
        <w:t>3.</w:t>
      </w:r>
      <w:r w:rsidR="00F254DD" w:rsidRPr="00D248CD">
        <w:rPr>
          <w:rFonts w:ascii="GHEA Grapalat" w:hAnsi="GHEA Grapalat" w:cs="Arial Unicode"/>
          <w:sz w:val="20"/>
          <w:lang w:val="hy-AM"/>
        </w:rPr>
        <w:t>6</w:t>
      </w:r>
      <w:r w:rsidR="001F0EE2" w:rsidRPr="00D248CD">
        <w:rPr>
          <w:rFonts w:ascii="GHEA Grapalat" w:hAnsi="GHEA Grapalat" w:cs="Arial Unicode"/>
          <w:sz w:val="20"/>
          <w:lang w:val="hy-AM"/>
        </w:rPr>
        <w:t xml:space="preserve"> </w:t>
      </w:r>
      <w:r w:rsidR="00D248CD" w:rsidRPr="00D248CD">
        <w:rPr>
          <w:rFonts w:ascii="GHEA Grapalat" w:hAnsi="GHEA Grapalat" w:cs="Sylfaen"/>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D248CD">
        <w:rPr>
          <w:rFonts w:ascii="GHEA Grapalat" w:hAnsi="GHEA Grapalat" w:cs="Tahoma"/>
          <w:sz w:val="20"/>
          <w:lang w:val="hy-AM"/>
        </w:rPr>
        <w:t>։</w:t>
      </w:r>
    </w:p>
    <w:p w14:paraId="27A0A762" w14:textId="77777777" w:rsidR="006C778B" w:rsidRPr="00064ADD" w:rsidRDefault="006C778B" w:rsidP="008E5C09">
      <w:pPr>
        <w:ind w:firstLine="567"/>
        <w:jc w:val="both"/>
        <w:rPr>
          <w:rFonts w:ascii="GHEA Grapalat" w:hAnsi="GHEA Grapalat" w:cs="Sylfaen"/>
          <w:sz w:val="20"/>
          <w:lang w:val="af-ZA"/>
        </w:rPr>
      </w:pPr>
    </w:p>
    <w:p w14:paraId="567EE2CC" w14:textId="77777777"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14:paraId="5CCF9B14" w14:textId="77777777"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14:paraId="237D287B" w14:textId="77777777"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proofErr w:type="spellStart"/>
      <w:r w:rsidR="00A3468D" w:rsidRPr="00064ADD">
        <w:rPr>
          <w:rFonts w:ascii="GHEA Grapalat" w:hAnsi="GHEA Grapalat" w:cs="Sylfaen"/>
          <w:sz w:val="20"/>
        </w:rPr>
        <w:t>Հայտը</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սույն</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հրավերի</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հիման</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վրա</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մասնակցի</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կողմից</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ներկայացվող</w:t>
      </w:r>
      <w:proofErr w:type="spellEnd"/>
      <w:r w:rsidR="00A3468D" w:rsidRPr="00064ADD">
        <w:rPr>
          <w:rFonts w:ascii="GHEA Grapalat" w:hAnsi="GHEA Grapalat" w:cs="Sylfaen"/>
          <w:sz w:val="20"/>
          <w:lang w:val="af-ZA"/>
        </w:rPr>
        <w:t xml:space="preserve"> </w:t>
      </w:r>
      <w:proofErr w:type="spellStart"/>
      <w:r w:rsidR="00A3468D" w:rsidRPr="00064ADD">
        <w:rPr>
          <w:rFonts w:ascii="GHEA Grapalat" w:hAnsi="GHEA Grapalat" w:cs="Sylfaen"/>
          <w:sz w:val="20"/>
        </w:rPr>
        <w:t>առաջարկն</w:t>
      </w:r>
      <w:proofErr w:type="spellEnd"/>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14:paraId="1386C4D6" w14:textId="77777777" w:rsidR="00486B55" w:rsidRPr="00064ADD" w:rsidRDefault="00096865"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rPr>
        <w:t>Մասնակիցը</w:t>
      </w:r>
      <w:r w:rsidRPr="00064ADD">
        <w:rPr>
          <w:rFonts w:ascii="GHEA Grapalat" w:hAnsi="GHEA Grapalat"/>
          <w:lang w:val="hy-AM"/>
        </w:rPr>
        <w:t xml:space="preserve"> </w:t>
      </w:r>
      <w:r w:rsidRPr="00064ADD">
        <w:rPr>
          <w:rFonts w:ascii="GHEA Grapalat" w:hAnsi="GHEA Grapalat" w:cs="Sylfaen"/>
        </w:rPr>
        <w:t>կարող</w:t>
      </w:r>
      <w:r w:rsidRPr="00064ADD">
        <w:rPr>
          <w:rFonts w:ascii="GHEA Grapalat" w:hAnsi="GHEA Grapalat"/>
          <w:lang w:val="hy-AM"/>
        </w:rPr>
        <w:t xml:space="preserve"> </w:t>
      </w:r>
      <w:r w:rsidR="000946A3" w:rsidRPr="00064ADD">
        <w:rPr>
          <w:rFonts w:ascii="GHEA Grapalat" w:hAnsi="GHEA Grapalat" w:cs="Sylfaen"/>
        </w:rPr>
        <w:t>է</w:t>
      </w:r>
      <w:r w:rsidR="000946A3" w:rsidRPr="00064ADD">
        <w:rPr>
          <w:rFonts w:ascii="GHEA Grapalat" w:hAnsi="GHEA Grapalat"/>
          <w:lang w:val="hy-AM"/>
        </w:rPr>
        <w:t xml:space="preserve"> </w:t>
      </w:r>
      <w:r w:rsidRPr="00064ADD">
        <w:rPr>
          <w:rFonts w:ascii="GHEA Grapalat" w:hAnsi="GHEA Grapalat" w:cs="Sylfaen"/>
        </w:rPr>
        <w:t>հայտ</w:t>
      </w:r>
      <w:r w:rsidRPr="00064ADD">
        <w:rPr>
          <w:rFonts w:ascii="GHEA Grapalat" w:hAnsi="GHEA Grapalat"/>
          <w:lang w:val="hy-AM"/>
        </w:rPr>
        <w:t xml:space="preserve"> </w:t>
      </w:r>
      <w:r w:rsidRPr="00064ADD">
        <w:rPr>
          <w:rFonts w:ascii="GHEA Grapalat" w:hAnsi="GHEA Grapalat" w:cs="Sylfaen"/>
        </w:rPr>
        <w:t>ներկայացնել</w:t>
      </w:r>
      <w:r w:rsidRPr="00064ADD">
        <w:rPr>
          <w:rFonts w:ascii="GHEA Grapalat" w:hAnsi="GHEA Grapalat"/>
          <w:lang w:val="hy-AM"/>
        </w:rPr>
        <w:t xml:space="preserve"> </w:t>
      </w:r>
      <w:r w:rsidRPr="00064ADD">
        <w:rPr>
          <w:rFonts w:ascii="GHEA Grapalat" w:hAnsi="GHEA Grapalat" w:cs="Sylfaen"/>
        </w:rPr>
        <w:t>ինչպես</w:t>
      </w:r>
      <w:r w:rsidRPr="00064ADD">
        <w:rPr>
          <w:rFonts w:ascii="GHEA Grapalat" w:hAnsi="GHEA Grapalat"/>
          <w:lang w:val="hy-AM"/>
        </w:rPr>
        <w:t xml:space="preserve"> </w:t>
      </w:r>
      <w:r w:rsidRPr="00064ADD">
        <w:rPr>
          <w:rFonts w:ascii="GHEA Grapalat" w:hAnsi="GHEA Grapalat" w:cs="Sylfaen"/>
        </w:rPr>
        <w:t>յուրաքանչյուր</w:t>
      </w:r>
      <w:r w:rsidRPr="00064ADD">
        <w:rPr>
          <w:rFonts w:ascii="GHEA Grapalat" w:hAnsi="GHEA Grapalat"/>
          <w:lang w:val="hy-AM"/>
        </w:rPr>
        <w:t xml:space="preserve"> </w:t>
      </w:r>
      <w:r w:rsidRPr="00064ADD">
        <w:rPr>
          <w:rFonts w:ascii="GHEA Grapalat" w:hAnsi="GHEA Grapalat" w:cs="Sylfaen"/>
        </w:rPr>
        <w:t>չափաբաժնի</w:t>
      </w:r>
      <w:r w:rsidRPr="00064ADD">
        <w:rPr>
          <w:rFonts w:ascii="GHEA Grapalat" w:hAnsi="GHEA Grapalat"/>
          <w:lang w:val="hy-AM"/>
        </w:rPr>
        <w:t xml:space="preserve">, </w:t>
      </w:r>
      <w:r w:rsidRPr="00064ADD">
        <w:rPr>
          <w:rFonts w:ascii="GHEA Grapalat" w:hAnsi="GHEA Grapalat" w:cs="Sylfaen"/>
        </w:rPr>
        <w:t>այնպես</w:t>
      </w:r>
      <w:r w:rsidRPr="00064ADD">
        <w:rPr>
          <w:rFonts w:ascii="GHEA Grapalat" w:hAnsi="GHEA Grapalat"/>
          <w:lang w:val="hy-AM"/>
        </w:rPr>
        <w:t xml:space="preserve"> </w:t>
      </w:r>
      <w:r w:rsidRPr="00064ADD">
        <w:rPr>
          <w:rFonts w:ascii="GHEA Grapalat" w:hAnsi="GHEA Grapalat" w:cs="Sylfaen"/>
        </w:rPr>
        <w:t>էլ</w:t>
      </w:r>
      <w:r w:rsidRPr="00064ADD">
        <w:rPr>
          <w:rFonts w:ascii="GHEA Grapalat" w:hAnsi="GHEA Grapalat"/>
          <w:lang w:val="hy-AM"/>
        </w:rPr>
        <w:t xml:space="preserve"> </w:t>
      </w:r>
      <w:r w:rsidRPr="00064ADD">
        <w:rPr>
          <w:rFonts w:ascii="GHEA Grapalat" w:hAnsi="GHEA Grapalat" w:cs="Sylfaen"/>
        </w:rPr>
        <w:t>մի</w:t>
      </w:r>
      <w:r w:rsidRPr="00064ADD">
        <w:rPr>
          <w:rFonts w:ascii="GHEA Grapalat" w:hAnsi="GHEA Grapalat"/>
          <w:lang w:val="hy-AM"/>
        </w:rPr>
        <w:t xml:space="preserve"> </w:t>
      </w:r>
      <w:r w:rsidRPr="00064ADD">
        <w:rPr>
          <w:rFonts w:ascii="GHEA Grapalat" w:hAnsi="GHEA Grapalat" w:cs="Sylfaen"/>
        </w:rPr>
        <w:t>քանի</w:t>
      </w:r>
      <w:r w:rsidRPr="00064ADD">
        <w:rPr>
          <w:rFonts w:ascii="GHEA Grapalat" w:hAnsi="GHEA Grapalat"/>
          <w:lang w:val="hy-AM"/>
        </w:rPr>
        <w:t xml:space="preserve"> </w:t>
      </w:r>
      <w:r w:rsidRPr="00064ADD">
        <w:rPr>
          <w:rFonts w:ascii="GHEA Grapalat" w:hAnsi="GHEA Grapalat" w:cs="Sylfaen"/>
        </w:rPr>
        <w:t>կամ</w:t>
      </w:r>
      <w:r w:rsidRPr="00064ADD">
        <w:rPr>
          <w:rFonts w:ascii="GHEA Grapalat" w:hAnsi="GHEA Grapalat"/>
          <w:lang w:val="hy-AM"/>
        </w:rPr>
        <w:t xml:space="preserve"> </w:t>
      </w:r>
      <w:r w:rsidRPr="00064ADD">
        <w:rPr>
          <w:rFonts w:ascii="GHEA Grapalat" w:hAnsi="GHEA Grapalat" w:cs="Sylfaen"/>
        </w:rPr>
        <w:t>բոլոր</w:t>
      </w:r>
      <w:r w:rsidRPr="00064ADD">
        <w:rPr>
          <w:rFonts w:ascii="GHEA Grapalat" w:hAnsi="GHEA Grapalat"/>
        </w:rPr>
        <w:t xml:space="preserve"> </w:t>
      </w:r>
      <w:r w:rsidRPr="00064ADD">
        <w:rPr>
          <w:rFonts w:ascii="GHEA Grapalat" w:hAnsi="GHEA Grapalat" w:cs="Sylfaen"/>
        </w:rPr>
        <w:t>չափաբաժինների</w:t>
      </w:r>
      <w:r w:rsidRPr="00064ADD">
        <w:rPr>
          <w:rFonts w:ascii="GHEA Grapalat" w:hAnsi="GHEA Grapalat"/>
          <w:lang w:val="hy-AM"/>
        </w:rPr>
        <w:t xml:space="preserve"> </w:t>
      </w:r>
      <w:r w:rsidRPr="00064ADD">
        <w:rPr>
          <w:rFonts w:ascii="GHEA Grapalat" w:hAnsi="GHEA Grapalat" w:cs="Sylfaen"/>
        </w:rPr>
        <w:t>համար</w:t>
      </w:r>
      <w:r w:rsidR="004D5671" w:rsidRPr="00064ADD">
        <w:rPr>
          <w:rFonts w:ascii="GHEA Grapalat" w:hAnsi="GHEA Grapalat" w:cs="Sylfaen"/>
          <w:szCs w:val="24"/>
          <w:lang w:val="hy-AM"/>
        </w:rPr>
        <w:t>։</w:t>
      </w:r>
      <w:r w:rsidRPr="00064ADD">
        <w:rPr>
          <w:rFonts w:ascii="GHEA Grapalat" w:hAnsi="GHEA Grapalat" w:cs="Sylfaen"/>
          <w:szCs w:val="24"/>
          <w:lang w:val="hy-AM"/>
        </w:rPr>
        <w:t xml:space="preserve">  </w:t>
      </w:r>
    </w:p>
    <w:p w14:paraId="343A0A87" w14:textId="77777777"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14:paraId="31B2AD24" w14:textId="6FB7DD41"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00C77138">
        <w:rPr>
          <w:rFonts w:ascii="GHEA Grapalat" w:hAnsi="GHEA Grapalat" w:cs="Sylfaen"/>
          <w:szCs w:val="24"/>
          <w:lang w:val="hy-AM"/>
        </w:rPr>
        <w:t>ՀՐԱՏԱՊ ԲԱՑ ՄՐՑՈՒՅԹ</w:t>
      </w:r>
      <w:r w:rsidR="00AE26C8" w:rsidRPr="00064ADD">
        <w:rPr>
          <w:rFonts w:ascii="GHEA Grapalat" w:hAnsi="GHEA Grapalat" w:cs="Sylfaen"/>
          <w:szCs w:val="24"/>
          <w:lang w:val="hy-AM"/>
        </w:rPr>
        <w:t xml:space="preserve">ի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14:paraId="2EA91E96" w14:textId="0631AF94" w:rsidR="00A3468D" w:rsidRPr="00064ADD" w:rsidRDefault="00096865" w:rsidP="00A3468D">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Pr="008F3398">
        <w:rPr>
          <w:rFonts w:ascii="GHEA Grapalat" w:hAnsi="GHEA Grapalat" w:cs="Sylfaen"/>
          <w:szCs w:val="24"/>
          <w:lang w:val="hy-AM"/>
        </w:rPr>
        <w:t xml:space="preserve">2  </w:t>
      </w:r>
      <w:r w:rsidR="00A3468D" w:rsidRPr="008F3398">
        <w:rPr>
          <w:rFonts w:ascii="GHEA Grapalat" w:hAnsi="GHEA Grapalat" w:cs="Sylfaen"/>
          <w:szCs w:val="24"/>
          <w:lang w:val="hy-AM"/>
        </w:rPr>
        <w:t xml:space="preserve">Ընթացակարգի հայտերն անհրաժեշտ է ներկայացնել </w:t>
      </w:r>
      <w:r w:rsidR="00A3468D" w:rsidRPr="008F3398">
        <w:rPr>
          <w:rFonts w:ascii="GHEA Grapalat" w:hAnsi="GHEA Grapalat" w:cs="Sylfaen"/>
        </w:rPr>
        <w:t>հանձնաժողովին</w:t>
      </w:r>
      <w:r w:rsidR="00A3468D" w:rsidRPr="008F3398">
        <w:rPr>
          <w:rFonts w:ascii="GHEA Grapalat" w:hAnsi="GHEA Grapalat" w:cs="Sylfaen"/>
          <w:szCs w:val="24"/>
          <w:lang w:val="hy-AM"/>
        </w:rPr>
        <w:t xml:space="preserve"> ոչ ուշ, քան </w:t>
      </w:r>
      <w:r w:rsidR="00905571">
        <w:rPr>
          <w:rFonts w:ascii="GHEA Grapalat" w:hAnsi="GHEA Grapalat" w:cs="Sylfaen"/>
          <w:color w:val="FF0000"/>
          <w:szCs w:val="24"/>
          <w:lang w:val="hy-AM"/>
        </w:rPr>
        <w:t xml:space="preserve">2023 ԹՎԱԿԱՆԻ </w:t>
      </w:r>
      <w:r w:rsidR="0071327B">
        <w:rPr>
          <w:rFonts w:ascii="GHEA Grapalat" w:hAnsi="GHEA Grapalat" w:cs="Sylfaen"/>
          <w:color w:val="FF0000"/>
          <w:szCs w:val="24"/>
          <w:lang w:val="hy-AM"/>
        </w:rPr>
        <w:t>ՓԵՏՐՎԱՐԻ 20</w:t>
      </w:r>
      <w:r w:rsidR="00905571">
        <w:rPr>
          <w:rFonts w:ascii="GHEA Grapalat" w:hAnsi="GHEA Grapalat" w:cs="Sylfaen"/>
          <w:color w:val="FF0000"/>
          <w:szCs w:val="24"/>
          <w:lang w:val="hy-AM"/>
        </w:rPr>
        <w:t xml:space="preserve">-Ի ԺԱՄԸ </w:t>
      </w:r>
      <w:r w:rsidR="0071327B">
        <w:rPr>
          <w:rFonts w:ascii="GHEA Grapalat" w:hAnsi="GHEA Grapalat" w:cs="Sylfaen"/>
          <w:color w:val="FF0000"/>
          <w:szCs w:val="24"/>
          <w:lang w:val="hy-AM"/>
        </w:rPr>
        <w:t>11։15</w:t>
      </w:r>
      <w:r w:rsidR="00A3468D" w:rsidRPr="008F3398">
        <w:rPr>
          <w:rFonts w:ascii="GHEA Grapalat" w:hAnsi="GHEA Grapalat" w:cs="Sylfaen"/>
          <w:szCs w:val="24"/>
          <w:lang w:val="hy-AM"/>
        </w:rPr>
        <w:t xml:space="preserve">-ն, </w:t>
      </w:r>
      <w:r w:rsidR="00905571">
        <w:rPr>
          <w:rFonts w:ascii="GHEA Grapalat" w:hAnsi="GHEA Grapalat" w:cs="Sylfaen"/>
          <w:color w:val="FF0000"/>
          <w:szCs w:val="24"/>
          <w:lang w:val="hy-AM"/>
        </w:rPr>
        <w:t>ՀՀ Արմավիրի մարզ, Մեծամոր համայնք, գյուղ Նորապատ, 5-րդ փողոց, թիվ 11 շենք</w:t>
      </w:r>
      <w:r w:rsidR="00A3468D" w:rsidRPr="008F3398">
        <w:rPr>
          <w:rFonts w:ascii="GHEA Grapalat" w:hAnsi="GHEA Grapalat" w:cs="Sylfaen"/>
          <w:color w:val="FF0000"/>
          <w:szCs w:val="24"/>
          <w:lang w:val="hy-AM"/>
        </w:rPr>
        <w:t xml:space="preserve"> </w:t>
      </w:r>
      <w:r w:rsidR="00A3468D" w:rsidRPr="008F3398">
        <w:rPr>
          <w:rFonts w:ascii="GHEA Grapalat" w:hAnsi="GHEA Grapalat" w:cs="Sylfaen"/>
          <w:szCs w:val="24"/>
          <w:lang w:val="hy-AM"/>
        </w:rPr>
        <w:t>հասցեով:</w:t>
      </w:r>
    </w:p>
    <w:p w14:paraId="29073889" w14:textId="1B03EB09" w:rsidR="00A3468D" w:rsidRPr="00064ADD" w:rsidRDefault="00A3468D" w:rsidP="00A3468D">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905571">
        <w:rPr>
          <w:rFonts w:ascii="GHEA Grapalat" w:hAnsi="GHEA Grapalat"/>
          <w:iCs/>
          <w:color w:val="FF0000"/>
        </w:rPr>
        <w:t>Ա. Առաքելյան</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510A3A8" w14:textId="77777777" w:rsidR="00B67CCD" w:rsidRPr="00064ADD" w:rsidRDefault="00B67CCD"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14:paraId="3A632D3D" w14:textId="77777777" w:rsidR="003850A0" w:rsidRPr="00064ADD" w:rsidRDefault="003850A0" w:rsidP="003850A0">
      <w:pPr>
        <w:pStyle w:val="BodyTextIndent2"/>
        <w:spacing w:line="240" w:lineRule="auto"/>
        <w:ind w:firstLine="567"/>
        <w:rPr>
          <w:rFonts w:ascii="GHEA Grapalat" w:hAnsi="GHEA Grapalat" w:cs="Sylfaen"/>
          <w:szCs w:val="24"/>
          <w:lang w:val="hy-AM"/>
        </w:rPr>
      </w:pPr>
      <w:bookmarkStart w:id="2"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14:paraId="09CB4266" w14:textId="7FF3A5A7"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14:paraId="55BEF03C" w14:textId="2EF526B2"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14:paraId="19131BF2" w14:textId="77777777"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0D23C6D8" w14:textId="77777777" w:rsidR="0059404D" w:rsidRPr="00064ADD"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308FFB3A" w14:textId="77777777" w:rsidR="0039302D" w:rsidRPr="00064ADD"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9302D" w:rsidRPr="00064ADD">
        <w:rPr>
          <w:rFonts w:ascii="Cambria Math" w:hAnsi="Cambria Math" w:cs="Sylfaen"/>
          <w:sz w:val="20"/>
          <w:lang w:val="hy-AM"/>
        </w:rPr>
        <w:t>․</w:t>
      </w:r>
    </w:p>
    <w:p w14:paraId="1EA5A0BC" w14:textId="77777777" w:rsidR="00B67CCD" w:rsidRPr="00064ADD" w:rsidRDefault="00AC16CF" w:rsidP="0039302D">
      <w:pPr>
        <w:pStyle w:val="norm"/>
        <w:spacing w:line="240" w:lineRule="auto"/>
        <w:ind w:firstLine="630"/>
        <w:rPr>
          <w:rFonts w:ascii="GHEA Grapalat" w:hAnsi="GHEA Grapalat" w:cs="Sylfaen"/>
          <w:sz w:val="20"/>
          <w:szCs w:val="24"/>
          <w:lang w:val="hy-AM" w:eastAsia="en-US"/>
        </w:rPr>
      </w:pPr>
      <w:r w:rsidRPr="00064ADD">
        <w:rPr>
          <w:rFonts w:ascii="GHEA Grapalat" w:hAnsi="GHEA Grapalat"/>
          <w:b/>
          <w:sz w:val="20"/>
          <w:lang w:val="hy-AM"/>
        </w:rPr>
        <w:t xml:space="preserve"> </w:t>
      </w:r>
      <w:bookmarkEnd w:id="3"/>
      <w:r w:rsidR="003850A0" w:rsidRPr="00064ADD">
        <w:rPr>
          <w:rFonts w:ascii="GHEA Grapalat" w:hAnsi="GHEA Grapalat" w:cs="Sylfaen"/>
          <w:sz w:val="20"/>
          <w:szCs w:val="24"/>
          <w:lang w:val="hy-AM" w:eastAsia="en-US"/>
        </w:rPr>
        <w:t>2</w:t>
      </w:r>
      <w:r w:rsidR="003E3FD0" w:rsidRPr="00064ADD">
        <w:rPr>
          <w:rFonts w:ascii="GHEA Grapalat" w:hAnsi="GHEA Grapalat" w:cs="Sylfaen"/>
          <w:sz w:val="20"/>
          <w:szCs w:val="24"/>
          <w:lang w:val="hy-AM" w:eastAsia="en-US"/>
        </w:rPr>
        <w:t>)</w:t>
      </w:r>
      <w:r w:rsidR="00B67CCD" w:rsidRPr="00064ADD">
        <w:rPr>
          <w:rFonts w:ascii="GHEA Grapalat" w:hAnsi="GHEA Grapalat" w:cs="Sylfaen"/>
          <w:sz w:val="20"/>
          <w:szCs w:val="24"/>
          <w:lang w:val="hy-AM" w:eastAsia="en-US"/>
        </w:rPr>
        <w:t xml:space="preserve"> </w:t>
      </w:r>
      <w:r w:rsidR="0047117B" w:rsidRPr="00064ADD">
        <w:rPr>
          <w:rFonts w:ascii="GHEA Grapalat" w:hAnsi="GHEA Grapalat" w:cs="Sylfaen"/>
          <w:sz w:val="20"/>
          <w:szCs w:val="24"/>
          <w:lang w:val="hy-AM" w:eastAsia="en-US"/>
        </w:rPr>
        <w:t xml:space="preserve">իր կողմից հաստատված </w:t>
      </w:r>
      <w:r w:rsidR="00B67CCD" w:rsidRPr="00064ADD">
        <w:rPr>
          <w:rFonts w:ascii="GHEA Grapalat" w:hAnsi="GHEA Grapalat" w:cs="Sylfaen"/>
          <w:sz w:val="20"/>
          <w:szCs w:val="24"/>
          <w:lang w:val="hy-AM" w:eastAsia="en-US"/>
        </w:rPr>
        <w:t>գնային առաջարկ</w:t>
      </w:r>
      <w:r w:rsidR="001F0EE2" w:rsidRPr="00064ADD">
        <w:rPr>
          <w:rFonts w:ascii="GHEA Grapalat" w:hAnsi="GHEA Grapalat" w:cs="Sylfaen"/>
          <w:sz w:val="20"/>
          <w:szCs w:val="24"/>
          <w:lang w:val="hy-AM" w:eastAsia="en-US"/>
        </w:rPr>
        <w:t>.</w:t>
      </w:r>
    </w:p>
    <w:p w14:paraId="45A08E8D" w14:textId="77777777" w:rsidR="000845F6" w:rsidRPr="00064ADD" w:rsidRDefault="001F0EE2"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4</w:t>
      </w:r>
      <w:r w:rsidR="003E3FD0" w:rsidRPr="00064ADD">
        <w:rPr>
          <w:rFonts w:ascii="GHEA Grapalat" w:hAnsi="GHEA Grapalat" w:cs="Sylfaen"/>
          <w:sz w:val="20"/>
          <w:szCs w:val="24"/>
          <w:lang w:val="hy-AM" w:eastAsia="en-US"/>
        </w:rPr>
        <w:t>)</w:t>
      </w:r>
      <w:r w:rsidR="000845F6" w:rsidRPr="00064ADD">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064ADD">
        <w:rPr>
          <w:rFonts w:ascii="GHEA Grapalat" w:hAnsi="GHEA Grapalat" w:cs="Sylfaen"/>
          <w:sz w:val="20"/>
          <w:szCs w:val="24"/>
          <w:lang w:val="hy-AM" w:eastAsia="en-US"/>
        </w:rPr>
        <w:t xml:space="preserve">կնքվելիք </w:t>
      </w:r>
      <w:r w:rsidR="000845F6" w:rsidRPr="00064ADD">
        <w:rPr>
          <w:rFonts w:ascii="GHEA Grapalat" w:hAnsi="GHEA Grapalat" w:cs="Sylfaen"/>
          <w:sz w:val="20"/>
          <w:szCs w:val="24"/>
          <w:lang w:val="hy-AM" w:eastAsia="en-US"/>
        </w:rPr>
        <w:t>պայմանագիրն իրականացվելու է գործակալության միջոցով:</w:t>
      </w:r>
    </w:p>
    <w:p w14:paraId="3B89A106" w14:textId="77777777" w:rsidR="000845F6" w:rsidRPr="00064ADD" w:rsidRDefault="003850A0"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6</w:t>
      </w:r>
      <w:r w:rsidR="003E3FD0" w:rsidRPr="00064ADD">
        <w:rPr>
          <w:rFonts w:ascii="GHEA Grapalat" w:hAnsi="GHEA Grapalat" w:cs="Sylfaen"/>
          <w:sz w:val="20"/>
          <w:szCs w:val="24"/>
          <w:lang w:val="hy-AM" w:eastAsia="en-US"/>
        </w:rPr>
        <w:t>)</w:t>
      </w:r>
      <w:r w:rsidR="002B0AEA" w:rsidRPr="00064ADD">
        <w:rPr>
          <w:rFonts w:ascii="GHEA Grapalat" w:hAnsi="GHEA Grapalat" w:cs="Sylfaen"/>
          <w:sz w:val="20"/>
          <w:szCs w:val="24"/>
          <w:lang w:val="hy-AM" w:eastAsia="en-US"/>
        </w:rPr>
        <w:t xml:space="preserve"> համատեղ գործունեության պայմանագ</w:t>
      </w:r>
      <w:r w:rsidR="00B32124" w:rsidRPr="00064ADD">
        <w:rPr>
          <w:rFonts w:ascii="GHEA Grapalat" w:hAnsi="GHEA Grapalat" w:cs="Sylfaen"/>
          <w:sz w:val="20"/>
          <w:szCs w:val="24"/>
          <w:lang w:val="hy-AM" w:eastAsia="en-US"/>
        </w:rPr>
        <w:t>րի պատճենը</w:t>
      </w:r>
      <w:r w:rsidR="002B0AEA" w:rsidRPr="00064ADD">
        <w:rPr>
          <w:rFonts w:ascii="GHEA Grapalat" w:hAnsi="GHEA Grapalat" w:cs="Sylfaen"/>
          <w:sz w:val="20"/>
          <w:szCs w:val="24"/>
          <w:lang w:val="hy-AM" w:eastAsia="en-US"/>
        </w:rPr>
        <w:t xml:space="preserve">, եթե </w:t>
      </w:r>
      <w:r w:rsidR="00F97D3E" w:rsidRPr="00064ADD">
        <w:rPr>
          <w:rFonts w:ascii="GHEA Grapalat" w:hAnsi="GHEA Grapalat" w:cs="Sylfaen"/>
          <w:sz w:val="20"/>
          <w:szCs w:val="24"/>
          <w:lang w:val="hy-AM" w:eastAsia="en-US"/>
        </w:rPr>
        <w:t xml:space="preserve">մասնակիցները սույն </w:t>
      </w:r>
      <w:r w:rsidR="002B0AEA" w:rsidRPr="00064ADD">
        <w:rPr>
          <w:rFonts w:ascii="GHEA Grapalat" w:hAnsi="GHEA Grapalat" w:cs="Sylfaen"/>
          <w:sz w:val="20"/>
          <w:szCs w:val="24"/>
          <w:lang w:val="hy-AM" w:eastAsia="en-US"/>
        </w:rPr>
        <w:t xml:space="preserve">ընթացակարգին մասնակցում </w:t>
      </w:r>
      <w:r w:rsidR="00F97D3E" w:rsidRPr="00064ADD">
        <w:rPr>
          <w:rFonts w:ascii="GHEA Grapalat" w:hAnsi="GHEA Grapalat" w:cs="Sylfaen"/>
          <w:sz w:val="20"/>
          <w:szCs w:val="24"/>
          <w:lang w:val="hy-AM" w:eastAsia="en-US"/>
        </w:rPr>
        <w:t xml:space="preserve">են </w:t>
      </w:r>
      <w:r w:rsidR="002B0AEA" w:rsidRPr="00064ADD">
        <w:rPr>
          <w:rFonts w:ascii="GHEA Grapalat" w:hAnsi="GHEA Grapalat" w:cs="Sylfaen"/>
          <w:sz w:val="20"/>
          <w:szCs w:val="24"/>
          <w:lang w:val="hy-AM" w:eastAsia="en-US"/>
        </w:rPr>
        <w:t>համատեղ գործունեության կարգով (կոնսորցիումով):</w:t>
      </w:r>
    </w:p>
    <w:p w14:paraId="29F328F1" w14:textId="77777777" w:rsidR="00E410D5" w:rsidRPr="00064ADD" w:rsidRDefault="00E410D5" w:rsidP="00E410D5">
      <w:pPr>
        <w:pStyle w:val="norm"/>
        <w:spacing w:line="240" w:lineRule="auto"/>
        <w:rPr>
          <w:rFonts w:ascii="GHEA Grapalat" w:hAnsi="GHEA Grapalat" w:cs="Sylfaen"/>
          <w:sz w:val="20"/>
          <w:szCs w:val="24"/>
          <w:lang w:val="hy-AM" w:eastAsia="en-US"/>
        </w:rPr>
      </w:pPr>
      <w:bookmarkStart w:id="4" w:name="_Hlk9262052"/>
      <w:r w:rsidRPr="00064ADD">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70765D25"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 xml:space="preserve">ներկայացնել առանձին հայտ: Սույն պարբերության պահանջի չպահպանման դեպքում </w:t>
      </w:r>
      <w:r w:rsidRPr="00064ADD">
        <w:rPr>
          <w:rFonts w:ascii="GHEA Grapalat" w:hAnsi="GHEA Grapalat" w:cs="Sylfaen"/>
          <w:sz w:val="20"/>
          <w:szCs w:val="24"/>
          <w:lang w:val="hy-AM" w:eastAsia="en-US"/>
        </w:rPr>
        <w:lastRenderedPageBreak/>
        <w:t>հայտերի բացման նիստում մերժվում են ինչպես համատեղ գործունեության կարգով, այնպես էլ առանձին ներկայացված հայտերը.</w:t>
      </w:r>
    </w:p>
    <w:p w14:paraId="07E04C1B"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42D45E6E" w14:textId="77777777" w:rsidR="00037DDE" w:rsidRPr="00064ADD" w:rsidRDefault="00037DDE" w:rsidP="00EF3662">
      <w:pPr>
        <w:pStyle w:val="norm"/>
        <w:spacing w:line="240" w:lineRule="auto"/>
        <w:rPr>
          <w:rFonts w:ascii="GHEA Grapalat" w:hAnsi="GHEA Grapalat" w:cs="Sylfaen"/>
          <w:sz w:val="20"/>
          <w:szCs w:val="24"/>
          <w:lang w:val="hy-AM" w:eastAsia="en-US"/>
        </w:rPr>
      </w:pPr>
    </w:p>
    <w:p w14:paraId="68378BC2" w14:textId="62E0D8CF"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14:paraId="35F97D99" w14:textId="77777777" w:rsidR="00A45946" w:rsidRPr="00064ADD" w:rsidRDefault="00A45946" w:rsidP="00EF3662">
      <w:pPr>
        <w:jc w:val="center"/>
        <w:rPr>
          <w:rFonts w:ascii="GHEA Grapalat" w:hAnsi="GHEA Grapalat" w:cs="Arial"/>
          <w:b/>
          <w:sz w:val="20"/>
          <w:lang w:val="es-ES"/>
        </w:rPr>
      </w:pPr>
    </w:p>
    <w:p w14:paraId="3F54348B" w14:textId="77777777"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proofErr w:type="spellStart"/>
      <w:r w:rsidR="006748F2" w:rsidRPr="00064ADD">
        <w:rPr>
          <w:rFonts w:ascii="GHEA Grapalat" w:hAnsi="GHEA Grapalat" w:cs="Sylfaen"/>
          <w:sz w:val="20"/>
          <w:lang w:val="es-ES"/>
        </w:rPr>
        <w:t>ծառայության</w:t>
      </w:r>
      <w:proofErr w:type="spellEnd"/>
      <w:r w:rsidR="006748F2" w:rsidRPr="00064ADD">
        <w:rPr>
          <w:rFonts w:ascii="GHEA Grapalat" w:hAnsi="GHEA Grapalat" w:cs="Sylfaen"/>
          <w:sz w:val="20"/>
          <w:lang w:val="es-ES"/>
        </w:rPr>
        <w:t xml:space="preserve">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proofErr w:type="gramStart"/>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proofErr w:type="gramEnd"/>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14:paraId="1C7089CC" w14:textId="77777777"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proofErr w:type="spellStart"/>
      <w:r w:rsidR="00A45946" w:rsidRPr="00064ADD">
        <w:rPr>
          <w:rFonts w:ascii="GHEA Grapalat" w:hAnsi="GHEA Grapalat" w:cs="Sylfaen"/>
          <w:sz w:val="20"/>
        </w:rPr>
        <w:t>վող</w:t>
      </w:r>
      <w:proofErr w:type="spellEnd"/>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proofErr w:type="spellStart"/>
      <w:r w:rsidR="00337F3C" w:rsidRPr="00064ADD">
        <w:rPr>
          <w:rFonts w:ascii="GHEA Grapalat" w:hAnsi="GHEA Grapalat" w:cs="Sylfaen"/>
          <w:sz w:val="20"/>
          <w:szCs w:val="24"/>
          <w:lang w:val="es-ES" w:eastAsia="en-US"/>
        </w:rPr>
        <w:t>Ընդ</w:t>
      </w:r>
      <w:proofErr w:type="spellEnd"/>
      <w:r w:rsidR="00337F3C" w:rsidRPr="00064ADD">
        <w:rPr>
          <w:rFonts w:ascii="GHEA Grapalat" w:hAnsi="GHEA Grapalat" w:cs="Sylfaen"/>
          <w:sz w:val="20"/>
          <w:szCs w:val="24"/>
          <w:lang w:val="es-ES" w:eastAsia="en-US"/>
        </w:rPr>
        <w:t xml:space="preserve"> </w:t>
      </w:r>
      <w:proofErr w:type="spellStart"/>
      <w:r w:rsidR="00337F3C" w:rsidRPr="00064ADD">
        <w:rPr>
          <w:rFonts w:ascii="GHEA Grapalat" w:hAnsi="GHEA Grapalat" w:cs="Sylfaen"/>
          <w:sz w:val="20"/>
          <w:szCs w:val="24"/>
          <w:lang w:val="es-ES" w:eastAsia="en-US"/>
        </w:rPr>
        <w:t>որում</w:t>
      </w:r>
      <w:proofErr w:type="spellEnd"/>
      <w:r w:rsidR="00337F3C" w:rsidRPr="00064ADD">
        <w:rPr>
          <w:rFonts w:ascii="GHEA Grapalat" w:hAnsi="GHEA Grapalat" w:cs="Sylfaen"/>
          <w:sz w:val="20"/>
          <w:szCs w:val="24"/>
          <w:lang w:val="es-ES" w:eastAsia="en-US"/>
        </w:rPr>
        <w:t>՝</w:t>
      </w:r>
    </w:p>
    <w:p w14:paraId="24630DA9" w14:textId="77777777"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proofErr w:type="spellStart"/>
      <w:r w:rsidRPr="00064ADD">
        <w:rPr>
          <w:rFonts w:ascii="GHEA Grapalat" w:hAnsi="GHEA Grapalat" w:cs="Sylfaen"/>
          <w:sz w:val="20"/>
          <w:szCs w:val="24"/>
          <w:lang w:eastAsia="en-US"/>
        </w:rPr>
        <w:t>ու</w:t>
      </w:r>
      <w:proofErr w:type="spellEnd"/>
      <w:r w:rsidRPr="00064ADD">
        <w:rPr>
          <w:rFonts w:ascii="GHEA Grapalat" w:hAnsi="GHEA Grapalat" w:cs="Sylfaen"/>
          <w:sz w:val="20"/>
          <w:szCs w:val="24"/>
          <w:lang w:val="hy-AM" w:eastAsia="en-US"/>
        </w:rPr>
        <w:t xml:space="preserve"> համեմատումն իրականացվում </w:t>
      </w:r>
      <w:proofErr w:type="spellStart"/>
      <w:r w:rsidRPr="00064ADD">
        <w:rPr>
          <w:rFonts w:ascii="GHEA Grapalat" w:hAnsi="GHEA Grapalat" w:cs="Sylfaen"/>
          <w:sz w:val="20"/>
          <w:szCs w:val="24"/>
          <w:lang w:eastAsia="en-US"/>
        </w:rPr>
        <w:t>են</w:t>
      </w:r>
      <w:proofErr w:type="spellEnd"/>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14:paraId="3CD9E76E" w14:textId="77777777" w:rsidR="00B95FE0" w:rsidRPr="00064ADD" w:rsidRDefault="00B95FE0" w:rsidP="006C1D25">
      <w:pPr>
        <w:pStyle w:val="norm"/>
        <w:spacing w:line="240" w:lineRule="auto"/>
        <w:rPr>
          <w:rFonts w:ascii="GHEA Grapalat" w:hAnsi="GHEA Grapalat" w:cs="Sylfaen"/>
          <w:sz w:val="20"/>
          <w:szCs w:val="24"/>
          <w:lang w:val="hy-AM" w:eastAsia="en-US"/>
        </w:rPr>
      </w:pPr>
      <w:r w:rsidRPr="008F3398">
        <w:rPr>
          <w:rFonts w:ascii="GHEA Grapalat" w:hAnsi="GHEA Grapalat" w:cs="Sylfaen"/>
          <w:sz w:val="20"/>
          <w:szCs w:val="24"/>
          <w:lang w:val="hy-AM" w:eastAsia="en-US"/>
        </w:rPr>
        <w:t>Մ</w:t>
      </w:r>
      <w:r w:rsidR="00A45946" w:rsidRPr="008F3398">
        <w:rPr>
          <w:rFonts w:ascii="GHEA Grapalat" w:hAnsi="GHEA Grapalat" w:cs="Sylfaen"/>
          <w:sz w:val="20"/>
          <w:szCs w:val="24"/>
          <w:lang w:val="hy-AM" w:eastAsia="en-US"/>
        </w:rPr>
        <w:t>ասնակ</w:t>
      </w:r>
      <w:r w:rsidR="004A3507" w:rsidRPr="008F3398">
        <w:rPr>
          <w:rFonts w:ascii="GHEA Grapalat" w:hAnsi="GHEA Grapalat" w:cs="Sylfaen"/>
          <w:sz w:val="20"/>
          <w:szCs w:val="24"/>
          <w:lang w:val="hy-AM" w:eastAsia="en-US"/>
        </w:rPr>
        <w:t xml:space="preserve">ցի </w:t>
      </w:r>
      <w:r w:rsidRPr="008F3398">
        <w:rPr>
          <w:rFonts w:ascii="GHEA Grapalat" w:hAnsi="GHEA Grapalat" w:cs="Sylfaen"/>
          <w:sz w:val="20"/>
          <w:szCs w:val="24"/>
          <w:lang w:val="hy-AM" w:eastAsia="en-US"/>
        </w:rPr>
        <w:t>հայտը ենթակա չէ մերժման, եթե`</w:t>
      </w:r>
    </w:p>
    <w:p w14:paraId="0E903484" w14:textId="77777777"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4D3B5F5A" w14:textId="77777777"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9C5F0C2" w14:textId="77777777"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14:paraId="39B2465A" w14:textId="77777777"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0741B88D" w14:textId="77777777"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7F51A221" w14:textId="77777777"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14:paraId="79C5D2EE" w14:textId="77777777"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Եթե</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կնքվելիք</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պայմանագրի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գինը</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կայուն</w:t>
      </w:r>
      <w:proofErr w:type="spellEnd"/>
      <w:r w:rsidR="00A45946" w:rsidRPr="00064ADD">
        <w:rPr>
          <w:rFonts w:ascii="GHEA Grapalat" w:hAnsi="GHEA Grapalat"/>
          <w:sz w:val="20"/>
          <w:lang w:val="es-ES"/>
        </w:rPr>
        <w:t xml:space="preserve"> է, </w:t>
      </w:r>
      <w:proofErr w:type="spellStart"/>
      <w:r w:rsidR="00A45946" w:rsidRPr="00064ADD">
        <w:rPr>
          <w:rFonts w:ascii="GHEA Grapalat" w:hAnsi="GHEA Grapalat"/>
          <w:sz w:val="20"/>
          <w:lang w:val="es-ES"/>
        </w:rPr>
        <w:t>ապա</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գնային</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առաջարկը</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ներկայացվում</w:t>
      </w:r>
      <w:proofErr w:type="spellEnd"/>
      <w:r w:rsidR="00A45946" w:rsidRPr="00064ADD">
        <w:rPr>
          <w:rFonts w:ascii="GHEA Grapalat" w:hAnsi="GHEA Grapalat"/>
          <w:sz w:val="20"/>
          <w:lang w:val="es-ES"/>
        </w:rPr>
        <w:t xml:space="preserve"> է </w:t>
      </w:r>
      <w:proofErr w:type="spellStart"/>
      <w:r w:rsidR="00A45946" w:rsidRPr="00064ADD">
        <w:rPr>
          <w:rFonts w:ascii="GHEA Grapalat" w:hAnsi="GHEA Grapalat"/>
          <w:sz w:val="20"/>
          <w:lang w:val="es-ES"/>
        </w:rPr>
        <w:t>մեկ</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թվով</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պայմանագրի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կատարման</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համար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առաջարկվող</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ընդհանուր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գնով</w:t>
      </w:r>
      <w:proofErr w:type="spellEnd"/>
      <w:r w:rsidR="00A3468D" w:rsidRPr="00064ADD">
        <w:rPr>
          <w:rFonts w:ascii="GHEA Grapalat" w:hAnsi="GHEA Grapalat"/>
          <w:sz w:val="20"/>
          <w:lang w:val="es-ES"/>
        </w:rPr>
        <w:t>:</w:t>
      </w:r>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Ընդ</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որում</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մասնակցից</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չի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կարող</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պահանջվել</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որ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նա</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ներկայացնի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գնային</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առաջարկի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հիմնավորումներ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կամ</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որևէ</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այլ</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տիպի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տեղեկություններ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կամ</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փաստաթղթեր</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ինչպես</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նաև</w:t>
      </w:r>
      <w:proofErr w:type="spellEnd"/>
      <w:r w:rsidR="00A45946" w:rsidRPr="00064ADD">
        <w:rPr>
          <w:rFonts w:ascii="GHEA Grapalat" w:hAnsi="GHEA Grapalat"/>
          <w:sz w:val="20"/>
          <w:lang w:val="es-ES"/>
        </w:rPr>
        <w:t xml:space="preserve"> </w:t>
      </w:r>
      <w:proofErr w:type="spellStart"/>
      <w:r w:rsidR="00220C7C" w:rsidRPr="00064ADD">
        <w:rPr>
          <w:rFonts w:ascii="GHEA Grapalat" w:hAnsi="GHEA Grapalat"/>
          <w:sz w:val="20"/>
          <w:lang w:val="es-ES"/>
        </w:rPr>
        <w:t>մ</w:t>
      </w:r>
      <w:r w:rsidR="00A45946" w:rsidRPr="00064ADD">
        <w:rPr>
          <w:rFonts w:ascii="GHEA Grapalat" w:hAnsi="GHEA Grapalat"/>
          <w:sz w:val="20"/>
          <w:lang w:val="es-ES"/>
        </w:rPr>
        <w:t>ասնակցի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շահույթի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չափը</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չի</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կարող</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հրավերով</w:t>
      </w:r>
      <w:proofErr w:type="spellEnd"/>
      <w:r w:rsidR="00A45946" w:rsidRPr="00064ADD">
        <w:rPr>
          <w:rFonts w:ascii="GHEA Grapalat" w:hAnsi="GHEA Grapalat"/>
          <w:sz w:val="20"/>
          <w:lang w:val="es-ES"/>
        </w:rPr>
        <w:t xml:space="preserve"> </w:t>
      </w:r>
      <w:proofErr w:type="spellStart"/>
      <w:r w:rsidR="00A45946" w:rsidRPr="00064ADD">
        <w:rPr>
          <w:rFonts w:ascii="GHEA Grapalat" w:hAnsi="GHEA Grapalat"/>
          <w:sz w:val="20"/>
          <w:lang w:val="es-ES"/>
        </w:rPr>
        <w:t>սահմանափակվել</w:t>
      </w:r>
      <w:proofErr w:type="spellEnd"/>
      <w:r w:rsidR="00A45946" w:rsidRPr="00064ADD">
        <w:rPr>
          <w:rFonts w:ascii="GHEA Grapalat" w:hAnsi="GHEA Grapalat"/>
          <w:sz w:val="20"/>
          <w:lang w:val="es-ES"/>
        </w:rPr>
        <w:t>:</w:t>
      </w:r>
    </w:p>
    <w:p w14:paraId="3539F9E9" w14:textId="77777777" w:rsidR="00096865" w:rsidRPr="00064ADD" w:rsidRDefault="00096865" w:rsidP="00EF3662">
      <w:pPr>
        <w:pStyle w:val="BodyTextIndent2"/>
        <w:spacing w:line="240" w:lineRule="auto"/>
        <w:ind w:firstLine="567"/>
        <w:rPr>
          <w:rFonts w:ascii="GHEA Grapalat" w:hAnsi="GHEA Grapalat"/>
          <w:lang w:val="es-ES"/>
        </w:rPr>
      </w:pPr>
    </w:p>
    <w:p w14:paraId="0C352675" w14:textId="77777777"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14:paraId="6E10FC91" w14:textId="77777777"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14:paraId="1CB62B02" w14:textId="77777777" w:rsidR="00096865" w:rsidRPr="00064ADD" w:rsidRDefault="00096865" w:rsidP="00EF3662">
      <w:pPr>
        <w:pStyle w:val="BodyTextIndent"/>
        <w:spacing w:line="240" w:lineRule="auto"/>
        <w:ind w:firstLine="567"/>
        <w:rPr>
          <w:rFonts w:ascii="GHEA Grapalat" w:hAnsi="GHEA Grapalat"/>
          <w:b/>
          <w:lang w:val="af-ZA"/>
        </w:rPr>
      </w:pPr>
    </w:p>
    <w:p w14:paraId="139CA799" w14:textId="77777777"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14:paraId="7BD65113" w14:textId="77777777"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14:paraId="67F14474" w14:textId="77777777" w:rsidR="00FA0E41" w:rsidRPr="00064ADD" w:rsidRDefault="00FA0E41" w:rsidP="00EF3662">
      <w:pPr>
        <w:ind w:firstLine="567"/>
        <w:jc w:val="center"/>
        <w:rPr>
          <w:rFonts w:ascii="GHEA Grapalat" w:hAnsi="GHEA Grapalat"/>
          <w:b/>
          <w:sz w:val="20"/>
          <w:lang w:val="af-ZA"/>
        </w:rPr>
      </w:pPr>
    </w:p>
    <w:p w14:paraId="28D12EA8" w14:textId="77777777"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14:paraId="7BF7A44A" w14:textId="77777777"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14:paraId="6666B31A" w14:textId="77777777" w:rsidR="00096865" w:rsidRPr="00064ADD" w:rsidRDefault="00096865" w:rsidP="00EF3662">
      <w:pPr>
        <w:ind w:firstLine="567"/>
        <w:jc w:val="both"/>
        <w:rPr>
          <w:rFonts w:ascii="GHEA Grapalat" w:hAnsi="GHEA Grapalat"/>
          <w:b/>
          <w:sz w:val="20"/>
          <w:lang w:val="af-ZA"/>
        </w:rPr>
      </w:pPr>
    </w:p>
    <w:p w14:paraId="0CF1CEFB" w14:textId="40B09C72" w:rsidR="00A3468D" w:rsidRPr="00064ADD" w:rsidRDefault="00FD2748" w:rsidP="00A3468D">
      <w:pPr>
        <w:pStyle w:val="BodyTextIndent2"/>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A3468D" w:rsidRPr="00064ADD">
        <w:rPr>
          <w:rFonts w:ascii="GHEA Grapalat" w:hAnsi="GHEA Grapalat" w:cs="Sylfaen"/>
          <w:szCs w:val="24"/>
        </w:rPr>
        <w:t xml:space="preserve">` </w:t>
      </w:r>
      <w:r w:rsidR="00905571">
        <w:rPr>
          <w:rFonts w:ascii="GHEA Grapalat" w:hAnsi="GHEA Grapalat" w:cs="Sylfaen"/>
          <w:color w:val="FF0000"/>
          <w:szCs w:val="24"/>
        </w:rPr>
        <w:t xml:space="preserve">2023 ԹՎԱԿԱՆԻ </w:t>
      </w:r>
      <w:r w:rsidR="0071327B">
        <w:rPr>
          <w:rFonts w:ascii="GHEA Grapalat" w:hAnsi="GHEA Grapalat" w:cs="Sylfaen"/>
          <w:color w:val="FF0000"/>
          <w:szCs w:val="24"/>
        </w:rPr>
        <w:t>ՓԵՏՐՎԱՐԻ 20</w:t>
      </w:r>
      <w:r w:rsidR="00905571">
        <w:rPr>
          <w:rFonts w:ascii="GHEA Grapalat" w:hAnsi="GHEA Grapalat" w:cs="Sylfaen"/>
          <w:color w:val="FF0000"/>
          <w:szCs w:val="24"/>
        </w:rPr>
        <w:t xml:space="preserve">-Ի ԺԱՄԸ </w:t>
      </w:r>
      <w:r w:rsidR="0071327B">
        <w:rPr>
          <w:rFonts w:ascii="GHEA Grapalat" w:hAnsi="GHEA Grapalat" w:cs="Sylfaen"/>
          <w:color w:val="FF0000"/>
          <w:szCs w:val="24"/>
        </w:rPr>
        <w:t>11։15</w:t>
      </w:r>
      <w:r w:rsidR="00A3468D" w:rsidRPr="00064ADD">
        <w:rPr>
          <w:rFonts w:ascii="GHEA Grapalat" w:hAnsi="GHEA Grapalat" w:cs="Sylfaen"/>
          <w:szCs w:val="24"/>
        </w:rPr>
        <w:t>-</w:t>
      </w:r>
      <w:r w:rsidR="00A3468D" w:rsidRPr="00064ADD">
        <w:rPr>
          <w:rFonts w:ascii="GHEA Grapalat" w:hAnsi="GHEA Grapalat" w:cs="Sylfaen"/>
          <w:szCs w:val="24"/>
          <w:lang w:val="en-US"/>
        </w:rPr>
        <w:t>ի</w:t>
      </w:r>
      <w:r w:rsidR="00A3468D" w:rsidRPr="00064ADD">
        <w:rPr>
          <w:rFonts w:ascii="GHEA Grapalat" w:hAnsi="GHEA Grapalat" w:cs="Sylfaen"/>
          <w:szCs w:val="24"/>
          <w:lang w:val="ru-RU"/>
        </w:rPr>
        <w:t>ն։</w:t>
      </w:r>
      <w:r w:rsidR="00A3468D" w:rsidRPr="00064ADD">
        <w:rPr>
          <w:rFonts w:ascii="GHEA Grapalat" w:hAnsi="GHEA Grapalat" w:cs="Sylfaen"/>
          <w:szCs w:val="24"/>
        </w:rPr>
        <w:t xml:space="preserve"> </w:t>
      </w:r>
    </w:p>
    <w:p w14:paraId="339E2131"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ru-RU"/>
        </w:rPr>
        <w:t>Հայտերի</w:t>
      </w:r>
      <w:r w:rsidRPr="00064ADD">
        <w:rPr>
          <w:rFonts w:ascii="GHEA Grapalat" w:hAnsi="GHEA Grapalat" w:cs="Sylfaen"/>
          <w:sz w:val="20"/>
          <w:lang w:val="af-ZA"/>
        </w:rPr>
        <w:t xml:space="preserve"> </w:t>
      </w:r>
      <w:r w:rsidRPr="00064ADD">
        <w:rPr>
          <w:rFonts w:ascii="GHEA Grapalat" w:hAnsi="GHEA Grapalat" w:cs="Sylfaen"/>
          <w:sz w:val="20"/>
          <w:lang w:val="ru-RU"/>
        </w:rPr>
        <w:t>բացման</w:t>
      </w:r>
      <w:r w:rsidRPr="00064ADD">
        <w:rPr>
          <w:rFonts w:ascii="GHEA Grapalat" w:hAnsi="GHEA Grapalat" w:cs="Sylfaen"/>
          <w:sz w:val="20"/>
          <w:lang w:val="af-ZA"/>
        </w:rPr>
        <w:t xml:space="preserve"> և գնահատման </w:t>
      </w:r>
      <w:r w:rsidRPr="00064ADD">
        <w:rPr>
          <w:rFonts w:ascii="GHEA Grapalat" w:hAnsi="GHEA Grapalat" w:cs="Sylfaen"/>
          <w:sz w:val="20"/>
          <w:lang w:val="ru-RU"/>
        </w:rPr>
        <w:t>նիստում</w:t>
      </w:r>
      <w:r w:rsidRPr="00064ADD">
        <w:rPr>
          <w:rFonts w:ascii="GHEA Grapalat" w:hAnsi="GHEA Grapalat" w:cs="Sylfaen"/>
          <w:sz w:val="20"/>
        </w:rPr>
        <w:t>՝</w:t>
      </w:r>
    </w:p>
    <w:p w14:paraId="546C1C82"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lastRenderedPageBreak/>
        <w:t xml:space="preserve">1) </w:t>
      </w:r>
      <w:proofErr w:type="spellStart"/>
      <w:r w:rsidRPr="00064ADD">
        <w:rPr>
          <w:rFonts w:ascii="GHEA Grapalat" w:hAnsi="GHEA Grapalat" w:cs="Sylfaen"/>
          <w:sz w:val="20"/>
        </w:rPr>
        <w:t>հանձնաժողովի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նախագահը</w:t>
      </w:r>
      <w:proofErr w:type="spellEnd"/>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proofErr w:type="spellStart"/>
      <w:r w:rsidRPr="00064ADD">
        <w:rPr>
          <w:rFonts w:ascii="GHEA Grapalat" w:hAnsi="GHEA Grapalat" w:cs="Sylfaen"/>
          <w:sz w:val="20"/>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ընթացակարգի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շրջանակում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գնվելիք</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ծառայությունների</w:t>
      </w:r>
      <w:proofErr w:type="spellEnd"/>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proofErr w:type="spellStart"/>
      <w:r w:rsidRPr="00064ADD">
        <w:rPr>
          <w:rFonts w:ascii="GHEA Grapalat" w:hAnsi="GHEA Grapalat" w:cs="Sylfaen"/>
          <w:sz w:val="20"/>
        </w:rPr>
        <w:t>ինչպես</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նաև</w:t>
      </w:r>
      <w:proofErr w:type="spellEnd"/>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14:paraId="528E7A8C" w14:textId="77777777"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14:paraId="3F002619"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14:paraId="03C273BD"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14:paraId="55DEC74A" w14:textId="77777777"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14:paraId="5E905379" w14:textId="77777777"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14:paraId="61DF30E1" w14:textId="77777777" w:rsidR="009A796C" w:rsidRPr="00064ADD" w:rsidRDefault="00F7009A" w:rsidP="00F7009A">
      <w:pPr>
        <w:ind w:firstLine="567"/>
        <w:jc w:val="both"/>
        <w:rPr>
          <w:rFonts w:ascii="GHEA Grapalat" w:hAnsi="GHEA Grapalat" w:cs="Sylfaen"/>
          <w:sz w:val="20"/>
          <w:lang w:val="af-ZA"/>
        </w:rPr>
      </w:pPr>
      <w:proofErr w:type="spellStart"/>
      <w:r w:rsidRPr="00064ADD">
        <w:rPr>
          <w:rFonts w:ascii="GHEA Grapalat" w:hAnsi="GHEA Grapalat" w:cs="Sylfaen"/>
          <w:sz w:val="20"/>
        </w:rPr>
        <w:t>Գնման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ընթացակարգի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չափաբաժինների</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քանակը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յոթանասունհինգը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չգերազանցելու</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w:t>
      </w:r>
      <w:r w:rsidR="009A796C" w:rsidRPr="00064ADD">
        <w:rPr>
          <w:rFonts w:ascii="GHEA Grapalat" w:hAnsi="GHEA Grapalat" w:cs="Sylfaen"/>
          <w:sz w:val="20"/>
        </w:rPr>
        <w:t>այտերի</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գնահատումն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իրականացվում</w:t>
      </w:r>
      <w:proofErr w:type="spellEnd"/>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դրանց</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ներկայացման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վերջնաժամկետը</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լրանալու</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օրվանից</w:t>
      </w:r>
      <w:proofErr w:type="spellEnd"/>
      <w:r w:rsidR="009A796C" w:rsidRPr="00064ADD">
        <w:rPr>
          <w:rFonts w:ascii="GHEA Grapalat" w:hAnsi="GHEA Grapalat" w:cs="Sylfaen"/>
          <w:sz w:val="20"/>
          <w:lang w:val="af-ZA"/>
        </w:rPr>
        <w:t xml:space="preserve"> </w:t>
      </w:r>
      <w:proofErr w:type="spellStart"/>
      <w:proofErr w:type="gramStart"/>
      <w:r w:rsidR="009A796C" w:rsidRPr="00064ADD">
        <w:rPr>
          <w:rFonts w:ascii="GHEA Grapalat" w:hAnsi="GHEA Grapalat" w:cs="Sylfaen"/>
          <w:sz w:val="20"/>
        </w:rPr>
        <w:t>հաշված</w:t>
      </w:r>
      <w:proofErr w:type="spellEnd"/>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տաս</w:t>
      </w:r>
      <w:proofErr w:type="spellEnd"/>
      <w:r w:rsidR="00AF3CCA" w:rsidRPr="00064ADD">
        <w:rPr>
          <w:rFonts w:ascii="GHEA Grapalat" w:hAnsi="GHEA Grapalat" w:cs="Sylfaen"/>
          <w:sz w:val="20"/>
          <w:lang w:val="hy-AM"/>
        </w:rPr>
        <w:t>նհինգ</w:t>
      </w:r>
      <w:proofErr w:type="gramEnd"/>
      <w:r w:rsidRPr="00064ADD">
        <w:rPr>
          <w:rFonts w:ascii="GHEA Grapalat" w:hAnsi="GHEA Grapalat" w:cs="Sylfaen"/>
          <w:sz w:val="20"/>
          <w:lang w:val="af-ZA"/>
        </w:rPr>
        <w:t xml:space="preserve">, </w:t>
      </w:r>
      <w:proofErr w:type="spellStart"/>
      <w:r w:rsidRPr="00064ADD">
        <w:rPr>
          <w:rFonts w:ascii="GHEA Grapalat" w:hAnsi="GHEA Grapalat" w:cs="Sylfaen"/>
          <w:sz w:val="20"/>
        </w:rPr>
        <w:t>իսկ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գերազանցելու</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rPr>
        <w:t>՝</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աշխատանքային</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օրվա</w:t>
      </w:r>
      <w:proofErr w:type="spellEnd"/>
      <w:r w:rsidR="009A796C" w:rsidRPr="00064ADD">
        <w:rPr>
          <w:rFonts w:ascii="GHEA Grapalat" w:hAnsi="GHEA Grapalat" w:cs="Sylfaen"/>
          <w:sz w:val="20"/>
          <w:lang w:val="af-ZA"/>
        </w:rPr>
        <w:t xml:space="preserve"> </w:t>
      </w:r>
      <w:proofErr w:type="spellStart"/>
      <w:r w:rsidR="009A796C" w:rsidRPr="00064ADD">
        <w:rPr>
          <w:rFonts w:ascii="GHEA Grapalat" w:hAnsi="GHEA Grapalat" w:cs="Sylfaen"/>
          <w:sz w:val="20"/>
        </w:rPr>
        <w:t>ընթացքում</w:t>
      </w:r>
      <w:proofErr w:type="spellEnd"/>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14:paraId="4A632578" w14:textId="1FA612E0" w:rsidR="00ED6836" w:rsidRPr="00064ADD" w:rsidRDefault="00745561" w:rsidP="00EF3662">
      <w:pPr>
        <w:ind w:firstLine="567"/>
        <w:jc w:val="both"/>
        <w:rPr>
          <w:rFonts w:ascii="GHEA Grapalat" w:hAnsi="GHEA Grapalat" w:cs="Sylfaen"/>
          <w:sz w:val="20"/>
          <w:lang w:val="af-ZA"/>
        </w:rPr>
      </w:pPr>
      <w:proofErr w:type="spellStart"/>
      <w:r w:rsidRPr="00064ADD">
        <w:rPr>
          <w:rFonts w:ascii="GHEA Grapalat" w:hAnsi="GHEA Grapalat" w:cs="Sylfaen"/>
          <w:sz w:val="20"/>
        </w:rPr>
        <w:t>Բավարար</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գնահատվում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սույն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հրավերով</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նախատեսված</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պայմաններին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համապատասխանող</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հայտերը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հակառակ</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դեպքում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հայտերը</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գնահատվում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անբավարար</w:t>
      </w:r>
      <w:proofErr w:type="spellEnd"/>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proofErr w:type="spellStart"/>
      <w:r w:rsidRPr="00064ADD">
        <w:rPr>
          <w:rFonts w:ascii="GHEA Grapalat" w:hAnsi="GHEA Grapalat" w:cs="Sylfaen"/>
          <w:sz w:val="20"/>
        </w:rPr>
        <w:t>մերժվում</w:t>
      </w:r>
      <w:proofErr w:type="spellEnd"/>
      <w:r w:rsidRPr="00064ADD">
        <w:rPr>
          <w:rFonts w:ascii="GHEA Grapalat" w:hAnsi="GHEA Grapalat" w:cs="Sylfaen"/>
          <w:sz w:val="20"/>
          <w:lang w:val="af-ZA"/>
        </w:rPr>
        <w:t xml:space="preserve"> </w:t>
      </w:r>
      <w:proofErr w:type="spellStart"/>
      <w:r w:rsidRPr="00064ADD">
        <w:rPr>
          <w:rFonts w:ascii="GHEA Grapalat" w:hAnsi="GHEA Grapalat" w:cs="Sylfaen"/>
          <w:sz w:val="20"/>
        </w:rPr>
        <w:t>են</w:t>
      </w:r>
      <w:proofErr w:type="spellEnd"/>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proofErr w:type="spellStart"/>
      <w:r w:rsidR="00B46279" w:rsidRPr="00064ADD">
        <w:rPr>
          <w:rFonts w:ascii="GHEA Grapalat" w:hAnsi="GHEA Grapalat" w:cs="Sylfaen"/>
          <w:sz w:val="20"/>
        </w:rPr>
        <w:t>Ընդ</w:t>
      </w:r>
      <w:proofErr w:type="spellEnd"/>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proofErr w:type="spellStart"/>
      <w:r w:rsidR="00B46279" w:rsidRPr="00064ADD">
        <w:rPr>
          <w:rFonts w:ascii="GHEA Grapalat" w:hAnsi="GHEA Grapalat" w:cs="Sylfaen"/>
          <w:sz w:val="20"/>
        </w:rPr>
        <w:t>որոնցում</w:t>
      </w:r>
      <w:proofErr w:type="spellEnd"/>
      <w:r w:rsidR="00B46279"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բացակայում</w:t>
      </w:r>
      <w:proofErr w:type="spellEnd"/>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գնային</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կամ</w:t>
      </w:r>
      <w:proofErr w:type="spellEnd"/>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proofErr w:type="spellStart"/>
      <w:r w:rsidR="00ED6836" w:rsidRPr="00064ADD">
        <w:rPr>
          <w:rFonts w:ascii="GHEA Grapalat" w:hAnsi="GHEA Grapalat" w:cs="Sylfaen"/>
          <w:sz w:val="20"/>
        </w:rPr>
        <w:t>ներկայացված</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են</w:t>
      </w:r>
      <w:proofErr w:type="spellEnd"/>
      <w:r w:rsidR="00B1695D"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հրավերի</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պահանջներին</w:t>
      </w:r>
      <w:proofErr w:type="spellEnd"/>
      <w:r w:rsidR="00ED6836" w:rsidRPr="00064ADD">
        <w:rPr>
          <w:rFonts w:ascii="GHEA Grapalat" w:hAnsi="GHEA Grapalat" w:cs="Sylfaen"/>
          <w:sz w:val="20"/>
          <w:lang w:val="af-ZA"/>
        </w:rPr>
        <w:t xml:space="preserve"> </w:t>
      </w:r>
      <w:proofErr w:type="spellStart"/>
      <w:r w:rsidR="00ED6836" w:rsidRPr="00064ADD">
        <w:rPr>
          <w:rFonts w:ascii="GHEA Grapalat" w:hAnsi="GHEA Grapalat" w:cs="Sylfaen"/>
          <w:sz w:val="20"/>
        </w:rPr>
        <w:t>անհամապատասխան</w:t>
      </w:r>
      <w:proofErr w:type="spellEnd"/>
      <w:r w:rsidR="00F61898" w:rsidRPr="00064ADD">
        <w:rPr>
          <w:rFonts w:ascii="GHEA Grapalat" w:hAnsi="GHEA Grapalat" w:cs="Sylfaen"/>
          <w:sz w:val="20"/>
          <w:lang w:val="af-ZA"/>
        </w:rPr>
        <w:t>:</w:t>
      </w:r>
    </w:p>
    <w:p w14:paraId="58A13E7D" w14:textId="77777777" w:rsidR="00B514E8" w:rsidRPr="00064ADD" w:rsidRDefault="00FD2748"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14:paraId="3CE72FB5" w14:textId="095AC1C4" w:rsidR="00096865" w:rsidRPr="00064ADD" w:rsidRDefault="00FD2748"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Հայաստանի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Հանրապետության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դրամով</w:t>
      </w:r>
      <w:r w:rsidR="00096865" w:rsidRPr="00064ADD">
        <w:rPr>
          <w:rFonts w:ascii="GHEA Grapalat" w:hAnsi="GHEA Grapalat" w:cs="Sylfaen"/>
          <w:i w:val="0"/>
          <w:szCs w:val="24"/>
          <w:lang w:val="af-ZA"/>
        </w:rPr>
        <w:t>`</w:t>
      </w:r>
      <w:r w:rsidR="00590714">
        <w:rPr>
          <w:rFonts w:ascii="GHEA Grapalat" w:hAnsi="GHEA Grapalat" w:cs="Sylfaen"/>
          <w:i w:val="0"/>
          <w:szCs w:val="24"/>
          <w:lang w:val="af-ZA"/>
        </w:rPr>
        <w:t xml:space="preserve"> </w:t>
      </w:r>
      <w:r w:rsidR="00590714">
        <w:rPr>
          <w:rFonts w:ascii="GHEA Grapalat" w:hAnsi="GHEA Grapalat" w:cs="Sylfaen"/>
          <w:i w:val="0"/>
          <w:color w:val="00B0F0"/>
          <w:szCs w:val="24"/>
          <w:lang w:val="af-ZA"/>
        </w:rPr>
        <w:t xml:space="preserve">ՀՀ կենտրոնական բանկի </w:t>
      </w:r>
      <w:r w:rsidR="00590714" w:rsidRPr="003241F9">
        <w:rPr>
          <w:rFonts w:ascii="GHEA Grapalat" w:hAnsi="GHEA Grapalat" w:cs="Sylfaen"/>
          <w:i w:val="0"/>
          <w:color w:val="00B0F0"/>
          <w:szCs w:val="24"/>
          <w:lang w:val="af-ZA"/>
        </w:rPr>
        <w:t>կողմից հայտերի բացման օր</w:t>
      </w:r>
      <w:r w:rsidR="00590714">
        <w:rPr>
          <w:rFonts w:ascii="GHEA Grapalat" w:hAnsi="GHEA Grapalat" w:cs="Sylfaen"/>
          <w:i w:val="0"/>
          <w:color w:val="00B0F0"/>
          <w:szCs w:val="24"/>
          <w:lang w:val="af-ZA"/>
        </w:rPr>
        <w:t>վա դրությամբ</w:t>
      </w:r>
      <w:r w:rsidR="00590714" w:rsidRPr="003241F9">
        <w:rPr>
          <w:rFonts w:ascii="GHEA Grapalat" w:hAnsi="GHEA Grapalat" w:cs="Sylfaen"/>
          <w:i w:val="0"/>
          <w:color w:val="00B0F0"/>
          <w:szCs w:val="24"/>
          <w:lang w:val="af-ZA"/>
        </w:rPr>
        <w:t xml:space="preserve"> սահմանված </w:t>
      </w:r>
      <w:r w:rsidR="00590714" w:rsidRPr="003241F9">
        <w:rPr>
          <w:rFonts w:ascii="GHEA Grapalat" w:hAnsi="GHEA Grapalat" w:cs="Sylfaen"/>
          <w:i w:val="0"/>
          <w:color w:val="00B0F0"/>
          <w:szCs w:val="24"/>
          <w:lang w:val="ru-RU"/>
        </w:rPr>
        <w:t>փոխարժեքով</w:t>
      </w:r>
      <w:r w:rsidR="00590714" w:rsidRPr="005E1F72">
        <w:rPr>
          <w:rFonts w:ascii="GHEA Grapalat" w:hAnsi="GHEA Grapalat" w:cs="Sylfaen"/>
          <w:i w:val="0"/>
          <w:szCs w:val="24"/>
          <w:lang w:val="ru-RU"/>
        </w:rPr>
        <w:t>։</w:t>
      </w:r>
      <w:r w:rsidR="00507FEA" w:rsidRPr="00064ADD">
        <w:rPr>
          <w:rFonts w:ascii="GHEA Grapalat" w:hAnsi="GHEA Grapalat" w:cs="Sylfaen"/>
          <w:i w:val="0"/>
          <w:szCs w:val="24"/>
          <w:lang w:val="af-ZA"/>
        </w:rPr>
        <w:t xml:space="preserve"> </w:t>
      </w:r>
    </w:p>
    <w:p w14:paraId="6E7DF9C2" w14:textId="21C9BA64"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633389" w:rsidRPr="00064ADD">
        <w:rPr>
          <w:rFonts w:ascii="GHEA Grapalat" w:hAnsi="GHEA Grapalat"/>
          <w:sz w:val="20"/>
          <w:lang w:val="af-ZA" w:eastAsia="x-none"/>
        </w:rPr>
        <w:t>.</w:t>
      </w:r>
      <w:r w:rsidR="00784DE6">
        <w:rPr>
          <w:rFonts w:ascii="GHEA Grapalat" w:hAnsi="GHEA Grapalat"/>
          <w:sz w:val="20"/>
          <w:lang w:val="hy-AM" w:eastAsia="x-none"/>
        </w:rPr>
        <w:t>5</w:t>
      </w:r>
      <w:r w:rsidR="00D7435F" w:rsidRPr="00064ADD">
        <w:rPr>
          <w:rFonts w:ascii="GHEA Grapalat" w:hAnsi="GHEA Grapalat"/>
          <w:sz w:val="20"/>
          <w:lang w:val="af-ZA" w:eastAsia="x-none"/>
        </w:rPr>
        <w:t xml:space="preserve"> </w:t>
      </w:r>
      <w:r w:rsidR="00973FB1" w:rsidRPr="00064ADD">
        <w:rPr>
          <w:rFonts w:ascii="GHEA Grapalat" w:hAnsi="GHEA Grapalat"/>
          <w:sz w:val="20"/>
          <w:lang w:val="af-ZA" w:eastAsia="x-none"/>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հայտարարում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է</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ընտրված</w:t>
      </w:r>
      <w:r w:rsidR="00D32414"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p>
    <w:p w14:paraId="71E36895" w14:textId="1A2E2DAE"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14:paraId="3C30058E" w14:textId="7D862F1B"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14:paraId="1951E1F2" w14:textId="77777777"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14:paraId="7555ADB8" w14:textId="1FCA1E5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proofErr w:type="spellStart"/>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proofErr w:type="spellEnd"/>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14:paraId="0DE04623" w14:textId="46C452A1" w:rsidR="0058356F" w:rsidRPr="00A86963" w:rsidRDefault="00B864E3" w:rsidP="00B864E3">
      <w:pPr>
        <w:pStyle w:val="NormalWeb"/>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14:paraId="5702300A" w14:textId="5992C9AC"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 xml:space="preserve">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w:t>
      </w:r>
      <w:r w:rsidRPr="00B864E3">
        <w:rPr>
          <w:rFonts w:ascii="GHEA Grapalat" w:hAnsi="GHEA Grapalat"/>
          <w:sz w:val="20"/>
          <w:szCs w:val="20"/>
          <w:lang w:val="af-ZA" w:eastAsia="x-none"/>
        </w:rPr>
        <w:lastRenderedPageBreak/>
        <w:t>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09F9D1DE" w14:textId="24933E4A"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eastAsia="x-none"/>
        </w:rPr>
      </w:pPr>
      <w:r w:rsidRPr="00B864E3">
        <w:rPr>
          <w:rFonts w:ascii="GHEA Grapalat" w:hAnsi="GHEA Grapalat"/>
          <w:sz w:val="20"/>
          <w:szCs w:val="20"/>
          <w:lang w:val="af-ZA" w:eastAsia="x-none"/>
        </w:rPr>
        <w:t>Սույն կետի</w:t>
      </w:r>
      <w:r w:rsidR="00B864E3">
        <w:rPr>
          <w:rFonts w:ascii="GHEA Grapalat" w:hAnsi="GHEA Grapalat"/>
          <w:sz w:val="20"/>
          <w:szCs w:val="20"/>
          <w:lang w:val="af-ZA" w:eastAsia="x-none"/>
        </w:rPr>
        <w:t xml:space="preserve"> չկիրառման դեպքում ընթացակարգը </w:t>
      </w:r>
      <w:r w:rsidR="00B864E3">
        <w:rPr>
          <w:rFonts w:ascii="GHEA Grapalat" w:hAnsi="GHEA Grapalat"/>
          <w:sz w:val="20"/>
          <w:szCs w:val="20"/>
          <w:lang w:val="hy-AM" w:eastAsia="x-none"/>
        </w:rPr>
        <w:t>Օ</w:t>
      </w:r>
      <w:r w:rsidRPr="00B864E3">
        <w:rPr>
          <w:rFonts w:ascii="GHEA Grapalat" w:hAnsi="GHEA Grapalat"/>
          <w:sz w:val="20"/>
          <w:szCs w:val="20"/>
          <w:lang w:val="af-ZA" w:eastAsia="x-none"/>
        </w:rPr>
        <w:t>րենքի 37-րդ հոդվածի 1-ին մասի 1-ին կետի հիման վրա հայտարարվում է չկայացած:</w:t>
      </w:r>
    </w:p>
    <w:p w14:paraId="59B3A9BA" w14:textId="77777777" w:rsidR="00B514E8" w:rsidRPr="00064ADD" w:rsidRDefault="00FD2748" w:rsidP="00EF3662">
      <w:pPr>
        <w:ind w:firstLine="708"/>
        <w:jc w:val="both"/>
        <w:rPr>
          <w:rFonts w:ascii="GHEA Grapalat" w:hAnsi="GHEA Grapalat"/>
          <w:sz w:val="20"/>
          <w:szCs w:val="20"/>
          <w:lang w:val="hy-AM" w:eastAsia="x-none"/>
        </w:rPr>
      </w:pPr>
      <w:r w:rsidRPr="00064ADD">
        <w:rPr>
          <w:rFonts w:ascii="GHEA Grapalat" w:hAnsi="GHEA Grapalat"/>
          <w:sz w:val="20"/>
          <w:szCs w:val="20"/>
          <w:lang w:val="af-ZA" w:eastAsia="x-none"/>
        </w:rPr>
        <w:t>8</w:t>
      </w:r>
      <w:r w:rsidR="00C82BD2"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7</w:t>
      </w:r>
      <w:r w:rsidR="00E24EBF" w:rsidRPr="00064ADD">
        <w:rPr>
          <w:rFonts w:ascii="GHEA Grapalat" w:hAnsi="GHEA Grapalat"/>
          <w:sz w:val="20"/>
          <w:szCs w:val="20"/>
          <w:lang w:val="af-ZA" w:eastAsia="x-none"/>
        </w:rPr>
        <w:t xml:space="preserve"> </w:t>
      </w:r>
      <w:r w:rsidR="00753C9B" w:rsidRPr="00064ADD">
        <w:rPr>
          <w:rFonts w:ascii="GHEA Grapalat" w:hAnsi="GHEA Grapalat"/>
          <w:sz w:val="20"/>
          <w:szCs w:val="20"/>
          <w:lang w:val="af-ZA" w:eastAsia="x-none"/>
        </w:rPr>
        <w:t>Պ</w:t>
      </w:r>
      <w:r w:rsidR="00B514E8" w:rsidRPr="00064ADD">
        <w:rPr>
          <w:rFonts w:ascii="GHEA Grapalat" w:hAnsi="GHEA Grapalat"/>
          <w:sz w:val="20"/>
          <w:szCs w:val="20"/>
          <w:lang w:val="af-ZA" w:eastAsia="x-none"/>
        </w:rPr>
        <w:t xml:space="preserve">ահանջի դեպքում </w:t>
      </w:r>
      <w:r w:rsidR="00AD522C" w:rsidRPr="00064ADD">
        <w:rPr>
          <w:rFonts w:ascii="GHEA Grapalat" w:hAnsi="GHEA Grapalat"/>
          <w:sz w:val="20"/>
          <w:szCs w:val="20"/>
          <w:lang w:val="af-ZA" w:eastAsia="x-none"/>
        </w:rPr>
        <w:t xml:space="preserve">որևէ </w:t>
      </w:r>
      <w:r w:rsidR="007210AC"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eastAsia="x-none"/>
        </w:rPr>
        <w:t xml:space="preserve">այլ </w:t>
      </w:r>
      <w:r w:rsidR="007B36E4"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ասնակցին:</w:t>
      </w:r>
      <w:r w:rsidR="007B6811" w:rsidRPr="00064ADD">
        <w:rPr>
          <w:rFonts w:ascii="GHEA Grapalat" w:hAnsi="GHEA Grapalat"/>
          <w:sz w:val="20"/>
          <w:szCs w:val="20"/>
          <w:lang w:val="hy-AM" w:eastAsia="x-none"/>
        </w:rPr>
        <w:t xml:space="preserve"> </w:t>
      </w:r>
      <w:r w:rsidR="007B6811" w:rsidRPr="00064ADD">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eastAsia="x-none"/>
        </w:rPr>
        <w:t xml:space="preserve">հայտում ներառված </w:t>
      </w:r>
      <w:r w:rsidR="007B6811" w:rsidRPr="00064ADD">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eastAsia="x-none"/>
        </w:rPr>
        <w:t xml:space="preserve">հանձնաժողովի </w:t>
      </w:r>
      <w:r w:rsidR="007B6811" w:rsidRPr="00064ADD">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eastAsia="x-none"/>
        </w:rPr>
        <w:t>:</w:t>
      </w:r>
    </w:p>
    <w:p w14:paraId="5C8321EE" w14:textId="77777777"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2B121D" w:rsidRPr="00064ADD">
        <w:rPr>
          <w:rFonts w:ascii="GHEA Grapalat" w:hAnsi="GHEA Grapalat"/>
          <w:sz w:val="20"/>
          <w:lang w:val="af-ZA" w:eastAsia="x-none"/>
        </w:rPr>
        <w:t>.</w:t>
      </w:r>
      <w:r w:rsidR="00733A58" w:rsidRPr="00064ADD">
        <w:rPr>
          <w:rFonts w:ascii="GHEA Grapalat" w:hAnsi="GHEA Grapalat"/>
          <w:sz w:val="20"/>
          <w:lang w:val="af-ZA" w:eastAsia="x-none"/>
        </w:rPr>
        <w:t>8</w:t>
      </w:r>
      <w:r w:rsidR="002B121D" w:rsidRPr="00064ADD">
        <w:rPr>
          <w:rFonts w:ascii="GHEA Grapalat" w:hAnsi="GHEA Grapalat"/>
          <w:sz w:val="20"/>
          <w:lang w:val="af-ZA" w:eastAsia="x-none"/>
        </w:rPr>
        <w:t xml:space="preserve"> Եթե հայտերի բացման</w:t>
      </w:r>
      <w:r w:rsidR="00DE1C00" w:rsidRPr="00064ADD">
        <w:rPr>
          <w:rFonts w:ascii="GHEA Grapalat" w:hAnsi="GHEA Grapalat"/>
          <w:sz w:val="20"/>
          <w:lang w:val="hy-AM" w:eastAsia="x-none"/>
        </w:rPr>
        <w:t xml:space="preserve"> և գնահատման</w:t>
      </w:r>
      <w:r w:rsidR="002B121D" w:rsidRPr="00064ADD">
        <w:rPr>
          <w:rFonts w:ascii="GHEA Grapalat" w:hAnsi="GHEA Grapalat"/>
          <w:sz w:val="20"/>
          <w:lang w:val="af-ZA" w:eastAsia="x-none"/>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5" w:name="_Hlk9262487"/>
      <w:r w:rsidR="00476579" w:rsidRPr="00064ADD">
        <w:rPr>
          <w:rFonts w:ascii="GHEA Grapalat" w:hAnsi="GHEA Grapalat" w:cs="Sylfaen"/>
          <w:sz w:val="20"/>
          <w:szCs w:val="24"/>
          <w:lang w:val="hy-AM" w:eastAsia="en-US"/>
        </w:rPr>
        <w:t xml:space="preserve"> </w:t>
      </w:r>
      <w:bookmarkEnd w:id="5"/>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14:paraId="2DB98DBD" w14:textId="77777777"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14:paraId="427F632D" w14:textId="77777777"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2C0C952F" w14:textId="77777777" w:rsidR="00AF3CCA" w:rsidRPr="00064ADD" w:rsidRDefault="00A150A9" w:rsidP="00AF3CCA">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14:paraId="79C3EBC3" w14:textId="77777777" w:rsidR="00AF3CCA"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proofErr w:type="spellStart"/>
      <w:r w:rsidR="00EA58C8" w:rsidRPr="00064ADD">
        <w:rPr>
          <w:rFonts w:ascii="GHEA Grapalat" w:hAnsi="GHEA Grapalat" w:cs="Sylfaen"/>
          <w:szCs w:val="24"/>
          <w:lang w:val="es-ES"/>
        </w:rPr>
        <w:t>Հայտերը</w:t>
      </w:r>
      <w:proofErr w:type="spellEnd"/>
      <w:r w:rsidR="00EA58C8" w:rsidRPr="00064ADD">
        <w:rPr>
          <w:rFonts w:ascii="GHEA Grapalat" w:hAnsi="GHEA Grapalat" w:cs="Sylfaen"/>
          <w:szCs w:val="24"/>
          <w:lang w:val="es-ES"/>
        </w:rPr>
        <w:t xml:space="preserve"> </w:t>
      </w:r>
      <w:proofErr w:type="spellStart"/>
      <w:r w:rsidR="00EA58C8" w:rsidRPr="00064ADD">
        <w:rPr>
          <w:rFonts w:ascii="GHEA Grapalat" w:hAnsi="GHEA Grapalat" w:cs="Sylfaen"/>
          <w:szCs w:val="24"/>
          <w:lang w:val="es-ES"/>
        </w:rPr>
        <w:t>բացվելուց</w:t>
      </w:r>
      <w:proofErr w:type="spellEnd"/>
      <w:r w:rsidR="00EA58C8" w:rsidRPr="00064ADD">
        <w:rPr>
          <w:rFonts w:ascii="GHEA Grapalat" w:hAnsi="GHEA Grapalat" w:cs="Sylfaen"/>
          <w:szCs w:val="24"/>
          <w:lang w:val="es-ES"/>
        </w:rPr>
        <w:t xml:space="preserve"> </w:t>
      </w:r>
      <w:r w:rsidR="007A3F75" w:rsidRPr="00064ADD">
        <w:rPr>
          <w:rFonts w:ascii="GHEA Grapalat" w:hAnsi="GHEA Grapalat" w:cs="Sylfaen"/>
          <w:szCs w:val="24"/>
          <w:lang w:val="es-ES"/>
        </w:rPr>
        <w:t xml:space="preserve">և </w:t>
      </w:r>
      <w:proofErr w:type="spellStart"/>
      <w:r w:rsidR="007A3F75" w:rsidRPr="00064ADD">
        <w:rPr>
          <w:rFonts w:ascii="GHEA Grapalat" w:hAnsi="GHEA Grapalat" w:cs="Sylfaen"/>
          <w:szCs w:val="24"/>
          <w:lang w:val="es-ES"/>
        </w:rPr>
        <w:t>գնահատվելուց</w:t>
      </w:r>
      <w:proofErr w:type="spellEnd"/>
      <w:r w:rsidR="007A3F75" w:rsidRPr="00064ADD">
        <w:rPr>
          <w:rFonts w:ascii="GHEA Grapalat" w:hAnsi="GHEA Grapalat" w:cs="Sylfaen"/>
          <w:szCs w:val="24"/>
          <w:lang w:val="es-ES"/>
        </w:rPr>
        <w:t xml:space="preserve">  </w:t>
      </w:r>
      <w:proofErr w:type="spellStart"/>
      <w:r w:rsidR="00EA58C8" w:rsidRPr="00064ADD">
        <w:rPr>
          <w:rFonts w:ascii="GHEA Grapalat" w:hAnsi="GHEA Grapalat" w:cs="Sylfaen"/>
          <w:szCs w:val="24"/>
          <w:lang w:val="es-ES"/>
        </w:rPr>
        <w:t>հետո</w:t>
      </w:r>
      <w:proofErr w:type="spellEnd"/>
      <w:r w:rsidR="00EA58C8" w:rsidRPr="00064ADD">
        <w:rPr>
          <w:rFonts w:ascii="GHEA Grapalat" w:hAnsi="GHEA Grapalat" w:cs="Sylfaen"/>
          <w:szCs w:val="24"/>
          <w:lang w:val="es-ES"/>
        </w:rPr>
        <w:t xml:space="preserve"> </w:t>
      </w:r>
      <w:proofErr w:type="spellStart"/>
      <w:r w:rsidR="00EA58C8" w:rsidRPr="00064ADD">
        <w:rPr>
          <w:rFonts w:ascii="GHEA Grapalat" w:hAnsi="GHEA Grapalat" w:cs="Sylfaen"/>
          <w:szCs w:val="24"/>
          <w:lang w:val="es-ES"/>
        </w:rPr>
        <w:t>կազմվում</w:t>
      </w:r>
      <w:proofErr w:type="spellEnd"/>
      <w:r w:rsidR="00EA58C8" w:rsidRPr="00064ADD">
        <w:rPr>
          <w:rFonts w:ascii="GHEA Grapalat" w:hAnsi="GHEA Grapalat" w:cs="Sylfaen"/>
          <w:szCs w:val="24"/>
          <w:lang w:val="es-ES"/>
        </w:rPr>
        <w:t xml:space="preserve"> է </w:t>
      </w:r>
      <w:proofErr w:type="spellStart"/>
      <w:r w:rsidR="00EA58C8" w:rsidRPr="00064ADD">
        <w:rPr>
          <w:rFonts w:ascii="GHEA Grapalat" w:hAnsi="GHEA Grapalat" w:cs="Sylfaen"/>
          <w:szCs w:val="24"/>
          <w:lang w:val="es-ES"/>
        </w:rPr>
        <w:t>արձանագրություն</w:t>
      </w:r>
      <w:proofErr w:type="spellEnd"/>
      <w:r w:rsidR="00EA58C8" w:rsidRPr="00064ADD">
        <w:rPr>
          <w:rFonts w:ascii="GHEA Grapalat" w:hAnsi="GHEA Grapalat" w:cs="Sylfaen"/>
          <w:szCs w:val="24"/>
          <w:lang w:val="es-ES"/>
        </w:rPr>
        <w:t>`</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14:paraId="6C3880D0" w14:textId="77777777" w:rsidR="00E65F37"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14:paraId="4EB297D5" w14:textId="77777777" w:rsidR="00C52CD8" w:rsidRPr="00064ADD" w:rsidRDefault="00A24827" w:rsidP="00EF3662">
      <w:pPr>
        <w:pStyle w:val="BodyTextIndent2"/>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3477B25A" w14:textId="6BD89C90" w:rsidR="008B73CD" w:rsidRPr="00993392" w:rsidRDefault="008B73CD"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14:paraId="6F01F6B7" w14:textId="77777777" w:rsidR="00A04C67" w:rsidRPr="00993392"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Օրենքի</w:t>
      </w:r>
      <w:proofErr w:type="spellEnd"/>
      <w:r w:rsidR="0036230B" w:rsidRPr="00993392">
        <w:rPr>
          <w:rFonts w:ascii="GHEA Grapalat" w:hAnsi="GHEA Grapalat" w:cs="Sylfaen"/>
          <w:sz w:val="20"/>
          <w:lang w:val="af-ZA"/>
        </w:rPr>
        <w:t xml:space="preserve"> 6-</w:t>
      </w:r>
      <w:proofErr w:type="spellStart"/>
      <w:r w:rsidR="0036230B" w:rsidRPr="00993392">
        <w:rPr>
          <w:rFonts w:ascii="GHEA Grapalat" w:hAnsi="GHEA Grapalat" w:cs="Sylfaen"/>
          <w:sz w:val="20"/>
        </w:rPr>
        <w:t>րդ</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հոդվածի</w:t>
      </w:r>
      <w:proofErr w:type="spellEnd"/>
      <w:r w:rsidR="0036230B" w:rsidRPr="00993392">
        <w:rPr>
          <w:rFonts w:ascii="GHEA Grapalat" w:hAnsi="GHEA Grapalat" w:cs="Sylfaen"/>
          <w:sz w:val="20"/>
          <w:lang w:val="af-ZA"/>
        </w:rPr>
        <w:t xml:space="preserve"> 1-</w:t>
      </w:r>
      <w:proofErr w:type="spellStart"/>
      <w:r w:rsidR="0036230B" w:rsidRPr="00993392">
        <w:rPr>
          <w:rFonts w:ascii="GHEA Grapalat" w:hAnsi="GHEA Grapalat" w:cs="Sylfaen"/>
          <w:sz w:val="20"/>
        </w:rPr>
        <w:t>ին</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մասի</w:t>
      </w:r>
      <w:proofErr w:type="spellEnd"/>
      <w:r w:rsidR="0036230B" w:rsidRPr="00993392">
        <w:rPr>
          <w:rFonts w:ascii="GHEA Grapalat" w:hAnsi="GHEA Grapalat" w:cs="Sylfaen"/>
          <w:sz w:val="20"/>
          <w:lang w:val="af-ZA"/>
        </w:rPr>
        <w:t xml:space="preserve"> 6-</w:t>
      </w:r>
      <w:proofErr w:type="spellStart"/>
      <w:r w:rsidR="0036230B" w:rsidRPr="00993392">
        <w:rPr>
          <w:rFonts w:ascii="GHEA Grapalat" w:hAnsi="GHEA Grapalat" w:cs="Sylfaen"/>
          <w:sz w:val="20"/>
        </w:rPr>
        <w:t>րդ</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կետով</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նախատեսված</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հիմքերն</w:t>
      </w:r>
      <w:proofErr w:type="spellEnd"/>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հայտ</w:t>
      </w:r>
      <w:proofErr w:type="spellEnd"/>
      <w:r w:rsidR="0036230B" w:rsidRPr="00993392">
        <w:rPr>
          <w:rFonts w:ascii="GHEA Grapalat" w:hAnsi="GHEA Grapalat" w:cs="Sylfaen"/>
          <w:sz w:val="20"/>
          <w:lang w:val="af-ZA"/>
        </w:rPr>
        <w:t xml:space="preserve"> </w:t>
      </w:r>
      <w:proofErr w:type="spellStart"/>
      <w:r w:rsidR="0036230B" w:rsidRPr="00993392">
        <w:rPr>
          <w:rFonts w:ascii="GHEA Grapalat" w:hAnsi="GHEA Grapalat" w:cs="Sylfaen"/>
          <w:sz w:val="20"/>
        </w:rPr>
        <w:t>գալու</w:t>
      </w:r>
      <w:proofErr w:type="spellEnd"/>
      <w:r w:rsidR="0036230B" w:rsidRPr="00993392">
        <w:rPr>
          <w:rFonts w:ascii="GHEA Grapalat" w:hAnsi="GHEA Grapalat" w:cs="Sylfaen"/>
          <w:sz w:val="20"/>
          <w:lang w:val="af-ZA"/>
        </w:rPr>
        <w:t xml:space="preserve"> </w:t>
      </w:r>
      <w:r w:rsidR="00AF3CCA" w:rsidRPr="00993392">
        <w:rPr>
          <w:rFonts w:ascii="GHEA Grapalat" w:hAnsi="GHEA Grapalat" w:cs="Sylfaen"/>
          <w:sz w:val="20"/>
          <w:lang w:val="ru-RU"/>
        </w:rPr>
        <w:t>դեպքում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պատվիրատուի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ղեկավարի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պատճառաբանված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հիման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վրա</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լիազորված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մարմինը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մասնակցին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ներառում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է</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գնումների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գործընթացին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մասնակցելու</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իրավունք</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չունեցող</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մասնակիցների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ցուցակում։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Ընդ</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որում</w:t>
      </w:r>
      <w:r w:rsidR="00AF3CCA" w:rsidRPr="00993392">
        <w:rPr>
          <w:rFonts w:ascii="GHEA Grapalat" w:hAnsi="GHEA Grapalat" w:cs="Sylfaen"/>
          <w:sz w:val="20"/>
          <w:lang w:val="af-ZA"/>
        </w:rPr>
        <w:t xml:space="preserve"> </w:t>
      </w:r>
      <w:r w:rsidR="00AF3CCA" w:rsidRPr="00993392">
        <w:rPr>
          <w:rFonts w:ascii="Calibri" w:hAnsi="Calibri" w:cs="Calibri"/>
          <w:sz w:val="20"/>
          <w:lang w:val="af-ZA"/>
        </w:rPr>
        <w:t> </w:t>
      </w:r>
      <w:r w:rsidR="00AF3CCA" w:rsidRPr="00993392">
        <w:rPr>
          <w:rFonts w:ascii="GHEA Grapalat" w:hAnsi="GHEA Grapalat" w:cs="Sylfaen"/>
          <w:sz w:val="20"/>
          <w:lang w:val="ru-RU"/>
        </w:rPr>
        <w:t>սույն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կետում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նշված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որոշումը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պատվիրատուի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ղեկավարը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կայացնում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գնման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ընթացակարգը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չկայացած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հայտարարվելու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կնքված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պայմանագրի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վերաբերյալ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հայտարարությունը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հրապարակելու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պայմանագիրը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միակողմանի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լուծելու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հայտարարությունը</w:t>
      </w:r>
      <w:r w:rsidR="00AF3CCA" w:rsidRPr="00064ADD">
        <w:rPr>
          <w:rFonts w:ascii="GHEA Grapalat" w:hAnsi="GHEA Grapalat" w:cs="Sylfaen"/>
          <w:sz w:val="20"/>
          <w:lang w:val="af-ZA"/>
        </w:rPr>
        <w:t xml:space="preserve"> </w:t>
      </w:r>
      <w:r w:rsidR="00A04C67" w:rsidRPr="00064ADD">
        <w:rPr>
          <w:rFonts w:ascii="GHEA Grapalat" w:hAnsi="GHEA Grapalat" w:cs="Sylfaen"/>
          <w:sz w:val="20"/>
          <w:lang w:val="af-ZA"/>
        </w:rPr>
        <w:t>(</w:t>
      </w:r>
      <w:r w:rsidR="00A04C67" w:rsidRPr="00064ADD">
        <w:rPr>
          <w:rFonts w:ascii="GHEA Grapalat" w:hAnsi="GHEA Grapalat" w:cs="Sylfaen"/>
          <w:sz w:val="20"/>
          <w:lang w:val="hy-AM"/>
        </w:rPr>
        <w:t>ծանուցումը</w:t>
      </w:r>
      <w:r w:rsidR="00A04C67" w:rsidRPr="00064ADD">
        <w:rPr>
          <w:rFonts w:ascii="GHEA Grapalat" w:hAnsi="GHEA Grapalat" w:cs="Sylfaen"/>
          <w:sz w:val="20"/>
          <w:lang w:val="af-ZA"/>
        </w:rPr>
        <w:t xml:space="preserve">) </w:t>
      </w:r>
      <w:r w:rsidR="00AF3CCA" w:rsidRPr="00064ADD">
        <w:rPr>
          <w:rFonts w:ascii="GHEA Grapalat" w:hAnsi="GHEA Grapalat" w:cs="Sylfaen"/>
          <w:sz w:val="20"/>
          <w:lang w:val="ru-RU"/>
        </w:rPr>
        <w:t>հրապարակելու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տասն</w:t>
      </w:r>
      <w:r w:rsidR="00A04C67" w:rsidRPr="00064ADD">
        <w:rPr>
          <w:rFonts w:ascii="GHEA Grapalat" w:hAnsi="GHEA Grapalat" w:cs="Sylfaen"/>
          <w:sz w:val="20"/>
          <w:lang w:val="hy-AM"/>
        </w:rPr>
        <w:t>երորդ օրը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կայացվելուն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այն</w:t>
      </w:r>
      <w:r w:rsidR="00AF3CCA" w:rsidRPr="00064ADD">
        <w:rPr>
          <w:rFonts w:ascii="GHEA Grapalat" w:hAnsi="GHEA Grapalat" w:cs="Sylfaen"/>
          <w:sz w:val="20"/>
          <w:lang w:val="af-ZA"/>
        </w:rPr>
        <w:t xml:space="preserve"> գրավոր </w:t>
      </w:r>
      <w:r w:rsidR="00AF3CCA" w:rsidRPr="00064ADD">
        <w:rPr>
          <w:rFonts w:ascii="GHEA Grapalat" w:hAnsi="GHEA Grapalat" w:cs="Sylfaen"/>
          <w:sz w:val="20"/>
          <w:lang w:val="ru-RU"/>
        </w:rPr>
        <w:t>տրամադրվում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լիազորված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մարմնին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և</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Լիազորված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մարմինը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ներառում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գնումների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գործընթացին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իրավունք</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չունեցող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մասնակիցների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ցուցակում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ստանալուն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քառասուներորդ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հինգ</w:t>
      </w:r>
      <w:proofErr w:type="spellStart"/>
      <w:r w:rsidR="00AF3CCA" w:rsidRPr="00064ADD">
        <w:rPr>
          <w:rFonts w:ascii="GHEA Grapalat" w:hAnsi="GHEA Grapalat" w:cs="Sylfaen"/>
          <w:sz w:val="20"/>
        </w:rPr>
        <w:t>երորդ</w:t>
      </w:r>
      <w:proofErr w:type="spellEnd"/>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w:t>
      </w:r>
      <w:r w:rsidR="00AF3CCA" w:rsidRPr="00064ADD">
        <w:rPr>
          <w:rFonts w:ascii="GHEA Grapalat" w:hAnsi="GHEA Grapalat" w:cs="Sylfaen"/>
          <w:sz w:val="20"/>
        </w:rPr>
        <w:t>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իսկ</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ստանալուն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քառասուներորդ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դրությամբ</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կողմից</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բողոքարկման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վերաբերյալ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հարուցված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և</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չավարտված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առկայության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դեպքում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տվյալ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գործով</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եզրափակիչ</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ակտն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ուժի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մեջ</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մտնելու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հինգ</w:t>
      </w:r>
      <w:proofErr w:type="spellStart"/>
      <w:r w:rsidR="00AF3CCA" w:rsidRPr="00064ADD">
        <w:rPr>
          <w:rFonts w:ascii="GHEA Grapalat" w:hAnsi="GHEA Grapalat" w:cs="Sylfaen"/>
          <w:sz w:val="20"/>
        </w:rPr>
        <w:t>երորդ</w:t>
      </w:r>
      <w:proofErr w:type="spellEnd"/>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w:t>
      </w:r>
      <w:r w:rsidR="00AF3CCA" w:rsidRPr="00064ADD">
        <w:rPr>
          <w:rFonts w:ascii="GHEA Grapalat" w:hAnsi="GHEA Grapalat" w:cs="Sylfaen"/>
          <w:sz w:val="20"/>
        </w:rPr>
        <w:t>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եթե</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քննության</w:t>
      </w:r>
      <w:r w:rsidR="00AF3CCA" w:rsidRPr="00064ADD">
        <w:rPr>
          <w:rFonts w:ascii="GHEA Grapalat" w:hAnsi="GHEA Grapalat" w:cs="Sylfaen"/>
          <w:sz w:val="20"/>
          <w:lang w:val="af-ZA"/>
        </w:rPr>
        <w:t xml:space="preserve"> </w:t>
      </w:r>
      <w:r w:rsidR="00AF3CCA" w:rsidRPr="00993392">
        <w:rPr>
          <w:rFonts w:ascii="GHEA Grapalat" w:hAnsi="GHEA Grapalat" w:cs="Sylfaen"/>
          <w:sz w:val="20"/>
          <w:lang w:val="ru-RU"/>
        </w:rPr>
        <w:t>արդյունքով</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կատարման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հնարավորությունը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չի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վերացել</w:t>
      </w:r>
      <w:r w:rsidR="00A04C67" w:rsidRPr="00993392">
        <w:rPr>
          <w:rFonts w:ascii="GHEA Grapalat" w:hAnsi="GHEA Grapalat" w:cs="Sylfaen"/>
          <w:sz w:val="20"/>
          <w:lang w:val="hy-AM"/>
        </w:rPr>
        <w:t>։</w:t>
      </w:r>
    </w:p>
    <w:p w14:paraId="3962CA62" w14:textId="2E49CF7A" w:rsidR="00A04C67" w:rsidRPr="00993392" w:rsidRDefault="00A04C67" w:rsidP="00A04C67">
      <w:pPr>
        <w:shd w:val="clear" w:color="auto" w:fill="FFFFFF"/>
        <w:ind w:firstLine="375"/>
        <w:jc w:val="both"/>
        <w:rPr>
          <w:rFonts w:ascii="GHEA Grapalat" w:hAnsi="GHEA Grapalat" w:cs="Sylfaen"/>
          <w:sz w:val="20"/>
          <w:lang w:val="af-ZA"/>
        </w:rPr>
      </w:pPr>
      <w:r w:rsidRPr="00993392">
        <w:rPr>
          <w:rFonts w:ascii="GHEA Grapalat" w:hAnsi="GHEA Grapalat" w:cs="Sylfaen"/>
          <w:sz w:val="20"/>
          <w:lang w:val="hy-AM"/>
        </w:rPr>
        <w:lastRenderedPageBreak/>
        <w:t xml:space="preserve"> </w:t>
      </w:r>
      <w:r w:rsidR="003502FE">
        <w:rPr>
          <w:rFonts w:ascii="GHEA Grapalat" w:hAnsi="GHEA Grapalat" w:cs="Sylfaen"/>
          <w:sz w:val="20"/>
          <w:lang w:val="hy-AM"/>
        </w:rPr>
        <w:t>Ե</w:t>
      </w:r>
      <w:r w:rsidRPr="00993392">
        <w:rPr>
          <w:rFonts w:ascii="GHEA Grapalat" w:hAnsi="GHEA Grapalat" w:cs="Sylfaen"/>
          <w:sz w:val="20"/>
          <w:lang w:val="af-ZA"/>
        </w:rPr>
        <w:t>թե՝</w:t>
      </w:r>
    </w:p>
    <w:p w14:paraId="1DFAEDD7" w14:textId="77777777" w:rsidR="00A04C67" w:rsidRPr="00993392" w:rsidRDefault="00A04C67" w:rsidP="00A04C67">
      <w:pPr>
        <w:pStyle w:val="ListParagraph"/>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proofErr w:type="spellStart"/>
      <w:r w:rsidRPr="00993392">
        <w:rPr>
          <w:rFonts w:ascii="GHEA Grapalat" w:hAnsi="GHEA Grapalat" w:cs="Sylfaen"/>
          <w:sz w:val="20"/>
        </w:rPr>
        <w:t>նին</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որոշումը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ներկայացվելու</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վերջնաժամկետը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լրանալու</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օրվա</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դրությամբ</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մասնակիցը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կամ</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պայմանագիրը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կնքած</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անձը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վճարել</w:t>
      </w:r>
      <w:proofErr w:type="spellEnd"/>
      <w:r w:rsidRPr="00993392">
        <w:rPr>
          <w:rFonts w:ascii="GHEA Grapalat" w:hAnsi="GHEA Grapalat" w:cs="Sylfaen"/>
          <w:sz w:val="20"/>
        </w:rPr>
        <w:t xml:space="preserve"> է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3737A0C" w14:textId="77777777" w:rsidR="00B864E3" w:rsidRDefault="00A04C67" w:rsidP="00B864E3">
      <w:pPr>
        <w:pStyle w:val="ListParagraph"/>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proofErr w:type="spellStart"/>
      <w:r w:rsidRPr="00993392">
        <w:rPr>
          <w:rFonts w:ascii="GHEA Grapalat" w:hAnsi="GHEA Grapalat" w:cs="Sylfaen"/>
          <w:sz w:val="20"/>
        </w:rPr>
        <w:t>նին</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որոշումը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ներկայացվելու</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վերջնաժամկետը</w:t>
      </w:r>
      <w:proofErr w:type="spellEnd"/>
      <w:r w:rsidRPr="00993392">
        <w:rPr>
          <w:rFonts w:ascii="GHEA Grapalat" w:hAnsi="GHEA Grapalat" w:cs="Sylfaen"/>
          <w:sz w:val="20"/>
        </w:rPr>
        <w:t xml:space="preserve"> </w:t>
      </w:r>
      <w:proofErr w:type="spellStart"/>
      <w:r w:rsidRPr="00993392">
        <w:rPr>
          <w:rFonts w:ascii="GHEA Grapalat" w:hAnsi="GHEA Grapalat" w:cs="Sylfaen"/>
          <w:sz w:val="20"/>
        </w:rPr>
        <w:t>լրանալու</w:t>
      </w:r>
      <w:r w:rsidRPr="00993392">
        <w:rPr>
          <w:rFonts w:ascii="GHEA Grapalat" w:hAnsi="GHEA Grapalat" w:cs="Sylfaen"/>
          <w:sz w:val="20"/>
          <w:lang w:val="en-US"/>
        </w:rPr>
        <w:t>ց</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հետո</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բայց</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ոչ</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ուշ</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քան</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մասնակցին</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կամ</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պայմանագիր</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կնքած</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անձին</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ցուցակում</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ներառելու</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վերջնաժամկետը</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լրանալու</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օրը</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ապա</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պատվիրատուն</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դրա</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մասին</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գրավոր</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տեղեկացնում</w:t>
      </w:r>
      <w:proofErr w:type="spellEnd"/>
      <w:r w:rsidRPr="00993392">
        <w:rPr>
          <w:rFonts w:ascii="GHEA Grapalat" w:hAnsi="GHEA Grapalat" w:cs="Sylfaen"/>
          <w:sz w:val="20"/>
          <w:lang w:val="af-ZA"/>
        </w:rPr>
        <w:t xml:space="preserve"> </w:t>
      </w:r>
      <w:r w:rsidRPr="00993392">
        <w:rPr>
          <w:rFonts w:ascii="GHEA Grapalat" w:hAnsi="GHEA Grapalat" w:cs="Sylfaen"/>
          <w:sz w:val="20"/>
          <w:lang w:val="en-US"/>
        </w:rPr>
        <w:t>է</w:t>
      </w:r>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լիազորված</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մարմին</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որի</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հիման</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վրա</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մասնակիցը</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չի</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ներառվում</w:t>
      </w:r>
      <w:proofErr w:type="spellEnd"/>
      <w:r w:rsidRPr="00993392">
        <w:rPr>
          <w:rFonts w:ascii="GHEA Grapalat" w:hAnsi="GHEA Grapalat" w:cs="Sylfaen"/>
          <w:sz w:val="20"/>
          <w:lang w:val="af-ZA"/>
        </w:rPr>
        <w:t xml:space="preserve"> </w:t>
      </w:r>
      <w:proofErr w:type="spellStart"/>
      <w:r w:rsidRPr="00993392">
        <w:rPr>
          <w:rFonts w:ascii="GHEA Grapalat" w:hAnsi="GHEA Grapalat" w:cs="Sylfaen"/>
          <w:sz w:val="20"/>
          <w:lang w:val="en-US"/>
        </w:rPr>
        <w:t>ցուցակում</w:t>
      </w:r>
      <w:proofErr w:type="spellEnd"/>
      <w:r w:rsidRPr="00993392">
        <w:rPr>
          <w:rFonts w:ascii="GHEA Grapalat" w:hAnsi="GHEA Grapalat" w:cs="Sylfaen"/>
          <w:sz w:val="20"/>
          <w:lang w:val="af-ZA"/>
        </w:rPr>
        <w:t>:</w:t>
      </w:r>
    </w:p>
    <w:p w14:paraId="14937D87" w14:textId="31D2EA4E" w:rsidR="00226C61" w:rsidRPr="00B864E3"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t>Ընդ որում, 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Pr="00B864E3">
        <w:rPr>
          <w:rFonts w:ascii="GHEA Grapalat" w:hAnsi="GHEA Grapalat" w:cs="Sylfaen"/>
          <w:sz w:val="20"/>
          <w:lang w:val="af-ZA"/>
        </w:rPr>
        <w:t xml:space="preserve"> (այդ թվում շտկման ենթակա)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proofErr w:type="spellStart"/>
      <w:r w:rsidRPr="00B864E3">
        <w:rPr>
          <w:rFonts w:ascii="GHEA Grapalat" w:hAnsi="GHEA Grapalat" w:cs="Sylfaen"/>
          <w:sz w:val="20"/>
        </w:rPr>
        <w:t>արդյունքում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համաձայնագիր</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կնքելու</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նպատակով</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պայմանագիրը</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կնքած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անձը</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սահմանված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ժամկետում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միակողմանի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հաստատված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հայտարարության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տուժանքի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այսուհետ</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նաև</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տուժանք</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ձևով</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ներկայացված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պայմանագրի</w:t>
      </w:r>
      <w:proofErr w:type="spellEnd"/>
      <w:r w:rsidRPr="00B864E3">
        <w:rPr>
          <w:rFonts w:ascii="GHEA Grapalat" w:hAnsi="GHEA Grapalat" w:cs="Sylfaen"/>
          <w:sz w:val="20"/>
          <w:lang w:val="af-ZA"/>
        </w:rPr>
        <w:t xml:space="preserve"> </w:t>
      </w:r>
      <w:r w:rsidRPr="00B864E3">
        <w:rPr>
          <w:rFonts w:ascii="GHEA Grapalat" w:hAnsi="GHEA Grapalat" w:cs="Sylfaen"/>
          <w:sz w:val="20"/>
        </w:rPr>
        <w:t>և</w:t>
      </w:r>
      <w:r w:rsidRPr="00B864E3">
        <w:rPr>
          <w:rFonts w:ascii="GHEA Grapalat" w:hAnsi="GHEA Grapalat" w:cs="Sylfaen"/>
          <w:sz w:val="20"/>
          <w:lang w:val="af-ZA"/>
        </w:rPr>
        <w:t xml:space="preserve"> (</w:t>
      </w:r>
      <w:proofErr w:type="spellStart"/>
      <w:r w:rsidRPr="00B864E3">
        <w:rPr>
          <w:rFonts w:ascii="GHEA Grapalat" w:hAnsi="GHEA Grapalat" w:cs="Sylfaen"/>
          <w:sz w:val="20"/>
        </w:rPr>
        <w:t>կամ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որակավորման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ապահովումը</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չի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փոխարինում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բանկային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երաշխիք</w:t>
      </w:r>
      <w:proofErr w:type="spellEnd"/>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proofErr w:type="spellStart"/>
      <w:r w:rsidRPr="00B864E3">
        <w:rPr>
          <w:rFonts w:ascii="GHEA Grapalat" w:hAnsi="GHEA Grapalat" w:cs="Sylfaen"/>
          <w:sz w:val="20"/>
        </w:rPr>
        <w:t>կամ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կանխիկ</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փողով</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ապա</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այդ</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հանգամանքը</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համարվում</w:t>
      </w:r>
      <w:proofErr w:type="spellEnd"/>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proofErr w:type="spellStart"/>
      <w:r w:rsidRPr="00B864E3">
        <w:rPr>
          <w:rFonts w:ascii="GHEA Grapalat" w:hAnsi="GHEA Grapalat" w:cs="Sylfaen"/>
          <w:sz w:val="20"/>
        </w:rPr>
        <w:t>որպես</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գնման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գործընթացի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շրջանակում</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մասնակցի</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ստանձնված</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պարտավորության</w:t>
      </w:r>
      <w:proofErr w:type="spellEnd"/>
      <w:r w:rsidRPr="00B864E3">
        <w:rPr>
          <w:rFonts w:ascii="GHEA Grapalat" w:hAnsi="GHEA Grapalat" w:cs="Sylfaen"/>
          <w:sz w:val="20"/>
          <w:lang w:val="af-ZA"/>
        </w:rPr>
        <w:t xml:space="preserve"> </w:t>
      </w:r>
      <w:proofErr w:type="spellStart"/>
      <w:r w:rsidRPr="00B864E3">
        <w:rPr>
          <w:rFonts w:ascii="GHEA Grapalat" w:hAnsi="GHEA Grapalat" w:cs="Sylfaen"/>
          <w:sz w:val="20"/>
        </w:rPr>
        <w:t>խախտում</w:t>
      </w:r>
      <w:proofErr w:type="spellEnd"/>
      <w:r w:rsidRPr="00B864E3">
        <w:rPr>
          <w:rFonts w:ascii="GHEA Grapalat" w:hAnsi="GHEA Grapalat" w:cs="Sylfaen"/>
          <w:sz w:val="20"/>
          <w:lang w:val="af-ZA"/>
        </w:rPr>
        <w:t xml:space="preserve">: </w:t>
      </w:r>
    </w:p>
    <w:p w14:paraId="37B1234C" w14:textId="53022BD7"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14:paraId="21A3E8C3" w14:textId="77777777"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proofErr w:type="spellStart"/>
      <w:r w:rsidR="00D371A7" w:rsidRPr="00064ADD">
        <w:rPr>
          <w:rFonts w:ascii="GHEA Grapalat" w:hAnsi="GHEA Grapalat" w:cs="Sylfaen"/>
          <w:sz w:val="20"/>
          <w:szCs w:val="24"/>
          <w:lang w:eastAsia="en-US"/>
        </w:rPr>
        <w:t>սահմանված</w:t>
      </w:r>
      <w:proofErr w:type="spellEnd"/>
      <w:r w:rsidR="00D371A7" w:rsidRPr="00064ADD">
        <w:rPr>
          <w:rFonts w:ascii="GHEA Grapalat" w:hAnsi="GHEA Grapalat" w:cs="Sylfaen"/>
          <w:sz w:val="20"/>
          <w:szCs w:val="24"/>
          <w:lang w:val="af-ZA" w:eastAsia="en-US"/>
        </w:rPr>
        <w:t xml:space="preserve"> </w:t>
      </w:r>
      <w:proofErr w:type="spellStart"/>
      <w:r w:rsidR="00D371A7" w:rsidRPr="00064ADD">
        <w:rPr>
          <w:rFonts w:ascii="GHEA Grapalat" w:hAnsi="GHEA Grapalat" w:cs="Sylfaen"/>
          <w:sz w:val="20"/>
          <w:szCs w:val="24"/>
          <w:lang w:eastAsia="en-US"/>
        </w:rPr>
        <w:t>ժամկետում</w:t>
      </w:r>
      <w:proofErr w:type="spellEnd"/>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proofErr w:type="spellStart"/>
      <w:r w:rsidR="00FE20B2" w:rsidRPr="00064ADD">
        <w:rPr>
          <w:rFonts w:ascii="GHEA Grapalat" w:hAnsi="GHEA Grapalat" w:cs="Sylfaen"/>
          <w:sz w:val="20"/>
          <w:szCs w:val="24"/>
          <w:lang w:eastAsia="en-US"/>
        </w:rPr>
        <w:t>ուղարկելու</w:t>
      </w:r>
      <w:proofErr w:type="spellEnd"/>
      <w:r w:rsidR="00FE20B2" w:rsidRPr="00064ADD">
        <w:rPr>
          <w:rFonts w:ascii="GHEA Grapalat" w:hAnsi="GHEA Grapalat" w:cs="Sylfaen"/>
          <w:sz w:val="20"/>
          <w:szCs w:val="24"/>
          <w:lang w:val="af-ZA" w:eastAsia="en-US"/>
        </w:rPr>
        <w:t xml:space="preserve"> </w:t>
      </w:r>
      <w:proofErr w:type="spellStart"/>
      <w:r w:rsidR="00FE20B2" w:rsidRPr="00064ADD">
        <w:rPr>
          <w:rFonts w:ascii="GHEA Grapalat" w:hAnsi="GHEA Grapalat" w:cs="Sylfaen"/>
          <w:sz w:val="20"/>
          <w:szCs w:val="24"/>
          <w:lang w:eastAsia="en-US"/>
        </w:rPr>
        <w:t>միջոցով</w:t>
      </w:r>
      <w:proofErr w:type="spellEnd"/>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14:paraId="282545A0" w14:textId="77777777" w:rsidR="002B121D"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14:paraId="38ECDB39" w14:textId="77777777"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eastAsia="x-none"/>
        </w:rPr>
        <w:t>ուղարկվելու միջոցով:</w:t>
      </w:r>
    </w:p>
    <w:p w14:paraId="71A2FA36" w14:textId="77777777" w:rsidR="00B7535E" w:rsidRPr="00064ADD" w:rsidRDefault="00B7535E" w:rsidP="00B7535E">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1465E806" w14:textId="3C44501E" w:rsidR="002B103D" w:rsidRPr="00064ADD" w:rsidRDefault="00A150A9" w:rsidP="00EF3662">
      <w:pPr>
        <w:pStyle w:val="BodyTextIndent2"/>
        <w:spacing w:line="240" w:lineRule="auto"/>
        <w:ind w:firstLine="567"/>
        <w:rPr>
          <w:rFonts w:ascii="GHEA Grapalat" w:hAnsi="GHEA Grapalat"/>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r w:rsidR="00590714">
        <w:rPr>
          <w:rFonts w:ascii="GHEA Grapalat" w:hAnsi="GHEA Grapalat"/>
          <w:lang w:val="ru-RU"/>
        </w:rPr>
        <w:t>Եթե</w:t>
      </w:r>
      <w:r w:rsidR="00590714" w:rsidRPr="00745C8B">
        <w:rPr>
          <w:rFonts w:ascii="GHEA Grapalat" w:hAnsi="GHEA Grapalat"/>
        </w:rPr>
        <w:t xml:space="preserve"> </w:t>
      </w:r>
      <w:r w:rsidR="00590714">
        <w:rPr>
          <w:rFonts w:ascii="GHEA Grapalat" w:hAnsi="GHEA Grapalat"/>
          <w:lang w:val="ru-RU"/>
        </w:rPr>
        <w:t>ընթացակարգը</w:t>
      </w:r>
      <w:r w:rsidR="00590714" w:rsidRPr="00745C8B">
        <w:rPr>
          <w:rFonts w:ascii="GHEA Grapalat" w:hAnsi="GHEA Grapalat"/>
        </w:rPr>
        <w:t xml:space="preserve"> </w:t>
      </w:r>
      <w:r w:rsidR="00590714">
        <w:rPr>
          <w:rFonts w:ascii="GHEA Grapalat" w:hAnsi="GHEA Grapalat"/>
          <w:lang w:val="ru-RU"/>
        </w:rPr>
        <w:t>կազմակերպվում</w:t>
      </w:r>
      <w:r w:rsidR="00590714" w:rsidRPr="00745C8B">
        <w:rPr>
          <w:rFonts w:ascii="GHEA Grapalat" w:hAnsi="GHEA Grapalat"/>
        </w:rPr>
        <w:t xml:space="preserve"> </w:t>
      </w:r>
      <w:r w:rsidR="00590714">
        <w:rPr>
          <w:rFonts w:ascii="GHEA Grapalat" w:hAnsi="GHEA Grapalat"/>
          <w:lang w:val="ru-RU"/>
        </w:rPr>
        <w:t>է</w:t>
      </w:r>
      <w:r w:rsidR="00590714" w:rsidRPr="00745C8B">
        <w:rPr>
          <w:rFonts w:ascii="GHEA Grapalat" w:hAnsi="GHEA Grapalat"/>
        </w:rPr>
        <w:t xml:space="preserve"> </w:t>
      </w:r>
      <w:r w:rsidR="00590714">
        <w:rPr>
          <w:rFonts w:ascii="GHEA Grapalat" w:hAnsi="GHEA Grapalat"/>
          <w:lang w:val="ru-RU"/>
        </w:rPr>
        <w:t>չափաբաժիններով</w:t>
      </w:r>
      <w:r w:rsidR="00590714" w:rsidRPr="00745C8B">
        <w:rPr>
          <w:rFonts w:ascii="GHEA Grapalat" w:hAnsi="GHEA Grapalat"/>
        </w:rPr>
        <w:t xml:space="preserve">, </w:t>
      </w:r>
      <w:r w:rsidR="00590714">
        <w:rPr>
          <w:rFonts w:ascii="GHEA Grapalat" w:hAnsi="GHEA Grapalat"/>
          <w:lang w:val="ru-RU"/>
        </w:rPr>
        <w:t>ապա</w:t>
      </w:r>
      <w:r w:rsidR="00590714" w:rsidRPr="00745C8B">
        <w:rPr>
          <w:rFonts w:ascii="GHEA Grapalat" w:hAnsi="GHEA Grapalat"/>
        </w:rPr>
        <w:t xml:space="preserve"> </w:t>
      </w:r>
      <w:r w:rsidR="00590714">
        <w:rPr>
          <w:rFonts w:ascii="GHEA Grapalat" w:hAnsi="GHEA Grapalat"/>
          <w:lang w:val="ru-RU"/>
        </w:rPr>
        <w:t>հ</w:t>
      </w:r>
      <w:r w:rsidR="00590714" w:rsidRPr="00A71D81">
        <w:rPr>
          <w:rFonts w:ascii="GHEA Grapalat" w:hAnsi="GHEA Grapalat" w:cs="Sylfaen"/>
        </w:rPr>
        <w:t>այտերի</w:t>
      </w:r>
      <w:r w:rsidR="00590714" w:rsidRPr="00A71D81">
        <w:rPr>
          <w:rFonts w:ascii="GHEA Grapalat" w:hAnsi="GHEA Grapalat" w:cs="Arial"/>
        </w:rPr>
        <w:t xml:space="preserve"> </w:t>
      </w:r>
      <w:r w:rsidR="00590714" w:rsidRPr="00A71D81">
        <w:rPr>
          <w:rFonts w:ascii="GHEA Grapalat" w:hAnsi="GHEA Grapalat" w:cs="Sylfaen"/>
        </w:rPr>
        <w:t>գնահատումը</w:t>
      </w:r>
      <w:r w:rsidR="00590714" w:rsidRPr="00A71D81">
        <w:rPr>
          <w:rFonts w:ascii="GHEA Grapalat" w:hAnsi="GHEA Grapalat" w:cs="Arial"/>
        </w:rPr>
        <w:t xml:space="preserve"> </w:t>
      </w:r>
      <w:r w:rsidR="00590714" w:rsidRPr="00A71D81">
        <w:rPr>
          <w:rFonts w:ascii="GHEA Grapalat" w:hAnsi="GHEA Grapalat" w:cs="Sylfaen"/>
        </w:rPr>
        <w:t>և</w:t>
      </w:r>
      <w:r w:rsidR="00590714" w:rsidRPr="00A71D81">
        <w:rPr>
          <w:rFonts w:ascii="GHEA Grapalat" w:hAnsi="GHEA Grapalat" w:cs="Arial"/>
        </w:rPr>
        <w:t xml:space="preserve"> </w:t>
      </w:r>
      <w:r w:rsidR="00590714" w:rsidRPr="00A71D81">
        <w:rPr>
          <w:rFonts w:ascii="GHEA Grapalat" w:hAnsi="GHEA Grapalat" w:cs="Sylfaen"/>
        </w:rPr>
        <w:t>ընտրված մասնակցի որոշումն</w:t>
      </w:r>
      <w:r w:rsidR="00590714" w:rsidRPr="00A71D81">
        <w:rPr>
          <w:rFonts w:ascii="GHEA Grapalat" w:hAnsi="GHEA Grapalat" w:cs="Arial"/>
        </w:rPr>
        <w:t xml:space="preserve"> </w:t>
      </w:r>
      <w:r w:rsidR="00590714" w:rsidRPr="00A71D81">
        <w:rPr>
          <w:rFonts w:ascii="GHEA Grapalat" w:hAnsi="GHEA Grapalat" w:cs="Sylfaen"/>
        </w:rPr>
        <w:t>իրականացվում</w:t>
      </w:r>
      <w:r w:rsidR="00590714" w:rsidRPr="00A71D81">
        <w:rPr>
          <w:rFonts w:ascii="GHEA Grapalat" w:hAnsi="GHEA Grapalat" w:cs="Arial"/>
        </w:rPr>
        <w:t xml:space="preserve"> </w:t>
      </w:r>
      <w:r w:rsidR="00590714" w:rsidRPr="00A71D81">
        <w:rPr>
          <w:rFonts w:ascii="GHEA Grapalat" w:hAnsi="GHEA Grapalat" w:cs="Sylfaen"/>
        </w:rPr>
        <w:t>է</w:t>
      </w:r>
      <w:r w:rsidR="00590714" w:rsidRPr="00A71D81">
        <w:rPr>
          <w:rFonts w:ascii="GHEA Grapalat" w:hAnsi="GHEA Grapalat" w:cs="Arial"/>
        </w:rPr>
        <w:t xml:space="preserve"> </w:t>
      </w:r>
      <w:r w:rsidR="00590714" w:rsidRPr="00A71D81">
        <w:rPr>
          <w:rFonts w:ascii="GHEA Grapalat" w:hAnsi="GHEA Grapalat" w:cs="Sylfaen"/>
        </w:rPr>
        <w:t>ըստ</w:t>
      </w:r>
      <w:r w:rsidR="00590714" w:rsidRPr="00A71D81">
        <w:rPr>
          <w:rFonts w:ascii="GHEA Grapalat" w:hAnsi="GHEA Grapalat" w:cs="Arial"/>
        </w:rPr>
        <w:t xml:space="preserve"> </w:t>
      </w:r>
      <w:r w:rsidR="00590714" w:rsidRPr="00A71D81">
        <w:rPr>
          <w:rFonts w:ascii="GHEA Grapalat" w:hAnsi="GHEA Grapalat" w:cs="Sylfaen"/>
        </w:rPr>
        <w:t>առանձին</w:t>
      </w:r>
      <w:r w:rsidR="00590714" w:rsidRPr="00A71D81">
        <w:rPr>
          <w:rFonts w:ascii="GHEA Grapalat" w:hAnsi="GHEA Grapalat" w:cs="Arial"/>
        </w:rPr>
        <w:t xml:space="preserve"> </w:t>
      </w:r>
      <w:r w:rsidR="00590714" w:rsidRPr="00A71D81">
        <w:rPr>
          <w:rFonts w:ascii="GHEA Grapalat" w:hAnsi="GHEA Grapalat" w:cs="Sylfaen"/>
        </w:rPr>
        <w:t>չափաբաժինների</w:t>
      </w:r>
      <w:r w:rsidR="00590714" w:rsidRPr="00A71D81">
        <w:rPr>
          <w:rFonts w:ascii="GHEA Grapalat" w:hAnsi="GHEA Grapalat" w:cs="Tahoma"/>
        </w:rPr>
        <w:t>։</w:t>
      </w:r>
      <w:r w:rsidR="002B103D" w:rsidRPr="00064ADD">
        <w:rPr>
          <w:rFonts w:ascii="GHEA Grapalat" w:hAnsi="GHEA Grapalat" w:cs="Tahoma"/>
          <w:lang w:val="hy-AM"/>
        </w:rPr>
        <w:t xml:space="preserve"> </w:t>
      </w:r>
    </w:p>
    <w:p w14:paraId="2482F224" w14:textId="77777777" w:rsidR="00583092" w:rsidRPr="00064ADD" w:rsidRDefault="00A150A9" w:rsidP="00EF3662">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8</w:t>
      </w:r>
      <w:r w:rsidR="009E35C5"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1</w:t>
      </w:r>
      <w:r w:rsidR="00AF3CCA" w:rsidRPr="00064ADD">
        <w:rPr>
          <w:rFonts w:ascii="GHEA Grapalat" w:hAnsi="GHEA Grapalat"/>
          <w:sz w:val="20"/>
          <w:szCs w:val="20"/>
          <w:lang w:val="hy-AM" w:eastAsia="x-none"/>
        </w:rPr>
        <w:t>9</w:t>
      </w:r>
      <w:r w:rsidR="003F288F" w:rsidRPr="00064ADD">
        <w:rPr>
          <w:rFonts w:ascii="GHEA Grapalat" w:hAnsi="GHEA Grapalat"/>
          <w:sz w:val="20"/>
          <w:szCs w:val="20"/>
          <w:lang w:val="af-ZA" w:eastAsia="x-none"/>
        </w:rPr>
        <w:t xml:space="preserve"> </w:t>
      </w:r>
      <w:r w:rsidR="00583092" w:rsidRPr="00064ADD">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eastAsia="x-none"/>
        </w:rPr>
        <w:t xml:space="preserve">ի որոշմամբ </w:t>
      </w:r>
      <w:r w:rsidR="00583092" w:rsidRPr="00064ADD">
        <w:rPr>
          <w:rFonts w:ascii="GHEA Grapalat" w:hAnsi="GHEA Grapalat"/>
          <w:sz w:val="20"/>
          <w:szCs w:val="20"/>
          <w:lang w:val="af-ZA" w:eastAsia="x-none"/>
        </w:rPr>
        <w:t>ընտրված մասնակ</w:t>
      </w:r>
      <w:r w:rsidR="002E0966" w:rsidRPr="00064ADD">
        <w:rPr>
          <w:rFonts w:ascii="GHEA Grapalat" w:hAnsi="GHEA Grapalat"/>
          <w:sz w:val="20"/>
          <w:szCs w:val="20"/>
          <w:lang w:val="af-ZA" w:eastAsia="x-none"/>
        </w:rPr>
        <w:t xml:space="preserve">ից է ճանաչվում հաջորդող տեղ զբաղեցրած մասնակիցը՝ </w:t>
      </w:r>
      <w:r w:rsidR="00583092" w:rsidRPr="00064ADD">
        <w:rPr>
          <w:rFonts w:ascii="GHEA Grapalat" w:hAnsi="GHEA Grapalat"/>
          <w:sz w:val="20"/>
          <w:szCs w:val="20"/>
          <w:lang w:val="af-ZA" w:eastAsia="x-none"/>
        </w:rPr>
        <w:t xml:space="preserve">սույն </w:t>
      </w:r>
      <w:r w:rsidR="00583092" w:rsidRPr="00064ADD">
        <w:rPr>
          <w:rFonts w:ascii="GHEA Grapalat" w:hAnsi="GHEA Grapalat"/>
          <w:sz w:val="20"/>
          <w:szCs w:val="20"/>
          <w:lang w:val="hy-AM" w:eastAsia="x-none"/>
        </w:rPr>
        <w:t>հրավեր</w:t>
      </w:r>
      <w:r w:rsidR="00537173" w:rsidRPr="00064ADD">
        <w:rPr>
          <w:rFonts w:ascii="GHEA Grapalat" w:hAnsi="GHEA Grapalat"/>
          <w:sz w:val="20"/>
          <w:szCs w:val="20"/>
          <w:lang w:val="hy-AM" w:eastAsia="x-none"/>
        </w:rPr>
        <w:t>ի 1-ին մասի 8.1</w:t>
      </w:r>
      <w:r w:rsidR="00733A58" w:rsidRPr="00064ADD">
        <w:rPr>
          <w:rFonts w:ascii="GHEA Grapalat" w:hAnsi="GHEA Grapalat"/>
          <w:sz w:val="20"/>
          <w:szCs w:val="20"/>
          <w:lang w:val="hy-AM" w:eastAsia="x-none"/>
        </w:rPr>
        <w:t>2</w:t>
      </w:r>
      <w:r w:rsidR="00537173" w:rsidRPr="00064ADD">
        <w:rPr>
          <w:rFonts w:ascii="GHEA Grapalat" w:hAnsi="GHEA Grapalat"/>
          <w:sz w:val="20"/>
          <w:szCs w:val="20"/>
          <w:lang w:val="hy-AM" w:eastAsia="x-none"/>
        </w:rPr>
        <w:t>-ից 8.</w:t>
      </w:r>
      <w:r w:rsidR="00733A58" w:rsidRPr="00064ADD">
        <w:rPr>
          <w:rFonts w:ascii="GHEA Grapalat" w:hAnsi="GHEA Grapalat"/>
          <w:sz w:val="20"/>
          <w:szCs w:val="20"/>
          <w:lang w:val="hy-AM" w:eastAsia="x-none"/>
        </w:rPr>
        <w:t>1</w:t>
      </w:r>
      <w:r w:rsidR="00AF3CCA" w:rsidRPr="00064ADD">
        <w:rPr>
          <w:rFonts w:ascii="GHEA Grapalat" w:hAnsi="GHEA Grapalat"/>
          <w:sz w:val="20"/>
          <w:szCs w:val="20"/>
          <w:lang w:val="hy-AM" w:eastAsia="x-none"/>
        </w:rPr>
        <w:t>8</w:t>
      </w:r>
      <w:r w:rsidR="00537173" w:rsidRPr="00064ADD">
        <w:rPr>
          <w:rFonts w:ascii="GHEA Grapalat" w:hAnsi="GHEA Grapalat"/>
          <w:sz w:val="20"/>
          <w:szCs w:val="20"/>
          <w:lang w:val="hy-AM" w:eastAsia="x-none"/>
        </w:rPr>
        <w:t>րդ կետերով սահմանված ընթացակարգ</w:t>
      </w:r>
      <w:r w:rsidR="002E0966" w:rsidRPr="00064ADD">
        <w:rPr>
          <w:rFonts w:ascii="GHEA Grapalat" w:hAnsi="GHEA Grapalat"/>
          <w:sz w:val="20"/>
          <w:szCs w:val="20"/>
          <w:lang w:val="hy-AM" w:eastAsia="x-none"/>
        </w:rPr>
        <w:t>ի կիրառմամբ</w:t>
      </w:r>
      <w:r w:rsidR="00583092" w:rsidRPr="00064ADD">
        <w:rPr>
          <w:rFonts w:ascii="GHEA Grapalat" w:hAnsi="GHEA Grapalat"/>
          <w:sz w:val="20"/>
          <w:szCs w:val="20"/>
          <w:lang w:val="af-ZA" w:eastAsia="x-none"/>
        </w:rPr>
        <w:t>:</w:t>
      </w:r>
    </w:p>
    <w:p w14:paraId="4E901F40"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14:paraId="0A0BC1BB" w14:textId="77777777" w:rsidR="00583092" w:rsidRPr="00064ADD" w:rsidRDefault="00662165"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14:paraId="0013D07F"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14:paraId="13323609" w14:textId="77777777"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084FBCF5" w14:textId="77777777"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hy-AM"/>
        </w:rPr>
        <w:lastRenderedPageBreak/>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14:paraId="7610C149" w14:textId="5C816D03" w:rsidR="00AB1F10" w:rsidRPr="00064ADD" w:rsidRDefault="00AB1F10" w:rsidP="00AB1F10">
      <w:pPr>
        <w:pStyle w:val="BodyTextIndent2"/>
        <w:spacing w:line="240" w:lineRule="auto"/>
        <w:ind w:firstLine="567"/>
        <w:rPr>
          <w:rFonts w:ascii="GHEA Grapalat" w:hAnsi="GHEA Grapalat" w:cs="Sylfaen"/>
          <w:lang w:val="hy-AM"/>
        </w:rPr>
      </w:pPr>
      <w:proofErr w:type="spellStart"/>
      <w:r w:rsidRPr="00064ADD">
        <w:rPr>
          <w:rFonts w:ascii="GHEA Grapalat" w:hAnsi="GHEA Grapalat" w:cs="Sylfaen"/>
          <w:lang w:val="es-ES"/>
        </w:rPr>
        <w:t>Անգործության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ժամկետը</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սույն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ընթացակարգի</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դեպքում</w:t>
      </w:r>
      <w:proofErr w:type="spellEnd"/>
      <w:r w:rsidRPr="00064ADD">
        <w:rPr>
          <w:rFonts w:ascii="GHEA Grapalat" w:hAnsi="GHEA Grapalat" w:cs="Sylfaen"/>
          <w:lang w:val="es-ES"/>
        </w:rPr>
        <w:t xml:space="preserve"> </w:t>
      </w:r>
      <w:r w:rsidR="00905571">
        <w:rPr>
          <w:rFonts w:ascii="GHEA Grapalat" w:hAnsi="GHEA Grapalat" w:cs="Sylfaen"/>
          <w:color w:val="FF0000"/>
          <w:lang w:val="es-ES"/>
        </w:rPr>
        <w:t>10</w:t>
      </w:r>
      <w:r w:rsidRPr="00064ADD">
        <w:rPr>
          <w:rFonts w:ascii="GHEA Grapalat" w:hAnsi="GHEA Grapalat" w:cs="Sylfaen"/>
          <w:lang w:val="es-ES"/>
        </w:rPr>
        <w:t xml:space="preserve"> </w:t>
      </w:r>
      <w:proofErr w:type="spellStart"/>
      <w:r w:rsidRPr="00064ADD">
        <w:rPr>
          <w:rFonts w:ascii="GHEA Grapalat" w:hAnsi="GHEA Grapalat" w:cs="Sylfaen"/>
          <w:lang w:val="es-ES"/>
        </w:rPr>
        <w:t>օրացուցային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օր</w:t>
      </w:r>
      <w:proofErr w:type="spellEnd"/>
      <w:r w:rsidRPr="00064ADD">
        <w:rPr>
          <w:rFonts w:ascii="GHEA Grapalat" w:hAnsi="GHEA Grapalat" w:cs="Arial"/>
          <w:lang w:val="es-ES"/>
        </w:rPr>
        <w:t xml:space="preserve"> </w:t>
      </w:r>
      <w:r w:rsidRPr="00064ADD">
        <w:rPr>
          <w:rFonts w:ascii="GHEA Grapalat" w:hAnsi="GHEA Grapalat" w:cs="Sylfaen"/>
          <w:lang w:val="es-ES"/>
        </w:rPr>
        <w:t>է</w:t>
      </w:r>
      <w:r w:rsidRPr="00064ADD">
        <w:rPr>
          <w:rFonts w:ascii="GHEA Grapalat" w:hAnsi="GHEA Grapalat" w:cs="Tahoma"/>
          <w:lang w:val="es-ES"/>
        </w:rPr>
        <w:t>։</w:t>
      </w:r>
      <w:r w:rsidRPr="00064ADD">
        <w:rPr>
          <w:rFonts w:ascii="GHEA Grapalat" w:hAnsi="GHEA Grapalat"/>
          <w:lang w:val="es-ES"/>
        </w:rPr>
        <w:t xml:space="preserve"> </w:t>
      </w:r>
      <w:proofErr w:type="spellStart"/>
      <w:r w:rsidRPr="00064ADD">
        <w:rPr>
          <w:rFonts w:ascii="GHEA Grapalat" w:hAnsi="GHEA Grapalat" w:cs="Sylfaen"/>
          <w:lang w:val="es-ES"/>
        </w:rPr>
        <w:t>Անգործության</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ժամկետը</w:t>
      </w:r>
      <w:proofErr w:type="spellEnd"/>
      <w:r w:rsidRPr="00064ADD">
        <w:rPr>
          <w:rFonts w:ascii="GHEA Grapalat" w:hAnsi="GHEA Grapalat" w:cs="Arial"/>
          <w:lang w:val="es-ES"/>
        </w:rPr>
        <w:t xml:space="preserve"> </w:t>
      </w:r>
      <w:proofErr w:type="spellStart"/>
      <w:r w:rsidRPr="00064ADD">
        <w:rPr>
          <w:rFonts w:ascii="GHEA Grapalat" w:hAnsi="GHEA Grapalat" w:cs="Sylfaen"/>
          <w:lang w:val="es-ES"/>
        </w:rPr>
        <w:t>կիրառելի</w:t>
      </w:r>
      <w:proofErr w:type="spellEnd"/>
      <w:r w:rsidRPr="00064ADD">
        <w:rPr>
          <w:rFonts w:ascii="GHEA Grapalat" w:hAnsi="GHEA Grapalat" w:cs="Sylfaen"/>
          <w:lang w:val="hy-AM"/>
        </w:rPr>
        <w:t>.</w:t>
      </w:r>
    </w:p>
    <w:p w14:paraId="7BD403B2" w14:textId="77777777"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չէ</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եթե</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միայն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մեկ</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մ</w:t>
      </w:r>
      <w:r w:rsidRPr="00064ADD">
        <w:rPr>
          <w:rFonts w:ascii="GHEA Grapalat" w:hAnsi="GHEA Grapalat" w:cs="Sylfaen"/>
          <w:sz w:val="20"/>
          <w:szCs w:val="20"/>
          <w:lang w:val="es-ES"/>
        </w:rPr>
        <w:t>ասնակից</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հայտ</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ներկայացրել</w:t>
      </w:r>
      <w:proofErr w:type="spellEnd"/>
      <w:r w:rsidRPr="00064ADD">
        <w:rPr>
          <w:rFonts w:ascii="GHEA Grapalat" w:hAnsi="GHEA Grapalat"/>
          <w:i/>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lang w:val="es-ES"/>
        </w:rPr>
        <w:t>որի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հետ</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կնքվում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պայմանագիր</w:t>
      </w:r>
      <w:proofErr w:type="spellEnd"/>
      <w:r w:rsidRPr="00064ADD">
        <w:rPr>
          <w:rFonts w:ascii="GHEA Grapalat" w:hAnsi="GHEA Grapalat" w:cs="Arial"/>
          <w:sz w:val="20"/>
          <w:szCs w:val="20"/>
          <w:lang w:val="hy-AM"/>
        </w:rPr>
        <w:t>,</w:t>
      </w:r>
    </w:p>
    <w:p w14:paraId="0F9ECD50" w14:textId="77777777"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նաև</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դեպքում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երբ</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միայն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մեկ</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մասնակից</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հայտ</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ներկայացրել</w:t>
      </w:r>
      <w:proofErr w:type="spellEnd"/>
      <w:r w:rsidRPr="00064ADD">
        <w:rPr>
          <w:rFonts w:ascii="GHEA Grapalat" w:hAnsi="GHEA Grapalat" w:cs="Sylfaen"/>
          <w:sz w:val="20"/>
          <w:szCs w:val="20"/>
          <w:lang w:val="es-ES"/>
        </w:rPr>
        <w:t xml:space="preserve">, և </w:t>
      </w:r>
      <w:proofErr w:type="spellStart"/>
      <w:r w:rsidRPr="00064ADD">
        <w:rPr>
          <w:rFonts w:ascii="GHEA Grapalat" w:hAnsi="GHEA Grapalat" w:cs="Sylfaen"/>
          <w:sz w:val="20"/>
          <w:szCs w:val="20"/>
          <w:lang w:val="es-ES"/>
        </w:rPr>
        <w:t>այն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մերժվել</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Սույն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կետի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կիրառման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դեպքում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անգործության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ժամկետը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սահմանվում</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գնման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ընթացակարգը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չկայացած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հայտարարելու</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մասին</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հայտարարությամբ</w:t>
      </w:r>
      <w:proofErr w:type="spellEnd"/>
      <w:r w:rsidRPr="00064ADD">
        <w:rPr>
          <w:rFonts w:ascii="GHEA Grapalat" w:hAnsi="GHEA Grapalat" w:cs="Sylfaen"/>
          <w:sz w:val="20"/>
          <w:szCs w:val="20"/>
          <w:lang w:val="es-ES"/>
        </w:rPr>
        <w:t>:</w:t>
      </w:r>
    </w:p>
    <w:p w14:paraId="0F643A47" w14:textId="77777777"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14:paraId="131C6261" w14:textId="77777777" w:rsidR="00583092" w:rsidRPr="00064ADD" w:rsidRDefault="00583092" w:rsidP="00EF3662">
      <w:pPr>
        <w:ind w:firstLine="567"/>
        <w:jc w:val="center"/>
        <w:rPr>
          <w:rFonts w:ascii="GHEA Grapalat" w:hAnsi="GHEA Grapalat"/>
          <w:b/>
          <w:sz w:val="20"/>
          <w:lang w:val="es-ES"/>
        </w:rPr>
      </w:pPr>
    </w:p>
    <w:p w14:paraId="42F6D9A3" w14:textId="77777777" w:rsidR="00037DDE" w:rsidRPr="00064ADD" w:rsidRDefault="00037DDE" w:rsidP="00EF3662">
      <w:pPr>
        <w:ind w:firstLine="567"/>
        <w:jc w:val="center"/>
        <w:rPr>
          <w:rFonts w:ascii="GHEA Grapalat" w:hAnsi="GHEA Grapalat"/>
          <w:b/>
          <w:sz w:val="20"/>
          <w:lang w:val="es-ES"/>
        </w:rPr>
      </w:pPr>
    </w:p>
    <w:p w14:paraId="1308171D" w14:textId="77777777"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14:paraId="386B5F4B" w14:textId="77777777" w:rsidR="00096865" w:rsidRPr="00064ADD" w:rsidRDefault="00096865" w:rsidP="00EF3662">
      <w:pPr>
        <w:jc w:val="center"/>
        <w:rPr>
          <w:rFonts w:ascii="GHEA Grapalat" w:hAnsi="GHEA Grapalat"/>
          <w:b/>
          <w:iCs/>
          <w:sz w:val="20"/>
          <w:lang w:val="af-ZA"/>
        </w:rPr>
      </w:pPr>
    </w:p>
    <w:p w14:paraId="0A339D16" w14:textId="77777777"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14:paraId="791E0A7D" w14:textId="77777777"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proofErr w:type="spellStart"/>
      <w:r w:rsidR="005D3674" w:rsidRPr="00064ADD">
        <w:rPr>
          <w:rFonts w:ascii="GHEA Grapalat" w:hAnsi="GHEA Grapalat" w:cs="Sylfaen"/>
          <w:sz w:val="20"/>
        </w:rPr>
        <w:t>ին</w:t>
      </w:r>
      <w:proofErr w:type="spellEnd"/>
      <w:r w:rsidR="005D3674" w:rsidRPr="00064ADD">
        <w:rPr>
          <w:rFonts w:ascii="GHEA Grapalat" w:hAnsi="GHEA Grapalat" w:cs="Sylfaen"/>
          <w:sz w:val="20"/>
          <w:lang w:val="af-ZA"/>
        </w:rPr>
        <w:t xml:space="preserve"> </w:t>
      </w:r>
      <w:proofErr w:type="spellStart"/>
      <w:r w:rsidR="005D3674" w:rsidRPr="00064ADD">
        <w:rPr>
          <w:rFonts w:ascii="GHEA Grapalat" w:hAnsi="GHEA Grapalat" w:cs="Sylfaen"/>
          <w:sz w:val="20"/>
        </w:rPr>
        <w:t>մասի</w:t>
      </w:r>
      <w:proofErr w:type="spellEnd"/>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proofErr w:type="spellStart"/>
      <w:r w:rsidR="005D3674" w:rsidRPr="00064ADD">
        <w:rPr>
          <w:rFonts w:ascii="GHEA Grapalat" w:hAnsi="GHEA Grapalat" w:cs="Sylfaen"/>
          <w:sz w:val="20"/>
        </w:rPr>
        <w:t>ին</w:t>
      </w:r>
      <w:proofErr w:type="spellEnd"/>
      <w:r w:rsidR="005D3674" w:rsidRPr="00064ADD">
        <w:rPr>
          <w:rFonts w:ascii="GHEA Grapalat" w:hAnsi="GHEA Grapalat" w:cs="Sylfaen"/>
          <w:sz w:val="20"/>
          <w:lang w:val="af-ZA"/>
        </w:rPr>
        <w:t xml:space="preserve"> </w:t>
      </w:r>
      <w:proofErr w:type="spellStart"/>
      <w:r w:rsidR="005D3674" w:rsidRPr="00064ADD">
        <w:rPr>
          <w:rFonts w:ascii="GHEA Grapalat" w:hAnsi="GHEA Grapalat" w:cs="Sylfaen"/>
          <w:sz w:val="20"/>
        </w:rPr>
        <w:t>մասի</w:t>
      </w:r>
      <w:proofErr w:type="spellEnd"/>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14:paraId="108551C7" w14:textId="77777777"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14:paraId="659EF637" w14:textId="77777777"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14:paraId="1E587B4B" w14:textId="77777777"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14:paraId="437EA185" w14:textId="77777777" w:rsidR="00D612BC" w:rsidRPr="00064ADD" w:rsidRDefault="00AA0AD8"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14:paraId="6C074AC6" w14:textId="77777777" w:rsidR="00096865" w:rsidRPr="00064ADD" w:rsidRDefault="00096865" w:rsidP="00EF3662">
      <w:pPr>
        <w:jc w:val="center"/>
        <w:rPr>
          <w:rFonts w:ascii="GHEA Grapalat" w:hAnsi="GHEA Grapalat"/>
          <w:b/>
          <w:iCs/>
          <w:sz w:val="20"/>
          <w:lang w:val="af-ZA"/>
        </w:rPr>
      </w:pPr>
    </w:p>
    <w:p w14:paraId="35116728" w14:textId="77777777"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14:paraId="77AF3488" w14:textId="77777777" w:rsidR="00096865" w:rsidRPr="00064ADD" w:rsidRDefault="00096865" w:rsidP="00EF3662">
      <w:pPr>
        <w:jc w:val="center"/>
        <w:rPr>
          <w:rFonts w:ascii="GHEA Grapalat" w:hAnsi="GHEA Grapalat"/>
          <w:b/>
          <w:iCs/>
          <w:sz w:val="20"/>
          <w:lang w:val="af-ZA"/>
        </w:rPr>
      </w:pPr>
    </w:p>
    <w:p w14:paraId="11CC4887" w14:textId="1CE897BF" w:rsidR="00495104" w:rsidRPr="00C13A84" w:rsidRDefault="00030D40" w:rsidP="00781235">
      <w:pPr>
        <w:ind w:firstLine="567"/>
        <w:jc w:val="both"/>
        <w:rPr>
          <w:rFonts w:ascii="GHEA Grapalat" w:hAnsi="GHEA Grapalat" w:cs="Sylfaen"/>
          <w:sz w:val="20"/>
          <w:lang w:val="af-ZA"/>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5 </w:t>
      </w:r>
      <w:r w:rsidR="00BE198C" w:rsidRPr="00064ADD">
        <w:rPr>
          <w:rFonts w:ascii="GHEA Grapalat" w:hAnsi="GHEA Grapalat" w:cs="Sylfaen"/>
          <w:sz w:val="20"/>
          <w:lang w:val="af-ZA"/>
        </w:rPr>
        <w:t xml:space="preserve">աշխատանքային </w:t>
      </w:r>
      <w:r w:rsidR="00BE198C" w:rsidRPr="00064ADD">
        <w:rPr>
          <w:rFonts w:ascii="GHEA Grapalat" w:hAnsi="GHEA Grapalat" w:cs="Sylfaen"/>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պայմանագրի </w:t>
      </w:r>
      <w:r w:rsidR="00BE198C" w:rsidRPr="00064ADD">
        <w:rPr>
          <w:rFonts w:ascii="GHEA Grapalat" w:hAnsi="GHEA Grapalat" w:cs="Sylfaen"/>
          <w:sz w:val="20"/>
          <w:lang w:val="af-ZA"/>
        </w:rPr>
        <w:t>(</w:t>
      </w:r>
      <w:r w:rsidR="00BE198C" w:rsidRPr="00064ADD">
        <w:rPr>
          <w:rFonts w:ascii="GHEA Grapalat" w:hAnsi="GHEA Grapalat" w:cs="Sylfaen"/>
          <w:sz w:val="20"/>
          <w:lang w:val="hy-AM"/>
        </w:rPr>
        <w:t>կանխավճարի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 ապահովումները</w:t>
      </w:r>
      <w:r w:rsidR="00495104" w:rsidRPr="00C13A84">
        <w:rPr>
          <w:rFonts w:ascii="GHEA Grapalat" w:hAnsi="GHEA Grapalat" w:cs="Sylfaen"/>
          <w:sz w:val="20"/>
          <w:lang w:val="af-ZA"/>
        </w:rPr>
        <w:t>:</w:t>
      </w:r>
    </w:p>
    <w:p w14:paraId="177F3ECB" w14:textId="19CBB1E4"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88418F" w:rsidRPr="00C13A84">
        <w:rPr>
          <w:rFonts w:ascii="GHEA Grapalat" w:hAnsi="GHEA Grapalat" w:cs="Sylfaen"/>
          <w:sz w:val="20"/>
          <w:lang w:val="af-ZA"/>
        </w:rPr>
        <w:t>15</w:t>
      </w:r>
      <w:r w:rsidR="00FC415D" w:rsidRPr="00064ADD">
        <w:rPr>
          <w:rFonts w:ascii="GHEA Grapalat" w:hAnsi="GHEA Grapalat" w:cs="Sylfaen"/>
          <w:sz w:val="20"/>
          <w:lang w:val="hy-AM"/>
        </w:rPr>
        <w:t xml:space="preserve">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տուժանքի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հավելված</w:t>
      </w:r>
      <w:r w:rsidR="00FC415D" w:rsidRPr="00064ADD">
        <w:rPr>
          <w:rFonts w:ascii="GHEA Grapalat" w:hAnsi="GHEA Grapalat" w:cs="Sylfaen"/>
          <w:sz w:val="20"/>
          <w:lang w:val="af-ZA"/>
        </w:rPr>
        <w:t xml:space="preserve"> 4</w:t>
      </w:r>
      <w:r w:rsidR="00FC415D" w:rsidRPr="00064ADD">
        <w:rPr>
          <w:rFonts w:ascii="Cambria Math" w:hAnsi="Cambria Math" w:cs="Cambria Math"/>
          <w:sz w:val="20"/>
          <w:lang w:val="af-ZA"/>
        </w:rPr>
        <w:t>․</w:t>
      </w:r>
      <w:r w:rsidR="0088418F">
        <w:rPr>
          <w:rFonts w:ascii="GHEA Grapalat" w:hAnsi="GHEA Grapalat" w:cs="Sylfaen"/>
          <w:sz w:val="20"/>
          <w:lang w:val="af-ZA"/>
        </w:rPr>
        <w:t>2)</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կամ</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կանխիկ</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փողի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կամ</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բանկերի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կողմից</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տրամադրված</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երաշխիքների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ձևով</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856623">
        <w:rPr>
          <w:rFonts w:ascii="GHEA Grapalat" w:hAnsi="GHEA Grapalat" w:cs="Sylfaen"/>
          <w:sz w:val="20"/>
          <w:lang w:val="hy-AM"/>
        </w:rPr>
        <w:t>90</w:t>
      </w:r>
      <w:r w:rsidR="00781235" w:rsidRPr="00064ADD">
        <w:rPr>
          <w:rFonts w:ascii="GHEA Grapalat" w:hAnsi="GHEA Grapalat" w:cs="Sylfaen"/>
          <w:sz w:val="20"/>
          <w:lang w:val="af-ZA"/>
        </w:rPr>
        <w:t>-րդ աշխատանքային օրը ներառյալ</w:t>
      </w:r>
      <w:r w:rsidR="00130331" w:rsidRPr="00064ADD">
        <w:rPr>
          <w:rFonts w:ascii="GHEA Grapalat" w:hAnsi="GHEA Grapalat" w:cs="Sylfaen"/>
          <w:sz w:val="20"/>
          <w:lang w:val="af-ZA"/>
        </w:rPr>
        <w:t>:</w:t>
      </w:r>
    </w:p>
    <w:p w14:paraId="0798AF1E" w14:textId="4057AC7A"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 xml:space="preserve">ներկայացված չափաբաժինների գնման գների հանրագումարի նկատմամբ ՝ հաշվի առնելով Կարգի 32-րդ կետի 1-ին ենթակետի </w:t>
      </w:r>
      <w:r w:rsidR="00BE198C" w:rsidRPr="00064ADD">
        <w:rPr>
          <w:rFonts w:ascii="GHEA Grapalat" w:hAnsi="GHEA Grapalat" w:cs="Sylfaen"/>
          <w:sz w:val="20"/>
          <w:lang w:val="hy-AM"/>
        </w:rPr>
        <w:lastRenderedPageBreak/>
        <w:t>«գ»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0782BC50" w14:textId="77777777"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14:paraId="29498F34" w14:textId="4E96AD10" w:rsidR="00CF12EE" w:rsidRDefault="00B004E0" w:rsidP="007C2603">
      <w:pPr>
        <w:pStyle w:val="NormalWeb"/>
        <w:shd w:val="clear" w:color="auto" w:fill="FFFFFF"/>
        <w:spacing w:before="0" w:beforeAutospacing="0" w:after="0" w:afterAutospacing="0"/>
        <w:ind w:firstLine="375"/>
        <w:jc w:val="both"/>
        <w:rPr>
          <w:rFonts w:ascii="GHEA Grapalat" w:hAnsi="GHEA Grapalat" w:cs="Arial"/>
          <w:sz w:val="20"/>
          <w:lang w:val="af-ZA"/>
        </w:rPr>
      </w:pPr>
      <w:r>
        <w:rPr>
          <w:rFonts w:ascii="GHEA Grapalat" w:hAnsi="GHEA Grapalat" w:cs="Arial"/>
          <w:sz w:val="20"/>
          <w:lang w:val="hy-AM"/>
        </w:rPr>
        <w:t>Ե</w:t>
      </w:r>
      <w:r w:rsidR="00781235" w:rsidRPr="00064ADD">
        <w:rPr>
          <w:rFonts w:ascii="GHEA Grapalat" w:hAnsi="GHEA Grapalat" w:cs="Arial"/>
          <w:sz w:val="20"/>
          <w:lang w:val="hy-AM"/>
        </w:rPr>
        <w:t>րաշխիքի ձևով որակավորման ապահովումը ընտրված մասնակիցը ներկայացնում է հավելված 4-ի համաձայն:</w:t>
      </w:r>
    </w:p>
    <w:p w14:paraId="1B920C97" w14:textId="77777777" w:rsidR="0058356F" w:rsidRPr="00064ADD" w:rsidRDefault="0058356F" w:rsidP="0058356F">
      <w:pPr>
        <w:pStyle w:val="NormalWeb"/>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06077BEF" w14:textId="77777777"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682A4295" w14:textId="25420487"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064ADD">
        <w:rPr>
          <w:rFonts w:ascii="GHEA Grapalat" w:hAnsi="GHEA Grapalat" w:cs="Sylfaen"/>
          <w:sz w:val="20"/>
          <w:lang w:val="hy-AM"/>
        </w:rPr>
        <w:t>գնի</w:t>
      </w:r>
      <w:r w:rsidRPr="00064ADD">
        <w:rPr>
          <w:rFonts w:ascii="GHEA Grapalat" w:hAnsi="GHEA Grapalat" w:cs="Sylfaen"/>
          <w:sz w:val="20"/>
          <w:lang w:val="af-ZA"/>
        </w:rPr>
        <w:t xml:space="preserve"> 10  </w:t>
      </w:r>
      <w:r w:rsidRPr="00064ADD">
        <w:rPr>
          <w:rFonts w:ascii="GHEA Grapalat" w:hAnsi="GHEA Grapalat" w:cs="Sylfaen"/>
          <w:sz w:val="20"/>
          <w:lang w:val="hy-AM"/>
        </w:rPr>
        <w:t>տոկոսը:</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բանկային երախիքի </w:t>
      </w:r>
      <w:r w:rsidR="007862B1" w:rsidRPr="00064ADD">
        <w:rPr>
          <w:rFonts w:ascii="GHEA Grapalat" w:hAnsi="GHEA Grapalat" w:cs="Sylfaen"/>
          <w:sz w:val="20"/>
          <w:lang w:val="hy-AM"/>
        </w:rPr>
        <w:t xml:space="preserve">(հավելված 5) </w:t>
      </w:r>
      <w:r w:rsidR="00501A05" w:rsidRPr="00064ADD">
        <w:rPr>
          <w:rFonts w:ascii="GHEA Grapalat" w:hAnsi="GHEA Grapalat" w:cs="Sylfaen"/>
          <w:sz w:val="20"/>
          <w:lang w:val="hy-AM"/>
        </w:rPr>
        <w:t>կամ կան</w:t>
      </w:r>
      <w:r w:rsidR="007862B1" w:rsidRPr="00064ADD">
        <w:rPr>
          <w:rFonts w:ascii="GHEA Grapalat" w:hAnsi="GHEA Grapalat" w:cs="Sylfaen"/>
          <w:sz w:val="20"/>
          <w:lang w:val="hy-AM"/>
        </w:rPr>
        <w:t>խ</w:t>
      </w:r>
      <w:r w:rsidR="00501A05" w:rsidRPr="00064ADD">
        <w:rPr>
          <w:rFonts w:ascii="GHEA Grapalat" w:hAnsi="GHEA Grapalat" w:cs="Sylfaen"/>
          <w:sz w:val="20"/>
          <w:lang w:val="hy-AM"/>
        </w:rPr>
        <w:t>ի</w:t>
      </w:r>
      <w:r w:rsidR="00D725D1" w:rsidRPr="00064ADD">
        <w:rPr>
          <w:rFonts w:ascii="GHEA Grapalat" w:hAnsi="GHEA Grapalat" w:cs="Sylfaen"/>
          <w:sz w:val="20"/>
          <w:lang w:val="hy-AM"/>
        </w:rPr>
        <w:t>կ</w:t>
      </w:r>
      <w:r w:rsidR="00501A05" w:rsidRPr="00064ADD">
        <w:rPr>
          <w:rFonts w:ascii="GHEA Grapalat" w:hAnsi="GHEA Grapalat" w:cs="Sylfaen"/>
          <w:sz w:val="20"/>
          <w:lang w:val="hy-AM"/>
        </w:rPr>
        <w:t xml:space="preserve"> փողի ձևով:</w:t>
      </w:r>
    </w:p>
    <w:p w14:paraId="38494843" w14:textId="77777777"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14:paraId="5C5B4D78" w14:textId="77777777"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DB10F0" w:rsidRPr="00064ADD">
        <w:rPr>
          <w:rFonts w:ascii="GHEA Grapalat" w:hAnsi="GHEA Grapalat" w:cs="Sylfaen"/>
          <w:sz w:val="20"/>
          <w:lang w:val="hy-AM"/>
        </w:rPr>
        <w:t>9</w:t>
      </w:r>
      <w:r w:rsidRPr="00064ADD">
        <w:rPr>
          <w:rFonts w:ascii="GHEA Grapalat" w:hAnsi="GHEA Grapalat" w:cs="Sylfaen"/>
          <w:sz w:val="20"/>
          <w:lang w:val="hy-AM"/>
        </w:rPr>
        <w:t xml:space="preserve">0-րդ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35B7CAD6" w14:textId="77777777"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66ED5034" w14:textId="77777777"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92ABA46" w14:textId="77777777"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Պայմանագրով</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կողմից</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հատկացվելու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նախատեսվելու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դեպքում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ընտրված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մասնակիցը</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ներկայացնում</w:t>
      </w:r>
      <w:r w:rsidR="00CA1C11" w:rsidRPr="00064ADD">
        <w:rPr>
          <w:rFonts w:ascii="GHEA Grapalat" w:hAnsi="GHEA Grapalat" w:cs="Sylfaen"/>
          <w:sz w:val="20"/>
          <w:lang w:val="af-ZA"/>
        </w:rPr>
        <w:t xml:space="preserve"> </w:t>
      </w:r>
      <w:r w:rsidR="00B11B38" w:rsidRPr="00064ADD">
        <w:rPr>
          <w:rFonts w:ascii="GHEA Grapalat" w:hAnsi="GHEA Grapalat" w:cs="Sylfaen"/>
          <w:sz w:val="20"/>
          <w:lang w:val="af-ZA"/>
        </w:rPr>
        <w:t xml:space="preserve">նաև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ապահովում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չափով</w:t>
      </w:r>
      <w:r w:rsidR="00CA1C11" w:rsidRPr="00064ADD">
        <w:rPr>
          <w:rFonts w:ascii="GHEA Grapalat" w:hAnsi="GHEA Grapalat" w:cs="Sylfaen"/>
          <w:sz w:val="20"/>
          <w:lang w:val="af-ZA"/>
        </w:rPr>
        <w:t xml:space="preserve">, </w:t>
      </w:r>
      <w:r w:rsidR="00B413A8" w:rsidRPr="00064ADD">
        <w:rPr>
          <w:rFonts w:ascii="GHEA Grapalat" w:hAnsi="GHEA Grapalat" w:cs="Sylfaen"/>
          <w:sz w:val="20"/>
          <w:lang w:val="af-ZA"/>
        </w:rPr>
        <w:t xml:space="preserve">բանկային </w:t>
      </w:r>
      <w:r w:rsidR="00CA1C11" w:rsidRPr="00064ADD">
        <w:rPr>
          <w:rFonts w:ascii="GHEA Grapalat" w:hAnsi="GHEA Grapalat" w:cs="Sylfaen"/>
          <w:sz w:val="20"/>
          <w:lang w:val="hy-AM"/>
        </w:rPr>
        <w:t>երաշխիքի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ձև</w:t>
      </w:r>
      <w:r w:rsidR="00CA1C11" w:rsidRPr="00064ADD">
        <w:rPr>
          <w:rFonts w:ascii="GHEA Grapalat" w:hAnsi="GHEA Grapalat" w:cs="Sylfaen"/>
          <w:sz w:val="20"/>
          <w:lang w:val="af-ZA"/>
        </w:rPr>
        <w:t>ով</w:t>
      </w:r>
      <w:r w:rsidR="00DB10F0" w:rsidRPr="00064ADD">
        <w:rPr>
          <w:rFonts w:ascii="GHEA Grapalat" w:hAnsi="GHEA Grapalat" w:cs="Sylfaen"/>
          <w:sz w:val="20"/>
          <w:lang w:val="af-ZA"/>
        </w:rPr>
        <w:t xml:space="preserve"> (հավելված՝ 5</w:t>
      </w:r>
      <w:r w:rsidR="00DB10F0" w:rsidRPr="00064ADD">
        <w:rPr>
          <w:rFonts w:ascii="Cambria Math" w:hAnsi="Cambria Math" w:cs="Cambria Math"/>
          <w:sz w:val="20"/>
          <w:lang w:val="af-ZA"/>
        </w:rPr>
        <w:t>․</w:t>
      </w:r>
      <w:r w:rsidR="00DB10F0" w:rsidRPr="00064ADD">
        <w:rPr>
          <w:rFonts w:ascii="GHEA Grapalat" w:hAnsi="GHEA Grapalat" w:cs="Sylfaen"/>
          <w:sz w:val="20"/>
          <w:lang w:val="af-ZA"/>
        </w:rPr>
        <w:t>2)</w:t>
      </w:r>
      <w:r w:rsidR="003A0A31" w:rsidRPr="00064ADD">
        <w:rPr>
          <w:rFonts w:ascii="GHEA Grapalat" w:hAnsi="GHEA Grapalat" w:cs="Sylfaen"/>
          <w:sz w:val="20"/>
          <w:lang w:val="af-ZA"/>
        </w:rPr>
        <w:t>:</w:t>
      </w:r>
      <w:r w:rsidR="00CA1C11" w:rsidRPr="00064ADD">
        <w:rPr>
          <w:rFonts w:ascii="GHEA Grapalat" w:hAnsi="GHEA Grapalat" w:cs="Sylfaen"/>
          <w:sz w:val="20"/>
          <w:lang w:val="af-ZA"/>
        </w:rPr>
        <w:t xml:space="preserve"> </w:t>
      </w:r>
    </w:p>
    <w:p w14:paraId="3738F209" w14:textId="77777777"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EAA1E9C" w14:textId="77777777" w:rsidR="00A04C67" w:rsidRPr="00064ADD" w:rsidRDefault="00A04C67" w:rsidP="00A04C67">
      <w:pPr>
        <w:pStyle w:val="NormalWeb"/>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14:paraId="7F650A41" w14:textId="77777777" w:rsidR="00A04C67" w:rsidRPr="00064ADD" w:rsidRDefault="00A04C67" w:rsidP="00EF3662">
      <w:pPr>
        <w:ind w:firstLine="567"/>
        <w:jc w:val="both"/>
        <w:rPr>
          <w:rFonts w:ascii="GHEA Grapalat" w:hAnsi="GHEA Grapalat" w:cs="Sylfaen"/>
          <w:sz w:val="20"/>
          <w:lang w:val="af-ZA"/>
        </w:rPr>
      </w:pPr>
    </w:p>
    <w:p w14:paraId="6647F146" w14:textId="77777777" w:rsidR="00096865" w:rsidRPr="00064ADD" w:rsidRDefault="008D5016" w:rsidP="00EF3662">
      <w:pPr>
        <w:jc w:val="center"/>
        <w:rPr>
          <w:rFonts w:ascii="GHEA Grapalat" w:hAnsi="GHEA Grapalat" w:cs="Arial"/>
          <w:b/>
          <w:sz w:val="20"/>
          <w:lang w:val="af-ZA"/>
        </w:rPr>
      </w:pPr>
      <w:r w:rsidRPr="00064ADD">
        <w:rPr>
          <w:rFonts w:ascii="GHEA Grapalat" w:hAnsi="GHEA Grapalat"/>
          <w:b/>
          <w:sz w:val="20"/>
          <w:lang w:val="af-ZA"/>
        </w:rPr>
        <w:t>1</w:t>
      </w:r>
      <w:r w:rsidR="00030D40" w:rsidRPr="00064ADD">
        <w:rPr>
          <w:rFonts w:ascii="GHEA Grapalat" w:hAnsi="GHEA Grapalat"/>
          <w:b/>
          <w:sz w:val="20"/>
          <w:lang w:val="af-ZA"/>
        </w:rPr>
        <w:t>1</w:t>
      </w:r>
      <w:r w:rsidRPr="00064ADD">
        <w:rPr>
          <w:rFonts w:ascii="GHEA Grapalat" w:hAnsi="GHEA Grapalat"/>
          <w:b/>
          <w:sz w:val="20"/>
          <w:lang w:val="af-ZA"/>
        </w:rPr>
        <w:t xml:space="preserve">. </w:t>
      </w:r>
      <w:r w:rsidRPr="00064ADD">
        <w:rPr>
          <w:rFonts w:ascii="GHEA Grapalat" w:hAnsi="GHEA Grapalat" w:cs="Sylfaen"/>
          <w:b/>
          <w:sz w:val="20"/>
          <w:lang w:val="af-ZA"/>
        </w:rPr>
        <w:t>ԸՆԹԱՑԱԿԱՐԳԸ</w:t>
      </w:r>
      <w:r w:rsidRPr="00064ADD">
        <w:rPr>
          <w:rFonts w:ascii="GHEA Grapalat" w:hAnsi="GHEA Grapalat" w:cs="Arial"/>
          <w:b/>
          <w:sz w:val="20"/>
          <w:lang w:val="af-ZA"/>
        </w:rPr>
        <w:t xml:space="preserve"> </w:t>
      </w:r>
      <w:r w:rsidRPr="00064ADD">
        <w:rPr>
          <w:rFonts w:ascii="GHEA Grapalat" w:hAnsi="GHEA Grapalat" w:cs="Sylfaen"/>
          <w:b/>
          <w:sz w:val="20"/>
          <w:lang w:val="af-ZA"/>
        </w:rPr>
        <w:t>ՉԿԱՅԱՑԱԾ</w:t>
      </w:r>
      <w:r w:rsidRPr="00064ADD">
        <w:rPr>
          <w:rFonts w:ascii="GHEA Grapalat" w:hAnsi="GHEA Grapalat" w:cs="Arial"/>
          <w:b/>
          <w:sz w:val="20"/>
          <w:lang w:val="af-ZA"/>
        </w:rPr>
        <w:t xml:space="preserve"> </w:t>
      </w:r>
      <w:r w:rsidRPr="00064ADD">
        <w:rPr>
          <w:rFonts w:ascii="GHEA Grapalat" w:hAnsi="GHEA Grapalat" w:cs="Sylfaen"/>
          <w:b/>
          <w:sz w:val="20"/>
          <w:lang w:val="af-ZA"/>
        </w:rPr>
        <w:t>ՀԱՅՏԱՐԱՐԵԼԸ</w:t>
      </w:r>
    </w:p>
    <w:p w14:paraId="710009CE" w14:textId="77777777" w:rsidR="00096865" w:rsidRPr="00064ADD" w:rsidRDefault="00096865" w:rsidP="00EF3662">
      <w:pPr>
        <w:jc w:val="center"/>
        <w:rPr>
          <w:rFonts w:ascii="GHEA Grapalat" w:hAnsi="GHEA Grapalat"/>
          <w:b/>
          <w:sz w:val="20"/>
          <w:lang w:val="af-ZA"/>
        </w:rPr>
      </w:pPr>
    </w:p>
    <w:p w14:paraId="29851BF3"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sz w:val="20"/>
          <w:lang w:val="af-ZA"/>
        </w:rPr>
        <w:t>1</w:t>
      </w:r>
      <w:r w:rsidR="00030D40" w:rsidRPr="00064ADD">
        <w:rPr>
          <w:rFonts w:ascii="GHEA Grapalat" w:hAnsi="GHEA Grapalat"/>
          <w:sz w:val="20"/>
          <w:lang w:val="af-ZA"/>
        </w:rPr>
        <w:t>1</w:t>
      </w:r>
      <w:r w:rsidRPr="00064ADD">
        <w:rPr>
          <w:rFonts w:ascii="GHEA Grapalat" w:hAnsi="GHEA Grapalat"/>
          <w:sz w:val="20"/>
          <w:lang w:val="af-ZA"/>
        </w:rPr>
        <w:t>.</w:t>
      </w:r>
      <w:r w:rsidRPr="00064ADD">
        <w:rPr>
          <w:rFonts w:ascii="GHEA Grapalat" w:hAnsi="GHEA Grapalat" w:cs="Sylfaen"/>
          <w:sz w:val="20"/>
          <w:lang w:val="af-ZA"/>
        </w:rPr>
        <w:t xml:space="preserve">1 </w:t>
      </w:r>
      <w:r w:rsidRPr="00064ADD">
        <w:rPr>
          <w:rFonts w:ascii="GHEA Grapalat" w:hAnsi="GHEA Grapalat" w:cs="Sylfaen"/>
          <w:sz w:val="20"/>
          <w:lang w:val="ru-RU"/>
        </w:rPr>
        <w:t>Օրենքի</w:t>
      </w:r>
      <w:r w:rsidRPr="00064ADD">
        <w:rPr>
          <w:rFonts w:ascii="GHEA Grapalat" w:hAnsi="GHEA Grapalat" w:cs="Sylfaen"/>
          <w:sz w:val="20"/>
          <w:lang w:val="af-ZA"/>
        </w:rPr>
        <w:t xml:space="preserve"> 3</w:t>
      </w:r>
      <w:r w:rsidR="00A747D4" w:rsidRPr="00064ADD">
        <w:rPr>
          <w:rFonts w:ascii="GHEA Grapalat" w:hAnsi="GHEA Grapalat" w:cs="Sylfaen"/>
          <w:sz w:val="20"/>
          <w:lang w:val="af-ZA"/>
        </w:rPr>
        <w:t>7</w:t>
      </w:r>
      <w:r w:rsidRPr="00064ADD">
        <w:rPr>
          <w:rFonts w:ascii="GHEA Grapalat" w:hAnsi="GHEA Grapalat" w:cs="Sylfaen"/>
          <w:sz w:val="20"/>
          <w:lang w:val="af-ZA"/>
        </w:rPr>
        <w:t>-</w:t>
      </w:r>
      <w:r w:rsidRPr="00064ADD">
        <w:rPr>
          <w:rFonts w:ascii="GHEA Grapalat" w:hAnsi="GHEA Grapalat" w:cs="Sylfaen"/>
          <w:sz w:val="20"/>
          <w:lang w:val="ru-RU"/>
        </w:rPr>
        <w:t>րդ</w:t>
      </w:r>
      <w:r w:rsidRPr="00064ADD">
        <w:rPr>
          <w:rFonts w:ascii="GHEA Grapalat" w:hAnsi="GHEA Grapalat" w:cs="Sylfaen"/>
          <w:sz w:val="20"/>
          <w:lang w:val="af-ZA"/>
        </w:rPr>
        <w:t xml:space="preserve"> </w:t>
      </w:r>
      <w:r w:rsidRPr="00064ADD">
        <w:rPr>
          <w:rFonts w:ascii="GHEA Grapalat" w:hAnsi="GHEA Grapalat" w:cs="Sylfaen"/>
          <w:sz w:val="20"/>
          <w:lang w:val="ru-RU"/>
        </w:rPr>
        <w:t>հոդվածի</w:t>
      </w:r>
      <w:r w:rsidRPr="00064ADD">
        <w:rPr>
          <w:rFonts w:ascii="GHEA Grapalat" w:hAnsi="GHEA Grapalat" w:cs="Sylfaen"/>
          <w:sz w:val="20"/>
          <w:lang w:val="af-ZA"/>
        </w:rPr>
        <w:t xml:space="preserve"> </w:t>
      </w:r>
      <w:r w:rsidRPr="00064ADD">
        <w:rPr>
          <w:rFonts w:ascii="GHEA Grapalat" w:hAnsi="GHEA Grapalat" w:cs="Sylfaen"/>
          <w:sz w:val="20"/>
          <w:lang w:val="ru-RU"/>
        </w:rPr>
        <w:t>համաձայն</w:t>
      </w:r>
      <w:r w:rsidRPr="00064ADD">
        <w:rPr>
          <w:rFonts w:ascii="GHEA Grapalat" w:hAnsi="GHEA Grapalat" w:cs="Sylfaen"/>
          <w:sz w:val="20"/>
          <w:lang w:val="af-ZA"/>
        </w:rPr>
        <w:t xml:space="preserve">` </w:t>
      </w:r>
      <w:r w:rsidRPr="00064ADD">
        <w:rPr>
          <w:rFonts w:ascii="GHEA Grapalat" w:hAnsi="GHEA Grapalat" w:cs="Sylfaen"/>
          <w:sz w:val="20"/>
          <w:lang w:val="ru-RU"/>
        </w:rPr>
        <w:t>հանձնաժողովը</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ընթացակարգը</w:t>
      </w:r>
      <w:r w:rsidRPr="00064ADD">
        <w:rPr>
          <w:rFonts w:ascii="GHEA Grapalat" w:hAnsi="GHEA Grapalat" w:cs="Sylfaen"/>
          <w:sz w:val="20"/>
          <w:lang w:val="af-ZA"/>
        </w:rPr>
        <w:t xml:space="preserve"> </w:t>
      </w:r>
      <w:r w:rsidRPr="00064ADD">
        <w:rPr>
          <w:rFonts w:ascii="GHEA Grapalat" w:hAnsi="GHEA Grapalat" w:cs="Sylfaen"/>
          <w:sz w:val="20"/>
          <w:lang w:val="ru-RU"/>
        </w:rPr>
        <w:t>չկայացած</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ru-RU"/>
        </w:rPr>
        <w:t>եթե</w:t>
      </w:r>
      <w:r w:rsidRPr="00064ADD">
        <w:rPr>
          <w:rFonts w:ascii="GHEA Grapalat" w:hAnsi="GHEA Grapalat" w:cs="Sylfaen"/>
          <w:sz w:val="20"/>
          <w:lang w:val="af-ZA"/>
        </w:rPr>
        <w:t>`</w:t>
      </w:r>
    </w:p>
    <w:p w14:paraId="728DF358"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lastRenderedPageBreak/>
        <w:t xml:space="preserve">1) </w:t>
      </w:r>
      <w:r w:rsidRPr="00064ADD">
        <w:rPr>
          <w:rFonts w:ascii="GHEA Grapalat" w:hAnsi="GHEA Grapalat" w:cs="Sylfaen"/>
          <w:sz w:val="20"/>
          <w:lang w:val="ru-RU"/>
        </w:rPr>
        <w:t>հայտերից</w:t>
      </w:r>
      <w:r w:rsidRPr="00064ADD">
        <w:rPr>
          <w:rFonts w:ascii="GHEA Grapalat" w:hAnsi="GHEA Grapalat" w:cs="Sylfaen"/>
          <w:sz w:val="20"/>
          <w:lang w:val="af-ZA"/>
        </w:rPr>
        <w:t xml:space="preserve"> </w:t>
      </w:r>
      <w:r w:rsidRPr="00064ADD">
        <w:rPr>
          <w:rFonts w:ascii="GHEA Grapalat" w:hAnsi="GHEA Grapalat" w:cs="Sylfaen"/>
          <w:sz w:val="20"/>
          <w:lang w:val="ru-RU"/>
        </w:rPr>
        <w:t>ոչ</w:t>
      </w:r>
      <w:r w:rsidRPr="00064ADD">
        <w:rPr>
          <w:rFonts w:ascii="GHEA Grapalat" w:hAnsi="GHEA Grapalat" w:cs="Sylfaen"/>
          <w:sz w:val="20"/>
          <w:lang w:val="af-ZA"/>
        </w:rPr>
        <w:t xml:space="preserve"> </w:t>
      </w:r>
      <w:r w:rsidRPr="00064ADD">
        <w:rPr>
          <w:rFonts w:ascii="GHEA Grapalat" w:hAnsi="GHEA Grapalat" w:cs="Sylfaen"/>
          <w:sz w:val="20"/>
          <w:lang w:val="ru-RU"/>
        </w:rPr>
        <w:t>մեկը</w:t>
      </w:r>
      <w:r w:rsidRPr="00064ADD">
        <w:rPr>
          <w:rFonts w:ascii="GHEA Grapalat" w:hAnsi="GHEA Grapalat" w:cs="Sylfaen"/>
          <w:sz w:val="20"/>
          <w:lang w:val="af-ZA"/>
        </w:rPr>
        <w:t xml:space="preserve"> </w:t>
      </w:r>
      <w:r w:rsidRPr="00064ADD">
        <w:rPr>
          <w:rFonts w:ascii="GHEA Grapalat" w:hAnsi="GHEA Grapalat" w:cs="Sylfaen"/>
          <w:sz w:val="20"/>
          <w:lang w:val="ru-RU"/>
        </w:rPr>
        <w:t>չի</w:t>
      </w:r>
      <w:r w:rsidRPr="00064ADD">
        <w:rPr>
          <w:rFonts w:ascii="GHEA Grapalat" w:hAnsi="GHEA Grapalat" w:cs="Sylfaen"/>
          <w:sz w:val="20"/>
          <w:lang w:val="af-ZA"/>
        </w:rPr>
        <w:t xml:space="preserve"> </w:t>
      </w:r>
      <w:r w:rsidRPr="00064ADD">
        <w:rPr>
          <w:rFonts w:ascii="GHEA Grapalat" w:hAnsi="GHEA Grapalat" w:cs="Sylfaen"/>
          <w:sz w:val="20"/>
          <w:lang w:val="ru-RU"/>
        </w:rPr>
        <w:t>համապատասխանում</w:t>
      </w:r>
      <w:r w:rsidRPr="00064ADD">
        <w:rPr>
          <w:rFonts w:ascii="GHEA Grapalat" w:hAnsi="GHEA Grapalat" w:cs="Sylfaen"/>
          <w:sz w:val="20"/>
          <w:lang w:val="af-ZA"/>
        </w:rPr>
        <w:t xml:space="preserve"> </w:t>
      </w:r>
      <w:r w:rsidRPr="00064ADD">
        <w:rPr>
          <w:rFonts w:ascii="GHEA Grapalat" w:hAnsi="GHEA Grapalat" w:cs="Sylfaen"/>
          <w:sz w:val="20"/>
          <w:lang w:val="ru-RU"/>
        </w:rPr>
        <w:t>հրավերի</w:t>
      </w:r>
      <w:r w:rsidRPr="00064ADD">
        <w:rPr>
          <w:rFonts w:ascii="GHEA Grapalat" w:hAnsi="GHEA Grapalat" w:cs="Sylfaen"/>
          <w:sz w:val="20"/>
          <w:lang w:val="af-ZA"/>
        </w:rPr>
        <w:t xml:space="preserve"> </w:t>
      </w:r>
      <w:r w:rsidRPr="00064ADD">
        <w:rPr>
          <w:rFonts w:ascii="GHEA Grapalat" w:hAnsi="GHEA Grapalat" w:cs="Sylfaen"/>
          <w:sz w:val="20"/>
          <w:lang w:val="ru-RU"/>
        </w:rPr>
        <w:t>պայմաններին</w:t>
      </w:r>
      <w:r w:rsidRPr="00064ADD">
        <w:rPr>
          <w:rFonts w:ascii="GHEA Grapalat" w:hAnsi="GHEA Grapalat" w:cs="Sylfaen"/>
          <w:sz w:val="20"/>
          <w:lang w:val="af-ZA"/>
        </w:rPr>
        <w:t>.</w:t>
      </w:r>
    </w:p>
    <w:p w14:paraId="4ABD6E67" w14:textId="4A4AB0C4" w:rsidR="00096865" w:rsidRPr="00064ADD" w:rsidRDefault="00096865" w:rsidP="00EF3662">
      <w:pPr>
        <w:ind w:firstLine="567"/>
        <w:jc w:val="both"/>
        <w:rPr>
          <w:rFonts w:ascii="GHEA Grapalat" w:hAnsi="GHEA Grapalat" w:cs="Sylfaen"/>
          <w:sz w:val="20"/>
          <w:vertAlign w:val="superscript"/>
          <w:lang w:val="af-ZA"/>
        </w:rPr>
      </w:pPr>
      <w:r w:rsidRPr="00064ADD">
        <w:rPr>
          <w:rFonts w:ascii="GHEA Grapalat" w:hAnsi="GHEA Grapalat" w:cs="Sylfaen"/>
          <w:sz w:val="20"/>
          <w:lang w:val="af-ZA"/>
        </w:rPr>
        <w:t xml:space="preserve">2) </w:t>
      </w:r>
      <w:r w:rsidRPr="00064ADD">
        <w:rPr>
          <w:rFonts w:ascii="GHEA Grapalat" w:hAnsi="GHEA Grapalat" w:cs="Sylfaen"/>
          <w:sz w:val="20"/>
          <w:lang w:val="ru-RU"/>
        </w:rPr>
        <w:t>դադարում</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գոյություն</w:t>
      </w:r>
      <w:r w:rsidRPr="00064ADD">
        <w:rPr>
          <w:rFonts w:ascii="GHEA Grapalat" w:hAnsi="GHEA Grapalat" w:cs="Sylfaen"/>
          <w:sz w:val="20"/>
          <w:lang w:val="af-ZA"/>
        </w:rPr>
        <w:t xml:space="preserve"> </w:t>
      </w:r>
      <w:r w:rsidRPr="00064ADD">
        <w:rPr>
          <w:rFonts w:ascii="GHEA Grapalat" w:hAnsi="GHEA Grapalat" w:cs="Sylfaen"/>
          <w:sz w:val="20"/>
          <w:lang w:val="ru-RU"/>
        </w:rPr>
        <w:t>ունենալ</w:t>
      </w:r>
      <w:r w:rsidRPr="00064ADD">
        <w:rPr>
          <w:rFonts w:ascii="GHEA Grapalat" w:hAnsi="GHEA Grapalat" w:cs="Sylfaen"/>
          <w:sz w:val="20"/>
          <w:lang w:val="af-ZA"/>
        </w:rPr>
        <w:t xml:space="preserve"> </w:t>
      </w:r>
      <w:r w:rsidRPr="00064ADD">
        <w:rPr>
          <w:rFonts w:ascii="GHEA Grapalat" w:hAnsi="GHEA Grapalat" w:cs="Sylfaen"/>
          <w:sz w:val="20"/>
          <w:lang w:val="ru-RU"/>
        </w:rPr>
        <w:t>գնման</w:t>
      </w:r>
      <w:r w:rsidRPr="00064ADD">
        <w:rPr>
          <w:rFonts w:ascii="GHEA Grapalat" w:hAnsi="GHEA Grapalat" w:cs="Sylfaen"/>
          <w:sz w:val="20"/>
          <w:lang w:val="af-ZA"/>
        </w:rPr>
        <w:t xml:space="preserve"> </w:t>
      </w:r>
      <w:r w:rsidRPr="00064ADD">
        <w:rPr>
          <w:rFonts w:ascii="GHEA Grapalat" w:hAnsi="GHEA Grapalat" w:cs="Sylfaen"/>
          <w:sz w:val="20"/>
          <w:lang w:val="ru-RU"/>
        </w:rPr>
        <w:t>պահանջը</w:t>
      </w:r>
      <w:r w:rsidR="00FF0FE2" w:rsidRPr="00064ADD">
        <w:rPr>
          <w:rFonts w:ascii="GHEA Grapalat" w:hAnsi="GHEA Grapalat" w:cs="Sylfaen"/>
          <w:sz w:val="20"/>
          <w:lang w:val="hy-AM"/>
        </w:rPr>
        <w:t>: Ընդ որում պ</w:t>
      </w:r>
      <w:r w:rsidR="00FF0FE2" w:rsidRPr="00064ADD">
        <w:rPr>
          <w:rFonts w:ascii="GHEA Grapalat" w:hAnsi="GHEA Grapalat" w:cs="Sylfaen"/>
          <w:sz w:val="20"/>
          <w:lang w:val="ru-RU"/>
        </w:rPr>
        <w:t>ետության</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կամ</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համայնքների</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կարիքների</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համար</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կազմակերպված</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գնման</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ընթացակարգը</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կարող</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է</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ամբողջությամբ</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կամ</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մասնակի</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չկայացած</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հայտարարվել</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համապատասխանաբար</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Հայաստանի</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Հանրապետության</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կառավարության</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կամ</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համայնքի</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ավագանու</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այլ</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պատվիրատուների</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դեպքում</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ընդհանուր</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կառավարումն</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իրականացնող</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լիազորված</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մարմնի</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ղեկավարի</w:t>
      </w:r>
      <w:r w:rsidR="00A10D1E" w:rsidRPr="00064ADD">
        <w:rPr>
          <w:rFonts w:ascii="GHEA Grapalat" w:hAnsi="GHEA Grapalat" w:cs="Sylfaen"/>
          <w:sz w:val="20"/>
          <w:lang w:val="af-ZA"/>
        </w:rPr>
        <w:t xml:space="preserve">, </w:t>
      </w:r>
      <w:proofErr w:type="spellStart"/>
      <w:r w:rsidR="00A10D1E" w:rsidRPr="00064ADD">
        <w:rPr>
          <w:rFonts w:ascii="GHEA Grapalat" w:hAnsi="GHEA Grapalat" w:cs="Sylfaen"/>
          <w:sz w:val="20"/>
        </w:rPr>
        <w:t>իսկ</w:t>
      </w:r>
      <w:proofErr w:type="spellEnd"/>
      <w:r w:rsidR="00A10D1E" w:rsidRPr="00064ADD">
        <w:rPr>
          <w:rFonts w:ascii="GHEA Grapalat" w:hAnsi="GHEA Grapalat" w:cs="Sylfaen"/>
          <w:sz w:val="20"/>
          <w:lang w:val="af-ZA"/>
        </w:rPr>
        <w:t xml:space="preserve"> </w:t>
      </w:r>
      <w:proofErr w:type="spellStart"/>
      <w:r w:rsidR="00A10D1E" w:rsidRPr="00064ADD">
        <w:rPr>
          <w:rFonts w:ascii="GHEA Grapalat" w:hAnsi="GHEA Grapalat" w:cs="Sylfaen"/>
          <w:sz w:val="20"/>
        </w:rPr>
        <w:t>հիմնադրամների</w:t>
      </w:r>
      <w:proofErr w:type="spellEnd"/>
      <w:r w:rsidR="00A10D1E" w:rsidRPr="00064ADD">
        <w:rPr>
          <w:rFonts w:ascii="GHEA Grapalat" w:hAnsi="GHEA Grapalat" w:cs="Sylfaen"/>
          <w:sz w:val="20"/>
          <w:lang w:val="af-ZA"/>
        </w:rPr>
        <w:t xml:space="preserve"> </w:t>
      </w:r>
      <w:proofErr w:type="spellStart"/>
      <w:r w:rsidR="00A10D1E" w:rsidRPr="00064ADD">
        <w:rPr>
          <w:rFonts w:ascii="GHEA Grapalat" w:hAnsi="GHEA Grapalat" w:cs="Sylfaen"/>
          <w:sz w:val="20"/>
        </w:rPr>
        <w:t>դեպքում</w:t>
      </w:r>
      <w:proofErr w:type="spellEnd"/>
      <w:r w:rsidR="00A10D1E" w:rsidRPr="00064ADD">
        <w:rPr>
          <w:rFonts w:ascii="GHEA Grapalat" w:hAnsi="GHEA Grapalat" w:cs="Sylfaen"/>
          <w:sz w:val="20"/>
          <w:lang w:val="af-ZA"/>
        </w:rPr>
        <w:t xml:space="preserve"> </w:t>
      </w:r>
      <w:proofErr w:type="spellStart"/>
      <w:r w:rsidR="00A10D1E" w:rsidRPr="00064ADD">
        <w:rPr>
          <w:rFonts w:ascii="GHEA Grapalat" w:hAnsi="GHEA Grapalat" w:cs="Sylfaen"/>
          <w:sz w:val="20"/>
        </w:rPr>
        <w:t>հոգաբարձուների</w:t>
      </w:r>
      <w:proofErr w:type="spellEnd"/>
      <w:r w:rsidR="00A10D1E" w:rsidRPr="00064ADD">
        <w:rPr>
          <w:rFonts w:ascii="GHEA Grapalat" w:hAnsi="GHEA Grapalat" w:cs="Sylfaen"/>
          <w:sz w:val="20"/>
          <w:lang w:val="af-ZA"/>
        </w:rPr>
        <w:t xml:space="preserve"> </w:t>
      </w:r>
      <w:proofErr w:type="spellStart"/>
      <w:r w:rsidR="00A10D1E" w:rsidRPr="00064ADD">
        <w:rPr>
          <w:rFonts w:ascii="GHEA Grapalat" w:hAnsi="GHEA Grapalat" w:cs="Sylfaen"/>
          <w:sz w:val="20"/>
        </w:rPr>
        <w:t>խորհրդի</w:t>
      </w:r>
      <w:proofErr w:type="spellEnd"/>
      <w:r w:rsidR="00A10D1E" w:rsidRPr="00064ADD">
        <w:rPr>
          <w:rFonts w:ascii="GHEA Grapalat" w:hAnsi="GHEA Grapalat" w:cs="Sylfaen"/>
          <w:sz w:val="20"/>
          <w:lang w:val="af-ZA"/>
        </w:rPr>
        <w:t xml:space="preserve"> </w:t>
      </w:r>
      <w:proofErr w:type="spellStart"/>
      <w:r w:rsidR="00A10D1E" w:rsidRPr="00064ADD">
        <w:rPr>
          <w:rFonts w:ascii="GHEA Grapalat" w:hAnsi="GHEA Grapalat" w:cs="Sylfaen"/>
          <w:sz w:val="20"/>
        </w:rPr>
        <w:t>որոշման</w:t>
      </w:r>
      <w:proofErr w:type="spellEnd"/>
      <w:r w:rsidR="00A10D1E" w:rsidRPr="00064ADD">
        <w:rPr>
          <w:rFonts w:ascii="GHEA Grapalat" w:hAnsi="GHEA Grapalat" w:cs="Sylfaen"/>
          <w:sz w:val="20"/>
          <w:lang w:val="af-ZA"/>
        </w:rPr>
        <w:t xml:space="preserve"> </w:t>
      </w:r>
      <w:proofErr w:type="spellStart"/>
      <w:r w:rsidR="00A10D1E" w:rsidRPr="00064ADD">
        <w:rPr>
          <w:rFonts w:ascii="GHEA Grapalat" w:hAnsi="GHEA Grapalat" w:cs="Sylfaen"/>
          <w:sz w:val="20"/>
        </w:rPr>
        <w:t>հիման</w:t>
      </w:r>
      <w:proofErr w:type="spellEnd"/>
      <w:r w:rsidR="00A10D1E" w:rsidRPr="00064ADD">
        <w:rPr>
          <w:rFonts w:ascii="GHEA Grapalat" w:hAnsi="GHEA Grapalat" w:cs="Sylfaen"/>
          <w:sz w:val="20"/>
          <w:lang w:val="af-ZA"/>
        </w:rPr>
        <w:t xml:space="preserve"> </w:t>
      </w:r>
      <w:proofErr w:type="spellStart"/>
      <w:r w:rsidR="00A10D1E" w:rsidRPr="00064ADD">
        <w:rPr>
          <w:rFonts w:ascii="GHEA Grapalat" w:hAnsi="GHEA Grapalat" w:cs="Sylfaen"/>
          <w:sz w:val="20"/>
        </w:rPr>
        <w:t>վրա</w:t>
      </w:r>
      <w:proofErr w:type="spellEnd"/>
      <w:r w:rsidR="00FF0FE2" w:rsidRPr="00064ADD">
        <w:rPr>
          <w:rFonts w:ascii="GHEA Grapalat" w:hAnsi="GHEA Grapalat" w:cs="Sylfaen"/>
          <w:sz w:val="20"/>
          <w:lang w:val="hy-AM"/>
        </w:rPr>
        <w:t>:</w:t>
      </w:r>
    </w:p>
    <w:p w14:paraId="604153F0"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3) </w:t>
      </w:r>
      <w:r w:rsidRPr="00064ADD">
        <w:rPr>
          <w:rFonts w:ascii="GHEA Grapalat" w:hAnsi="GHEA Grapalat" w:cs="Sylfaen"/>
          <w:sz w:val="20"/>
          <w:lang w:val="hy-AM"/>
        </w:rPr>
        <w:t>ոչ</w:t>
      </w:r>
      <w:r w:rsidRPr="00064ADD">
        <w:rPr>
          <w:rFonts w:ascii="GHEA Grapalat" w:hAnsi="GHEA Grapalat" w:cs="Sylfaen"/>
          <w:sz w:val="20"/>
          <w:lang w:val="af-ZA"/>
        </w:rPr>
        <w:t xml:space="preserve"> </w:t>
      </w:r>
      <w:r w:rsidRPr="00064ADD">
        <w:rPr>
          <w:rFonts w:ascii="GHEA Grapalat" w:hAnsi="GHEA Grapalat" w:cs="Sylfaen"/>
          <w:sz w:val="20"/>
          <w:lang w:val="hy-AM"/>
        </w:rPr>
        <w:t>մի</w:t>
      </w:r>
      <w:r w:rsidRPr="00064ADD">
        <w:rPr>
          <w:rFonts w:ascii="GHEA Grapalat" w:hAnsi="GHEA Grapalat" w:cs="Sylfaen"/>
          <w:sz w:val="20"/>
          <w:lang w:val="af-ZA"/>
        </w:rPr>
        <w:t xml:space="preserve"> </w:t>
      </w:r>
      <w:r w:rsidRPr="00064ADD">
        <w:rPr>
          <w:rFonts w:ascii="GHEA Grapalat" w:hAnsi="GHEA Grapalat" w:cs="Sylfaen"/>
          <w:sz w:val="20"/>
          <w:lang w:val="hy-AM"/>
        </w:rPr>
        <w:t>հայտ</w:t>
      </w:r>
      <w:r w:rsidRPr="00064ADD">
        <w:rPr>
          <w:rFonts w:ascii="GHEA Grapalat" w:hAnsi="GHEA Grapalat" w:cs="Sylfaen"/>
          <w:sz w:val="20"/>
          <w:lang w:val="af-ZA"/>
        </w:rPr>
        <w:t xml:space="preserve"> </w:t>
      </w:r>
      <w:r w:rsidRPr="00064ADD">
        <w:rPr>
          <w:rFonts w:ascii="GHEA Grapalat" w:hAnsi="GHEA Grapalat" w:cs="Sylfaen"/>
          <w:sz w:val="20"/>
          <w:lang w:val="hy-AM"/>
        </w:rPr>
        <w:t>չի</w:t>
      </w:r>
      <w:r w:rsidRPr="00064ADD">
        <w:rPr>
          <w:rFonts w:ascii="GHEA Grapalat" w:hAnsi="GHEA Grapalat" w:cs="Sylfaen"/>
          <w:sz w:val="20"/>
          <w:lang w:val="af-ZA"/>
        </w:rPr>
        <w:t xml:space="preserve"> </w:t>
      </w:r>
      <w:r w:rsidRPr="00064ADD">
        <w:rPr>
          <w:rFonts w:ascii="GHEA Grapalat" w:hAnsi="GHEA Grapalat" w:cs="Sylfaen"/>
          <w:sz w:val="20"/>
          <w:lang w:val="hy-AM"/>
        </w:rPr>
        <w:t>ներկայացվել</w:t>
      </w:r>
      <w:r w:rsidRPr="00064ADD">
        <w:rPr>
          <w:rFonts w:ascii="GHEA Grapalat" w:hAnsi="GHEA Grapalat" w:cs="Sylfaen"/>
          <w:sz w:val="20"/>
          <w:lang w:val="af-ZA"/>
        </w:rPr>
        <w:t>.</w:t>
      </w:r>
    </w:p>
    <w:p w14:paraId="453DF4F4"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4) </w:t>
      </w:r>
      <w:r w:rsidRPr="00064ADD">
        <w:rPr>
          <w:rFonts w:ascii="GHEA Grapalat" w:hAnsi="GHEA Grapalat" w:cs="Sylfaen"/>
          <w:sz w:val="20"/>
          <w:lang w:val="ru-RU"/>
        </w:rPr>
        <w:t>պայմանագիր</w:t>
      </w:r>
      <w:r w:rsidRPr="00064ADD">
        <w:rPr>
          <w:rFonts w:ascii="GHEA Grapalat" w:hAnsi="GHEA Grapalat" w:cs="Sylfaen"/>
          <w:sz w:val="20"/>
          <w:lang w:val="af-ZA"/>
        </w:rPr>
        <w:t xml:space="preserve"> </w:t>
      </w:r>
      <w:r w:rsidRPr="00064ADD">
        <w:rPr>
          <w:rFonts w:ascii="GHEA Grapalat" w:hAnsi="GHEA Grapalat" w:cs="Sylfaen"/>
          <w:sz w:val="20"/>
          <w:lang w:val="ru-RU"/>
        </w:rPr>
        <w:t>չի</w:t>
      </w:r>
      <w:r w:rsidRPr="00064ADD">
        <w:rPr>
          <w:rFonts w:ascii="GHEA Grapalat" w:hAnsi="GHEA Grapalat" w:cs="Sylfaen"/>
          <w:sz w:val="20"/>
          <w:lang w:val="af-ZA"/>
        </w:rPr>
        <w:t xml:space="preserve"> </w:t>
      </w:r>
      <w:r w:rsidRPr="00064ADD">
        <w:rPr>
          <w:rFonts w:ascii="GHEA Grapalat" w:hAnsi="GHEA Grapalat" w:cs="Sylfaen"/>
          <w:sz w:val="20"/>
          <w:lang w:val="ru-RU"/>
        </w:rPr>
        <w:t>կնքվում</w:t>
      </w:r>
      <w:r w:rsidR="004D5671" w:rsidRPr="00064ADD">
        <w:rPr>
          <w:rFonts w:ascii="GHEA Grapalat" w:hAnsi="GHEA Grapalat" w:cs="Sylfaen"/>
          <w:sz w:val="20"/>
          <w:lang w:val="ru-RU"/>
        </w:rPr>
        <w:t>։</w:t>
      </w:r>
    </w:p>
    <w:p w14:paraId="74EB1B84" w14:textId="77777777" w:rsidR="00CA1C11" w:rsidRPr="00064ADD" w:rsidRDefault="00731D26" w:rsidP="00EF3662">
      <w:pPr>
        <w:ind w:firstLine="567"/>
        <w:jc w:val="both"/>
        <w:rPr>
          <w:rFonts w:ascii="GHEA Grapalat" w:hAnsi="GHEA Grapalat" w:cs="Sylfaen"/>
          <w:sz w:val="20"/>
          <w:lang w:val="af-ZA"/>
        </w:rPr>
      </w:pPr>
      <w:r w:rsidRPr="00064ADD">
        <w:rPr>
          <w:rFonts w:ascii="GHEA Grapalat" w:hAnsi="GHEA Grapalat" w:cs="Sylfaen"/>
          <w:sz w:val="20"/>
          <w:lang w:val="af-ZA"/>
        </w:rPr>
        <w:t>1</w:t>
      </w:r>
      <w:r w:rsidR="00030D40" w:rsidRPr="00064ADD">
        <w:rPr>
          <w:rFonts w:ascii="GHEA Grapalat" w:hAnsi="GHEA Grapalat" w:cs="Sylfaen"/>
          <w:sz w:val="20"/>
          <w:lang w:val="af-ZA"/>
        </w:rPr>
        <w:t>1</w:t>
      </w:r>
      <w:r w:rsidRPr="00064ADD">
        <w:rPr>
          <w:rFonts w:ascii="GHEA Grapalat" w:hAnsi="GHEA Grapalat" w:cs="Sylfaen"/>
          <w:sz w:val="20"/>
          <w:lang w:val="af-ZA"/>
        </w:rPr>
        <w:t>.2</w:t>
      </w:r>
      <w:r w:rsidR="00FE5743" w:rsidRPr="00064ADD">
        <w:rPr>
          <w:rFonts w:ascii="GHEA Grapalat" w:hAnsi="GHEA Grapalat" w:cs="Sylfaen"/>
          <w:sz w:val="20"/>
          <w:lang w:val="af-ZA"/>
        </w:rPr>
        <w:t xml:space="preserve"> Գ</w:t>
      </w:r>
      <w:r w:rsidR="00CA1C11" w:rsidRPr="00064ADD">
        <w:rPr>
          <w:rFonts w:ascii="GHEA Grapalat" w:hAnsi="GHEA Grapalat" w:cs="Sylfaen"/>
          <w:sz w:val="20"/>
          <w:lang w:val="ru-RU"/>
        </w:rPr>
        <w:t>նման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ընթացակարգը</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չկայացած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հայտարարվելու</w:t>
      </w:r>
      <w:r w:rsidR="00A747D4" w:rsidRPr="00064ADD">
        <w:rPr>
          <w:rFonts w:ascii="GHEA Grapalat" w:hAnsi="GHEA Grapalat" w:cs="Sylfaen"/>
          <w:sz w:val="20"/>
        </w:rPr>
        <w:t>ն</w:t>
      </w:r>
      <w:r w:rsidR="00A747D4" w:rsidRPr="00064ADD">
        <w:rPr>
          <w:rFonts w:ascii="GHEA Grapalat" w:hAnsi="GHEA Grapalat" w:cs="Sylfaen"/>
          <w:sz w:val="20"/>
          <w:lang w:val="af-ZA"/>
        </w:rPr>
        <w:t xml:space="preserve"> </w:t>
      </w:r>
      <w:proofErr w:type="spellStart"/>
      <w:r w:rsidR="00A747D4" w:rsidRPr="00064ADD">
        <w:rPr>
          <w:rFonts w:ascii="GHEA Grapalat" w:hAnsi="GHEA Grapalat" w:cs="Sylfaen"/>
          <w:sz w:val="20"/>
        </w:rPr>
        <w:t>հաջորդող</w:t>
      </w:r>
      <w:proofErr w:type="spellEnd"/>
      <w:r w:rsidR="00A747D4" w:rsidRPr="00064ADD">
        <w:rPr>
          <w:rFonts w:ascii="GHEA Grapalat" w:hAnsi="GHEA Grapalat" w:cs="Sylfaen"/>
          <w:sz w:val="20"/>
          <w:lang w:val="af-ZA"/>
        </w:rPr>
        <w:t xml:space="preserve"> </w:t>
      </w:r>
      <w:proofErr w:type="spellStart"/>
      <w:r w:rsidR="00A747D4" w:rsidRPr="00064ADD">
        <w:rPr>
          <w:rFonts w:ascii="GHEA Grapalat" w:hAnsi="GHEA Grapalat" w:cs="Sylfaen"/>
          <w:sz w:val="20"/>
        </w:rPr>
        <w:t>աշխատանքային</w:t>
      </w:r>
      <w:proofErr w:type="spellEnd"/>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օրվա</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ընթացքում</w:t>
      </w:r>
      <w:r w:rsidR="00CA1C11" w:rsidRPr="00064ADD">
        <w:rPr>
          <w:rFonts w:ascii="GHEA Grapalat" w:hAnsi="GHEA Grapalat" w:cs="Sylfaen"/>
          <w:sz w:val="20"/>
          <w:lang w:val="af-ZA"/>
        </w:rPr>
        <w:t xml:space="preserve">, </w:t>
      </w:r>
      <w:r w:rsidR="003A2BE0" w:rsidRPr="00064ADD">
        <w:rPr>
          <w:rFonts w:ascii="GHEA Grapalat" w:hAnsi="GHEA Grapalat" w:cs="Sylfaen"/>
          <w:sz w:val="20"/>
          <w:lang w:val="af-ZA"/>
        </w:rPr>
        <w:t>պ</w:t>
      </w:r>
      <w:r w:rsidR="00CA1C11" w:rsidRPr="00064ADD">
        <w:rPr>
          <w:rFonts w:ascii="GHEA Grapalat" w:hAnsi="GHEA Grapalat" w:cs="Sylfaen"/>
          <w:sz w:val="20"/>
          <w:lang w:val="ru-RU"/>
        </w:rPr>
        <w:t>ատվիրատուն</w:t>
      </w:r>
      <w:r w:rsidR="00CA1C11" w:rsidRPr="00064ADD">
        <w:rPr>
          <w:rFonts w:ascii="GHEA Grapalat" w:hAnsi="GHEA Grapalat" w:cs="Sylfaen"/>
          <w:sz w:val="20"/>
          <w:lang w:val="af-ZA"/>
        </w:rPr>
        <w:t xml:space="preserve"> </w:t>
      </w:r>
      <w:r w:rsidR="00A747D4" w:rsidRPr="00064ADD">
        <w:rPr>
          <w:rFonts w:ascii="GHEA Grapalat" w:hAnsi="GHEA Grapalat" w:cs="Sylfaen"/>
          <w:sz w:val="20"/>
          <w:lang w:val="af-ZA"/>
        </w:rPr>
        <w:t xml:space="preserve">տեղեկագրում </w:t>
      </w:r>
      <w:r w:rsidR="005F7C1D" w:rsidRPr="00064ADD">
        <w:rPr>
          <w:rFonts w:ascii="GHEA Grapalat" w:hAnsi="GHEA Grapalat" w:cs="Sylfaen"/>
          <w:sz w:val="20"/>
          <w:lang w:val="af-ZA"/>
        </w:rPr>
        <w:t xml:space="preserve">հրապարակում է </w:t>
      </w:r>
      <w:r w:rsidR="00CA1C11" w:rsidRPr="00064ADD">
        <w:rPr>
          <w:rFonts w:ascii="GHEA Grapalat" w:hAnsi="GHEA Grapalat" w:cs="Sylfaen"/>
          <w:sz w:val="20"/>
          <w:lang w:val="ru-RU"/>
        </w:rPr>
        <w:t>հայտարարություն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որում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նշվում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գնման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ընթացակարգը</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չկայացած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հայտարարվելու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հիմնավորումը։</w:t>
      </w:r>
      <w:r w:rsidR="00CA1C11" w:rsidRPr="00064ADD">
        <w:rPr>
          <w:rFonts w:ascii="GHEA Grapalat" w:hAnsi="GHEA Grapalat" w:cs="Sylfaen"/>
          <w:sz w:val="20"/>
          <w:lang w:val="af-ZA"/>
        </w:rPr>
        <w:t xml:space="preserve"> </w:t>
      </w:r>
    </w:p>
    <w:p w14:paraId="7A8B7FD9" w14:textId="77777777" w:rsidR="00CA1C11" w:rsidRPr="00064ADD" w:rsidRDefault="00CA1C11" w:rsidP="00EF3662">
      <w:pPr>
        <w:ind w:firstLine="567"/>
        <w:jc w:val="both"/>
        <w:rPr>
          <w:rFonts w:ascii="GHEA Grapalat" w:hAnsi="GHEA Grapalat" w:cs="Sylfaen"/>
          <w:sz w:val="20"/>
          <w:lang w:val="af-ZA"/>
        </w:rPr>
      </w:pPr>
    </w:p>
    <w:p w14:paraId="54B4B36C" w14:textId="77777777" w:rsidR="00096865" w:rsidRPr="00064ADD" w:rsidRDefault="00096865" w:rsidP="00EF3662">
      <w:pPr>
        <w:pStyle w:val="BodyTextIndent"/>
        <w:spacing w:line="240" w:lineRule="auto"/>
        <w:rPr>
          <w:rFonts w:ascii="GHEA Grapalat" w:hAnsi="GHEA Grapalat"/>
          <w:i w:val="0"/>
          <w:sz w:val="18"/>
          <w:szCs w:val="18"/>
          <w:u w:val="single"/>
          <w:lang w:val="af-ZA"/>
        </w:rPr>
      </w:pPr>
    </w:p>
    <w:p w14:paraId="33541F5C" w14:textId="77777777" w:rsidR="008D5016" w:rsidRPr="00064ADD" w:rsidRDefault="008D5016" w:rsidP="00EF3662">
      <w:pPr>
        <w:jc w:val="center"/>
        <w:rPr>
          <w:rFonts w:ascii="GHEA Grapalat" w:hAnsi="GHEA Grapalat"/>
          <w:b/>
          <w:sz w:val="20"/>
          <w:lang w:val="af-ZA"/>
        </w:rPr>
      </w:pPr>
      <w:r w:rsidRPr="00064ADD">
        <w:rPr>
          <w:rFonts w:ascii="GHEA Grapalat" w:hAnsi="GHEA Grapalat"/>
          <w:b/>
          <w:sz w:val="20"/>
          <w:lang w:val="af-ZA"/>
        </w:rPr>
        <w:t>1</w:t>
      </w:r>
      <w:r w:rsidR="00375FD2" w:rsidRPr="00064ADD">
        <w:rPr>
          <w:rFonts w:ascii="GHEA Grapalat" w:hAnsi="GHEA Grapalat"/>
          <w:b/>
          <w:sz w:val="20"/>
          <w:lang w:val="af-ZA"/>
        </w:rPr>
        <w:t>2</w:t>
      </w:r>
      <w:r w:rsidRPr="00064ADD">
        <w:rPr>
          <w:rFonts w:ascii="GHEA Grapalat" w:hAnsi="GHEA Grapalat"/>
          <w:b/>
          <w:sz w:val="20"/>
          <w:lang w:val="af-ZA"/>
        </w:rPr>
        <w:t xml:space="preserve">. ԳՆՄԱՆ ԳՈՐԾԸՆԹԱՑԻ ՀԵՏ ԿԱՊՎԱԾ ԳՈՐԾՈՂՈՒԹՅՈՒՆՆԵՐԸ ԵՎ (ԿԱՄ) </w:t>
      </w:r>
    </w:p>
    <w:p w14:paraId="3D43E031" w14:textId="77777777" w:rsidR="008D5016"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ԸՆԴՈՒՆՎԱԾ ՈՐՈՇՈՒՄՆԵՐԸ ԲՈՂՈՔԱՐԿԵԼՈՒ ՄԱՍՆԱԿՑԻ </w:t>
      </w:r>
    </w:p>
    <w:p w14:paraId="6FFC947C"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ԻՐԱՎՈՒՆՔԸ ԵՎ ԿԱՐԳԸ</w:t>
      </w:r>
    </w:p>
    <w:p w14:paraId="47D94D56" w14:textId="77777777" w:rsidR="00996C19" w:rsidRPr="00064ADD" w:rsidRDefault="00996C19" w:rsidP="00EF3662">
      <w:pPr>
        <w:jc w:val="center"/>
        <w:rPr>
          <w:rFonts w:ascii="GHEA Grapalat" w:hAnsi="GHEA Grapalat"/>
          <w:b/>
          <w:sz w:val="20"/>
          <w:lang w:val="af-ZA"/>
        </w:rPr>
      </w:pPr>
    </w:p>
    <w:p w14:paraId="0E8029C3"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proofErr w:type="spellStart"/>
      <w:r w:rsidRPr="00064ADD">
        <w:rPr>
          <w:rFonts w:ascii="GHEA Grapalat" w:hAnsi="GHEA Grapalat"/>
          <w:sz w:val="20"/>
          <w:szCs w:val="20"/>
        </w:rPr>
        <w:t>Յուրաքանչյուր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շահագրգիռ</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անգործությունը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դատավարության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այսուհետ</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Օրենսգիրք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w:t>
      </w:r>
    </w:p>
    <w:p w14:paraId="65CEE804"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064ADD">
        <w:rPr>
          <w:rFonts w:ascii="GHEA Grapalat" w:hAnsi="GHEA Grapalat"/>
          <w:sz w:val="20"/>
          <w:szCs w:val="20"/>
        </w:rPr>
        <w:t>Յուրաքանչյուր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իրավունք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հայտերի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վերջնաժամկետը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առարկայի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բնութագրերը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պահանջները</w:t>
      </w:r>
      <w:proofErr w:type="spellEnd"/>
      <w:r w:rsidRPr="00064ADD">
        <w:rPr>
          <w:rFonts w:ascii="GHEA Grapalat" w:hAnsi="GHEA Grapalat"/>
          <w:sz w:val="20"/>
          <w:szCs w:val="20"/>
          <w:lang w:val="es-ES"/>
        </w:rPr>
        <w:t>:</w:t>
      </w:r>
    </w:p>
    <w:p w14:paraId="4DA7DAE9"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ընթացակարգի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վարչական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չեն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կարգավորվում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քաղաքացիաիրավական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հարաբերությունները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կարգավորող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օրենսդրությամբ</w:t>
      </w:r>
      <w:proofErr w:type="spellEnd"/>
      <w:r w:rsidRPr="00064ADD">
        <w:rPr>
          <w:rFonts w:ascii="GHEA Grapalat" w:hAnsi="GHEA Grapalat"/>
          <w:sz w:val="20"/>
          <w:szCs w:val="20"/>
          <w:lang w:val="es-ES"/>
        </w:rPr>
        <w:t>:</w:t>
      </w:r>
    </w:p>
    <w:p w14:paraId="3B860758"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հետևանքով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պատճառված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վնասները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հատուցվում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Հայաստանի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Հանրապետության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քաղաքացիական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w:t>
      </w:r>
    </w:p>
    <w:p w14:paraId="1FD4879F"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վաղեմության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6-</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պայմանագիրը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միակողմանի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վաղեմության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երեսուն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օրացուցային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w:t>
      </w:r>
      <w:proofErr w:type="spellEnd"/>
      <w:r w:rsidRPr="00064ADD">
        <w:rPr>
          <w:rFonts w:ascii="GHEA Grapalat" w:hAnsi="GHEA Grapalat"/>
          <w:sz w:val="20"/>
          <w:szCs w:val="20"/>
          <w:lang w:val="es-ES"/>
        </w:rPr>
        <w:t xml:space="preserve"> </w:t>
      </w:r>
      <w:proofErr w:type="gramStart"/>
      <w:r w:rsidRPr="00064ADD">
        <w:rPr>
          <w:rFonts w:ascii="GHEA Grapalat" w:hAnsi="GHEA Grapalat"/>
          <w:sz w:val="20"/>
          <w:szCs w:val="20"/>
        </w:rPr>
        <w:t>է</w:t>
      </w:r>
      <w:r w:rsidRPr="00064ADD">
        <w:rPr>
          <w:rFonts w:ascii="GHEA Grapalat" w:hAnsi="GHEA Grapalat"/>
          <w:sz w:val="20"/>
          <w:szCs w:val="20"/>
          <w:lang w:val="es-ES"/>
        </w:rPr>
        <w:t>::</w:t>
      </w:r>
      <w:proofErr w:type="gramEnd"/>
    </w:p>
    <w:p w14:paraId="3763B1A2" w14:textId="77777777"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proofErr w:type="spellStart"/>
      <w:r w:rsidRPr="00064ADD">
        <w:rPr>
          <w:rFonts w:ascii="GHEA Grapalat" w:hAnsi="GHEA Grapalat" w:cs="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ընթացակարգի</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վեճերը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Երևան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քաղաքի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առաջին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ատյանի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ընդհանուր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իրավասության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երեսուն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օրվա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պատճառաբանված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երկարաձգվել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մեկ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տասն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օրացուցային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օրով</w:t>
      </w:r>
      <w:proofErr w:type="spellEnd"/>
      <w:r w:rsidRPr="00064ADD">
        <w:rPr>
          <w:rFonts w:ascii="GHEA Grapalat" w:hAnsi="GHEA Grapalat"/>
          <w:sz w:val="20"/>
          <w:szCs w:val="20"/>
          <w:lang w:val="es-ES"/>
        </w:rPr>
        <w:t>:</w:t>
      </w:r>
    </w:p>
    <w:p w14:paraId="06A269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ներկայացվելուց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եռօրյա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1FBBB7F5"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միաժամանակ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տվյալ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տիրապետման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գտնվող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բոլոր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w:t>
      </w:r>
    </w:p>
    <w:p w14:paraId="7F8D03BF"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ստանալուց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հնգօրյա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5FD5BD1B" w14:textId="77777777" w:rsidR="00BE198C" w:rsidRPr="00064ADD" w:rsidRDefault="00BE198C" w:rsidP="00BE198C">
      <w:pPr>
        <w:shd w:val="clear" w:color="auto" w:fill="FFFFFF"/>
        <w:ind w:firstLine="375"/>
        <w:jc w:val="both"/>
        <w:rPr>
          <w:rFonts w:ascii="GHEA Grapalat" w:hAnsi="GHEA Grapalat"/>
          <w:sz w:val="20"/>
          <w:szCs w:val="20"/>
          <w:lang w:val="es-ES"/>
        </w:rPr>
      </w:pP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կողմից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չկատարվելու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առկա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իսկ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հայցվորի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վկայակոչած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որոնք</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ենթակա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հաստատման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տիրապետման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տակ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գտնվող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հաստատված</w:t>
      </w:r>
      <w:proofErr w:type="spellEnd"/>
      <w:r w:rsidRPr="00064ADD">
        <w:rPr>
          <w:rFonts w:ascii="GHEA Grapalat" w:hAnsi="GHEA Grapalat"/>
          <w:sz w:val="20"/>
          <w:szCs w:val="20"/>
          <w:lang w:val="es-ES"/>
        </w:rPr>
        <w:t>:</w:t>
      </w:r>
    </w:p>
    <w:p w14:paraId="25C4A56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վերաբերող</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մեկ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վարույթում</w:t>
      </w:r>
      <w:proofErr w:type="spellEnd"/>
      <w:r w:rsidRPr="00064ADD">
        <w:rPr>
          <w:rFonts w:ascii="GHEA Grapalat" w:hAnsi="GHEA Grapalat"/>
          <w:sz w:val="20"/>
          <w:szCs w:val="20"/>
          <w:lang w:val="es-ES"/>
        </w:rPr>
        <w:t>:</w:t>
      </w:r>
    </w:p>
    <w:p w14:paraId="040B20A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նշելով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es-ES"/>
        </w:rPr>
        <w:t>:</w:t>
      </w:r>
    </w:p>
    <w:p w14:paraId="39F0D9F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ստանալուց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հնգօրյա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67E6F27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անձինք</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ներկայացուցիչները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ժամանակի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վայրի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ինչպես</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առանձին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դատավարական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ծանուցվում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հաղորդակցության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միջոցով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ծանուցագրերը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փաստաթղթեր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Օրենսգրքի</w:t>
      </w:r>
      <w:proofErr w:type="spellEnd"/>
      <w:r w:rsidRPr="00064ADD">
        <w:rPr>
          <w:rFonts w:ascii="GHEA Grapalat" w:hAnsi="GHEA Grapalat"/>
          <w:sz w:val="20"/>
          <w:szCs w:val="20"/>
          <w:lang w:val="es-ES"/>
        </w:rPr>
        <w:t xml:space="preserve"> 97-</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նշված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եղանակով</w:t>
      </w:r>
      <w:proofErr w:type="spellEnd"/>
      <w:r w:rsidRPr="00064ADD">
        <w:rPr>
          <w:rFonts w:ascii="GHEA Grapalat" w:hAnsi="GHEA Grapalat"/>
          <w:sz w:val="20"/>
          <w:szCs w:val="20"/>
          <w:lang w:val="es-ES"/>
        </w:rPr>
        <w:t>:</w:t>
      </w:r>
    </w:p>
    <w:p w14:paraId="21F14E6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lastRenderedPageBreak/>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վճիռները</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գրավոր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ընթացակարգով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նախաձեռնությամբ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եկել</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եզրահանգման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անհրաժեշտ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w:t>
      </w:r>
    </w:p>
    <w:p w14:paraId="4159603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վերաբերյալ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մասնակցող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լրանալը</w:t>
      </w:r>
      <w:proofErr w:type="spellEnd"/>
      <w:r w:rsidRPr="00064ADD">
        <w:rPr>
          <w:rFonts w:ascii="GHEA Grapalat" w:hAnsi="GHEA Grapalat"/>
          <w:sz w:val="20"/>
          <w:szCs w:val="20"/>
          <w:lang w:val="es-ES"/>
        </w:rPr>
        <w:t>:</w:t>
      </w:r>
    </w:p>
    <w:p w14:paraId="1CCE056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լրանալուց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հետո</w:t>
      </w:r>
      <w:proofErr w:type="spellEnd"/>
      <w:r w:rsidRPr="00064ADD">
        <w:rPr>
          <w:rFonts w:ascii="GHEA Grapalat" w:hAnsi="GHEA Grapalat"/>
          <w:sz w:val="20"/>
          <w:szCs w:val="20"/>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եռօրյա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ժամկետում</w:t>
      </w:r>
      <w:proofErr w:type="spellEnd"/>
      <w:r w:rsidRPr="00064ADD">
        <w:rPr>
          <w:rFonts w:ascii="GHEA Grapalat" w:hAnsi="GHEA Grapalat"/>
          <w:sz w:val="20"/>
          <w:szCs w:val="20"/>
          <w:lang w:val="es-ES"/>
        </w:rPr>
        <w:t>:</w:t>
      </w:r>
    </w:p>
    <w:p w14:paraId="26B273A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proofErr w:type="spellStart"/>
      <w:r w:rsidRPr="00064ADD">
        <w:rPr>
          <w:rFonts w:ascii="GHEA Grapalat" w:hAnsi="GHEA Grapalat"/>
          <w:sz w:val="20"/>
          <w:szCs w:val="20"/>
        </w:rPr>
        <w:t>Գործը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նիստում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հարցը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լուծվել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հայցադիմումը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վարույթ</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որոշմամբ</w:t>
      </w:r>
      <w:proofErr w:type="spellEnd"/>
      <w:r w:rsidRPr="00064ADD">
        <w:rPr>
          <w:rFonts w:ascii="GHEA Grapalat" w:hAnsi="GHEA Grapalat"/>
          <w:sz w:val="20"/>
          <w:szCs w:val="20"/>
          <w:lang w:val="es-ES"/>
        </w:rPr>
        <w:t>:</w:t>
      </w:r>
    </w:p>
    <w:p w14:paraId="270B6D5D"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Վիճարկվող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ընկած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հանգամանքների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ինչպես</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տվյալ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ընդունման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կարգը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պահպանված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փաստերն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ապացուցելու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պարտականությունը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կրում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պատասխանողը</w:t>
      </w:r>
      <w:proofErr w:type="spellEnd"/>
      <w:r w:rsidRPr="00064ADD">
        <w:rPr>
          <w:rFonts w:ascii="GHEA Grapalat" w:hAnsi="GHEA Grapalat"/>
          <w:sz w:val="20"/>
          <w:szCs w:val="20"/>
          <w:lang w:val="es-ES"/>
        </w:rPr>
        <w:t>:</w:t>
      </w:r>
    </w:p>
    <w:p w14:paraId="7C6F5C40"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Պատասխանողը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վիճարկվող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իրավաչափությունը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հիմնավորող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կարող</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ներկայացնել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պահանջելու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կատարման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ընթացքում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հիմնավորում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ապացույցի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ներկայացման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անհնարինությունը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իրենից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անկախ</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պատճառներով</w:t>
      </w:r>
      <w:proofErr w:type="spellEnd"/>
      <w:r w:rsidRPr="00064ADD">
        <w:rPr>
          <w:rFonts w:ascii="GHEA Grapalat" w:hAnsi="GHEA Grapalat"/>
          <w:sz w:val="20"/>
          <w:szCs w:val="20"/>
          <w:lang w:val="es-ES"/>
        </w:rPr>
        <w:t>:</w:t>
      </w:r>
    </w:p>
    <w:p w14:paraId="573310C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proofErr w:type="gramStart"/>
      <w:r w:rsidRPr="00064ADD">
        <w:rPr>
          <w:rFonts w:ascii="GHEA Grapalat" w:hAnsi="GHEA Grapalat"/>
          <w:sz w:val="20"/>
          <w:szCs w:val="20"/>
          <w:lang w:val="es-ES"/>
        </w:rPr>
        <w:t>19 .</w:t>
      </w:r>
      <w:proofErr w:type="gram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բացառությամբ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6-</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ինքնաբերաբար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proofErr w:type="spellStart"/>
      <w:r w:rsidRPr="00064ADD">
        <w:rPr>
          <w:rFonts w:ascii="GHEA Grapalat" w:hAnsi="GHEA Grapalat" w:cs="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հրապարակվելու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օրվանից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մինչև</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քննության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արդյունքներով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առաջին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ատյանի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կայացրած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ուժի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մեջ</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մտնելու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օրը</w:t>
      </w:r>
      <w:proofErr w:type="spellEnd"/>
      <w:r w:rsidRPr="00064ADD">
        <w:rPr>
          <w:rFonts w:ascii="GHEA Grapalat" w:hAnsi="GHEA Grapalat"/>
          <w:sz w:val="20"/>
          <w:szCs w:val="20"/>
          <w:lang w:val="es-ES"/>
        </w:rPr>
        <w:t>:</w:t>
      </w:r>
    </w:p>
    <w:p w14:paraId="5D17F3D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դեպքերում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երբ</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հանրային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պաշտպանության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ազգային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անվտանգության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շահերից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ելնելով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անհրաժեշտ</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շարունակել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Օրենքի</w:t>
      </w:r>
      <w:proofErr w:type="spellEnd"/>
      <w:r w:rsidRPr="00064ADD">
        <w:rPr>
          <w:rFonts w:ascii="GHEA Grapalat" w:hAnsi="GHEA Grapalat"/>
          <w:sz w:val="20"/>
          <w:szCs w:val="20"/>
          <w:lang w:val="es-ES"/>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հոդվածի</w:t>
      </w:r>
      <w:proofErr w:type="spellEnd"/>
      <w:r w:rsidRPr="00064ADD">
        <w:rPr>
          <w:rFonts w:ascii="GHEA Grapalat" w:hAnsi="GHEA Grapalat"/>
          <w:sz w:val="20"/>
          <w:szCs w:val="20"/>
          <w:lang w:val="es-ES"/>
        </w:rPr>
        <w:t xml:space="preserve"> 1-</w:t>
      </w:r>
      <w:proofErr w:type="spellStart"/>
      <w:r w:rsidRPr="00064ADD">
        <w:rPr>
          <w:rFonts w:ascii="GHEA Grapalat" w:hAnsi="GHEA Grapalat"/>
          <w:sz w:val="20"/>
          <w:szCs w:val="20"/>
        </w:rPr>
        <w:t>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ղեկավարների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իսկ</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իրավաբանական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անձանց</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դեպքում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գործադիր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ղեկավարի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գրավոր</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միջնորդության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հիման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կայացնում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գործընթացի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կասեցումը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վերացնելու</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կետով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նախատեսված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կայացման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այդ</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lang w:val="es-ES"/>
        </w:rPr>
        <w:t>:</w:t>
      </w:r>
    </w:p>
    <w:p w14:paraId="7AF367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ուժի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մեջ</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մտնում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պահից</w:t>
      </w:r>
      <w:proofErr w:type="spellEnd"/>
      <w:r w:rsidRPr="00064ADD">
        <w:rPr>
          <w:rFonts w:ascii="GHEA Grapalat" w:hAnsi="GHEA Grapalat"/>
          <w:sz w:val="20"/>
          <w:szCs w:val="20"/>
          <w:lang w:val="es-ES"/>
        </w:rPr>
        <w:t>:</w:t>
      </w:r>
    </w:p>
    <w:p w14:paraId="66D11AD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Պատվիրատուի</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գնահատող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հանձնաժողովի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գործողությունների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անգործության</w:t>
      </w:r>
      <w:proofErr w:type="spellEnd"/>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որոշումների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հետ</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կապված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վեճերով</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վճռի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դրա</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ուղարկվում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պաշտոնական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էլեկտրոնային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փոստի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հասցեին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Լիազորված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մարմինը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դատարանի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վճռի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կամ</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այլ</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եզրափակիչ</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դատական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ակտն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անհապաղ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հրապարակում</w:t>
      </w:r>
      <w:proofErr w:type="spellEnd"/>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sz w:val="20"/>
          <w:szCs w:val="20"/>
        </w:rPr>
        <w:t>տեղեկագրում</w:t>
      </w:r>
      <w:proofErr w:type="spellEnd"/>
      <w:r w:rsidRPr="00064ADD">
        <w:rPr>
          <w:rFonts w:ascii="GHEA Grapalat" w:hAnsi="GHEA Grapalat"/>
          <w:sz w:val="20"/>
          <w:szCs w:val="20"/>
          <w:lang w:val="es-ES"/>
        </w:rPr>
        <w:t>:</w:t>
      </w:r>
    </w:p>
    <w:p w14:paraId="7EFFDC5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Բողոքարկման</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համար</w:t>
      </w:r>
      <w:proofErr w:type="spellEnd"/>
      <w:r w:rsidRPr="00064ADD">
        <w:rPr>
          <w:rFonts w:ascii="GHEA Grapalat" w:hAnsi="GHEA Grapalat"/>
          <w:sz w:val="20"/>
          <w:szCs w:val="20"/>
          <w:lang w:val="es-ES"/>
        </w:rPr>
        <w:t xml:space="preserve"> </w:t>
      </w:r>
      <w:proofErr w:type="spellStart"/>
      <w:r w:rsidRPr="00064ADD">
        <w:rPr>
          <w:rFonts w:ascii="GHEA Grapalat" w:hAnsi="GHEA Grapalat" w:cs="GHEA Grapalat"/>
          <w:sz w:val="20"/>
          <w:szCs w:val="20"/>
        </w:rPr>
        <w:t>գանձվող</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պետական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տուրքերի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դրույքաչափերը</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Պետական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տուրքի</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մասին</w:t>
      </w:r>
      <w:proofErr w:type="spellEnd"/>
      <w:r w:rsidRPr="00064ADD">
        <w:rPr>
          <w:rFonts w:ascii="GHEA Grapalat" w:hAnsi="GHEA Grapalat"/>
          <w:sz w:val="20"/>
          <w:szCs w:val="20"/>
          <w:lang w:val="es-ES"/>
        </w:rPr>
        <w:t xml:space="preserve">» </w:t>
      </w:r>
      <w:proofErr w:type="spellStart"/>
      <w:r w:rsidRPr="00064ADD">
        <w:rPr>
          <w:rFonts w:ascii="GHEA Grapalat" w:hAnsi="GHEA Grapalat"/>
          <w:sz w:val="20"/>
          <w:szCs w:val="20"/>
        </w:rPr>
        <w:t>օրենքով</w:t>
      </w:r>
      <w:proofErr w:type="spellEnd"/>
      <w:r w:rsidRPr="00064ADD">
        <w:rPr>
          <w:rFonts w:ascii="GHEA Grapalat" w:hAnsi="GHEA Grapalat"/>
          <w:sz w:val="20"/>
          <w:szCs w:val="20"/>
        </w:rPr>
        <w:t>։</w:t>
      </w:r>
    </w:p>
    <w:p w14:paraId="3CDB47AF" w14:textId="77777777" w:rsidR="00495104" w:rsidRPr="00A71D81" w:rsidRDefault="00BE198C" w:rsidP="00495104">
      <w:pPr>
        <w:jc w:val="center"/>
        <w:rPr>
          <w:rFonts w:ascii="GHEA Grapalat" w:hAnsi="GHEA Grapalat"/>
          <w:b/>
          <w:szCs w:val="22"/>
          <w:lang w:val="af-ZA"/>
        </w:rPr>
      </w:pPr>
      <w:r w:rsidRPr="00064ADD">
        <w:rPr>
          <w:rFonts w:ascii="GHEA Grapalat" w:hAnsi="GHEA Grapalat" w:cs="Sylfaen"/>
          <w:b/>
          <w:szCs w:val="22"/>
          <w:lang w:val="es-ES"/>
        </w:rPr>
        <w:br w:type="page"/>
      </w:r>
      <w:proofErr w:type="gramStart"/>
      <w:r w:rsidR="00495104" w:rsidRPr="00A71D81">
        <w:rPr>
          <w:rFonts w:ascii="GHEA Grapalat" w:hAnsi="GHEA Grapalat" w:cs="Sylfaen"/>
          <w:b/>
          <w:szCs w:val="22"/>
          <w:lang w:val="es-ES"/>
        </w:rPr>
        <w:lastRenderedPageBreak/>
        <w:t>ՄԱՍ</w:t>
      </w:r>
      <w:r w:rsidR="00495104" w:rsidRPr="00A71D81">
        <w:rPr>
          <w:rFonts w:ascii="GHEA Grapalat" w:hAnsi="GHEA Grapalat"/>
          <w:b/>
          <w:szCs w:val="22"/>
          <w:lang w:val="af-ZA"/>
        </w:rPr>
        <w:t xml:space="preserve">  II</w:t>
      </w:r>
      <w:proofErr w:type="gramEnd"/>
    </w:p>
    <w:p w14:paraId="4359D2F3" w14:textId="77777777" w:rsidR="00495104" w:rsidRPr="00A71D81" w:rsidRDefault="00495104" w:rsidP="00495104">
      <w:pPr>
        <w:pStyle w:val="BodyText"/>
        <w:ind w:right="-7"/>
        <w:jc w:val="center"/>
        <w:rPr>
          <w:rFonts w:ascii="GHEA Grapalat" w:hAnsi="GHEA Grapalat"/>
          <w:b/>
          <w:szCs w:val="22"/>
          <w:lang w:val="af-ZA"/>
        </w:rPr>
      </w:pPr>
      <w:r w:rsidRPr="00A71D81">
        <w:rPr>
          <w:rFonts w:ascii="GHEA Grapalat" w:hAnsi="GHEA Grapalat" w:cs="Sylfaen"/>
          <w:b/>
          <w:szCs w:val="22"/>
          <w:lang w:val="es-ES"/>
        </w:rPr>
        <w:t>ՀՐԱՀԱՆԳ</w:t>
      </w:r>
    </w:p>
    <w:p w14:paraId="3C7D4E55" w14:textId="283971BF" w:rsidR="00096865" w:rsidRPr="00064ADD" w:rsidRDefault="00C77138" w:rsidP="00495104">
      <w:pPr>
        <w:ind w:firstLine="567"/>
        <w:jc w:val="center"/>
        <w:rPr>
          <w:rFonts w:ascii="GHEA Grapalat" w:hAnsi="GHEA Grapalat"/>
          <w:b/>
          <w:szCs w:val="22"/>
          <w:lang w:val="af-ZA"/>
        </w:rPr>
      </w:pPr>
      <w:r>
        <w:rPr>
          <w:rFonts w:ascii="GHEA Grapalat" w:hAnsi="GHEA Grapalat" w:cs="Sylfaen"/>
          <w:b/>
          <w:szCs w:val="22"/>
          <w:lang w:val="es-ES"/>
        </w:rPr>
        <w:t>ՀՐԱՏԱՊ ԲԱՑ ՄՐՑՈՒՅԹ</w:t>
      </w:r>
      <w:r w:rsidR="00F141E2" w:rsidRPr="00064ADD">
        <w:rPr>
          <w:rFonts w:ascii="GHEA Grapalat" w:hAnsi="GHEA Grapalat" w:cs="Sylfaen"/>
          <w:b/>
          <w:szCs w:val="22"/>
          <w:lang w:val="es-ES"/>
        </w:rPr>
        <w:t>Ի</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ՀԱՅՏԸ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ՊԱՏՐԱՍՏԵԼՈՒ</w:t>
      </w:r>
    </w:p>
    <w:p w14:paraId="2E32F077" w14:textId="77777777" w:rsidR="00096865" w:rsidRPr="00064ADD" w:rsidRDefault="00096865" w:rsidP="00EF3662">
      <w:pPr>
        <w:ind w:firstLine="567"/>
        <w:jc w:val="center"/>
        <w:rPr>
          <w:rFonts w:ascii="GHEA Grapalat" w:hAnsi="GHEA Grapalat"/>
          <w:szCs w:val="22"/>
          <w:lang w:val="af-ZA"/>
        </w:rPr>
      </w:pPr>
    </w:p>
    <w:p w14:paraId="733FDA0C"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14:paraId="739CEFDF" w14:textId="77777777"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14:paraId="66AB4568"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14:paraId="53928950"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14:paraId="37AA966F"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14:paraId="2659E808" w14:textId="77777777" w:rsidR="00096865" w:rsidRPr="00064ADD" w:rsidRDefault="00096865" w:rsidP="00EF3662">
      <w:pPr>
        <w:jc w:val="center"/>
        <w:rPr>
          <w:rFonts w:ascii="GHEA Grapalat" w:hAnsi="GHEA Grapalat"/>
          <w:b/>
          <w:szCs w:val="22"/>
          <w:lang w:val="af-ZA"/>
        </w:rPr>
      </w:pPr>
    </w:p>
    <w:p w14:paraId="62274E3A"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14:paraId="18F0E050" w14:textId="77777777" w:rsidR="00096865" w:rsidRPr="00064ADD" w:rsidRDefault="00096865" w:rsidP="00EF3662">
      <w:pPr>
        <w:ind w:firstLine="720"/>
        <w:jc w:val="center"/>
        <w:rPr>
          <w:rFonts w:ascii="GHEA Grapalat" w:hAnsi="GHEA Grapalat"/>
          <w:szCs w:val="22"/>
          <w:lang w:val="af-ZA"/>
        </w:rPr>
      </w:pPr>
    </w:p>
    <w:p w14:paraId="6BDA1D59" w14:textId="77777777"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հրավերի</w:t>
      </w:r>
      <w:proofErr w:type="spellEnd"/>
      <w:r w:rsidRPr="00064ADD">
        <w:rPr>
          <w:rFonts w:ascii="GHEA Grapalat" w:hAnsi="GHEA Grapalat"/>
          <w:sz w:val="20"/>
          <w:szCs w:val="20"/>
          <w:lang w:val="af-ZA"/>
        </w:rPr>
        <w:t xml:space="preserve"> 2-</w:t>
      </w:r>
      <w:proofErr w:type="spellStart"/>
      <w:r w:rsidRPr="00064ADD">
        <w:rPr>
          <w:rFonts w:ascii="GHEA Grapalat" w:hAnsi="GHEA Grapalat"/>
          <w:sz w:val="20"/>
          <w:szCs w:val="20"/>
        </w:rPr>
        <w:t>րդ</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մասի</w:t>
      </w:r>
      <w:proofErr w:type="spellEnd"/>
      <w:r w:rsidRPr="00064ADD">
        <w:rPr>
          <w:rFonts w:ascii="GHEA Grapalat" w:hAnsi="GHEA Grapalat"/>
          <w:sz w:val="20"/>
          <w:szCs w:val="20"/>
          <w:lang w:val="af-ZA"/>
        </w:rPr>
        <w:t xml:space="preserve"> 3-</w:t>
      </w:r>
      <w:proofErr w:type="spellStart"/>
      <w:r w:rsidRPr="00064ADD">
        <w:rPr>
          <w:rFonts w:ascii="GHEA Grapalat" w:hAnsi="GHEA Grapalat"/>
          <w:sz w:val="20"/>
          <w:szCs w:val="20"/>
        </w:rPr>
        <w:t>րդ</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բաժնով</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սահմանված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կարգով</w:t>
      </w:r>
      <w:proofErr w:type="spellEnd"/>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w:t>
      </w:r>
      <w:proofErr w:type="spellStart"/>
      <w:r w:rsidRPr="00064ADD">
        <w:rPr>
          <w:rFonts w:ascii="GHEA Grapalat" w:hAnsi="GHEA Grapalat"/>
          <w:sz w:val="20"/>
          <w:szCs w:val="20"/>
          <w:lang w:val="es-ES"/>
        </w:rPr>
        <w:t>տեղեկությունները</w:t>
      </w:r>
      <w:proofErr w:type="spellEnd"/>
      <w:r w:rsidRPr="00064ADD">
        <w:rPr>
          <w:rFonts w:ascii="GHEA Grapalat" w:hAnsi="GHEA Grapalat"/>
          <w:sz w:val="20"/>
          <w:szCs w:val="20"/>
          <w:lang w:val="es-ES"/>
        </w:rPr>
        <w:t>):</w:t>
      </w:r>
    </w:p>
    <w:p w14:paraId="29A4D9B1" w14:textId="77777777" w:rsidR="002D5CF0" w:rsidRPr="00064ADD" w:rsidRDefault="0078387F" w:rsidP="00EF3662">
      <w:pPr>
        <w:ind w:firstLine="567"/>
        <w:jc w:val="both"/>
        <w:rPr>
          <w:rFonts w:ascii="GHEA Grapalat" w:hAnsi="GHEA Grapalat" w:cs="Sylfaen"/>
          <w:sz w:val="20"/>
          <w:lang w:val="es-ES"/>
        </w:rPr>
      </w:pPr>
      <w:proofErr w:type="spellStart"/>
      <w:r w:rsidRPr="00064ADD">
        <w:rPr>
          <w:rFonts w:ascii="GHEA Grapalat" w:hAnsi="GHEA Grapalat" w:cs="Sylfaen"/>
          <w:sz w:val="20"/>
        </w:rPr>
        <w:t>Մասնակիցը</w:t>
      </w:r>
      <w:proofErr w:type="spellEnd"/>
      <w:r w:rsidRPr="00064ADD">
        <w:rPr>
          <w:rFonts w:ascii="GHEA Grapalat" w:hAnsi="GHEA Grapalat" w:cs="Sylfaen"/>
          <w:sz w:val="20"/>
          <w:lang w:val="es-ES"/>
        </w:rPr>
        <w:t xml:space="preserve"> </w:t>
      </w:r>
      <w:proofErr w:type="spellStart"/>
      <w:r w:rsidR="002240AB" w:rsidRPr="00064ADD">
        <w:rPr>
          <w:rFonts w:ascii="GHEA Grapalat" w:hAnsi="GHEA Grapalat" w:cs="Sylfaen"/>
          <w:sz w:val="20"/>
        </w:rPr>
        <w:t>հայտով</w:t>
      </w:r>
      <w:proofErr w:type="spellEnd"/>
      <w:r w:rsidR="002240AB" w:rsidRPr="00064ADD">
        <w:rPr>
          <w:rFonts w:ascii="GHEA Grapalat" w:hAnsi="GHEA Grapalat" w:cs="Sylfaen"/>
          <w:sz w:val="20"/>
          <w:lang w:val="es-ES"/>
        </w:rPr>
        <w:t xml:space="preserve"> </w:t>
      </w:r>
      <w:proofErr w:type="spellStart"/>
      <w:r w:rsidRPr="00064ADD">
        <w:rPr>
          <w:rFonts w:ascii="GHEA Grapalat" w:hAnsi="GHEA Grapalat" w:cs="Sylfaen"/>
          <w:sz w:val="20"/>
        </w:rPr>
        <w:t>ներկայացնում</w:t>
      </w:r>
      <w:proofErr w:type="spellEnd"/>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proofErr w:type="spellStart"/>
      <w:r w:rsidRPr="00064ADD">
        <w:rPr>
          <w:rFonts w:ascii="GHEA Grapalat" w:hAnsi="GHEA Grapalat" w:cs="Sylfaen"/>
          <w:sz w:val="20"/>
        </w:rPr>
        <w:t>իր</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կողմից</w:t>
      </w:r>
      <w:proofErr w:type="spellEnd"/>
      <w:r w:rsidRPr="00064ADD">
        <w:rPr>
          <w:rFonts w:ascii="GHEA Grapalat" w:hAnsi="GHEA Grapalat" w:cs="Sylfaen"/>
          <w:sz w:val="20"/>
          <w:lang w:val="es-ES"/>
        </w:rPr>
        <w:t xml:space="preserve"> </w:t>
      </w:r>
      <w:proofErr w:type="spellStart"/>
      <w:r w:rsidRPr="00064ADD">
        <w:rPr>
          <w:rFonts w:ascii="GHEA Grapalat" w:hAnsi="GHEA Grapalat" w:cs="Sylfaen"/>
          <w:sz w:val="20"/>
        </w:rPr>
        <w:t>հաստատված</w:t>
      </w:r>
      <w:proofErr w:type="spellEnd"/>
      <w:r w:rsidRPr="00064ADD">
        <w:rPr>
          <w:rFonts w:ascii="GHEA Grapalat" w:hAnsi="GHEA Grapalat" w:cs="Sylfaen"/>
          <w:sz w:val="20"/>
          <w:lang w:val="es-ES"/>
        </w:rPr>
        <w:t>`</w:t>
      </w:r>
    </w:p>
    <w:p w14:paraId="3440269B" w14:textId="77777777" w:rsidR="00096865" w:rsidRPr="00064ADD" w:rsidRDefault="002D5CF0" w:rsidP="00EF3662">
      <w:pPr>
        <w:ind w:firstLine="567"/>
        <w:jc w:val="both"/>
        <w:rPr>
          <w:rFonts w:ascii="GHEA Grapalat" w:hAnsi="GHEA Grapalat" w:cs="Sylfaen"/>
          <w:sz w:val="20"/>
          <w:lang w:val="es-ES"/>
        </w:rPr>
      </w:pPr>
      <w:r w:rsidRPr="00064ADD">
        <w:rPr>
          <w:rFonts w:ascii="GHEA Grapalat" w:hAnsi="GHEA Grapalat" w:cs="Sylfaen"/>
          <w:sz w:val="20"/>
          <w:lang w:val="es-ES"/>
        </w:rPr>
        <w:t>2.</w:t>
      </w:r>
      <w:r w:rsidR="00D76BBA" w:rsidRPr="00064ADD">
        <w:rPr>
          <w:rFonts w:ascii="GHEA Grapalat" w:hAnsi="GHEA Grapalat" w:cs="Sylfaen"/>
          <w:sz w:val="20"/>
          <w:lang w:val="es-ES"/>
        </w:rPr>
        <w:t>1</w:t>
      </w:r>
      <w:r w:rsidRPr="00064ADD">
        <w:rPr>
          <w:rFonts w:ascii="GHEA Grapalat" w:hAnsi="GHEA Grapalat" w:cs="Sylfaen"/>
          <w:sz w:val="20"/>
          <w:lang w:val="es-ES"/>
        </w:rPr>
        <w:t xml:space="preserve"> </w:t>
      </w:r>
      <w:r w:rsidR="00096865" w:rsidRPr="00064ADD">
        <w:rPr>
          <w:rFonts w:ascii="GHEA Grapalat" w:hAnsi="GHEA Grapalat" w:cs="Sylfaen"/>
          <w:sz w:val="20"/>
          <w:lang w:val="ru-RU"/>
        </w:rPr>
        <w:t>ընթացակարգին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մասնակցելու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դիմում</w:t>
      </w:r>
      <w:r w:rsidR="00EF4630" w:rsidRPr="00064ADD">
        <w:rPr>
          <w:rFonts w:ascii="GHEA Grapalat" w:hAnsi="GHEA Grapalat" w:cs="Sylfaen"/>
          <w:sz w:val="20"/>
          <w:lang w:val="es-ES"/>
        </w:rPr>
        <w:t>-</w:t>
      </w:r>
      <w:proofErr w:type="spellStart"/>
      <w:r w:rsidR="00EF4630" w:rsidRPr="00064ADD">
        <w:rPr>
          <w:rFonts w:ascii="GHEA Grapalat" w:hAnsi="GHEA Grapalat" w:cs="Sylfaen"/>
          <w:sz w:val="20"/>
        </w:rPr>
        <w:t>հայտարարություն</w:t>
      </w:r>
      <w:proofErr w:type="spellEnd"/>
      <w:r w:rsidR="00096865" w:rsidRPr="00064ADD">
        <w:rPr>
          <w:rFonts w:ascii="GHEA Grapalat" w:hAnsi="GHEA Grapalat" w:cs="Sylfaen"/>
          <w:sz w:val="20"/>
          <w:lang w:val="af-ZA"/>
        </w:rPr>
        <w:t xml:space="preserve">` </w:t>
      </w:r>
      <w:r w:rsidR="006F49AA" w:rsidRPr="00064ADD">
        <w:rPr>
          <w:rFonts w:ascii="GHEA Grapalat" w:hAnsi="GHEA Grapalat" w:cs="Sylfaen"/>
          <w:sz w:val="20"/>
          <w:lang w:val="af-ZA"/>
        </w:rPr>
        <w:t>համաձայն հ</w:t>
      </w:r>
      <w:r w:rsidR="00096865" w:rsidRPr="00064ADD">
        <w:rPr>
          <w:rFonts w:ascii="GHEA Grapalat" w:hAnsi="GHEA Grapalat" w:cs="Sylfaen"/>
          <w:sz w:val="20"/>
          <w:lang w:val="ru-RU"/>
        </w:rPr>
        <w:t>ավելված</w:t>
      </w:r>
      <w:r w:rsidR="00096865" w:rsidRPr="00064ADD">
        <w:rPr>
          <w:rFonts w:ascii="GHEA Grapalat" w:hAnsi="GHEA Grapalat" w:cs="Sylfaen"/>
          <w:sz w:val="20"/>
          <w:lang w:val="af-ZA"/>
        </w:rPr>
        <w:t xml:space="preserve"> N 1</w:t>
      </w:r>
      <w:r w:rsidR="006F49AA" w:rsidRPr="00064ADD">
        <w:rPr>
          <w:rFonts w:ascii="GHEA Grapalat" w:hAnsi="GHEA Grapalat" w:cs="Sylfaen"/>
          <w:sz w:val="20"/>
          <w:lang w:val="af-ZA"/>
        </w:rPr>
        <w:t>-ի</w:t>
      </w:r>
      <w:r w:rsidR="00BC6807" w:rsidRPr="00064ADD">
        <w:rPr>
          <w:rFonts w:ascii="GHEA Grapalat" w:hAnsi="GHEA Grapalat" w:cs="Sylfaen"/>
          <w:sz w:val="20"/>
          <w:lang w:val="es-ES"/>
        </w:rPr>
        <w:t>.</w:t>
      </w:r>
    </w:p>
    <w:p w14:paraId="1C15D0D7" w14:textId="77777777"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2.</w:t>
      </w:r>
      <w:r w:rsidR="00180EE9" w:rsidRPr="00064ADD">
        <w:rPr>
          <w:rFonts w:ascii="GHEA Grapalat" w:hAnsi="GHEA Grapalat" w:cs="Sylfaen"/>
          <w:sz w:val="20"/>
          <w:lang w:val="af-ZA"/>
        </w:rPr>
        <w:t>2</w:t>
      </w:r>
      <w:r w:rsidRPr="00064ADD">
        <w:rPr>
          <w:rFonts w:ascii="GHEA Grapalat" w:hAnsi="GHEA Grapalat" w:cs="Sylfaen"/>
          <w:sz w:val="20"/>
          <w:lang w:val="af-ZA"/>
        </w:rPr>
        <w:t xml:space="preserve"> </w:t>
      </w:r>
      <w:proofErr w:type="spellStart"/>
      <w:r w:rsidR="00EF4630" w:rsidRPr="00064ADD">
        <w:rPr>
          <w:rFonts w:ascii="GHEA Grapalat" w:hAnsi="GHEA Grapalat" w:cs="Sylfaen"/>
          <w:sz w:val="20"/>
          <w:szCs w:val="24"/>
          <w:lang w:eastAsia="en-US"/>
        </w:rPr>
        <w:t>գործակալության</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պայմանագրի</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պատճենը</w:t>
      </w:r>
      <w:proofErr w:type="spellEnd"/>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և</w:t>
      </w:r>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դրա</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կողմ</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հանդիսացող</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անձի</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տվյալները</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եթե</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պայմանագիրն</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իրականացվելու</w:t>
      </w:r>
      <w:proofErr w:type="spellEnd"/>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է</w:t>
      </w:r>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գործակալության</w:t>
      </w:r>
      <w:proofErr w:type="spellEnd"/>
      <w:r w:rsidR="00EF4630" w:rsidRPr="00064ADD">
        <w:rPr>
          <w:rFonts w:ascii="GHEA Grapalat" w:hAnsi="GHEA Grapalat" w:cs="Sylfaen"/>
          <w:sz w:val="20"/>
          <w:szCs w:val="24"/>
          <w:lang w:val="af-ZA" w:eastAsia="en-US"/>
        </w:rPr>
        <w:t xml:space="preserve"> </w:t>
      </w:r>
      <w:proofErr w:type="spellStart"/>
      <w:r w:rsidR="00EF4630" w:rsidRPr="00064ADD">
        <w:rPr>
          <w:rFonts w:ascii="GHEA Grapalat" w:hAnsi="GHEA Grapalat" w:cs="Sylfaen"/>
          <w:sz w:val="20"/>
          <w:szCs w:val="24"/>
          <w:lang w:eastAsia="en-US"/>
        </w:rPr>
        <w:t>միջոցով</w:t>
      </w:r>
      <w:proofErr w:type="spellEnd"/>
      <w:r w:rsidR="00EF4630" w:rsidRPr="00064ADD">
        <w:rPr>
          <w:rFonts w:ascii="GHEA Grapalat" w:hAnsi="GHEA Grapalat" w:cs="Sylfaen"/>
          <w:sz w:val="20"/>
          <w:szCs w:val="24"/>
          <w:lang w:val="af-ZA" w:eastAsia="en-US"/>
        </w:rPr>
        <w:t>.</w:t>
      </w:r>
    </w:p>
    <w:p w14:paraId="0BF99B5B" w14:textId="27FAD9E5" w:rsidR="00EF4630" w:rsidRPr="00064ADD" w:rsidRDefault="00EF4630" w:rsidP="00505AD4">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 xml:space="preserve">2.3 </w:t>
      </w:r>
      <w:proofErr w:type="spellStart"/>
      <w:r w:rsidRPr="00064ADD">
        <w:rPr>
          <w:rFonts w:ascii="GHEA Grapalat" w:hAnsi="GHEA Grapalat" w:cs="Sylfaen"/>
          <w:sz w:val="20"/>
          <w:szCs w:val="24"/>
          <w:lang w:eastAsia="en-US"/>
        </w:rPr>
        <w:t>համատեղ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գործունեության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պայմանագիրը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եթե</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մասնակիցները</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գնման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ընթացակարգին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մասնակցում</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են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համատեղ</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գործունեության</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կարգով</w:t>
      </w:r>
      <w:proofErr w:type="spellEnd"/>
      <w:r w:rsidRPr="00064ADD">
        <w:rPr>
          <w:rFonts w:ascii="GHEA Grapalat" w:hAnsi="GHEA Grapalat" w:cs="Sylfaen"/>
          <w:sz w:val="20"/>
          <w:szCs w:val="24"/>
          <w:lang w:val="af-ZA" w:eastAsia="en-US"/>
        </w:rPr>
        <w:t xml:space="preserve"> (</w:t>
      </w:r>
      <w:proofErr w:type="spellStart"/>
      <w:r w:rsidRPr="00064ADD">
        <w:rPr>
          <w:rFonts w:ascii="GHEA Grapalat" w:hAnsi="GHEA Grapalat" w:cs="Sylfaen"/>
          <w:sz w:val="20"/>
          <w:szCs w:val="24"/>
          <w:lang w:eastAsia="en-US"/>
        </w:rPr>
        <w:t>կոնսորցիումով</w:t>
      </w:r>
      <w:proofErr w:type="spellEnd"/>
      <w:r w:rsidRPr="00064ADD">
        <w:rPr>
          <w:rFonts w:ascii="GHEA Grapalat" w:hAnsi="GHEA Grapalat" w:cs="Sylfaen"/>
          <w:sz w:val="20"/>
          <w:szCs w:val="24"/>
          <w:lang w:val="af-ZA" w:eastAsia="en-US"/>
        </w:rPr>
        <w:t>).</w:t>
      </w:r>
      <w:r w:rsidR="000C0C2F">
        <w:rPr>
          <w:rFonts w:ascii="GHEA Grapalat" w:hAnsi="GHEA Grapalat" w:cs="Sylfaen"/>
          <w:sz w:val="20"/>
          <w:szCs w:val="24"/>
          <w:lang w:val="af-ZA" w:eastAsia="en-US"/>
        </w:rPr>
        <w:t xml:space="preserve"> </w:t>
      </w:r>
      <w:proofErr w:type="spellStart"/>
      <w:r w:rsidR="000C0C2F" w:rsidRPr="007334FA">
        <w:rPr>
          <w:rFonts w:ascii="GHEA Grapalat" w:hAnsi="GHEA Grapalat" w:cs="Sylfaen"/>
          <w:sz w:val="20"/>
          <w:szCs w:val="24"/>
          <w:lang w:eastAsia="en-US"/>
        </w:rPr>
        <w:t>Համատեղ</w:t>
      </w:r>
      <w:proofErr w:type="spellEnd"/>
      <w:r w:rsidR="000C0C2F" w:rsidRPr="00CD1DED">
        <w:rPr>
          <w:rFonts w:ascii="GHEA Grapalat" w:hAnsi="GHEA Grapalat" w:cs="Sylfaen"/>
          <w:sz w:val="20"/>
          <w:szCs w:val="24"/>
          <w:lang w:val="af-ZA" w:eastAsia="en-US"/>
        </w:rPr>
        <w:t xml:space="preserve"> </w:t>
      </w:r>
      <w:proofErr w:type="spellStart"/>
      <w:r w:rsidR="000C0C2F" w:rsidRPr="007334FA">
        <w:rPr>
          <w:rFonts w:ascii="GHEA Grapalat" w:hAnsi="GHEA Grapalat" w:cs="Sylfaen"/>
          <w:sz w:val="20"/>
          <w:szCs w:val="24"/>
          <w:lang w:eastAsia="en-US"/>
        </w:rPr>
        <w:t>գործունեության</w:t>
      </w:r>
      <w:proofErr w:type="spellEnd"/>
      <w:r w:rsidR="000C0C2F" w:rsidRPr="00CD1DED">
        <w:rPr>
          <w:rFonts w:ascii="GHEA Grapalat" w:hAnsi="GHEA Grapalat" w:cs="Sylfaen"/>
          <w:sz w:val="20"/>
          <w:szCs w:val="24"/>
          <w:lang w:val="af-ZA" w:eastAsia="en-US"/>
        </w:rPr>
        <w:t xml:space="preserve"> </w:t>
      </w:r>
      <w:proofErr w:type="spellStart"/>
      <w:r w:rsidR="000C0C2F" w:rsidRPr="007334FA">
        <w:rPr>
          <w:rFonts w:ascii="GHEA Grapalat" w:hAnsi="GHEA Grapalat" w:cs="Sylfaen"/>
          <w:sz w:val="20"/>
          <w:szCs w:val="24"/>
          <w:lang w:eastAsia="en-US"/>
        </w:rPr>
        <w:t>կարգով</w:t>
      </w:r>
      <w:proofErr w:type="spellEnd"/>
      <w:r w:rsidR="000C0C2F" w:rsidRPr="00CD1DED">
        <w:rPr>
          <w:rFonts w:ascii="GHEA Grapalat" w:hAnsi="GHEA Grapalat" w:cs="Sylfaen"/>
          <w:sz w:val="20"/>
          <w:szCs w:val="24"/>
          <w:lang w:val="af-ZA" w:eastAsia="en-US"/>
        </w:rPr>
        <w:t xml:space="preserve"> (</w:t>
      </w:r>
      <w:proofErr w:type="spellStart"/>
      <w:r w:rsidR="000C0C2F" w:rsidRPr="007334FA">
        <w:rPr>
          <w:rFonts w:ascii="GHEA Grapalat" w:hAnsi="GHEA Grapalat" w:cs="Sylfaen"/>
          <w:sz w:val="20"/>
          <w:szCs w:val="24"/>
          <w:lang w:eastAsia="en-US"/>
        </w:rPr>
        <w:t>կոնսորցիումով</w:t>
      </w:r>
      <w:proofErr w:type="spellEnd"/>
      <w:r w:rsidR="000C0C2F" w:rsidRPr="00CD1DED">
        <w:rPr>
          <w:rFonts w:ascii="GHEA Grapalat" w:hAnsi="GHEA Grapalat" w:cs="Sylfaen"/>
          <w:sz w:val="20"/>
          <w:szCs w:val="24"/>
          <w:lang w:val="af-ZA" w:eastAsia="en-US"/>
        </w:rPr>
        <w:t xml:space="preserve">) </w:t>
      </w:r>
      <w:proofErr w:type="spellStart"/>
      <w:r w:rsidR="000C0C2F" w:rsidRPr="007334FA">
        <w:rPr>
          <w:rFonts w:ascii="GHEA Grapalat" w:hAnsi="GHEA Grapalat" w:cs="Sylfaen"/>
          <w:sz w:val="20"/>
          <w:szCs w:val="24"/>
          <w:lang w:eastAsia="en-US"/>
        </w:rPr>
        <w:t>մասնակցելու</w:t>
      </w:r>
      <w:proofErr w:type="spellEnd"/>
      <w:r w:rsidR="000C0C2F" w:rsidRPr="00CD1DED">
        <w:rPr>
          <w:rFonts w:ascii="GHEA Grapalat" w:hAnsi="GHEA Grapalat" w:cs="Sylfaen"/>
          <w:sz w:val="20"/>
          <w:szCs w:val="24"/>
          <w:lang w:val="af-ZA" w:eastAsia="en-US"/>
        </w:rPr>
        <w:t xml:space="preserve"> </w:t>
      </w:r>
      <w:proofErr w:type="spellStart"/>
      <w:r w:rsidR="000C0C2F" w:rsidRPr="007334FA">
        <w:rPr>
          <w:rFonts w:ascii="GHEA Grapalat" w:hAnsi="GHEA Grapalat" w:cs="Sylfaen"/>
          <w:sz w:val="20"/>
          <w:szCs w:val="24"/>
          <w:lang w:eastAsia="en-US"/>
        </w:rPr>
        <w:t>դեպքում</w:t>
      </w:r>
      <w:proofErr w:type="spellEnd"/>
      <w:r w:rsidR="000C0C2F" w:rsidRPr="00CD1DED">
        <w:rPr>
          <w:rFonts w:ascii="GHEA Grapalat" w:hAnsi="GHEA Grapalat" w:cs="Sylfaen"/>
          <w:sz w:val="20"/>
          <w:szCs w:val="24"/>
          <w:lang w:val="af-ZA" w:eastAsia="en-US"/>
        </w:rPr>
        <w:t xml:space="preserve"> </w:t>
      </w:r>
      <w:proofErr w:type="spellStart"/>
      <w:r w:rsidR="000C0C2F" w:rsidRPr="007334FA">
        <w:rPr>
          <w:rFonts w:ascii="GHEA Grapalat" w:hAnsi="GHEA Grapalat" w:cs="Sylfaen"/>
          <w:sz w:val="20"/>
          <w:szCs w:val="24"/>
          <w:lang w:eastAsia="en-US"/>
        </w:rPr>
        <w:t>հայտում</w:t>
      </w:r>
      <w:proofErr w:type="spellEnd"/>
      <w:r w:rsidR="000C0C2F" w:rsidRPr="00CD1DED">
        <w:rPr>
          <w:rFonts w:ascii="GHEA Grapalat" w:hAnsi="GHEA Grapalat" w:cs="Sylfaen"/>
          <w:sz w:val="20"/>
          <w:szCs w:val="24"/>
          <w:lang w:val="af-ZA" w:eastAsia="en-US"/>
        </w:rPr>
        <w:t xml:space="preserve"> </w:t>
      </w:r>
      <w:proofErr w:type="spellStart"/>
      <w:r w:rsidR="000C0C2F" w:rsidRPr="007334FA">
        <w:rPr>
          <w:rFonts w:ascii="GHEA Grapalat" w:hAnsi="GHEA Grapalat" w:cs="Sylfaen"/>
          <w:sz w:val="20"/>
          <w:szCs w:val="24"/>
          <w:lang w:eastAsia="en-US"/>
        </w:rPr>
        <w:t>ներառվող</w:t>
      </w:r>
      <w:proofErr w:type="spellEnd"/>
      <w:r w:rsidR="000C0C2F" w:rsidRPr="00CD1DED">
        <w:rPr>
          <w:rFonts w:ascii="GHEA Grapalat" w:hAnsi="GHEA Grapalat" w:cs="Sylfaen"/>
          <w:sz w:val="20"/>
          <w:szCs w:val="24"/>
          <w:lang w:val="af-ZA" w:eastAsia="en-US"/>
        </w:rPr>
        <w:t xml:space="preserve">` </w:t>
      </w:r>
      <w:proofErr w:type="spellStart"/>
      <w:r w:rsidR="000C0C2F" w:rsidRPr="007334FA">
        <w:rPr>
          <w:rFonts w:ascii="GHEA Grapalat" w:hAnsi="GHEA Grapalat" w:cs="Sylfaen"/>
          <w:sz w:val="20"/>
          <w:szCs w:val="24"/>
          <w:lang w:eastAsia="en-US"/>
        </w:rPr>
        <w:t>մասնակցի</w:t>
      </w:r>
      <w:proofErr w:type="spellEnd"/>
      <w:r w:rsidR="000C0C2F" w:rsidRPr="00CD1DED">
        <w:rPr>
          <w:rFonts w:ascii="GHEA Grapalat" w:hAnsi="GHEA Grapalat" w:cs="Sylfaen"/>
          <w:sz w:val="20"/>
          <w:szCs w:val="24"/>
          <w:lang w:val="af-ZA" w:eastAsia="en-US"/>
        </w:rPr>
        <w:t xml:space="preserve"> </w:t>
      </w:r>
      <w:proofErr w:type="spellStart"/>
      <w:r w:rsidR="000C0C2F" w:rsidRPr="007334FA">
        <w:rPr>
          <w:rFonts w:ascii="GHEA Grapalat" w:hAnsi="GHEA Grapalat" w:cs="Sylfaen"/>
          <w:sz w:val="20"/>
          <w:szCs w:val="24"/>
          <w:lang w:eastAsia="en-US"/>
        </w:rPr>
        <w:t>կողմից</w:t>
      </w:r>
      <w:proofErr w:type="spellEnd"/>
      <w:r w:rsidR="000C0C2F" w:rsidRPr="00CD1DED">
        <w:rPr>
          <w:rFonts w:ascii="GHEA Grapalat" w:hAnsi="GHEA Grapalat" w:cs="Sylfaen"/>
          <w:sz w:val="20"/>
          <w:szCs w:val="24"/>
          <w:lang w:val="af-ZA" w:eastAsia="en-US"/>
        </w:rPr>
        <w:t xml:space="preserve"> </w:t>
      </w:r>
      <w:proofErr w:type="spellStart"/>
      <w:r w:rsidR="000C0C2F" w:rsidRPr="007334FA">
        <w:rPr>
          <w:rFonts w:ascii="GHEA Grapalat" w:hAnsi="GHEA Grapalat" w:cs="Sylfaen"/>
          <w:sz w:val="20"/>
          <w:szCs w:val="24"/>
          <w:lang w:eastAsia="en-US"/>
        </w:rPr>
        <w:t>հաստատվող</w:t>
      </w:r>
      <w:proofErr w:type="spellEnd"/>
      <w:r w:rsidR="000C0C2F" w:rsidRPr="00CD1DED">
        <w:rPr>
          <w:rFonts w:ascii="GHEA Grapalat" w:hAnsi="GHEA Grapalat" w:cs="Sylfaen"/>
          <w:sz w:val="20"/>
          <w:szCs w:val="24"/>
          <w:lang w:val="af-ZA" w:eastAsia="en-US"/>
        </w:rPr>
        <w:t xml:space="preserve"> </w:t>
      </w:r>
      <w:proofErr w:type="spellStart"/>
      <w:r w:rsidR="000C0C2F" w:rsidRPr="007334FA">
        <w:rPr>
          <w:rFonts w:ascii="GHEA Grapalat" w:hAnsi="GHEA Grapalat" w:cs="Sylfaen"/>
          <w:sz w:val="20"/>
          <w:szCs w:val="24"/>
          <w:lang w:eastAsia="en-US"/>
        </w:rPr>
        <w:t>փաստաթղթերը</w:t>
      </w:r>
      <w:proofErr w:type="spellEnd"/>
      <w:r w:rsidR="000C0C2F" w:rsidRPr="00CD1DED">
        <w:rPr>
          <w:rFonts w:ascii="GHEA Grapalat" w:hAnsi="GHEA Grapalat" w:cs="Sylfaen"/>
          <w:sz w:val="20"/>
          <w:szCs w:val="24"/>
          <w:lang w:val="af-ZA" w:eastAsia="en-US"/>
        </w:rPr>
        <w:t xml:space="preserve"> </w:t>
      </w:r>
      <w:proofErr w:type="spellStart"/>
      <w:r w:rsidR="000C0C2F" w:rsidRPr="007334FA">
        <w:rPr>
          <w:rFonts w:ascii="GHEA Grapalat" w:hAnsi="GHEA Grapalat" w:cs="Sylfaen"/>
          <w:sz w:val="20"/>
          <w:szCs w:val="24"/>
          <w:lang w:eastAsia="en-US"/>
        </w:rPr>
        <w:t>պետք</w:t>
      </w:r>
      <w:proofErr w:type="spellEnd"/>
      <w:r w:rsidR="000C0C2F" w:rsidRPr="00CD1DED">
        <w:rPr>
          <w:rFonts w:ascii="GHEA Grapalat" w:hAnsi="GHEA Grapalat" w:cs="Sylfaen"/>
          <w:sz w:val="20"/>
          <w:szCs w:val="24"/>
          <w:lang w:val="af-ZA" w:eastAsia="en-US"/>
        </w:rPr>
        <w:t xml:space="preserve"> </w:t>
      </w:r>
      <w:r w:rsidR="000C0C2F" w:rsidRPr="007334FA">
        <w:rPr>
          <w:rFonts w:ascii="GHEA Grapalat" w:hAnsi="GHEA Grapalat" w:cs="Sylfaen"/>
          <w:sz w:val="20"/>
          <w:szCs w:val="24"/>
          <w:lang w:eastAsia="en-US"/>
        </w:rPr>
        <w:t>է</w:t>
      </w:r>
      <w:r w:rsidR="000C0C2F" w:rsidRPr="00CD1DED">
        <w:rPr>
          <w:rFonts w:ascii="GHEA Grapalat" w:hAnsi="GHEA Grapalat" w:cs="Sylfaen"/>
          <w:sz w:val="20"/>
          <w:szCs w:val="24"/>
          <w:lang w:val="af-ZA" w:eastAsia="en-US"/>
        </w:rPr>
        <w:t xml:space="preserve"> </w:t>
      </w:r>
      <w:proofErr w:type="spellStart"/>
      <w:r w:rsidR="000C0C2F" w:rsidRPr="007334FA">
        <w:rPr>
          <w:rFonts w:ascii="GHEA Grapalat" w:hAnsi="GHEA Grapalat" w:cs="Sylfaen"/>
          <w:sz w:val="20"/>
          <w:szCs w:val="24"/>
          <w:lang w:eastAsia="en-US"/>
        </w:rPr>
        <w:t>հաստատված</w:t>
      </w:r>
      <w:proofErr w:type="spellEnd"/>
      <w:r w:rsidR="000C0C2F" w:rsidRPr="00CD1DED">
        <w:rPr>
          <w:rFonts w:ascii="GHEA Grapalat" w:hAnsi="GHEA Grapalat" w:cs="Sylfaen"/>
          <w:sz w:val="20"/>
          <w:szCs w:val="24"/>
          <w:lang w:val="af-ZA" w:eastAsia="en-US"/>
        </w:rPr>
        <w:t xml:space="preserve"> </w:t>
      </w:r>
      <w:proofErr w:type="spellStart"/>
      <w:r w:rsidR="000C0C2F" w:rsidRPr="007334FA">
        <w:rPr>
          <w:rFonts w:ascii="GHEA Grapalat" w:hAnsi="GHEA Grapalat" w:cs="Sylfaen"/>
          <w:sz w:val="20"/>
          <w:szCs w:val="24"/>
          <w:lang w:eastAsia="en-US"/>
        </w:rPr>
        <w:t>լինեն</w:t>
      </w:r>
      <w:proofErr w:type="spellEnd"/>
      <w:r w:rsidR="000C0C2F" w:rsidRPr="00CD1DED">
        <w:rPr>
          <w:rFonts w:ascii="GHEA Grapalat" w:hAnsi="GHEA Grapalat" w:cs="Sylfaen"/>
          <w:sz w:val="20"/>
          <w:szCs w:val="24"/>
          <w:lang w:val="af-ZA" w:eastAsia="en-US"/>
        </w:rPr>
        <w:t xml:space="preserve"> </w:t>
      </w:r>
      <w:proofErr w:type="spellStart"/>
      <w:r w:rsidR="000C0C2F" w:rsidRPr="007334FA">
        <w:rPr>
          <w:rFonts w:ascii="GHEA Grapalat" w:hAnsi="GHEA Grapalat" w:cs="Sylfaen"/>
          <w:sz w:val="20"/>
          <w:szCs w:val="24"/>
          <w:lang w:eastAsia="en-US"/>
        </w:rPr>
        <w:t>կոնսորցիումի</w:t>
      </w:r>
      <w:proofErr w:type="spellEnd"/>
      <w:r w:rsidR="000C0C2F" w:rsidRPr="00CD1DED">
        <w:rPr>
          <w:rFonts w:ascii="GHEA Grapalat" w:hAnsi="GHEA Grapalat" w:cs="Sylfaen"/>
          <w:sz w:val="20"/>
          <w:szCs w:val="24"/>
          <w:lang w:val="af-ZA" w:eastAsia="en-US"/>
        </w:rPr>
        <w:t xml:space="preserve"> </w:t>
      </w:r>
      <w:proofErr w:type="spellStart"/>
      <w:r w:rsidR="000C0C2F" w:rsidRPr="007334FA">
        <w:rPr>
          <w:rFonts w:ascii="GHEA Grapalat" w:hAnsi="GHEA Grapalat" w:cs="Sylfaen"/>
          <w:sz w:val="20"/>
          <w:szCs w:val="24"/>
          <w:lang w:eastAsia="en-US"/>
        </w:rPr>
        <w:t>բոլոր</w:t>
      </w:r>
      <w:proofErr w:type="spellEnd"/>
      <w:r w:rsidR="000C0C2F" w:rsidRPr="00CD1DED">
        <w:rPr>
          <w:rFonts w:ascii="GHEA Grapalat" w:hAnsi="GHEA Grapalat" w:cs="Sylfaen"/>
          <w:sz w:val="20"/>
          <w:szCs w:val="24"/>
          <w:lang w:val="af-ZA" w:eastAsia="en-US"/>
        </w:rPr>
        <w:t xml:space="preserve"> </w:t>
      </w:r>
      <w:proofErr w:type="spellStart"/>
      <w:r w:rsidR="000C0C2F" w:rsidRPr="007334FA">
        <w:rPr>
          <w:rFonts w:ascii="GHEA Grapalat" w:hAnsi="GHEA Grapalat" w:cs="Sylfaen"/>
          <w:sz w:val="20"/>
          <w:szCs w:val="24"/>
          <w:lang w:eastAsia="en-US"/>
        </w:rPr>
        <w:t>անդամների</w:t>
      </w:r>
      <w:proofErr w:type="spellEnd"/>
      <w:r w:rsidR="000C0C2F" w:rsidRPr="00CD1DED">
        <w:rPr>
          <w:rFonts w:ascii="GHEA Grapalat" w:hAnsi="GHEA Grapalat" w:cs="Sylfaen"/>
          <w:sz w:val="20"/>
          <w:szCs w:val="24"/>
          <w:lang w:val="af-ZA" w:eastAsia="en-US"/>
        </w:rPr>
        <w:t xml:space="preserve"> </w:t>
      </w:r>
      <w:proofErr w:type="spellStart"/>
      <w:r w:rsidR="000C0C2F" w:rsidRPr="007334FA">
        <w:rPr>
          <w:rFonts w:ascii="GHEA Grapalat" w:hAnsi="GHEA Grapalat" w:cs="Sylfaen"/>
          <w:sz w:val="20"/>
          <w:szCs w:val="24"/>
          <w:lang w:eastAsia="en-US"/>
        </w:rPr>
        <w:t>կողմից</w:t>
      </w:r>
      <w:proofErr w:type="spellEnd"/>
      <w:r w:rsidR="000C0C2F" w:rsidRPr="00CD1DED">
        <w:rPr>
          <w:rFonts w:ascii="GHEA Grapalat" w:hAnsi="GHEA Grapalat" w:cs="Sylfaen"/>
          <w:sz w:val="20"/>
          <w:szCs w:val="24"/>
          <w:lang w:val="af-ZA" w:eastAsia="en-US"/>
        </w:rPr>
        <w:t>:</w:t>
      </w:r>
    </w:p>
    <w:p w14:paraId="2EBDF781" w14:textId="77777777" w:rsidR="002E11D1"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2.</w:t>
      </w:r>
      <w:r w:rsidR="00E02338" w:rsidRPr="00064ADD">
        <w:rPr>
          <w:rFonts w:ascii="GHEA Grapalat" w:hAnsi="GHEA Grapalat" w:cs="Sylfaen"/>
          <w:sz w:val="20"/>
          <w:lang w:val="af-ZA"/>
        </w:rPr>
        <w:t xml:space="preserve">5 </w:t>
      </w:r>
      <w:r w:rsidR="00E67BA7" w:rsidRPr="00064ADD">
        <w:rPr>
          <w:rFonts w:ascii="GHEA Grapalat" w:hAnsi="GHEA Grapalat" w:cs="Sylfaen"/>
          <w:sz w:val="20"/>
          <w:lang w:val="hy-AM"/>
        </w:rPr>
        <w:t>գնային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առաջարկ</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համաձայն</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հավելված</w:t>
      </w:r>
      <w:r w:rsidR="00294FFF" w:rsidRPr="00064ADD">
        <w:rPr>
          <w:rFonts w:ascii="GHEA Grapalat" w:hAnsi="GHEA Grapalat" w:cs="Sylfaen"/>
          <w:sz w:val="20"/>
          <w:lang w:val="af-ZA"/>
        </w:rPr>
        <w:t xml:space="preserve"> N </w:t>
      </w:r>
      <w:r w:rsidR="004D557A" w:rsidRPr="00064ADD">
        <w:rPr>
          <w:rFonts w:ascii="GHEA Grapalat" w:hAnsi="GHEA Grapalat" w:cs="Sylfaen"/>
          <w:sz w:val="20"/>
          <w:lang w:val="af-ZA"/>
        </w:rPr>
        <w:t>2</w:t>
      </w:r>
      <w:r w:rsidR="00294FFF" w:rsidRPr="00064ADD">
        <w:rPr>
          <w:rFonts w:ascii="GHEA Grapalat" w:hAnsi="GHEA Grapalat" w:cs="Sylfaen"/>
          <w:sz w:val="20"/>
          <w:lang w:val="af-ZA"/>
        </w:rPr>
        <w:t>-</w:t>
      </w:r>
      <w:r w:rsidR="00294FFF" w:rsidRPr="00064ADD">
        <w:rPr>
          <w:rFonts w:ascii="GHEA Grapalat" w:hAnsi="GHEA Grapalat" w:cs="Sylfaen"/>
          <w:sz w:val="20"/>
          <w:lang w:val="hy-AM"/>
        </w:rPr>
        <w:t>ի</w:t>
      </w:r>
      <w:r w:rsidR="00294FFF" w:rsidRPr="00064ADD">
        <w:rPr>
          <w:rFonts w:ascii="GHEA Grapalat" w:hAnsi="GHEA Grapalat" w:cs="Sylfaen"/>
          <w:sz w:val="20"/>
          <w:lang w:val="af-ZA"/>
        </w:rPr>
        <w:t>: Գնային առաջարկը</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ներկայացվում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է</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արժեք, </w:t>
      </w:r>
      <w:r w:rsidR="00842BB1" w:rsidRPr="00064ADD">
        <w:rPr>
          <w:rFonts w:ascii="GHEA Grapalat" w:hAnsi="GHEA Grapalat" w:cs="Sylfaen"/>
          <w:sz w:val="20"/>
          <w:lang w:val="af-ZA"/>
        </w:rPr>
        <w:t xml:space="preserve">(ինքնարժեքի և կանխատեսվող շահույթի հանրագումարը) </w:t>
      </w:r>
      <w:r w:rsidR="00E67BA7" w:rsidRPr="00064ADD">
        <w:rPr>
          <w:rFonts w:ascii="GHEA Grapalat" w:hAnsi="GHEA Grapalat" w:cs="Sylfaen"/>
          <w:sz w:val="20"/>
          <w:lang w:val="hy-AM"/>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ավելացված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արժեքի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հարկ</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ընդհանրական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բաղադրիչներից</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բաղկացած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հաշվարկի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ձևով։</w:t>
      </w:r>
      <w:r w:rsidR="00E67BA7" w:rsidRPr="00064ADD">
        <w:rPr>
          <w:rFonts w:ascii="GHEA Grapalat" w:hAnsi="GHEA Grapalat" w:cs="Sylfaen"/>
          <w:sz w:val="20"/>
          <w:lang w:val="af-ZA"/>
        </w:rPr>
        <w:t xml:space="preserve"> </w:t>
      </w:r>
      <w:r w:rsidR="00B02990" w:rsidRPr="00064ADD">
        <w:rPr>
          <w:rFonts w:ascii="GHEA Grapalat" w:hAnsi="GHEA Grapalat" w:cs="Sylfaen"/>
          <w:sz w:val="20"/>
        </w:rPr>
        <w:t>Ա</w:t>
      </w:r>
      <w:r w:rsidR="005A1D54" w:rsidRPr="00064ADD">
        <w:rPr>
          <w:rFonts w:ascii="GHEA Grapalat" w:hAnsi="GHEA Grapalat" w:cs="Sylfaen"/>
          <w:sz w:val="20"/>
          <w:lang w:val="hy-AM"/>
        </w:rPr>
        <w:t>րժեքի</w:t>
      </w:r>
      <w:r w:rsidR="005A1D54" w:rsidRPr="00064ADD">
        <w:rPr>
          <w:rFonts w:ascii="GHEA Grapalat" w:hAnsi="GHEA Grapalat" w:cs="Sylfaen"/>
          <w:sz w:val="20"/>
          <w:lang w:val="af-ZA"/>
        </w:rPr>
        <w:t xml:space="preserve"> </w:t>
      </w:r>
      <w:r w:rsidR="00E67BA7" w:rsidRPr="00064ADD">
        <w:rPr>
          <w:rFonts w:ascii="GHEA Grapalat" w:hAnsi="GHEA Grapalat" w:cs="Sylfaen"/>
          <w:sz w:val="20"/>
          <w:lang w:val="ru-RU"/>
        </w:rPr>
        <w:t>բաղադրիչների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հաշվարկ</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բացվածք</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կամ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այլ</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մանրամասներ</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չեն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պահանջվում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ներկայացվում</w:t>
      </w:r>
      <w:r w:rsidR="00AD2FAF" w:rsidRPr="00064ADD">
        <w:rPr>
          <w:rFonts w:ascii="GHEA Grapalat" w:hAnsi="GHEA Grapalat" w:cs="Sylfaen"/>
          <w:sz w:val="20"/>
          <w:lang w:val="af-ZA"/>
        </w:rPr>
        <w:t>:</w:t>
      </w:r>
    </w:p>
    <w:p w14:paraId="48CCE37C" w14:textId="77777777" w:rsidR="00E67BA7" w:rsidRPr="00064ADD" w:rsidRDefault="00E67BA7" w:rsidP="00EF3662">
      <w:pPr>
        <w:ind w:firstLine="567"/>
        <w:jc w:val="both"/>
        <w:rPr>
          <w:rFonts w:ascii="GHEA Grapalat" w:hAnsi="GHEA Grapalat" w:cs="Sylfaen"/>
          <w:sz w:val="20"/>
          <w:lang w:val="af-ZA"/>
        </w:rPr>
      </w:pPr>
    </w:p>
    <w:p w14:paraId="773FF1CC" w14:textId="77777777"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proofErr w:type="gramStart"/>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proofErr w:type="gramEnd"/>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14:paraId="6B2C1292" w14:textId="77777777" w:rsidR="00960BE9" w:rsidRPr="00064ADD" w:rsidRDefault="00960BE9" w:rsidP="00960BE9">
      <w:pPr>
        <w:jc w:val="center"/>
        <w:rPr>
          <w:rFonts w:ascii="GHEA Grapalat" w:hAnsi="GHEA Grapalat" w:cs="Sylfaen"/>
          <w:b/>
          <w:sz w:val="20"/>
          <w:lang w:val="es-ES"/>
        </w:rPr>
      </w:pPr>
    </w:p>
    <w:p w14:paraId="14D167CC" w14:textId="77777777"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14:paraId="4087C138" w14:textId="4A7C2A1E" w:rsidR="00960BE9" w:rsidRPr="00064ADD" w:rsidRDefault="00960BE9" w:rsidP="00960BE9">
      <w:pPr>
        <w:ind w:firstLine="567"/>
        <w:jc w:val="both"/>
        <w:rPr>
          <w:rFonts w:ascii="GHEA Grapalat" w:hAnsi="GHEA Grapalat" w:cs="Sylfaen"/>
          <w:sz w:val="20"/>
          <w:lang w:val="af-ZA"/>
        </w:rPr>
      </w:pP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առաջարկները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դրանց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վերաբերող</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դրվում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ծրարի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մեջ</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որը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սոսնձում</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այն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ներկայացնողը</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Ծրարում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ներառված</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փաստաթղթերը</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rPr>
        <w:t>կազմվում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բնօրինակից</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lang w:val="es-ES"/>
        </w:rPr>
        <w:t>/</w:t>
      </w:r>
      <w:proofErr w:type="spellStart"/>
      <w:r w:rsidRPr="00064ADD">
        <w:rPr>
          <w:rFonts w:ascii="GHEA Grapalat" w:hAnsi="GHEA Grapalat" w:cs="Sylfaen"/>
          <w:sz w:val="20"/>
          <w:szCs w:val="20"/>
          <w:lang w:val="es-ES"/>
        </w:rPr>
        <w:t>բացառությամբ</w:t>
      </w:r>
      <w:proofErr w:type="spellEnd"/>
      <w:r w:rsidRPr="00064ADD">
        <w:rPr>
          <w:rFonts w:ascii="GHEA Grapalat" w:hAnsi="GHEA Grapalat" w:cs="Sylfaen"/>
          <w:sz w:val="20"/>
          <w:szCs w:val="20"/>
          <w:lang w:val="es-ES"/>
        </w:rPr>
        <w:t xml:space="preserve"> 3-րդ </w:t>
      </w:r>
      <w:proofErr w:type="spellStart"/>
      <w:r w:rsidRPr="00064ADD">
        <w:rPr>
          <w:rFonts w:ascii="GHEA Grapalat" w:hAnsi="GHEA Grapalat" w:cs="Sylfaen"/>
          <w:sz w:val="20"/>
          <w:szCs w:val="20"/>
          <w:lang w:val="es-ES"/>
        </w:rPr>
        <w:t>կողմի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կողմից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տրամադրված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կամ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հաստատված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փաստաթղթերի</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որոնց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դեպքում</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ներկայացվում</w:t>
      </w:r>
      <w:proofErr w:type="spellEnd"/>
      <w:r w:rsidRPr="00064ADD">
        <w:rPr>
          <w:rFonts w:ascii="GHEA Grapalat" w:hAnsi="GHEA Grapalat" w:cs="Sylfaen"/>
          <w:sz w:val="20"/>
          <w:szCs w:val="20"/>
          <w:lang w:val="es-ES"/>
        </w:rPr>
        <w:t xml:space="preserve"> է </w:t>
      </w:r>
      <w:proofErr w:type="spellStart"/>
      <w:r w:rsidRPr="00064ADD">
        <w:rPr>
          <w:rFonts w:ascii="GHEA Grapalat" w:hAnsi="GHEA Grapalat" w:cs="Sylfaen"/>
          <w:sz w:val="20"/>
          <w:szCs w:val="20"/>
          <w:lang w:val="es-ES"/>
        </w:rPr>
        <w:t>դրանց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բնօրինակից</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պատճենահանված</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տարբերակը</w:t>
      </w:r>
      <w:proofErr w:type="spellEnd"/>
      <w:r w:rsidRPr="00064ADD">
        <w:rPr>
          <w:rFonts w:ascii="GHEA Grapalat" w:hAnsi="GHEA Grapalat" w:cs="Sylfaen"/>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0C0C2F" w:rsidRPr="007334FA">
        <w:rPr>
          <w:rFonts w:ascii="GHEA Grapalat" w:hAnsi="GHEA Grapalat"/>
          <w:color w:val="FF0000"/>
          <w:sz w:val="20"/>
          <w:szCs w:val="20"/>
          <w:lang w:val="es-ES"/>
        </w:rPr>
        <w:t xml:space="preserve">1 </w:t>
      </w:r>
      <w:r w:rsidR="000C0C2F" w:rsidRPr="007334FA">
        <w:rPr>
          <w:rFonts w:ascii="GHEA Grapalat" w:hAnsi="GHEA Grapalat"/>
          <w:color w:val="FF0000"/>
          <w:sz w:val="20"/>
          <w:szCs w:val="20"/>
          <w:lang w:val="ru-RU"/>
        </w:rPr>
        <w:t>օրինակ</w:t>
      </w:r>
      <w:r w:rsidR="000C0C2F" w:rsidRPr="007334FA">
        <w:rPr>
          <w:rFonts w:ascii="GHEA Grapalat" w:hAnsi="GHEA Grapalat"/>
          <w:color w:val="FF0000"/>
          <w:sz w:val="20"/>
          <w:szCs w:val="20"/>
          <w:lang w:val="es-ES"/>
        </w:rPr>
        <w:t xml:space="preserve"> </w:t>
      </w:r>
      <w:proofErr w:type="spellStart"/>
      <w:r w:rsidRPr="00064ADD">
        <w:rPr>
          <w:rFonts w:ascii="GHEA Grapalat" w:hAnsi="GHEA Grapalat" w:cs="Sylfaen"/>
          <w:sz w:val="20"/>
          <w:szCs w:val="20"/>
        </w:rPr>
        <w:t>պատճեններից</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Փաստաթղթերի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փաթեթների</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վրա</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համապատասխանաբար</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գրվում</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բնօրինակ</w:t>
      </w:r>
      <w:proofErr w:type="spellEnd"/>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պատճեն</w:t>
      </w:r>
      <w:proofErr w:type="spellEnd"/>
      <w:r w:rsidRPr="00064ADD">
        <w:rPr>
          <w:rFonts w:ascii="GHEA Grapalat" w:hAnsi="GHEA Grapalat"/>
          <w:sz w:val="20"/>
          <w:szCs w:val="20"/>
          <w:lang w:val="es-ES"/>
        </w:rPr>
        <w:t xml:space="preserve">» </w:t>
      </w:r>
      <w:proofErr w:type="spellStart"/>
      <w:r w:rsidRPr="00064ADD">
        <w:rPr>
          <w:rFonts w:ascii="GHEA Grapalat" w:hAnsi="GHEA Grapalat" w:cs="Sylfaen"/>
          <w:sz w:val="20"/>
          <w:szCs w:val="20"/>
        </w:rPr>
        <w:t>բառերը</w:t>
      </w:r>
      <w:proofErr w:type="spellEnd"/>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14:paraId="330C5F74" w14:textId="77777777" w:rsidR="00960BE9" w:rsidRPr="00064ADD" w:rsidRDefault="00960BE9" w:rsidP="00960BE9">
      <w:pPr>
        <w:ind w:firstLine="720"/>
        <w:jc w:val="both"/>
        <w:rPr>
          <w:rFonts w:ascii="GHEA Grapalat" w:hAnsi="GHEA Grapalat"/>
          <w:sz w:val="20"/>
          <w:szCs w:val="20"/>
          <w:lang w:val="af-ZA"/>
        </w:rPr>
      </w:pPr>
      <w:proofErr w:type="spellStart"/>
      <w:r w:rsidRPr="00064ADD">
        <w:rPr>
          <w:rFonts w:ascii="GHEA Grapalat" w:hAnsi="GHEA Grapalat" w:cs="Sylfaen"/>
          <w:sz w:val="20"/>
          <w:szCs w:val="20"/>
        </w:rPr>
        <w:t>Ծրարը</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proofErr w:type="spellStart"/>
      <w:r w:rsidRPr="00064ADD">
        <w:rPr>
          <w:rFonts w:ascii="GHEA Grapalat" w:hAnsi="GHEA Grapalat"/>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հրավերով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նախատեսված</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կազմած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փաստաթղթերն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ստորագրում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դրանք</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ներկայացնող</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անձը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վերջինիս</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լիազորված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անձը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այսուհետ</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գործակալ</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Եթե</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ներկայացնում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գործակալը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ապա</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ներկայացվում</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վերջինիս</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այդ</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լիազորությունը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վերապահված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լինելու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մասին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փաստաթուղթ</w:t>
      </w:r>
      <w:proofErr w:type="spellEnd"/>
      <w:r w:rsidRPr="00064ADD">
        <w:rPr>
          <w:rFonts w:ascii="GHEA Grapalat" w:hAnsi="GHEA Grapalat" w:cs="Sylfaen"/>
          <w:sz w:val="20"/>
          <w:szCs w:val="20"/>
          <w:lang w:val="af-ZA"/>
        </w:rPr>
        <w:t>:</w:t>
      </w:r>
    </w:p>
    <w:p w14:paraId="7CB6C45F"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proofErr w:type="spellStart"/>
      <w:r w:rsidRPr="00064ADD">
        <w:rPr>
          <w:rFonts w:ascii="GHEA Grapalat" w:hAnsi="GHEA Grapalat" w:cs="Sylfaen"/>
          <w:sz w:val="20"/>
          <w:szCs w:val="20"/>
        </w:rPr>
        <w:t>Սույն</w:t>
      </w:r>
      <w:proofErr w:type="spellEnd"/>
      <w:r w:rsidRPr="00064ADD">
        <w:rPr>
          <w:rFonts w:ascii="GHEA Grapalat" w:hAnsi="GHEA Grapalat"/>
          <w:sz w:val="20"/>
          <w:szCs w:val="20"/>
          <w:lang w:val="af-ZA"/>
        </w:rPr>
        <w:t xml:space="preserve"> </w:t>
      </w:r>
      <w:proofErr w:type="spellStart"/>
      <w:r w:rsidRPr="00064ADD">
        <w:rPr>
          <w:rFonts w:ascii="GHEA Grapalat" w:hAnsi="GHEA Grapalat"/>
          <w:sz w:val="20"/>
          <w:szCs w:val="20"/>
        </w:rPr>
        <w:t>հրահանգի</w:t>
      </w:r>
      <w:proofErr w:type="spellEnd"/>
      <w:r w:rsidRPr="00064ADD">
        <w:rPr>
          <w:rFonts w:ascii="GHEA Grapalat" w:hAnsi="GHEA Grapalat"/>
          <w:sz w:val="20"/>
          <w:szCs w:val="20"/>
          <w:lang w:val="af-ZA"/>
        </w:rPr>
        <w:t xml:space="preserve"> 3.1 </w:t>
      </w:r>
      <w:proofErr w:type="spellStart"/>
      <w:r w:rsidRPr="00064ADD">
        <w:rPr>
          <w:rFonts w:ascii="GHEA Grapalat" w:hAnsi="GHEA Grapalat"/>
          <w:sz w:val="20"/>
          <w:szCs w:val="20"/>
        </w:rPr>
        <w:t>կետում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նշված</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ծրարի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վրա</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կազմելու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լեզվով</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նշվում</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են</w:t>
      </w:r>
      <w:proofErr w:type="spellEnd"/>
      <w:r w:rsidRPr="00064ADD">
        <w:rPr>
          <w:rFonts w:ascii="GHEA Grapalat" w:hAnsi="GHEA Grapalat"/>
          <w:sz w:val="20"/>
          <w:szCs w:val="20"/>
          <w:lang w:val="af-ZA"/>
        </w:rPr>
        <w:t xml:space="preserve">` </w:t>
      </w:r>
    </w:p>
    <w:p w14:paraId="0A986B8C"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1) </w:t>
      </w:r>
      <w:proofErr w:type="spellStart"/>
      <w:r w:rsidRPr="00064ADD">
        <w:rPr>
          <w:rFonts w:ascii="GHEA Grapalat" w:hAnsi="GHEA Grapalat"/>
          <w:sz w:val="20"/>
          <w:szCs w:val="20"/>
        </w:rPr>
        <w:t>պ</w:t>
      </w:r>
      <w:r w:rsidRPr="00064ADD">
        <w:rPr>
          <w:rFonts w:ascii="GHEA Grapalat" w:hAnsi="GHEA Grapalat" w:cs="Sylfaen"/>
          <w:sz w:val="20"/>
          <w:szCs w:val="20"/>
        </w:rPr>
        <w:t>ատվիրատուի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անվանումը</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ներկայացման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վայրը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հասցեն</w:t>
      </w:r>
      <w:proofErr w:type="spellEnd"/>
      <w:r w:rsidRPr="00064ADD">
        <w:rPr>
          <w:rFonts w:ascii="GHEA Grapalat" w:hAnsi="GHEA Grapalat"/>
          <w:sz w:val="20"/>
          <w:szCs w:val="20"/>
          <w:lang w:val="af-ZA"/>
        </w:rPr>
        <w:t>).</w:t>
      </w:r>
    </w:p>
    <w:p w14:paraId="1462973B"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2) </w:t>
      </w:r>
      <w:proofErr w:type="spellStart"/>
      <w:r w:rsidR="00D26727" w:rsidRPr="00064ADD">
        <w:rPr>
          <w:rFonts w:ascii="GHEA Grapalat" w:hAnsi="GHEA Grapalat"/>
          <w:sz w:val="20"/>
          <w:szCs w:val="20"/>
        </w:rPr>
        <w:t>ընթացակարգի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ծածկագիրը</w:t>
      </w:r>
      <w:proofErr w:type="spellEnd"/>
      <w:r w:rsidRPr="00064ADD">
        <w:rPr>
          <w:rFonts w:ascii="GHEA Grapalat" w:hAnsi="GHEA Grapalat"/>
          <w:sz w:val="20"/>
          <w:szCs w:val="20"/>
          <w:lang w:val="af-ZA"/>
        </w:rPr>
        <w:t>.</w:t>
      </w:r>
    </w:p>
    <w:p w14:paraId="25505CD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3) «</w:t>
      </w:r>
      <w:proofErr w:type="spellStart"/>
      <w:r w:rsidRPr="00064ADD">
        <w:rPr>
          <w:rFonts w:ascii="GHEA Grapalat" w:hAnsi="GHEA Grapalat" w:cs="Sylfaen"/>
          <w:sz w:val="20"/>
          <w:szCs w:val="20"/>
        </w:rPr>
        <w:t>չբացել</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մինչև</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հայտերի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բացման</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նիստը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բառերը</w:t>
      </w:r>
      <w:proofErr w:type="spellEnd"/>
      <w:r w:rsidRPr="00064ADD">
        <w:rPr>
          <w:rFonts w:ascii="GHEA Grapalat" w:hAnsi="GHEA Grapalat"/>
          <w:sz w:val="20"/>
          <w:szCs w:val="20"/>
          <w:lang w:val="af-ZA"/>
        </w:rPr>
        <w:t>.</w:t>
      </w:r>
    </w:p>
    <w:p w14:paraId="17069CF8"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4) </w:t>
      </w:r>
      <w:proofErr w:type="spellStart"/>
      <w:r w:rsidRPr="00064ADD">
        <w:rPr>
          <w:rFonts w:ascii="GHEA Grapalat" w:hAnsi="GHEA Grapalat"/>
          <w:sz w:val="20"/>
          <w:szCs w:val="20"/>
        </w:rPr>
        <w:t>մ</w:t>
      </w:r>
      <w:r w:rsidRPr="00064ADD">
        <w:rPr>
          <w:rFonts w:ascii="GHEA Grapalat" w:hAnsi="GHEA Grapalat" w:cs="Sylfaen"/>
          <w:sz w:val="20"/>
          <w:szCs w:val="20"/>
        </w:rPr>
        <w:t>ասնակցի</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անվանումը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անունը</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գտնվելու</w:t>
      </w:r>
      <w:proofErr w:type="spellEnd"/>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վայրը</w:t>
      </w:r>
      <w:proofErr w:type="spellEnd"/>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proofErr w:type="spellStart"/>
      <w:r w:rsidRPr="00064ADD">
        <w:rPr>
          <w:rFonts w:ascii="GHEA Grapalat" w:hAnsi="GHEA Grapalat" w:cs="Sylfaen"/>
          <w:sz w:val="20"/>
          <w:szCs w:val="20"/>
        </w:rPr>
        <w:t>հեռախոսահամարը</w:t>
      </w:r>
      <w:proofErr w:type="spellEnd"/>
      <w:r w:rsidRPr="00064ADD">
        <w:rPr>
          <w:rFonts w:ascii="GHEA Grapalat" w:hAnsi="GHEA Grapalat"/>
          <w:sz w:val="20"/>
          <w:szCs w:val="20"/>
          <w:lang w:val="af-ZA"/>
        </w:rPr>
        <w:t>:</w:t>
      </w:r>
    </w:p>
    <w:p w14:paraId="73C0890B" w14:textId="77777777"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proofErr w:type="spellStart"/>
      <w:r w:rsidRPr="00064ADD">
        <w:rPr>
          <w:rFonts w:ascii="GHEA Grapalat" w:hAnsi="GHEA Grapalat" w:cs="Sylfaen"/>
          <w:sz w:val="20"/>
          <w:szCs w:val="20"/>
        </w:rPr>
        <w:t>Սույն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հրահանգի</w:t>
      </w:r>
      <w:proofErr w:type="spellEnd"/>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proofErr w:type="spellStart"/>
      <w:r w:rsidRPr="00064ADD">
        <w:rPr>
          <w:rFonts w:ascii="GHEA Grapalat" w:hAnsi="GHEA Grapalat" w:cs="Sylfaen"/>
          <w:sz w:val="20"/>
          <w:szCs w:val="20"/>
        </w:rPr>
        <w:t>կետերի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պահանջներին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չհամապատասխանող</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հայտերը</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հանձնաժողովը</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հայտերի</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բացման</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նիստում</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մերժում</w:t>
      </w:r>
      <w:proofErr w:type="spellEnd"/>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նույնությամբ</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վերադարձնում</w:t>
      </w:r>
      <w:proofErr w:type="spellEnd"/>
      <w:r w:rsidRPr="00064ADD">
        <w:rPr>
          <w:rFonts w:ascii="GHEA Grapalat" w:hAnsi="GHEA Grapalat" w:cs="Sylfaen"/>
          <w:sz w:val="20"/>
          <w:szCs w:val="20"/>
          <w:lang w:val="af-ZA"/>
        </w:rPr>
        <w:t xml:space="preserve"> </w:t>
      </w:r>
      <w:proofErr w:type="spellStart"/>
      <w:r w:rsidRPr="00064ADD">
        <w:rPr>
          <w:rFonts w:ascii="GHEA Grapalat" w:hAnsi="GHEA Grapalat" w:cs="Sylfaen"/>
          <w:sz w:val="20"/>
          <w:szCs w:val="20"/>
        </w:rPr>
        <w:t>ներկայացնողին</w:t>
      </w:r>
      <w:proofErr w:type="spellEnd"/>
      <w:r w:rsidRPr="00064ADD">
        <w:rPr>
          <w:rFonts w:ascii="GHEA Grapalat" w:hAnsi="GHEA Grapalat" w:cs="Sylfaen"/>
          <w:sz w:val="20"/>
          <w:szCs w:val="20"/>
          <w:lang w:val="af-ZA"/>
        </w:rPr>
        <w:t>:</w:t>
      </w:r>
    </w:p>
    <w:p w14:paraId="3C56589E" w14:textId="77777777" w:rsidR="00AB0304" w:rsidRPr="00064ADD" w:rsidRDefault="00AB0304" w:rsidP="00EF3662">
      <w:pPr>
        <w:ind w:firstLine="567"/>
        <w:jc w:val="both"/>
        <w:rPr>
          <w:rFonts w:ascii="GHEA Grapalat" w:hAnsi="GHEA Grapalat"/>
          <w:b/>
          <w:sz w:val="20"/>
          <w:lang w:val="af-ZA"/>
        </w:rPr>
      </w:pPr>
    </w:p>
    <w:p w14:paraId="57927559" w14:textId="58FB32CC" w:rsidR="004E6E42" w:rsidRDefault="004E6E42">
      <w:pPr>
        <w:rPr>
          <w:rFonts w:ascii="GHEA Grapalat" w:hAnsi="GHEA Grapalat" w:cs="Sylfaen"/>
          <w:b/>
          <w:sz w:val="20"/>
          <w:szCs w:val="20"/>
          <w:lang w:val="es-ES" w:eastAsia="ru-RU"/>
        </w:rPr>
      </w:pPr>
      <w:r>
        <w:rPr>
          <w:rFonts w:ascii="GHEA Grapalat" w:hAnsi="GHEA Grapalat" w:cs="Sylfaen"/>
          <w:b/>
          <w:sz w:val="20"/>
          <w:lang w:val="es-ES"/>
        </w:rPr>
        <w:br w:type="page"/>
      </w:r>
    </w:p>
    <w:p w14:paraId="37D8B485" w14:textId="77777777" w:rsidR="00E74BF6" w:rsidRPr="00064ADD" w:rsidRDefault="00E74BF6" w:rsidP="00EF3662">
      <w:pPr>
        <w:pStyle w:val="norm"/>
        <w:spacing w:line="240" w:lineRule="auto"/>
        <w:ind w:firstLine="284"/>
        <w:jc w:val="right"/>
        <w:rPr>
          <w:rFonts w:ascii="GHEA Grapalat" w:hAnsi="GHEA Grapalat" w:cs="Sylfaen"/>
          <w:b/>
          <w:sz w:val="20"/>
          <w:lang w:val="es-ES"/>
        </w:rPr>
      </w:pPr>
    </w:p>
    <w:p w14:paraId="28ACA9E8" w14:textId="77777777" w:rsidR="00B2572B" w:rsidRPr="00064ADD" w:rsidRDefault="00B2572B" w:rsidP="00EF3662">
      <w:pPr>
        <w:pStyle w:val="norm"/>
        <w:spacing w:line="240" w:lineRule="auto"/>
        <w:ind w:firstLine="284"/>
        <w:jc w:val="right"/>
        <w:rPr>
          <w:rFonts w:ascii="GHEA Grapalat" w:hAnsi="GHEA Grapalat" w:cs="Arial"/>
          <w:b/>
          <w:sz w:val="20"/>
          <w:lang w:val="es-ES"/>
        </w:rPr>
      </w:pPr>
      <w:proofErr w:type="spellStart"/>
      <w:proofErr w:type="gramStart"/>
      <w:r w:rsidRPr="00064ADD">
        <w:rPr>
          <w:rFonts w:ascii="GHEA Grapalat" w:hAnsi="GHEA Grapalat" w:cs="Sylfaen"/>
          <w:b/>
          <w:sz w:val="20"/>
          <w:lang w:val="es-ES"/>
        </w:rPr>
        <w:t>Հավելված</w:t>
      </w:r>
      <w:proofErr w:type="spellEnd"/>
      <w:r w:rsidRPr="00064ADD">
        <w:rPr>
          <w:rFonts w:ascii="GHEA Grapalat" w:hAnsi="GHEA Grapalat" w:cs="Arial"/>
          <w:b/>
          <w:sz w:val="20"/>
          <w:lang w:val="es-ES"/>
        </w:rPr>
        <w:t xml:space="preserve">  N</w:t>
      </w:r>
      <w:proofErr w:type="gramEnd"/>
      <w:r w:rsidRPr="00064ADD">
        <w:rPr>
          <w:rFonts w:ascii="GHEA Grapalat" w:hAnsi="GHEA Grapalat" w:cs="Arial"/>
          <w:b/>
          <w:sz w:val="20"/>
          <w:lang w:val="es-ES"/>
        </w:rPr>
        <w:t xml:space="preserve"> 1</w:t>
      </w:r>
    </w:p>
    <w:p w14:paraId="02FEE334" w14:textId="4EB58D65" w:rsidR="00B2572B" w:rsidRPr="00064ADD" w:rsidRDefault="0071327B" w:rsidP="00EF3662">
      <w:pPr>
        <w:pStyle w:val="BodyTextIndent3"/>
        <w:spacing w:line="240" w:lineRule="auto"/>
        <w:jc w:val="right"/>
        <w:rPr>
          <w:rFonts w:ascii="GHEA Grapalat" w:hAnsi="GHEA Grapalat" w:cs="Arial"/>
          <w:b/>
          <w:lang w:val="es-ES"/>
        </w:rPr>
      </w:pPr>
      <w:r>
        <w:rPr>
          <w:rFonts w:ascii="GHEA Grapalat" w:hAnsi="GHEA Grapalat"/>
          <w:b/>
          <w:color w:val="FF0000"/>
          <w:lang w:val="es-ES"/>
        </w:rPr>
        <w:t>ԱՄՄՀԼԿՀՈԱԿ-ՀԲՄԾՁԲ-23/</w:t>
      </w:r>
      <w:proofErr w:type="gramStart"/>
      <w:r>
        <w:rPr>
          <w:rFonts w:ascii="GHEA Grapalat" w:hAnsi="GHEA Grapalat"/>
          <w:b/>
          <w:color w:val="FF0000"/>
          <w:lang w:val="es-ES"/>
        </w:rPr>
        <w:t>6</w:t>
      </w:r>
      <w:r w:rsidR="00B2572B" w:rsidRPr="00064ADD">
        <w:rPr>
          <w:rFonts w:ascii="GHEA Grapalat" w:hAnsi="GHEA Grapalat"/>
          <w:b/>
          <w:lang w:val="es-ES"/>
        </w:rPr>
        <w:t xml:space="preserve">  </w:t>
      </w:r>
      <w:proofErr w:type="spellStart"/>
      <w:r w:rsidR="00B2572B" w:rsidRPr="00064ADD">
        <w:rPr>
          <w:rFonts w:ascii="GHEA Grapalat" w:hAnsi="GHEA Grapalat" w:cs="Sylfaen"/>
          <w:b/>
          <w:lang w:val="es-ES"/>
        </w:rPr>
        <w:t>ծածկագրով</w:t>
      </w:r>
      <w:proofErr w:type="spellEnd"/>
      <w:proofErr w:type="gramEnd"/>
    </w:p>
    <w:p w14:paraId="075F0508" w14:textId="6C8F3D28" w:rsidR="00B2572B" w:rsidRPr="00064ADD" w:rsidRDefault="00C77138" w:rsidP="00EF3662">
      <w:pPr>
        <w:pStyle w:val="BodyTextIndent3"/>
        <w:spacing w:line="240" w:lineRule="auto"/>
        <w:jc w:val="right"/>
        <w:rPr>
          <w:rFonts w:ascii="GHEA Grapalat" w:hAnsi="GHEA Grapalat" w:cs="Arial"/>
          <w:b/>
          <w:lang w:val="es-ES"/>
        </w:rPr>
      </w:pPr>
      <w:r>
        <w:rPr>
          <w:rFonts w:ascii="GHEA Grapalat" w:hAnsi="GHEA Grapalat" w:cs="Sylfaen"/>
          <w:b/>
          <w:lang w:val="es-ES"/>
        </w:rPr>
        <w:t xml:space="preserve">ՀՐԱՏԱՊ ԲԱՑ </w:t>
      </w:r>
      <w:proofErr w:type="spellStart"/>
      <w:r>
        <w:rPr>
          <w:rFonts w:ascii="GHEA Grapalat" w:hAnsi="GHEA Grapalat" w:cs="Sylfaen"/>
          <w:b/>
          <w:lang w:val="es-ES"/>
        </w:rPr>
        <w:t>ՄՐՑՈՒՅԹ</w:t>
      </w:r>
      <w:r w:rsidR="00B2572B" w:rsidRPr="00064ADD">
        <w:rPr>
          <w:rFonts w:ascii="GHEA Grapalat" w:hAnsi="GHEA Grapalat" w:cs="Sylfaen"/>
          <w:b/>
          <w:lang w:val="es-ES"/>
        </w:rPr>
        <w:t>ի</w:t>
      </w:r>
      <w:proofErr w:type="spellEnd"/>
      <w:r w:rsidR="00B2572B" w:rsidRPr="00064ADD">
        <w:rPr>
          <w:rFonts w:ascii="GHEA Grapalat" w:hAnsi="GHEA Grapalat" w:cs="Arial"/>
          <w:b/>
          <w:lang w:val="es-ES"/>
        </w:rPr>
        <w:t xml:space="preserve"> </w:t>
      </w:r>
      <w:proofErr w:type="spellStart"/>
      <w:r w:rsidR="00B2572B" w:rsidRPr="00064ADD">
        <w:rPr>
          <w:rFonts w:ascii="GHEA Grapalat" w:hAnsi="GHEA Grapalat" w:cs="Sylfaen"/>
          <w:b/>
          <w:lang w:val="es-ES"/>
        </w:rPr>
        <w:t>հրավերի</w:t>
      </w:r>
      <w:proofErr w:type="spellEnd"/>
    </w:p>
    <w:p w14:paraId="6350ADCB" w14:textId="77777777" w:rsidR="00B2572B" w:rsidRPr="00064ADD" w:rsidRDefault="00B2572B" w:rsidP="00EF3662">
      <w:pPr>
        <w:jc w:val="center"/>
        <w:rPr>
          <w:rFonts w:ascii="GHEA Grapalat" w:hAnsi="GHEA Grapalat" w:cs="Sylfaen"/>
          <w:b/>
          <w:lang w:val="es-ES"/>
        </w:rPr>
      </w:pPr>
    </w:p>
    <w:p w14:paraId="292823D3" w14:textId="77777777" w:rsidR="00B2572B" w:rsidRPr="00064ADD" w:rsidRDefault="00B2572B" w:rsidP="00EF3662">
      <w:pPr>
        <w:jc w:val="center"/>
        <w:rPr>
          <w:rFonts w:ascii="GHEA Grapalat" w:hAnsi="GHEA Grapalat" w:cs="Arial"/>
          <w:b/>
          <w:lang w:val="es-ES"/>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r w:rsidRPr="00064ADD">
        <w:rPr>
          <w:rFonts w:ascii="GHEA Grapalat" w:hAnsi="GHEA Grapalat" w:cs="Sylfaen"/>
          <w:b/>
          <w:lang w:val="es-ES"/>
        </w:rPr>
        <w:t>*</w:t>
      </w:r>
    </w:p>
    <w:p w14:paraId="03F30D1A" w14:textId="3E3E1758" w:rsidR="00B2572B" w:rsidRPr="00064ADD" w:rsidRDefault="00C77138"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es-ES"/>
        </w:rPr>
        <w:t xml:space="preserve">ՀՐԱՏԱՊ ԲԱՑ </w:t>
      </w:r>
      <w:proofErr w:type="spellStart"/>
      <w:r>
        <w:rPr>
          <w:rFonts w:ascii="GHEA Grapalat" w:hAnsi="GHEA Grapalat" w:cs="Sylfaen"/>
          <w:color w:val="auto"/>
          <w:sz w:val="24"/>
          <w:szCs w:val="24"/>
          <w:lang w:val="es-ES"/>
        </w:rPr>
        <w:t>ՄՐՑՈՒՅԹ</w:t>
      </w:r>
      <w:r w:rsidR="00B2572B" w:rsidRPr="00064ADD">
        <w:rPr>
          <w:rFonts w:ascii="GHEA Grapalat" w:hAnsi="GHEA Grapalat" w:cs="Sylfaen"/>
          <w:color w:val="auto"/>
          <w:sz w:val="24"/>
          <w:szCs w:val="24"/>
          <w:lang w:val="es-ES"/>
        </w:rPr>
        <w:t>ին</w:t>
      </w:r>
      <w:proofErr w:type="spellEnd"/>
      <w:r w:rsidR="00B2572B" w:rsidRPr="00064ADD">
        <w:rPr>
          <w:rFonts w:ascii="GHEA Grapalat" w:hAnsi="GHEA Grapalat" w:cs="Sylfaen"/>
          <w:color w:val="auto"/>
          <w:sz w:val="24"/>
          <w:szCs w:val="24"/>
          <w:lang w:val="es-ES"/>
        </w:rPr>
        <w:t xml:space="preserve"> </w:t>
      </w:r>
      <w:proofErr w:type="spellStart"/>
      <w:r w:rsidR="00B2572B" w:rsidRPr="00064ADD">
        <w:rPr>
          <w:rFonts w:ascii="GHEA Grapalat" w:hAnsi="GHEA Grapalat" w:cs="Sylfaen"/>
          <w:color w:val="auto"/>
          <w:sz w:val="24"/>
          <w:szCs w:val="24"/>
          <w:lang w:val="es-ES"/>
        </w:rPr>
        <w:t>մասնակցելու</w:t>
      </w:r>
      <w:proofErr w:type="spellEnd"/>
      <w:r w:rsidR="00B2572B" w:rsidRPr="00064ADD">
        <w:rPr>
          <w:rFonts w:ascii="GHEA Grapalat" w:hAnsi="GHEA Grapalat" w:cs="Arial"/>
          <w:color w:val="auto"/>
          <w:sz w:val="24"/>
          <w:szCs w:val="24"/>
          <w:lang w:val="es-ES"/>
        </w:rPr>
        <w:t xml:space="preserve">  </w:t>
      </w:r>
    </w:p>
    <w:p w14:paraId="1E4A61CF" w14:textId="77777777" w:rsidR="00B2572B" w:rsidRPr="00064ADD" w:rsidRDefault="00B2572B" w:rsidP="00EF3662">
      <w:pPr>
        <w:rPr>
          <w:lang w:val="es-ES" w:eastAsia="ru-RU"/>
        </w:rPr>
      </w:pPr>
    </w:p>
    <w:p w14:paraId="0A0DCBFF" w14:textId="599973AB"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proofErr w:type="spellStart"/>
      <w:r w:rsidRPr="00064ADD">
        <w:rPr>
          <w:rFonts w:ascii="GHEA Grapalat" w:hAnsi="GHEA Grapalat" w:cs="Sylfaen"/>
          <w:sz w:val="20"/>
          <w:szCs w:val="20"/>
          <w:lang w:val="es-ES"/>
        </w:rPr>
        <w:t>հայտնում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որ</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ցանկություն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ունի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մասնակցել</w:t>
      </w:r>
      <w:proofErr w:type="spellEnd"/>
      <w:r w:rsidR="005836CD">
        <w:rPr>
          <w:rFonts w:ascii="GHEA Grapalat" w:hAnsi="GHEA Grapalat" w:cs="Sylfaen"/>
          <w:sz w:val="20"/>
          <w:szCs w:val="20"/>
          <w:lang w:val="es-ES"/>
        </w:rPr>
        <w:t xml:space="preserve"> </w:t>
      </w:r>
      <w:r w:rsidRPr="00064ADD">
        <w:rPr>
          <w:rFonts w:ascii="GHEA Grapalat" w:hAnsi="GHEA Grapalat"/>
          <w:vertAlign w:val="superscript"/>
          <w:lang w:val="es-ES"/>
        </w:rPr>
        <w:t xml:space="preserve">               </w:t>
      </w:r>
      <w:r w:rsidRPr="00064ADD">
        <w:rPr>
          <w:rFonts w:ascii="GHEA Grapalat" w:hAnsi="GHEA Grapalat"/>
          <w:lang w:val="es-ES"/>
        </w:rPr>
        <w:t xml:space="preserve">            </w:t>
      </w:r>
      <w:proofErr w:type="spellStart"/>
      <w:r w:rsidRPr="00064ADD">
        <w:rPr>
          <w:rFonts w:ascii="GHEA Grapalat" w:hAnsi="GHEA Grapalat" w:cs="Sylfaen"/>
          <w:vertAlign w:val="superscript"/>
          <w:lang w:val="es-ES"/>
        </w:rPr>
        <w:t>մասնակցի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անվանումը</w:t>
      </w:r>
      <w:proofErr w:type="spellEnd"/>
      <w:r w:rsidRPr="00064ADD">
        <w:rPr>
          <w:rFonts w:ascii="GHEA Grapalat" w:hAnsi="GHEA Grapalat" w:cs="Arial"/>
          <w:vertAlign w:val="superscript"/>
          <w:lang w:val="es-ES"/>
        </w:rPr>
        <w:t xml:space="preserve"> </w:t>
      </w:r>
    </w:p>
    <w:p w14:paraId="4E57A032" w14:textId="27830F9C" w:rsidR="00B2572B" w:rsidRPr="00064ADD" w:rsidRDefault="00905571" w:rsidP="00EF3662">
      <w:pPr>
        <w:jc w:val="both"/>
        <w:rPr>
          <w:rFonts w:ascii="GHEA Grapalat" w:hAnsi="GHEA Grapalat"/>
          <w:sz w:val="22"/>
          <w:szCs w:val="22"/>
          <w:u w:val="single"/>
          <w:lang w:val="es-ES"/>
        </w:rPr>
      </w:pPr>
      <w:r>
        <w:rPr>
          <w:rFonts w:ascii="GHEA Grapalat" w:hAnsi="GHEA Grapalat"/>
          <w:iCs/>
          <w:color w:val="FF0000"/>
          <w:lang w:val="af-ZA"/>
        </w:rPr>
        <w:t xml:space="preserve"> «Մեծամոր համայնքի լուսավորություն և կանաչապատում» ՀՈԱԿ</w:t>
      </w:r>
      <w:r w:rsidR="00B2572B" w:rsidRPr="00064ADD">
        <w:rPr>
          <w:rFonts w:ascii="GHEA Grapalat" w:hAnsi="GHEA Grapalat"/>
          <w:sz w:val="22"/>
          <w:szCs w:val="22"/>
          <w:lang w:val="es-ES"/>
        </w:rPr>
        <w:t>-</w:t>
      </w:r>
      <w:r w:rsidR="00B2572B" w:rsidRPr="00064ADD">
        <w:rPr>
          <w:rFonts w:ascii="GHEA Grapalat" w:hAnsi="GHEA Grapalat" w:cs="Sylfaen"/>
          <w:sz w:val="20"/>
          <w:szCs w:val="20"/>
          <w:lang w:val="es-ES"/>
        </w:rPr>
        <w:t xml:space="preserve">ի </w:t>
      </w:r>
      <w:proofErr w:type="spellStart"/>
      <w:r w:rsidR="00B2572B" w:rsidRPr="00064ADD">
        <w:rPr>
          <w:rFonts w:ascii="GHEA Grapalat" w:hAnsi="GHEA Grapalat" w:cs="Sylfaen"/>
          <w:sz w:val="20"/>
          <w:szCs w:val="20"/>
          <w:lang w:val="es-ES"/>
        </w:rPr>
        <w:t>կողմից</w:t>
      </w:r>
      <w:proofErr w:type="spellEnd"/>
      <w:r w:rsidR="00B2572B" w:rsidRPr="00064ADD">
        <w:rPr>
          <w:rFonts w:ascii="GHEA Grapalat" w:hAnsi="GHEA Grapalat"/>
          <w:sz w:val="22"/>
          <w:szCs w:val="22"/>
          <w:u w:val="single"/>
          <w:lang w:val="es-ES"/>
        </w:rPr>
        <w:t xml:space="preserve"> </w:t>
      </w:r>
      <w:r w:rsidR="0071327B">
        <w:rPr>
          <w:rFonts w:ascii="GHEA Grapalat" w:hAnsi="GHEA Grapalat"/>
          <w:color w:val="FF0000"/>
          <w:sz w:val="20"/>
          <w:szCs w:val="20"/>
          <w:lang w:val="es-ES"/>
        </w:rPr>
        <w:t>ԱՄՄՀԼԿՀՈԱԿ-ՀԲՄԾՁԲ-23/6</w:t>
      </w:r>
      <w:r w:rsidR="00426991" w:rsidRPr="00064ADD">
        <w:rPr>
          <w:rFonts w:ascii="GHEA Grapalat" w:hAnsi="GHEA Grapalat" w:cs="Sylfaen"/>
          <w:sz w:val="20"/>
          <w:szCs w:val="20"/>
          <w:lang w:val="es-ES"/>
        </w:rPr>
        <w:t xml:space="preserve"> </w:t>
      </w:r>
      <w:proofErr w:type="spellStart"/>
      <w:r w:rsidR="00B2572B" w:rsidRPr="00064ADD">
        <w:rPr>
          <w:rFonts w:ascii="GHEA Grapalat" w:hAnsi="GHEA Grapalat" w:cs="Sylfaen"/>
          <w:sz w:val="20"/>
          <w:szCs w:val="20"/>
          <w:lang w:val="es-ES"/>
        </w:rPr>
        <w:t>ծածկագրով</w:t>
      </w:r>
      <w:proofErr w:type="spellEnd"/>
      <w:r w:rsidR="00B2572B" w:rsidRPr="00064ADD">
        <w:rPr>
          <w:rFonts w:ascii="GHEA Grapalat" w:hAnsi="GHEA Grapalat" w:cs="Sylfaen"/>
          <w:sz w:val="20"/>
          <w:szCs w:val="20"/>
          <w:lang w:val="es-ES"/>
        </w:rPr>
        <w:t xml:space="preserve"> </w:t>
      </w:r>
      <w:proofErr w:type="spellStart"/>
      <w:r w:rsidR="00B2572B" w:rsidRPr="00064ADD">
        <w:rPr>
          <w:rFonts w:ascii="GHEA Grapalat" w:hAnsi="GHEA Grapalat" w:cs="Sylfaen"/>
          <w:sz w:val="20"/>
          <w:szCs w:val="20"/>
          <w:lang w:val="es-ES"/>
        </w:rPr>
        <w:t>հայտարարված</w:t>
      </w:r>
      <w:proofErr w:type="spellEnd"/>
    </w:p>
    <w:p w14:paraId="3A407048" w14:textId="77777777" w:rsidR="00426991" w:rsidRDefault="00426991" w:rsidP="00EF3662">
      <w:pPr>
        <w:jc w:val="both"/>
        <w:rPr>
          <w:rFonts w:ascii="GHEA Grapalat" w:hAnsi="GHEA Grapalat" w:cs="Sylfaen"/>
          <w:sz w:val="20"/>
          <w:szCs w:val="20"/>
          <w:lang w:val="es-ES"/>
        </w:rPr>
      </w:pPr>
    </w:p>
    <w:p w14:paraId="0B6A84A8" w14:textId="2D8D2393" w:rsidR="00B2572B" w:rsidRPr="00064ADD" w:rsidRDefault="00C77138" w:rsidP="00EF3662">
      <w:pPr>
        <w:jc w:val="both"/>
        <w:rPr>
          <w:rFonts w:ascii="GHEA Grapalat" w:hAnsi="GHEA Grapalat" w:cs="Sylfaen"/>
          <w:sz w:val="20"/>
          <w:szCs w:val="20"/>
          <w:lang w:val="es-ES"/>
        </w:rPr>
      </w:pPr>
      <w:r>
        <w:rPr>
          <w:rFonts w:ascii="GHEA Grapalat" w:hAnsi="GHEA Grapalat" w:cs="Sylfaen"/>
          <w:sz w:val="20"/>
          <w:szCs w:val="20"/>
          <w:lang w:val="es-ES"/>
        </w:rPr>
        <w:t xml:space="preserve">ՀՐԱՏԱՊ ԲԱՑ </w:t>
      </w:r>
      <w:proofErr w:type="spellStart"/>
      <w:r>
        <w:rPr>
          <w:rFonts w:ascii="GHEA Grapalat" w:hAnsi="GHEA Grapalat" w:cs="Sylfaen"/>
          <w:sz w:val="20"/>
          <w:szCs w:val="20"/>
          <w:lang w:val="es-ES"/>
        </w:rPr>
        <w:t>ՄՐՑՈՒՅԹ</w:t>
      </w:r>
      <w:r w:rsidR="00B2572B" w:rsidRPr="00064ADD">
        <w:rPr>
          <w:rFonts w:ascii="GHEA Grapalat" w:hAnsi="GHEA Grapalat" w:cs="Sylfaen"/>
          <w:sz w:val="20"/>
          <w:szCs w:val="20"/>
          <w:lang w:val="es-ES"/>
        </w:rPr>
        <w:t>ի</w:t>
      </w:r>
      <w:proofErr w:type="spellEnd"/>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w:t>
      </w:r>
      <w:proofErr w:type="spellStart"/>
      <w:proofErr w:type="gramStart"/>
      <w:r w:rsidR="00B2572B" w:rsidRPr="00064ADD">
        <w:rPr>
          <w:rFonts w:ascii="GHEA Grapalat" w:hAnsi="GHEA Grapalat" w:cs="Sylfaen"/>
          <w:sz w:val="20"/>
          <w:szCs w:val="20"/>
          <w:lang w:val="es-ES"/>
        </w:rPr>
        <w:t>չափաբաժնին</w:t>
      </w:r>
      <w:proofErr w:type="spellEnd"/>
      <w:r w:rsidR="00B2572B" w:rsidRPr="00064ADD">
        <w:rPr>
          <w:rFonts w:ascii="GHEA Grapalat" w:hAnsi="GHEA Grapalat" w:cs="Arial"/>
          <w:sz w:val="20"/>
          <w:szCs w:val="20"/>
          <w:lang w:val="es-ES"/>
        </w:rPr>
        <w:t xml:space="preserve">  (</w:t>
      </w:r>
      <w:proofErr w:type="spellStart"/>
      <w:proofErr w:type="gramEnd"/>
      <w:r w:rsidR="00B2572B" w:rsidRPr="00064ADD">
        <w:rPr>
          <w:rFonts w:ascii="GHEA Grapalat" w:hAnsi="GHEA Grapalat" w:cs="Sylfaen"/>
          <w:sz w:val="20"/>
          <w:szCs w:val="20"/>
          <w:lang w:val="es-ES"/>
        </w:rPr>
        <w:t>չափաբաժիններին</w:t>
      </w:r>
      <w:proofErr w:type="spellEnd"/>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proofErr w:type="spellStart"/>
      <w:r w:rsidR="00B2572B" w:rsidRPr="00064ADD">
        <w:rPr>
          <w:rFonts w:ascii="GHEA Grapalat" w:hAnsi="GHEA Grapalat" w:cs="Sylfaen"/>
          <w:sz w:val="20"/>
          <w:szCs w:val="20"/>
          <w:lang w:val="es-ES"/>
        </w:rPr>
        <w:t>հրավերի</w:t>
      </w:r>
      <w:proofErr w:type="spellEnd"/>
      <w:r w:rsidR="00B2572B" w:rsidRPr="00064ADD">
        <w:rPr>
          <w:rFonts w:ascii="GHEA Grapalat" w:hAnsi="GHEA Grapalat" w:cs="Sylfaen"/>
          <w:sz w:val="20"/>
          <w:szCs w:val="20"/>
          <w:lang w:val="es-ES"/>
        </w:rPr>
        <w:t xml:space="preserve"> </w:t>
      </w:r>
    </w:p>
    <w:p w14:paraId="106FE90A" w14:textId="77777777"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w:t>
      </w:r>
      <w:proofErr w:type="spellStart"/>
      <w:proofErr w:type="gramStart"/>
      <w:r w:rsidRPr="00064ADD">
        <w:rPr>
          <w:rFonts w:ascii="GHEA Grapalat" w:hAnsi="GHEA Grapalat" w:cs="Sylfaen"/>
          <w:vertAlign w:val="superscript"/>
          <w:lang w:val="es-ES"/>
        </w:rPr>
        <w:t>չափաբաժնի</w:t>
      </w:r>
      <w:proofErr w:type="spellEnd"/>
      <w:r w:rsidRPr="00064ADD">
        <w:rPr>
          <w:rFonts w:ascii="GHEA Grapalat" w:hAnsi="GHEA Grapalat" w:cs="Arial"/>
          <w:vertAlign w:val="superscript"/>
          <w:lang w:val="es-ES"/>
        </w:rPr>
        <w:t xml:space="preserve">  (</w:t>
      </w:r>
      <w:proofErr w:type="spellStart"/>
      <w:proofErr w:type="gramEnd"/>
      <w:r w:rsidRPr="00064ADD">
        <w:rPr>
          <w:rFonts w:ascii="GHEA Grapalat" w:hAnsi="GHEA Grapalat" w:cs="Sylfaen"/>
          <w:vertAlign w:val="superscript"/>
          <w:lang w:val="es-ES"/>
        </w:rPr>
        <w:t>չափաբաժինների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համարը</w:t>
      </w:r>
      <w:proofErr w:type="spellEnd"/>
    </w:p>
    <w:p w14:paraId="304BED77" w14:textId="77777777"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proofErr w:type="spellStart"/>
      <w:r w:rsidRPr="00064ADD">
        <w:rPr>
          <w:rFonts w:ascii="GHEA Grapalat" w:hAnsi="GHEA Grapalat" w:cs="Sylfaen"/>
          <w:sz w:val="20"/>
          <w:szCs w:val="20"/>
          <w:lang w:val="es-ES"/>
        </w:rPr>
        <w:t>պահանջներին</w:t>
      </w:r>
      <w:proofErr w:type="spellEnd"/>
      <w:r w:rsidRPr="00064ADD">
        <w:rPr>
          <w:rFonts w:ascii="GHEA Grapalat" w:hAnsi="GHEA Grapalat" w:cs="Sylfaen"/>
          <w:sz w:val="20"/>
          <w:szCs w:val="20"/>
          <w:lang w:val="es-ES"/>
        </w:rPr>
        <w:t xml:space="preserve"> </w:t>
      </w:r>
      <w:proofErr w:type="spellStart"/>
      <w:proofErr w:type="gramStart"/>
      <w:r w:rsidRPr="00064ADD">
        <w:rPr>
          <w:rFonts w:ascii="GHEA Grapalat" w:hAnsi="GHEA Grapalat" w:cs="Sylfaen"/>
          <w:sz w:val="20"/>
          <w:szCs w:val="20"/>
          <w:lang w:val="es-ES"/>
        </w:rPr>
        <w:t>համապատասխան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ներկայացնում</w:t>
      </w:r>
      <w:proofErr w:type="spellEnd"/>
      <w:proofErr w:type="gram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հայտ</w:t>
      </w:r>
      <w:proofErr w:type="spellEnd"/>
      <w:r w:rsidRPr="00064ADD">
        <w:rPr>
          <w:rFonts w:ascii="GHEA Grapalat" w:hAnsi="GHEA Grapalat" w:cs="Sylfaen"/>
          <w:sz w:val="20"/>
          <w:szCs w:val="20"/>
          <w:lang w:val="es-ES"/>
        </w:rPr>
        <w:t>:</w:t>
      </w:r>
    </w:p>
    <w:p w14:paraId="6BE1B6FC" w14:textId="77777777" w:rsidR="00B2572B" w:rsidRPr="00064ADD" w:rsidRDefault="00B2572B" w:rsidP="00EF3662">
      <w:pPr>
        <w:jc w:val="both"/>
        <w:rPr>
          <w:rFonts w:ascii="GHEA Grapalat" w:hAnsi="GHEA Grapalat"/>
          <w:sz w:val="12"/>
          <w:szCs w:val="12"/>
          <w:u w:val="single"/>
          <w:lang w:val="es-ES"/>
        </w:rPr>
      </w:pPr>
    </w:p>
    <w:p w14:paraId="4D35C9B2"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հայտնում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հավաստում</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որ</w:t>
      </w:r>
      <w:proofErr w:type="spellEnd"/>
      <w:r w:rsidRPr="00064ADD">
        <w:rPr>
          <w:rFonts w:ascii="GHEA Grapalat" w:hAnsi="GHEA Grapalat" w:cs="Sylfaen"/>
          <w:sz w:val="20"/>
          <w:szCs w:val="20"/>
          <w:lang w:val="es-ES"/>
        </w:rPr>
        <w:t xml:space="preserve"> </w:t>
      </w:r>
      <w:proofErr w:type="spellStart"/>
      <w:r w:rsidRPr="00064ADD">
        <w:rPr>
          <w:rFonts w:ascii="GHEA Grapalat" w:hAnsi="GHEA Grapalat" w:cs="Sylfaen"/>
          <w:sz w:val="20"/>
          <w:szCs w:val="20"/>
          <w:lang w:val="es-ES"/>
        </w:rPr>
        <w:t>հանդիսանում</w:t>
      </w:r>
      <w:proofErr w:type="spellEnd"/>
      <w:r w:rsidRPr="00064ADD">
        <w:rPr>
          <w:rFonts w:ascii="GHEA Grapalat" w:hAnsi="GHEA Grapalat" w:cs="Sylfaen"/>
          <w:sz w:val="20"/>
          <w:szCs w:val="20"/>
          <w:lang w:val="es-ES"/>
        </w:rPr>
        <w:t xml:space="preserve"> է </w:t>
      </w:r>
    </w:p>
    <w:p w14:paraId="23879E16"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w:t>
      </w:r>
      <w:proofErr w:type="spellStart"/>
      <w:r w:rsidRPr="00064ADD">
        <w:rPr>
          <w:rFonts w:ascii="GHEA Grapalat" w:hAnsi="GHEA Grapalat" w:cs="Sylfaen"/>
          <w:vertAlign w:val="superscript"/>
          <w:lang w:val="es-ES"/>
        </w:rPr>
        <w:t>մասնակցի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անվանումը</w:t>
      </w:r>
      <w:proofErr w:type="spellEnd"/>
    </w:p>
    <w:p w14:paraId="24C88577"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proofErr w:type="spellStart"/>
      <w:r w:rsidRPr="00064ADD">
        <w:rPr>
          <w:rFonts w:ascii="GHEA Grapalat" w:hAnsi="GHEA Grapalat" w:cs="Sylfaen"/>
          <w:sz w:val="20"/>
          <w:szCs w:val="20"/>
          <w:lang w:val="es-ES"/>
        </w:rPr>
        <w:t>ռեզիդենտ</w:t>
      </w:r>
      <w:proofErr w:type="spellEnd"/>
      <w:r w:rsidRPr="00064ADD">
        <w:rPr>
          <w:rFonts w:ascii="GHEA Grapalat" w:hAnsi="GHEA Grapalat" w:cs="Sylfaen"/>
          <w:sz w:val="20"/>
          <w:szCs w:val="20"/>
          <w:lang w:val="es-ES"/>
        </w:rPr>
        <w:t xml:space="preserve">:  </w:t>
      </w:r>
    </w:p>
    <w:p w14:paraId="3BB4E70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երկրի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անվանումը</w:t>
      </w:r>
      <w:proofErr w:type="spellEnd"/>
    </w:p>
    <w:p w14:paraId="0209A83B" w14:textId="77777777"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14:paraId="47879E26" w14:textId="77777777"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w:t>
      </w:r>
      <w:proofErr w:type="spellStart"/>
      <w:r w:rsidRPr="00064ADD">
        <w:rPr>
          <w:rFonts w:ascii="GHEA Grapalat" w:hAnsi="GHEA Grapalat" w:cs="Sylfaen"/>
          <w:vertAlign w:val="superscript"/>
          <w:lang w:val="es-ES"/>
        </w:rPr>
        <w:t>մասնակցի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Sylfaen"/>
          <w:vertAlign w:val="superscript"/>
          <w:lang w:val="es-ES"/>
        </w:rPr>
        <w:t>անվանումը</w:t>
      </w:r>
      <w:proofErr w:type="spellEnd"/>
      <w:r w:rsidRPr="00064ADD">
        <w:rPr>
          <w:rFonts w:ascii="GHEA Grapalat" w:hAnsi="GHEA Grapalat" w:cs="Arial"/>
          <w:vertAlign w:val="superscript"/>
          <w:lang w:val="es-ES"/>
        </w:rPr>
        <w:t xml:space="preserve">  </w:t>
      </w:r>
    </w:p>
    <w:p w14:paraId="38CAF2EC" w14:textId="77777777" w:rsidR="00B2572B" w:rsidRPr="00064ADD" w:rsidRDefault="00B2572B" w:rsidP="00E02338">
      <w:pPr>
        <w:numPr>
          <w:ilvl w:val="0"/>
          <w:numId w:val="18"/>
        </w:numPr>
        <w:jc w:val="both"/>
        <w:rPr>
          <w:rFonts w:ascii="GHEA Grapalat" w:hAnsi="GHEA Grapalat" w:cs="Arial"/>
          <w:szCs w:val="22"/>
          <w:u w:val="single"/>
          <w:lang w:val="es-ES"/>
        </w:rPr>
      </w:pPr>
      <w:proofErr w:type="spellStart"/>
      <w:r w:rsidRPr="00064ADD">
        <w:rPr>
          <w:rFonts w:ascii="GHEA Grapalat" w:hAnsi="GHEA Grapalat" w:cs="Arial"/>
          <w:sz w:val="20"/>
          <w:szCs w:val="20"/>
          <w:lang w:val="es-ES"/>
        </w:rPr>
        <w:t>հարկ</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վճարողի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հաշվառման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համարն</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14:paraId="5CD60D6B"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հարկի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վճարողի</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հաշվառման</w:t>
      </w:r>
      <w:proofErr w:type="spellEnd"/>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համարը</w:t>
      </w:r>
      <w:proofErr w:type="spellEnd"/>
    </w:p>
    <w:p w14:paraId="1ACD98DE" w14:textId="77777777" w:rsidR="00B2572B" w:rsidRPr="00064ADD" w:rsidRDefault="00B2572B" w:rsidP="00E02338">
      <w:pPr>
        <w:numPr>
          <w:ilvl w:val="0"/>
          <w:numId w:val="18"/>
        </w:numPr>
        <w:jc w:val="both"/>
        <w:rPr>
          <w:rFonts w:ascii="GHEA Grapalat" w:hAnsi="GHEA Grapalat"/>
          <w:sz w:val="22"/>
          <w:szCs w:val="22"/>
          <w:u w:val="single"/>
          <w:lang w:val="es-ES"/>
        </w:rPr>
      </w:pPr>
      <w:proofErr w:type="spellStart"/>
      <w:r w:rsidRPr="00064ADD">
        <w:rPr>
          <w:rFonts w:ascii="GHEA Grapalat" w:hAnsi="GHEA Grapalat" w:cs="Sylfaen"/>
          <w:sz w:val="20"/>
          <w:szCs w:val="20"/>
          <w:lang w:val="es-ES"/>
        </w:rPr>
        <w:t>էլեկտրոնային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փոստի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Sylfaen"/>
          <w:sz w:val="20"/>
          <w:szCs w:val="20"/>
          <w:lang w:val="es-ES"/>
        </w:rPr>
        <w:t>հասցեն</w:t>
      </w:r>
      <w:proofErr w:type="spell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14:paraId="5C6E2BB4" w14:textId="77777777"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w:t>
      </w:r>
      <w:proofErr w:type="spellStart"/>
      <w:r w:rsidRPr="00064ADD">
        <w:rPr>
          <w:rFonts w:ascii="GHEA Grapalat" w:hAnsi="GHEA Grapalat" w:cs="Arial"/>
          <w:vertAlign w:val="superscript"/>
          <w:lang w:val="es-ES"/>
        </w:rPr>
        <w:t>էլեկտրոնային</w:t>
      </w:r>
      <w:proofErr w:type="spellEnd"/>
      <w:r w:rsidRPr="00064ADD">
        <w:rPr>
          <w:rFonts w:ascii="GHEA Grapalat" w:hAnsi="GHEA Grapalat" w:cs="Arial"/>
          <w:vertAlign w:val="superscript"/>
          <w:lang w:val="es-ES"/>
        </w:rPr>
        <w:t xml:space="preserve"> փոստի հասցեն</w:t>
      </w:r>
    </w:p>
    <w:p w14:paraId="7894D60D" w14:textId="77777777" w:rsidR="00B2572B" w:rsidRPr="00064ADD" w:rsidRDefault="00B2572B" w:rsidP="00EF3662">
      <w:pPr>
        <w:jc w:val="right"/>
        <w:rPr>
          <w:rFonts w:ascii="GHEA Grapalat" w:hAnsi="GHEA Grapalat"/>
          <w:sz w:val="10"/>
          <w:szCs w:val="10"/>
          <w:lang w:val="hy-AM"/>
        </w:rPr>
      </w:pPr>
    </w:p>
    <w:p w14:paraId="00E49727"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5C877255" w14:textId="77777777"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14:paraId="73EF87D4"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473AD0AB" w14:textId="77777777"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14:paraId="36640551" w14:textId="77777777" w:rsidR="006C3873" w:rsidRPr="00B864E3" w:rsidRDefault="006C3873" w:rsidP="00975F7E">
      <w:pPr>
        <w:ind w:firstLine="709"/>
        <w:jc w:val="both"/>
        <w:rPr>
          <w:rFonts w:ascii="GHEA Grapalat" w:hAnsi="GHEA Grapalat"/>
          <w:sz w:val="20"/>
          <w:lang w:val="es-ES"/>
        </w:rPr>
      </w:pPr>
      <w:proofErr w:type="spellStart"/>
      <w:r w:rsidRPr="00B864E3">
        <w:rPr>
          <w:rFonts w:ascii="GHEA Grapalat" w:hAnsi="GHEA Grapalat" w:cs="Arial"/>
          <w:sz w:val="20"/>
          <w:szCs w:val="20"/>
          <w:lang w:val="es-ES"/>
        </w:rPr>
        <w:t>Սույնով</w:t>
      </w:r>
      <w:proofErr w:type="spellEnd"/>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proofErr w:type="spellStart"/>
      <w:r w:rsidRPr="00B864E3">
        <w:rPr>
          <w:rFonts w:ascii="GHEA Grapalat" w:hAnsi="GHEA Grapalat" w:cs="Arial"/>
          <w:sz w:val="20"/>
          <w:szCs w:val="20"/>
          <w:lang w:val="es-ES"/>
        </w:rPr>
        <w:t>հայտարարում</w:t>
      </w:r>
      <w:proofErr w:type="spellEnd"/>
      <w:r w:rsidRPr="00B864E3">
        <w:rPr>
          <w:rFonts w:ascii="GHEA Grapalat" w:hAnsi="GHEA Grapalat" w:cs="Arial"/>
          <w:sz w:val="20"/>
          <w:szCs w:val="20"/>
          <w:lang w:val="es-ES"/>
        </w:rPr>
        <w:t xml:space="preserve"> և </w:t>
      </w:r>
      <w:proofErr w:type="spellStart"/>
      <w:r w:rsidRPr="00B864E3">
        <w:rPr>
          <w:rFonts w:ascii="GHEA Grapalat" w:hAnsi="GHEA Grapalat" w:cs="Arial"/>
          <w:sz w:val="20"/>
          <w:szCs w:val="20"/>
          <w:lang w:val="es-ES"/>
        </w:rPr>
        <w:t>հավաստում</w:t>
      </w:r>
      <w:proofErr w:type="spellEnd"/>
      <w:r w:rsidRPr="00B864E3">
        <w:rPr>
          <w:rFonts w:ascii="GHEA Grapalat" w:hAnsi="GHEA Grapalat" w:cs="Arial"/>
          <w:sz w:val="20"/>
          <w:szCs w:val="20"/>
          <w:lang w:val="es-ES"/>
        </w:rPr>
        <w:t xml:space="preserve"> է, </w:t>
      </w:r>
      <w:proofErr w:type="spellStart"/>
      <w:r w:rsidRPr="00B864E3">
        <w:rPr>
          <w:rFonts w:ascii="GHEA Grapalat" w:hAnsi="GHEA Grapalat" w:cs="Arial"/>
          <w:sz w:val="20"/>
          <w:szCs w:val="20"/>
          <w:lang w:val="es-ES"/>
        </w:rPr>
        <w:t>որ</w:t>
      </w:r>
      <w:proofErr w:type="spellEnd"/>
      <w:r w:rsidRPr="00B864E3">
        <w:rPr>
          <w:rFonts w:ascii="GHEA Grapalat" w:hAnsi="GHEA Grapalat" w:cs="Arial"/>
          <w:sz w:val="20"/>
          <w:szCs w:val="20"/>
          <w:lang w:val="es-ES"/>
        </w:rPr>
        <w:t>՝</w:t>
      </w:r>
      <w:r w:rsidRPr="00B864E3">
        <w:rPr>
          <w:rFonts w:ascii="GHEA Grapalat" w:hAnsi="GHEA Grapalat" w:cs="Arial"/>
          <w:lang w:val="hy-AM"/>
        </w:rPr>
        <w:t xml:space="preserve"> </w:t>
      </w:r>
    </w:p>
    <w:p w14:paraId="362CBC0F" w14:textId="77777777"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1E3BBE09" w14:textId="77777777"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14:paraId="74F623FA" w14:textId="77777777"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14:paraId="21CF1D51" w14:textId="34FAF4C9"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proofErr w:type="spellStart"/>
      <w:r w:rsidRPr="00B864E3">
        <w:rPr>
          <w:rFonts w:ascii="GHEA Grapalat" w:hAnsi="GHEA Grapalat" w:cs="Arial"/>
          <w:sz w:val="20"/>
          <w:szCs w:val="20"/>
          <w:lang w:val="es-ES"/>
        </w:rPr>
        <w:t>բավարարում</w:t>
      </w:r>
      <w:proofErr w:type="spellEnd"/>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71327B">
        <w:rPr>
          <w:rFonts w:ascii="GHEA Grapalat" w:hAnsi="GHEA Grapalat" w:cs="Arial"/>
          <w:color w:val="FF0000"/>
          <w:sz w:val="20"/>
          <w:szCs w:val="20"/>
          <w:lang w:val="es-ES"/>
        </w:rPr>
        <w:t>ԱՄՄՀԼԿՀՈԱԿ-ՀԲՄԾՁԲ-23/</w:t>
      </w:r>
      <w:proofErr w:type="gramStart"/>
      <w:r w:rsidR="0071327B">
        <w:rPr>
          <w:rFonts w:ascii="GHEA Grapalat" w:hAnsi="GHEA Grapalat" w:cs="Arial"/>
          <w:color w:val="FF0000"/>
          <w:sz w:val="20"/>
          <w:szCs w:val="20"/>
          <w:lang w:val="es-ES"/>
        </w:rPr>
        <w:t>6</w:t>
      </w:r>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ծածկագրով</w:t>
      </w:r>
      <w:proofErr w:type="spellEnd"/>
      <w:proofErr w:type="gramEnd"/>
      <w:r w:rsidRPr="00B864E3">
        <w:rPr>
          <w:rFonts w:ascii="GHEA Grapalat" w:hAnsi="GHEA Grapalat" w:cs="Arial"/>
          <w:sz w:val="20"/>
          <w:szCs w:val="20"/>
          <w:lang w:val="es-ES"/>
        </w:rPr>
        <w:t xml:space="preserve">  </w:t>
      </w:r>
      <w:r w:rsidR="00C77138">
        <w:rPr>
          <w:rFonts w:ascii="GHEA Grapalat" w:hAnsi="GHEA Grapalat" w:cs="Arial"/>
          <w:sz w:val="20"/>
          <w:szCs w:val="20"/>
          <w:lang w:val="es-ES"/>
        </w:rPr>
        <w:t xml:space="preserve">ՀՐԱՏԱՊ ԲԱՑ </w:t>
      </w:r>
      <w:proofErr w:type="spellStart"/>
      <w:r w:rsidR="00C77138">
        <w:rPr>
          <w:rFonts w:ascii="GHEA Grapalat" w:hAnsi="GHEA Grapalat" w:cs="Arial"/>
          <w:sz w:val="20"/>
          <w:szCs w:val="20"/>
          <w:lang w:val="es-ES"/>
        </w:rPr>
        <w:t>ՄՐՑՈՒՅԹ</w:t>
      </w:r>
      <w:r w:rsidRPr="00B864E3">
        <w:rPr>
          <w:rFonts w:ascii="GHEA Grapalat" w:hAnsi="GHEA Grapalat" w:cs="Arial"/>
          <w:sz w:val="20"/>
          <w:szCs w:val="20"/>
          <w:lang w:val="es-ES"/>
        </w:rPr>
        <w:t>ի</w:t>
      </w:r>
      <w:proofErr w:type="spellEnd"/>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հրավերով</w:t>
      </w:r>
      <w:proofErr w:type="spellEnd"/>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սահմանված</w:t>
      </w:r>
      <w:proofErr w:type="spellEnd"/>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մասնակցության</w:t>
      </w:r>
      <w:proofErr w:type="spellEnd"/>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իրավունքի</w:t>
      </w:r>
      <w:proofErr w:type="spellEnd"/>
      <w:r w:rsidRPr="00B864E3">
        <w:rPr>
          <w:rFonts w:ascii="GHEA Grapalat" w:hAnsi="GHEA Grapalat" w:cs="Arial"/>
          <w:sz w:val="20"/>
          <w:szCs w:val="20"/>
          <w:lang w:val="es-ES"/>
        </w:rPr>
        <w:t xml:space="preserve"> </w:t>
      </w:r>
      <w:proofErr w:type="spellStart"/>
      <w:r w:rsidRPr="00B864E3">
        <w:rPr>
          <w:rFonts w:ascii="GHEA Grapalat" w:hAnsi="GHEA Grapalat" w:cs="Arial"/>
          <w:sz w:val="20"/>
          <w:szCs w:val="20"/>
          <w:lang w:val="es-ES"/>
        </w:rPr>
        <w:t>պահանջներին</w:t>
      </w:r>
      <w:proofErr w:type="spellEnd"/>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և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14:paraId="21A46AB2" w14:textId="77777777"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14:paraId="6878FA48" w14:textId="77777777"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14:paraId="7F3030D4" w14:textId="461DB1B7"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71327B">
        <w:rPr>
          <w:rFonts w:ascii="GHEA Grapalat" w:hAnsi="GHEA Grapalat" w:cs="Sylfaen"/>
          <w:color w:val="FF0000"/>
          <w:sz w:val="22"/>
          <w:szCs w:val="22"/>
          <w:lang w:val="hy-AM"/>
        </w:rPr>
        <w:t>ԱՄՄՀԼԿՀՈԱԿ-ՀԲՄԾՁԲ-23/6</w:t>
      </w:r>
      <w:r w:rsidR="006C3873" w:rsidRPr="00B864E3">
        <w:rPr>
          <w:rFonts w:ascii="GHEA Grapalat" w:hAnsi="GHEA Grapalat" w:cs="Sylfaen"/>
          <w:sz w:val="22"/>
          <w:szCs w:val="22"/>
          <w:lang w:val="hy-AM"/>
        </w:rPr>
        <w:t xml:space="preserve">  </w:t>
      </w:r>
      <w:proofErr w:type="spellStart"/>
      <w:r w:rsidR="006C3873" w:rsidRPr="00B864E3">
        <w:rPr>
          <w:rFonts w:ascii="GHEA Grapalat" w:hAnsi="GHEA Grapalat" w:cs="Arial"/>
          <w:sz w:val="20"/>
          <w:szCs w:val="20"/>
          <w:lang w:val="es-ES"/>
        </w:rPr>
        <w:t>ծածկագրով</w:t>
      </w:r>
      <w:proofErr w:type="spellEnd"/>
      <w:r w:rsidR="006C3873" w:rsidRPr="00B864E3">
        <w:rPr>
          <w:rFonts w:ascii="GHEA Grapalat" w:hAnsi="GHEA Grapalat" w:cs="Arial"/>
          <w:sz w:val="20"/>
          <w:szCs w:val="20"/>
          <w:lang w:val="es-ES"/>
        </w:rPr>
        <w:t xml:space="preserve"> </w:t>
      </w:r>
      <w:r w:rsidR="00C77138">
        <w:rPr>
          <w:rFonts w:ascii="GHEA Grapalat" w:hAnsi="GHEA Grapalat" w:cs="Arial"/>
          <w:sz w:val="20"/>
          <w:szCs w:val="20"/>
          <w:lang w:val="es-ES"/>
        </w:rPr>
        <w:t xml:space="preserve">ՀՐԱՏԱՊ ԲԱՑ </w:t>
      </w:r>
      <w:proofErr w:type="spellStart"/>
      <w:r w:rsidR="00C77138">
        <w:rPr>
          <w:rFonts w:ascii="GHEA Grapalat" w:hAnsi="GHEA Grapalat" w:cs="Arial"/>
          <w:sz w:val="20"/>
          <w:szCs w:val="20"/>
          <w:lang w:val="es-ES"/>
        </w:rPr>
        <w:t>ՄՐՑՈՒՅԹ</w:t>
      </w:r>
      <w:r w:rsidR="006C3873" w:rsidRPr="00B864E3">
        <w:rPr>
          <w:rFonts w:ascii="GHEA Grapalat" w:hAnsi="GHEA Grapalat" w:cs="Arial"/>
          <w:sz w:val="20"/>
          <w:szCs w:val="20"/>
          <w:lang w:val="es-ES"/>
        </w:rPr>
        <w:t>ին</w:t>
      </w:r>
      <w:proofErr w:type="spellEnd"/>
      <w:r w:rsidR="006C3873" w:rsidRPr="00064ADD">
        <w:rPr>
          <w:rFonts w:ascii="GHEA Grapalat" w:hAnsi="GHEA Grapalat" w:cs="Arial"/>
          <w:sz w:val="20"/>
          <w:szCs w:val="20"/>
          <w:lang w:val="es-ES"/>
        </w:rPr>
        <w:t xml:space="preserve"> </w:t>
      </w:r>
      <w:proofErr w:type="spellStart"/>
      <w:r w:rsidR="006C3873" w:rsidRPr="00064ADD">
        <w:rPr>
          <w:rFonts w:ascii="GHEA Grapalat" w:hAnsi="GHEA Grapalat" w:cs="Arial"/>
          <w:sz w:val="20"/>
          <w:szCs w:val="20"/>
          <w:lang w:val="es-ES"/>
        </w:rPr>
        <w:t>մասնակցելու</w:t>
      </w:r>
      <w:proofErr w:type="spellEnd"/>
      <w:r w:rsidR="006C3873" w:rsidRPr="00064ADD">
        <w:rPr>
          <w:rFonts w:ascii="GHEA Grapalat" w:hAnsi="GHEA Grapalat" w:cs="Arial"/>
          <w:sz w:val="20"/>
          <w:szCs w:val="20"/>
          <w:lang w:val="es-ES"/>
        </w:rPr>
        <w:t xml:space="preserve"> </w:t>
      </w:r>
      <w:proofErr w:type="spellStart"/>
      <w:r w:rsidR="006C3873" w:rsidRPr="00064ADD">
        <w:rPr>
          <w:rFonts w:ascii="GHEA Grapalat" w:hAnsi="GHEA Grapalat" w:cs="Arial"/>
          <w:sz w:val="20"/>
          <w:szCs w:val="20"/>
          <w:lang w:val="es-ES"/>
        </w:rPr>
        <w:t>շրջանակում</w:t>
      </w:r>
      <w:proofErr w:type="spellEnd"/>
      <w:r w:rsidR="006C3873" w:rsidRPr="00064ADD">
        <w:rPr>
          <w:rFonts w:ascii="GHEA Grapalat" w:hAnsi="GHEA Grapalat" w:cs="Arial"/>
          <w:sz w:val="20"/>
          <w:szCs w:val="20"/>
          <w:lang w:val="es-ES"/>
        </w:rPr>
        <w:t>`</w:t>
      </w:r>
      <w:r w:rsidR="006C3873" w:rsidRPr="00064ADD">
        <w:rPr>
          <w:rFonts w:ascii="GHEA Grapalat" w:hAnsi="GHEA Grapalat" w:cs="Sylfaen"/>
          <w:sz w:val="22"/>
          <w:szCs w:val="22"/>
          <w:lang w:val="es-ES"/>
        </w:rPr>
        <w:t xml:space="preserve">  </w:t>
      </w:r>
    </w:p>
    <w:p w14:paraId="76CE41CE" w14:textId="77777777" w:rsidR="006C3873" w:rsidRPr="00064ADD" w:rsidRDefault="006C3873" w:rsidP="00975F7E">
      <w:pPr>
        <w:numPr>
          <w:ilvl w:val="0"/>
          <w:numId w:val="18"/>
        </w:numPr>
        <w:ind w:left="0" w:firstLine="720"/>
        <w:jc w:val="both"/>
        <w:rPr>
          <w:rFonts w:ascii="GHEA Grapalat" w:hAnsi="GHEA Grapalat" w:cs="Arial"/>
          <w:sz w:val="20"/>
          <w:szCs w:val="20"/>
          <w:lang w:val="es-ES"/>
        </w:rPr>
      </w:pPr>
      <w:proofErr w:type="spellStart"/>
      <w:r w:rsidRPr="00064ADD">
        <w:rPr>
          <w:rFonts w:ascii="GHEA Grapalat" w:hAnsi="GHEA Grapalat" w:cs="Arial"/>
          <w:sz w:val="20"/>
          <w:szCs w:val="20"/>
          <w:lang w:val="es-ES"/>
        </w:rPr>
        <w:t>թույլ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չի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տվել</w:t>
      </w:r>
      <w:proofErr w:type="spellEnd"/>
      <w:r w:rsidRPr="00064ADD">
        <w:rPr>
          <w:rFonts w:ascii="GHEA Grapalat" w:hAnsi="GHEA Grapalat" w:cs="Arial"/>
          <w:sz w:val="20"/>
          <w:szCs w:val="20"/>
          <w:lang w:val="es-ES"/>
        </w:rPr>
        <w:t xml:space="preserve"> և (</w:t>
      </w:r>
      <w:proofErr w:type="spellStart"/>
      <w:r w:rsidRPr="00064ADD">
        <w:rPr>
          <w:rFonts w:ascii="GHEA Grapalat" w:hAnsi="GHEA Grapalat" w:cs="Arial"/>
          <w:sz w:val="20"/>
          <w:szCs w:val="20"/>
          <w:lang w:val="es-ES"/>
        </w:rPr>
        <w:t>կամ</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թույլ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չի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տալու</w:t>
      </w:r>
      <w:proofErr w:type="spellEnd"/>
      <w:r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 xml:space="preserve">անբարեխիղճ </w:t>
      </w:r>
      <w:proofErr w:type="gramStart"/>
      <w:r w:rsidR="00495E41" w:rsidRPr="00064ADD">
        <w:rPr>
          <w:rFonts w:ascii="GHEA Grapalat" w:hAnsi="GHEA Grapalat" w:cs="Arial"/>
          <w:sz w:val="20"/>
          <w:szCs w:val="20"/>
          <w:lang w:val="hy-AM"/>
        </w:rPr>
        <w:t>մրցակցություն</w:t>
      </w:r>
      <w:r w:rsidR="00495E41"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w:t>
      </w:r>
      <w:proofErr w:type="gramEnd"/>
      <w:r w:rsidR="00495E41" w:rsidRPr="00064ADD">
        <w:rPr>
          <w:rFonts w:ascii="GHEA Grapalat" w:hAnsi="GHEA Grapalat" w:cs="Arial"/>
          <w:sz w:val="20"/>
          <w:szCs w:val="20"/>
          <w:lang w:val="hy-AM"/>
        </w:rPr>
        <w:t xml:space="preserve"> </w:t>
      </w:r>
      <w:proofErr w:type="spellStart"/>
      <w:r w:rsidRPr="00064ADD">
        <w:rPr>
          <w:rFonts w:ascii="GHEA Grapalat" w:hAnsi="GHEA Grapalat" w:cs="Arial"/>
          <w:sz w:val="20"/>
          <w:szCs w:val="20"/>
          <w:lang w:val="es-ES"/>
        </w:rPr>
        <w:t>գերիշխող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դիրքի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չարաշահում</w:t>
      </w:r>
      <w:proofErr w:type="spellEnd"/>
      <w:r w:rsidRPr="00064ADD">
        <w:rPr>
          <w:rFonts w:ascii="GHEA Grapalat" w:hAnsi="GHEA Grapalat" w:cs="Arial"/>
          <w:sz w:val="20"/>
          <w:szCs w:val="20"/>
          <w:lang w:val="es-ES"/>
        </w:rPr>
        <w:t xml:space="preserve"> և </w:t>
      </w:r>
      <w:proofErr w:type="spellStart"/>
      <w:r w:rsidRPr="00064ADD">
        <w:rPr>
          <w:rFonts w:ascii="GHEA Grapalat" w:hAnsi="GHEA Grapalat" w:cs="Arial"/>
          <w:sz w:val="20"/>
          <w:szCs w:val="20"/>
          <w:lang w:val="es-ES"/>
        </w:rPr>
        <w:t>հակամրցակցային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համաձայնություն</w:t>
      </w:r>
      <w:proofErr w:type="spellEnd"/>
      <w:r w:rsidRPr="00064ADD">
        <w:rPr>
          <w:rFonts w:ascii="GHEA Grapalat" w:hAnsi="GHEA Grapalat" w:cs="Arial"/>
          <w:sz w:val="20"/>
          <w:szCs w:val="20"/>
          <w:lang w:val="es-ES"/>
        </w:rPr>
        <w:t>,</w:t>
      </w:r>
    </w:p>
    <w:p w14:paraId="61BF615D" w14:textId="77777777" w:rsidR="006C3873" w:rsidRPr="00064ADD" w:rsidRDefault="006C3873" w:rsidP="00975F7E">
      <w:pPr>
        <w:numPr>
          <w:ilvl w:val="0"/>
          <w:numId w:val="18"/>
        </w:numPr>
        <w:ind w:left="0" w:firstLine="720"/>
        <w:jc w:val="both"/>
        <w:rPr>
          <w:rFonts w:ascii="GHEA Grapalat" w:hAnsi="GHEA Grapalat"/>
          <w:sz w:val="22"/>
          <w:szCs w:val="22"/>
          <w:lang w:val="es-ES"/>
        </w:rPr>
      </w:pPr>
      <w:proofErr w:type="spellStart"/>
      <w:r w:rsidRPr="00064ADD">
        <w:rPr>
          <w:rFonts w:ascii="GHEA Grapalat" w:hAnsi="GHEA Grapalat" w:cs="Arial"/>
          <w:sz w:val="20"/>
          <w:szCs w:val="20"/>
          <w:lang w:val="es-ES"/>
        </w:rPr>
        <w:t>բացակայում</w:t>
      </w:r>
      <w:proofErr w:type="spellEnd"/>
      <w:r w:rsidRPr="00064ADD">
        <w:rPr>
          <w:rFonts w:ascii="GHEA Grapalat" w:hAnsi="GHEA Grapalat" w:cs="Arial"/>
          <w:sz w:val="20"/>
          <w:szCs w:val="20"/>
          <w:lang w:val="es-ES"/>
        </w:rPr>
        <w:t xml:space="preserve"> է </w:t>
      </w:r>
      <w:proofErr w:type="spellStart"/>
      <w:r w:rsidRPr="00064ADD">
        <w:rPr>
          <w:rFonts w:ascii="GHEA Grapalat" w:hAnsi="GHEA Grapalat" w:cs="Arial"/>
          <w:sz w:val="20"/>
          <w:szCs w:val="20"/>
          <w:lang w:val="es-ES"/>
        </w:rPr>
        <w:t>հրավերով</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սահմանված</w:t>
      </w:r>
      <w:proofErr w:type="spellEnd"/>
      <w:r w:rsidRPr="00064ADD">
        <w:rPr>
          <w:rFonts w:ascii="GHEA Grapalat" w:hAnsi="GHEA Grapalat" w:cs="Arial"/>
          <w:sz w:val="20"/>
          <w:szCs w:val="20"/>
          <w:lang w:val="es-ES"/>
        </w:rPr>
        <w:t>`</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w:t>
      </w:r>
      <w:proofErr w:type="spellStart"/>
      <w:r w:rsidRPr="00064ADD">
        <w:rPr>
          <w:rFonts w:ascii="GHEA Grapalat" w:hAnsi="GHEA Grapalat" w:cs="Arial"/>
          <w:sz w:val="20"/>
          <w:szCs w:val="20"/>
          <w:lang w:val="es-ES"/>
        </w:rPr>
        <w:t>ին</w:t>
      </w:r>
      <w:proofErr w:type="spellEnd"/>
      <w:r w:rsidRPr="00064ADD">
        <w:rPr>
          <w:rFonts w:ascii="GHEA Grapalat" w:hAnsi="GHEA Grapalat"/>
          <w:sz w:val="22"/>
          <w:szCs w:val="22"/>
          <w:lang w:val="es-ES"/>
        </w:rPr>
        <w:t xml:space="preserve"> </w:t>
      </w:r>
    </w:p>
    <w:p w14:paraId="06070B6C" w14:textId="77777777"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574DF185" w14:textId="77777777" w:rsidR="006C3873" w:rsidRPr="00064ADD" w:rsidRDefault="006C3873" w:rsidP="00975F7E">
      <w:pPr>
        <w:jc w:val="both"/>
        <w:rPr>
          <w:rFonts w:ascii="GHEA Grapalat" w:hAnsi="GHEA Grapalat"/>
          <w:sz w:val="22"/>
          <w:szCs w:val="22"/>
          <w:u w:val="single"/>
          <w:lang w:val="es-ES"/>
        </w:rPr>
      </w:pPr>
      <w:proofErr w:type="spellStart"/>
      <w:r w:rsidRPr="00064ADD">
        <w:rPr>
          <w:rFonts w:ascii="GHEA Grapalat" w:hAnsi="GHEA Grapalat" w:cs="Arial"/>
          <w:sz w:val="20"/>
          <w:szCs w:val="20"/>
          <w:lang w:val="es-ES"/>
        </w:rPr>
        <w:t>փոխկապակցված</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անձանց</w:t>
      </w:r>
      <w:proofErr w:type="spellEnd"/>
      <w:r w:rsidRPr="00064ADD">
        <w:rPr>
          <w:rFonts w:ascii="GHEA Grapalat" w:hAnsi="GHEA Grapalat" w:cs="Arial"/>
          <w:sz w:val="20"/>
          <w:szCs w:val="20"/>
          <w:lang w:val="es-ES"/>
        </w:rPr>
        <w:t xml:space="preserve"> և (</w:t>
      </w:r>
      <w:proofErr w:type="spellStart"/>
      <w:r w:rsidRPr="00064ADD">
        <w:rPr>
          <w:rFonts w:ascii="GHEA Grapalat" w:hAnsi="GHEA Grapalat" w:cs="Arial"/>
          <w:sz w:val="20"/>
          <w:szCs w:val="20"/>
          <w:lang w:val="es-ES"/>
        </w:rPr>
        <w:t>կամ</w:t>
      </w:r>
      <w:proofErr w:type="spellEnd"/>
      <w:r w:rsidRPr="00064ADD">
        <w:rPr>
          <w:rFonts w:ascii="GHEA Grapalat" w:hAnsi="GHEA Grapalat" w:cs="Arial"/>
          <w:sz w:val="20"/>
          <w:szCs w:val="20"/>
          <w:lang w:val="es-ES"/>
        </w:rPr>
        <w:t>)</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14:paraId="64375980"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3A7169B4" w14:textId="77777777" w:rsidR="006C3873" w:rsidRPr="00064ADD" w:rsidRDefault="006C3873" w:rsidP="00975F7E">
      <w:pPr>
        <w:jc w:val="both"/>
        <w:rPr>
          <w:rFonts w:ascii="GHEA Grapalat" w:hAnsi="GHEA Grapalat"/>
          <w:sz w:val="22"/>
          <w:szCs w:val="22"/>
          <w:u w:val="single"/>
          <w:lang w:val="es-ES"/>
        </w:rPr>
      </w:pPr>
      <w:proofErr w:type="spellStart"/>
      <w:r w:rsidRPr="00064ADD">
        <w:rPr>
          <w:rFonts w:ascii="GHEA Grapalat" w:hAnsi="GHEA Grapalat" w:cs="Arial"/>
          <w:sz w:val="20"/>
          <w:szCs w:val="20"/>
          <w:lang w:val="es-ES"/>
        </w:rPr>
        <w:t>կողմից</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հիմնադրված</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կամ</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ավելի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քան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հիսուն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տոկոս</w:t>
      </w:r>
      <w:proofErr w:type="spellEnd"/>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w:t>
      </w:r>
      <w:proofErr w:type="spellStart"/>
      <w:r w:rsidRPr="00064ADD">
        <w:rPr>
          <w:rFonts w:ascii="GHEA Grapalat" w:hAnsi="GHEA Grapalat" w:cs="Arial"/>
          <w:sz w:val="20"/>
          <w:szCs w:val="20"/>
          <w:lang w:val="es-ES"/>
        </w:rPr>
        <w:t>ին</w:t>
      </w:r>
      <w:proofErr w:type="spellEnd"/>
    </w:p>
    <w:p w14:paraId="2BF0EEF1" w14:textId="77777777"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550B5124" w14:textId="77777777" w:rsidR="006C3873" w:rsidRPr="00064ADD" w:rsidRDefault="006C3873" w:rsidP="00975F7E">
      <w:pPr>
        <w:jc w:val="both"/>
        <w:rPr>
          <w:rFonts w:ascii="GHEA Grapalat" w:hAnsi="GHEA Grapalat" w:cs="Arial"/>
          <w:sz w:val="20"/>
          <w:szCs w:val="20"/>
          <w:lang w:val="es-ES"/>
        </w:rPr>
      </w:pPr>
      <w:proofErr w:type="spellStart"/>
      <w:r w:rsidRPr="00064ADD">
        <w:rPr>
          <w:rFonts w:ascii="GHEA Grapalat" w:hAnsi="GHEA Grapalat" w:cs="Arial"/>
          <w:sz w:val="20"/>
          <w:szCs w:val="20"/>
          <w:lang w:val="es-ES"/>
        </w:rPr>
        <w:t>պատկանող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բաժնեմաս</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փայաբաժին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ունեցող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կազմակերպությունների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միաժամանակյա</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մասնակցության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դեպք</w:t>
      </w:r>
      <w:proofErr w:type="spellEnd"/>
      <w:r w:rsidRPr="00064ADD">
        <w:rPr>
          <w:rFonts w:ascii="GHEA Grapalat" w:hAnsi="GHEA Grapalat" w:cs="Arial"/>
          <w:sz w:val="20"/>
          <w:szCs w:val="20"/>
          <w:lang w:val="es-ES"/>
        </w:rPr>
        <w:t>:</w:t>
      </w:r>
    </w:p>
    <w:p w14:paraId="2E34B7C2" w14:textId="77777777" w:rsidR="0039302D" w:rsidRPr="00064ADD" w:rsidRDefault="0039302D" w:rsidP="00975F7E">
      <w:pPr>
        <w:jc w:val="both"/>
        <w:rPr>
          <w:rFonts w:ascii="GHEA Grapalat" w:hAnsi="GHEA Grapalat" w:cs="Arial"/>
          <w:sz w:val="20"/>
          <w:szCs w:val="20"/>
          <w:lang w:val="es-ES"/>
        </w:rPr>
      </w:pPr>
    </w:p>
    <w:p w14:paraId="377A539C" w14:textId="77777777"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proofErr w:type="spellStart"/>
      <w:r w:rsidR="006C3873" w:rsidRPr="00064ADD">
        <w:rPr>
          <w:rFonts w:ascii="GHEA Grapalat" w:hAnsi="GHEA Grapalat" w:cs="Arial"/>
          <w:sz w:val="20"/>
          <w:szCs w:val="20"/>
          <w:lang w:val="es-ES"/>
        </w:rPr>
        <w:t>տորև</w:t>
      </w:r>
      <w:proofErr w:type="spellEnd"/>
      <w:r w:rsidR="006C3873" w:rsidRPr="00064ADD">
        <w:rPr>
          <w:rFonts w:ascii="GHEA Grapalat" w:hAnsi="GHEA Grapalat" w:cs="Arial"/>
          <w:sz w:val="20"/>
          <w:szCs w:val="20"/>
          <w:lang w:val="es-ES"/>
        </w:rPr>
        <w:t xml:space="preserve"> </w:t>
      </w:r>
      <w:proofErr w:type="spellStart"/>
      <w:r w:rsidR="006C3873" w:rsidRPr="00064ADD">
        <w:rPr>
          <w:rFonts w:ascii="GHEA Grapalat" w:hAnsi="GHEA Grapalat" w:cs="Arial"/>
          <w:sz w:val="20"/>
          <w:szCs w:val="20"/>
          <w:lang w:val="es-ES"/>
        </w:rPr>
        <w:t>ներկայացնում</w:t>
      </w:r>
      <w:proofErr w:type="spellEnd"/>
      <w:r w:rsidR="006C3873" w:rsidRPr="00064ADD">
        <w:rPr>
          <w:rFonts w:ascii="GHEA Grapalat" w:hAnsi="GHEA Grapalat" w:cs="Arial"/>
          <w:sz w:val="20"/>
          <w:szCs w:val="20"/>
          <w:lang w:val="es-ES"/>
        </w:rPr>
        <w:t xml:space="preserve">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proofErr w:type="spellStart"/>
      <w:r w:rsidRPr="00064ADD">
        <w:rPr>
          <w:rFonts w:ascii="GHEA Grapalat" w:hAnsi="GHEA Grapalat" w:cs="Arial"/>
          <w:sz w:val="20"/>
          <w:szCs w:val="20"/>
          <w:lang w:val="es-ES"/>
        </w:rPr>
        <w:t>իրական</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շահառուների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վերաբերյալ</w:t>
      </w:r>
      <w:proofErr w:type="spellEnd"/>
    </w:p>
    <w:p w14:paraId="6AE6621C" w14:textId="77777777"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lastRenderedPageBreak/>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234EAF3B" w14:textId="77777777" w:rsidR="008F6325" w:rsidRPr="00064ADD" w:rsidRDefault="008F6325" w:rsidP="0039302D">
      <w:pPr>
        <w:jc w:val="both"/>
        <w:rPr>
          <w:rFonts w:ascii="GHEA Grapalat" w:hAnsi="GHEA Grapalat"/>
          <w:sz w:val="22"/>
          <w:szCs w:val="22"/>
          <w:lang w:val="hy-AM"/>
        </w:rPr>
      </w:pPr>
    </w:p>
    <w:p w14:paraId="1CA52302" w14:textId="77777777" w:rsidR="008F6325" w:rsidRPr="00064ADD" w:rsidRDefault="008F6325" w:rsidP="008F6325">
      <w:pPr>
        <w:jc w:val="both"/>
        <w:rPr>
          <w:rFonts w:ascii="GHEA Grapalat" w:hAnsi="GHEA Grapalat" w:cs="Arial"/>
          <w:sz w:val="18"/>
          <w:szCs w:val="18"/>
          <w:vertAlign w:val="superscript"/>
          <w:lang w:val="es-ES"/>
        </w:rPr>
      </w:pPr>
      <w:proofErr w:type="spellStart"/>
      <w:r w:rsidRPr="00064ADD">
        <w:rPr>
          <w:rFonts w:ascii="GHEA Grapalat" w:hAnsi="GHEA Grapalat" w:cs="Arial"/>
          <w:sz w:val="20"/>
          <w:szCs w:val="20"/>
          <w:lang w:val="es-ES"/>
        </w:rPr>
        <w:t>տեղեկություններ</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պարունակող</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կայքէջի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հղումը</w:t>
      </w:r>
      <w:proofErr w:type="spellEnd"/>
      <w:r w:rsidRPr="00064ADD">
        <w:rPr>
          <w:rFonts w:ascii="GHEA Grapalat" w:hAnsi="GHEA Grapalat" w:cs="Arial"/>
          <w:sz w:val="20"/>
          <w:szCs w:val="20"/>
          <w:lang w:val="es-ES"/>
        </w:rPr>
        <w:t>՝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14:paraId="063CBC87" w14:textId="77777777"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14:paraId="63192E61" w14:textId="77777777" w:rsidR="00E97AB0" w:rsidRPr="00064ADD" w:rsidRDefault="00E97AB0" w:rsidP="00CE3A99">
      <w:pPr>
        <w:ind w:firstLine="708"/>
        <w:jc w:val="both"/>
        <w:rPr>
          <w:rFonts w:ascii="GHEA Grapalat" w:hAnsi="GHEA Grapalat"/>
          <w:sz w:val="20"/>
          <w:lang w:val="es-ES"/>
        </w:rPr>
      </w:pPr>
    </w:p>
    <w:p w14:paraId="581526F0" w14:textId="77777777" w:rsidR="00E97AB0" w:rsidRPr="00064ADD" w:rsidRDefault="00E97AB0" w:rsidP="00CE3A99">
      <w:pPr>
        <w:ind w:firstLine="708"/>
        <w:jc w:val="both"/>
        <w:rPr>
          <w:rFonts w:ascii="GHEA Grapalat" w:hAnsi="GHEA Grapalat"/>
          <w:sz w:val="20"/>
          <w:lang w:val="es-ES"/>
        </w:rPr>
      </w:pPr>
    </w:p>
    <w:p w14:paraId="3E83AE03" w14:textId="77777777" w:rsidR="00B2572B" w:rsidRPr="00064ADD" w:rsidRDefault="00B2572B" w:rsidP="00EF3662">
      <w:pPr>
        <w:jc w:val="both"/>
        <w:rPr>
          <w:rFonts w:ascii="GHEA Grapalat" w:hAnsi="GHEA Grapalat"/>
          <w:sz w:val="20"/>
          <w:lang w:val="es-ES"/>
        </w:rPr>
      </w:pPr>
    </w:p>
    <w:p w14:paraId="5CB78759" w14:textId="77777777" w:rsidR="00B2572B" w:rsidRPr="00064ADD" w:rsidRDefault="00B2572B" w:rsidP="00EF3662">
      <w:pPr>
        <w:jc w:val="both"/>
        <w:rPr>
          <w:rFonts w:ascii="GHEA Grapalat" w:hAnsi="GHEA Grapalat"/>
          <w:sz w:val="20"/>
          <w:lang w:val="es-ES"/>
        </w:rPr>
      </w:pPr>
    </w:p>
    <w:p w14:paraId="07D04E82" w14:textId="77777777"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14:paraId="5D60774A" w14:textId="77777777" w:rsidR="00B2572B" w:rsidRPr="00064ADD" w:rsidRDefault="00B2572B" w:rsidP="00EF3662">
      <w:pPr>
        <w:jc w:val="both"/>
        <w:rPr>
          <w:rFonts w:ascii="GHEA Grapalat" w:hAnsi="GHEA Grapalat" w:cs="Arial"/>
          <w:sz w:val="20"/>
          <w:vertAlign w:val="superscript"/>
          <w:lang w:val="es-ES"/>
        </w:rPr>
      </w:pPr>
    </w:p>
    <w:p w14:paraId="58CD3636" w14:textId="77777777"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14:paraId="53A597C6" w14:textId="70EBA055" w:rsidR="00B2572B" w:rsidRPr="00064ADD" w:rsidRDefault="00B2572B" w:rsidP="00EF3662">
      <w:pPr>
        <w:jc w:val="right"/>
        <w:rPr>
          <w:rFonts w:ascii="GHEA Grapalat" w:hAnsi="GHEA Grapalat" w:cs="Arial"/>
          <w:sz w:val="20"/>
          <w:lang w:val="hy-AM"/>
        </w:rPr>
      </w:pPr>
      <w:r w:rsidRPr="00064ADD">
        <w:rPr>
          <w:rFonts w:ascii="GHEA Grapalat" w:hAnsi="GHEA Grapalat" w:cs="Sylfaen"/>
          <w:sz w:val="20"/>
          <w:lang w:val="hy-AM"/>
        </w:rPr>
        <w:t>Կ</w:t>
      </w:r>
      <w:r w:rsidRPr="00064ADD">
        <w:rPr>
          <w:rFonts w:ascii="GHEA Grapalat" w:hAnsi="GHEA Grapalat" w:cs="Arial"/>
          <w:sz w:val="20"/>
          <w:lang w:val="hy-AM"/>
        </w:rPr>
        <w:t xml:space="preserve">. </w:t>
      </w:r>
      <w:r w:rsidRPr="00064ADD">
        <w:rPr>
          <w:rFonts w:ascii="GHEA Grapalat" w:hAnsi="GHEA Grapalat" w:cs="Sylfaen"/>
          <w:sz w:val="20"/>
          <w:lang w:val="hy-AM"/>
        </w:rPr>
        <w:t>Տ</w:t>
      </w:r>
      <w:r w:rsidRPr="00064ADD">
        <w:rPr>
          <w:rStyle w:val="FootnoteReference"/>
          <w:rFonts w:ascii="GHEA Grapalat" w:hAnsi="GHEA Grapalat" w:cs="Arial"/>
          <w:color w:val="FFFFFF"/>
          <w:sz w:val="20"/>
          <w:lang w:val="hy-AM"/>
        </w:rPr>
        <w:footnoteReference w:id="1"/>
      </w:r>
      <w:r w:rsidRPr="00064ADD">
        <w:rPr>
          <w:rFonts w:ascii="GHEA Grapalat" w:hAnsi="GHEA Grapalat" w:cs="Arial"/>
          <w:sz w:val="20"/>
          <w:lang w:val="hy-AM"/>
        </w:rPr>
        <w:tab/>
      </w:r>
      <w:r w:rsidRPr="00064ADD">
        <w:rPr>
          <w:rFonts w:ascii="GHEA Grapalat" w:hAnsi="GHEA Grapalat" w:cs="Arial"/>
          <w:sz w:val="20"/>
          <w:lang w:val="hy-AM"/>
        </w:rPr>
        <w:tab/>
        <w:t xml:space="preserve"> </w:t>
      </w:r>
    </w:p>
    <w:p w14:paraId="12BC5ED3" w14:textId="77777777" w:rsidR="00B2572B" w:rsidRPr="00064ADD" w:rsidRDefault="00B2572B" w:rsidP="00EF3662">
      <w:pPr>
        <w:pStyle w:val="BodyTextIndent3"/>
        <w:spacing w:line="240" w:lineRule="auto"/>
        <w:jc w:val="right"/>
        <w:rPr>
          <w:rFonts w:ascii="GHEA Grapalat" w:hAnsi="GHEA Grapalat"/>
          <w:b/>
          <w:lang w:val="hy-AM"/>
        </w:rPr>
      </w:pPr>
    </w:p>
    <w:p w14:paraId="5F8E7A99" w14:textId="77777777" w:rsidR="00B2572B" w:rsidRPr="00064ADD" w:rsidRDefault="00B2572B" w:rsidP="00EF3662">
      <w:pPr>
        <w:pStyle w:val="BodyTextIndent3"/>
        <w:spacing w:line="240" w:lineRule="auto"/>
        <w:jc w:val="right"/>
        <w:rPr>
          <w:rFonts w:ascii="GHEA Grapalat" w:hAnsi="GHEA Grapalat"/>
          <w:b/>
          <w:lang w:val="hy-AM"/>
        </w:rPr>
      </w:pPr>
    </w:p>
    <w:p w14:paraId="78023764" w14:textId="77777777" w:rsidR="00CE3A99" w:rsidRPr="00064ADD" w:rsidRDefault="00CE3A99" w:rsidP="00CE3A99">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r>
      <w:r w:rsidRPr="00064ADD">
        <w:rPr>
          <w:rFonts w:ascii="GHEA Grapalat" w:hAnsi="GHEA Grapalat" w:cs="Sylfaen"/>
          <w:b/>
          <w:lang w:val="hy-AM"/>
        </w:rPr>
        <w:lastRenderedPageBreak/>
        <w:t xml:space="preserve"> </w:t>
      </w:r>
    </w:p>
    <w:p w14:paraId="0813E22E" w14:textId="77777777" w:rsidR="00B2572B" w:rsidRPr="00064ADD" w:rsidRDefault="00B2572B" w:rsidP="000B1088">
      <w:pPr>
        <w:pStyle w:val="BodyTextIndent3"/>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14:paraId="7DD8B315" w14:textId="0E711204" w:rsidR="00B2572B" w:rsidRPr="00064ADD" w:rsidRDefault="0071327B" w:rsidP="00EF3662">
      <w:pPr>
        <w:pStyle w:val="BodyTextIndent3"/>
        <w:spacing w:line="240" w:lineRule="auto"/>
        <w:jc w:val="right"/>
        <w:rPr>
          <w:rFonts w:ascii="GHEA Grapalat" w:hAnsi="GHEA Grapalat" w:cs="Arial"/>
          <w:b/>
          <w:lang w:val="hy-AM"/>
        </w:rPr>
      </w:pPr>
      <w:r>
        <w:rPr>
          <w:rFonts w:ascii="GHEA Grapalat" w:hAnsi="GHEA Grapalat"/>
          <w:b/>
          <w:color w:val="FF0000"/>
          <w:lang w:val="hy-AM"/>
        </w:rPr>
        <w:t>ԱՄՄՀԼԿՀՈԱԿ-ՀԲՄԾՁԲ-23/6</w:t>
      </w:r>
      <w:r w:rsidR="00B2572B" w:rsidRPr="00064ADD">
        <w:rPr>
          <w:rFonts w:ascii="GHEA Grapalat" w:hAnsi="GHEA Grapalat"/>
          <w:b/>
          <w:lang w:val="hy-AM"/>
        </w:rPr>
        <w:t xml:space="preserve"> </w:t>
      </w:r>
      <w:r w:rsidR="00B2572B" w:rsidRPr="00064ADD">
        <w:rPr>
          <w:rFonts w:ascii="GHEA Grapalat" w:hAnsi="GHEA Grapalat" w:cs="Sylfaen"/>
          <w:b/>
          <w:lang w:val="hy-AM"/>
        </w:rPr>
        <w:t>ծածկագրով</w:t>
      </w:r>
    </w:p>
    <w:p w14:paraId="7D5B2B8E" w14:textId="79C291FA" w:rsidR="00B2572B" w:rsidRPr="00064ADD" w:rsidRDefault="00C77138" w:rsidP="00EF3662">
      <w:pPr>
        <w:pStyle w:val="BodyTextIndent3"/>
        <w:spacing w:line="240" w:lineRule="auto"/>
        <w:jc w:val="right"/>
        <w:rPr>
          <w:rFonts w:ascii="GHEA Grapalat" w:hAnsi="GHEA Grapalat" w:cs="Arial"/>
          <w:b/>
          <w:lang w:val="hy-AM"/>
        </w:rPr>
      </w:pPr>
      <w:r>
        <w:rPr>
          <w:rFonts w:ascii="GHEA Grapalat" w:hAnsi="GHEA Grapalat" w:cs="Sylfaen"/>
          <w:b/>
          <w:lang w:val="hy-AM"/>
        </w:rPr>
        <w:t>ՀՐԱՏԱՊ ԲԱՑ ՄՐՑՈՒՅԹ</w:t>
      </w:r>
      <w:r w:rsidR="00B2572B" w:rsidRPr="00064ADD">
        <w:rPr>
          <w:rFonts w:ascii="GHEA Grapalat" w:hAnsi="GHEA Grapalat" w:cs="Arial"/>
          <w:b/>
          <w:lang w:val="hy-AM"/>
        </w:rPr>
        <w:t xml:space="preserve">ի </w:t>
      </w:r>
      <w:r w:rsidR="00B2572B" w:rsidRPr="00064ADD">
        <w:rPr>
          <w:rFonts w:ascii="GHEA Grapalat" w:hAnsi="GHEA Grapalat" w:cs="Sylfaen"/>
          <w:b/>
          <w:lang w:val="hy-AM"/>
        </w:rPr>
        <w:t>հրավերի</w:t>
      </w:r>
    </w:p>
    <w:p w14:paraId="2DA2DB67" w14:textId="77777777" w:rsidR="00B2572B" w:rsidRPr="00064ADD" w:rsidRDefault="00B2572B" w:rsidP="00EF3662">
      <w:pPr>
        <w:rPr>
          <w:rFonts w:ascii="GHEA Grapalat" w:hAnsi="GHEA Grapalat"/>
          <w:lang w:val="hy-AM"/>
        </w:rPr>
      </w:pPr>
    </w:p>
    <w:p w14:paraId="5BC7B8C9" w14:textId="77777777" w:rsidR="00B2572B" w:rsidRPr="00064ADD" w:rsidRDefault="00B2572B" w:rsidP="00EF3662">
      <w:pPr>
        <w:ind w:firstLine="567"/>
        <w:jc w:val="center"/>
        <w:rPr>
          <w:rFonts w:ascii="GHEA Grapalat" w:hAnsi="GHEA Grapalat"/>
          <w:sz w:val="20"/>
          <w:lang w:val="hy-AM"/>
        </w:rPr>
      </w:pPr>
    </w:p>
    <w:p w14:paraId="1808E3F8" w14:textId="6B3383F0" w:rsidR="00B2572B" w:rsidRPr="0031622F" w:rsidRDefault="00B2572B" w:rsidP="00EF3662">
      <w:pPr>
        <w:ind w:left="-66"/>
        <w:jc w:val="center"/>
        <w:rPr>
          <w:rFonts w:ascii="GHEA Grapalat" w:hAnsi="GHEA Grapalat"/>
          <w:b/>
          <w:lang w:val="hy-AM"/>
        </w:rPr>
      </w:pPr>
      <w:r w:rsidRPr="0031622F">
        <w:rPr>
          <w:rFonts w:ascii="GHEA Grapalat" w:hAnsi="GHEA Grapalat"/>
          <w:b/>
          <w:lang w:val="hy-AM"/>
        </w:rPr>
        <w:t>ԳՆԱՅԻՆ ԱՌԱՋԱՐԿ</w:t>
      </w:r>
    </w:p>
    <w:p w14:paraId="281E589E" w14:textId="77777777" w:rsidR="00B2572B" w:rsidRPr="00064ADD" w:rsidRDefault="00B2572B" w:rsidP="00EF3662">
      <w:pPr>
        <w:ind w:firstLine="567"/>
        <w:rPr>
          <w:rFonts w:ascii="GHEA Grapalat" w:hAnsi="GHEA Grapalat"/>
          <w:lang w:val="hy-AM"/>
        </w:rPr>
      </w:pPr>
    </w:p>
    <w:p w14:paraId="2F3A6FBB" w14:textId="673153AF" w:rsidR="00B2572B" w:rsidRPr="00064ADD" w:rsidRDefault="00B2572B" w:rsidP="00EF3662">
      <w:pPr>
        <w:ind w:firstLine="567"/>
        <w:jc w:val="both"/>
        <w:rPr>
          <w:rFonts w:ascii="GHEA Grapalat" w:hAnsi="GHEA Grapalat" w:cs="Arial"/>
          <w:lang w:val="hy-AM"/>
        </w:rPr>
      </w:pPr>
      <w:proofErr w:type="spellStart"/>
      <w:r w:rsidRPr="00064ADD">
        <w:rPr>
          <w:rFonts w:ascii="GHEA Grapalat" w:hAnsi="GHEA Grapalat" w:cs="Arial"/>
          <w:sz w:val="20"/>
          <w:szCs w:val="20"/>
          <w:lang w:val="es-ES"/>
        </w:rPr>
        <w:t>Ուսումնասիրելով</w:t>
      </w:r>
      <w:proofErr w:type="spellEnd"/>
      <w:r w:rsidRPr="00064ADD">
        <w:rPr>
          <w:rFonts w:ascii="GHEA Grapalat" w:hAnsi="GHEA Grapalat" w:cs="Arial"/>
          <w:sz w:val="20"/>
          <w:szCs w:val="20"/>
          <w:lang w:val="es-ES"/>
        </w:rPr>
        <w:t xml:space="preserve"> </w:t>
      </w:r>
      <w:r w:rsidR="0071327B">
        <w:rPr>
          <w:rFonts w:ascii="GHEA Grapalat" w:hAnsi="GHEA Grapalat"/>
          <w:b/>
          <w:color w:val="FF0000"/>
          <w:lang w:val="hy-AM"/>
        </w:rPr>
        <w:t>ԱՄՄՀԼԿՀՈԱԿ-ՀԲՄԾՁԲ-23/6</w:t>
      </w:r>
      <w:r w:rsidR="00426991" w:rsidRPr="00E67410">
        <w:rPr>
          <w:rFonts w:ascii="GHEA Grapalat" w:hAnsi="GHEA Grapalat"/>
          <w:b/>
          <w:color w:val="FF0000"/>
          <w:lang w:val="hy-AM"/>
        </w:rPr>
        <w:t xml:space="preserve"> </w:t>
      </w:r>
      <w:proofErr w:type="spellStart"/>
      <w:r w:rsidRPr="00064ADD">
        <w:rPr>
          <w:rFonts w:ascii="GHEA Grapalat" w:hAnsi="GHEA Grapalat" w:cs="Arial"/>
          <w:sz w:val="20"/>
          <w:szCs w:val="20"/>
          <w:lang w:val="es-ES"/>
        </w:rPr>
        <w:t>ծածկագրով</w:t>
      </w:r>
      <w:proofErr w:type="spellEnd"/>
      <w:r w:rsidRPr="00064ADD">
        <w:rPr>
          <w:rFonts w:ascii="GHEA Grapalat" w:hAnsi="GHEA Grapalat" w:cs="Arial"/>
          <w:sz w:val="20"/>
          <w:szCs w:val="20"/>
          <w:lang w:val="es-ES"/>
        </w:rPr>
        <w:t xml:space="preserve"> </w:t>
      </w:r>
      <w:r w:rsidR="00C77138">
        <w:rPr>
          <w:rFonts w:ascii="GHEA Grapalat" w:hAnsi="GHEA Grapalat" w:cs="Arial"/>
          <w:sz w:val="20"/>
          <w:szCs w:val="20"/>
          <w:lang w:val="es-ES"/>
        </w:rPr>
        <w:t xml:space="preserve">ՀՐԱՏԱՊ ԲԱՑ </w:t>
      </w:r>
      <w:proofErr w:type="spellStart"/>
      <w:r w:rsidR="00C77138">
        <w:rPr>
          <w:rFonts w:ascii="GHEA Grapalat" w:hAnsi="GHEA Grapalat" w:cs="Arial"/>
          <w:sz w:val="20"/>
          <w:szCs w:val="20"/>
          <w:lang w:val="es-ES"/>
        </w:rPr>
        <w:t>ՄՐՑՈՒՅԹ</w:t>
      </w:r>
      <w:r w:rsidRPr="00064ADD">
        <w:rPr>
          <w:rFonts w:ascii="GHEA Grapalat" w:hAnsi="GHEA Grapalat" w:cs="Arial"/>
          <w:sz w:val="20"/>
          <w:szCs w:val="20"/>
          <w:lang w:val="es-ES"/>
        </w:rPr>
        <w:t>ի</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հրավերը</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այդ</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թվում</w:t>
      </w:r>
      <w:proofErr w:type="spellEnd"/>
      <w:r w:rsidRPr="00064ADD">
        <w:rPr>
          <w:rFonts w:ascii="GHEA Grapalat" w:hAnsi="GHEA Grapalat" w:cs="Arial"/>
          <w:sz w:val="20"/>
          <w:szCs w:val="20"/>
          <w:lang w:val="es-ES"/>
        </w:rPr>
        <w:t xml:space="preserve"> </w:t>
      </w:r>
      <w:proofErr w:type="spellStart"/>
      <w:proofErr w:type="gramStart"/>
      <w:r w:rsidRPr="00064ADD">
        <w:rPr>
          <w:rFonts w:ascii="GHEA Grapalat" w:hAnsi="GHEA Grapalat" w:cs="Arial"/>
          <w:sz w:val="20"/>
          <w:szCs w:val="20"/>
          <w:lang w:val="es-ES"/>
        </w:rPr>
        <w:t>կնքվելիք</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պայմանագրի</w:t>
      </w:r>
      <w:proofErr w:type="spellEnd"/>
      <w:proofErr w:type="gram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նախագիծը</w:t>
      </w:r>
      <w:proofErr w:type="spellEnd"/>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 xml:space="preserve">-ն </w:t>
      </w:r>
      <w:proofErr w:type="spellStart"/>
      <w:r w:rsidRPr="00064ADD">
        <w:rPr>
          <w:rFonts w:ascii="GHEA Grapalat" w:hAnsi="GHEA Grapalat" w:cs="Arial"/>
          <w:sz w:val="20"/>
          <w:szCs w:val="20"/>
          <w:lang w:val="es-ES"/>
        </w:rPr>
        <w:t>առաջարկում</w:t>
      </w:r>
      <w:proofErr w:type="spellEnd"/>
      <w:r w:rsidRPr="00064ADD">
        <w:rPr>
          <w:rFonts w:ascii="GHEA Grapalat" w:hAnsi="GHEA Grapalat" w:cs="Arial"/>
          <w:sz w:val="20"/>
          <w:szCs w:val="20"/>
          <w:lang w:val="es-ES"/>
        </w:rPr>
        <w:t xml:space="preserve"> է</w:t>
      </w:r>
      <w:r w:rsidRPr="00064ADD">
        <w:rPr>
          <w:rFonts w:ascii="GHEA Grapalat" w:hAnsi="GHEA Grapalat" w:cs="Arial"/>
          <w:lang w:val="hy-AM"/>
        </w:rPr>
        <w:t xml:space="preserve">   </w:t>
      </w:r>
    </w:p>
    <w:p w14:paraId="6FDD139A" w14:textId="23651AF4" w:rsidR="00B2572B" w:rsidRPr="006B23E7" w:rsidRDefault="00B2572B" w:rsidP="00EF3662">
      <w:pPr>
        <w:ind w:firstLine="567"/>
        <w:jc w:val="both"/>
        <w:rPr>
          <w:rFonts w:ascii="GHEA Grapalat" w:hAnsi="GHEA Grapalat" w:cs="Arial"/>
          <w:lang w:val="hy-AM"/>
        </w:rPr>
      </w:pPr>
      <w:bookmarkStart w:id="7" w:name="_Hlk23147299"/>
      <w:r w:rsidRPr="00064ADD">
        <w:rPr>
          <w:rFonts w:ascii="GHEA Grapalat" w:hAnsi="GHEA Grapalat" w:cs="Sylfaen"/>
          <w:vertAlign w:val="superscript"/>
          <w:lang w:val="hy-AM"/>
        </w:rPr>
        <w:t xml:space="preserve">                                      մասնակցի անվանումը</w:t>
      </w:r>
    </w:p>
    <w:bookmarkEnd w:id="7"/>
    <w:p w14:paraId="0F45DD68" w14:textId="77777777" w:rsidR="00B2572B" w:rsidRPr="00064ADD" w:rsidRDefault="00B2572B" w:rsidP="00EF3662">
      <w:pPr>
        <w:jc w:val="both"/>
        <w:rPr>
          <w:rFonts w:ascii="GHEA Grapalat" w:hAnsi="GHEA Grapalat"/>
          <w:sz w:val="20"/>
          <w:lang w:val="hy-AM"/>
        </w:rPr>
      </w:pPr>
      <w:proofErr w:type="spellStart"/>
      <w:r w:rsidRPr="00064ADD">
        <w:rPr>
          <w:rFonts w:ascii="GHEA Grapalat" w:hAnsi="GHEA Grapalat" w:cs="Arial"/>
          <w:sz w:val="20"/>
          <w:szCs w:val="20"/>
          <w:lang w:val="es-ES"/>
        </w:rPr>
        <w:t>պայմանագիրը</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կատարել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ներքոհիշյալ</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ընդհանուր</w:t>
      </w:r>
      <w:proofErr w:type="spellEnd"/>
      <w:r w:rsidRPr="00064ADD">
        <w:rPr>
          <w:rFonts w:ascii="GHEA Grapalat" w:hAnsi="GHEA Grapalat" w:cs="Arial"/>
          <w:sz w:val="20"/>
          <w:szCs w:val="20"/>
          <w:lang w:val="es-ES"/>
        </w:rPr>
        <w:t xml:space="preserve"> </w:t>
      </w:r>
      <w:proofErr w:type="spellStart"/>
      <w:r w:rsidRPr="00064ADD">
        <w:rPr>
          <w:rFonts w:ascii="GHEA Grapalat" w:hAnsi="GHEA Grapalat" w:cs="Arial"/>
          <w:sz w:val="20"/>
          <w:szCs w:val="20"/>
          <w:lang w:val="es-ES"/>
        </w:rPr>
        <w:t>գներով</w:t>
      </w:r>
      <w:proofErr w:type="spellEnd"/>
      <w:r w:rsidRPr="00064ADD">
        <w:rPr>
          <w:rFonts w:ascii="GHEA Grapalat" w:hAnsi="GHEA Grapalat" w:cs="Arial"/>
          <w:sz w:val="20"/>
          <w:szCs w:val="20"/>
          <w:lang w:val="es-ES"/>
        </w:rPr>
        <w:t>.</w:t>
      </w:r>
    </w:p>
    <w:p w14:paraId="064B85F9" w14:textId="77777777"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 xml:space="preserve">ՀՀ </w:t>
      </w:r>
      <w:proofErr w:type="spellStart"/>
      <w:r w:rsidRPr="00064ADD">
        <w:rPr>
          <w:rFonts w:ascii="GHEA Grapalat" w:hAnsi="GHEA Grapalat"/>
          <w:sz w:val="20"/>
          <w:lang w:val="es-ES"/>
        </w:rPr>
        <w:t>դրամ</w:t>
      </w:r>
      <w:proofErr w:type="spellEnd"/>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D248CD"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064ADD" w:rsidRDefault="000E31C4"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Չափա</w:t>
            </w:r>
            <w:proofErr w:type="spellEnd"/>
            <w:r w:rsidRPr="00064ADD">
              <w:rPr>
                <w:rFonts w:ascii="GHEA Grapalat" w:hAnsi="GHEA Grapalat"/>
                <w:b/>
                <w:bCs/>
                <w:sz w:val="16"/>
                <w:szCs w:val="18"/>
                <w:lang w:val="es-ES"/>
              </w:rPr>
              <w:t>-</w:t>
            </w:r>
          </w:p>
          <w:p w14:paraId="564746A0" w14:textId="77777777" w:rsidR="000E31C4" w:rsidRPr="00064ADD" w:rsidRDefault="000E31C4" w:rsidP="00EF3662">
            <w:pPr>
              <w:jc w:val="center"/>
              <w:rPr>
                <w:rFonts w:ascii="GHEA Grapalat" w:hAnsi="GHEA Grapalat"/>
                <w:b/>
                <w:bCs/>
                <w:sz w:val="16"/>
                <w:lang w:val="es-ES"/>
              </w:rPr>
            </w:pPr>
            <w:proofErr w:type="spellStart"/>
            <w:r w:rsidRPr="00064ADD">
              <w:rPr>
                <w:rFonts w:ascii="GHEA Grapalat" w:hAnsi="GHEA Grapalat"/>
                <w:b/>
                <w:bCs/>
                <w:sz w:val="16"/>
                <w:szCs w:val="18"/>
                <w:lang w:val="es-ES"/>
              </w:rPr>
              <w:t>բաժինների</w:t>
            </w:r>
            <w:proofErr w:type="spellEnd"/>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համարները</w:t>
            </w:r>
            <w:proofErr w:type="spellEnd"/>
          </w:p>
        </w:tc>
        <w:tc>
          <w:tcPr>
            <w:tcW w:w="2723" w:type="dxa"/>
            <w:tcBorders>
              <w:top w:val="single" w:sz="4" w:space="0" w:color="auto"/>
              <w:left w:val="single" w:sz="4" w:space="0" w:color="auto"/>
              <w:right w:val="single" w:sz="4" w:space="0" w:color="auto"/>
            </w:tcBorders>
            <w:vAlign w:val="center"/>
          </w:tcPr>
          <w:p w14:paraId="076D45A4" w14:textId="77777777" w:rsidR="000E31C4" w:rsidRPr="00064ADD" w:rsidRDefault="000E31C4"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Ծառայության</w:t>
            </w:r>
            <w:proofErr w:type="spellEnd"/>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անվանումը</w:t>
            </w:r>
            <w:proofErr w:type="spellEnd"/>
          </w:p>
        </w:tc>
        <w:tc>
          <w:tcPr>
            <w:tcW w:w="2410" w:type="dxa"/>
            <w:tcBorders>
              <w:top w:val="single" w:sz="4" w:space="0" w:color="auto"/>
              <w:left w:val="single" w:sz="4" w:space="0" w:color="auto"/>
              <w:right w:val="single" w:sz="4" w:space="0" w:color="auto"/>
            </w:tcBorders>
            <w:vAlign w:val="center"/>
          </w:tcPr>
          <w:p w14:paraId="06154C12" w14:textId="77777777" w:rsidR="00D04B1C" w:rsidRPr="00064ADD" w:rsidRDefault="00D04B1C"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Ա</w:t>
            </w:r>
            <w:r w:rsidR="000E31C4" w:rsidRPr="00064ADD">
              <w:rPr>
                <w:rFonts w:ascii="GHEA Grapalat" w:hAnsi="GHEA Grapalat"/>
                <w:b/>
                <w:bCs/>
                <w:sz w:val="16"/>
                <w:szCs w:val="18"/>
                <w:lang w:val="es-ES"/>
              </w:rPr>
              <w:t>րժեք</w:t>
            </w:r>
            <w:proofErr w:type="spellEnd"/>
            <w:r w:rsidR="000E31C4" w:rsidRPr="00064ADD">
              <w:rPr>
                <w:rFonts w:ascii="GHEA Grapalat" w:hAnsi="GHEA Grapalat"/>
                <w:b/>
                <w:bCs/>
                <w:sz w:val="16"/>
                <w:szCs w:val="18"/>
                <w:lang w:val="es-ES"/>
              </w:rPr>
              <w:t xml:space="preserve"> </w:t>
            </w:r>
          </w:p>
          <w:p w14:paraId="7A13F772" w14:textId="77777777"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w:t>
            </w:r>
            <w:proofErr w:type="spellStart"/>
            <w:r w:rsidRPr="00064ADD">
              <w:rPr>
                <w:rFonts w:ascii="GHEA Grapalat" w:hAnsi="GHEA Grapalat"/>
                <w:bCs/>
                <w:sz w:val="16"/>
                <w:szCs w:val="18"/>
                <w:lang w:val="es-ES"/>
              </w:rPr>
              <w:t>ինքնարժեքի</w:t>
            </w:r>
            <w:proofErr w:type="spellEnd"/>
            <w:r w:rsidRPr="00064ADD">
              <w:rPr>
                <w:rFonts w:ascii="GHEA Grapalat" w:hAnsi="GHEA Grapalat"/>
                <w:bCs/>
                <w:sz w:val="16"/>
                <w:szCs w:val="18"/>
                <w:lang w:val="es-ES"/>
              </w:rPr>
              <w:t xml:space="preserve"> և </w:t>
            </w:r>
            <w:proofErr w:type="spellStart"/>
            <w:r w:rsidRPr="00064ADD">
              <w:rPr>
                <w:rFonts w:ascii="GHEA Grapalat" w:hAnsi="GHEA Grapalat"/>
                <w:bCs/>
                <w:sz w:val="16"/>
                <w:szCs w:val="18"/>
                <w:lang w:val="es-ES"/>
              </w:rPr>
              <w:t>կանխատեսվող</w:t>
            </w:r>
            <w:proofErr w:type="spellEnd"/>
            <w:r w:rsidRPr="00064ADD">
              <w:rPr>
                <w:rFonts w:ascii="GHEA Grapalat" w:hAnsi="GHEA Grapalat"/>
                <w:bCs/>
                <w:sz w:val="16"/>
                <w:szCs w:val="18"/>
                <w:lang w:val="es-ES"/>
              </w:rPr>
              <w:t xml:space="preserve"> </w:t>
            </w:r>
            <w:proofErr w:type="spellStart"/>
            <w:r w:rsidRPr="00064ADD">
              <w:rPr>
                <w:rFonts w:ascii="GHEA Grapalat" w:hAnsi="GHEA Grapalat"/>
                <w:bCs/>
                <w:sz w:val="16"/>
                <w:szCs w:val="18"/>
                <w:lang w:val="es-ES"/>
              </w:rPr>
              <w:t>շահույթի</w:t>
            </w:r>
            <w:proofErr w:type="spellEnd"/>
            <w:r w:rsidRPr="00064ADD">
              <w:rPr>
                <w:rFonts w:ascii="GHEA Grapalat" w:hAnsi="GHEA Grapalat"/>
                <w:bCs/>
                <w:sz w:val="16"/>
                <w:szCs w:val="18"/>
                <w:lang w:val="es-ES"/>
              </w:rPr>
              <w:t xml:space="preserve"> </w:t>
            </w:r>
            <w:proofErr w:type="spellStart"/>
            <w:r w:rsidRPr="00064ADD">
              <w:rPr>
                <w:rFonts w:ascii="GHEA Grapalat" w:hAnsi="GHEA Grapalat"/>
                <w:bCs/>
                <w:sz w:val="16"/>
                <w:szCs w:val="18"/>
                <w:lang w:val="es-ES"/>
              </w:rPr>
              <w:t>հանրագումարը</w:t>
            </w:r>
            <w:proofErr w:type="spellEnd"/>
            <w:r w:rsidRPr="00064ADD">
              <w:rPr>
                <w:rFonts w:ascii="GHEA Grapalat" w:hAnsi="GHEA Grapalat"/>
                <w:bCs/>
                <w:sz w:val="16"/>
                <w:szCs w:val="18"/>
                <w:lang w:val="es-ES"/>
              </w:rPr>
              <w:t>)</w:t>
            </w:r>
          </w:p>
          <w:p w14:paraId="6B08D75C" w14:textId="77777777"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w:t>
            </w:r>
            <w:proofErr w:type="spellStart"/>
            <w:r w:rsidR="000E31C4" w:rsidRPr="00064ADD">
              <w:rPr>
                <w:rFonts w:ascii="GHEA Grapalat" w:hAnsi="GHEA Grapalat"/>
                <w:b/>
                <w:bCs/>
                <w:sz w:val="16"/>
                <w:szCs w:val="18"/>
                <w:lang w:val="es-ES"/>
              </w:rPr>
              <w:t>տառերով</w:t>
            </w:r>
            <w:proofErr w:type="spellEnd"/>
            <w:r w:rsidR="000E31C4" w:rsidRPr="00064ADD">
              <w:rPr>
                <w:rFonts w:ascii="GHEA Grapalat" w:hAnsi="GHEA Grapalat"/>
                <w:b/>
                <w:bCs/>
                <w:sz w:val="16"/>
                <w:szCs w:val="18"/>
                <w:lang w:val="es-ES"/>
              </w:rPr>
              <w:t xml:space="preserve"> և </w:t>
            </w:r>
            <w:proofErr w:type="spellStart"/>
            <w:r w:rsidR="000E31C4" w:rsidRPr="00064ADD">
              <w:rPr>
                <w:rFonts w:ascii="GHEA Grapalat" w:hAnsi="GHEA Grapalat"/>
                <w:b/>
                <w:bCs/>
                <w:sz w:val="16"/>
                <w:szCs w:val="18"/>
                <w:lang w:val="es-ES"/>
              </w:rPr>
              <w:t>թվերով</w:t>
            </w:r>
            <w:proofErr w:type="spellEnd"/>
            <w:r w:rsidR="000E31C4" w:rsidRPr="00064ADD">
              <w:rPr>
                <w:rFonts w:ascii="GHEA Grapalat" w:hAnsi="GHEA Grapalat"/>
                <w:b/>
                <w:bCs/>
                <w:sz w:val="16"/>
                <w:szCs w:val="18"/>
                <w:lang w:val="es-ES"/>
              </w:rPr>
              <w:t>/</w:t>
            </w:r>
          </w:p>
        </w:tc>
        <w:tc>
          <w:tcPr>
            <w:tcW w:w="1656" w:type="dxa"/>
            <w:tcBorders>
              <w:top w:val="single" w:sz="4" w:space="0" w:color="auto"/>
              <w:left w:val="single" w:sz="4" w:space="0" w:color="auto"/>
              <w:right w:val="single" w:sz="4" w:space="0" w:color="auto"/>
            </w:tcBorders>
            <w:vAlign w:val="center"/>
          </w:tcPr>
          <w:p w14:paraId="4D3AC381"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14:paraId="626B1908"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w:t>
            </w:r>
            <w:proofErr w:type="spellStart"/>
            <w:r w:rsidRPr="00064ADD">
              <w:rPr>
                <w:rFonts w:ascii="GHEA Grapalat" w:hAnsi="GHEA Grapalat"/>
                <w:b/>
                <w:bCs/>
                <w:sz w:val="16"/>
                <w:szCs w:val="18"/>
                <w:lang w:val="es-ES"/>
              </w:rPr>
              <w:t>տառերով</w:t>
            </w:r>
            <w:proofErr w:type="spellEnd"/>
            <w:r w:rsidRPr="00064ADD">
              <w:rPr>
                <w:rFonts w:ascii="GHEA Grapalat" w:hAnsi="GHEA Grapalat"/>
                <w:b/>
                <w:bCs/>
                <w:sz w:val="16"/>
                <w:szCs w:val="18"/>
                <w:lang w:val="es-ES"/>
              </w:rPr>
              <w:t xml:space="preserve"> և </w:t>
            </w:r>
            <w:proofErr w:type="spellStart"/>
            <w:r w:rsidRPr="00064ADD">
              <w:rPr>
                <w:rFonts w:ascii="GHEA Grapalat" w:hAnsi="GHEA Grapalat"/>
                <w:b/>
                <w:bCs/>
                <w:sz w:val="16"/>
                <w:szCs w:val="18"/>
                <w:lang w:val="es-ES"/>
              </w:rPr>
              <w:t>թվերով</w:t>
            </w:r>
            <w:proofErr w:type="spellEnd"/>
            <w:r w:rsidRPr="00064ADD">
              <w:rPr>
                <w:rFonts w:ascii="GHEA Grapalat" w:hAnsi="GHEA Grapalat"/>
                <w:b/>
                <w:bCs/>
                <w:sz w:val="16"/>
                <w:szCs w:val="18"/>
                <w:lang w:val="es-ES"/>
              </w:rPr>
              <w:t>/</w:t>
            </w:r>
          </w:p>
        </w:tc>
        <w:tc>
          <w:tcPr>
            <w:tcW w:w="1433" w:type="dxa"/>
            <w:tcBorders>
              <w:top w:val="single" w:sz="4" w:space="0" w:color="auto"/>
              <w:left w:val="single" w:sz="4" w:space="0" w:color="auto"/>
              <w:right w:val="single" w:sz="4" w:space="0" w:color="auto"/>
            </w:tcBorders>
            <w:vAlign w:val="center"/>
          </w:tcPr>
          <w:p w14:paraId="41AC3AB2" w14:textId="77777777" w:rsidR="000E31C4" w:rsidRPr="00064ADD" w:rsidRDefault="000E31C4" w:rsidP="00EF3662">
            <w:pPr>
              <w:jc w:val="center"/>
              <w:rPr>
                <w:rFonts w:ascii="GHEA Grapalat" w:hAnsi="GHEA Grapalat"/>
                <w:b/>
                <w:bCs/>
                <w:sz w:val="16"/>
                <w:szCs w:val="18"/>
                <w:lang w:val="es-ES"/>
              </w:rPr>
            </w:pPr>
            <w:proofErr w:type="spellStart"/>
            <w:r w:rsidRPr="00064ADD">
              <w:rPr>
                <w:rFonts w:ascii="GHEA Grapalat" w:hAnsi="GHEA Grapalat"/>
                <w:b/>
                <w:bCs/>
                <w:sz w:val="16"/>
                <w:szCs w:val="18"/>
                <w:lang w:val="es-ES"/>
              </w:rPr>
              <w:t>Ընդհանուր</w:t>
            </w:r>
            <w:proofErr w:type="spellEnd"/>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գինը</w:t>
            </w:r>
            <w:proofErr w:type="spellEnd"/>
          </w:p>
          <w:p w14:paraId="0754A2FF"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proofErr w:type="spellStart"/>
            <w:r w:rsidRPr="00064ADD">
              <w:rPr>
                <w:rFonts w:ascii="GHEA Grapalat" w:hAnsi="GHEA Grapalat"/>
                <w:b/>
                <w:bCs/>
                <w:sz w:val="16"/>
                <w:szCs w:val="18"/>
                <w:lang w:val="es-ES"/>
              </w:rPr>
              <w:t>տառերով</w:t>
            </w:r>
            <w:proofErr w:type="spellEnd"/>
            <w:r w:rsidRPr="00064ADD">
              <w:rPr>
                <w:rFonts w:ascii="GHEA Grapalat" w:hAnsi="GHEA Grapalat"/>
                <w:b/>
                <w:bCs/>
                <w:sz w:val="16"/>
                <w:szCs w:val="18"/>
                <w:lang w:val="es-ES"/>
              </w:rPr>
              <w:t xml:space="preserve"> և </w:t>
            </w:r>
            <w:proofErr w:type="spellStart"/>
            <w:r w:rsidRPr="00064ADD">
              <w:rPr>
                <w:rFonts w:ascii="GHEA Grapalat" w:hAnsi="GHEA Grapalat"/>
                <w:b/>
                <w:bCs/>
                <w:sz w:val="16"/>
                <w:szCs w:val="18"/>
                <w:lang w:val="es-ES"/>
              </w:rPr>
              <w:t>թվերով</w:t>
            </w:r>
            <w:proofErr w:type="spellEnd"/>
            <w:r w:rsidRPr="00064ADD">
              <w:rPr>
                <w:rFonts w:ascii="GHEA Grapalat" w:hAnsi="GHEA Grapalat"/>
                <w:b/>
                <w:bCs/>
                <w:sz w:val="16"/>
                <w:szCs w:val="18"/>
                <w:lang w:val="es-ES"/>
              </w:rPr>
              <w:t>/</w:t>
            </w:r>
          </w:p>
        </w:tc>
      </w:tr>
      <w:tr w:rsidR="000E31C4" w:rsidRPr="00064ADD"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D248CD"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w:t>
            </w:r>
            <w:proofErr w:type="spellStart"/>
            <w:r w:rsidRPr="00064ADD">
              <w:rPr>
                <w:rFonts w:ascii="GHEA Grapalat" w:hAnsi="GHEA Grapalat"/>
                <w:sz w:val="20"/>
                <w:u w:val="single"/>
                <w:vertAlign w:val="subscript"/>
                <w:lang w:val="es-ES"/>
              </w:rPr>
              <w:t>Գնման</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առարկայի</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չափաբաժնի</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անվանում</w:t>
            </w:r>
            <w:proofErr w:type="spellEnd"/>
            <w:r w:rsidRPr="00064ADD">
              <w:rPr>
                <w:rFonts w:ascii="GHEA Grapalat" w:hAnsi="GHEA Grapalat"/>
                <w:sz w:val="20"/>
                <w:u w:val="single"/>
                <w:vertAlign w:val="subscript"/>
                <w:lang w:val="es-ES"/>
              </w:rPr>
              <w:t xml:space="preserve">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EC4F79B"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455BD96A"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FB084C2" w14:textId="77777777" w:rsidR="000E31C4" w:rsidRPr="00064ADD" w:rsidRDefault="000E31C4" w:rsidP="00EF3662">
            <w:pPr>
              <w:jc w:val="center"/>
              <w:rPr>
                <w:rFonts w:ascii="GHEA Grapalat" w:hAnsi="GHEA Grapalat"/>
                <w:lang w:val="es-ES"/>
              </w:rPr>
            </w:pPr>
          </w:p>
        </w:tc>
      </w:tr>
      <w:tr w:rsidR="000E31C4" w:rsidRPr="00D248CD" w14:paraId="3C499B70" w14:textId="77777777"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14:paraId="32F6E346"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14:paraId="4479B804"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w:t>
            </w:r>
            <w:proofErr w:type="spellStart"/>
            <w:r w:rsidRPr="00064ADD">
              <w:rPr>
                <w:rFonts w:ascii="GHEA Grapalat" w:hAnsi="GHEA Grapalat"/>
                <w:sz w:val="20"/>
                <w:u w:val="single"/>
                <w:vertAlign w:val="subscript"/>
                <w:lang w:val="es-ES"/>
              </w:rPr>
              <w:t>Գնման</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առարկայի</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չափաբաժնի</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անվանում</w:t>
            </w:r>
            <w:proofErr w:type="spellEnd"/>
            <w:r w:rsidRPr="00064ADD">
              <w:rPr>
                <w:rFonts w:ascii="GHEA Grapalat" w:hAnsi="GHEA Grapalat"/>
                <w:sz w:val="20"/>
                <w:u w:val="single"/>
                <w:vertAlign w:val="subscript"/>
                <w:lang w:val="es-ES"/>
              </w:rPr>
              <w:t xml:space="preserve">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0C954527"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558A9886"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10A1EBA" w14:textId="77777777" w:rsidR="000E31C4" w:rsidRPr="00064ADD" w:rsidRDefault="000E31C4" w:rsidP="00EF3662">
            <w:pPr>
              <w:rPr>
                <w:rFonts w:ascii="GHEA Grapalat" w:hAnsi="GHEA Grapalat"/>
                <w:lang w:val="es-ES"/>
              </w:rPr>
            </w:pPr>
          </w:p>
        </w:tc>
      </w:tr>
      <w:tr w:rsidR="000E31C4" w:rsidRPr="00D248CD" w14:paraId="62CA2150"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EDCF7AB"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14:paraId="2E164F1D"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w:t>
            </w:r>
            <w:proofErr w:type="spellStart"/>
            <w:r w:rsidRPr="00064ADD">
              <w:rPr>
                <w:rFonts w:ascii="GHEA Grapalat" w:hAnsi="GHEA Grapalat"/>
                <w:sz w:val="20"/>
                <w:u w:val="single"/>
                <w:vertAlign w:val="subscript"/>
                <w:lang w:val="es-ES"/>
              </w:rPr>
              <w:t>Գնման</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առարկայի</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չափաբաժնի</w:t>
            </w:r>
            <w:proofErr w:type="spellEnd"/>
            <w:r w:rsidRPr="00064ADD">
              <w:rPr>
                <w:rFonts w:ascii="GHEA Grapalat" w:hAnsi="GHEA Grapalat"/>
                <w:sz w:val="20"/>
                <w:u w:val="single"/>
                <w:vertAlign w:val="subscript"/>
                <w:lang w:val="es-ES"/>
              </w:rPr>
              <w:t xml:space="preserve"> </w:t>
            </w:r>
            <w:proofErr w:type="spellStart"/>
            <w:r w:rsidRPr="00064ADD">
              <w:rPr>
                <w:rFonts w:ascii="GHEA Grapalat" w:hAnsi="GHEA Grapalat"/>
                <w:sz w:val="20"/>
                <w:u w:val="single"/>
                <w:vertAlign w:val="subscript"/>
                <w:lang w:val="es-ES"/>
              </w:rPr>
              <w:t>անվանում</w:t>
            </w:r>
            <w:proofErr w:type="spellEnd"/>
            <w:r w:rsidRPr="00064ADD">
              <w:rPr>
                <w:rFonts w:ascii="GHEA Grapalat" w:hAnsi="GHEA Grapalat"/>
                <w:sz w:val="20"/>
                <w:u w:val="single"/>
                <w:vertAlign w:val="subscript"/>
                <w:lang w:val="es-ES"/>
              </w:rPr>
              <w:t xml:space="preserve">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8E5C5E8"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1E61BDE"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3C7CB2C" w14:textId="77777777" w:rsidR="000E31C4" w:rsidRPr="00064ADD" w:rsidRDefault="000E31C4" w:rsidP="00EF3662">
            <w:pPr>
              <w:jc w:val="center"/>
              <w:rPr>
                <w:rFonts w:ascii="GHEA Grapalat" w:hAnsi="GHEA Grapalat"/>
                <w:lang w:val="es-ES"/>
              </w:rPr>
            </w:pPr>
          </w:p>
        </w:tc>
      </w:tr>
      <w:tr w:rsidR="000E31C4" w:rsidRPr="00064ADD" w14:paraId="1BAD7D49"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7F6CDB17"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E1E0A2E" w14:textId="77777777"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31792DE6"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0E2AA52"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2ACD67E" w14:textId="77777777" w:rsidR="000E31C4" w:rsidRPr="00064ADD" w:rsidRDefault="000E31C4" w:rsidP="00EF3662">
            <w:pPr>
              <w:jc w:val="center"/>
              <w:rPr>
                <w:rFonts w:ascii="GHEA Grapalat" w:hAnsi="GHEA Grapalat"/>
                <w:lang w:val="es-ES"/>
              </w:rPr>
            </w:pPr>
          </w:p>
        </w:tc>
      </w:tr>
      <w:tr w:rsidR="000E31C4" w:rsidRPr="00064ADD" w14:paraId="2C1D4026" w14:textId="77777777"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9AC275E"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C6F36CA" w14:textId="77777777"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21959D9B" w14:textId="77777777" w:rsidR="000E31C4" w:rsidRPr="00064ADD"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14:paraId="03CBFBF5" w14:textId="77777777" w:rsidR="000E31C4" w:rsidRPr="00064ADD"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14:paraId="438DA5C5" w14:textId="77777777" w:rsidR="000E31C4" w:rsidRPr="00064ADD" w:rsidRDefault="000E31C4" w:rsidP="00EF3662">
            <w:pPr>
              <w:jc w:val="center"/>
              <w:rPr>
                <w:rFonts w:ascii="GHEA Grapalat" w:hAnsi="GHEA Grapalat"/>
                <w:sz w:val="20"/>
                <w:lang w:val="es-ES"/>
              </w:rPr>
            </w:pPr>
          </w:p>
        </w:tc>
      </w:tr>
    </w:tbl>
    <w:p w14:paraId="7932B383" w14:textId="77777777" w:rsidR="00B2572B" w:rsidRPr="00064ADD" w:rsidRDefault="00B2572B" w:rsidP="00EF3662">
      <w:pPr>
        <w:rPr>
          <w:rFonts w:ascii="GHEA Grapalat" w:hAnsi="GHEA Grapalat"/>
          <w:sz w:val="18"/>
          <w:szCs w:val="18"/>
          <w:lang w:val="es-ES"/>
        </w:rPr>
      </w:pPr>
    </w:p>
    <w:p w14:paraId="291DB442" w14:textId="77777777" w:rsidR="00B2572B" w:rsidRPr="00064ADD" w:rsidRDefault="00B2572B" w:rsidP="00EF3662">
      <w:pPr>
        <w:rPr>
          <w:rFonts w:ascii="GHEA Grapalat" w:hAnsi="GHEA Grapalat"/>
          <w:sz w:val="18"/>
          <w:szCs w:val="18"/>
          <w:lang w:val="es-ES"/>
        </w:rPr>
      </w:pPr>
    </w:p>
    <w:p w14:paraId="739911A1" w14:textId="77777777" w:rsidR="00B2572B" w:rsidRPr="00064ADD" w:rsidRDefault="00B2572B" w:rsidP="00EF3662">
      <w:pPr>
        <w:rPr>
          <w:rFonts w:ascii="GHEA Grapalat" w:hAnsi="GHEA Grapalat"/>
          <w:sz w:val="18"/>
          <w:szCs w:val="18"/>
          <w:lang w:val="hy-AM"/>
        </w:rPr>
      </w:pPr>
    </w:p>
    <w:p w14:paraId="52463C88" w14:textId="77777777"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14:paraId="6B8D0EBC" w14:textId="77777777"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14:paraId="1D7B40A1" w14:textId="77777777" w:rsidR="00B2572B" w:rsidRPr="00064ADD" w:rsidRDefault="00B2572B" w:rsidP="00EF3662">
      <w:pPr>
        <w:jc w:val="right"/>
        <w:rPr>
          <w:rFonts w:ascii="GHEA Grapalat" w:hAnsi="GHEA Grapalat"/>
          <w:sz w:val="20"/>
          <w:lang w:val="hy-AM"/>
        </w:rPr>
      </w:pPr>
      <w:r w:rsidRPr="00064ADD">
        <w:rPr>
          <w:rFonts w:ascii="GHEA Grapalat" w:hAnsi="GHEA Grapalat"/>
          <w:sz w:val="20"/>
          <w:lang w:val="hy-AM"/>
        </w:rPr>
        <w:t xml:space="preserve">    </w:t>
      </w:r>
    </w:p>
    <w:p w14:paraId="1C6B1D8F" w14:textId="77777777" w:rsidR="00B2572B" w:rsidRPr="00064ADD" w:rsidRDefault="00B2572B" w:rsidP="00EF3662">
      <w:pPr>
        <w:jc w:val="right"/>
        <w:rPr>
          <w:rFonts w:ascii="GHEA Grapalat" w:hAnsi="GHEA Grapalat"/>
          <w:sz w:val="20"/>
          <w:lang w:val="hy-AM"/>
        </w:rPr>
      </w:pPr>
      <w:r w:rsidRPr="00064ADD">
        <w:rPr>
          <w:rFonts w:ascii="GHEA Grapalat" w:hAnsi="GHEA Grapalat"/>
          <w:sz w:val="20"/>
          <w:lang w:val="hy-AM"/>
        </w:rPr>
        <w:t>Կ. Տ.</w:t>
      </w:r>
      <w:r w:rsidRPr="00064ADD">
        <w:rPr>
          <w:rStyle w:val="FootnoteReference"/>
          <w:rFonts w:ascii="GHEA Grapalat" w:hAnsi="GHEA Grapalat"/>
          <w:color w:val="FFFFFF"/>
          <w:sz w:val="20"/>
          <w:lang w:val="hy-AM"/>
        </w:rPr>
        <w:footnoteReference w:id="2"/>
      </w:r>
      <w:r w:rsidRPr="00064ADD">
        <w:rPr>
          <w:rFonts w:ascii="GHEA Grapalat" w:hAnsi="GHEA Grapalat"/>
          <w:sz w:val="20"/>
          <w:lang w:val="hy-AM"/>
        </w:rPr>
        <w:tab/>
      </w:r>
      <w:r w:rsidRPr="00064ADD">
        <w:rPr>
          <w:rFonts w:ascii="GHEA Grapalat" w:hAnsi="GHEA Grapalat"/>
          <w:sz w:val="20"/>
          <w:lang w:val="hy-AM"/>
        </w:rPr>
        <w:tab/>
        <w:t xml:space="preserve"> </w:t>
      </w:r>
    </w:p>
    <w:p w14:paraId="5459ABD9" w14:textId="77777777" w:rsidR="00B2572B" w:rsidRPr="00064ADD" w:rsidRDefault="00B2572B" w:rsidP="00EF3662">
      <w:pPr>
        <w:jc w:val="right"/>
        <w:rPr>
          <w:rFonts w:ascii="GHEA Grapalat" w:hAnsi="GHEA Grapalat"/>
          <w:sz w:val="20"/>
          <w:lang w:val="hy-AM"/>
        </w:rPr>
      </w:pPr>
    </w:p>
    <w:p w14:paraId="0F2286D1" w14:textId="77777777" w:rsidR="00B2572B" w:rsidRPr="00064ADD" w:rsidRDefault="00B2572B" w:rsidP="00EF3662">
      <w:pPr>
        <w:rPr>
          <w:rFonts w:ascii="GHEA Grapalat" w:hAnsi="GHEA Grapalat" w:cs="Sylfaen"/>
          <w:i/>
          <w:sz w:val="16"/>
          <w:szCs w:val="16"/>
          <w:lang w:val="hy-AM" w:eastAsia="ru-RU"/>
        </w:rPr>
      </w:pPr>
    </w:p>
    <w:p w14:paraId="3A9AB161" w14:textId="77777777" w:rsidR="00B2572B" w:rsidRPr="00064ADD" w:rsidRDefault="00B2572B" w:rsidP="00EF3662">
      <w:pPr>
        <w:rPr>
          <w:rFonts w:ascii="GHEA Grapalat" w:hAnsi="GHEA Grapalat" w:cs="Sylfaen"/>
          <w:i/>
          <w:sz w:val="16"/>
          <w:szCs w:val="16"/>
          <w:lang w:val="hy-AM" w:eastAsia="ru-RU"/>
        </w:rPr>
      </w:pPr>
    </w:p>
    <w:p w14:paraId="5B93AB95" w14:textId="77777777" w:rsidR="00B2572B" w:rsidRPr="00064ADD" w:rsidRDefault="00B2572B" w:rsidP="00EF3662">
      <w:pPr>
        <w:rPr>
          <w:rFonts w:ascii="GHEA Grapalat" w:hAnsi="GHEA Grapalat" w:cs="Sylfaen"/>
          <w:i/>
          <w:sz w:val="16"/>
          <w:szCs w:val="16"/>
          <w:lang w:val="hy-AM" w:eastAsia="ru-RU"/>
        </w:rPr>
      </w:pPr>
    </w:p>
    <w:p w14:paraId="4B2A48B2" w14:textId="77777777" w:rsidR="00B2572B" w:rsidRPr="00064ADD" w:rsidRDefault="00B2572B" w:rsidP="00EF3662">
      <w:pPr>
        <w:rPr>
          <w:rFonts w:ascii="GHEA Grapalat" w:hAnsi="GHEA Grapalat" w:cs="Sylfaen"/>
          <w:i/>
          <w:sz w:val="16"/>
          <w:szCs w:val="16"/>
          <w:lang w:val="hy-AM" w:eastAsia="ru-RU"/>
        </w:rPr>
      </w:pPr>
    </w:p>
    <w:p w14:paraId="3033BF23" w14:textId="77777777" w:rsidR="00B2572B" w:rsidRPr="00064ADD" w:rsidRDefault="00B2572B" w:rsidP="00EF3662">
      <w:pPr>
        <w:rPr>
          <w:rFonts w:ascii="GHEA Grapalat" w:hAnsi="GHEA Grapalat" w:cs="Sylfaen"/>
          <w:i/>
          <w:sz w:val="16"/>
          <w:szCs w:val="16"/>
          <w:lang w:val="hy-AM" w:eastAsia="ru-RU"/>
        </w:rPr>
      </w:pPr>
    </w:p>
    <w:p w14:paraId="4C387FD3" w14:textId="77777777" w:rsidR="00B2572B" w:rsidRPr="00064ADD" w:rsidRDefault="00B2572B" w:rsidP="00EF3662">
      <w:pPr>
        <w:rPr>
          <w:rFonts w:ascii="GHEA Grapalat" w:hAnsi="GHEA Grapalat" w:cs="Sylfaen"/>
          <w:i/>
          <w:sz w:val="16"/>
          <w:szCs w:val="16"/>
          <w:lang w:val="hy-AM" w:eastAsia="ru-RU"/>
        </w:rPr>
      </w:pPr>
    </w:p>
    <w:p w14:paraId="2E8CA0E3" w14:textId="77777777" w:rsidR="00B2572B" w:rsidRPr="00064ADD" w:rsidRDefault="00B2572B" w:rsidP="00EF3662">
      <w:pPr>
        <w:rPr>
          <w:rFonts w:ascii="GHEA Grapalat" w:hAnsi="GHEA Grapalat" w:cs="Sylfaen"/>
          <w:i/>
          <w:sz w:val="16"/>
          <w:szCs w:val="16"/>
          <w:lang w:val="hy-AM" w:eastAsia="ru-RU"/>
        </w:rPr>
      </w:pPr>
    </w:p>
    <w:p w14:paraId="6404F922" w14:textId="77777777" w:rsidR="00B2572B" w:rsidRPr="00064ADD" w:rsidRDefault="00B2572B" w:rsidP="00EF3662">
      <w:pPr>
        <w:rPr>
          <w:rFonts w:ascii="GHEA Grapalat" w:hAnsi="GHEA Grapalat" w:cs="Sylfaen"/>
          <w:i/>
          <w:sz w:val="16"/>
          <w:szCs w:val="16"/>
          <w:lang w:val="hy-AM" w:eastAsia="ru-RU"/>
        </w:rPr>
      </w:pPr>
    </w:p>
    <w:p w14:paraId="2DD670EF" w14:textId="77777777" w:rsidR="00B2572B" w:rsidRPr="00064ADD" w:rsidRDefault="00B2572B" w:rsidP="00EF3662">
      <w:pPr>
        <w:rPr>
          <w:rFonts w:ascii="GHEA Grapalat" w:hAnsi="GHEA Grapalat" w:cs="Sylfaen"/>
          <w:i/>
          <w:sz w:val="16"/>
          <w:szCs w:val="16"/>
          <w:lang w:val="hy-AM" w:eastAsia="ru-RU"/>
        </w:rPr>
      </w:pPr>
    </w:p>
    <w:p w14:paraId="16B743AA" w14:textId="77777777" w:rsidR="00B2572B" w:rsidRPr="00064ADD" w:rsidRDefault="00B2572B" w:rsidP="00EF3662">
      <w:pPr>
        <w:rPr>
          <w:rFonts w:ascii="GHEA Grapalat" w:hAnsi="GHEA Grapalat" w:cs="Sylfaen"/>
          <w:i/>
          <w:sz w:val="16"/>
          <w:szCs w:val="16"/>
          <w:lang w:val="hy-AM" w:eastAsia="ru-RU"/>
        </w:rPr>
      </w:pPr>
    </w:p>
    <w:p w14:paraId="0FAB8523" w14:textId="77777777" w:rsidR="00B2572B" w:rsidRPr="00064ADD" w:rsidRDefault="00B2572B" w:rsidP="00EF3662">
      <w:pPr>
        <w:rPr>
          <w:rFonts w:ascii="GHEA Grapalat" w:hAnsi="GHEA Grapalat" w:cs="Sylfaen"/>
          <w:i/>
          <w:sz w:val="16"/>
          <w:szCs w:val="16"/>
          <w:lang w:val="hy-AM" w:eastAsia="ru-RU"/>
        </w:rPr>
      </w:pPr>
    </w:p>
    <w:p w14:paraId="421F41EB" w14:textId="77777777" w:rsidR="00B2572B" w:rsidRPr="00064ADD" w:rsidRDefault="00B2572B" w:rsidP="00EF3662">
      <w:pPr>
        <w:rPr>
          <w:rFonts w:ascii="GHEA Grapalat" w:hAnsi="GHEA Grapalat" w:cs="Sylfaen"/>
          <w:i/>
          <w:sz w:val="16"/>
          <w:szCs w:val="16"/>
          <w:lang w:val="hy-AM" w:eastAsia="ru-RU"/>
        </w:rPr>
      </w:pPr>
    </w:p>
    <w:p w14:paraId="4430A2AC" w14:textId="77777777" w:rsidR="00B2572B" w:rsidRPr="00064ADD" w:rsidRDefault="00B2572B" w:rsidP="00EF3662">
      <w:pPr>
        <w:pStyle w:val="BodyTextIndent3"/>
        <w:spacing w:line="240" w:lineRule="auto"/>
        <w:jc w:val="right"/>
        <w:rPr>
          <w:rFonts w:ascii="GHEA Grapalat" w:hAnsi="GHEA Grapalat"/>
          <w:i/>
          <w:lang w:val="hy-AM"/>
        </w:rPr>
      </w:pPr>
    </w:p>
    <w:p w14:paraId="18DD7335" w14:textId="77777777" w:rsidR="00B2572B" w:rsidRPr="00064ADD" w:rsidRDefault="00B2572B" w:rsidP="00EF3662">
      <w:pPr>
        <w:pStyle w:val="BodyTextIndent3"/>
        <w:spacing w:line="240" w:lineRule="auto"/>
        <w:jc w:val="right"/>
        <w:rPr>
          <w:rFonts w:ascii="GHEA Grapalat" w:hAnsi="GHEA Grapalat"/>
          <w:i/>
          <w:lang w:val="hy-AM"/>
        </w:rPr>
      </w:pPr>
    </w:p>
    <w:p w14:paraId="0299801D" w14:textId="77777777" w:rsidR="00B2572B" w:rsidRPr="00064ADD" w:rsidRDefault="00B2572B" w:rsidP="00EF3662">
      <w:pPr>
        <w:pStyle w:val="BodyTextIndent3"/>
        <w:spacing w:line="240" w:lineRule="auto"/>
        <w:jc w:val="right"/>
        <w:rPr>
          <w:rFonts w:ascii="GHEA Grapalat" w:hAnsi="GHEA Grapalat"/>
          <w:i/>
          <w:lang w:val="hy-AM"/>
        </w:rPr>
      </w:pPr>
    </w:p>
    <w:p w14:paraId="55D4936E" w14:textId="77777777" w:rsidR="00B2572B" w:rsidRPr="00064ADD" w:rsidRDefault="00B2572B" w:rsidP="00EF3662">
      <w:pPr>
        <w:pStyle w:val="BodyTextIndent3"/>
        <w:spacing w:line="240" w:lineRule="auto"/>
        <w:jc w:val="right"/>
        <w:rPr>
          <w:rFonts w:ascii="GHEA Grapalat" w:hAnsi="GHEA Grapalat"/>
          <w:i/>
          <w:lang w:val="es-ES" w:eastAsia="ru-RU"/>
        </w:rPr>
      </w:pPr>
    </w:p>
    <w:p w14:paraId="5728B3F6" w14:textId="77777777" w:rsidR="000B1088" w:rsidRPr="00064ADD" w:rsidDel="000B1088" w:rsidRDefault="00B2572B" w:rsidP="000B1088">
      <w:pPr>
        <w:pStyle w:val="BodyTextIndent3"/>
        <w:spacing w:line="240" w:lineRule="auto"/>
        <w:jc w:val="right"/>
        <w:rPr>
          <w:rFonts w:ascii="GHEA Grapalat" w:hAnsi="GHEA Grapalat"/>
          <w:i/>
          <w:lang w:val="es-ES" w:eastAsia="ru-RU"/>
        </w:rPr>
      </w:pPr>
      <w:r w:rsidRPr="00064ADD">
        <w:rPr>
          <w:rFonts w:ascii="GHEA Grapalat" w:hAnsi="GHEA Grapalat"/>
          <w:i/>
          <w:lang w:val="es-ES" w:eastAsia="ru-RU"/>
        </w:rPr>
        <w:br w:type="page"/>
      </w:r>
    </w:p>
    <w:p w14:paraId="45B96CCC" w14:textId="185C7F5E" w:rsidR="009C370D" w:rsidRPr="00064ADD" w:rsidRDefault="009C370D" w:rsidP="009C370D">
      <w:pPr>
        <w:pStyle w:val="BodyTextIndent3"/>
        <w:spacing w:line="240" w:lineRule="auto"/>
        <w:jc w:val="right"/>
        <w:rPr>
          <w:rFonts w:ascii="GHEA Grapalat" w:hAnsi="GHEA Grapalat" w:cs="Arial"/>
          <w:b/>
          <w:lang w:val="hy-AM"/>
        </w:rPr>
      </w:pPr>
      <w:r w:rsidRPr="00064ADD">
        <w:rPr>
          <w:rFonts w:ascii="GHEA Grapalat" w:hAnsi="GHEA Grapalat" w:cs="Sylfaen"/>
          <w:b/>
          <w:lang w:val="hy-AM"/>
        </w:rPr>
        <w:lastRenderedPageBreak/>
        <w:t>Հավելված</w:t>
      </w:r>
      <w:r w:rsidRPr="00064ADD">
        <w:rPr>
          <w:rFonts w:ascii="GHEA Grapalat" w:hAnsi="GHEA Grapalat" w:cs="Arial"/>
          <w:b/>
          <w:lang w:val="hy-AM"/>
        </w:rPr>
        <w:t xml:space="preserve"> 4</w:t>
      </w:r>
    </w:p>
    <w:p w14:paraId="758F985C" w14:textId="54BDF4FF" w:rsidR="009C370D" w:rsidRPr="00064ADD" w:rsidRDefault="0071327B" w:rsidP="009C370D">
      <w:pPr>
        <w:pStyle w:val="BodyTextIndent3"/>
        <w:spacing w:line="240" w:lineRule="auto"/>
        <w:jc w:val="right"/>
        <w:rPr>
          <w:rFonts w:ascii="GHEA Grapalat" w:hAnsi="GHEA Grapalat" w:cs="Arial"/>
          <w:b/>
          <w:lang w:val="hy-AM"/>
        </w:rPr>
      </w:pPr>
      <w:r>
        <w:rPr>
          <w:rFonts w:ascii="GHEA Grapalat" w:hAnsi="GHEA Grapalat"/>
          <w:b/>
          <w:color w:val="FF0000"/>
          <w:lang w:val="hy-AM"/>
        </w:rPr>
        <w:t>ԱՄՄՀԼԿՀՈԱԿ-ՀԲՄԾՁԲ-23/6</w:t>
      </w:r>
      <w:r w:rsidR="009C370D" w:rsidRPr="00064ADD">
        <w:rPr>
          <w:rFonts w:ascii="GHEA Grapalat" w:hAnsi="GHEA Grapalat"/>
          <w:b/>
          <w:lang w:val="hy-AM"/>
        </w:rPr>
        <w:t xml:space="preserve">  </w:t>
      </w:r>
      <w:r w:rsidR="009C370D" w:rsidRPr="00064ADD">
        <w:rPr>
          <w:rFonts w:ascii="GHEA Grapalat" w:hAnsi="GHEA Grapalat" w:cs="Sylfaen"/>
          <w:b/>
          <w:lang w:val="hy-AM"/>
        </w:rPr>
        <w:t>ծածկագրով</w:t>
      </w:r>
    </w:p>
    <w:p w14:paraId="20D501DA" w14:textId="25AB3D72" w:rsidR="009C370D" w:rsidRPr="00064ADD" w:rsidRDefault="00C77138" w:rsidP="009C370D">
      <w:pPr>
        <w:pStyle w:val="BodyTextIndent3"/>
        <w:spacing w:line="240" w:lineRule="auto"/>
        <w:jc w:val="right"/>
        <w:rPr>
          <w:rFonts w:ascii="GHEA Grapalat" w:hAnsi="GHEA Grapalat" w:cs="Sylfaen"/>
          <w:b/>
          <w:lang w:val="hy-AM"/>
        </w:rPr>
      </w:pPr>
      <w:r>
        <w:rPr>
          <w:rFonts w:ascii="GHEA Grapalat" w:hAnsi="GHEA Grapalat" w:cs="Sylfaen"/>
          <w:b/>
          <w:lang w:val="hy-AM"/>
        </w:rPr>
        <w:t>ՀՐԱՏԱՊ ԲԱՑ ՄՐՑՈՒՅԹ</w:t>
      </w:r>
      <w:r w:rsidR="009C370D" w:rsidRPr="00064ADD">
        <w:rPr>
          <w:rFonts w:ascii="GHEA Grapalat" w:hAnsi="GHEA Grapalat" w:cs="Arial"/>
          <w:b/>
          <w:lang w:val="hy-AM"/>
        </w:rPr>
        <w:t xml:space="preserve">ի </w:t>
      </w:r>
      <w:r w:rsidR="009C370D" w:rsidRPr="00064ADD">
        <w:rPr>
          <w:rFonts w:ascii="GHEA Grapalat" w:hAnsi="GHEA Grapalat" w:cs="Sylfaen"/>
          <w:b/>
          <w:lang w:val="hy-AM"/>
        </w:rPr>
        <w:t>հրավերի</w:t>
      </w:r>
    </w:p>
    <w:p w14:paraId="26B4C890" w14:textId="77777777" w:rsidR="009C370D" w:rsidRPr="00064ADD" w:rsidRDefault="009C370D" w:rsidP="009C370D">
      <w:pPr>
        <w:pStyle w:val="BodyTextIndent3"/>
        <w:spacing w:line="240" w:lineRule="auto"/>
        <w:jc w:val="right"/>
        <w:rPr>
          <w:rFonts w:ascii="GHEA Grapalat" w:hAnsi="GHEA Grapalat"/>
          <w:szCs w:val="24"/>
          <w:lang w:val="hy-AM"/>
        </w:rPr>
      </w:pPr>
    </w:p>
    <w:p w14:paraId="007EF0EB" w14:textId="77777777" w:rsidR="00091EBC" w:rsidRPr="00064ADD"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64ADD">
        <w:rPr>
          <w:rStyle w:val="Strong"/>
          <w:rFonts w:ascii="GHEA Grapalat" w:hAnsi="GHEA Grapalat"/>
          <w:color w:val="000000"/>
          <w:sz w:val="20"/>
          <w:szCs w:val="20"/>
          <w:lang w:val="hy-AM"/>
        </w:rPr>
        <w:t>ԵՐԱՇԽԻՔ N __________</w:t>
      </w:r>
    </w:p>
    <w:p w14:paraId="20ED081E" w14:textId="77777777" w:rsidR="007A5E2D" w:rsidRPr="00064ADD" w:rsidRDefault="007A5E2D"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64ADD">
        <w:rPr>
          <w:rStyle w:val="Strong"/>
          <w:rFonts w:ascii="GHEA Grapalat" w:hAnsi="GHEA Grapalat"/>
          <w:color w:val="000000"/>
          <w:sz w:val="20"/>
          <w:szCs w:val="20"/>
          <w:lang w:val="hy-AM"/>
        </w:rPr>
        <w:t>(որակավորման ապահովում)</w:t>
      </w:r>
    </w:p>
    <w:p w14:paraId="405D28D6" w14:textId="77777777" w:rsidR="00091EBC" w:rsidRPr="00064ADD" w:rsidRDefault="00091EBC" w:rsidP="00091EBC">
      <w:pPr>
        <w:pStyle w:val="NormalWeb"/>
        <w:shd w:val="clear" w:color="auto" w:fill="FFFFFF"/>
        <w:spacing w:before="0" w:beforeAutospacing="0" w:after="0" w:afterAutospacing="0"/>
        <w:ind w:firstLine="375"/>
        <w:rPr>
          <w:rStyle w:val="Strong"/>
          <w:lang w:val="hy-AM"/>
        </w:rPr>
      </w:pPr>
    </w:p>
    <w:p w14:paraId="3FA995A5" w14:textId="62744814" w:rsidR="00426991" w:rsidRDefault="00091EBC" w:rsidP="00426991">
      <w:pPr>
        <w:pStyle w:val="NormalWeb"/>
        <w:shd w:val="clear" w:color="auto" w:fill="FFFFFF"/>
        <w:spacing w:before="0" w:beforeAutospacing="0" w:after="0" w:afterAutospacing="0"/>
        <w:ind w:firstLine="375"/>
        <w:rPr>
          <w:rFonts w:cs="Sylfaen"/>
          <w:vertAlign w:val="superscript"/>
          <w:lang w:val="hy-AM"/>
        </w:rPr>
      </w:pPr>
      <w:r w:rsidRPr="00064ADD">
        <w:rPr>
          <w:rStyle w:val="Strong"/>
          <w:rFonts w:ascii="GHEA Grapalat" w:hAnsi="GHEA Grapalat"/>
          <w:b w:val="0"/>
          <w:bCs w:val="0"/>
          <w:sz w:val="20"/>
          <w:szCs w:val="20"/>
          <w:lang w:val="hy-AM"/>
        </w:rPr>
        <w:tab/>
        <w:t xml:space="preserve">1.Սույն երաշխիքը (այսուհետ՝ երաշխիք) հանդիսանում է </w:t>
      </w:r>
      <w:r w:rsidR="00905571">
        <w:rPr>
          <w:rFonts w:ascii="GHEA Grapalat" w:hAnsi="GHEA Grapalat"/>
          <w:iCs/>
          <w:color w:val="FF0000"/>
          <w:lang w:val="af-ZA"/>
        </w:rPr>
        <w:t xml:space="preserve"> «Մեծամոր համայնքի լուսավորություն և կանաչապատում» ՀՈԱԿ</w:t>
      </w:r>
      <w:r w:rsidR="00426991" w:rsidRPr="00E67410">
        <w:rPr>
          <w:rStyle w:val="Strong"/>
          <w:rFonts w:ascii="GHEA Grapalat" w:hAnsi="GHEA Grapalat"/>
          <w:b w:val="0"/>
          <w:bCs w:val="0"/>
          <w:sz w:val="20"/>
          <w:szCs w:val="20"/>
          <w:u w:val="single"/>
          <w:lang w:val="hy-AM"/>
        </w:rPr>
        <w:t xml:space="preserve"> </w:t>
      </w:r>
      <w:r w:rsidR="00426991" w:rsidRPr="00064ADD">
        <w:rPr>
          <w:rStyle w:val="Strong"/>
          <w:rFonts w:ascii="GHEA Grapalat" w:hAnsi="GHEA Grapalat"/>
          <w:b w:val="0"/>
          <w:bCs w:val="0"/>
          <w:sz w:val="20"/>
          <w:szCs w:val="20"/>
          <w:lang w:val="hy-AM"/>
        </w:rPr>
        <w:t xml:space="preserve"> </w:t>
      </w:r>
      <w:r w:rsidRPr="00064ADD">
        <w:rPr>
          <w:rStyle w:val="Strong"/>
          <w:rFonts w:ascii="GHEA Grapalat" w:hAnsi="GHEA Grapalat"/>
          <w:b w:val="0"/>
          <w:bCs w:val="0"/>
          <w:sz w:val="20"/>
          <w:szCs w:val="20"/>
          <w:lang w:val="hy-AM"/>
        </w:rPr>
        <w:t xml:space="preserve">(այսուհետ՝ բենեֆիցիար) կողմից </w:t>
      </w:r>
      <w:r w:rsidR="0071327B">
        <w:rPr>
          <w:rStyle w:val="Strong"/>
          <w:rFonts w:ascii="GHEA Grapalat" w:hAnsi="GHEA Grapalat"/>
          <w:b w:val="0"/>
          <w:bCs w:val="0"/>
          <w:color w:val="FF0000"/>
          <w:sz w:val="20"/>
          <w:szCs w:val="20"/>
          <w:lang w:val="hy-AM"/>
        </w:rPr>
        <w:t>ԱՄՄՀԼԿՀՈԱԿ-ՀԲՄԾՁԲ-23/6</w:t>
      </w:r>
      <w:r w:rsidR="00426991" w:rsidRPr="00E67410">
        <w:rPr>
          <w:rStyle w:val="Strong"/>
          <w:rFonts w:ascii="GHEA Grapalat" w:hAnsi="GHEA Grapalat"/>
          <w:b w:val="0"/>
          <w:bCs w:val="0"/>
          <w:color w:val="FF0000"/>
          <w:sz w:val="20"/>
          <w:szCs w:val="20"/>
          <w:lang w:val="hy-AM"/>
        </w:rPr>
        <w:t xml:space="preserve"> </w:t>
      </w:r>
      <w:r w:rsidRPr="00064ADD">
        <w:rPr>
          <w:rStyle w:val="Strong"/>
          <w:rFonts w:ascii="GHEA Grapalat" w:hAnsi="GHEA Grapalat"/>
          <w:b w:val="0"/>
          <w:bCs w:val="0"/>
          <w:sz w:val="20"/>
          <w:szCs w:val="20"/>
          <w:lang w:val="hy-AM"/>
        </w:rPr>
        <w:t xml:space="preserve"> ծածկագրով կազմակերպված</w:t>
      </w:r>
      <w:r w:rsidRPr="00064ADD">
        <w:rPr>
          <w:rFonts w:cs="Sylfaen"/>
          <w:vertAlign w:val="superscript"/>
          <w:lang w:val="hy-AM"/>
        </w:rPr>
        <w:t xml:space="preserve">                </w:t>
      </w:r>
    </w:p>
    <w:p w14:paraId="2D7C24C3" w14:textId="26F92913" w:rsidR="00091EBC" w:rsidRPr="00426991" w:rsidRDefault="00091EBC" w:rsidP="00426991">
      <w:pPr>
        <w:pStyle w:val="NormalWeb"/>
        <w:shd w:val="clear" w:color="auto" w:fill="FFFFFF"/>
        <w:spacing w:before="0" w:beforeAutospacing="0" w:after="0" w:afterAutospacing="0"/>
        <w:ind w:firstLine="375"/>
        <w:rPr>
          <w:rFonts w:ascii="GHEA Grapalat" w:hAnsi="GHEA Grapalat"/>
          <w:sz w:val="20"/>
          <w:szCs w:val="20"/>
          <w:u w:val="single"/>
          <w:lang w:val="hy-AM"/>
        </w:rPr>
      </w:pPr>
      <w:r w:rsidRPr="00064ADD">
        <w:rPr>
          <w:rFonts w:cs="Sylfaen"/>
          <w:vertAlign w:val="superscript"/>
          <w:lang w:val="hy-AM"/>
        </w:rPr>
        <w:t xml:space="preserve">       </w:t>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ascii="GHEA Grapalat" w:hAnsi="GHEA Grapalat" w:cs="Sylfaen"/>
          <w:vertAlign w:val="superscript"/>
          <w:lang w:val="hy-AM"/>
        </w:rPr>
        <w:t xml:space="preserve"> </w:t>
      </w:r>
    </w:p>
    <w:p w14:paraId="0E9B215D" w14:textId="77777777" w:rsidR="00F27778" w:rsidRPr="00064ADD" w:rsidRDefault="00F27778"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 </w:t>
      </w:r>
      <w:r w:rsidR="00091EBC" w:rsidRPr="00064ADD">
        <w:rPr>
          <w:rStyle w:val="Strong"/>
          <w:rFonts w:ascii="GHEA Grapalat" w:hAnsi="GHEA Grapalat"/>
          <w:b w:val="0"/>
          <w:bCs w:val="0"/>
          <w:sz w:val="20"/>
          <w:szCs w:val="20"/>
          <w:lang w:val="hy-AM"/>
        </w:rPr>
        <w:t>գնման ընթացակարգի</w:t>
      </w:r>
      <w:r w:rsidRPr="00064ADD">
        <w:rPr>
          <w:rStyle w:val="Strong"/>
          <w:rFonts w:ascii="GHEA Grapalat" w:hAnsi="GHEA Grapalat"/>
          <w:b w:val="0"/>
          <w:bCs w:val="0"/>
          <w:sz w:val="20"/>
          <w:szCs w:val="20"/>
          <w:lang w:val="hy-AM"/>
        </w:rPr>
        <w:t xml:space="preserve"> արդյունքում</w:t>
      </w:r>
      <w:r w:rsidR="00091EBC" w:rsidRPr="00064ADD">
        <w:rPr>
          <w:rStyle w:val="Strong"/>
          <w:rFonts w:ascii="GHEA Grapalat" w:hAnsi="GHEA Grapalat"/>
          <w:b w:val="0"/>
          <w:bCs w:val="0"/>
          <w:sz w:val="20"/>
          <w:szCs w:val="20"/>
          <w:lang w:val="hy-AM"/>
        </w:rPr>
        <w:t xml:space="preserve"> </w:t>
      </w:r>
      <w:r w:rsidR="00091EBC" w:rsidRPr="00064ADD">
        <w:rPr>
          <w:rStyle w:val="Strong"/>
          <w:rFonts w:ascii="GHEA Grapalat" w:hAnsi="GHEA Grapalat"/>
          <w:b w:val="0"/>
          <w:bCs w:val="0"/>
          <w:sz w:val="20"/>
          <w:szCs w:val="20"/>
          <w:u w:val="single"/>
          <w:lang w:val="hy-AM"/>
        </w:rPr>
        <w:tab/>
      </w:r>
      <w:r w:rsidR="00091EBC" w:rsidRPr="00064ADD">
        <w:rPr>
          <w:rStyle w:val="Strong"/>
          <w:rFonts w:ascii="GHEA Grapalat" w:hAnsi="GHEA Grapalat"/>
          <w:b w:val="0"/>
          <w:bCs w:val="0"/>
          <w:sz w:val="20"/>
          <w:szCs w:val="20"/>
          <w:u w:val="single"/>
          <w:lang w:val="hy-AM"/>
        </w:rPr>
        <w:tab/>
      </w:r>
      <w:r w:rsidR="00091EBC" w:rsidRPr="00064ADD">
        <w:rPr>
          <w:rStyle w:val="Strong"/>
          <w:rFonts w:ascii="GHEA Grapalat" w:hAnsi="GHEA Grapalat"/>
          <w:b w:val="0"/>
          <w:bCs w:val="0"/>
          <w:sz w:val="20"/>
          <w:szCs w:val="20"/>
          <w:u w:val="single"/>
          <w:lang w:val="hy-AM"/>
        </w:rPr>
        <w:tab/>
      </w:r>
      <w:r w:rsidR="00091EBC" w:rsidRPr="00064ADD">
        <w:rPr>
          <w:rStyle w:val="Strong"/>
          <w:rFonts w:ascii="GHEA Grapalat" w:hAnsi="GHEA Grapalat"/>
          <w:b w:val="0"/>
          <w:bCs w:val="0"/>
          <w:sz w:val="20"/>
          <w:szCs w:val="20"/>
          <w:u w:val="single"/>
          <w:lang w:val="hy-AM"/>
        </w:rPr>
        <w:tab/>
      </w:r>
      <w:r w:rsidR="00091EBC" w:rsidRPr="00064ADD">
        <w:rPr>
          <w:rStyle w:val="Strong"/>
          <w:rFonts w:ascii="GHEA Grapalat" w:hAnsi="GHEA Grapalat"/>
          <w:b w:val="0"/>
          <w:bCs w:val="0"/>
          <w:sz w:val="20"/>
          <w:szCs w:val="20"/>
          <w:u w:val="single"/>
          <w:lang w:val="hy-AM"/>
        </w:rPr>
        <w:tab/>
      </w:r>
      <w:r w:rsidR="00091EBC"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00091EBC" w:rsidRPr="00064ADD">
        <w:rPr>
          <w:rStyle w:val="Strong"/>
          <w:rFonts w:ascii="GHEA Grapalat" w:hAnsi="GHEA Grapalat"/>
          <w:b w:val="0"/>
          <w:bCs w:val="0"/>
          <w:sz w:val="20"/>
          <w:szCs w:val="20"/>
          <w:lang w:val="hy-AM"/>
        </w:rPr>
        <w:t xml:space="preserve"> </w:t>
      </w:r>
    </w:p>
    <w:p w14:paraId="705B9C10" w14:textId="77777777" w:rsidR="00F27778" w:rsidRPr="00064ADD" w:rsidRDefault="00F27778" w:rsidP="00091EBC">
      <w:pPr>
        <w:pStyle w:val="NormalWeb"/>
        <w:shd w:val="clear" w:color="auto" w:fill="FFFFFF"/>
        <w:spacing w:before="0" w:beforeAutospacing="0" w:after="0" w:afterAutospacing="0"/>
        <w:ind w:firstLine="375"/>
        <w:rPr>
          <w:rFonts w:cs="Sylfaen"/>
          <w:vertAlign w:val="superscript"/>
          <w:lang w:val="hy-AM"/>
        </w:rPr>
      </w:pP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Fonts w:ascii="GHEA Grapalat" w:hAnsi="GHEA Grapalat" w:cs="Sylfaen"/>
          <w:vertAlign w:val="superscript"/>
          <w:lang w:val="hy-AM"/>
        </w:rPr>
        <w:t>ընտրված մասնակցի անվանումը</w:t>
      </w:r>
    </w:p>
    <w:p w14:paraId="057F0342" w14:textId="23A1B050" w:rsidR="00F27778" w:rsidRPr="00064ADD"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(այսուհետ՝ պրի</w:t>
      </w:r>
      <w:r w:rsidR="0058356F">
        <w:rPr>
          <w:rStyle w:val="Strong"/>
          <w:rFonts w:ascii="GHEA Grapalat" w:hAnsi="GHEA Grapalat"/>
          <w:b w:val="0"/>
          <w:bCs w:val="0"/>
          <w:sz w:val="20"/>
          <w:szCs w:val="20"/>
          <w:lang w:val="hy-AM"/>
        </w:rPr>
        <w:t>ն</w:t>
      </w:r>
      <w:r w:rsidRPr="00064ADD">
        <w:rPr>
          <w:rStyle w:val="Strong"/>
          <w:rFonts w:ascii="GHEA Grapalat" w:hAnsi="GHEA Grapalat"/>
          <w:b w:val="0"/>
          <w:bCs w:val="0"/>
          <w:sz w:val="20"/>
          <w:szCs w:val="20"/>
          <w:lang w:val="hy-AM"/>
        </w:rPr>
        <w:t xml:space="preserve">ցիպալ) </w:t>
      </w:r>
      <w:r w:rsidR="00F27778" w:rsidRPr="00064ADD">
        <w:rPr>
          <w:rStyle w:val="Strong"/>
          <w:rFonts w:ascii="GHEA Grapalat" w:hAnsi="GHEA Grapalat"/>
          <w:b w:val="0"/>
          <w:bCs w:val="0"/>
          <w:sz w:val="20"/>
          <w:szCs w:val="20"/>
          <w:lang w:val="hy-AM"/>
        </w:rPr>
        <w:t xml:space="preserve">կողմից կնքվելիք </w:t>
      </w:r>
      <w:r w:rsidR="007A5E2D" w:rsidRPr="00064ADD">
        <w:rPr>
          <w:rStyle w:val="Strong"/>
          <w:rFonts w:ascii="GHEA Grapalat" w:hAnsi="GHEA Grapalat"/>
          <w:b w:val="0"/>
          <w:bCs w:val="0"/>
          <w:sz w:val="20"/>
          <w:szCs w:val="20"/>
          <w:lang w:val="hy-AM"/>
        </w:rPr>
        <w:t>N</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00F27778" w:rsidRPr="00064ADD">
        <w:rPr>
          <w:rStyle w:val="Strong"/>
          <w:rFonts w:ascii="GHEA Grapalat" w:hAnsi="GHEA Grapalat"/>
          <w:b w:val="0"/>
          <w:bCs w:val="0"/>
          <w:sz w:val="20"/>
          <w:szCs w:val="20"/>
          <w:u w:val="single"/>
          <w:lang w:val="hy-AM"/>
        </w:rPr>
        <w:tab/>
        <w:t xml:space="preserve">           </w:t>
      </w:r>
      <w:r w:rsidR="00F27778" w:rsidRPr="00064ADD">
        <w:rPr>
          <w:rStyle w:val="Strong"/>
          <w:rFonts w:ascii="GHEA Grapalat" w:hAnsi="GHEA Grapalat"/>
          <w:b w:val="0"/>
          <w:bCs w:val="0"/>
          <w:sz w:val="20"/>
          <w:szCs w:val="20"/>
          <w:u w:val="single"/>
          <w:lang w:val="hy-AM"/>
        </w:rPr>
        <w:tab/>
      </w:r>
      <w:r w:rsidR="00F27778" w:rsidRPr="00064ADD">
        <w:rPr>
          <w:rStyle w:val="Strong"/>
          <w:rFonts w:ascii="GHEA Grapalat" w:hAnsi="GHEA Grapalat"/>
          <w:b w:val="0"/>
          <w:bCs w:val="0"/>
          <w:sz w:val="20"/>
          <w:szCs w:val="20"/>
          <w:u w:val="single"/>
          <w:lang w:val="hy-AM"/>
        </w:rPr>
        <w:tab/>
      </w:r>
      <w:r w:rsidR="00F27778" w:rsidRPr="00064ADD">
        <w:rPr>
          <w:rStyle w:val="Strong"/>
          <w:rFonts w:ascii="GHEA Grapalat" w:hAnsi="GHEA Grapalat"/>
          <w:b w:val="0"/>
          <w:bCs w:val="0"/>
          <w:sz w:val="20"/>
          <w:szCs w:val="20"/>
          <w:u w:val="single"/>
          <w:lang w:val="hy-AM"/>
        </w:rPr>
        <w:tab/>
      </w:r>
      <w:r w:rsidR="00F27778" w:rsidRPr="00064ADD">
        <w:rPr>
          <w:rStyle w:val="Strong"/>
          <w:rFonts w:ascii="GHEA Grapalat" w:hAnsi="GHEA Grapalat"/>
          <w:b w:val="0"/>
          <w:bCs w:val="0"/>
          <w:sz w:val="20"/>
          <w:szCs w:val="20"/>
          <w:u w:val="single"/>
          <w:lang w:val="hy-AM"/>
        </w:rPr>
        <w:tab/>
      </w:r>
      <w:r w:rsidR="00F27778" w:rsidRPr="00064ADD">
        <w:rPr>
          <w:rStyle w:val="Strong"/>
          <w:rFonts w:ascii="GHEA Grapalat" w:hAnsi="GHEA Grapalat"/>
          <w:b w:val="0"/>
          <w:bCs w:val="0"/>
          <w:sz w:val="20"/>
          <w:szCs w:val="20"/>
          <w:u w:val="single"/>
          <w:lang w:val="hy-AM"/>
        </w:rPr>
        <w:tab/>
      </w:r>
      <w:r w:rsidR="00F27778" w:rsidRPr="00064ADD">
        <w:rPr>
          <w:rStyle w:val="Strong"/>
          <w:rFonts w:ascii="GHEA Grapalat" w:hAnsi="GHEA Grapalat"/>
          <w:b w:val="0"/>
          <w:bCs w:val="0"/>
          <w:sz w:val="20"/>
          <w:szCs w:val="20"/>
          <w:lang w:val="hy-AM"/>
        </w:rPr>
        <w:tab/>
      </w:r>
      <w:r w:rsidR="00F27778" w:rsidRPr="00064ADD">
        <w:rPr>
          <w:rStyle w:val="Strong"/>
          <w:rFonts w:ascii="GHEA Grapalat" w:hAnsi="GHEA Grapalat"/>
          <w:b w:val="0"/>
          <w:bCs w:val="0"/>
          <w:sz w:val="20"/>
          <w:szCs w:val="20"/>
          <w:lang w:val="hy-AM"/>
        </w:rPr>
        <w:tab/>
      </w:r>
      <w:r w:rsidR="00F27778" w:rsidRPr="00064ADD">
        <w:rPr>
          <w:rStyle w:val="Strong"/>
          <w:rFonts w:ascii="GHEA Grapalat" w:hAnsi="GHEA Grapalat"/>
          <w:b w:val="0"/>
          <w:bCs w:val="0"/>
          <w:sz w:val="20"/>
          <w:szCs w:val="20"/>
          <w:lang w:val="hy-AM"/>
        </w:rPr>
        <w:tab/>
      </w:r>
      <w:r w:rsidR="00F27778" w:rsidRPr="00064ADD">
        <w:rPr>
          <w:rStyle w:val="Strong"/>
          <w:rFonts w:ascii="GHEA Grapalat" w:hAnsi="GHEA Grapalat"/>
          <w:b w:val="0"/>
          <w:bCs w:val="0"/>
          <w:sz w:val="20"/>
          <w:szCs w:val="20"/>
          <w:lang w:val="hy-AM"/>
        </w:rPr>
        <w:tab/>
      </w:r>
      <w:r w:rsidR="00F27778" w:rsidRPr="00064ADD">
        <w:rPr>
          <w:rStyle w:val="Strong"/>
          <w:rFonts w:ascii="GHEA Grapalat" w:hAnsi="GHEA Grapalat"/>
          <w:b w:val="0"/>
          <w:bCs w:val="0"/>
          <w:sz w:val="20"/>
          <w:szCs w:val="20"/>
          <w:lang w:val="hy-AM"/>
        </w:rPr>
        <w:tab/>
        <w:t xml:space="preserve">  </w:t>
      </w:r>
      <w:r w:rsidR="00F27778"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 xml:space="preserve"> </w:t>
      </w:r>
      <w:r w:rsidR="00F27778" w:rsidRPr="00064ADD">
        <w:rPr>
          <w:rStyle w:val="Strong"/>
          <w:rFonts w:ascii="GHEA Grapalat" w:hAnsi="GHEA Grapalat"/>
          <w:b w:val="0"/>
          <w:bCs w:val="0"/>
          <w:sz w:val="20"/>
          <w:szCs w:val="20"/>
          <w:lang w:val="hy-AM"/>
        </w:rPr>
        <w:tab/>
        <w:t xml:space="preserve">            </w:t>
      </w:r>
      <w:r w:rsidR="00E23921" w:rsidRPr="00064ADD">
        <w:rPr>
          <w:rFonts w:ascii="GHEA Grapalat" w:hAnsi="GHEA Grapalat" w:cs="Sylfaen"/>
          <w:vertAlign w:val="superscript"/>
          <w:lang w:val="hy-AM"/>
        </w:rPr>
        <w:t xml:space="preserve">կնքվելիք պայմանագրի </w:t>
      </w:r>
      <w:r w:rsidR="007A5E2D" w:rsidRPr="00064ADD">
        <w:rPr>
          <w:rFonts w:ascii="GHEA Grapalat" w:hAnsi="GHEA Grapalat" w:cs="Sylfaen"/>
          <w:vertAlign w:val="superscript"/>
          <w:lang w:val="hy-AM"/>
        </w:rPr>
        <w:t>համարը</w:t>
      </w:r>
    </w:p>
    <w:p w14:paraId="74ACAEC0" w14:textId="77777777" w:rsidR="00091EBC" w:rsidRPr="00064ADD" w:rsidRDefault="00F27778" w:rsidP="006E4901">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պայմանագրով </w:t>
      </w:r>
      <w:r w:rsidR="00091EBC" w:rsidRPr="00064ADD">
        <w:rPr>
          <w:rStyle w:val="Strong"/>
          <w:rFonts w:ascii="GHEA Grapalat" w:hAnsi="GHEA Grapalat"/>
          <w:b w:val="0"/>
          <w:bCs w:val="0"/>
          <w:sz w:val="20"/>
          <w:szCs w:val="20"/>
          <w:lang w:val="hy-AM"/>
        </w:rPr>
        <w:t xml:space="preserve"> </w:t>
      </w:r>
      <w:r w:rsidRPr="00064ADD">
        <w:rPr>
          <w:rStyle w:val="Strong"/>
          <w:rFonts w:ascii="GHEA Grapalat" w:hAnsi="GHEA Grapalat"/>
          <w:b w:val="0"/>
          <w:bCs w:val="0"/>
          <w:sz w:val="20"/>
          <w:szCs w:val="20"/>
          <w:lang w:val="hy-AM"/>
        </w:rPr>
        <w:t>նախատեսված պարտավորությունների կատարման համար անհրաժեշտ որակավոր</w:t>
      </w:r>
      <w:r w:rsidR="006E4901" w:rsidRPr="00064ADD">
        <w:rPr>
          <w:rStyle w:val="Strong"/>
          <w:rFonts w:ascii="GHEA Grapalat" w:hAnsi="GHEA Grapalat"/>
          <w:b w:val="0"/>
          <w:bCs w:val="0"/>
          <w:sz w:val="20"/>
          <w:szCs w:val="20"/>
          <w:lang w:val="hy-AM"/>
        </w:rPr>
        <w:t xml:space="preserve">ման ապահովում </w:t>
      </w:r>
      <w:r w:rsidR="00091EBC" w:rsidRPr="00064ADD">
        <w:rPr>
          <w:rStyle w:val="Strong"/>
          <w:rFonts w:ascii="GHEA Grapalat" w:hAnsi="GHEA Grapalat"/>
          <w:b w:val="0"/>
          <w:bCs w:val="0"/>
          <w:sz w:val="20"/>
          <w:szCs w:val="20"/>
          <w:lang w:val="hy-AM"/>
        </w:rPr>
        <w:t>(այսուհետ՝ երաշխավորված պարտավորություններ</w:t>
      </w:r>
      <w:r w:rsidR="007A5E2D" w:rsidRPr="00064ADD">
        <w:rPr>
          <w:rStyle w:val="Strong"/>
          <w:rFonts w:ascii="GHEA Grapalat" w:hAnsi="GHEA Grapalat"/>
          <w:b w:val="0"/>
          <w:bCs w:val="0"/>
          <w:sz w:val="20"/>
          <w:szCs w:val="20"/>
          <w:lang w:val="hy-AM"/>
        </w:rPr>
        <w:t>)</w:t>
      </w:r>
      <w:r w:rsidR="00091EBC" w:rsidRPr="00064ADD">
        <w:rPr>
          <w:rStyle w:val="Strong"/>
          <w:rFonts w:ascii="GHEA Grapalat" w:hAnsi="GHEA Grapalat"/>
          <w:b w:val="0"/>
          <w:bCs w:val="0"/>
          <w:sz w:val="20"/>
          <w:szCs w:val="20"/>
          <w:lang w:val="hy-AM"/>
        </w:rPr>
        <w:t xml:space="preserve">: </w:t>
      </w:r>
    </w:p>
    <w:p w14:paraId="1FB8E94C" w14:textId="77777777" w:rsidR="00091EBC" w:rsidRPr="00064ADD"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2. Երաշխիքով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(այսուհետ՝ երաշխիք տվող </w:t>
      </w:r>
    </w:p>
    <w:p w14:paraId="13DAD1AB" w14:textId="77777777" w:rsidR="00091EBC" w:rsidRPr="00064ADD" w:rsidRDefault="000D2AB2"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t xml:space="preserve"> </w:t>
      </w:r>
      <w:r w:rsidR="00091EBC" w:rsidRPr="00064ADD">
        <w:rPr>
          <w:rStyle w:val="Strong"/>
          <w:rFonts w:ascii="GHEA Grapalat" w:hAnsi="GHEA Grapalat"/>
          <w:b w:val="0"/>
          <w:bCs w:val="0"/>
          <w:sz w:val="20"/>
          <w:szCs w:val="20"/>
          <w:lang w:val="hy-AM"/>
        </w:rPr>
        <w:t xml:space="preserve">  </w:t>
      </w:r>
      <w:r w:rsidR="00091EBC" w:rsidRPr="00064ADD">
        <w:rPr>
          <w:rFonts w:ascii="GHEA Grapalat" w:hAnsi="GHEA Grapalat" w:cs="Sylfaen"/>
          <w:vertAlign w:val="superscript"/>
          <w:lang w:val="hy-AM"/>
        </w:rPr>
        <w:t>երաշխիքը տվող բանկի</w:t>
      </w:r>
      <w:r w:rsidR="00A57AD8" w:rsidRPr="00064ADD">
        <w:rPr>
          <w:rFonts w:ascii="GHEA Grapalat" w:hAnsi="GHEA Grapalat" w:cs="Sylfaen"/>
          <w:vertAlign w:val="superscript"/>
          <w:lang w:val="hy-AM"/>
        </w:rPr>
        <w:t xml:space="preserve"> </w:t>
      </w:r>
      <w:r w:rsidR="00091EBC" w:rsidRPr="00064ADD">
        <w:rPr>
          <w:rFonts w:ascii="GHEA Grapalat" w:hAnsi="GHEA Grapalat" w:cs="Sylfaen"/>
          <w:vertAlign w:val="superscript"/>
          <w:lang w:val="hy-AM"/>
        </w:rPr>
        <w:t>անվանումը</w:t>
      </w:r>
    </w:p>
    <w:p w14:paraId="4CAA446B" w14:textId="77777777" w:rsidR="00091EBC" w:rsidRPr="00064ADD"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006E4901" w:rsidRPr="00064ADD">
        <w:rPr>
          <w:rStyle w:val="Strong"/>
          <w:rFonts w:ascii="GHEA Grapalat" w:hAnsi="GHEA Grapalat"/>
          <w:b w:val="0"/>
          <w:bCs w:val="0"/>
          <w:sz w:val="20"/>
          <w:szCs w:val="20"/>
          <w:u w:val="single"/>
          <w:lang w:val="hy-AM"/>
        </w:rPr>
        <w:tab/>
      </w:r>
      <w:r w:rsidR="00286298" w:rsidRPr="00064ADD">
        <w:rPr>
          <w:rStyle w:val="Strong"/>
          <w:rFonts w:ascii="GHEA Grapalat" w:hAnsi="GHEA Grapalat"/>
          <w:b w:val="0"/>
          <w:bCs w:val="0"/>
          <w:sz w:val="20"/>
          <w:szCs w:val="20"/>
          <w:u w:val="single"/>
          <w:lang w:val="hy-AM"/>
        </w:rPr>
        <w:tab/>
      </w:r>
      <w:r w:rsidR="006E4901" w:rsidRPr="00064ADD">
        <w:rPr>
          <w:rStyle w:val="Strong"/>
          <w:rFonts w:ascii="GHEA Grapalat" w:hAnsi="GHEA Grapalat"/>
          <w:b w:val="0"/>
          <w:bCs w:val="0"/>
          <w:sz w:val="20"/>
          <w:szCs w:val="20"/>
          <w:u w:val="single"/>
          <w:lang w:val="hy-AM"/>
        </w:rPr>
        <w:t xml:space="preserve">  </w:t>
      </w:r>
    </w:p>
    <w:p w14:paraId="3B0F98A9" w14:textId="77777777" w:rsidR="00091EBC" w:rsidRPr="00064ADD"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064ADD">
        <w:rPr>
          <w:rFonts w:ascii="GHEA Grapalat" w:hAnsi="GHEA Grapalat" w:cs="Sylfaen"/>
          <w:vertAlign w:val="superscript"/>
          <w:lang w:val="hy-AM"/>
        </w:rPr>
        <w:t xml:space="preserve">  </w:t>
      </w:r>
      <w:r w:rsidR="006E4901" w:rsidRPr="00064ADD">
        <w:rPr>
          <w:rFonts w:ascii="GHEA Grapalat" w:hAnsi="GHEA Grapalat" w:cs="Sylfaen"/>
          <w:vertAlign w:val="superscript"/>
          <w:lang w:val="hy-AM"/>
        </w:rPr>
        <w:t xml:space="preserve">   </w:t>
      </w:r>
      <w:r w:rsidRPr="00064ADD">
        <w:rPr>
          <w:rFonts w:ascii="GHEA Grapalat" w:hAnsi="GHEA Grapalat" w:cs="Sylfaen"/>
          <w:vertAlign w:val="superscript"/>
          <w:lang w:val="hy-AM"/>
        </w:rPr>
        <w:t>գումարը թվերով և տառերով</w:t>
      </w:r>
    </w:p>
    <w:p w14:paraId="6060526D" w14:textId="16D2CD6A" w:rsidR="006E4901" w:rsidRPr="00064ADD" w:rsidRDefault="00091EBC"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(այսուհետ՝ երաշխիքի գումար)՝ պահանջն ստանալուց </w:t>
      </w:r>
      <w:r w:rsidR="00C76AAC" w:rsidRPr="00064ADD">
        <w:rPr>
          <w:rStyle w:val="Strong"/>
          <w:rFonts w:ascii="GHEA Grapalat" w:hAnsi="GHEA Grapalat"/>
          <w:b w:val="0"/>
          <w:bCs w:val="0"/>
          <w:sz w:val="20"/>
          <w:szCs w:val="20"/>
          <w:lang w:val="hy-AM"/>
        </w:rPr>
        <w:t>հինգ</w:t>
      </w:r>
      <w:r w:rsidRPr="00064ADD">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905571">
        <w:rPr>
          <w:rFonts w:ascii="GHEA Grapalat" w:hAnsi="GHEA Grapalat" w:cs="Sylfaen"/>
          <w:color w:val="FF0000"/>
          <w:lang w:val="es-ES"/>
        </w:rPr>
        <w:t>2475405900380000</w:t>
      </w:r>
      <w:r w:rsidRPr="00064ADD">
        <w:rPr>
          <w:rStyle w:val="Strong"/>
          <w:rFonts w:ascii="GHEA Grapalat" w:hAnsi="GHEA Grapalat"/>
          <w:b w:val="0"/>
          <w:bCs w:val="0"/>
          <w:sz w:val="20"/>
          <w:szCs w:val="20"/>
          <w:lang w:val="hy-AM"/>
        </w:rPr>
        <w:t xml:space="preserve"> հաշվեհամարին </w:t>
      </w:r>
      <w:r w:rsidR="006E4901" w:rsidRPr="00064ADD">
        <w:rPr>
          <w:rStyle w:val="Strong"/>
          <w:rFonts w:ascii="GHEA Grapalat" w:hAnsi="GHEA Grapalat"/>
          <w:b w:val="0"/>
          <w:bCs w:val="0"/>
          <w:sz w:val="20"/>
          <w:szCs w:val="20"/>
          <w:lang w:val="hy-AM"/>
        </w:rPr>
        <w:t>փոխանցման միջոցով:</w:t>
      </w:r>
    </w:p>
    <w:p w14:paraId="40FB826D" w14:textId="77777777" w:rsidR="00091EBC" w:rsidRPr="00064ADD"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064ADD">
        <w:rPr>
          <w:rFonts w:ascii="GHEA Grapalat" w:hAnsi="GHEA Grapalat"/>
          <w:color w:val="000000"/>
          <w:sz w:val="20"/>
          <w:szCs w:val="20"/>
          <w:lang w:val="hy-AM"/>
        </w:rPr>
        <w:t>3. Սույն երաշխիքն անհետկանչելի է:</w:t>
      </w:r>
    </w:p>
    <w:p w14:paraId="0BC772E2" w14:textId="77777777" w:rsidR="00091EBC" w:rsidRPr="00064ADD" w:rsidRDefault="00091EBC" w:rsidP="00A558B9">
      <w:pPr>
        <w:pStyle w:val="NormalWeb"/>
        <w:shd w:val="clear" w:color="auto" w:fill="FFFFFF"/>
        <w:spacing w:before="0" w:beforeAutospacing="0" w:after="0" w:afterAutospacing="0"/>
        <w:ind w:firstLine="708"/>
        <w:rPr>
          <w:rFonts w:ascii="GHEA Grapalat" w:hAnsi="GHEA Grapalat"/>
          <w:color w:val="000000"/>
          <w:sz w:val="20"/>
          <w:szCs w:val="20"/>
          <w:lang w:val="hy-AM"/>
        </w:rPr>
      </w:pPr>
      <w:r w:rsidRPr="00064ADD">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7D8EEF10" w14:textId="77777777" w:rsidR="00F42666" w:rsidRPr="00064ADD" w:rsidRDefault="00091EBC" w:rsidP="00F42666">
      <w:pPr>
        <w:pStyle w:val="NormalWeb"/>
        <w:shd w:val="clear" w:color="auto" w:fill="FFFFFF"/>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5. </w:t>
      </w:r>
      <w:r w:rsidR="00F42666" w:rsidRPr="00064ADD">
        <w:rPr>
          <w:rFonts w:ascii="GHEA Grapalat" w:hAnsi="GHEA Grapalat"/>
          <w:color w:val="000000"/>
          <w:sz w:val="20"/>
          <w:szCs w:val="20"/>
          <w:lang w:val="hy-AM"/>
        </w:rPr>
        <w:t xml:space="preserve">Երաշխիքը գործում է բենեֆիցիարի և պրինցիպալի միջև N </w:t>
      </w:r>
      <w:r w:rsidR="00F42666" w:rsidRPr="00064ADD">
        <w:rPr>
          <w:rFonts w:ascii="GHEA Grapalat" w:hAnsi="GHEA Grapalat"/>
          <w:color w:val="000000"/>
          <w:sz w:val="20"/>
          <w:szCs w:val="20"/>
          <w:u w:val="single"/>
          <w:lang w:val="hy-AM"/>
        </w:rPr>
        <w:tab/>
      </w:r>
      <w:r w:rsidR="00F42666" w:rsidRPr="00064ADD">
        <w:rPr>
          <w:rFonts w:ascii="GHEA Grapalat" w:hAnsi="GHEA Grapalat"/>
          <w:color w:val="000000"/>
          <w:sz w:val="20"/>
          <w:szCs w:val="20"/>
          <w:u w:val="single"/>
          <w:lang w:val="hy-AM"/>
        </w:rPr>
        <w:tab/>
      </w:r>
      <w:r w:rsidR="00F42666" w:rsidRPr="00064ADD">
        <w:rPr>
          <w:rFonts w:ascii="GHEA Grapalat" w:hAnsi="GHEA Grapalat"/>
          <w:color w:val="000000"/>
          <w:sz w:val="20"/>
          <w:szCs w:val="20"/>
          <w:u w:val="single"/>
          <w:lang w:val="hy-AM"/>
        </w:rPr>
        <w:tab/>
      </w:r>
      <w:r w:rsidR="00F42666" w:rsidRPr="00064ADD">
        <w:rPr>
          <w:rFonts w:ascii="GHEA Grapalat" w:hAnsi="GHEA Grapalat"/>
          <w:color w:val="000000"/>
          <w:sz w:val="20"/>
          <w:szCs w:val="20"/>
          <w:u w:val="single"/>
          <w:lang w:val="hy-AM"/>
        </w:rPr>
        <w:tab/>
      </w:r>
      <w:r w:rsidR="00F42666" w:rsidRPr="00064ADD">
        <w:rPr>
          <w:rFonts w:ascii="GHEA Grapalat" w:hAnsi="GHEA Grapalat"/>
          <w:color w:val="000000"/>
          <w:sz w:val="20"/>
          <w:szCs w:val="20"/>
          <w:u w:val="single"/>
          <w:lang w:val="hy-AM"/>
        </w:rPr>
        <w:tab/>
      </w:r>
    </w:p>
    <w:p w14:paraId="6F762408" w14:textId="77777777" w:rsidR="00F42666" w:rsidRPr="00064ADD" w:rsidRDefault="00F42666" w:rsidP="00F42666">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համարը </w:t>
      </w:r>
    </w:p>
    <w:p w14:paraId="2251446A" w14:textId="77777777" w:rsidR="00F42666" w:rsidRPr="00064ADD" w:rsidRDefault="00F42666" w:rsidP="00F42666">
      <w:pPr>
        <w:pStyle w:val="ListParagraph"/>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ծածկագրով կնքվելիք պայմանագիրն ուժի մեջ մտնելու օրվանից մինչև</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22BA5394" w14:textId="77777777" w:rsidR="00F42666" w:rsidRPr="00064ADD" w:rsidRDefault="00F42666" w:rsidP="00F42666">
      <w:pPr>
        <w:pStyle w:val="ListParagraph"/>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s="Sylfaen"/>
          <w:vertAlign w:val="superscript"/>
          <w:lang w:val="hy-AM"/>
        </w:rPr>
        <w:t xml:space="preserve">                                                                                                                                                </w:t>
      </w:r>
      <w:r w:rsidR="00493DAD" w:rsidRPr="00064ADD">
        <w:rPr>
          <w:rFonts w:ascii="GHEA Grapalat" w:hAnsi="GHEA Grapalat" w:cs="Sylfaen"/>
          <w:vertAlign w:val="superscript"/>
          <w:lang w:val="hy-AM"/>
        </w:rPr>
        <w:t xml:space="preserve">         </w:t>
      </w:r>
      <w:r w:rsidRPr="00064ADD">
        <w:rPr>
          <w:rFonts w:ascii="GHEA Grapalat" w:hAnsi="GHEA Grapalat" w:cs="Sylfaen"/>
          <w:vertAlign w:val="superscript"/>
          <w:lang w:val="hy-AM"/>
        </w:rPr>
        <w:t xml:space="preserve">   կնքվելիք պայմանագրով նախատեսված </w:t>
      </w:r>
    </w:p>
    <w:p w14:paraId="612509AA" w14:textId="77777777" w:rsidR="00493DAD" w:rsidRPr="00064ADD" w:rsidRDefault="00F42666" w:rsidP="00F42666">
      <w:pPr>
        <w:pStyle w:val="ListParagraph"/>
        <w:tabs>
          <w:tab w:val="left" w:pos="0"/>
        </w:tabs>
        <w:ind w:left="0"/>
        <w:mirrorIndents/>
        <w:jc w:val="both"/>
        <w:rPr>
          <w:rFonts w:ascii="GHEA Grapalat" w:hAnsi="GHEA Grapalat" w:cs="Sylfaen"/>
          <w:vertAlign w:val="superscript"/>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s="Sylfaen"/>
          <w:vertAlign w:val="superscript"/>
          <w:lang w:val="hy-AM"/>
        </w:rPr>
        <w:t xml:space="preserve"> </w:t>
      </w:r>
    </w:p>
    <w:p w14:paraId="64F0A1BC" w14:textId="77777777" w:rsidR="00F42666" w:rsidRPr="00064ADD" w:rsidRDefault="00F42666" w:rsidP="00F42666">
      <w:pPr>
        <w:pStyle w:val="ListParagraph"/>
        <w:tabs>
          <w:tab w:val="left" w:pos="0"/>
        </w:tabs>
        <w:ind w:left="0"/>
        <w:mirrorIndents/>
        <w:jc w:val="both"/>
        <w:rPr>
          <w:rFonts w:ascii="GHEA Grapalat" w:hAnsi="GHEA Grapalat"/>
          <w:color w:val="000000"/>
          <w:sz w:val="20"/>
          <w:szCs w:val="20"/>
          <w:lang w:val="hy-AM"/>
        </w:rPr>
      </w:pPr>
      <w:r w:rsidRPr="00064ADD">
        <w:rPr>
          <w:rFonts w:ascii="GHEA Grapalat" w:hAnsi="GHEA Grapalat" w:cs="Sylfaen"/>
          <w:vertAlign w:val="superscript"/>
          <w:lang w:val="hy-AM"/>
        </w:rPr>
        <w:t xml:space="preserve"> ծառայության մատուցման վերջնաժամկետը </w:t>
      </w:r>
      <w:r w:rsidRPr="00064ADD">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14:paraId="7E79A779" w14:textId="77777777" w:rsidR="00F07C37" w:rsidRPr="00064ADD" w:rsidRDefault="00091EBC" w:rsidP="00493DAD">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 xml:space="preserve">6. Բենեֆիցիարը պահանջը ներկայացնում է երաշխիք տվող անձին գրավոր ձևով: </w:t>
      </w:r>
    </w:p>
    <w:p w14:paraId="1C1AC8AB" w14:textId="77777777" w:rsidR="00091EBC" w:rsidRPr="00064ADD"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Պահանջին կից ներկայացվում են հետևյալ փաստաթղթերը՝</w:t>
      </w:r>
    </w:p>
    <w:p w14:paraId="4A90F767" w14:textId="77777777" w:rsidR="007B3D9D" w:rsidRPr="00064ADD" w:rsidRDefault="007B3D9D"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1</w:t>
      </w:r>
      <w:r w:rsidR="00091EBC" w:rsidRPr="00064ADD">
        <w:rPr>
          <w:rFonts w:ascii="GHEA Grapalat" w:hAnsi="GHEA Grapalat"/>
          <w:color w:val="000000"/>
          <w:sz w:val="20"/>
          <w:szCs w:val="20"/>
          <w:lang w:val="hy-AM"/>
        </w:rPr>
        <w:t xml:space="preserve">) </w:t>
      </w:r>
      <w:r w:rsidR="007A5E2D" w:rsidRPr="00064ADD">
        <w:rPr>
          <w:rFonts w:ascii="GHEA Grapalat" w:hAnsi="GHEA Grapalat"/>
          <w:color w:val="000000"/>
          <w:sz w:val="20"/>
          <w:szCs w:val="20"/>
          <w:lang w:val="hy-AM"/>
        </w:rPr>
        <w:t xml:space="preserve">N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0024041A" w:rsidRPr="00064ADD">
        <w:rPr>
          <w:rFonts w:ascii="GHEA Grapalat" w:hAnsi="GHEA Grapalat"/>
          <w:color w:val="000000"/>
          <w:sz w:val="20"/>
          <w:szCs w:val="20"/>
          <w:u w:val="single"/>
          <w:lang w:val="hy-AM"/>
        </w:rPr>
        <w:tab/>
      </w:r>
      <w:r w:rsidRPr="00064ADD">
        <w:rPr>
          <w:rFonts w:ascii="GHEA Grapalat" w:hAnsi="GHEA Grapalat"/>
          <w:color w:val="000000"/>
          <w:sz w:val="20"/>
          <w:szCs w:val="20"/>
          <w:lang w:val="hy-AM"/>
        </w:rPr>
        <w:t xml:space="preserve"> ծածկագրով կնքված պայմանագրի, ներառյալ նաև դրանում </w:t>
      </w:r>
    </w:p>
    <w:p w14:paraId="366FF57F" w14:textId="77777777" w:rsidR="007B3D9D" w:rsidRPr="00064ADD" w:rsidRDefault="007B3D9D" w:rsidP="007B3D9D">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w:t>
      </w:r>
      <w:r w:rsidR="0024041A" w:rsidRPr="00064ADD">
        <w:rPr>
          <w:rFonts w:ascii="GHEA Grapalat" w:hAnsi="GHEA Grapalat" w:cs="Sylfaen"/>
          <w:vertAlign w:val="superscript"/>
          <w:lang w:val="hy-AM"/>
        </w:rPr>
        <w:t xml:space="preserve">       </w:t>
      </w:r>
      <w:r w:rsidRPr="00064ADD">
        <w:rPr>
          <w:rFonts w:ascii="GHEA Grapalat" w:hAnsi="GHEA Grapalat" w:cs="Sylfaen"/>
          <w:vertAlign w:val="superscript"/>
          <w:lang w:val="hy-AM"/>
        </w:rPr>
        <w:t xml:space="preserve">  կնքվելիք պայմանագրի </w:t>
      </w:r>
      <w:r w:rsidR="007A5E2D" w:rsidRPr="00064ADD">
        <w:rPr>
          <w:rFonts w:ascii="GHEA Grapalat" w:hAnsi="GHEA Grapalat" w:cs="Sylfaen"/>
          <w:vertAlign w:val="superscript"/>
          <w:lang w:val="hy-AM"/>
        </w:rPr>
        <w:t>համարը</w:t>
      </w:r>
    </w:p>
    <w:p w14:paraId="0029E321" w14:textId="77777777" w:rsidR="00091EBC" w:rsidRPr="00064ADD" w:rsidRDefault="007B3D9D" w:rsidP="007B3D9D">
      <w:pPr>
        <w:pStyle w:val="NormalWeb"/>
        <w:shd w:val="clear" w:color="auto" w:fill="FFFFFF"/>
        <w:spacing w:before="0" w:beforeAutospacing="0" w:after="0" w:afterAutospacing="0"/>
        <w:rPr>
          <w:rFonts w:ascii="GHEA Grapalat" w:hAnsi="GHEA Grapalat"/>
          <w:color w:val="000000"/>
          <w:sz w:val="20"/>
          <w:szCs w:val="20"/>
          <w:lang w:val="hy-AM"/>
        </w:rPr>
      </w:pPr>
      <w:r w:rsidRPr="00064ADD">
        <w:rPr>
          <w:rFonts w:ascii="GHEA Grapalat" w:hAnsi="GHEA Grapalat"/>
          <w:color w:val="000000"/>
          <w:sz w:val="20"/>
          <w:szCs w:val="20"/>
          <w:lang w:val="hy-AM"/>
        </w:rPr>
        <w:t>կատարված փոփոխությունների, լրացուցիչ համաձայնագրերի պատճենները</w:t>
      </w:r>
      <w:r w:rsidR="00091EBC" w:rsidRPr="00064ADD">
        <w:rPr>
          <w:rFonts w:ascii="GHEA Grapalat" w:hAnsi="GHEA Grapalat"/>
          <w:color w:val="000000"/>
          <w:sz w:val="20"/>
          <w:szCs w:val="20"/>
          <w:lang w:val="hy-AM"/>
        </w:rPr>
        <w:t>.</w:t>
      </w:r>
    </w:p>
    <w:p w14:paraId="61FB223B" w14:textId="77777777" w:rsidR="007B3D9D" w:rsidRPr="00064ADD" w:rsidRDefault="007B3D9D" w:rsidP="007B3D9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2</w:t>
      </w:r>
      <w:r w:rsidR="00091EBC" w:rsidRPr="00064ADD">
        <w:rPr>
          <w:rFonts w:ascii="GHEA Grapalat" w:hAnsi="GHEA Grapalat"/>
          <w:color w:val="000000"/>
          <w:sz w:val="20"/>
          <w:szCs w:val="20"/>
          <w:lang w:val="hy-AM"/>
        </w:rPr>
        <w:t xml:space="preserve">) </w:t>
      </w:r>
      <w:r w:rsidRPr="00064ADD">
        <w:rPr>
          <w:rFonts w:ascii="GHEA Grapalat" w:hAnsi="GHEA Grapalat"/>
          <w:color w:val="000000"/>
          <w:sz w:val="20"/>
          <w:szCs w:val="20"/>
          <w:lang w:val="hy-AM"/>
        </w:rPr>
        <w:t xml:space="preserve">բենեֆիցիարի կողմից պայմանագիրը միակողմանի լուծելու մասին </w:t>
      </w:r>
      <w:r w:rsidR="00441EAD">
        <w:fldChar w:fldCharType="begin"/>
      </w:r>
      <w:r w:rsidR="00441EAD" w:rsidRPr="0071327B">
        <w:rPr>
          <w:lang w:val="hy-AM"/>
        </w:rPr>
        <w:instrText xml:space="preserve"> HYPERLINK "http://www.procurement.am" </w:instrText>
      </w:r>
      <w:r w:rsidR="00441EAD">
        <w:fldChar w:fldCharType="separate"/>
      </w:r>
      <w:r w:rsidRPr="00064ADD">
        <w:rPr>
          <w:rStyle w:val="Hyperlink"/>
          <w:rFonts w:ascii="GHEA Grapalat" w:hAnsi="GHEA Grapalat"/>
          <w:sz w:val="20"/>
          <w:szCs w:val="20"/>
          <w:lang w:val="hy-AM"/>
        </w:rPr>
        <w:t>www.procurement.am</w:t>
      </w:r>
      <w:r w:rsidR="00441EAD">
        <w:rPr>
          <w:rStyle w:val="Hyperlink"/>
          <w:rFonts w:ascii="GHEA Grapalat" w:hAnsi="GHEA Grapalat"/>
          <w:sz w:val="20"/>
          <w:szCs w:val="20"/>
          <w:lang w:val="hy-AM"/>
        </w:rPr>
        <w:fldChar w:fldCharType="end"/>
      </w:r>
      <w:r w:rsidRPr="00064ADD">
        <w:rPr>
          <w:rFonts w:ascii="GHEA Grapalat" w:hAnsi="GHEA Grapalat"/>
          <w:color w:val="000000"/>
          <w:sz w:val="20"/>
          <w:szCs w:val="20"/>
          <w:lang w:val="hy-AM"/>
        </w:rPr>
        <w:t xml:space="preserve"> հասց</w:t>
      </w:r>
      <w:r w:rsidR="00A57AD8" w:rsidRPr="00064ADD">
        <w:rPr>
          <w:rFonts w:ascii="GHEA Grapalat" w:hAnsi="GHEA Grapalat"/>
          <w:color w:val="000000"/>
          <w:sz w:val="20"/>
          <w:szCs w:val="20"/>
          <w:lang w:val="hy-AM"/>
        </w:rPr>
        <w:t>ե</w:t>
      </w:r>
      <w:r w:rsidRPr="00064ADD">
        <w:rPr>
          <w:rFonts w:ascii="GHEA Grapalat" w:hAnsi="GHEA Grapalat"/>
          <w:color w:val="000000"/>
          <w:sz w:val="20"/>
          <w:szCs w:val="20"/>
          <w:lang w:val="hy-AM"/>
        </w:rPr>
        <w:t>ով գործող տեղեկագրում հրապարակած ծանուցումը</w:t>
      </w:r>
      <w:r w:rsidR="004026C5" w:rsidRPr="00064ADD">
        <w:rPr>
          <w:rFonts w:ascii="GHEA Grapalat" w:hAnsi="GHEA Grapalat"/>
          <w:color w:val="000000"/>
          <w:sz w:val="20"/>
          <w:szCs w:val="20"/>
          <w:lang w:val="hy-AM"/>
        </w:rPr>
        <w:t>:</w:t>
      </w:r>
    </w:p>
    <w:p w14:paraId="7A5D28F1"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A57AD8" w:rsidRPr="00064ADD">
        <w:rPr>
          <w:rFonts w:ascii="GHEA Grapalat" w:hAnsi="GHEA Grapalat"/>
          <w:color w:val="000000"/>
          <w:sz w:val="20"/>
          <w:szCs w:val="20"/>
          <w:lang w:val="hy-AM"/>
        </w:rPr>
        <w:t>ց</w:t>
      </w:r>
      <w:r w:rsidRPr="00064ADD">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2F8A946" w14:textId="77777777" w:rsidR="00091EBC" w:rsidRPr="00064ADD" w:rsidRDefault="00764040"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w:t>
      </w:r>
      <w:r w:rsidR="00091EBC" w:rsidRPr="00064ADD">
        <w:rPr>
          <w:rFonts w:ascii="GHEA Grapalat" w:hAnsi="GHEA Grapalat"/>
          <w:color w:val="000000"/>
          <w:sz w:val="20"/>
          <w:szCs w:val="20"/>
          <w:lang w:val="hy-AM"/>
        </w:rPr>
        <w:t>. Երաշխիք տվող անձը մերժում է բենեֆիցիարի պահանջը, եթե`</w:t>
      </w:r>
    </w:p>
    <w:p w14:paraId="7882C8DB"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4C605F03" w14:textId="77777777" w:rsidR="00091EBC" w:rsidRPr="00064ADD"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պահանջը ներկայացվել է երաշխիքով սահմանված ժամկետի ավարտից հետո:</w:t>
      </w:r>
    </w:p>
    <w:p w14:paraId="2829CDD5" w14:textId="77777777" w:rsidR="00091EBC" w:rsidRPr="00064ADD" w:rsidRDefault="00764040"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9</w:t>
      </w:r>
      <w:r w:rsidR="00091EBC" w:rsidRPr="00064ADD">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6CA32C0"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w:t>
      </w:r>
      <w:r w:rsidR="00764040" w:rsidRPr="00064ADD">
        <w:rPr>
          <w:rFonts w:ascii="GHEA Grapalat" w:hAnsi="GHEA Grapalat"/>
          <w:color w:val="000000"/>
          <w:sz w:val="20"/>
          <w:szCs w:val="20"/>
          <w:lang w:val="hy-AM"/>
        </w:rPr>
        <w:t>0</w:t>
      </w:r>
      <w:r w:rsidRPr="00064ADD">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7609EFCD"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w:t>
      </w:r>
      <w:r w:rsidR="00764040" w:rsidRPr="00064ADD">
        <w:rPr>
          <w:rFonts w:ascii="GHEA Grapalat" w:hAnsi="GHEA Grapalat"/>
          <w:color w:val="000000"/>
          <w:sz w:val="20"/>
          <w:szCs w:val="20"/>
          <w:lang w:val="hy-AM"/>
        </w:rPr>
        <w:t>1</w:t>
      </w:r>
      <w:r w:rsidRPr="00064ADD">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6417591"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484843AC"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Գործադիր </w:t>
      </w:r>
      <w:r w:rsidR="0070371B" w:rsidRPr="00064ADD">
        <w:rPr>
          <w:rFonts w:ascii="GHEA Grapalat" w:hAnsi="GHEA Grapalat"/>
          <w:color w:val="000000"/>
          <w:sz w:val="20"/>
          <w:szCs w:val="20"/>
          <w:lang w:val="hy-AM"/>
        </w:rPr>
        <w:t xml:space="preserve">մարմնի ղեկավար </w:t>
      </w:r>
      <w:r w:rsidRPr="00064ADD">
        <w:rPr>
          <w:rFonts w:ascii="GHEA Grapalat" w:hAnsi="GHEA Grapalat"/>
          <w:color w:val="000000"/>
          <w:sz w:val="20"/>
          <w:szCs w:val="20"/>
          <w:lang w:val="hy-AM"/>
        </w:rPr>
        <w:t xml:space="preserve">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1758EB0A"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493D9209"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5A182DF9" w14:textId="77777777" w:rsidR="00091EBC" w:rsidRPr="00064ADD"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ամիսը, ամսաթիվը, տարեթիվը</w:t>
      </w:r>
    </w:p>
    <w:p w14:paraId="6CA886F7" w14:textId="77777777" w:rsidR="00493DAD" w:rsidRPr="00064ADD" w:rsidRDefault="00493DAD" w:rsidP="00752D6E">
      <w:pPr>
        <w:pStyle w:val="BodyTextIndent3"/>
        <w:spacing w:line="240" w:lineRule="auto"/>
        <w:jc w:val="right"/>
        <w:rPr>
          <w:rFonts w:ascii="GHEA Grapalat" w:hAnsi="GHEA Grapalat" w:cs="Sylfaen"/>
          <w:b/>
          <w:lang w:val="hy-AM"/>
        </w:rPr>
      </w:pPr>
    </w:p>
    <w:p w14:paraId="184EA5F2" w14:textId="77777777" w:rsidR="00493DAD" w:rsidRPr="00064ADD" w:rsidRDefault="00493DAD" w:rsidP="00752D6E">
      <w:pPr>
        <w:pStyle w:val="BodyTextIndent3"/>
        <w:spacing w:line="240" w:lineRule="auto"/>
        <w:jc w:val="right"/>
        <w:rPr>
          <w:rFonts w:ascii="GHEA Grapalat" w:hAnsi="GHEA Grapalat" w:cs="Sylfaen"/>
          <w:b/>
          <w:lang w:val="hy-AM"/>
        </w:rPr>
      </w:pPr>
    </w:p>
    <w:p w14:paraId="1C410444" w14:textId="77777777" w:rsidR="00493DAD" w:rsidRPr="00064ADD" w:rsidRDefault="00493DAD" w:rsidP="00752D6E">
      <w:pPr>
        <w:pStyle w:val="BodyTextIndent3"/>
        <w:spacing w:line="240" w:lineRule="auto"/>
        <w:jc w:val="right"/>
        <w:rPr>
          <w:rFonts w:ascii="GHEA Grapalat" w:hAnsi="GHEA Grapalat" w:cs="Sylfaen"/>
          <w:b/>
          <w:lang w:val="hy-AM"/>
        </w:rPr>
      </w:pPr>
    </w:p>
    <w:p w14:paraId="054D65E5" w14:textId="77777777" w:rsidR="00493DAD" w:rsidRPr="00064ADD" w:rsidRDefault="00493DAD" w:rsidP="00752D6E">
      <w:pPr>
        <w:pStyle w:val="BodyTextIndent3"/>
        <w:spacing w:line="240" w:lineRule="auto"/>
        <w:jc w:val="right"/>
        <w:rPr>
          <w:rFonts w:ascii="GHEA Grapalat" w:hAnsi="GHEA Grapalat" w:cs="Sylfaen"/>
          <w:b/>
          <w:lang w:val="hy-AM"/>
        </w:rPr>
      </w:pPr>
    </w:p>
    <w:p w14:paraId="054AB6B8" w14:textId="77777777" w:rsidR="00493DAD" w:rsidRPr="00064ADD" w:rsidRDefault="00493DAD" w:rsidP="00752D6E">
      <w:pPr>
        <w:pStyle w:val="BodyTextIndent3"/>
        <w:spacing w:line="240" w:lineRule="auto"/>
        <w:jc w:val="right"/>
        <w:rPr>
          <w:rFonts w:ascii="GHEA Grapalat" w:hAnsi="GHEA Grapalat" w:cs="Sylfaen"/>
          <w:b/>
          <w:lang w:val="hy-AM"/>
        </w:rPr>
      </w:pPr>
    </w:p>
    <w:p w14:paraId="1E5070FC" w14:textId="77777777" w:rsidR="00493DAD" w:rsidRPr="00064ADD" w:rsidRDefault="00493DAD" w:rsidP="00752D6E">
      <w:pPr>
        <w:pStyle w:val="BodyTextIndent3"/>
        <w:spacing w:line="240" w:lineRule="auto"/>
        <w:jc w:val="right"/>
        <w:rPr>
          <w:rFonts w:ascii="GHEA Grapalat" w:hAnsi="GHEA Grapalat" w:cs="Sylfaen"/>
          <w:b/>
          <w:lang w:val="hy-AM"/>
        </w:rPr>
      </w:pPr>
    </w:p>
    <w:p w14:paraId="0F0B399C" w14:textId="77777777" w:rsidR="00493DAD" w:rsidRPr="00064ADD" w:rsidRDefault="00493DAD" w:rsidP="00752D6E">
      <w:pPr>
        <w:pStyle w:val="BodyTextIndent3"/>
        <w:spacing w:line="240" w:lineRule="auto"/>
        <w:jc w:val="right"/>
        <w:rPr>
          <w:rFonts w:ascii="GHEA Grapalat" w:hAnsi="GHEA Grapalat" w:cs="Sylfaen"/>
          <w:b/>
          <w:lang w:val="hy-AM"/>
        </w:rPr>
      </w:pPr>
    </w:p>
    <w:p w14:paraId="3CADC2C7" w14:textId="77777777" w:rsidR="00493DAD" w:rsidRPr="00064ADD" w:rsidRDefault="00493DAD" w:rsidP="00752D6E">
      <w:pPr>
        <w:pStyle w:val="BodyTextIndent3"/>
        <w:spacing w:line="240" w:lineRule="auto"/>
        <w:jc w:val="right"/>
        <w:rPr>
          <w:rFonts w:ascii="GHEA Grapalat" w:hAnsi="GHEA Grapalat" w:cs="Sylfaen"/>
          <w:b/>
          <w:lang w:val="hy-AM"/>
        </w:rPr>
      </w:pPr>
    </w:p>
    <w:p w14:paraId="71163377" w14:textId="77777777" w:rsidR="00493DAD" w:rsidRPr="00064ADD" w:rsidRDefault="00493DAD" w:rsidP="00752D6E">
      <w:pPr>
        <w:pStyle w:val="BodyTextIndent3"/>
        <w:spacing w:line="240" w:lineRule="auto"/>
        <w:jc w:val="right"/>
        <w:rPr>
          <w:rFonts w:ascii="GHEA Grapalat" w:hAnsi="GHEA Grapalat" w:cs="Sylfaen"/>
          <w:b/>
          <w:lang w:val="hy-AM"/>
        </w:rPr>
      </w:pPr>
    </w:p>
    <w:p w14:paraId="7BC16100" w14:textId="77777777" w:rsidR="00493DAD" w:rsidRPr="00064ADD" w:rsidRDefault="00493DAD" w:rsidP="00752D6E">
      <w:pPr>
        <w:pStyle w:val="BodyTextIndent3"/>
        <w:spacing w:line="240" w:lineRule="auto"/>
        <w:jc w:val="right"/>
        <w:rPr>
          <w:rFonts w:ascii="GHEA Grapalat" w:hAnsi="GHEA Grapalat" w:cs="Sylfaen"/>
          <w:b/>
          <w:lang w:val="hy-AM"/>
        </w:rPr>
      </w:pPr>
    </w:p>
    <w:p w14:paraId="44B3381B" w14:textId="77777777" w:rsidR="00493DAD" w:rsidRPr="00064ADD" w:rsidRDefault="00493DAD" w:rsidP="00752D6E">
      <w:pPr>
        <w:pStyle w:val="BodyTextIndent3"/>
        <w:spacing w:line="240" w:lineRule="auto"/>
        <w:jc w:val="right"/>
        <w:rPr>
          <w:rFonts w:ascii="GHEA Grapalat" w:hAnsi="GHEA Grapalat" w:cs="Sylfaen"/>
          <w:b/>
          <w:lang w:val="hy-AM"/>
        </w:rPr>
      </w:pPr>
    </w:p>
    <w:p w14:paraId="2A7C4E6F" w14:textId="77777777" w:rsidR="00493DAD" w:rsidRPr="00064ADD" w:rsidRDefault="00493DAD" w:rsidP="00752D6E">
      <w:pPr>
        <w:pStyle w:val="BodyTextIndent3"/>
        <w:spacing w:line="240" w:lineRule="auto"/>
        <w:jc w:val="right"/>
        <w:rPr>
          <w:rFonts w:ascii="GHEA Grapalat" w:hAnsi="GHEA Grapalat" w:cs="Sylfaen"/>
          <w:b/>
          <w:lang w:val="hy-AM"/>
        </w:rPr>
      </w:pPr>
    </w:p>
    <w:p w14:paraId="7DD9BE01" w14:textId="77777777" w:rsidR="00493DAD" w:rsidRPr="00064ADD" w:rsidRDefault="00493DAD" w:rsidP="00752D6E">
      <w:pPr>
        <w:pStyle w:val="BodyTextIndent3"/>
        <w:spacing w:line="240" w:lineRule="auto"/>
        <w:jc w:val="right"/>
        <w:rPr>
          <w:rFonts w:ascii="GHEA Grapalat" w:hAnsi="GHEA Grapalat" w:cs="Sylfaen"/>
          <w:b/>
          <w:lang w:val="hy-AM"/>
        </w:rPr>
      </w:pPr>
    </w:p>
    <w:p w14:paraId="255B29B8" w14:textId="77777777" w:rsidR="00493DAD" w:rsidRPr="00064ADD" w:rsidRDefault="00493DAD" w:rsidP="00752D6E">
      <w:pPr>
        <w:pStyle w:val="BodyTextIndent3"/>
        <w:spacing w:line="240" w:lineRule="auto"/>
        <w:jc w:val="right"/>
        <w:rPr>
          <w:rFonts w:ascii="GHEA Grapalat" w:hAnsi="GHEA Grapalat" w:cs="Sylfaen"/>
          <w:b/>
          <w:lang w:val="hy-AM"/>
        </w:rPr>
      </w:pPr>
    </w:p>
    <w:p w14:paraId="355C4D57" w14:textId="77777777" w:rsidR="00493DAD" w:rsidRPr="00064ADD" w:rsidRDefault="00493DAD" w:rsidP="00752D6E">
      <w:pPr>
        <w:pStyle w:val="BodyTextIndent3"/>
        <w:spacing w:line="240" w:lineRule="auto"/>
        <w:jc w:val="right"/>
        <w:rPr>
          <w:rFonts w:ascii="GHEA Grapalat" w:hAnsi="GHEA Grapalat" w:cs="Sylfaen"/>
          <w:b/>
          <w:lang w:val="hy-AM"/>
        </w:rPr>
      </w:pPr>
    </w:p>
    <w:p w14:paraId="310FBFC0" w14:textId="77777777" w:rsidR="00493DAD" w:rsidRPr="00064ADD" w:rsidRDefault="00493DAD" w:rsidP="00752D6E">
      <w:pPr>
        <w:pStyle w:val="BodyTextIndent3"/>
        <w:spacing w:line="240" w:lineRule="auto"/>
        <w:jc w:val="right"/>
        <w:rPr>
          <w:rFonts w:ascii="GHEA Grapalat" w:hAnsi="GHEA Grapalat" w:cs="Sylfaen"/>
          <w:b/>
          <w:lang w:val="hy-AM"/>
        </w:rPr>
      </w:pPr>
    </w:p>
    <w:p w14:paraId="443BE49E" w14:textId="77777777" w:rsidR="00493DAD" w:rsidRPr="00064ADD" w:rsidRDefault="00493DAD" w:rsidP="00752D6E">
      <w:pPr>
        <w:pStyle w:val="BodyTextIndent3"/>
        <w:spacing w:line="240" w:lineRule="auto"/>
        <w:jc w:val="right"/>
        <w:rPr>
          <w:rFonts w:ascii="GHEA Grapalat" w:hAnsi="GHEA Grapalat" w:cs="Sylfaen"/>
          <w:b/>
          <w:lang w:val="hy-AM"/>
        </w:rPr>
      </w:pPr>
    </w:p>
    <w:p w14:paraId="48BE6042" w14:textId="77777777" w:rsidR="00493DAD" w:rsidRPr="00064ADD" w:rsidRDefault="00493DAD" w:rsidP="00752D6E">
      <w:pPr>
        <w:pStyle w:val="BodyTextIndent3"/>
        <w:spacing w:line="240" w:lineRule="auto"/>
        <w:jc w:val="right"/>
        <w:rPr>
          <w:rFonts w:ascii="GHEA Grapalat" w:hAnsi="GHEA Grapalat" w:cs="Sylfaen"/>
          <w:b/>
          <w:lang w:val="hy-AM"/>
        </w:rPr>
      </w:pPr>
    </w:p>
    <w:p w14:paraId="4A7F9C2B" w14:textId="77777777" w:rsidR="00493DAD" w:rsidRPr="00064ADD" w:rsidRDefault="00493DAD" w:rsidP="00752D6E">
      <w:pPr>
        <w:pStyle w:val="BodyTextIndent3"/>
        <w:spacing w:line="240" w:lineRule="auto"/>
        <w:jc w:val="right"/>
        <w:rPr>
          <w:rFonts w:ascii="GHEA Grapalat" w:hAnsi="GHEA Grapalat" w:cs="Sylfaen"/>
          <w:b/>
          <w:lang w:val="hy-AM"/>
        </w:rPr>
      </w:pPr>
    </w:p>
    <w:p w14:paraId="1C96EF72" w14:textId="77777777" w:rsidR="00493DAD" w:rsidRPr="00064ADD" w:rsidRDefault="00493DAD" w:rsidP="00752D6E">
      <w:pPr>
        <w:pStyle w:val="BodyTextIndent3"/>
        <w:spacing w:line="240" w:lineRule="auto"/>
        <w:jc w:val="right"/>
        <w:rPr>
          <w:rFonts w:ascii="GHEA Grapalat" w:hAnsi="GHEA Grapalat" w:cs="Sylfaen"/>
          <w:b/>
          <w:lang w:val="hy-AM"/>
        </w:rPr>
      </w:pPr>
    </w:p>
    <w:p w14:paraId="656CA960" w14:textId="77777777" w:rsidR="00493DAD" w:rsidRPr="00064ADD" w:rsidRDefault="00493DAD" w:rsidP="00752D6E">
      <w:pPr>
        <w:pStyle w:val="BodyTextIndent3"/>
        <w:spacing w:line="240" w:lineRule="auto"/>
        <w:jc w:val="right"/>
        <w:rPr>
          <w:rFonts w:ascii="GHEA Grapalat" w:hAnsi="GHEA Grapalat" w:cs="Sylfaen"/>
          <w:b/>
          <w:lang w:val="hy-AM"/>
        </w:rPr>
      </w:pPr>
    </w:p>
    <w:p w14:paraId="14AAB439" w14:textId="77777777" w:rsidR="00493DAD" w:rsidRPr="00064ADD" w:rsidRDefault="00493DAD" w:rsidP="00752D6E">
      <w:pPr>
        <w:pStyle w:val="BodyTextIndent3"/>
        <w:spacing w:line="240" w:lineRule="auto"/>
        <w:jc w:val="right"/>
        <w:rPr>
          <w:rFonts w:ascii="GHEA Grapalat" w:hAnsi="GHEA Grapalat" w:cs="Sylfaen"/>
          <w:b/>
          <w:lang w:val="hy-AM"/>
        </w:rPr>
      </w:pPr>
    </w:p>
    <w:p w14:paraId="73D0BB35" w14:textId="77777777" w:rsidR="00493DAD" w:rsidRPr="00064ADD" w:rsidRDefault="00493DAD" w:rsidP="00752D6E">
      <w:pPr>
        <w:pStyle w:val="BodyTextIndent3"/>
        <w:spacing w:line="240" w:lineRule="auto"/>
        <w:jc w:val="right"/>
        <w:rPr>
          <w:rFonts w:ascii="GHEA Grapalat" w:hAnsi="GHEA Grapalat" w:cs="Sylfaen"/>
          <w:b/>
          <w:lang w:val="hy-AM"/>
        </w:rPr>
      </w:pPr>
    </w:p>
    <w:p w14:paraId="29AACB8E" w14:textId="77777777" w:rsidR="00493DAD" w:rsidRPr="00064ADD" w:rsidRDefault="00493DAD" w:rsidP="00752D6E">
      <w:pPr>
        <w:pStyle w:val="BodyTextIndent3"/>
        <w:spacing w:line="240" w:lineRule="auto"/>
        <w:jc w:val="right"/>
        <w:rPr>
          <w:rFonts w:ascii="GHEA Grapalat" w:hAnsi="GHEA Grapalat" w:cs="Sylfaen"/>
          <w:b/>
          <w:lang w:val="hy-AM"/>
        </w:rPr>
      </w:pPr>
    </w:p>
    <w:p w14:paraId="184FBE43" w14:textId="77777777" w:rsidR="00493DAD" w:rsidRPr="00064ADD" w:rsidRDefault="00493DAD" w:rsidP="00752D6E">
      <w:pPr>
        <w:pStyle w:val="BodyTextIndent3"/>
        <w:spacing w:line="240" w:lineRule="auto"/>
        <w:jc w:val="right"/>
        <w:rPr>
          <w:rFonts w:ascii="GHEA Grapalat" w:hAnsi="GHEA Grapalat" w:cs="Sylfaen"/>
          <w:b/>
          <w:lang w:val="hy-AM"/>
        </w:rPr>
      </w:pPr>
    </w:p>
    <w:p w14:paraId="4642C23E" w14:textId="77777777" w:rsidR="00493DAD" w:rsidRPr="00064ADD" w:rsidRDefault="00493DAD" w:rsidP="00752D6E">
      <w:pPr>
        <w:pStyle w:val="BodyTextIndent3"/>
        <w:spacing w:line="240" w:lineRule="auto"/>
        <w:jc w:val="right"/>
        <w:rPr>
          <w:rFonts w:ascii="GHEA Grapalat" w:hAnsi="GHEA Grapalat" w:cs="Sylfaen"/>
          <w:b/>
          <w:lang w:val="hy-AM"/>
        </w:rPr>
      </w:pPr>
    </w:p>
    <w:p w14:paraId="0A229D51" w14:textId="77777777" w:rsidR="00493DAD" w:rsidRPr="00064ADD" w:rsidRDefault="00493DAD" w:rsidP="00752D6E">
      <w:pPr>
        <w:pStyle w:val="BodyTextIndent3"/>
        <w:spacing w:line="240" w:lineRule="auto"/>
        <w:jc w:val="right"/>
        <w:rPr>
          <w:rFonts w:ascii="GHEA Grapalat" w:hAnsi="GHEA Grapalat" w:cs="Sylfaen"/>
          <w:b/>
          <w:lang w:val="hy-AM"/>
        </w:rPr>
      </w:pPr>
    </w:p>
    <w:p w14:paraId="6CF9E944" w14:textId="77777777" w:rsidR="00493DAD" w:rsidRPr="00064ADD" w:rsidRDefault="00493DAD" w:rsidP="00752D6E">
      <w:pPr>
        <w:pStyle w:val="BodyTextIndent3"/>
        <w:spacing w:line="240" w:lineRule="auto"/>
        <w:jc w:val="right"/>
        <w:rPr>
          <w:rFonts w:ascii="GHEA Grapalat" w:hAnsi="GHEA Grapalat" w:cs="Sylfaen"/>
          <w:b/>
          <w:lang w:val="hy-AM"/>
        </w:rPr>
      </w:pPr>
    </w:p>
    <w:p w14:paraId="4A76C26C" w14:textId="77777777" w:rsidR="00493DAD" w:rsidRPr="00064ADD" w:rsidRDefault="00493DAD" w:rsidP="00752D6E">
      <w:pPr>
        <w:pStyle w:val="BodyTextIndent3"/>
        <w:spacing w:line="240" w:lineRule="auto"/>
        <w:jc w:val="right"/>
        <w:rPr>
          <w:rFonts w:ascii="GHEA Grapalat" w:hAnsi="GHEA Grapalat" w:cs="Sylfaen"/>
          <w:b/>
          <w:lang w:val="hy-AM"/>
        </w:rPr>
      </w:pPr>
    </w:p>
    <w:p w14:paraId="490D98A7" w14:textId="77777777" w:rsidR="00493DAD" w:rsidRPr="00064ADD" w:rsidRDefault="00493DAD" w:rsidP="00752D6E">
      <w:pPr>
        <w:pStyle w:val="BodyTextIndent3"/>
        <w:spacing w:line="240" w:lineRule="auto"/>
        <w:jc w:val="right"/>
        <w:rPr>
          <w:rFonts w:ascii="GHEA Grapalat" w:hAnsi="GHEA Grapalat" w:cs="Sylfaen"/>
          <w:b/>
          <w:lang w:val="hy-AM"/>
        </w:rPr>
      </w:pPr>
    </w:p>
    <w:p w14:paraId="29A61C54" w14:textId="77777777" w:rsidR="00493DAD" w:rsidRPr="00064ADD" w:rsidRDefault="00493DAD" w:rsidP="00752D6E">
      <w:pPr>
        <w:pStyle w:val="BodyTextIndent3"/>
        <w:spacing w:line="240" w:lineRule="auto"/>
        <w:jc w:val="right"/>
        <w:rPr>
          <w:rFonts w:ascii="GHEA Grapalat" w:hAnsi="GHEA Grapalat" w:cs="Sylfaen"/>
          <w:b/>
          <w:lang w:val="hy-AM"/>
        </w:rPr>
      </w:pPr>
    </w:p>
    <w:p w14:paraId="64999E4D" w14:textId="77777777" w:rsidR="00493DAD" w:rsidRPr="00064ADD" w:rsidRDefault="00493DAD" w:rsidP="00752D6E">
      <w:pPr>
        <w:pStyle w:val="BodyTextIndent3"/>
        <w:spacing w:line="240" w:lineRule="auto"/>
        <w:jc w:val="right"/>
        <w:rPr>
          <w:rFonts w:ascii="GHEA Grapalat" w:hAnsi="GHEA Grapalat" w:cs="Sylfaen"/>
          <w:b/>
          <w:lang w:val="hy-AM"/>
        </w:rPr>
      </w:pPr>
    </w:p>
    <w:p w14:paraId="745ADD5D" w14:textId="77777777" w:rsidR="00493DAD" w:rsidRPr="00064ADD" w:rsidRDefault="00493DAD" w:rsidP="00752D6E">
      <w:pPr>
        <w:pStyle w:val="BodyTextIndent3"/>
        <w:spacing w:line="240" w:lineRule="auto"/>
        <w:jc w:val="right"/>
        <w:rPr>
          <w:rFonts w:ascii="GHEA Grapalat" w:hAnsi="GHEA Grapalat" w:cs="Sylfaen"/>
          <w:b/>
          <w:lang w:val="hy-AM"/>
        </w:rPr>
      </w:pPr>
    </w:p>
    <w:p w14:paraId="5CEB407B" w14:textId="77777777" w:rsidR="00493DAD" w:rsidRPr="00064ADD" w:rsidRDefault="00493DAD" w:rsidP="00752D6E">
      <w:pPr>
        <w:pStyle w:val="BodyTextIndent3"/>
        <w:spacing w:line="240" w:lineRule="auto"/>
        <w:jc w:val="right"/>
        <w:rPr>
          <w:rFonts w:ascii="GHEA Grapalat" w:hAnsi="GHEA Grapalat" w:cs="Sylfaen"/>
          <w:b/>
          <w:lang w:val="hy-AM"/>
        </w:rPr>
      </w:pPr>
    </w:p>
    <w:p w14:paraId="481586B9" w14:textId="77777777" w:rsidR="00493DAD" w:rsidRPr="00064ADD" w:rsidRDefault="00493DAD" w:rsidP="00752D6E">
      <w:pPr>
        <w:pStyle w:val="BodyTextIndent3"/>
        <w:spacing w:line="240" w:lineRule="auto"/>
        <w:jc w:val="right"/>
        <w:rPr>
          <w:rFonts w:ascii="GHEA Grapalat" w:hAnsi="GHEA Grapalat" w:cs="Sylfaen"/>
          <w:b/>
          <w:lang w:val="hy-AM"/>
        </w:rPr>
      </w:pPr>
    </w:p>
    <w:p w14:paraId="7CDE5174" w14:textId="77777777" w:rsidR="00493DAD" w:rsidRPr="00064ADD" w:rsidRDefault="00493DAD" w:rsidP="00752D6E">
      <w:pPr>
        <w:pStyle w:val="BodyTextIndent3"/>
        <w:spacing w:line="240" w:lineRule="auto"/>
        <w:jc w:val="right"/>
        <w:rPr>
          <w:rFonts w:ascii="GHEA Grapalat" w:hAnsi="GHEA Grapalat" w:cs="Sylfaen"/>
          <w:b/>
          <w:lang w:val="hy-AM"/>
        </w:rPr>
      </w:pPr>
    </w:p>
    <w:p w14:paraId="77E7BEB5" w14:textId="77777777" w:rsidR="00493DAD" w:rsidRPr="00064ADD" w:rsidRDefault="00493DAD" w:rsidP="00752D6E">
      <w:pPr>
        <w:pStyle w:val="BodyTextIndent3"/>
        <w:spacing w:line="240" w:lineRule="auto"/>
        <w:jc w:val="right"/>
        <w:rPr>
          <w:rFonts w:ascii="GHEA Grapalat" w:hAnsi="GHEA Grapalat" w:cs="Sylfaen"/>
          <w:b/>
          <w:lang w:val="hy-AM"/>
        </w:rPr>
      </w:pPr>
    </w:p>
    <w:p w14:paraId="108C116E" w14:textId="77777777" w:rsidR="00493DAD" w:rsidRPr="00064ADD" w:rsidRDefault="00493DAD" w:rsidP="00752D6E">
      <w:pPr>
        <w:pStyle w:val="BodyTextIndent3"/>
        <w:spacing w:line="240" w:lineRule="auto"/>
        <w:jc w:val="right"/>
        <w:rPr>
          <w:rFonts w:ascii="GHEA Grapalat" w:hAnsi="GHEA Grapalat" w:cs="Sylfaen"/>
          <w:b/>
          <w:lang w:val="hy-AM"/>
        </w:rPr>
      </w:pPr>
    </w:p>
    <w:p w14:paraId="68855D2F" w14:textId="77777777" w:rsidR="00493DAD" w:rsidRPr="00064ADD" w:rsidRDefault="00493DAD" w:rsidP="00752D6E">
      <w:pPr>
        <w:pStyle w:val="BodyTextIndent3"/>
        <w:spacing w:line="240" w:lineRule="auto"/>
        <w:jc w:val="right"/>
        <w:rPr>
          <w:rFonts w:ascii="GHEA Grapalat" w:hAnsi="GHEA Grapalat" w:cs="Sylfaen"/>
          <w:b/>
          <w:lang w:val="hy-AM"/>
        </w:rPr>
      </w:pPr>
    </w:p>
    <w:p w14:paraId="5F54C511" w14:textId="77777777" w:rsidR="00493DAD" w:rsidRPr="00064ADD" w:rsidRDefault="00493DAD" w:rsidP="00752D6E">
      <w:pPr>
        <w:pStyle w:val="BodyTextIndent3"/>
        <w:spacing w:line="240" w:lineRule="auto"/>
        <w:jc w:val="right"/>
        <w:rPr>
          <w:rFonts w:ascii="GHEA Grapalat" w:hAnsi="GHEA Grapalat" w:cs="Sylfaen"/>
          <w:b/>
          <w:lang w:val="hy-AM"/>
        </w:rPr>
      </w:pPr>
    </w:p>
    <w:p w14:paraId="5218F3B8" w14:textId="77777777" w:rsidR="00493DAD" w:rsidRPr="00064ADD" w:rsidRDefault="00493DAD" w:rsidP="00752D6E">
      <w:pPr>
        <w:pStyle w:val="BodyTextIndent3"/>
        <w:spacing w:line="240" w:lineRule="auto"/>
        <w:jc w:val="right"/>
        <w:rPr>
          <w:rFonts w:ascii="GHEA Grapalat" w:hAnsi="GHEA Grapalat" w:cs="Sylfaen"/>
          <w:b/>
          <w:lang w:val="hy-AM"/>
        </w:rPr>
      </w:pPr>
    </w:p>
    <w:p w14:paraId="224AABD1" w14:textId="77777777" w:rsidR="00493DAD" w:rsidRPr="00064ADD" w:rsidRDefault="00493DAD" w:rsidP="00752D6E">
      <w:pPr>
        <w:pStyle w:val="BodyTextIndent3"/>
        <w:spacing w:line="240" w:lineRule="auto"/>
        <w:jc w:val="right"/>
        <w:rPr>
          <w:rFonts w:ascii="GHEA Grapalat" w:hAnsi="GHEA Grapalat" w:cs="Sylfaen"/>
          <w:b/>
          <w:lang w:val="hy-AM"/>
        </w:rPr>
      </w:pPr>
    </w:p>
    <w:p w14:paraId="25AE3FD4" w14:textId="77777777" w:rsidR="00493DAD" w:rsidRPr="00064ADD" w:rsidRDefault="00493DAD" w:rsidP="00752D6E">
      <w:pPr>
        <w:pStyle w:val="BodyTextIndent3"/>
        <w:spacing w:line="240" w:lineRule="auto"/>
        <w:jc w:val="right"/>
        <w:rPr>
          <w:rFonts w:ascii="GHEA Grapalat" w:hAnsi="GHEA Grapalat" w:cs="Sylfaen"/>
          <w:b/>
          <w:lang w:val="hy-AM"/>
        </w:rPr>
      </w:pPr>
    </w:p>
    <w:p w14:paraId="28D365C2" w14:textId="77777777" w:rsidR="00493DAD" w:rsidRPr="00064ADD" w:rsidRDefault="00493DAD" w:rsidP="00752D6E">
      <w:pPr>
        <w:pStyle w:val="BodyTextIndent3"/>
        <w:spacing w:line="240" w:lineRule="auto"/>
        <w:jc w:val="right"/>
        <w:rPr>
          <w:rFonts w:ascii="GHEA Grapalat" w:hAnsi="GHEA Grapalat" w:cs="Sylfaen"/>
          <w:b/>
          <w:lang w:val="hy-AM"/>
        </w:rPr>
      </w:pPr>
    </w:p>
    <w:p w14:paraId="50F390BA" w14:textId="77777777" w:rsidR="00493DAD" w:rsidRPr="00064ADD" w:rsidRDefault="00493DAD" w:rsidP="00752D6E">
      <w:pPr>
        <w:pStyle w:val="BodyTextIndent3"/>
        <w:spacing w:line="240" w:lineRule="auto"/>
        <w:jc w:val="right"/>
        <w:rPr>
          <w:rFonts w:ascii="GHEA Grapalat" w:hAnsi="GHEA Grapalat" w:cs="Sylfaen"/>
          <w:b/>
          <w:lang w:val="hy-AM"/>
        </w:rPr>
      </w:pPr>
    </w:p>
    <w:p w14:paraId="2B0413D3" w14:textId="77777777" w:rsidR="00493DAD" w:rsidRPr="00064ADD" w:rsidRDefault="00493DAD" w:rsidP="00752D6E">
      <w:pPr>
        <w:pStyle w:val="BodyTextIndent3"/>
        <w:spacing w:line="240" w:lineRule="auto"/>
        <w:jc w:val="right"/>
        <w:rPr>
          <w:rFonts w:ascii="GHEA Grapalat" w:hAnsi="GHEA Grapalat" w:cs="Sylfaen"/>
          <w:b/>
          <w:lang w:val="hy-AM"/>
        </w:rPr>
      </w:pPr>
    </w:p>
    <w:p w14:paraId="567960D7" w14:textId="77777777" w:rsidR="00493DAD" w:rsidRPr="00064ADD" w:rsidRDefault="00493DAD" w:rsidP="00752D6E">
      <w:pPr>
        <w:pStyle w:val="BodyTextIndent3"/>
        <w:spacing w:line="240" w:lineRule="auto"/>
        <w:jc w:val="right"/>
        <w:rPr>
          <w:rFonts w:ascii="GHEA Grapalat" w:hAnsi="GHEA Grapalat" w:cs="Sylfaen"/>
          <w:b/>
          <w:lang w:val="hy-AM"/>
        </w:rPr>
      </w:pPr>
    </w:p>
    <w:p w14:paraId="0984F41F" w14:textId="7FF65824" w:rsidR="00493DAD" w:rsidRDefault="00493DAD" w:rsidP="00752D6E">
      <w:pPr>
        <w:pStyle w:val="BodyTextIndent3"/>
        <w:spacing w:line="240" w:lineRule="auto"/>
        <w:jc w:val="right"/>
        <w:rPr>
          <w:rFonts w:ascii="GHEA Grapalat" w:hAnsi="GHEA Grapalat" w:cs="Sylfaen"/>
          <w:b/>
          <w:lang w:val="hy-AM"/>
        </w:rPr>
      </w:pPr>
    </w:p>
    <w:p w14:paraId="28A06094" w14:textId="2BA5DF37" w:rsidR="00426991" w:rsidRDefault="00426991" w:rsidP="00752D6E">
      <w:pPr>
        <w:pStyle w:val="BodyTextIndent3"/>
        <w:spacing w:line="240" w:lineRule="auto"/>
        <w:jc w:val="right"/>
        <w:rPr>
          <w:rFonts w:ascii="GHEA Grapalat" w:hAnsi="GHEA Grapalat" w:cs="Sylfaen"/>
          <w:b/>
          <w:lang w:val="hy-AM"/>
        </w:rPr>
      </w:pPr>
    </w:p>
    <w:p w14:paraId="15710578" w14:textId="2BEB80D2" w:rsidR="00426991" w:rsidRDefault="00426991" w:rsidP="00752D6E">
      <w:pPr>
        <w:pStyle w:val="BodyTextIndent3"/>
        <w:spacing w:line="240" w:lineRule="auto"/>
        <w:jc w:val="right"/>
        <w:rPr>
          <w:rFonts w:ascii="GHEA Grapalat" w:hAnsi="GHEA Grapalat" w:cs="Sylfaen"/>
          <w:b/>
          <w:lang w:val="hy-AM"/>
        </w:rPr>
      </w:pPr>
    </w:p>
    <w:p w14:paraId="04B9C2EC" w14:textId="77777777" w:rsidR="00426991" w:rsidRPr="00064ADD" w:rsidRDefault="00426991" w:rsidP="00752D6E">
      <w:pPr>
        <w:pStyle w:val="BodyTextIndent3"/>
        <w:spacing w:line="240" w:lineRule="auto"/>
        <w:jc w:val="right"/>
        <w:rPr>
          <w:rFonts w:ascii="GHEA Grapalat" w:hAnsi="GHEA Grapalat" w:cs="Sylfaen"/>
          <w:b/>
          <w:lang w:val="hy-AM"/>
        </w:rPr>
      </w:pPr>
    </w:p>
    <w:p w14:paraId="4C95FED6" w14:textId="77777777" w:rsidR="00493DAD" w:rsidRPr="00064ADD" w:rsidRDefault="00493DAD" w:rsidP="00752D6E">
      <w:pPr>
        <w:pStyle w:val="BodyTextIndent3"/>
        <w:spacing w:line="240" w:lineRule="auto"/>
        <w:jc w:val="right"/>
        <w:rPr>
          <w:rFonts w:ascii="GHEA Grapalat" w:hAnsi="GHEA Grapalat" w:cs="Sylfaen"/>
          <w:b/>
          <w:lang w:val="hy-AM"/>
        </w:rPr>
      </w:pPr>
    </w:p>
    <w:p w14:paraId="315E2CB6" w14:textId="77777777" w:rsidR="00493DAD" w:rsidRPr="00064ADD" w:rsidRDefault="00493DAD" w:rsidP="00752D6E">
      <w:pPr>
        <w:pStyle w:val="BodyTextIndent3"/>
        <w:spacing w:line="240" w:lineRule="auto"/>
        <w:jc w:val="right"/>
        <w:rPr>
          <w:rFonts w:ascii="GHEA Grapalat" w:hAnsi="GHEA Grapalat" w:cs="Sylfaen"/>
          <w:b/>
          <w:lang w:val="hy-AM"/>
        </w:rPr>
      </w:pPr>
    </w:p>
    <w:p w14:paraId="04E61B36" w14:textId="77777777" w:rsidR="00493DAD" w:rsidRPr="00064ADD" w:rsidRDefault="00493DAD" w:rsidP="00752D6E">
      <w:pPr>
        <w:pStyle w:val="BodyTextIndent3"/>
        <w:spacing w:line="240" w:lineRule="auto"/>
        <w:jc w:val="right"/>
        <w:rPr>
          <w:rFonts w:ascii="GHEA Grapalat" w:hAnsi="GHEA Grapalat" w:cs="Sylfaen"/>
          <w:b/>
          <w:lang w:val="hy-AM"/>
        </w:rPr>
      </w:pPr>
    </w:p>
    <w:p w14:paraId="0AAE98F9" w14:textId="77777777" w:rsidR="00493DAD" w:rsidRPr="00064ADD" w:rsidRDefault="00493DAD" w:rsidP="00752D6E">
      <w:pPr>
        <w:pStyle w:val="BodyTextIndent3"/>
        <w:spacing w:line="240" w:lineRule="auto"/>
        <w:jc w:val="right"/>
        <w:rPr>
          <w:rFonts w:ascii="GHEA Grapalat" w:hAnsi="GHEA Grapalat" w:cs="Sylfaen"/>
          <w:b/>
          <w:lang w:val="hy-AM"/>
        </w:rPr>
      </w:pPr>
    </w:p>
    <w:p w14:paraId="5DDE2CD1" w14:textId="28709488" w:rsidR="007862B1" w:rsidRPr="00064ADD" w:rsidRDefault="007862B1" w:rsidP="00764040">
      <w:pPr>
        <w:pStyle w:val="BodyTextIndent3"/>
        <w:spacing w:line="240" w:lineRule="auto"/>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14:paraId="2F6A2A04" w14:textId="2A99A22B" w:rsidR="007862B1" w:rsidRPr="00064ADD" w:rsidRDefault="0071327B" w:rsidP="007862B1">
      <w:pPr>
        <w:pStyle w:val="BodyTextIndent3"/>
        <w:spacing w:line="240" w:lineRule="auto"/>
        <w:jc w:val="right"/>
        <w:rPr>
          <w:rFonts w:ascii="GHEA Grapalat" w:hAnsi="GHEA Grapalat" w:cs="Arial"/>
          <w:b/>
          <w:lang w:val="hy-AM"/>
        </w:rPr>
      </w:pPr>
      <w:r>
        <w:rPr>
          <w:rFonts w:ascii="GHEA Grapalat" w:hAnsi="GHEA Grapalat"/>
          <w:b/>
          <w:color w:val="FF0000"/>
          <w:lang w:val="hy-AM"/>
        </w:rPr>
        <w:t>ԱՄՄՀԼԿՀՈԱԿ-ՀԲՄԾՁԲ-23/6</w:t>
      </w:r>
      <w:r w:rsidR="007862B1" w:rsidRPr="00064ADD">
        <w:rPr>
          <w:rFonts w:ascii="GHEA Grapalat" w:hAnsi="GHEA Grapalat"/>
          <w:b/>
          <w:lang w:val="hy-AM"/>
        </w:rPr>
        <w:t xml:space="preserve">  </w:t>
      </w:r>
      <w:r w:rsidR="007862B1" w:rsidRPr="00064ADD">
        <w:rPr>
          <w:rFonts w:ascii="GHEA Grapalat" w:hAnsi="GHEA Grapalat" w:cs="Sylfaen"/>
          <w:b/>
          <w:lang w:val="hy-AM"/>
        </w:rPr>
        <w:t>ծածկագրով</w:t>
      </w:r>
    </w:p>
    <w:p w14:paraId="16DA97FF" w14:textId="6409DF8A" w:rsidR="007862B1" w:rsidRPr="00064ADD" w:rsidRDefault="00C77138" w:rsidP="007862B1">
      <w:pPr>
        <w:pStyle w:val="BodyTextIndent3"/>
        <w:spacing w:line="240" w:lineRule="auto"/>
        <w:jc w:val="right"/>
        <w:rPr>
          <w:rFonts w:ascii="GHEA Grapalat" w:hAnsi="GHEA Grapalat" w:cs="Sylfaen"/>
          <w:b/>
          <w:lang w:val="hy-AM"/>
        </w:rPr>
      </w:pPr>
      <w:r>
        <w:rPr>
          <w:rFonts w:ascii="GHEA Grapalat" w:hAnsi="GHEA Grapalat" w:cs="Sylfaen"/>
          <w:b/>
          <w:lang w:val="hy-AM"/>
        </w:rPr>
        <w:t>ՀՐԱՏԱՊ ԲԱՑ ՄՐՑՈՒՅԹ</w:t>
      </w:r>
      <w:r w:rsidR="007862B1" w:rsidRPr="00064ADD">
        <w:rPr>
          <w:rFonts w:ascii="GHEA Grapalat" w:hAnsi="GHEA Grapalat" w:cs="Arial"/>
          <w:b/>
          <w:lang w:val="hy-AM"/>
        </w:rPr>
        <w:t xml:space="preserve">ի </w:t>
      </w:r>
      <w:r w:rsidR="007862B1" w:rsidRPr="00064ADD">
        <w:rPr>
          <w:rFonts w:ascii="GHEA Grapalat" w:hAnsi="GHEA Grapalat" w:cs="Sylfaen"/>
          <w:b/>
          <w:lang w:val="hy-AM"/>
        </w:rPr>
        <w:t>հրավերի</w:t>
      </w:r>
    </w:p>
    <w:p w14:paraId="5B05E27C" w14:textId="77777777" w:rsidR="007862B1" w:rsidRPr="00064ADD" w:rsidRDefault="007862B1" w:rsidP="007862B1">
      <w:pPr>
        <w:pStyle w:val="BodyTextIndent3"/>
        <w:spacing w:line="240" w:lineRule="auto"/>
        <w:jc w:val="right"/>
        <w:rPr>
          <w:rFonts w:ascii="GHEA Grapalat" w:hAnsi="GHEA Grapalat" w:cs="Sylfaen"/>
          <w:b/>
          <w:lang w:val="hy-AM"/>
        </w:rPr>
      </w:pPr>
    </w:p>
    <w:p w14:paraId="0BCE8884" w14:textId="77777777"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0D57DEC9" w14:textId="77777777"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14:paraId="7F0A8CA6" w14:textId="77777777"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14:paraId="52C2AF05" w14:textId="77777777"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lang w:val="hy-AM"/>
        </w:rPr>
        <w:t xml:space="preserve"> 20   թ.**</w:t>
      </w:r>
    </w:p>
    <w:p w14:paraId="11C13041" w14:textId="77777777" w:rsidR="007862B1" w:rsidRPr="00064ADD" w:rsidRDefault="007862B1" w:rsidP="007862B1">
      <w:pPr>
        <w:rPr>
          <w:rFonts w:ascii="GHEA Grapalat" w:hAnsi="GHEA Grapalat" w:cs="GHEA Grapalat"/>
          <w:sz w:val="20"/>
          <w:szCs w:val="20"/>
          <w:lang w:val="hy-AM"/>
        </w:rPr>
      </w:pPr>
    </w:p>
    <w:p w14:paraId="3B64F47F" w14:textId="77777777"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B047F89" w14:textId="77777777"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69D649D" w14:textId="77777777" w:rsidR="007862B1" w:rsidRPr="00064ADD" w:rsidRDefault="007862B1" w:rsidP="007862B1">
      <w:pPr>
        <w:ind w:firstLine="708"/>
        <w:jc w:val="both"/>
        <w:rPr>
          <w:rFonts w:ascii="GHEA Grapalat" w:hAnsi="GHEA Grapalat" w:cs="GHEA Grapalat"/>
          <w:sz w:val="20"/>
          <w:szCs w:val="20"/>
          <w:lang w:val="hy-AM"/>
        </w:rPr>
      </w:pPr>
    </w:p>
    <w:p w14:paraId="3F29BD91" w14:textId="77777777"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proofErr w:type="spellStart"/>
      <w:r w:rsidRPr="00064ADD">
        <w:rPr>
          <w:rFonts w:ascii="GHEA Grapalat" w:hAnsi="GHEA Grapalat" w:cs="GHEA Grapalat"/>
          <w:b/>
          <w:sz w:val="20"/>
          <w:szCs w:val="20"/>
        </w:rPr>
        <w:t>ամաձայնության</w:t>
      </w:r>
      <w:proofErr w:type="spellEnd"/>
      <w:r w:rsidRPr="00064ADD">
        <w:rPr>
          <w:rFonts w:ascii="GHEA Grapalat" w:hAnsi="GHEA Grapalat" w:cs="GHEA Grapalat"/>
          <w:b/>
          <w:sz w:val="20"/>
          <w:szCs w:val="20"/>
        </w:rPr>
        <w:t xml:space="preserve"> </w:t>
      </w:r>
      <w:proofErr w:type="spellStart"/>
      <w:r w:rsidRPr="00064ADD">
        <w:rPr>
          <w:rFonts w:ascii="GHEA Grapalat" w:hAnsi="GHEA Grapalat" w:cs="GHEA Grapalat"/>
          <w:b/>
          <w:sz w:val="20"/>
          <w:szCs w:val="20"/>
        </w:rPr>
        <w:t>առարկան</w:t>
      </w:r>
      <w:proofErr w:type="spellEnd"/>
    </w:p>
    <w:p w14:paraId="3F5A380C" w14:textId="77777777"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2F83F120" w14:textId="0A4C3F40" w:rsidR="00426991" w:rsidRPr="00595B69" w:rsidRDefault="00426991" w:rsidP="0042699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00905571">
        <w:rPr>
          <w:rFonts w:ascii="GHEA Grapalat" w:hAnsi="GHEA Grapalat" w:cs="Sylfaen"/>
          <w:color w:val="FF0000"/>
          <w:lang w:val="af-ZA"/>
        </w:rPr>
        <w:t xml:space="preserve"> «Մեծամոր համայնքի լուսավորություն և կանաչապատում» ՀՈԱԿ</w:t>
      </w:r>
      <w:r w:rsidR="005316BC">
        <w:rPr>
          <w:rFonts w:ascii="GHEA Grapalat" w:hAnsi="GHEA Grapalat" w:cs="Sylfaen"/>
          <w:color w:val="FF0000"/>
          <w:lang w:val="af-ZA"/>
        </w:rPr>
        <w:t>-ի</w:t>
      </w:r>
      <w:r w:rsidRPr="00A71D81">
        <w:rPr>
          <w:rFonts w:ascii="GHEA Grapalat" w:hAnsi="GHEA Grapalat" w:cs="GHEA Grapalat"/>
          <w:sz w:val="20"/>
          <w:szCs w:val="20"/>
          <w:lang w:val="pt-BR"/>
        </w:rPr>
        <w:t xml:space="preserve"> (այսուհետ` Պատվիրատու) կողմից </w:t>
      </w:r>
      <w:r w:rsidRPr="00595B69">
        <w:rPr>
          <w:rFonts w:ascii="GHEA Grapalat" w:hAnsi="GHEA Grapalat" w:cs="GHEA Grapalat"/>
          <w:sz w:val="20"/>
          <w:szCs w:val="20"/>
          <w:lang w:val="pt-BR"/>
        </w:rPr>
        <w:t xml:space="preserve">կազմակերպված` </w:t>
      </w:r>
      <w:r w:rsidR="0071327B">
        <w:rPr>
          <w:rStyle w:val="Strong"/>
          <w:rFonts w:ascii="GHEA Grapalat" w:hAnsi="GHEA Grapalat"/>
          <w:b w:val="0"/>
          <w:bCs w:val="0"/>
          <w:color w:val="FF0000"/>
          <w:sz w:val="20"/>
          <w:szCs w:val="20"/>
          <w:lang w:val="hy-AM"/>
        </w:rPr>
        <w:t>ԱՄՄՀԼԿՀՈԱԿ-ՀԲՄԾՁԲ-23/6</w:t>
      </w:r>
      <w:r w:rsidRPr="00595B69">
        <w:rPr>
          <w:rFonts w:ascii="GHEA Grapalat" w:hAnsi="GHEA Grapalat" w:cs="GHEA Grapalat"/>
          <w:sz w:val="20"/>
          <w:szCs w:val="20"/>
          <w:lang w:val="pt-BR"/>
        </w:rPr>
        <w:t xml:space="preserve"> ծածկագրով գնման ընթացակարգին:</w:t>
      </w:r>
    </w:p>
    <w:p w14:paraId="7B153C55" w14:textId="77777777"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78B87B4B" w14:textId="77777777"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14:paraId="585ED42C"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8FE736D"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649EF576"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3B9A0A" w14:textId="77777777"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26915A3C" w14:textId="77777777"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13F7927"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14:paraId="6B17A056" w14:textId="77777777"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046EF4EA"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FB65740"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Վճարող</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բանկը</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վճարման</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պահանջագիրը</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ստանալուց</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հետո</w:t>
      </w:r>
      <w:proofErr w:type="spellEnd"/>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2 (</w:t>
      </w:r>
      <w:proofErr w:type="spellStart"/>
      <w:r w:rsidR="007862B1" w:rsidRPr="00064ADD">
        <w:rPr>
          <w:rFonts w:ascii="GHEA Grapalat" w:hAnsi="GHEA Grapalat" w:cs="GHEA Grapalat"/>
          <w:sz w:val="20"/>
          <w:szCs w:val="20"/>
        </w:rPr>
        <w:t>երկու</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աշխատանքային</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օրվա</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ընթացքում</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պետք</w:t>
      </w:r>
      <w:proofErr w:type="spellEnd"/>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տեղեկացնի</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Պատվիրատուին</w:t>
      </w:r>
      <w:proofErr w:type="spellEnd"/>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գրավոր</w:t>
      </w:r>
      <w:proofErr w:type="spellEnd"/>
      <w:r w:rsidR="007862B1" w:rsidRPr="00064ADD">
        <w:rPr>
          <w:rFonts w:ascii="GHEA Grapalat" w:hAnsi="GHEA Grapalat" w:cs="GHEA Grapalat"/>
          <w:sz w:val="20"/>
          <w:szCs w:val="20"/>
          <w:lang w:val="pt-BR"/>
        </w:rPr>
        <w:t xml:space="preserve"> </w:t>
      </w:r>
      <w:proofErr w:type="spellStart"/>
      <w:r w:rsidR="007862B1" w:rsidRPr="00064ADD">
        <w:rPr>
          <w:rFonts w:ascii="GHEA Grapalat" w:hAnsi="GHEA Grapalat" w:cs="GHEA Grapalat"/>
          <w:sz w:val="20"/>
          <w:szCs w:val="20"/>
        </w:rPr>
        <w:t>ձևով</w:t>
      </w:r>
      <w:proofErr w:type="spellEnd"/>
      <w:r w:rsidR="007862B1" w:rsidRPr="00064ADD">
        <w:rPr>
          <w:rFonts w:ascii="GHEA Grapalat" w:hAnsi="GHEA Grapalat" w:cs="GHEA Grapalat"/>
          <w:sz w:val="20"/>
          <w:szCs w:val="20"/>
          <w:lang w:val="pt-BR"/>
        </w:rPr>
        <w:t>:</w:t>
      </w:r>
    </w:p>
    <w:p w14:paraId="013E0C78" w14:textId="77777777"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470FF61" w14:textId="77777777" w:rsidR="007862B1" w:rsidRPr="00064ADD" w:rsidRDefault="007862B1" w:rsidP="007862B1">
      <w:pPr>
        <w:jc w:val="both"/>
        <w:rPr>
          <w:rFonts w:ascii="GHEA Grapalat" w:hAnsi="GHEA Grapalat" w:cs="GHEA Grapalat"/>
          <w:sz w:val="20"/>
          <w:szCs w:val="20"/>
          <w:lang w:val="hy-AM"/>
        </w:rPr>
      </w:pPr>
    </w:p>
    <w:p w14:paraId="3E021763" w14:textId="77777777" w:rsidR="007862B1" w:rsidRPr="00064ADD" w:rsidRDefault="007862B1" w:rsidP="007862B1">
      <w:pPr>
        <w:numPr>
          <w:ilvl w:val="0"/>
          <w:numId w:val="6"/>
        </w:numPr>
        <w:jc w:val="center"/>
        <w:rPr>
          <w:rFonts w:ascii="GHEA Grapalat" w:hAnsi="GHEA Grapalat" w:cs="GHEA Grapalat"/>
          <w:b/>
          <w:bCs/>
          <w:sz w:val="20"/>
          <w:szCs w:val="20"/>
        </w:rPr>
      </w:pPr>
      <w:proofErr w:type="spellStart"/>
      <w:r w:rsidRPr="00064ADD">
        <w:rPr>
          <w:rFonts w:ascii="GHEA Grapalat" w:hAnsi="GHEA Grapalat" w:cs="GHEA Grapalat"/>
          <w:b/>
          <w:bCs/>
          <w:sz w:val="20"/>
          <w:szCs w:val="20"/>
        </w:rPr>
        <w:t>Այլ</w:t>
      </w:r>
      <w:proofErr w:type="spellEnd"/>
      <w:r w:rsidRPr="00064ADD">
        <w:rPr>
          <w:rFonts w:ascii="GHEA Grapalat" w:hAnsi="GHEA Grapalat" w:cs="GHEA Grapalat"/>
          <w:b/>
          <w:bCs/>
          <w:sz w:val="20"/>
          <w:szCs w:val="20"/>
        </w:rPr>
        <w:t xml:space="preserve"> </w:t>
      </w:r>
      <w:proofErr w:type="spellStart"/>
      <w:r w:rsidRPr="00064ADD">
        <w:rPr>
          <w:rFonts w:ascii="GHEA Grapalat" w:hAnsi="GHEA Grapalat" w:cs="GHEA Grapalat"/>
          <w:b/>
          <w:bCs/>
          <w:sz w:val="20"/>
          <w:szCs w:val="20"/>
        </w:rPr>
        <w:t>պայմաններ</w:t>
      </w:r>
      <w:proofErr w:type="spellEnd"/>
    </w:p>
    <w:p w14:paraId="71480C86"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t xml:space="preserve">2.1 </w:t>
      </w:r>
      <w:proofErr w:type="spellStart"/>
      <w:r w:rsidRPr="00064ADD">
        <w:rPr>
          <w:rFonts w:ascii="GHEA Grapalat" w:hAnsi="GHEA Grapalat" w:cs="GHEA Grapalat"/>
          <w:sz w:val="20"/>
          <w:szCs w:val="20"/>
        </w:rPr>
        <w:t>Սույն</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համաձայնագիրը</w:t>
      </w:r>
      <w:proofErr w:type="spellEnd"/>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ուժի</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մեջ</w:t>
      </w:r>
      <w:proofErr w:type="spellEnd"/>
      <w:r w:rsidRPr="00064ADD">
        <w:rPr>
          <w:rFonts w:ascii="GHEA Grapalat" w:hAnsi="GHEA Grapalat" w:cs="GHEA Grapalat"/>
          <w:sz w:val="20"/>
          <w:szCs w:val="20"/>
        </w:rPr>
        <w:t xml:space="preserve">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մտնում</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Ընկերության</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կողմից</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վավերացման</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պահից</w:t>
      </w:r>
      <w:proofErr w:type="spellEnd"/>
      <w:r w:rsidRPr="00064ADD">
        <w:rPr>
          <w:rFonts w:ascii="GHEA Grapalat" w:hAnsi="GHEA Grapalat" w:cs="GHEA Grapalat"/>
          <w:sz w:val="20"/>
          <w:szCs w:val="20"/>
        </w:rPr>
        <w:t xml:space="preserve"> և </w:t>
      </w:r>
      <w:proofErr w:type="spellStart"/>
      <w:r w:rsidRPr="00064ADD">
        <w:rPr>
          <w:rFonts w:ascii="GHEA Grapalat" w:hAnsi="GHEA Grapalat" w:cs="GHEA Grapalat"/>
          <w:sz w:val="20"/>
          <w:szCs w:val="20"/>
        </w:rPr>
        <w:t>ուժի</w:t>
      </w:r>
      <w:proofErr w:type="spellEnd"/>
      <w:r w:rsidRPr="00064ADD">
        <w:rPr>
          <w:rFonts w:ascii="GHEA Grapalat" w:hAnsi="GHEA Grapalat" w:cs="GHEA Grapalat"/>
          <w:sz w:val="20"/>
          <w:szCs w:val="20"/>
        </w:rPr>
        <w:t xml:space="preserve"> </w:t>
      </w:r>
      <w:proofErr w:type="spellStart"/>
      <w:r w:rsidRPr="00064ADD">
        <w:rPr>
          <w:rFonts w:ascii="GHEA Grapalat" w:hAnsi="GHEA Grapalat" w:cs="GHEA Grapalat"/>
          <w:sz w:val="20"/>
          <w:szCs w:val="20"/>
        </w:rPr>
        <w:t>մեջ</w:t>
      </w:r>
      <w:proofErr w:type="spellEnd"/>
      <w:r w:rsidRPr="00064ADD">
        <w:rPr>
          <w:rFonts w:ascii="GHEA Grapalat" w:hAnsi="GHEA Grapalat" w:cs="GHEA Grapalat"/>
          <w:sz w:val="20"/>
          <w:szCs w:val="20"/>
          <w:lang w:val="hy-AM"/>
        </w:rPr>
        <w:t xml:space="preserve"> են մինչև </w:t>
      </w:r>
      <w:proofErr w:type="spellStart"/>
      <w:r w:rsidR="00595213" w:rsidRPr="00064ADD">
        <w:rPr>
          <w:rFonts w:ascii="GHEA Grapalat" w:hAnsi="GHEA Grapalat" w:cs="GHEA Grapalat"/>
          <w:sz w:val="20"/>
          <w:szCs w:val="20"/>
        </w:rPr>
        <w:t>Պատվիրատուի</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կողմից</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կնքված</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պայմանագրի</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կատարման</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արդյունքը</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ամբողջական</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ընդունվելու</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օրվան</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հաջորդող</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քսաներորդ</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աշխատանքային</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օրը</w:t>
      </w:r>
      <w:proofErr w:type="spellEnd"/>
      <w:r w:rsidR="00595213" w:rsidRPr="00064ADD">
        <w:rPr>
          <w:rFonts w:ascii="GHEA Grapalat" w:hAnsi="GHEA Grapalat" w:cs="GHEA Grapalat"/>
          <w:sz w:val="20"/>
          <w:szCs w:val="20"/>
        </w:rPr>
        <w:t xml:space="preserve"> </w:t>
      </w:r>
      <w:proofErr w:type="spellStart"/>
      <w:r w:rsidR="00595213" w:rsidRPr="00064ADD">
        <w:rPr>
          <w:rFonts w:ascii="GHEA Grapalat" w:hAnsi="GHEA Grapalat" w:cs="GHEA Grapalat"/>
          <w:sz w:val="20"/>
          <w:szCs w:val="20"/>
        </w:rPr>
        <w:t>ներառյալ</w:t>
      </w:r>
      <w:proofErr w:type="spellEnd"/>
      <w:r w:rsidRPr="00064ADD">
        <w:rPr>
          <w:rFonts w:ascii="GHEA Grapalat" w:hAnsi="GHEA Grapalat" w:cs="GHEA Grapalat"/>
          <w:sz w:val="20"/>
          <w:szCs w:val="20"/>
        </w:rPr>
        <w:t xml:space="preserve">։ </w:t>
      </w:r>
    </w:p>
    <w:p w14:paraId="74156F88"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564A22C"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0AE763C" w14:textId="77777777"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FFAA634"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3DC6DA87" w14:textId="77777777" w:rsidR="007862B1" w:rsidRPr="00064ADD" w:rsidRDefault="007862B1" w:rsidP="007862B1">
      <w:pPr>
        <w:ind w:firstLine="567"/>
        <w:jc w:val="both"/>
        <w:rPr>
          <w:rFonts w:ascii="GHEA Grapalat" w:hAnsi="GHEA Grapalat" w:cs="GHEA Grapalat"/>
          <w:sz w:val="20"/>
          <w:szCs w:val="20"/>
          <w:lang w:val="hy-AM"/>
        </w:rPr>
      </w:pPr>
    </w:p>
    <w:p w14:paraId="10BA4B62" w14:textId="77777777"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1FE5B662" w14:textId="77777777" w:rsidR="00D57D93" w:rsidRPr="00A71D81" w:rsidRDefault="00D57D93" w:rsidP="00D57D93">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4A928C64" w14:textId="77777777" w:rsidR="00D57D93" w:rsidRPr="00A71D81" w:rsidRDefault="00D57D93" w:rsidP="00D57D93">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7320BA68" w14:textId="77777777" w:rsidR="00D57D93" w:rsidRPr="00A71D81" w:rsidRDefault="00D57D93" w:rsidP="00D57D93">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99C1F11" w14:textId="77777777" w:rsidR="00D57D93" w:rsidRPr="00A71D81" w:rsidRDefault="00D57D93" w:rsidP="00D57D93">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0560AF9D" w14:textId="77777777" w:rsidR="00D57D93" w:rsidRPr="00A71D81" w:rsidRDefault="00D57D93" w:rsidP="00D57D93">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693DC4BE" w14:textId="77777777" w:rsidR="00D57D93" w:rsidRPr="00A71D81" w:rsidRDefault="00D57D93" w:rsidP="00D57D93">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01B19B66" w14:textId="77777777" w:rsidR="00D57D93" w:rsidRPr="00A71D81" w:rsidRDefault="00D57D93" w:rsidP="00D57D93">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15A33A86" w14:textId="77777777" w:rsidR="00D57D93" w:rsidRPr="00A71D81" w:rsidRDefault="00D57D93" w:rsidP="00D57D93">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3208EF70" w14:textId="77777777" w:rsidR="00D57D93" w:rsidRPr="00A71D81" w:rsidRDefault="00D57D93" w:rsidP="00D57D93">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1BD6747B" w14:textId="77777777" w:rsidR="00D57D93" w:rsidRPr="00A71D81" w:rsidRDefault="00D57D93" w:rsidP="00D57D93">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0D3F4F87" w14:textId="77777777" w:rsidR="00D57D93" w:rsidRPr="00A71D81" w:rsidRDefault="00D57D93" w:rsidP="00D57D93">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0DAB466" w14:textId="77777777" w:rsidR="00D57D93" w:rsidRPr="00A71D81" w:rsidRDefault="00D57D93" w:rsidP="00D57D93">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71479C65" w14:textId="77777777" w:rsidR="00D57D93" w:rsidRPr="00A71D81" w:rsidRDefault="00D57D93" w:rsidP="00D57D93">
      <w:pPr>
        <w:jc w:val="both"/>
        <w:rPr>
          <w:rFonts w:ascii="GHEA Grapalat" w:hAnsi="GHEA Grapalat"/>
          <w:sz w:val="20"/>
          <w:szCs w:val="20"/>
          <w:lang w:val="hy-AM"/>
        </w:rPr>
      </w:pPr>
      <w:r w:rsidRPr="00A71D81">
        <w:rPr>
          <w:rFonts w:ascii="GHEA Grapalat" w:hAnsi="GHEA Grapalat"/>
          <w:sz w:val="20"/>
          <w:szCs w:val="20"/>
          <w:lang w:val="hy-AM"/>
        </w:rPr>
        <w:t>Կ.Տ</w:t>
      </w:r>
    </w:p>
    <w:p w14:paraId="6347CBBF" w14:textId="77777777" w:rsidR="00D57D93" w:rsidRPr="00A71D81" w:rsidRDefault="00D57D93" w:rsidP="00D57D93">
      <w:pPr>
        <w:jc w:val="both"/>
        <w:rPr>
          <w:rFonts w:ascii="GHEA Grapalat" w:hAnsi="GHEA Grapalat"/>
          <w:sz w:val="20"/>
          <w:szCs w:val="20"/>
          <w:lang w:val="hy-AM"/>
        </w:rPr>
      </w:pPr>
    </w:p>
    <w:p w14:paraId="54603E5E" w14:textId="77777777" w:rsidR="00D57D93" w:rsidRPr="00A71D81" w:rsidRDefault="00D57D93" w:rsidP="00D57D93">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112DB8F8" w14:textId="77777777" w:rsidR="00595213" w:rsidRPr="00064ADD" w:rsidRDefault="007862B1" w:rsidP="00091EBC">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064ADD" w14:paraId="7DE1668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1DAD54" w14:textId="77777777"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678F41EF" w14:textId="77777777" w:rsidR="00595213" w:rsidRPr="00064ADD" w:rsidRDefault="00595213" w:rsidP="00CB0ADE">
            <w:pPr>
              <w:jc w:val="center"/>
              <w:rPr>
                <w:rFonts w:ascii="GHEA Grapalat" w:hAnsi="GHEA Grapalat" w:cs="Arial"/>
                <w:bCs/>
                <w:i/>
                <w:sz w:val="20"/>
                <w:szCs w:val="20"/>
              </w:rPr>
            </w:pPr>
          </w:p>
        </w:tc>
      </w:tr>
      <w:tr w:rsidR="00595213" w:rsidRPr="00064ADD" w14:paraId="40C6BE7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276126"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14:paraId="4ABCA64B"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85453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Ներկայացման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14:paraId="57061638"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44733F" w14:textId="7C5F49A3" w:rsidR="00595213" w:rsidRPr="00064ADD" w:rsidRDefault="00595213" w:rsidP="00566677">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w:t>
            </w:r>
            <w:proofErr w:type="spellStart"/>
            <w:r w:rsidRPr="00064ADD">
              <w:rPr>
                <w:rFonts w:ascii="GHEA Grapalat" w:hAnsi="GHEA Grapalat" w:cs="Sylfaen"/>
                <w:sz w:val="20"/>
                <w:szCs w:val="20"/>
              </w:rPr>
              <w:t>Ընկերություն</w:t>
            </w:r>
            <w:proofErr w:type="spellEnd"/>
            <w:r w:rsidR="00566677">
              <w:rPr>
                <w:rFonts w:ascii="GHEA Grapalat" w:hAnsi="GHEA Grapalat" w:cs="Sylfaen"/>
                <w:sz w:val="20"/>
                <w:szCs w:val="20"/>
              </w:rPr>
              <w:t>)</w:t>
            </w:r>
            <w:r w:rsidRPr="00064ADD">
              <w:rPr>
                <w:rFonts w:ascii="GHEA Grapalat" w:hAnsi="GHEA Grapalat" w:cs="Arial"/>
                <w:sz w:val="20"/>
                <w:szCs w:val="20"/>
              </w:rPr>
              <w:t>`</w:t>
            </w:r>
          </w:p>
        </w:tc>
      </w:tr>
      <w:tr w:rsidR="00595213" w:rsidRPr="00064ADD" w14:paraId="58F59B5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8F567C" w14:textId="6E98F51D" w:rsidR="00595213" w:rsidRPr="00064ADD" w:rsidRDefault="00595213" w:rsidP="00566677">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proofErr w:type="spellStart"/>
            <w:r w:rsidRPr="00064ADD">
              <w:rPr>
                <w:rFonts w:ascii="GHEA Grapalat" w:hAnsi="GHEA Grapalat" w:cs="Sylfaen"/>
                <w:sz w:val="20"/>
                <w:szCs w:val="20"/>
              </w:rPr>
              <w:t>բանկ</w:t>
            </w:r>
            <w:proofErr w:type="spellEnd"/>
            <w:r w:rsidRPr="00064ADD">
              <w:rPr>
                <w:rFonts w:ascii="GHEA Grapalat" w:hAnsi="GHEA Grapalat" w:cs="Sylfaen"/>
                <w:sz w:val="20"/>
                <w:szCs w:val="20"/>
              </w:rPr>
              <w:t>)</w:t>
            </w:r>
            <w:r w:rsidRPr="00064ADD">
              <w:rPr>
                <w:rFonts w:ascii="GHEA Grapalat" w:hAnsi="GHEA Grapalat" w:cs="Arial"/>
                <w:sz w:val="20"/>
                <w:szCs w:val="20"/>
              </w:rPr>
              <w:t>`</w:t>
            </w:r>
          </w:p>
        </w:tc>
      </w:tr>
      <w:tr w:rsidR="00595213" w:rsidRPr="00064ADD" w14:paraId="2F5D17B1"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55B066"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 </w:t>
            </w:r>
            <w:proofErr w:type="spellStart"/>
            <w:r w:rsidRPr="00064ADD">
              <w:rPr>
                <w:rFonts w:ascii="GHEA Grapalat" w:hAnsi="GHEA Grapalat" w:cs="Sylfaen"/>
                <w:sz w:val="20"/>
                <w:szCs w:val="20"/>
              </w:rPr>
              <w:t>հաշվի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համարը</w:t>
            </w:r>
            <w:proofErr w:type="spellEnd"/>
            <w:r w:rsidRPr="00064ADD">
              <w:rPr>
                <w:rFonts w:ascii="GHEA Grapalat" w:hAnsi="GHEA Grapalat" w:cs="Arial"/>
                <w:sz w:val="20"/>
                <w:szCs w:val="20"/>
              </w:rPr>
              <w:t>`</w:t>
            </w:r>
          </w:p>
        </w:tc>
      </w:tr>
      <w:tr w:rsidR="00595213" w:rsidRPr="00064ADD" w14:paraId="6050ECA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62A497"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14:paraId="2D40B64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948F0D"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595213" w:rsidRPr="00064ADD" w14:paraId="7D6CFA7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D5906" w14:textId="0642A7A9"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9</w:t>
            </w:r>
            <w:r w:rsidRPr="00064ADD">
              <w:rPr>
                <w:rFonts w:ascii="GHEA Grapalat" w:hAnsi="GHEA Grapalat" w:cs="Sylfaen"/>
                <w:sz w:val="20"/>
                <w:szCs w:val="20"/>
              </w:rPr>
              <w:t xml:space="preserve">. </w:t>
            </w:r>
            <w:proofErr w:type="spellStart"/>
            <w:proofErr w:type="gramStart"/>
            <w:r w:rsidRPr="00064ADD">
              <w:rPr>
                <w:rFonts w:ascii="GHEA Grapalat" w:hAnsi="GHEA Grapalat" w:cs="Sylfaen"/>
                <w:sz w:val="20"/>
                <w:szCs w:val="20"/>
              </w:rPr>
              <w:t>Շահառու</w:t>
            </w:r>
            <w:proofErr w:type="spellEnd"/>
            <w:r w:rsidRPr="00064ADD">
              <w:rPr>
                <w:rFonts w:ascii="GHEA Grapalat" w:hAnsi="GHEA Grapalat" w:cs="Sylfaen"/>
                <w:sz w:val="20"/>
                <w:szCs w:val="20"/>
                <w:lang w:val="hy-AM"/>
              </w:rPr>
              <w:t>ի  անվանումը</w:t>
            </w:r>
            <w:proofErr w:type="gramEnd"/>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Arial"/>
                <w:sz w:val="20"/>
                <w:szCs w:val="20"/>
              </w:rPr>
              <w:t>`</w:t>
            </w:r>
            <w:r w:rsidR="00426991">
              <w:rPr>
                <w:rFonts w:ascii="GHEA Grapalat" w:hAnsi="GHEA Grapalat" w:cs="Arial"/>
                <w:sz w:val="20"/>
                <w:szCs w:val="20"/>
              </w:rPr>
              <w:t xml:space="preserve"> </w:t>
            </w:r>
            <w:r w:rsidR="00426991" w:rsidRPr="00CA6289">
              <w:rPr>
                <w:rFonts w:ascii="GHEA Grapalat" w:hAnsi="GHEA Grapalat" w:cs="Sylfaen"/>
                <w:color w:val="FF0000"/>
                <w:sz w:val="20"/>
                <w:szCs w:val="20"/>
              </w:rPr>
              <w:t xml:space="preserve"> </w:t>
            </w:r>
            <w:r w:rsidR="00905571">
              <w:rPr>
                <w:rFonts w:ascii="GHEA Grapalat" w:hAnsi="GHEA Grapalat" w:cs="Sylfaen"/>
                <w:color w:val="FF0000"/>
                <w:sz w:val="20"/>
                <w:szCs w:val="20"/>
              </w:rPr>
              <w:t xml:space="preserve"> «</w:t>
            </w:r>
            <w:proofErr w:type="spellStart"/>
            <w:r w:rsidR="00905571">
              <w:rPr>
                <w:rFonts w:ascii="GHEA Grapalat" w:hAnsi="GHEA Grapalat" w:cs="Sylfaen"/>
                <w:color w:val="FF0000"/>
                <w:sz w:val="20"/>
                <w:szCs w:val="20"/>
              </w:rPr>
              <w:t>Մեծամոր</w:t>
            </w:r>
            <w:proofErr w:type="spellEnd"/>
            <w:r w:rsidR="00905571">
              <w:rPr>
                <w:rFonts w:ascii="GHEA Grapalat" w:hAnsi="GHEA Grapalat" w:cs="Sylfaen"/>
                <w:color w:val="FF0000"/>
                <w:sz w:val="20"/>
                <w:szCs w:val="20"/>
              </w:rPr>
              <w:t xml:space="preserve"> </w:t>
            </w:r>
            <w:proofErr w:type="spellStart"/>
            <w:r w:rsidR="00905571">
              <w:rPr>
                <w:rFonts w:ascii="GHEA Grapalat" w:hAnsi="GHEA Grapalat" w:cs="Sylfaen"/>
                <w:color w:val="FF0000"/>
                <w:sz w:val="20"/>
                <w:szCs w:val="20"/>
              </w:rPr>
              <w:t>համայնքի</w:t>
            </w:r>
            <w:proofErr w:type="spellEnd"/>
            <w:r w:rsidR="00905571">
              <w:rPr>
                <w:rFonts w:ascii="GHEA Grapalat" w:hAnsi="GHEA Grapalat" w:cs="Sylfaen"/>
                <w:color w:val="FF0000"/>
                <w:sz w:val="20"/>
                <w:szCs w:val="20"/>
              </w:rPr>
              <w:t xml:space="preserve"> </w:t>
            </w:r>
            <w:proofErr w:type="spellStart"/>
            <w:r w:rsidR="00905571">
              <w:rPr>
                <w:rFonts w:ascii="GHEA Grapalat" w:hAnsi="GHEA Grapalat" w:cs="Sylfaen"/>
                <w:color w:val="FF0000"/>
                <w:sz w:val="20"/>
                <w:szCs w:val="20"/>
              </w:rPr>
              <w:t>լուսավորություն</w:t>
            </w:r>
            <w:proofErr w:type="spellEnd"/>
            <w:r w:rsidR="00905571">
              <w:rPr>
                <w:rFonts w:ascii="GHEA Grapalat" w:hAnsi="GHEA Grapalat" w:cs="Sylfaen"/>
                <w:color w:val="FF0000"/>
                <w:sz w:val="20"/>
                <w:szCs w:val="20"/>
              </w:rPr>
              <w:t xml:space="preserve"> և </w:t>
            </w:r>
            <w:proofErr w:type="spellStart"/>
            <w:r w:rsidR="00905571">
              <w:rPr>
                <w:rFonts w:ascii="GHEA Grapalat" w:hAnsi="GHEA Grapalat" w:cs="Sylfaen"/>
                <w:color w:val="FF0000"/>
                <w:sz w:val="20"/>
                <w:szCs w:val="20"/>
              </w:rPr>
              <w:t>կանաչապատում</w:t>
            </w:r>
            <w:proofErr w:type="spellEnd"/>
            <w:r w:rsidR="00905571">
              <w:rPr>
                <w:rFonts w:ascii="GHEA Grapalat" w:hAnsi="GHEA Grapalat" w:cs="Sylfaen"/>
                <w:color w:val="FF0000"/>
                <w:sz w:val="20"/>
                <w:szCs w:val="20"/>
              </w:rPr>
              <w:t>» ՀՈԱԿ</w:t>
            </w:r>
          </w:p>
        </w:tc>
      </w:tr>
      <w:tr w:rsidR="00595213" w:rsidRPr="00064ADD" w14:paraId="235B518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D2A045" w14:textId="77777777" w:rsidR="00595213" w:rsidRPr="00064ADD" w:rsidRDefault="00595213" w:rsidP="00CB0ADE">
            <w:pPr>
              <w:rPr>
                <w:rFonts w:ascii="GHEA Grapalat" w:hAnsi="GHEA Grapalat" w:cs="Sylfaen"/>
                <w:sz w:val="20"/>
                <w:szCs w:val="20"/>
                <w:lang w:val="ru-RU"/>
              </w:rPr>
            </w:pPr>
            <w:r w:rsidRPr="00064ADD">
              <w:rPr>
                <w:rFonts w:ascii="GHEA Grapalat" w:hAnsi="GHEA Grapalat" w:cs="Sylfaen"/>
                <w:sz w:val="20"/>
                <w:szCs w:val="20"/>
                <w:lang w:val="ru-RU"/>
              </w:rPr>
              <w:t xml:space="preserve">10. </w:t>
            </w:r>
            <w:r w:rsidRPr="00064ADD">
              <w:rPr>
                <w:rFonts w:ascii="GHEA Grapalat" w:hAnsi="GHEA Grapalat" w:cs="Sylfaen"/>
                <w:sz w:val="20"/>
                <w:szCs w:val="20"/>
              </w:rPr>
              <w:t xml:space="preserve"> </w:t>
            </w:r>
            <w:proofErr w:type="spellStart"/>
            <w:proofErr w:type="gram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 xml:space="preserve"> ՀԾՀ</w:t>
            </w:r>
            <w:proofErr w:type="gramEnd"/>
            <w:r w:rsidRPr="00064ADD">
              <w:rPr>
                <w:rFonts w:ascii="GHEA Grapalat" w:hAnsi="GHEA Grapalat" w:cs="Sylfaen"/>
                <w:sz w:val="20"/>
                <w:szCs w:val="20"/>
                <w:lang w:val="ru-RU"/>
              </w:rPr>
              <w:t xml:space="preserve"> (</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595213" w:rsidRPr="00064ADD" w14:paraId="5A8DAA2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52A4EC" w14:textId="5D3319FC"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11</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ՀՎՀՀ</w:t>
            </w:r>
            <w:proofErr w:type="gramStart"/>
            <w:r w:rsidRPr="00064ADD">
              <w:rPr>
                <w:rFonts w:ascii="GHEA Grapalat" w:hAnsi="GHEA Grapalat" w:cs="Arial"/>
                <w:sz w:val="20"/>
                <w:szCs w:val="20"/>
              </w:rPr>
              <w:t>`</w:t>
            </w:r>
            <w:r w:rsidR="00426991">
              <w:rPr>
                <w:rFonts w:ascii="GHEA Grapalat" w:hAnsi="GHEA Grapalat" w:cs="Arial"/>
                <w:sz w:val="20"/>
                <w:szCs w:val="20"/>
              </w:rPr>
              <w:t xml:space="preserve"> </w:t>
            </w:r>
            <w:r w:rsidR="00426991" w:rsidRPr="00CA6289">
              <w:rPr>
                <w:rFonts w:ascii="GHEA Grapalat" w:hAnsi="GHEA Grapalat" w:cs="Sylfaen"/>
                <w:iCs/>
                <w:color w:val="FF0000"/>
                <w:lang w:val="es-ES"/>
              </w:rPr>
              <w:t xml:space="preserve"> LLL</w:t>
            </w:r>
            <w:proofErr w:type="gramEnd"/>
          </w:p>
        </w:tc>
      </w:tr>
      <w:tr w:rsidR="00595213" w:rsidRPr="00064ADD" w14:paraId="41757A85"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C591C2" w14:textId="2DD3C144"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2</w:t>
            </w:r>
            <w:r w:rsidRPr="00064ADD">
              <w:rPr>
                <w:rFonts w:ascii="GHEA Grapalat" w:hAnsi="GHEA Grapalat" w:cs="Sylfaen"/>
                <w:sz w:val="20"/>
                <w:szCs w:val="20"/>
              </w:rPr>
              <w:t>.</w:t>
            </w:r>
            <w:proofErr w:type="spellStart"/>
            <w:proofErr w:type="gramStart"/>
            <w:r w:rsidRPr="00064ADD">
              <w:rPr>
                <w:rFonts w:ascii="GHEA Grapalat" w:hAnsi="GHEA Grapalat" w:cs="Sylfaen"/>
                <w:sz w:val="20"/>
                <w:szCs w:val="20"/>
              </w:rPr>
              <w:t>Շահառուի</w:t>
            </w:r>
            <w:proofErr w:type="spellEnd"/>
            <w:r w:rsidRPr="00064ADD">
              <w:rPr>
                <w:rFonts w:ascii="GHEA Grapalat" w:hAnsi="GHEA Grapalat" w:cs="Sylfaen"/>
                <w:sz w:val="20"/>
                <w:szCs w:val="20"/>
                <w:lang w:val="hy-AM"/>
              </w:rPr>
              <w:t>ն</w:t>
            </w:r>
            <w:r w:rsidRPr="00064ADD">
              <w:rPr>
                <w:rFonts w:ascii="GHEA Grapalat" w:hAnsi="GHEA Grapalat" w:cs="Arial"/>
                <w:sz w:val="20"/>
                <w:szCs w:val="20"/>
              </w:rPr>
              <w:t xml:space="preserve"> </w:t>
            </w:r>
            <w:r w:rsidRPr="00064ADD">
              <w:rPr>
                <w:rFonts w:ascii="GHEA Grapalat" w:hAnsi="GHEA Grapalat" w:cs="Sylfaen"/>
                <w:sz w:val="20"/>
                <w:szCs w:val="20"/>
                <w:lang w:val="hy-AM"/>
              </w:rPr>
              <w:t xml:space="preserve"> սպասարկող</w:t>
            </w:r>
            <w:proofErr w:type="gramEnd"/>
            <w:r w:rsidRPr="00064ADD">
              <w:rPr>
                <w:rFonts w:ascii="GHEA Grapalat" w:hAnsi="GHEA Grapalat" w:cs="Sylfaen"/>
                <w:sz w:val="20"/>
                <w:szCs w:val="20"/>
                <w:lang w:val="hy-AM"/>
              </w:rPr>
              <w:t xml:space="preserve"> Ֆինանսական կազմակերպություն</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բանկ</w:t>
            </w:r>
            <w:proofErr w:type="spellEnd"/>
            <w:r w:rsidRPr="00064ADD">
              <w:rPr>
                <w:rFonts w:ascii="GHEA Grapalat" w:hAnsi="GHEA Grapalat" w:cs="Sylfaen"/>
                <w:sz w:val="20"/>
                <w:szCs w:val="20"/>
              </w:rPr>
              <w:t>)</w:t>
            </w:r>
            <w:r w:rsidRPr="00064ADD">
              <w:rPr>
                <w:rFonts w:ascii="GHEA Grapalat" w:hAnsi="GHEA Grapalat" w:cs="Arial"/>
                <w:sz w:val="20"/>
                <w:szCs w:val="20"/>
              </w:rPr>
              <w:t>`</w:t>
            </w:r>
            <w:r w:rsidR="00426991">
              <w:rPr>
                <w:rFonts w:ascii="GHEA Grapalat" w:hAnsi="GHEA Grapalat" w:cs="Arial"/>
                <w:sz w:val="20"/>
                <w:szCs w:val="20"/>
              </w:rPr>
              <w:t xml:space="preserve"> </w:t>
            </w:r>
            <w:r w:rsidR="00426991" w:rsidRPr="00CA6289">
              <w:rPr>
                <w:rFonts w:ascii="GHEA Grapalat" w:hAnsi="GHEA Grapalat"/>
                <w:iCs/>
                <w:color w:val="FF0000"/>
                <w:lang w:val="af-ZA"/>
              </w:rPr>
              <w:t xml:space="preserve"> </w:t>
            </w:r>
            <w:r w:rsidR="00905571">
              <w:rPr>
                <w:rFonts w:ascii="GHEA Grapalat" w:hAnsi="GHEA Grapalat"/>
                <w:iCs/>
                <w:color w:val="FF0000"/>
                <w:lang w:val="af-ZA"/>
              </w:rPr>
              <w:t xml:space="preserve"> «ԱՐԴՇԻՆԲԱՆԿ» ՓԲԸ</w:t>
            </w:r>
          </w:p>
        </w:tc>
      </w:tr>
      <w:tr w:rsidR="00595213" w:rsidRPr="00064ADD" w14:paraId="7ABDB968"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EA1F40" w14:textId="3A73959A"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3</w:t>
            </w:r>
            <w:r w:rsidRPr="00064ADD">
              <w:rPr>
                <w:rFonts w:ascii="GHEA Grapalat" w:hAnsi="GHEA Grapalat" w:cs="Sylfaen"/>
                <w:sz w:val="20"/>
                <w:szCs w:val="20"/>
              </w:rPr>
              <w:t>.</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հաշվի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համարը</w:t>
            </w:r>
            <w:proofErr w:type="spellEnd"/>
            <w:r w:rsidRPr="00064ADD">
              <w:rPr>
                <w:rFonts w:ascii="GHEA Grapalat" w:hAnsi="GHEA Grapalat" w:cs="Arial"/>
                <w:sz w:val="20"/>
                <w:szCs w:val="20"/>
              </w:rPr>
              <w:t xml:space="preserve"> (</w:t>
            </w:r>
            <w:proofErr w:type="spellStart"/>
            <w:proofErr w:type="gramStart"/>
            <w:r w:rsidRPr="00064ADD">
              <w:rPr>
                <w:rFonts w:ascii="GHEA Grapalat" w:hAnsi="GHEA Grapalat" w:cs="Sylfaen"/>
                <w:sz w:val="20"/>
                <w:szCs w:val="20"/>
              </w:rPr>
              <w:t>հշ</w:t>
            </w:r>
            <w:r w:rsidRPr="00064ADD">
              <w:rPr>
                <w:rFonts w:ascii="GHEA Grapalat" w:hAnsi="GHEA Grapalat" w:cs="Arial"/>
                <w:sz w:val="20"/>
                <w:szCs w:val="20"/>
              </w:rPr>
              <w:t>.N</w:t>
            </w:r>
            <w:proofErr w:type="spellEnd"/>
            <w:proofErr w:type="gramEnd"/>
            <w:r w:rsidRPr="00064ADD">
              <w:rPr>
                <w:rFonts w:ascii="GHEA Grapalat" w:hAnsi="GHEA Grapalat" w:cs="Arial"/>
                <w:sz w:val="20"/>
                <w:szCs w:val="20"/>
              </w:rPr>
              <w:t>)</w:t>
            </w:r>
            <w:r w:rsidR="00426991">
              <w:rPr>
                <w:rFonts w:ascii="GHEA Grapalat" w:hAnsi="GHEA Grapalat" w:cs="Arial"/>
                <w:sz w:val="20"/>
                <w:szCs w:val="20"/>
              </w:rPr>
              <w:t xml:space="preserve"> </w:t>
            </w:r>
            <w:r w:rsidR="00426991" w:rsidRPr="00CA6289">
              <w:rPr>
                <w:rFonts w:ascii="GHEA Grapalat" w:hAnsi="GHEA Grapalat"/>
                <w:iCs/>
                <w:color w:val="FF0000"/>
                <w:lang w:val="af-ZA"/>
              </w:rPr>
              <w:t xml:space="preserve"> </w:t>
            </w:r>
            <w:r w:rsidR="00905571">
              <w:rPr>
                <w:rFonts w:ascii="GHEA Grapalat" w:hAnsi="GHEA Grapalat"/>
                <w:iCs/>
                <w:color w:val="FF0000"/>
                <w:lang w:val="af-ZA"/>
              </w:rPr>
              <w:t>2475405900380000</w:t>
            </w:r>
          </w:p>
        </w:tc>
      </w:tr>
      <w:tr w:rsidR="00595213" w:rsidRPr="00064ADD" w14:paraId="286C4C3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7EBED8"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w:t>
            </w:r>
            <w:proofErr w:type="spellStart"/>
            <w:r w:rsidRPr="00064ADD">
              <w:rPr>
                <w:rFonts w:ascii="GHEA Grapalat" w:hAnsi="GHEA Grapalat" w:cs="Sylfaen"/>
                <w:sz w:val="20"/>
                <w:szCs w:val="20"/>
              </w:rPr>
              <w:t>Գումարը</w:t>
            </w:r>
            <w:proofErr w:type="spellEnd"/>
            <w:r w:rsidRPr="00064ADD">
              <w:rPr>
                <w:rFonts w:ascii="GHEA Grapalat" w:hAnsi="GHEA Grapalat" w:cs="Arial"/>
                <w:sz w:val="20"/>
                <w:szCs w:val="20"/>
              </w:rPr>
              <w:t xml:space="preserve"> </w:t>
            </w:r>
            <w:r w:rsidRPr="00064ADD">
              <w:rPr>
                <w:rFonts w:ascii="GHEA Grapalat" w:hAnsi="GHEA Grapalat" w:cs="Arial"/>
                <w:sz w:val="20"/>
                <w:szCs w:val="20"/>
                <w:lang w:val="ru-RU"/>
              </w:rPr>
              <w:t>(</w:t>
            </w:r>
            <w:proofErr w:type="spellStart"/>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proofErr w:type="gramStart"/>
            <w:r w:rsidRPr="00064ADD">
              <w:rPr>
                <w:rFonts w:ascii="GHEA Grapalat" w:hAnsi="GHEA Grapalat" w:cs="Sylfaen"/>
                <w:sz w:val="20"/>
                <w:szCs w:val="20"/>
              </w:rPr>
              <w:t>բառերով</w:t>
            </w:r>
            <w:proofErr w:type="spellEnd"/>
            <w:r w:rsidRPr="00064ADD">
              <w:rPr>
                <w:rFonts w:ascii="GHEA Grapalat" w:hAnsi="GHEA Grapalat" w:cs="Sylfaen"/>
                <w:sz w:val="20"/>
                <w:szCs w:val="20"/>
                <w:lang w:val="ru-RU"/>
              </w:rPr>
              <w:t>)</w:t>
            </w:r>
            <w:r w:rsidRPr="00064ADD">
              <w:rPr>
                <w:rFonts w:ascii="GHEA Grapalat" w:hAnsi="GHEA Grapalat" w:cs="Arial"/>
                <w:sz w:val="20"/>
                <w:szCs w:val="20"/>
              </w:rPr>
              <w:t>`</w:t>
            </w:r>
            <w:proofErr w:type="gramEnd"/>
          </w:p>
        </w:tc>
      </w:tr>
      <w:tr w:rsidR="00595213" w:rsidRPr="00064ADD" w14:paraId="23EBBB9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B5D651"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Ակցեպտավորված գումարը</w:t>
            </w:r>
            <w:proofErr w:type="gramStart"/>
            <w:r w:rsidRPr="00064ADD">
              <w:rPr>
                <w:rFonts w:ascii="GHEA Grapalat" w:hAnsi="GHEA Grapalat" w:cs="Sylfaen"/>
                <w:sz w:val="20"/>
                <w:szCs w:val="20"/>
                <w:lang w:val="hy-AM"/>
              </w:rPr>
              <w:t xml:space="preserve">՝ </w:t>
            </w:r>
            <w:r w:rsidRPr="00064ADD">
              <w:rPr>
                <w:rFonts w:ascii="GHEA Grapalat" w:hAnsi="GHEA Grapalat" w:cs="Sylfaen"/>
                <w:sz w:val="20"/>
                <w:szCs w:val="20"/>
              </w:rPr>
              <w:t xml:space="preserve"> (</w:t>
            </w:r>
            <w:proofErr w:type="spellStart"/>
            <w:proofErr w:type="gramEnd"/>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Sylfaen"/>
                <w:sz w:val="20"/>
                <w:szCs w:val="20"/>
              </w:rPr>
              <w:t>)</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14:paraId="580170D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8770DC"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w:t>
            </w:r>
            <w:proofErr w:type="spellStart"/>
            <w:r w:rsidRPr="00064ADD">
              <w:rPr>
                <w:rFonts w:ascii="GHEA Grapalat" w:hAnsi="GHEA Grapalat" w:cs="Sylfaen"/>
                <w:sz w:val="20"/>
                <w:szCs w:val="20"/>
              </w:rPr>
              <w:t>Արժույթը</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proofErr w:type="gramStart"/>
            <w:r w:rsidRPr="00064ADD">
              <w:rPr>
                <w:rFonts w:ascii="GHEA Grapalat" w:hAnsi="GHEA Grapalat" w:cs="Sylfaen"/>
                <w:sz w:val="20"/>
                <w:szCs w:val="20"/>
              </w:rPr>
              <w:t>կոդով</w:t>
            </w:r>
            <w:proofErr w:type="spellEnd"/>
            <w:r w:rsidRPr="00064ADD">
              <w:rPr>
                <w:rFonts w:ascii="GHEA Grapalat" w:hAnsi="GHEA Grapalat" w:cs="Arial"/>
                <w:sz w:val="20"/>
                <w:szCs w:val="20"/>
              </w:rPr>
              <w:t>)`</w:t>
            </w:r>
            <w:proofErr w:type="gramEnd"/>
          </w:p>
        </w:tc>
      </w:tr>
      <w:tr w:rsidR="00595213" w:rsidRPr="00064ADD" w14:paraId="5123EAB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5244BD" w14:textId="77777777"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w:t>
            </w:r>
            <w:proofErr w:type="spellStart"/>
            <w:r w:rsidRPr="00064ADD">
              <w:rPr>
                <w:rFonts w:ascii="GHEA Grapalat" w:hAnsi="GHEA Grapalat" w:cs="Sylfaen"/>
                <w:sz w:val="20"/>
                <w:szCs w:val="20"/>
              </w:rPr>
              <w:t>Գործարքի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վճարման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նպատակը</w:t>
            </w:r>
            <w:proofErr w:type="spellEnd"/>
            <w:proofErr w:type="gramStart"/>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proofErr w:type="spellStart"/>
            <w:proofErr w:type="gramEnd"/>
            <w:r w:rsidR="00631658" w:rsidRPr="00064ADD">
              <w:rPr>
                <w:rFonts w:ascii="GHEA Grapalat" w:hAnsi="GHEA Grapalat" w:cs="Sylfaen"/>
                <w:bCs/>
                <w:i/>
                <w:sz w:val="20"/>
                <w:szCs w:val="20"/>
              </w:rPr>
              <w:t>որակավորման</w:t>
            </w:r>
            <w:proofErr w:type="spellEnd"/>
            <w:r w:rsidR="00631658" w:rsidRPr="00064ADD">
              <w:rPr>
                <w:rFonts w:ascii="GHEA Grapalat" w:hAnsi="GHEA Grapalat" w:cs="Sylfaen"/>
                <w:bCs/>
                <w:i/>
                <w:sz w:val="20"/>
                <w:szCs w:val="20"/>
              </w:rPr>
              <w:t xml:space="preserve"> </w:t>
            </w:r>
            <w:proofErr w:type="spellStart"/>
            <w:r w:rsidR="00631658" w:rsidRPr="00064ADD">
              <w:rPr>
                <w:rFonts w:ascii="GHEA Grapalat" w:hAnsi="GHEA Grapalat" w:cs="Sylfaen"/>
                <w:bCs/>
                <w:i/>
                <w:sz w:val="20"/>
                <w:szCs w:val="20"/>
              </w:rPr>
              <w:t>ա</w:t>
            </w:r>
            <w:r w:rsidRPr="00064ADD">
              <w:rPr>
                <w:rFonts w:ascii="GHEA Grapalat" w:hAnsi="GHEA Grapalat" w:cs="Sylfaen"/>
                <w:bCs/>
                <w:i/>
                <w:sz w:val="20"/>
                <w:szCs w:val="20"/>
              </w:rPr>
              <w:t>պահովմ</w:t>
            </w:r>
            <w:proofErr w:type="spellEnd"/>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14:paraId="3D4F39AD"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9EF4E95"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proofErr w:type="gramStart"/>
            <w:r w:rsidRPr="00064ADD">
              <w:rPr>
                <w:rFonts w:ascii="GHEA Grapalat" w:hAnsi="GHEA Grapalat" w:cs="Sylfaen"/>
                <w:sz w:val="20"/>
                <w:szCs w:val="20"/>
                <w:lang w:val="hy-AM"/>
              </w:rPr>
              <w:t>պ</w:t>
            </w:r>
            <w:proofErr w:type="spellStart"/>
            <w:r w:rsidRPr="00064ADD">
              <w:rPr>
                <w:rFonts w:ascii="GHEA Grapalat" w:hAnsi="GHEA Grapalat" w:cs="Sylfaen"/>
                <w:sz w:val="20"/>
                <w:szCs w:val="20"/>
              </w:rPr>
              <w:t>այմանագրի</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ծածկագիրը</w:t>
            </w:r>
            <w:proofErr w:type="spellEnd"/>
            <w:proofErr w:type="gramEnd"/>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14:paraId="1CA69282" w14:textId="77777777" w:rsidR="00595213" w:rsidRPr="00064ADD" w:rsidRDefault="00595213" w:rsidP="00CB0ADE">
            <w:pPr>
              <w:rPr>
                <w:rFonts w:ascii="GHEA Grapalat" w:hAnsi="GHEA Grapalat" w:cs="Arial"/>
                <w:sz w:val="20"/>
                <w:szCs w:val="20"/>
              </w:rPr>
            </w:pPr>
          </w:p>
        </w:tc>
      </w:tr>
      <w:tr w:rsidR="00595213" w:rsidRPr="00064ADD" w14:paraId="61C456C7" w14:textId="77777777" w:rsidTr="00D57D93">
        <w:trPr>
          <w:trHeight w:val="471"/>
        </w:trPr>
        <w:tc>
          <w:tcPr>
            <w:tcW w:w="10980" w:type="dxa"/>
            <w:gridSpan w:val="2"/>
            <w:tcBorders>
              <w:left w:val="single" w:sz="4" w:space="0" w:color="auto"/>
              <w:bottom w:val="single" w:sz="4" w:space="0" w:color="auto"/>
              <w:right w:val="single" w:sz="4" w:space="0" w:color="000000"/>
            </w:tcBorders>
            <w:noWrap/>
            <w:vAlign w:val="bottom"/>
          </w:tcPr>
          <w:p w14:paraId="23648162" w14:textId="77777777" w:rsidR="00595213" w:rsidRPr="00064ADD" w:rsidRDefault="00595213" w:rsidP="00CB0ADE">
            <w:pPr>
              <w:rPr>
                <w:rFonts w:ascii="GHEA Grapalat" w:hAnsi="GHEA Grapalat" w:cs="Arial"/>
                <w:sz w:val="20"/>
                <w:szCs w:val="20"/>
                <w:lang w:val="hy-AM"/>
              </w:rPr>
            </w:pPr>
          </w:p>
        </w:tc>
      </w:tr>
      <w:tr w:rsidR="00595213" w:rsidRPr="00064ADD" w14:paraId="38E1096E"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4209C0"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347CF573" w14:textId="77777777" w:rsidR="00595213" w:rsidRPr="00064ADD" w:rsidRDefault="00595213" w:rsidP="00CB0ADE">
            <w:pPr>
              <w:rPr>
                <w:rFonts w:ascii="GHEA Grapalat" w:hAnsi="GHEA Grapalat" w:cs="Sylfaen"/>
                <w:sz w:val="20"/>
                <w:szCs w:val="20"/>
                <w:lang w:val="ru-RU"/>
              </w:rPr>
            </w:pPr>
          </w:p>
        </w:tc>
      </w:tr>
      <w:tr w:rsidR="00595213" w:rsidRPr="00064ADD" w14:paraId="1400F901"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3393D5"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proofErr w:type="spellStart"/>
            <w:r w:rsidRPr="00064ADD">
              <w:rPr>
                <w:rFonts w:ascii="GHEA Grapalat" w:hAnsi="GHEA Grapalat" w:cs="Sylfaen"/>
                <w:sz w:val="20"/>
                <w:szCs w:val="20"/>
              </w:rPr>
              <w:t>էջ</w:t>
            </w:r>
            <w:proofErr w:type="spellEnd"/>
          </w:p>
          <w:p w14:paraId="51BB282C" w14:textId="77777777" w:rsidR="00595213" w:rsidRPr="00064ADD" w:rsidRDefault="00595213" w:rsidP="00CB0ADE">
            <w:pPr>
              <w:rPr>
                <w:rFonts w:ascii="GHEA Grapalat" w:hAnsi="GHEA Grapalat" w:cs="Sylfaen"/>
                <w:sz w:val="20"/>
                <w:szCs w:val="20"/>
                <w:lang w:val="hy-AM"/>
              </w:rPr>
            </w:pPr>
          </w:p>
        </w:tc>
      </w:tr>
      <w:tr w:rsidR="00595213" w:rsidRPr="00064ADD" w14:paraId="0B19D951" w14:textId="77777777" w:rsidTr="00D57D93">
        <w:trPr>
          <w:trHeight w:val="362"/>
        </w:trPr>
        <w:tc>
          <w:tcPr>
            <w:tcW w:w="5616" w:type="dxa"/>
            <w:tcBorders>
              <w:top w:val="nil"/>
              <w:left w:val="single" w:sz="4" w:space="0" w:color="auto"/>
              <w:bottom w:val="single" w:sz="4" w:space="0" w:color="auto"/>
              <w:right w:val="single" w:sz="4" w:space="0" w:color="auto"/>
            </w:tcBorders>
            <w:noWrap/>
            <w:vAlign w:val="bottom"/>
          </w:tcPr>
          <w:p w14:paraId="045D46C0" w14:textId="77777777"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 xml:space="preserve">ա. </w:t>
            </w:r>
            <w:proofErr w:type="spellStart"/>
            <w:r w:rsidRPr="00064ADD">
              <w:rPr>
                <w:rFonts w:ascii="GHEA Grapalat" w:hAnsi="GHEA Grapalat" w:cs="Sylfaen"/>
                <w:sz w:val="20"/>
                <w:szCs w:val="20"/>
              </w:rPr>
              <w:t>Շահառուի</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ստորագրությունները</w:t>
            </w:r>
            <w:proofErr w:type="spellEnd"/>
          </w:p>
          <w:p w14:paraId="096FEDC0" w14:textId="77777777" w:rsidR="00595213" w:rsidRPr="00064ADD" w:rsidRDefault="00595213" w:rsidP="00CB0ADE">
            <w:pPr>
              <w:rPr>
                <w:rFonts w:ascii="GHEA Grapalat" w:hAnsi="GHEA Grapalat" w:cs="Sylfaen"/>
                <w:sz w:val="20"/>
                <w:szCs w:val="20"/>
              </w:rPr>
            </w:pPr>
          </w:p>
          <w:p w14:paraId="2600827E" w14:textId="77777777"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7C9AE7E6" w14:textId="77777777" w:rsidR="00595213" w:rsidRPr="00064ADD" w:rsidRDefault="00595213" w:rsidP="00CB0ADE">
            <w:pPr>
              <w:rPr>
                <w:rFonts w:ascii="GHEA Grapalat" w:hAnsi="GHEA Grapalat" w:cs="Tahoma"/>
                <w:color w:val="000000"/>
                <w:sz w:val="20"/>
                <w:szCs w:val="20"/>
              </w:rPr>
            </w:pPr>
          </w:p>
          <w:p w14:paraId="0FA19C3B"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15191FAE" w14:textId="0DEAAC7A"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                                                                      Կ.Տ.</w:t>
            </w:r>
          </w:p>
          <w:p w14:paraId="7FE10FAD" w14:textId="77777777"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78236C43" w14:textId="77777777"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ստորագրությունները</w:t>
            </w:r>
            <w:proofErr w:type="spellEnd"/>
            <w:r w:rsidRPr="00064ADD">
              <w:rPr>
                <w:rFonts w:ascii="GHEA Grapalat" w:hAnsi="GHEA Grapalat" w:cs="Sylfaen"/>
                <w:sz w:val="20"/>
                <w:szCs w:val="20"/>
              </w:rPr>
              <w:t>`</w:t>
            </w:r>
          </w:p>
          <w:p w14:paraId="01FD2F78" w14:textId="77777777" w:rsidR="00595213" w:rsidRPr="00064ADD" w:rsidRDefault="00595213" w:rsidP="00CB0ADE">
            <w:pPr>
              <w:jc w:val="right"/>
              <w:rPr>
                <w:rFonts w:ascii="GHEA Grapalat" w:hAnsi="GHEA Grapalat" w:cs="Sylfaen"/>
                <w:sz w:val="20"/>
                <w:szCs w:val="20"/>
              </w:rPr>
            </w:pPr>
          </w:p>
          <w:p w14:paraId="6912BC13" w14:textId="77777777"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0EC60890" w14:textId="77777777" w:rsidR="00595213" w:rsidRPr="00064ADD" w:rsidRDefault="00595213" w:rsidP="00CB0ADE">
            <w:pPr>
              <w:jc w:val="right"/>
              <w:rPr>
                <w:rFonts w:ascii="GHEA Grapalat" w:hAnsi="GHEA Grapalat" w:cs="Tahoma"/>
                <w:color w:val="000000"/>
                <w:sz w:val="20"/>
                <w:szCs w:val="20"/>
              </w:rPr>
            </w:pPr>
          </w:p>
          <w:p w14:paraId="1C27AC4F" w14:textId="39A2CE17" w:rsidR="00595213" w:rsidRPr="00064ADD" w:rsidRDefault="00595213" w:rsidP="00D57D93">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390A1D67"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5416D5ED" w14:textId="77777777" w:rsidR="00595213" w:rsidRPr="00064ADD" w:rsidRDefault="00595213" w:rsidP="00CB0ADE">
            <w:pPr>
              <w:jc w:val="right"/>
              <w:rPr>
                <w:rFonts w:ascii="GHEA Grapalat" w:hAnsi="GHEA Grapalat" w:cs="Sylfaen"/>
                <w:sz w:val="20"/>
                <w:szCs w:val="20"/>
              </w:rPr>
            </w:pPr>
          </w:p>
        </w:tc>
      </w:tr>
      <w:tr w:rsidR="00595213" w:rsidRPr="00064ADD" w14:paraId="55D865C8" w14:textId="77777777" w:rsidTr="00D57D93">
        <w:trPr>
          <w:trHeight w:val="137"/>
        </w:trPr>
        <w:tc>
          <w:tcPr>
            <w:tcW w:w="5616" w:type="dxa"/>
            <w:tcBorders>
              <w:top w:val="single" w:sz="4" w:space="0" w:color="auto"/>
              <w:left w:val="single" w:sz="4" w:space="0" w:color="auto"/>
              <w:right w:val="single" w:sz="4" w:space="0" w:color="auto"/>
            </w:tcBorders>
            <w:noWrap/>
            <w:vAlign w:val="bottom"/>
          </w:tcPr>
          <w:p w14:paraId="79B2A155"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54E440D3" w14:textId="77777777"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5397BDBC"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592A6344" w14:textId="69F1F24B" w:rsidR="00595213" w:rsidRPr="00D57D93"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tc>
        <w:tc>
          <w:tcPr>
            <w:tcW w:w="5364" w:type="dxa"/>
            <w:tcBorders>
              <w:top w:val="single" w:sz="4" w:space="0" w:color="auto"/>
              <w:left w:val="nil"/>
              <w:right w:val="single" w:sz="4" w:space="0" w:color="auto"/>
            </w:tcBorders>
            <w:noWrap/>
            <w:vAlign w:val="bottom"/>
          </w:tcPr>
          <w:p w14:paraId="4A2EFEFF"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07F94792" w14:textId="77777777" w:rsidR="00595213" w:rsidRPr="00064ADD" w:rsidRDefault="00595213" w:rsidP="00CB0ADE">
            <w:pPr>
              <w:jc w:val="right"/>
              <w:rPr>
                <w:rFonts w:ascii="GHEA Grapalat" w:hAnsi="GHEA Grapalat" w:cs="Tahoma"/>
                <w:color w:val="000000"/>
                <w:sz w:val="20"/>
                <w:szCs w:val="20"/>
              </w:rPr>
            </w:pPr>
          </w:p>
          <w:p w14:paraId="013B51BB" w14:textId="77777777" w:rsidR="00595213" w:rsidRPr="00064ADD" w:rsidRDefault="00595213" w:rsidP="00CB0ADE">
            <w:pPr>
              <w:jc w:val="right"/>
              <w:rPr>
                <w:rFonts w:ascii="GHEA Grapalat" w:hAnsi="GHEA Grapalat" w:cs="Tahoma"/>
                <w:color w:val="000000"/>
                <w:sz w:val="20"/>
                <w:szCs w:val="20"/>
              </w:rPr>
            </w:pPr>
          </w:p>
          <w:p w14:paraId="5BBB346B" w14:textId="77777777"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49E79F55" w14:textId="65F7B6D7" w:rsidR="00595213" w:rsidRPr="00D57D93" w:rsidRDefault="00595213" w:rsidP="00D57D93">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tc>
      </w:tr>
      <w:tr w:rsidR="00595213" w:rsidRPr="00064ADD" w14:paraId="4E98930D" w14:textId="77777777" w:rsidTr="00D57D93">
        <w:trPr>
          <w:trHeight w:val="87"/>
        </w:trPr>
        <w:tc>
          <w:tcPr>
            <w:tcW w:w="5616" w:type="dxa"/>
            <w:tcBorders>
              <w:top w:val="nil"/>
              <w:left w:val="single" w:sz="4" w:space="0" w:color="auto"/>
              <w:bottom w:val="single" w:sz="4" w:space="0" w:color="auto"/>
              <w:right w:val="single" w:sz="4" w:space="0" w:color="auto"/>
            </w:tcBorders>
            <w:noWrap/>
            <w:vAlign w:val="bottom"/>
          </w:tcPr>
          <w:p w14:paraId="69C584B1"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24.բ.                                                       Կ.Տ.</w:t>
            </w:r>
          </w:p>
          <w:p w14:paraId="2F252CD7" w14:textId="5E94C134" w:rsidR="00595213" w:rsidRPr="00064ADD" w:rsidRDefault="00595213" w:rsidP="00CB0ADE">
            <w:pPr>
              <w:rPr>
                <w:rFonts w:ascii="GHEA Grapalat" w:hAnsi="GHEA Grapalat" w:cs="Sylfaen"/>
                <w:sz w:val="20"/>
                <w:szCs w:val="20"/>
              </w:rPr>
            </w:pPr>
          </w:p>
          <w:p w14:paraId="40360853" w14:textId="77777777"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313B1245" w14:textId="77777777" w:rsidR="00595213" w:rsidRPr="00064ADD" w:rsidRDefault="00595213" w:rsidP="00D57D93">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14BAAFB7" w14:textId="17D5A2C3"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58F3C397"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1AA355F8" w14:textId="77777777"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proofErr w:type="gramStart"/>
            <w:r w:rsidRPr="00064ADD">
              <w:rPr>
                <w:rFonts w:ascii="GHEA Grapalat" w:hAnsi="GHEA Grapalat" w:cs="Sylfaen"/>
                <w:sz w:val="20"/>
                <w:szCs w:val="20"/>
                <w:lang w:val="hy-AM"/>
              </w:rPr>
              <w:t>գ</w:t>
            </w:r>
            <w:r w:rsidRPr="00064ADD">
              <w:rPr>
                <w:rFonts w:ascii="GHEA Grapalat" w:hAnsi="GHEA Grapalat" w:cs="Sylfaen"/>
                <w:sz w:val="20"/>
                <w:szCs w:val="20"/>
              </w:rPr>
              <w:t>.</w:t>
            </w:r>
            <w:proofErr w:type="spellStart"/>
            <w:r w:rsidRPr="00064ADD">
              <w:rPr>
                <w:rFonts w:ascii="GHEA Grapalat" w:hAnsi="GHEA Grapalat" w:cs="Sylfaen"/>
                <w:sz w:val="20"/>
                <w:szCs w:val="20"/>
              </w:rPr>
              <w:t>Կատարման</w:t>
            </w:r>
            <w:proofErr w:type="spellEnd"/>
            <w:proofErr w:type="gram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Sylfaen"/>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5CE4BFA2" w14:textId="77777777" w:rsidR="00595213" w:rsidRPr="00064ADD" w:rsidRDefault="00595213" w:rsidP="00D57D93">
            <w:pPr>
              <w:rPr>
                <w:rFonts w:ascii="GHEA Grapalat" w:hAnsi="GHEA Grapalat" w:cs="Arial"/>
                <w:sz w:val="20"/>
                <w:szCs w:val="20"/>
              </w:rPr>
            </w:pPr>
          </w:p>
        </w:tc>
      </w:tr>
    </w:tbl>
    <w:p w14:paraId="4E4E3476"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93F6B6F"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4A9FA8"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2BDBDF60" w14:textId="77777777"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lastRenderedPageBreak/>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14:paraId="2D153C92" w14:textId="77777777"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064ADD" w14:paraId="42961A36" w14:textId="77777777" w:rsidTr="00CB0ADE">
        <w:tc>
          <w:tcPr>
            <w:tcW w:w="720" w:type="dxa"/>
            <w:tcBorders>
              <w:top w:val="single" w:sz="4" w:space="0" w:color="auto"/>
              <w:left w:val="single" w:sz="4" w:space="0" w:color="auto"/>
              <w:bottom w:val="single" w:sz="4" w:space="0" w:color="auto"/>
              <w:right w:val="single" w:sz="4" w:space="0" w:color="auto"/>
            </w:tcBorders>
          </w:tcPr>
          <w:p w14:paraId="22C16696" w14:textId="77777777" w:rsidR="00631658" w:rsidRPr="008818E7" w:rsidRDefault="00631658" w:rsidP="00CB0ADE">
            <w:pPr>
              <w:jc w:val="both"/>
              <w:rPr>
                <w:rFonts w:ascii="GHEA Grapalat" w:hAnsi="GHEA Grapalat"/>
                <w:sz w:val="16"/>
                <w:szCs w:val="20"/>
              </w:rPr>
            </w:pPr>
            <w:r w:rsidRPr="008818E7">
              <w:rPr>
                <w:rFonts w:ascii="GHEA Grapalat" w:hAnsi="GHEA Grapalat"/>
                <w:sz w:val="16"/>
                <w:szCs w:val="20"/>
              </w:rPr>
              <w:t>Հ/Հ</w:t>
            </w:r>
          </w:p>
        </w:tc>
        <w:tc>
          <w:tcPr>
            <w:tcW w:w="1938" w:type="dxa"/>
            <w:tcBorders>
              <w:top w:val="single" w:sz="4" w:space="0" w:color="auto"/>
              <w:left w:val="single" w:sz="4" w:space="0" w:color="auto"/>
              <w:bottom w:val="single" w:sz="4" w:space="0" w:color="auto"/>
              <w:right w:val="single" w:sz="4" w:space="0" w:color="auto"/>
            </w:tcBorders>
          </w:tcPr>
          <w:p w14:paraId="70894F26" w14:textId="77777777" w:rsidR="00631658" w:rsidRPr="008818E7" w:rsidRDefault="00631658" w:rsidP="00CB0ADE">
            <w:pPr>
              <w:jc w:val="center"/>
              <w:rPr>
                <w:rFonts w:ascii="GHEA Grapalat" w:hAnsi="GHEA Grapalat"/>
                <w:b/>
                <w:sz w:val="16"/>
                <w:szCs w:val="20"/>
              </w:rPr>
            </w:pPr>
            <w:r w:rsidRPr="008818E7">
              <w:rPr>
                <w:rFonts w:ascii="GHEA Grapalat" w:hAnsi="GHEA Grapalat"/>
                <w:b/>
                <w:sz w:val="16"/>
                <w:szCs w:val="20"/>
              </w:rPr>
              <w:t>&lt;&lt;</w:t>
            </w:r>
            <w:proofErr w:type="spellStart"/>
            <w:r w:rsidRPr="008818E7">
              <w:rPr>
                <w:rFonts w:ascii="GHEA Grapalat" w:hAnsi="GHEA Grapalat"/>
                <w:b/>
                <w:sz w:val="16"/>
                <w:szCs w:val="20"/>
              </w:rPr>
              <w:t>Վճարման</w:t>
            </w:r>
            <w:proofErr w:type="spellEnd"/>
            <w:r w:rsidRPr="008818E7">
              <w:rPr>
                <w:rFonts w:ascii="GHEA Grapalat" w:hAnsi="GHEA Grapalat"/>
                <w:b/>
                <w:sz w:val="16"/>
                <w:szCs w:val="20"/>
              </w:rPr>
              <w:t xml:space="preserve"> </w:t>
            </w:r>
            <w:proofErr w:type="spellStart"/>
            <w:r w:rsidRPr="008818E7">
              <w:rPr>
                <w:rFonts w:ascii="GHEA Grapalat" w:hAnsi="GHEA Grapalat"/>
                <w:b/>
                <w:sz w:val="16"/>
                <w:szCs w:val="20"/>
              </w:rPr>
              <w:t>պահանջագիր</w:t>
            </w:r>
            <w:proofErr w:type="spellEnd"/>
            <w:r w:rsidRPr="008818E7">
              <w:rPr>
                <w:rFonts w:ascii="GHEA Grapalat" w:hAnsi="GHEA Grapalat"/>
                <w:b/>
                <w:sz w:val="16"/>
                <w:szCs w:val="20"/>
              </w:rPr>
              <w:t xml:space="preserve">&gt;&gt; </w:t>
            </w:r>
            <w:proofErr w:type="spellStart"/>
            <w:r w:rsidRPr="008818E7">
              <w:rPr>
                <w:rFonts w:ascii="GHEA Grapalat" w:hAnsi="GHEA Grapalat"/>
                <w:b/>
                <w:sz w:val="16"/>
                <w:szCs w:val="20"/>
              </w:rPr>
              <w:t>փաստաթղթի</w:t>
            </w:r>
            <w:proofErr w:type="spellEnd"/>
            <w:r w:rsidRPr="008818E7">
              <w:rPr>
                <w:rFonts w:ascii="GHEA Grapalat" w:hAnsi="GHEA Grapalat"/>
                <w:b/>
                <w:sz w:val="16"/>
                <w:szCs w:val="20"/>
              </w:rPr>
              <w:t xml:space="preserve"> </w:t>
            </w:r>
            <w:proofErr w:type="spellStart"/>
            <w:r w:rsidRPr="008818E7">
              <w:rPr>
                <w:rFonts w:ascii="GHEA Grapalat" w:hAnsi="GHEA Grapalat"/>
                <w:b/>
                <w:sz w:val="16"/>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EAE49A8" w14:textId="77777777" w:rsidR="00631658" w:rsidRPr="008818E7" w:rsidRDefault="00631658" w:rsidP="00CB0ADE">
            <w:pPr>
              <w:jc w:val="center"/>
              <w:rPr>
                <w:rFonts w:ascii="GHEA Grapalat" w:hAnsi="GHEA Grapalat"/>
                <w:b/>
                <w:sz w:val="16"/>
                <w:szCs w:val="20"/>
              </w:rPr>
            </w:pPr>
            <w:proofErr w:type="spellStart"/>
            <w:r w:rsidRPr="008818E7">
              <w:rPr>
                <w:rFonts w:ascii="GHEA Grapalat" w:hAnsi="GHEA Grapalat"/>
                <w:b/>
                <w:sz w:val="16"/>
                <w:szCs w:val="20"/>
              </w:rPr>
              <w:t>Նշված</w:t>
            </w:r>
            <w:proofErr w:type="spellEnd"/>
            <w:r w:rsidRPr="008818E7">
              <w:rPr>
                <w:rFonts w:ascii="GHEA Grapalat" w:hAnsi="GHEA Grapalat"/>
                <w:b/>
                <w:sz w:val="16"/>
                <w:szCs w:val="20"/>
              </w:rPr>
              <w:t xml:space="preserve"> </w:t>
            </w:r>
            <w:proofErr w:type="spellStart"/>
            <w:r w:rsidRPr="008818E7">
              <w:rPr>
                <w:rFonts w:ascii="GHEA Grapalat" w:hAnsi="GHEA Grapalat"/>
                <w:b/>
                <w:sz w:val="16"/>
                <w:szCs w:val="20"/>
              </w:rPr>
              <w:t>դաշտի</w:t>
            </w:r>
            <w:proofErr w:type="spellEnd"/>
            <w:r w:rsidRPr="008818E7">
              <w:rPr>
                <w:rFonts w:ascii="GHEA Grapalat" w:hAnsi="GHEA Grapalat"/>
                <w:b/>
                <w:sz w:val="16"/>
                <w:szCs w:val="20"/>
              </w:rPr>
              <w:t>/</w:t>
            </w:r>
          </w:p>
          <w:p w14:paraId="5F4C9EC0" w14:textId="77777777" w:rsidR="00631658" w:rsidRPr="008818E7" w:rsidRDefault="00631658" w:rsidP="00CB0ADE">
            <w:pPr>
              <w:jc w:val="center"/>
              <w:rPr>
                <w:rFonts w:ascii="GHEA Grapalat" w:hAnsi="GHEA Grapalat"/>
                <w:b/>
                <w:sz w:val="16"/>
                <w:szCs w:val="20"/>
              </w:rPr>
            </w:pPr>
            <w:proofErr w:type="spellStart"/>
            <w:r w:rsidRPr="008818E7">
              <w:rPr>
                <w:rFonts w:ascii="GHEA Grapalat" w:hAnsi="GHEA Grapalat"/>
                <w:b/>
                <w:sz w:val="16"/>
                <w:szCs w:val="20"/>
              </w:rPr>
              <w:t>վավերապայմանի</w:t>
            </w:r>
            <w:proofErr w:type="spellEnd"/>
            <w:r w:rsidRPr="008818E7">
              <w:rPr>
                <w:rFonts w:ascii="GHEA Grapalat" w:hAnsi="GHEA Grapalat"/>
                <w:b/>
                <w:sz w:val="16"/>
                <w:szCs w:val="20"/>
              </w:rPr>
              <w:t xml:space="preserve"> </w:t>
            </w:r>
            <w:proofErr w:type="spellStart"/>
            <w:r w:rsidRPr="008818E7">
              <w:rPr>
                <w:rFonts w:ascii="GHEA Grapalat" w:hAnsi="GHEA Grapalat"/>
                <w:b/>
                <w:sz w:val="16"/>
                <w:szCs w:val="20"/>
              </w:rPr>
              <w:t>առկայությունը</w:t>
            </w:r>
            <w:proofErr w:type="spellEnd"/>
            <w:r w:rsidRPr="008818E7">
              <w:rPr>
                <w:rFonts w:ascii="GHEA Grapalat" w:hAnsi="GHEA Grapalat"/>
                <w:b/>
                <w:sz w:val="16"/>
                <w:szCs w:val="20"/>
              </w:rPr>
              <w:t xml:space="preserve"> </w:t>
            </w:r>
            <w:proofErr w:type="spellStart"/>
            <w:r w:rsidRPr="008818E7">
              <w:rPr>
                <w:rFonts w:ascii="GHEA Grapalat" w:hAnsi="GHEA Grapalat"/>
                <w:b/>
                <w:sz w:val="16"/>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19731B19" w14:textId="77777777" w:rsidR="00631658" w:rsidRPr="008818E7" w:rsidRDefault="00631658" w:rsidP="00CB0ADE">
            <w:pPr>
              <w:jc w:val="center"/>
              <w:rPr>
                <w:rFonts w:ascii="GHEA Grapalat" w:hAnsi="GHEA Grapalat"/>
                <w:b/>
                <w:sz w:val="16"/>
                <w:szCs w:val="20"/>
                <w:lang w:val="hy-AM"/>
              </w:rPr>
            </w:pPr>
            <w:proofErr w:type="spellStart"/>
            <w:r w:rsidRPr="008818E7">
              <w:rPr>
                <w:rFonts w:ascii="GHEA Grapalat" w:hAnsi="GHEA Grapalat"/>
                <w:b/>
                <w:sz w:val="16"/>
                <w:szCs w:val="20"/>
              </w:rPr>
              <w:t>Վավերապայմանի</w:t>
            </w:r>
            <w:proofErr w:type="spellEnd"/>
            <w:r w:rsidRPr="008818E7">
              <w:rPr>
                <w:rFonts w:ascii="GHEA Grapalat" w:hAnsi="GHEA Grapalat"/>
                <w:b/>
                <w:sz w:val="16"/>
                <w:szCs w:val="20"/>
              </w:rPr>
              <w:t xml:space="preserve"> </w:t>
            </w:r>
            <w:proofErr w:type="spellStart"/>
            <w:r w:rsidRPr="008818E7">
              <w:rPr>
                <w:rFonts w:ascii="GHEA Grapalat" w:hAnsi="GHEA Grapalat"/>
                <w:b/>
                <w:sz w:val="16"/>
                <w:szCs w:val="20"/>
              </w:rPr>
              <w:t>լրացման</w:t>
            </w:r>
            <w:proofErr w:type="spellEnd"/>
            <w:r w:rsidRPr="008818E7">
              <w:rPr>
                <w:rFonts w:ascii="GHEA Grapalat" w:hAnsi="GHEA Grapalat"/>
                <w:b/>
                <w:sz w:val="16"/>
                <w:szCs w:val="20"/>
              </w:rPr>
              <w:t xml:space="preserve"> </w:t>
            </w:r>
            <w:proofErr w:type="spellStart"/>
            <w:r w:rsidRPr="008818E7">
              <w:rPr>
                <w:rFonts w:ascii="GHEA Grapalat" w:hAnsi="GHEA Grapalat"/>
                <w:b/>
                <w:sz w:val="16"/>
                <w:szCs w:val="20"/>
              </w:rPr>
              <w:t>պահանջը</w:t>
            </w:r>
            <w:proofErr w:type="spellEnd"/>
            <w:r w:rsidRPr="008818E7">
              <w:rPr>
                <w:rFonts w:ascii="GHEA Grapalat" w:hAnsi="GHEA Grapalat"/>
                <w:b/>
                <w:sz w:val="16"/>
                <w:szCs w:val="20"/>
                <w:lang w:val="hy-AM"/>
              </w:rPr>
              <w:t xml:space="preserve"> </w:t>
            </w:r>
          </w:p>
          <w:p w14:paraId="6FE33E68" w14:textId="77777777" w:rsidR="00631658" w:rsidRPr="008818E7" w:rsidRDefault="00631658" w:rsidP="00CB0ADE">
            <w:pPr>
              <w:jc w:val="center"/>
              <w:rPr>
                <w:rFonts w:ascii="GHEA Grapalat" w:hAnsi="GHEA Grapalat"/>
                <w:b/>
                <w:sz w:val="16"/>
                <w:szCs w:val="20"/>
              </w:rPr>
            </w:pPr>
            <w:r w:rsidRPr="008818E7">
              <w:rPr>
                <w:rFonts w:ascii="GHEA Grapalat" w:hAnsi="GHEA Grapalat"/>
                <w:b/>
                <w:sz w:val="16"/>
                <w:szCs w:val="20"/>
              </w:rPr>
              <w:t>(</w:t>
            </w:r>
            <w:r w:rsidRPr="008818E7">
              <w:rPr>
                <w:rFonts w:ascii="GHEA Grapalat" w:hAnsi="GHEA Grapalat"/>
                <w:b/>
                <w:sz w:val="16"/>
                <w:szCs w:val="20"/>
                <w:lang w:val="hy-AM"/>
              </w:rPr>
              <w:t>գնումների գործընթացի հետ կապված</w:t>
            </w:r>
            <w:r w:rsidRPr="008818E7">
              <w:rPr>
                <w:rFonts w:ascii="GHEA Grapalat" w:hAnsi="GHEA Grapalat"/>
                <w:b/>
                <w:sz w:val="16"/>
                <w:szCs w:val="20"/>
              </w:rPr>
              <w:t>)</w:t>
            </w:r>
          </w:p>
        </w:tc>
        <w:tc>
          <w:tcPr>
            <w:tcW w:w="2640" w:type="dxa"/>
            <w:tcBorders>
              <w:top w:val="single" w:sz="4" w:space="0" w:color="auto"/>
              <w:left w:val="single" w:sz="4" w:space="0" w:color="auto"/>
              <w:bottom w:val="single" w:sz="4" w:space="0" w:color="auto"/>
              <w:right w:val="single" w:sz="4" w:space="0" w:color="auto"/>
            </w:tcBorders>
          </w:tcPr>
          <w:p w14:paraId="7BDE220D" w14:textId="77777777" w:rsidR="00631658" w:rsidRPr="008818E7" w:rsidRDefault="00631658" w:rsidP="00CB0ADE">
            <w:pPr>
              <w:ind w:left="-588" w:firstLine="588"/>
              <w:jc w:val="center"/>
              <w:rPr>
                <w:rFonts w:ascii="GHEA Grapalat" w:hAnsi="GHEA Grapalat"/>
                <w:b/>
                <w:sz w:val="16"/>
                <w:szCs w:val="20"/>
              </w:rPr>
            </w:pPr>
            <w:proofErr w:type="spellStart"/>
            <w:r w:rsidRPr="008818E7">
              <w:rPr>
                <w:rFonts w:ascii="GHEA Grapalat" w:hAnsi="GHEA Grapalat"/>
                <w:b/>
                <w:sz w:val="16"/>
                <w:szCs w:val="20"/>
              </w:rPr>
              <w:t>Վավերապայմանը</w:t>
            </w:r>
            <w:proofErr w:type="spellEnd"/>
          </w:p>
          <w:p w14:paraId="13CD39BF" w14:textId="77777777" w:rsidR="00631658" w:rsidRPr="008818E7" w:rsidRDefault="00631658" w:rsidP="00CB0ADE">
            <w:pPr>
              <w:ind w:left="-588" w:firstLine="588"/>
              <w:jc w:val="center"/>
              <w:rPr>
                <w:rFonts w:ascii="GHEA Grapalat" w:hAnsi="GHEA Grapalat"/>
                <w:b/>
                <w:sz w:val="16"/>
                <w:szCs w:val="20"/>
              </w:rPr>
            </w:pPr>
            <w:proofErr w:type="spellStart"/>
            <w:r w:rsidRPr="008818E7">
              <w:rPr>
                <w:rFonts w:ascii="GHEA Grapalat" w:hAnsi="GHEA Grapalat"/>
                <w:b/>
                <w:sz w:val="16"/>
                <w:szCs w:val="20"/>
              </w:rPr>
              <w:t>լրացնող</w:t>
            </w:r>
            <w:proofErr w:type="spellEnd"/>
            <w:r w:rsidRPr="008818E7">
              <w:rPr>
                <w:rFonts w:ascii="GHEA Grapalat" w:hAnsi="GHEA Grapalat"/>
                <w:b/>
                <w:sz w:val="16"/>
                <w:szCs w:val="20"/>
              </w:rPr>
              <w:t xml:space="preserve"> </w:t>
            </w:r>
            <w:proofErr w:type="spellStart"/>
            <w:r w:rsidRPr="008818E7">
              <w:rPr>
                <w:rFonts w:ascii="GHEA Grapalat" w:hAnsi="GHEA Grapalat"/>
                <w:b/>
                <w:sz w:val="16"/>
                <w:szCs w:val="20"/>
              </w:rPr>
              <w:t>կողմը</w:t>
            </w:r>
            <w:proofErr w:type="spellEnd"/>
            <w:r w:rsidRPr="008818E7">
              <w:rPr>
                <w:rFonts w:ascii="GHEA Grapalat" w:hAnsi="GHEA Grapalat"/>
                <w:b/>
                <w:sz w:val="16"/>
                <w:szCs w:val="20"/>
              </w:rPr>
              <w:t xml:space="preserve">` </w:t>
            </w:r>
          </w:p>
          <w:p w14:paraId="432D12F4" w14:textId="77777777" w:rsidR="00631658" w:rsidRPr="008818E7" w:rsidRDefault="00631658" w:rsidP="00CB0ADE">
            <w:pPr>
              <w:ind w:left="-588" w:firstLine="588"/>
              <w:jc w:val="center"/>
              <w:rPr>
                <w:rFonts w:ascii="GHEA Grapalat" w:hAnsi="GHEA Grapalat"/>
                <w:b/>
                <w:sz w:val="16"/>
                <w:szCs w:val="20"/>
              </w:rPr>
            </w:pPr>
            <w:proofErr w:type="spellStart"/>
            <w:r w:rsidRPr="008818E7">
              <w:rPr>
                <w:rFonts w:ascii="GHEA Grapalat" w:hAnsi="GHEA Grapalat"/>
                <w:b/>
                <w:sz w:val="16"/>
                <w:szCs w:val="20"/>
              </w:rPr>
              <w:t>շահառուն</w:t>
            </w:r>
            <w:proofErr w:type="spellEnd"/>
            <w:r w:rsidRPr="008818E7">
              <w:rPr>
                <w:rFonts w:ascii="GHEA Grapalat" w:hAnsi="GHEA Grapalat"/>
                <w:b/>
                <w:sz w:val="16"/>
                <w:szCs w:val="20"/>
              </w:rPr>
              <w:t xml:space="preserve"> </w:t>
            </w:r>
            <w:proofErr w:type="spellStart"/>
            <w:r w:rsidRPr="008818E7">
              <w:rPr>
                <w:rFonts w:ascii="GHEA Grapalat" w:hAnsi="GHEA Grapalat"/>
                <w:b/>
                <w:sz w:val="16"/>
                <w:szCs w:val="20"/>
              </w:rPr>
              <w:t>կամ</w:t>
            </w:r>
            <w:proofErr w:type="spellEnd"/>
            <w:r w:rsidRPr="008818E7">
              <w:rPr>
                <w:rFonts w:ascii="GHEA Grapalat" w:hAnsi="GHEA Grapalat"/>
                <w:b/>
                <w:sz w:val="16"/>
                <w:szCs w:val="20"/>
              </w:rPr>
              <w:t xml:space="preserve"> </w:t>
            </w:r>
            <w:proofErr w:type="spellStart"/>
            <w:r w:rsidRPr="008818E7">
              <w:rPr>
                <w:rFonts w:ascii="GHEA Grapalat" w:hAnsi="GHEA Grapalat"/>
                <w:b/>
                <w:sz w:val="16"/>
                <w:szCs w:val="20"/>
              </w:rPr>
              <w:t>վճարողը</w:t>
            </w:r>
            <w:proofErr w:type="spellEnd"/>
          </w:p>
          <w:p w14:paraId="333CE7D1" w14:textId="77777777" w:rsidR="00631658" w:rsidRPr="008818E7" w:rsidRDefault="00631658" w:rsidP="00CB0ADE">
            <w:pPr>
              <w:ind w:left="-588" w:firstLine="588"/>
              <w:jc w:val="center"/>
              <w:rPr>
                <w:rFonts w:ascii="GHEA Grapalat" w:hAnsi="GHEA Grapalat"/>
                <w:b/>
                <w:sz w:val="16"/>
                <w:szCs w:val="20"/>
              </w:rPr>
            </w:pPr>
            <w:r w:rsidRPr="008818E7">
              <w:rPr>
                <w:rFonts w:ascii="GHEA Grapalat" w:hAnsi="GHEA Grapalat"/>
                <w:b/>
                <w:sz w:val="16"/>
                <w:szCs w:val="20"/>
              </w:rPr>
              <w:t>(</w:t>
            </w:r>
            <w:r w:rsidRPr="008818E7">
              <w:rPr>
                <w:rFonts w:ascii="GHEA Grapalat" w:hAnsi="GHEA Grapalat"/>
                <w:b/>
                <w:sz w:val="16"/>
                <w:szCs w:val="20"/>
                <w:lang w:val="hy-AM"/>
              </w:rPr>
              <w:t>գնումների գործընթացի հետ կապված</w:t>
            </w:r>
            <w:r w:rsidRPr="008818E7">
              <w:rPr>
                <w:rFonts w:ascii="GHEA Grapalat" w:hAnsi="GHEA Grapalat"/>
                <w:b/>
                <w:sz w:val="16"/>
                <w:szCs w:val="20"/>
              </w:rPr>
              <w:t>)</w:t>
            </w:r>
          </w:p>
        </w:tc>
      </w:tr>
      <w:tr w:rsidR="00631658" w:rsidRPr="00064ADD" w14:paraId="408BE85D" w14:textId="77777777" w:rsidTr="00CB0ADE">
        <w:tc>
          <w:tcPr>
            <w:tcW w:w="720" w:type="dxa"/>
            <w:tcBorders>
              <w:top w:val="single" w:sz="4" w:space="0" w:color="auto"/>
              <w:left w:val="single" w:sz="4" w:space="0" w:color="auto"/>
              <w:bottom w:val="single" w:sz="4" w:space="0" w:color="auto"/>
              <w:right w:val="single" w:sz="4" w:space="0" w:color="auto"/>
            </w:tcBorders>
          </w:tcPr>
          <w:p w14:paraId="137868EE" w14:textId="77777777" w:rsidR="00631658" w:rsidRPr="008818E7" w:rsidRDefault="00631658" w:rsidP="00CB0ADE">
            <w:pPr>
              <w:jc w:val="center"/>
              <w:rPr>
                <w:rFonts w:ascii="GHEA Grapalat" w:hAnsi="GHEA Grapalat"/>
                <w:b/>
                <w:sz w:val="16"/>
                <w:szCs w:val="20"/>
              </w:rPr>
            </w:pPr>
            <w:r w:rsidRPr="008818E7">
              <w:rPr>
                <w:rFonts w:ascii="GHEA Grapalat" w:hAnsi="GHEA Grapalat"/>
                <w:b/>
                <w:sz w:val="16"/>
                <w:szCs w:val="20"/>
              </w:rPr>
              <w:t>1</w:t>
            </w:r>
          </w:p>
        </w:tc>
        <w:tc>
          <w:tcPr>
            <w:tcW w:w="1938" w:type="dxa"/>
            <w:tcBorders>
              <w:top w:val="single" w:sz="4" w:space="0" w:color="auto"/>
              <w:left w:val="single" w:sz="4" w:space="0" w:color="auto"/>
              <w:bottom w:val="single" w:sz="4" w:space="0" w:color="auto"/>
              <w:right w:val="single" w:sz="4" w:space="0" w:color="auto"/>
            </w:tcBorders>
          </w:tcPr>
          <w:p w14:paraId="0D5E27BD" w14:textId="77777777" w:rsidR="00631658" w:rsidRPr="008818E7" w:rsidRDefault="00631658" w:rsidP="00CB0ADE">
            <w:pPr>
              <w:jc w:val="center"/>
              <w:rPr>
                <w:rFonts w:ascii="GHEA Grapalat" w:hAnsi="GHEA Grapalat"/>
                <w:b/>
                <w:sz w:val="16"/>
                <w:szCs w:val="20"/>
              </w:rPr>
            </w:pPr>
            <w:r w:rsidRPr="008818E7">
              <w:rPr>
                <w:rFonts w:ascii="GHEA Grapalat" w:hAnsi="GHEA Grapalat"/>
                <w:b/>
                <w:sz w:val="16"/>
                <w:szCs w:val="20"/>
              </w:rPr>
              <w:t>2</w:t>
            </w:r>
          </w:p>
        </w:tc>
        <w:tc>
          <w:tcPr>
            <w:tcW w:w="2050" w:type="dxa"/>
            <w:tcBorders>
              <w:top w:val="single" w:sz="4" w:space="0" w:color="auto"/>
              <w:left w:val="single" w:sz="4" w:space="0" w:color="auto"/>
              <w:bottom w:val="single" w:sz="4" w:space="0" w:color="auto"/>
              <w:right w:val="single" w:sz="4" w:space="0" w:color="auto"/>
            </w:tcBorders>
          </w:tcPr>
          <w:p w14:paraId="702736C1" w14:textId="77777777" w:rsidR="00631658" w:rsidRPr="008818E7" w:rsidRDefault="00631658" w:rsidP="00CB0ADE">
            <w:pPr>
              <w:jc w:val="center"/>
              <w:rPr>
                <w:rFonts w:ascii="GHEA Grapalat" w:hAnsi="GHEA Grapalat"/>
                <w:b/>
                <w:sz w:val="16"/>
                <w:szCs w:val="20"/>
              </w:rPr>
            </w:pPr>
            <w:r w:rsidRPr="008818E7">
              <w:rPr>
                <w:rFonts w:ascii="GHEA Grapalat" w:hAnsi="GHEA Grapalat"/>
                <w:b/>
                <w:sz w:val="16"/>
                <w:szCs w:val="20"/>
              </w:rPr>
              <w:t>3</w:t>
            </w:r>
          </w:p>
        </w:tc>
        <w:tc>
          <w:tcPr>
            <w:tcW w:w="3350" w:type="dxa"/>
            <w:tcBorders>
              <w:top w:val="single" w:sz="4" w:space="0" w:color="auto"/>
              <w:left w:val="single" w:sz="4" w:space="0" w:color="auto"/>
              <w:bottom w:val="single" w:sz="4" w:space="0" w:color="auto"/>
              <w:right w:val="single" w:sz="4" w:space="0" w:color="auto"/>
            </w:tcBorders>
          </w:tcPr>
          <w:p w14:paraId="2B6C73B0" w14:textId="77777777" w:rsidR="00631658" w:rsidRPr="008818E7" w:rsidRDefault="00631658" w:rsidP="00CB0ADE">
            <w:pPr>
              <w:jc w:val="center"/>
              <w:rPr>
                <w:rFonts w:ascii="GHEA Grapalat" w:hAnsi="GHEA Grapalat"/>
                <w:b/>
                <w:sz w:val="16"/>
                <w:szCs w:val="20"/>
              </w:rPr>
            </w:pPr>
            <w:r w:rsidRPr="008818E7">
              <w:rPr>
                <w:rFonts w:ascii="GHEA Grapalat" w:hAnsi="GHEA Grapalat"/>
                <w:b/>
                <w:sz w:val="16"/>
                <w:szCs w:val="20"/>
              </w:rPr>
              <w:t>4</w:t>
            </w:r>
          </w:p>
        </w:tc>
        <w:tc>
          <w:tcPr>
            <w:tcW w:w="2640" w:type="dxa"/>
            <w:tcBorders>
              <w:top w:val="single" w:sz="4" w:space="0" w:color="auto"/>
              <w:left w:val="single" w:sz="4" w:space="0" w:color="auto"/>
              <w:bottom w:val="single" w:sz="4" w:space="0" w:color="auto"/>
              <w:right w:val="single" w:sz="4" w:space="0" w:color="auto"/>
            </w:tcBorders>
          </w:tcPr>
          <w:p w14:paraId="7A9EFE3A" w14:textId="77777777" w:rsidR="00631658" w:rsidRPr="008818E7" w:rsidRDefault="00631658" w:rsidP="00CB0ADE">
            <w:pPr>
              <w:jc w:val="center"/>
              <w:rPr>
                <w:rFonts w:ascii="GHEA Grapalat" w:hAnsi="GHEA Grapalat"/>
                <w:b/>
                <w:sz w:val="16"/>
                <w:szCs w:val="20"/>
              </w:rPr>
            </w:pPr>
            <w:r w:rsidRPr="008818E7">
              <w:rPr>
                <w:rFonts w:ascii="GHEA Grapalat" w:hAnsi="GHEA Grapalat"/>
                <w:b/>
                <w:sz w:val="16"/>
                <w:szCs w:val="20"/>
              </w:rPr>
              <w:t>5</w:t>
            </w:r>
          </w:p>
        </w:tc>
      </w:tr>
      <w:tr w:rsidR="00631658" w:rsidRPr="00064ADD" w14:paraId="32ECF91B" w14:textId="77777777" w:rsidTr="00CB0ADE">
        <w:tc>
          <w:tcPr>
            <w:tcW w:w="720" w:type="dxa"/>
            <w:tcBorders>
              <w:top w:val="single" w:sz="4" w:space="0" w:color="auto"/>
              <w:left w:val="single" w:sz="4" w:space="0" w:color="auto"/>
              <w:bottom w:val="single" w:sz="4" w:space="0" w:color="auto"/>
              <w:right w:val="single" w:sz="4" w:space="0" w:color="auto"/>
            </w:tcBorders>
          </w:tcPr>
          <w:p w14:paraId="525E03D6" w14:textId="77777777" w:rsidR="00631658" w:rsidRPr="008818E7" w:rsidRDefault="00631658" w:rsidP="00CB0ADE">
            <w:pPr>
              <w:jc w:val="center"/>
              <w:rPr>
                <w:rFonts w:ascii="GHEA Grapalat" w:hAnsi="GHEA Grapalat"/>
                <w:sz w:val="16"/>
                <w:szCs w:val="20"/>
                <w:lang w:val="hy-AM"/>
              </w:rPr>
            </w:pPr>
            <w:r w:rsidRPr="008818E7">
              <w:rPr>
                <w:rFonts w:ascii="GHEA Grapalat" w:hAnsi="GHEA Grapalat"/>
                <w:sz w:val="16"/>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BC61097" w14:textId="77777777" w:rsidR="00631658" w:rsidRPr="008818E7" w:rsidRDefault="00631658" w:rsidP="00CB0ADE">
            <w:pPr>
              <w:jc w:val="center"/>
              <w:rPr>
                <w:rFonts w:ascii="GHEA Grapalat" w:hAnsi="GHEA Grapalat"/>
                <w:sz w:val="16"/>
                <w:szCs w:val="20"/>
                <w:lang w:val="hy-AM"/>
              </w:rPr>
            </w:pPr>
            <w:r w:rsidRPr="008818E7">
              <w:rPr>
                <w:rFonts w:ascii="GHEA Grapalat" w:hAnsi="GHEA Grapalat"/>
                <w:sz w:val="16"/>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877679D" w14:textId="77777777" w:rsidR="00631658" w:rsidRPr="008818E7" w:rsidRDefault="00661F39" w:rsidP="00CB0ADE">
            <w:pPr>
              <w:jc w:val="center"/>
              <w:rPr>
                <w:rFonts w:ascii="GHEA Grapalat" w:hAnsi="GHEA Grapalat"/>
                <w:sz w:val="16"/>
                <w:szCs w:val="20"/>
              </w:rPr>
            </w:pPr>
            <w:proofErr w:type="spellStart"/>
            <w:r w:rsidRPr="008818E7">
              <w:rPr>
                <w:rFonts w:ascii="GHEA Grapalat" w:hAnsi="GHEA Grapalat"/>
                <w:sz w:val="16"/>
                <w:szCs w:val="20"/>
              </w:rPr>
              <w:t>Պ</w:t>
            </w:r>
            <w:r w:rsidR="00631658" w:rsidRPr="008818E7">
              <w:rPr>
                <w:rFonts w:ascii="GHEA Grapalat" w:hAnsi="GHEA Grapalat"/>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CEEE7E" w14:textId="77777777" w:rsidR="00631658" w:rsidRPr="008818E7" w:rsidRDefault="00631658" w:rsidP="00CB0ADE">
            <w:pPr>
              <w:jc w:val="center"/>
              <w:rPr>
                <w:rFonts w:ascii="GHEA Grapalat" w:hAnsi="GHEA Grapalat"/>
                <w:sz w:val="16"/>
                <w:szCs w:val="20"/>
              </w:rPr>
            </w:pPr>
            <w:proofErr w:type="spellStart"/>
            <w:r w:rsidRPr="008818E7">
              <w:rPr>
                <w:rFonts w:ascii="GHEA Grapalat" w:hAnsi="GHEA Grapalat"/>
                <w:sz w:val="16"/>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78A0265F" w14:textId="77777777" w:rsidR="00631658" w:rsidRPr="008818E7" w:rsidRDefault="00631658" w:rsidP="00CB0ADE">
            <w:pPr>
              <w:jc w:val="center"/>
              <w:rPr>
                <w:rFonts w:ascii="GHEA Grapalat" w:hAnsi="GHEA Grapalat"/>
                <w:sz w:val="16"/>
                <w:szCs w:val="20"/>
                <w:lang w:val="hy-AM"/>
              </w:rPr>
            </w:pPr>
            <w:r w:rsidRPr="008818E7">
              <w:rPr>
                <w:rFonts w:ascii="GHEA Grapalat" w:hAnsi="GHEA Grapalat"/>
                <w:sz w:val="16"/>
                <w:szCs w:val="20"/>
                <w:lang w:val="hy-AM"/>
              </w:rPr>
              <w:t>Փաստաթղթի վրա նախապես լրացված է &lt;Վճարման պահանջագիր&gt;</w:t>
            </w:r>
          </w:p>
        </w:tc>
      </w:tr>
      <w:tr w:rsidR="00631658" w:rsidRPr="00064ADD" w14:paraId="26B45FD2" w14:textId="77777777" w:rsidTr="00CB0ADE">
        <w:tc>
          <w:tcPr>
            <w:tcW w:w="720" w:type="dxa"/>
            <w:tcBorders>
              <w:top w:val="single" w:sz="4" w:space="0" w:color="auto"/>
              <w:left w:val="single" w:sz="4" w:space="0" w:color="auto"/>
              <w:bottom w:val="single" w:sz="4" w:space="0" w:color="auto"/>
              <w:right w:val="single" w:sz="4" w:space="0" w:color="auto"/>
            </w:tcBorders>
          </w:tcPr>
          <w:p w14:paraId="481D5E8B" w14:textId="77777777" w:rsidR="00631658" w:rsidRPr="008818E7" w:rsidRDefault="00631658" w:rsidP="00CB0ADE">
            <w:pPr>
              <w:pStyle w:val="ListParagraph"/>
              <w:numPr>
                <w:ilvl w:val="0"/>
                <w:numId w:val="17"/>
              </w:numPr>
              <w:contextualSpacing/>
              <w:rPr>
                <w:rFonts w:ascii="GHEA Grapalat" w:hAnsi="GHEA Grapalat" w:cs="Times Armenian"/>
                <w:sz w:val="16"/>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9C0DD41" w14:textId="77777777" w:rsidR="00631658" w:rsidRPr="008818E7" w:rsidRDefault="00631658" w:rsidP="00CB0ADE">
            <w:pPr>
              <w:jc w:val="both"/>
              <w:rPr>
                <w:rFonts w:ascii="GHEA Grapalat" w:hAnsi="GHEA Grapalat"/>
                <w:sz w:val="16"/>
                <w:szCs w:val="20"/>
              </w:rPr>
            </w:pPr>
            <w:proofErr w:type="spellStart"/>
            <w:r w:rsidRPr="008818E7">
              <w:rPr>
                <w:rFonts w:ascii="GHEA Grapalat" w:hAnsi="GHEA Grapalat"/>
                <w:sz w:val="16"/>
                <w:szCs w:val="20"/>
              </w:rPr>
              <w:t>վճարման</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պահանջագրի</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6F4C986" w14:textId="77777777" w:rsidR="00631658" w:rsidRPr="008818E7" w:rsidRDefault="00661F39" w:rsidP="00CB0ADE">
            <w:pPr>
              <w:jc w:val="center"/>
              <w:rPr>
                <w:rFonts w:ascii="GHEA Grapalat" w:hAnsi="GHEA Grapalat"/>
                <w:sz w:val="16"/>
                <w:szCs w:val="20"/>
              </w:rPr>
            </w:pPr>
            <w:proofErr w:type="spellStart"/>
            <w:r w:rsidRPr="008818E7">
              <w:rPr>
                <w:rFonts w:ascii="GHEA Grapalat" w:hAnsi="GHEA Grapalat"/>
                <w:sz w:val="16"/>
                <w:szCs w:val="20"/>
              </w:rPr>
              <w:t>Պ</w:t>
            </w:r>
            <w:r w:rsidR="00631658" w:rsidRPr="008818E7">
              <w:rPr>
                <w:rFonts w:ascii="GHEA Grapalat" w:hAnsi="GHEA Grapalat"/>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E3FB63" w14:textId="77777777" w:rsidR="00631658" w:rsidRPr="008818E7" w:rsidRDefault="00631658" w:rsidP="00CB0ADE">
            <w:pPr>
              <w:jc w:val="center"/>
              <w:rPr>
                <w:rFonts w:ascii="GHEA Grapalat" w:hAnsi="GHEA Grapalat"/>
                <w:sz w:val="16"/>
                <w:szCs w:val="20"/>
              </w:rPr>
            </w:pPr>
            <w:proofErr w:type="spellStart"/>
            <w:r w:rsidRPr="008818E7">
              <w:rPr>
                <w:rFonts w:ascii="GHEA Grapalat" w:hAnsi="GHEA Grapalat"/>
                <w:sz w:val="16"/>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02FD968" w14:textId="77777777" w:rsidR="00631658" w:rsidRPr="008818E7" w:rsidRDefault="00631658" w:rsidP="00CB0ADE">
            <w:pPr>
              <w:jc w:val="center"/>
              <w:rPr>
                <w:rFonts w:ascii="GHEA Grapalat" w:hAnsi="GHEA Grapalat"/>
                <w:sz w:val="16"/>
                <w:szCs w:val="20"/>
              </w:rPr>
            </w:pPr>
            <w:proofErr w:type="spellStart"/>
            <w:r w:rsidRPr="008818E7">
              <w:rPr>
                <w:rFonts w:ascii="GHEA Grapalat" w:hAnsi="GHEA Grapalat"/>
                <w:sz w:val="16"/>
                <w:szCs w:val="20"/>
              </w:rPr>
              <w:t>լրացվում</w:t>
            </w:r>
            <w:proofErr w:type="spellEnd"/>
            <w:r w:rsidRPr="008818E7">
              <w:rPr>
                <w:rFonts w:ascii="GHEA Grapalat" w:hAnsi="GHEA Grapalat"/>
                <w:sz w:val="16"/>
                <w:szCs w:val="20"/>
              </w:rPr>
              <w:t xml:space="preserve"> է </w:t>
            </w:r>
            <w:proofErr w:type="spellStart"/>
            <w:r w:rsidRPr="008818E7">
              <w:rPr>
                <w:rFonts w:ascii="GHEA Grapalat" w:hAnsi="GHEA Grapalat"/>
                <w:sz w:val="16"/>
                <w:szCs w:val="20"/>
              </w:rPr>
              <w:t>շահառուի</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կողմից</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վճարողի</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բանկին</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վճարման</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պահանջագիրը</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ներկայացնելիս</w:t>
            </w:r>
            <w:proofErr w:type="spellEnd"/>
          </w:p>
        </w:tc>
      </w:tr>
      <w:tr w:rsidR="00631658" w:rsidRPr="00064ADD" w14:paraId="60F3227A" w14:textId="77777777" w:rsidTr="00CB0ADE">
        <w:tc>
          <w:tcPr>
            <w:tcW w:w="720" w:type="dxa"/>
            <w:tcBorders>
              <w:top w:val="single" w:sz="4" w:space="0" w:color="auto"/>
              <w:left w:val="single" w:sz="4" w:space="0" w:color="auto"/>
              <w:bottom w:val="single" w:sz="4" w:space="0" w:color="auto"/>
              <w:right w:val="single" w:sz="4" w:space="0" w:color="auto"/>
            </w:tcBorders>
          </w:tcPr>
          <w:p w14:paraId="70CCCA7C" w14:textId="77777777" w:rsidR="00631658" w:rsidRPr="008818E7" w:rsidRDefault="00631658" w:rsidP="00CB0ADE">
            <w:pPr>
              <w:pStyle w:val="ListParagraph"/>
              <w:numPr>
                <w:ilvl w:val="0"/>
                <w:numId w:val="17"/>
              </w:numPr>
              <w:ind w:hanging="436"/>
              <w:contextualSpacing/>
              <w:jc w:val="both"/>
              <w:rPr>
                <w:rFonts w:ascii="GHEA Grapalat" w:hAnsi="GHEA Grapalat" w:cs="Times Armenian"/>
                <w:sz w:val="16"/>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B80F705" w14:textId="77777777" w:rsidR="00631658" w:rsidRPr="008818E7" w:rsidRDefault="00631658" w:rsidP="00CB0ADE">
            <w:pPr>
              <w:jc w:val="both"/>
              <w:rPr>
                <w:rFonts w:ascii="GHEA Grapalat" w:hAnsi="GHEA Grapalat"/>
                <w:sz w:val="16"/>
                <w:szCs w:val="20"/>
              </w:rPr>
            </w:pPr>
            <w:proofErr w:type="spellStart"/>
            <w:r w:rsidRPr="008818E7">
              <w:rPr>
                <w:rFonts w:ascii="GHEA Grapalat" w:hAnsi="GHEA Grapalat"/>
                <w:sz w:val="16"/>
                <w:szCs w:val="20"/>
              </w:rPr>
              <w:t>ներկայացման</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1D918450" w14:textId="77777777" w:rsidR="00631658" w:rsidRPr="008818E7" w:rsidRDefault="00661F39" w:rsidP="00CB0ADE">
            <w:pPr>
              <w:jc w:val="center"/>
              <w:rPr>
                <w:rFonts w:ascii="GHEA Grapalat" w:hAnsi="GHEA Grapalat"/>
                <w:sz w:val="16"/>
                <w:szCs w:val="20"/>
              </w:rPr>
            </w:pPr>
            <w:proofErr w:type="spellStart"/>
            <w:r w:rsidRPr="008818E7">
              <w:rPr>
                <w:rFonts w:ascii="GHEA Grapalat" w:hAnsi="GHEA Grapalat"/>
                <w:sz w:val="16"/>
                <w:szCs w:val="20"/>
              </w:rPr>
              <w:t>Պ</w:t>
            </w:r>
            <w:r w:rsidR="00631658" w:rsidRPr="008818E7">
              <w:rPr>
                <w:rFonts w:ascii="GHEA Grapalat" w:hAnsi="GHEA Grapalat"/>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8DB086" w14:textId="77777777" w:rsidR="00631658" w:rsidRPr="008818E7" w:rsidRDefault="00631658" w:rsidP="00CB0ADE">
            <w:pPr>
              <w:jc w:val="center"/>
              <w:rPr>
                <w:rFonts w:ascii="GHEA Grapalat" w:hAnsi="GHEA Grapalat"/>
                <w:sz w:val="16"/>
                <w:szCs w:val="20"/>
              </w:rPr>
            </w:pPr>
            <w:proofErr w:type="spellStart"/>
            <w:r w:rsidRPr="008818E7">
              <w:rPr>
                <w:rFonts w:ascii="GHEA Grapalat" w:hAnsi="GHEA Grapalat"/>
                <w:sz w:val="16"/>
                <w:szCs w:val="20"/>
              </w:rPr>
              <w:t>պարտադիր</w:t>
            </w:r>
            <w:proofErr w:type="spellEnd"/>
          </w:p>
          <w:p w14:paraId="40B9FF1D" w14:textId="77777777" w:rsidR="00631658" w:rsidRPr="008818E7" w:rsidRDefault="00631658" w:rsidP="00CB0ADE">
            <w:pPr>
              <w:jc w:val="center"/>
              <w:rPr>
                <w:rFonts w:ascii="GHEA Grapalat" w:hAnsi="GHEA Grapalat"/>
                <w:sz w:val="16"/>
                <w:szCs w:val="20"/>
              </w:rPr>
            </w:pPr>
          </w:p>
        </w:tc>
        <w:tc>
          <w:tcPr>
            <w:tcW w:w="2640" w:type="dxa"/>
            <w:tcBorders>
              <w:top w:val="single" w:sz="4" w:space="0" w:color="auto"/>
              <w:left w:val="single" w:sz="4" w:space="0" w:color="auto"/>
              <w:bottom w:val="single" w:sz="4" w:space="0" w:color="auto"/>
              <w:right w:val="single" w:sz="4" w:space="0" w:color="auto"/>
            </w:tcBorders>
          </w:tcPr>
          <w:p w14:paraId="3A7CCDE2" w14:textId="77777777" w:rsidR="00631658" w:rsidRPr="008818E7" w:rsidRDefault="00631658" w:rsidP="00CB0ADE">
            <w:pPr>
              <w:ind w:left="132" w:hanging="132"/>
              <w:jc w:val="center"/>
              <w:rPr>
                <w:rFonts w:ascii="GHEA Grapalat" w:hAnsi="GHEA Grapalat"/>
                <w:sz w:val="16"/>
                <w:szCs w:val="20"/>
                <w:lang w:val="hy-AM"/>
              </w:rPr>
            </w:pPr>
            <w:proofErr w:type="spellStart"/>
            <w:r w:rsidRPr="008818E7">
              <w:rPr>
                <w:rFonts w:ascii="GHEA Grapalat" w:hAnsi="GHEA Grapalat"/>
                <w:sz w:val="16"/>
                <w:szCs w:val="20"/>
              </w:rPr>
              <w:t>լրացվում</w:t>
            </w:r>
            <w:proofErr w:type="spellEnd"/>
            <w:r w:rsidRPr="008818E7">
              <w:rPr>
                <w:rFonts w:ascii="GHEA Grapalat" w:hAnsi="GHEA Grapalat"/>
                <w:sz w:val="16"/>
                <w:szCs w:val="20"/>
              </w:rPr>
              <w:t xml:space="preserve"> է </w:t>
            </w:r>
            <w:proofErr w:type="spellStart"/>
            <w:r w:rsidRPr="008818E7">
              <w:rPr>
                <w:rFonts w:ascii="GHEA Grapalat" w:hAnsi="GHEA Grapalat"/>
                <w:sz w:val="16"/>
                <w:szCs w:val="20"/>
              </w:rPr>
              <w:t>շահառուի</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կողմից</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վճարողի</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բանկին</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վճարման</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պահանջագրի</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ներկայացման</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օրը</w:t>
            </w:r>
            <w:proofErr w:type="spellEnd"/>
            <w:r w:rsidRPr="008818E7">
              <w:rPr>
                <w:rFonts w:ascii="GHEA Grapalat" w:hAnsi="GHEA Grapalat"/>
                <w:sz w:val="16"/>
                <w:szCs w:val="20"/>
                <w:lang w:val="hy-AM"/>
              </w:rPr>
              <w:t xml:space="preserve">: </w:t>
            </w:r>
          </w:p>
        </w:tc>
      </w:tr>
      <w:tr w:rsidR="00631658" w:rsidRPr="00064ADD" w14:paraId="54AC3204" w14:textId="77777777" w:rsidTr="00CB0ADE">
        <w:tc>
          <w:tcPr>
            <w:tcW w:w="720" w:type="dxa"/>
            <w:tcBorders>
              <w:top w:val="single" w:sz="4" w:space="0" w:color="auto"/>
              <w:left w:val="single" w:sz="4" w:space="0" w:color="auto"/>
              <w:bottom w:val="single" w:sz="4" w:space="0" w:color="auto"/>
              <w:right w:val="single" w:sz="4" w:space="0" w:color="auto"/>
            </w:tcBorders>
          </w:tcPr>
          <w:p w14:paraId="6A7E982E" w14:textId="77777777" w:rsidR="00631658" w:rsidRPr="008818E7" w:rsidRDefault="00631658" w:rsidP="00CB0ADE">
            <w:pPr>
              <w:pStyle w:val="ListParagraph"/>
              <w:numPr>
                <w:ilvl w:val="0"/>
                <w:numId w:val="17"/>
              </w:numPr>
              <w:ind w:hanging="436"/>
              <w:contextualSpacing/>
              <w:jc w:val="both"/>
              <w:rPr>
                <w:rFonts w:ascii="GHEA Grapalat" w:hAnsi="GHEA Grapalat" w:cs="Times Armenian"/>
                <w:sz w:val="16"/>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5A11234" w14:textId="77777777" w:rsidR="00631658" w:rsidRPr="008818E7" w:rsidRDefault="00631658" w:rsidP="00CB0ADE">
            <w:pPr>
              <w:jc w:val="both"/>
              <w:rPr>
                <w:rFonts w:ascii="GHEA Grapalat" w:hAnsi="GHEA Grapalat"/>
                <w:sz w:val="16"/>
                <w:szCs w:val="20"/>
              </w:rPr>
            </w:pPr>
            <w:r w:rsidRPr="008818E7">
              <w:rPr>
                <w:rFonts w:ascii="GHEA Grapalat" w:hAnsi="GHEA Grapalat" w:cs="Sylfaen"/>
                <w:sz w:val="16"/>
                <w:szCs w:val="20"/>
                <w:lang w:val="hy-AM"/>
              </w:rPr>
              <w:t>Վճարողի անվանումը</w:t>
            </w:r>
            <w:r w:rsidRPr="008818E7">
              <w:rPr>
                <w:rFonts w:ascii="GHEA Grapalat" w:hAnsi="GHEA Grapalat" w:cs="Sylfaen"/>
                <w:sz w:val="16"/>
                <w:szCs w:val="20"/>
              </w:rPr>
              <w:t>,</w:t>
            </w:r>
            <w:r w:rsidRPr="008818E7">
              <w:rPr>
                <w:rFonts w:ascii="GHEA Grapalat" w:hAnsi="GHEA Grapalat" w:cs="Sylfaen"/>
                <w:sz w:val="16"/>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F44012C" w14:textId="77777777" w:rsidR="00631658" w:rsidRPr="008818E7" w:rsidRDefault="00661F39" w:rsidP="00CB0ADE">
            <w:pPr>
              <w:jc w:val="center"/>
              <w:rPr>
                <w:rFonts w:ascii="GHEA Grapalat" w:hAnsi="GHEA Grapalat"/>
                <w:sz w:val="16"/>
                <w:szCs w:val="20"/>
              </w:rPr>
            </w:pPr>
            <w:proofErr w:type="spellStart"/>
            <w:r w:rsidRPr="008818E7">
              <w:rPr>
                <w:rFonts w:ascii="GHEA Grapalat" w:hAnsi="GHEA Grapalat"/>
                <w:sz w:val="16"/>
                <w:szCs w:val="20"/>
              </w:rPr>
              <w:t>Պ</w:t>
            </w:r>
            <w:r w:rsidR="00631658" w:rsidRPr="008818E7">
              <w:rPr>
                <w:rFonts w:ascii="GHEA Grapalat" w:hAnsi="GHEA Grapalat"/>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EDDC3C" w14:textId="77777777" w:rsidR="00631658" w:rsidRPr="008818E7" w:rsidRDefault="00631658" w:rsidP="00CB0ADE">
            <w:pPr>
              <w:jc w:val="center"/>
              <w:rPr>
                <w:rFonts w:ascii="GHEA Grapalat" w:hAnsi="GHEA Grapalat"/>
                <w:sz w:val="16"/>
                <w:szCs w:val="20"/>
              </w:rPr>
            </w:pPr>
            <w:proofErr w:type="spellStart"/>
            <w:r w:rsidRPr="008818E7">
              <w:rPr>
                <w:rFonts w:ascii="GHEA Grapalat" w:hAnsi="GHEA Grapalat"/>
                <w:sz w:val="16"/>
                <w:szCs w:val="20"/>
              </w:rPr>
              <w:t>պարտադիր</w:t>
            </w:r>
            <w:proofErr w:type="spellEnd"/>
          </w:p>
          <w:p w14:paraId="1626CF2D" w14:textId="77777777" w:rsidR="00631658" w:rsidRPr="008818E7" w:rsidRDefault="00631658" w:rsidP="00CB0ADE">
            <w:pPr>
              <w:jc w:val="center"/>
              <w:rPr>
                <w:rFonts w:ascii="GHEA Grapalat" w:hAnsi="GHEA Grapalat"/>
                <w:sz w:val="16"/>
                <w:szCs w:val="20"/>
              </w:rPr>
            </w:pPr>
            <w:proofErr w:type="spellStart"/>
            <w:r w:rsidRPr="008818E7">
              <w:rPr>
                <w:rFonts w:ascii="GHEA Grapalat" w:hAnsi="GHEA Grapalat"/>
                <w:sz w:val="16"/>
                <w:szCs w:val="20"/>
              </w:rPr>
              <w:t>լրացվում</w:t>
            </w:r>
            <w:proofErr w:type="spellEnd"/>
            <w:r w:rsidRPr="008818E7">
              <w:rPr>
                <w:rFonts w:ascii="GHEA Grapalat" w:hAnsi="GHEA Grapalat"/>
                <w:sz w:val="16"/>
                <w:szCs w:val="20"/>
              </w:rPr>
              <w:t xml:space="preserve"> է </w:t>
            </w:r>
            <w:proofErr w:type="spellStart"/>
            <w:r w:rsidRPr="008818E7">
              <w:rPr>
                <w:rFonts w:ascii="GHEA Grapalat" w:hAnsi="GHEA Grapalat"/>
                <w:sz w:val="16"/>
                <w:szCs w:val="20"/>
              </w:rPr>
              <w:t>այն</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անձի</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վճարողի</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անունը</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որի</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հաշվից</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պետք</w:t>
            </w:r>
            <w:proofErr w:type="spellEnd"/>
            <w:r w:rsidRPr="008818E7">
              <w:rPr>
                <w:rFonts w:ascii="GHEA Grapalat" w:hAnsi="GHEA Grapalat"/>
                <w:sz w:val="16"/>
                <w:szCs w:val="20"/>
              </w:rPr>
              <w:t xml:space="preserve"> է </w:t>
            </w:r>
            <w:proofErr w:type="spellStart"/>
            <w:r w:rsidRPr="008818E7">
              <w:rPr>
                <w:rFonts w:ascii="GHEA Grapalat" w:hAnsi="GHEA Grapalat"/>
                <w:sz w:val="16"/>
                <w:szCs w:val="20"/>
              </w:rPr>
              <w:t>գանձվի</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պահանջագրով</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նշված</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գումարը</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Լրացվում</w:t>
            </w:r>
            <w:proofErr w:type="spellEnd"/>
            <w:r w:rsidRPr="008818E7">
              <w:rPr>
                <w:rFonts w:ascii="GHEA Grapalat" w:hAnsi="GHEA Grapalat"/>
                <w:sz w:val="16"/>
                <w:szCs w:val="20"/>
              </w:rPr>
              <w:t xml:space="preserve"> է </w:t>
            </w:r>
            <w:proofErr w:type="spellStart"/>
            <w:r w:rsidRPr="008818E7">
              <w:rPr>
                <w:rFonts w:ascii="GHEA Grapalat" w:hAnsi="GHEA Grapalat"/>
                <w:sz w:val="16"/>
                <w:szCs w:val="20"/>
              </w:rPr>
              <w:t>վճարողի</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անունը</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ազգանունը</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եթե</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այն</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ֆիզիկական</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անձ</w:t>
            </w:r>
            <w:proofErr w:type="spellEnd"/>
            <w:r w:rsidRPr="008818E7">
              <w:rPr>
                <w:rFonts w:ascii="GHEA Grapalat" w:hAnsi="GHEA Grapalat"/>
                <w:sz w:val="16"/>
                <w:szCs w:val="20"/>
              </w:rPr>
              <w:t xml:space="preserve"> է </w:t>
            </w:r>
            <w:proofErr w:type="spellStart"/>
            <w:r w:rsidRPr="008818E7">
              <w:rPr>
                <w:rFonts w:ascii="GHEA Grapalat" w:hAnsi="GHEA Grapalat"/>
                <w:sz w:val="16"/>
                <w:szCs w:val="20"/>
              </w:rPr>
              <w:t>կամ</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անվանումը</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եթե</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այն</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իրավաբանական</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անձ</w:t>
            </w:r>
            <w:proofErr w:type="spellEnd"/>
            <w:r w:rsidRPr="008818E7">
              <w:rPr>
                <w:rFonts w:ascii="GHEA Grapalat" w:hAnsi="GHEA Grapalat"/>
                <w:sz w:val="16"/>
                <w:szCs w:val="20"/>
              </w:rPr>
              <w:t xml:space="preserve"> է: </w:t>
            </w:r>
            <w:proofErr w:type="spellStart"/>
            <w:r w:rsidRPr="008818E7">
              <w:rPr>
                <w:rFonts w:ascii="GHEA Grapalat" w:hAnsi="GHEA Grapalat"/>
                <w:sz w:val="16"/>
                <w:szCs w:val="20"/>
              </w:rPr>
              <w:t>Նշվում</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են</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նաև</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այլ</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տվյալներ</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ըստ</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անհրաժեշտության</w:t>
            </w:r>
            <w:proofErr w:type="spellEnd"/>
            <w:r w:rsidRPr="008818E7">
              <w:rPr>
                <w:rFonts w:ascii="GHEA Grapalat" w:hAnsi="GHEA Grapalat"/>
                <w:sz w:val="16"/>
                <w:szCs w:val="20"/>
              </w:rPr>
              <w:t>:</w:t>
            </w:r>
            <w:r w:rsidRPr="008818E7">
              <w:rPr>
                <w:rFonts w:ascii="GHEA Grapalat" w:hAnsi="GHEA Grapalat"/>
                <w:sz w:val="16"/>
                <w:szCs w:val="20"/>
                <w:lang w:val="hy-AM"/>
              </w:rPr>
              <w:t xml:space="preserve"> </w:t>
            </w:r>
            <w:proofErr w:type="spellStart"/>
            <w:r w:rsidRPr="008818E7">
              <w:rPr>
                <w:rFonts w:ascii="GHEA Grapalat" w:hAnsi="GHEA Grapalat"/>
                <w:sz w:val="16"/>
                <w:szCs w:val="20"/>
              </w:rPr>
              <w:t>Լրացվում</w:t>
            </w:r>
            <w:proofErr w:type="spellEnd"/>
            <w:r w:rsidRPr="008818E7">
              <w:rPr>
                <w:rFonts w:ascii="GHEA Grapalat" w:hAnsi="GHEA Grapalat"/>
                <w:sz w:val="16"/>
                <w:szCs w:val="20"/>
              </w:rPr>
              <w:t xml:space="preserve"> է </w:t>
            </w:r>
            <w:proofErr w:type="spellStart"/>
            <w:r w:rsidRPr="008818E7">
              <w:rPr>
                <w:rFonts w:ascii="GHEA Grapalat" w:hAnsi="GHEA Grapalat"/>
                <w:sz w:val="16"/>
                <w:szCs w:val="20"/>
              </w:rPr>
              <w:t>վճարողի</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69E6C1F8" w14:textId="77777777" w:rsidR="00631658" w:rsidRPr="008818E7" w:rsidRDefault="00631658" w:rsidP="00CB0ADE">
            <w:pPr>
              <w:ind w:left="252" w:hanging="252"/>
              <w:jc w:val="center"/>
              <w:rPr>
                <w:rFonts w:ascii="GHEA Grapalat" w:hAnsi="GHEA Grapalat"/>
                <w:sz w:val="16"/>
                <w:szCs w:val="20"/>
              </w:rPr>
            </w:pPr>
            <w:proofErr w:type="spellStart"/>
            <w:r w:rsidRPr="008818E7">
              <w:rPr>
                <w:rFonts w:ascii="GHEA Grapalat" w:hAnsi="GHEA Grapalat"/>
                <w:sz w:val="16"/>
                <w:szCs w:val="20"/>
              </w:rPr>
              <w:t>լրացվում</w:t>
            </w:r>
            <w:proofErr w:type="spellEnd"/>
            <w:r w:rsidRPr="008818E7">
              <w:rPr>
                <w:rFonts w:ascii="GHEA Grapalat" w:hAnsi="GHEA Grapalat"/>
                <w:sz w:val="16"/>
                <w:szCs w:val="20"/>
              </w:rPr>
              <w:t xml:space="preserve"> է </w:t>
            </w:r>
            <w:proofErr w:type="spellStart"/>
            <w:r w:rsidRPr="008818E7">
              <w:rPr>
                <w:rFonts w:ascii="GHEA Grapalat" w:hAnsi="GHEA Grapalat"/>
                <w:sz w:val="16"/>
                <w:szCs w:val="20"/>
              </w:rPr>
              <w:t>վճարողի</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կողմից</w:t>
            </w:r>
            <w:proofErr w:type="spellEnd"/>
          </w:p>
        </w:tc>
      </w:tr>
      <w:tr w:rsidR="00631658" w:rsidRPr="00064ADD" w14:paraId="7D56E300" w14:textId="77777777" w:rsidTr="00CB0ADE">
        <w:tc>
          <w:tcPr>
            <w:tcW w:w="720" w:type="dxa"/>
            <w:tcBorders>
              <w:top w:val="single" w:sz="4" w:space="0" w:color="auto"/>
              <w:left w:val="single" w:sz="4" w:space="0" w:color="auto"/>
              <w:bottom w:val="single" w:sz="4" w:space="0" w:color="auto"/>
              <w:right w:val="single" w:sz="4" w:space="0" w:color="auto"/>
            </w:tcBorders>
          </w:tcPr>
          <w:p w14:paraId="6D07A502" w14:textId="77777777" w:rsidR="00631658" w:rsidRPr="008818E7" w:rsidRDefault="00631658" w:rsidP="00CB0ADE">
            <w:pPr>
              <w:jc w:val="center"/>
              <w:rPr>
                <w:rFonts w:ascii="GHEA Grapalat" w:hAnsi="GHEA Grapalat"/>
                <w:sz w:val="16"/>
                <w:szCs w:val="20"/>
              </w:rPr>
            </w:pPr>
            <w:r w:rsidRPr="008818E7">
              <w:rPr>
                <w:rFonts w:ascii="GHEA Grapalat" w:hAnsi="GHEA Grapalat"/>
                <w:sz w:val="16"/>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9522A99" w14:textId="77777777" w:rsidR="00631658" w:rsidRPr="008818E7" w:rsidRDefault="00631658" w:rsidP="00CB0ADE">
            <w:pPr>
              <w:jc w:val="center"/>
              <w:rPr>
                <w:rFonts w:ascii="GHEA Grapalat" w:hAnsi="GHEA Grapalat"/>
                <w:sz w:val="16"/>
                <w:szCs w:val="20"/>
              </w:rPr>
            </w:pPr>
            <w:proofErr w:type="spellStart"/>
            <w:r w:rsidRPr="008818E7">
              <w:rPr>
                <w:rFonts w:ascii="GHEA Grapalat" w:hAnsi="GHEA Grapalat"/>
                <w:sz w:val="16"/>
                <w:szCs w:val="20"/>
              </w:rPr>
              <w:t>վճարողին</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սպասարկող</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ֆինանսական</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կազմակերպության</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մասնաճյուղի</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անվանումը</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վճարողի</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բանկը</w:t>
            </w:r>
            <w:proofErr w:type="spellEnd"/>
            <w:r w:rsidRPr="008818E7">
              <w:rPr>
                <w:rFonts w:ascii="GHEA Grapalat" w:hAnsi="GHEA Grapalat"/>
                <w:sz w:val="16"/>
                <w:szCs w:val="20"/>
              </w:rPr>
              <w:t>)</w:t>
            </w:r>
          </w:p>
        </w:tc>
        <w:tc>
          <w:tcPr>
            <w:tcW w:w="2050" w:type="dxa"/>
            <w:tcBorders>
              <w:top w:val="single" w:sz="4" w:space="0" w:color="auto"/>
              <w:left w:val="single" w:sz="4" w:space="0" w:color="auto"/>
              <w:bottom w:val="single" w:sz="4" w:space="0" w:color="auto"/>
              <w:right w:val="single" w:sz="4" w:space="0" w:color="auto"/>
            </w:tcBorders>
          </w:tcPr>
          <w:p w14:paraId="40390693" w14:textId="77777777" w:rsidR="00631658" w:rsidRPr="008818E7" w:rsidRDefault="00661F39" w:rsidP="00CB0ADE">
            <w:pPr>
              <w:jc w:val="center"/>
              <w:rPr>
                <w:rFonts w:ascii="GHEA Grapalat" w:hAnsi="GHEA Grapalat"/>
                <w:sz w:val="16"/>
                <w:szCs w:val="20"/>
              </w:rPr>
            </w:pPr>
            <w:proofErr w:type="spellStart"/>
            <w:r w:rsidRPr="008818E7">
              <w:rPr>
                <w:rFonts w:ascii="GHEA Grapalat" w:hAnsi="GHEA Grapalat"/>
                <w:sz w:val="16"/>
                <w:szCs w:val="20"/>
              </w:rPr>
              <w:t>Պ</w:t>
            </w:r>
            <w:r w:rsidR="00631658" w:rsidRPr="008818E7">
              <w:rPr>
                <w:rFonts w:ascii="GHEA Grapalat" w:hAnsi="GHEA Grapalat"/>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6BE0AD2" w14:textId="77777777" w:rsidR="00631658" w:rsidRPr="008818E7" w:rsidRDefault="00631658" w:rsidP="00CB0ADE">
            <w:pPr>
              <w:jc w:val="center"/>
              <w:rPr>
                <w:rFonts w:ascii="GHEA Grapalat" w:hAnsi="GHEA Grapalat"/>
                <w:sz w:val="16"/>
                <w:szCs w:val="20"/>
              </w:rPr>
            </w:pPr>
            <w:proofErr w:type="spellStart"/>
            <w:r w:rsidRPr="008818E7">
              <w:rPr>
                <w:rFonts w:ascii="GHEA Grapalat" w:hAnsi="GHEA Grapalat"/>
                <w:sz w:val="16"/>
                <w:szCs w:val="20"/>
              </w:rPr>
              <w:t>պարտադիր</w:t>
            </w:r>
            <w:proofErr w:type="spellEnd"/>
            <w:r w:rsidRPr="008818E7">
              <w:rPr>
                <w:rFonts w:ascii="GHEA Grapalat" w:hAnsi="GHEA Grapalat"/>
                <w:sz w:val="16"/>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3B1F6D4" w14:textId="77777777" w:rsidR="00631658" w:rsidRPr="008818E7" w:rsidRDefault="00631658" w:rsidP="00CB0ADE">
            <w:pPr>
              <w:jc w:val="center"/>
              <w:rPr>
                <w:rFonts w:ascii="GHEA Grapalat" w:hAnsi="GHEA Grapalat"/>
                <w:sz w:val="16"/>
                <w:szCs w:val="20"/>
              </w:rPr>
            </w:pPr>
            <w:proofErr w:type="spellStart"/>
            <w:r w:rsidRPr="008818E7">
              <w:rPr>
                <w:rFonts w:ascii="GHEA Grapalat" w:hAnsi="GHEA Grapalat"/>
                <w:sz w:val="16"/>
                <w:szCs w:val="20"/>
              </w:rPr>
              <w:t>լրացվում</w:t>
            </w:r>
            <w:proofErr w:type="spellEnd"/>
            <w:r w:rsidRPr="008818E7">
              <w:rPr>
                <w:rFonts w:ascii="GHEA Grapalat" w:hAnsi="GHEA Grapalat"/>
                <w:sz w:val="16"/>
                <w:szCs w:val="20"/>
              </w:rPr>
              <w:t xml:space="preserve"> է </w:t>
            </w:r>
            <w:proofErr w:type="spellStart"/>
            <w:r w:rsidRPr="008818E7">
              <w:rPr>
                <w:rFonts w:ascii="GHEA Grapalat" w:hAnsi="GHEA Grapalat"/>
                <w:sz w:val="16"/>
                <w:szCs w:val="20"/>
              </w:rPr>
              <w:t>վճարողի</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կողմից</w:t>
            </w:r>
            <w:proofErr w:type="spellEnd"/>
          </w:p>
        </w:tc>
      </w:tr>
      <w:tr w:rsidR="00631658" w:rsidRPr="00064ADD" w14:paraId="092722B3" w14:textId="77777777" w:rsidTr="00CB0ADE">
        <w:tc>
          <w:tcPr>
            <w:tcW w:w="720" w:type="dxa"/>
            <w:tcBorders>
              <w:top w:val="single" w:sz="4" w:space="0" w:color="auto"/>
              <w:left w:val="single" w:sz="4" w:space="0" w:color="auto"/>
              <w:bottom w:val="single" w:sz="4" w:space="0" w:color="auto"/>
              <w:right w:val="single" w:sz="4" w:space="0" w:color="auto"/>
            </w:tcBorders>
          </w:tcPr>
          <w:p w14:paraId="094F7BDA" w14:textId="77777777" w:rsidR="00631658" w:rsidRPr="008818E7" w:rsidRDefault="00631658" w:rsidP="00CB0ADE">
            <w:pPr>
              <w:jc w:val="center"/>
              <w:rPr>
                <w:rFonts w:ascii="GHEA Grapalat" w:hAnsi="GHEA Grapalat"/>
                <w:sz w:val="16"/>
                <w:szCs w:val="20"/>
              </w:rPr>
            </w:pPr>
            <w:r w:rsidRPr="008818E7">
              <w:rPr>
                <w:rFonts w:ascii="GHEA Grapalat" w:hAnsi="GHEA Grapalat"/>
                <w:sz w:val="16"/>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94F0F9E" w14:textId="77777777" w:rsidR="00631658" w:rsidRPr="008818E7" w:rsidRDefault="00631658" w:rsidP="00CB0ADE">
            <w:pPr>
              <w:jc w:val="center"/>
              <w:rPr>
                <w:rFonts w:ascii="GHEA Grapalat" w:hAnsi="GHEA Grapalat"/>
                <w:sz w:val="16"/>
                <w:szCs w:val="20"/>
              </w:rPr>
            </w:pPr>
            <w:proofErr w:type="spellStart"/>
            <w:r w:rsidRPr="008818E7">
              <w:rPr>
                <w:rFonts w:ascii="GHEA Grapalat" w:hAnsi="GHEA Grapalat"/>
                <w:sz w:val="16"/>
                <w:szCs w:val="20"/>
              </w:rPr>
              <w:t>վճարողի</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հաշվի</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79170DCA" w14:textId="77777777" w:rsidR="00631658" w:rsidRPr="008818E7" w:rsidRDefault="00661F39" w:rsidP="00CB0ADE">
            <w:pPr>
              <w:jc w:val="center"/>
              <w:rPr>
                <w:rFonts w:ascii="GHEA Grapalat" w:hAnsi="GHEA Grapalat"/>
                <w:sz w:val="16"/>
                <w:szCs w:val="20"/>
              </w:rPr>
            </w:pPr>
            <w:proofErr w:type="spellStart"/>
            <w:r w:rsidRPr="008818E7">
              <w:rPr>
                <w:rFonts w:ascii="GHEA Grapalat" w:hAnsi="GHEA Grapalat"/>
                <w:sz w:val="16"/>
                <w:szCs w:val="20"/>
              </w:rPr>
              <w:t>Պ</w:t>
            </w:r>
            <w:r w:rsidR="00631658" w:rsidRPr="008818E7">
              <w:rPr>
                <w:rFonts w:ascii="GHEA Grapalat" w:hAnsi="GHEA Grapalat"/>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4790615" w14:textId="77777777" w:rsidR="00631658" w:rsidRPr="008818E7" w:rsidRDefault="00631658" w:rsidP="00CB0ADE">
            <w:pPr>
              <w:jc w:val="center"/>
              <w:rPr>
                <w:rFonts w:ascii="GHEA Grapalat" w:hAnsi="GHEA Grapalat"/>
                <w:sz w:val="16"/>
                <w:szCs w:val="20"/>
              </w:rPr>
            </w:pPr>
            <w:proofErr w:type="spellStart"/>
            <w:r w:rsidRPr="008818E7">
              <w:rPr>
                <w:rFonts w:ascii="GHEA Grapalat" w:hAnsi="GHEA Grapalat"/>
                <w:sz w:val="16"/>
                <w:szCs w:val="20"/>
              </w:rPr>
              <w:t>պարտադիր</w:t>
            </w:r>
            <w:proofErr w:type="spellEnd"/>
          </w:p>
          <w:p w14:paraId="31EB054F" w14:textId="77777777" w:rsidR="00631658" w:rsidRPr="008818E7" w:rsidRDefault="00631658" w:rsidP="00CB0ADE">
            <w:pPr>
              <w:jc w:val="center"/>
              <w:rPr>
                <w:rFonts w:ascii="GHEA Grapalat" w:hAnsi="GHEA Grapalat"/>
                <w:sz w:val="16"/>
                <w:szCs w:val="20"/>
              </w:rPr>
            </w:pPr>
            <w:proofErr w:type="spellStart"/>
            <w:r w:rsidRPr="008818E7">
              <w:rPr>
                <w:rFonts w:ascii="GHEA Grapalat" w:hAnsi="GHEA Grapalat"/>
                <w:sz w:val="16"/>
                <w:szCs w:val="20"/>
              </w:rPr>
              <w:t>լրացվում</w:t>
            </w:r>
            <w:proofErr w:type="spellEnd"/>
            <w:r w:rsidRPr="008818E7">
              <w:rPr>
                <w:rFonts w:ascii="GHEA Grapalat" w:hAnsi="GHEA Grapalat"/>
                <w:sz w:val="16"/>
                <w:szCs w:val="20"/>
              </w:rPr>
              <w:t xml:space="preserve"> է </w:t>
            </w:r>
            <w:proofErr w:type="spellStart"/>
            <w:r w:rsidRPr="008818E7">
              <w:rPr>
                <w:rFonts w:ascii="GHEA Grapalat" w:hAnsi="GHEA Grapalat"/>
                <w:sz w:val="16"/>
                <w:szCs w:val="20"/>
              </w:rPr>
              <w:t>վճարողի</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բանկային</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հաշվի</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համարը</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իրեն</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սպասարկող</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ֆինանսական</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կազմակերպությունում</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մասնաճյուղի</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որից</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պետք</w:t>
            </w:r>
            <w:proofErr w:type="spellEnd"/>
            <w:r w:rsidRPr="008818E7">
              <w:rPr>
                <w:rFonts w:ascii="GHEA Grapalat" w:hAnsi="GHEA Grapalat"/>
                <w:sz w:val="16"/>
                <w:szCs w:val="20"/>
              </w:rPr>
              <w:t xml:space="preserve"> է </w:t>
            </w:r>
            <w:proofErr w:type="spellStart"/>
            <w:r w:rsidRPr="008818E7">
              <w:rPr>
                <w:rFonts w:ascii="GHEA Grapalat" w:hAnsi="GHEA Grapalat"/>
                <w:sz w:val="16"/>
                <w:szCs w:val="20"/>
              </w:rPr>
              <w:t>գանձվի</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պահանջագրով</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նշված</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գումարը</w:t>
            </w:r>
            <w:proofErr w:type="spellEnd"/>
            <w:r w:rsidRPr="008818E7">
              <w:rPr>
                <w:rFonts w:ascii="GHEA Grapalat" w:hAnsi="GHEA Grapalat"/>
                <w:sz w:val="16"/>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0376B96" w14:textId="77777777" w:rsidR="00631658" w:rsidRPr="008818E7" w:rsidRDefault="00631658" w:rsidP="00CB0ADE">
            <w:pPr>
              <w:jc w:val="center"/>
              <w:rPr>
                <w:rFonts w:ascii="GHEA Grapalat" w:hAnsi="GHEA Grapalat"/>
                <w:sz w:val="16"/>
                <w:szCs w:val="20"/>
              </w:rPr>
            </w:pPr>
            <w:proofErr w:type="spellStart"/>
            <w:r w:rsidRPr="008818E7">
              <w:rPr>
                <w:rFonts w:ascii="GHEA Grapalat" w:hAnsi="GHEA Grapalat"/>
                <w:sz w:val="16"/>
                <w:szCs w:val="20"/>
              </w:rPr>
              <w:t>լրացվում</w:t>
            </w:r>
            <w:proofErr w:type="spellEnd"/>
            <w:r w:rsidRPr="008818E7">
              <w:rPr>
                <w:rFonts w:ascii="GHEA Grapalat" w:hAnsi="GHEA Grapalat"/>
                <w:sz w:val="16"/>
                <w:szCs w:val="20"/>
              </w:rPr>
              <w:t xml:space="preserve"> է </w:t>
            </w:r>
            <w:proofErr w:type="spellStart"/>
            <w:r w:rsidRPr="008818E7">
              <w:rPr>
                <w:rFonts w:ascii="GHEA Grapalat" w:hAnsi="GHEA Grapalat"/>
                <w:sz w:val="16"/>
                <w:szCs w:val="20"/>
              </w:rPr>
              <w:t>վճարողի</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կողմից</w:t>
            </w:r>
            <w:proofErr w:type="spellEnd"/>
          </w:p>
        </w:tc>
      </w:tr>
      <w:tr w:rsidR="00631658" w:rsidRPr="00064ADD" w14:paraId="62E6A973" w14:textId="77777777" w:rsidTr="00CB0ADE">
        <w:tc>
          <w:tcPr>
            <w:tcW w:w="720" w:type="dxa"/>
            <w:tcBorders>
              <w:top w:val="single" w:sz="4" w:space="0" w:color="auto"/>
              <w:left w:val="single" w:sz="4" w:space="0" w:color="auto"/>
              <w:bottom w:val="single" w:sz="4" w:space="0" w:color="auto"/>
              <w:right w:val="single" w:sz="4" w:space="0" w:color="auto"/>
            </w:tcBorders>
          </w:tcPr>
          <w:p w14:paraId="3D6AF243" w14:textId="77777777" w:rsidR="00631658" w:rsidRPr="008818E7" w:rsidRDefault="00631658" w:rsidP="00CB0ADE">
            <w:pPr>
              <w:jc w:val="center"/>
              <w:rPr>
                <w:rFonts w:ascii="GHEA Grapalat" w:hAnsi="GHEA Grapalat"/>
                <w:sz w:val="16"/>
                <w:szCs w:val="20"/>
              </w:rPr>
            </w:pPr>
            <w:r w:rsidRPr="008818E7">
              <w:rPr>
                <w:rFonts w:ascii="GHEA Grapalat" w:hAnsi="GHEA Grapalat"/>
                <w:sz w:val="16"/>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ADCC7E2" w14:textId="77777777" w:rsidR="00631658" w:rsidRPr="008818E7" w:rsidRDefault="00631658" w:rsidP="00CB0ADE">
            <w:pPr>
              <w:jc w:val="center"/>
              <w:rPr>
                <w:rFonts w:ascii="GHEA Grapalat" w:hAnsi="GHEA Grapalat"/>
                <w:sz w:val="16"/>
                <w:szCs w:val="20"/>
              </w:rPr>
            </w:pPr>
            <w:proofErr w:type="spellStart"/>
            <w:r w:rsidRPr="008818E7">
              <w:rPr>
                <w:rFonts w:ascii="GHEA Grapalat" w:hAnsi="GHEA Grapalat"/>
                <w:sz w:val="16"/>
                <w:szCs w:val="20"/>
              </w:rPr>
              <w:t>վճարողի</w:t>
            </w:r>
            <w:proofErr w:type="spellEnd"/>
            <w:r w:rsidRPr="008818E7">
              <w:rPr>
                <w:rFonts w:ascii="GHEA Grapalat" w:hAnsi="GHEA Grapalat"/>
                <w:sz w:val="16"/>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12ED1740" w14:textId="77777777" w:rsidR="00631658" w:rsidRPr="008818E7" w:rsidRDefault="00661F39" w:rsidP="00CB0ADE">
            <w:pPr>
              <w:jc w:val="center"/>
              <w:rPr>
                <w:rFonts w:ascii="GHEA Grapalat" w:hAnsi="GHEA Grapalat"/>
                <w:sz w:val="16"/>
                <w:szCs w:val="20"/>
              </w:rPr>
            </w:pPr>
            <w:proofErr w:type="spellStart"/>
            <w:r w:rsidRPr="008818E7">
              <w:rPr>
                <w:rFonts w:ascii="GHEA Grapalat" w:hAnsi="GHEA Grapalat"/>
                <w:sz w:val="16"/>
                <w:szCs w:val="20"/>
              </w:rPr>
              <w:t>Պ</w:t>
            </w:r>
            <w:r w:rsidR="00631658" w:rsidRPr="008818E7">
              <w:rPr>
                <w:rFonts w:ascii="GHEA Grapalat" w:hAnsi="GHEA Grapalat"/>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CA1A62D" w14:textId="77777777" w:rsidR="00631658" w:rsidRPr="008818E7" w:rsidRDefault="00631658" w:rsidP="00CB0ADE">
            <w:pPr>
              <w:jc w:val="center"/>
              <w:rPr>
                <w:rFonts w:ascii="GHEA Grapalat" w:hAnsi="GHEA Grapalat"/>
                <w:sz w:val="16"/>
                <w:szCs w:val="20"/>
              </w:rPr>
            </w:pPr>
            <w:proofErr w:type="spellStart"/>
            <w:r w:rsidRPr="008818E7">
              <w:rPr>
                <w:rFonts w:ascii="GHEA Grapalat" w:hAnsi="GHEA Grapalat"/>
                <w:sz w:val="16"/>
                <w:szCs w:val="20"/>
              </w:rPr>
              <w:t>ոչ</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պարտադիր</w:t>
            </w:r>
            <w:proofErr w:type="spellEnd"/>
          </w:p>
          <w:p w14:paraId="5070E177" w14:textId="77777777" w:rsidR="00631658" w:rsidRPr="008818E7" w:rsidRDefault="00631658" w:rsidP="00CB0ADE">
            <w:pPr>
              <w:jc w:val="center"/>
              <w:rPr>
                <w:rFonts w:ascii="GHEA Grapalat" w:hAnsi="GHEA Grapalat"/>
                <w:sz w:val="16"/>
                <w:szCs w:val="20"/>
              </w:rPr>
            </w:pPr>
            <w:proofErr w:type="spellStart"/>
            <w:r w:rsidRPr="008818E7">
              <w:rPr>
                <w:rFonts w:ascii="GHEA Grapalat" w:hAnsi="GHEA Grapalat"/>
                <w:sz w:val="16"/>
                <w:szCs w:val="20"/>
              </w:rPr>
              <w:t>լրացվում</w:t>
            </w:r>
            <w:proofErr w:type="spellEnd"/>
            <w:r w:rsidRPr="008818E7">
              <w:rPr>
                <w:rFonts w:ascii="GHEA Grapalat" w:hAnsi="GHEA Grapalat"/>
                <w:sz w:val="16"/>
                <w:szCs w:val="20"/>
              </w:rPr>
              <w:t xml:space="preserve"> է </w:t>
            </w:r>
            <w:proofErr w:type="spellStart"/>
            <w:r w:rsidRPr="008818E7">
              <w:rPr>
                <w:rFonts w:ascii="GHEA Grapalat" w:hAnsi="GHEA Grapalat"/>
                <w:sz w:val="16"/>
                <w:szCs w:val="20"/>
              </w:rPr>
              <w:t>Հայաստանի</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Հանրապետության</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նորմատիվ</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իրավական</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ակտերով</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սահմաված</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դեպքերում</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երբ</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վճարողը</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հանդիսանում</w:t>
            </w:r>
            <w:proofErr w:type="spellEnd"/>
            <w:r w:rsidRPr="008818E7">
              <w:rPr>
                <w:rFonts w:ascii="GHEA Grapalat" w:hAnsi="GHEA Grapalat"/>
                <w:sz w:val="16"/>
                <w:szCs w:val="20"/>
              </w:rPr>
              <w:t xml:space="preserve"> է </w:t>
            </w:r>
            <w:proofErr w:type="spellStart"/>
            <w:r w:rsidRPr="008818E7">
              <w:rPr>
                <w:rFonts w:ascii="GHEA Grapalat" w:hAnsi="GHEA Grapalat"/>
                <w:sz w:val="16"/>
                <w:szCs w:val="20"/>
              </w:rPr>
              <w:t>հաշվառված</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15867943" w14:textId="77777777" w:rsidR="00631658" w:rsidRPr="008818E7" w:rsidRDefault="00631658" w:rsidP="00CB0ADE">
            <w:pPr>
              <w:jc w:val="center"/>
              <w:rPr>
                <w:rFonts w:ascii="GHEA Grapalat" w:hAnsi="GHEA Grapalat"/>
                <w:sz w:val="16"/>
                <w:szCs w:val="20"/>
              </w:rPr>
            </w:pPr>
            <w:proofErr w:type="spellStart"/>
            <w:r w:rsidRPr="008818E7">
              <w:rPr>
                <w:rFonts w:ascii="GHEA Grapalat" w:hAnsi="GHEA Grapalat"/>
                <w:sz w:val="16"/>
                <w:szCs w:val="20"/>
              </w:rPr>
              <w:t>լրացվում</w:t>
            </w:r>
            <w:proofErr w:type="spellEnd"/>
            <w:r w:rsidRPr="008818E7">
              <w:rPr>
                <w:rFonts w:ascii="GHEA Grapalat" w:hAnsi="GHEA Grapalat"/>
                <w:sz w:val="16"/>
                <w:szCs w:val="20"/>
              </w:rPr>
              <w:t xml:space="preserve"> է </w:t>
            </w:r>
            <w:proofErr w:type="spellStart"/>
            <w:r w:rsidRPr="008818E7">
              <w:rPr>
                <w:rFonts w:ascii="GHEA Grapalat" w:hAnsi="GHEA Grapalat"/>
                <w:sz w:val="16"/>
                <w:szCs w:val="20"/>
              </w:rPr>
              <w:t>վճարողի</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կողմից</w:t>
            </w:r>
            <w:proofErr w:type="spellEnd"/>
          </w:p>
        </w:tc>
      </w:tr>
      <w:tr w:rsidR="00631658" w:rsidRPr="00064ADD" w14:paraId="6630385D" w14:textId="77777777" w:rsidTr="00CB0ADE">
        <w:tc>
          <w:tcPr>
            <w:tcW w:w="720" w:type="dxa"/>
            <w:tcBorders>
              <w:top w:val="single" w:sz="4" w:space="0" w:color="auto"/>
              <w:left w:val="single" w:sz="4" w:space="0" w:color="auto"/>
              <w:bottom w:val="single" w:sz="4" w:space="0" w:color="auto"/>
              <w:right w:val="single" w:sz="4" w:space="0" w:color="auto"/>
            </w:tcBorders>
          </w:tcPr>
          <w:p w14:paraId="45FF7DC3" w14:textId="77777777" w:rsidR="00631658" w:rsidRPr="008818E7" w:rsidRDefault="00631658" w:rsidP="00CB0ADE">
            <w:pPr>
              <w:jc w:val="center"/>
              <w:rPr>
                <w:rFonts w:ascii="GHEA Grapalat" w:hAnsi="GHEA Grapalat"/>
                <w:sz w:val="16"/>
                <w:szCs w:val="20"/>
              </w:rPr>
            </w:pPr>
            <w:r w:rsidRPr="008818E7">
              <w:rPr>
                <w:rFonts w:ascii="GHEA Grapalat" w:hAnsi="GHEA Grapalat"/>
                <w:sz w:val="16"/>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75888BA3" w14:textId="77777777" w:rsidR="00631658" w:rsidRPr="008818E7" w:rsidRDefault="00631658" w:rsidP="00CB0ADE">
            <w:pPr>
              <w:jc w:val="center"/>
              <w:rPr>
                <w:rFonts w:ascii="GHEA Grapalat" w:hAnsi="GHEA Grapalat"/>
                <w:sz w:val="16"/>
                <w:szCs w:val="20"/>
              </w:rPr>
            </w:pPr>
            <w:proofErr w:type="spellStart"/>
            <w:r w:rsidRPr="008818E7">
              <w:rPr>
                <w:rFonts w:ascii="GHEA Grapalat" w:hAnsi="GHEA Grapalat"/>
                <w:sz w:val="16"/>
                <w:szCs w:val="20"/>
              </w:rPr>
              <w:t>վճարողի</w:t>
            </w:r>
            <w:proofErr w:type="spellEnd"/>
            <w:r w:rsidRPr="008818E7">
              <w:rPr>
                <w:rFonts w:ascii="GHEA Grapalat" w:hAnsi="GHEA Grapalat"/>
                <w:sz w:val="16"/>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1261D857" w14:textId="77777777" w:rsidR="00631658" w:rsidRPr="008818E7" w:rsidRDefault="00631658" w:rsidP="00CB0ADE">
            <w:pPr>
              <w:jc w:val="center"/>
              <w:rPr>
                <w:rFonts w:ascii="GHEA Grapalat" w:hAnsi="GHEA Grapalat"/>
                <w:sz w:val="16"/>
                <w:szCs w:val="20"/>
              </w:rPr>
            </w:pPr>
            <w:proofErr w:type="spellStart"/>
            <w:r w:rsidRPr="008818E7">
              <w:rPr>
                <w:rFonts w:ascii="GHEA Grapalat" w:hAnsi="GHEA Grapalat"/>
                <w:sz w:val="16"/>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EB53947" w14:textId="77777777" w:rsidR="00631658" w:rsidRPr="008818E7" w:rsidRDefault="00631658" w:rsidP="00CB0ADE">
            <w:pPr>
              <w:jc w:val="center"/>
              <w:rPr>
                <w:rFonts w:ascii="GHEA Grapalat" w:hAnsi="GHEA Grapalat"/>
                <w:sz w:val="16"/>
                <w:szCs w:val="20"/>
              </w:rPr>
            </w:pPr>
            <w:proofErr w:type="spellStart"/>
            <w:r w:rsidRPr="008818E7">
              <w:rPr>
                <w:rFonts w:ascii="GHEA Grapalat" w:hAnsi="GHEA Grapalat"/>
                <w:sz w:val="16"/>
                <w:szCs w:val="20"/>
              </w:rPr>
              <w:t>ոչ</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պարտադիր</w:t>
            </w:r>
            <w:proofErr w:type="spellEnd"/>
          </w:p>
          <w:p w14:paraId="19633110" w14:textId="77777777" w:rsidR="00631658" w:rsidRPr="008818E7" w:rsidRDefault="00631658" w:rsidP="00CB0ADE">
            <w:pPr>
              <w:jc w:val="center"/>
              <w:rPr>
                <w:rFonts w:ascii="GHEA Grapalat" w:hAnsi="GHEA Grapalat"/>
                <w:sz w:val="16"/>
                <w:szCs w:val="20"/>
              </w:rPr>
            </w:pPr>
            <w:proofErr w:type="spellStart"/>
            <w:r w:rsidRPr="008818E7">
              <w:rPr>
                <w:rFonts w:ascii="GHEA Grapalat" w:hAnsi="GHEA Grapalat"/>
                <w:sz w:val="16"/>
                <w:szCs w:val="20"/>
              </w:rPr>
              <w:t>լրացվում</w:t>
            </w:r>
            <w:proofErr w:type="spellEnd"/>
            <w:r w:rsidRPr="008818E7">
              <w:rPr>
                <w:rFonts w:ascii="GHEA Grapalat" w:hAnsi="GHEA Grapalat"/>
                <w:sz w:val="16"/>
                <w:szCs w:val="20"/>
              </w:rPr>
              <w:t xml:space="preserve"> է </w:t>
            </w:r>
            <w:proofErr w:type="spellStart"/>
            <w:r w:rsidRPr="008818E7">
              <w:rPr>
                <w:rFonts w:ascii="GHEA Grapalat" w:hAnsi="GHEA Grapalat"/>
                <w:sz w:val="16"/>
                <w:szCs w:val="20"/>
              </w:rPr>
              <w:t>Հայաստանի</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Հանրապետության</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նորմատիվ</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իրավական</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ակտերով</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սահմանված</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դեպքերում</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երբ</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վճարողը</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հանդիսանում</w:t>
            </w:r>
            <w:proofErr w:type="spellEnd"/>
            <w:r w:rsidRPr="008818E7">
              <w:rPr>
                <w:rFonts w:ascii="GHEA Grapalat" w:hAnsi="GHEA Grapalat"/>
                <w:sz w:val="16"/>
                <w:szCs w:val="20"/>
              </w:rPr>
              <w:t xml:space="preserve"> է </w:t>
            </w:r>
            <w:proofErr w:type="spellStart"/>
            <w:r w:rsidRPr="008818E7">
              <w:rPr>
                <w:rFonts w:ascii="GHEA Grapalat" w:hAnsi="GHEA Grapalat"/>
                <w:sz w:val="16"/>
                <w:szCs w:val="20"/>
              </w:rPr>
              <w:t>ֆիզիկական</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0D5DE53E" w14:textId="77777777" w:rsidR="00631658" w:rsidRPr="008818E7" w:rsidRDefault="00631658" w:rsidP="00CB0ADE">
            <w:pPr>
              <w:jc w:val="center"/>
              <w:rPr>
                <w:rFonts w:ascii="GHEA Grapalat" w:hAnsi="GHEA Grapalat"/>
                <w:sz w:val="16"/>
                <w:szCs w:val="20"/>
              </w:rPr>
            </w:pPr>
            <w:proofErr w:type="spellStart"/>
            <w:r w:rsidRPr="008818E7">
              <w:rPr>
                <w:rFonts w:ascii="GHEA Grapalat" w:hAnsi="GHEA Grapalat"/>
                <w:sz w:val="16"/>
                <w:szCs w:val="20"/>
              </w:rPr>
              <w:t>լրացվում</w:t>
            </w:r>
            <w:proofErr w:type="spellEnd"/>
            <w:r w:rsidRPr="008818E7">
              <w:rPr>
                <w:rFonts w:ascii="GHEA Grapalat" w:hAnsi="GHEA Grapalat"/>
                <w:sz w:val="16"/>
                <w:szCs w:val="20"/>
              </w:rPr>
              <w:t xml:space="preserve"> է </w:t>
            </w:r>
            <w:proofErr w:type="spellStart"/>
            <w:r w:rsidRPr="008818E7">
              <w:rPr>
                <w:rFonts w:ascii="GHEA Grapalat" w:hAnsi="GHEA Grapalat"/>
                <w:sz w:val="16"/>
                <w:szCs w:val="20"/>
              </w:rPr>
              <w:t>վճարողի</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կողմից</w:t>
            </w:r>
            <w:proofErr w:type="spellEnd"/>
          </w:p>
        </w:tc>
      </w:tr>
      <w:tr w:rsidR="00631658" w:rsidRPr="00064ADD" w14:paraId="410C77CB" w14:textId="77777777" w:rsidTr="00CB0ADE">
        <w:tc>
          <w:tcPr>
            <w:tcW w:w="720" w:type="dxa"/>
            <w:tcBorders>
              <w:top w:val="single" w:sz="4" w:space="0" w:color="auto"/>
              <w:left w:val="single" w:sz="4" w:space="0" w:color="auto"/>
              <w:bottom w:val="single" w:sz="4" w:space="0" w:color="auto"/>
              <w:right w:val="single" w:sz="4" w:space="0" w:color="auto"/>
            </w:tcBorders>
          </w:tcPr>
          <w:p w14:paraId="62EF3481" w14:textId="77777777" w:rsidR="00631658" w:rsidRPr="008818E7" w:rsidRDefault="00631658" w:rsidP="00CB0ADE">
            <w:pPr>
              <w:jc w:val="center"/>
              <w:rPr>
                <w:rFonts w:ascii="GHEA Grapalat" w:hAnsi="GHEA Grapalat"/>
                <w:sz w:val="16"/>
                <w:szCs w:val="20"/>
              </w:rPr>
            </w:pPr>
            <w:r w:rsidRPr="008818E7">
              <w:rPr>
                <w:rFonts w:ascii="GHEA Grapalat" w:hAnsi="GHEA Grapalat"/>
                <w:sz w:val="16"/>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0DBE2836" w14:textId="77777777" w:rsidR="00631658" w:rsidRPr="008818E7" w:rsidRDefault="00631658" w:rsidP="00CB0ADE">
            <w:pPr>
              <w:jc w:val="center"/>
              <w:rPr>
                <w:rFonts w:ascii="GHEA Grapalat" w:hAnsi="GHEA Grapalat"/>
                <w:sz w:val="16"/>
                <w:szCs w:val="20"/>
              </w:rPr>
            </w:pPr>
            <w:proofErr w:type="spellStart"/>
            <w:proofErr w:type="gramStart"/>
            <w:r w:rsidRPr="008818E7">
              <w:rPr>
                <w:rFonts w:ascii="GHEA Grapalat" w:hAnsi="GHEA Grapalat"/>
                <w:sz w:val="16"/>
                <w:szCs w:val="20"/>
              </w:rPr>
              <w:t>շահառու</w:t>
            </w:r>
            <w:proofErr w:type="spellEnd"/>
            <w:r w:rsidRPr="008818E7">
              <w:rPr>
                <w:rFonts w:ascii="GHEA Grapalat" w:hAnsi="GHEA Grapalat" w:cs="Sylfaen"/>
                <w:sz w:val="16"/>
                <w:szCs w:val="20"/>
                <w:lang w:val="hy-AM"/>
              </w:rPr>
              <w:t>ի  անվանումը</w:t>
            </w:r>
            <w:proofErr w:type="gramEnd"/>
            <w:r w:rsidRPr="008818E7">
              <w:rPr>
                <w:rFonts w:ascii="GHEA Grapalat" w:hAnsi="GHEA Grapalat" w:cs="Sylfaen"/>
                <w:sz w:val="16"/>
                <w:szCs w:val="20"/>
              </w:rPr>
              <w:t>,</w:t>
            </w:r>
            <w:r w:rsidRPr="008818E7">
              <w:rPr>
                <w:rFonts w:ascii="GHEA Grapalat" w:hAnsi="GHEA Grapalat" w:cs="Sylfaen"/>
                <w:sz w:val="16"/>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3194FF2" w14:textId="77777777" w:rsidR="00631658" w:rsidRPr="008818E7" w:rsidRDefault="00661F39" w:rsidP="00CB0ADE">
            <w:pPr>
              <w:jc w:val="center"/>
              <w:rPr>
                <w:rFonts w:ascii="GHEA Grapalat" w:hAnsi="GHEA Grapalat"/>
                <w:sz w:val="16"/>
                <w:szCs w:val="20"/>
              </w:rPr>
            </w:pPr>
            <w:proofErr w:type="spellStart"/>
            <w:r w:rsidRPr="008818E7">
              <w:rPr>
                <w:rFonts w:ascii="GHEA Grapalat" w:hAnsi="GHEA Grapalat"/>
                <w:sz w:val="16"/>
                <w:szCs w:val="20"/>
              </w:rPr>
              <w:t>Պ</w:t>
            </w:r>
            <w:r w:rsidR="00631658" w:rsidRPr="008818E7">
              <w:rPr>
                <w:rFonts w:ascii="GHEA Grapalat" w:hAnsi="GHEA Grapalat"/>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D1CD6D3" w14:textId="77777777" w:rsidR="00631658" w:rsidRPr="008818E7" w:rsidRDefault="00631658" w:rsidP="00CB0ADE">
            <w:pPr>
              <w:jc w:val="center"/>
              <w:rPr>
                <w:rFonts w:ascii="GHEA Grapalat" w:hAnsi="GHEA Grapalat"/>
                <w:sz w:val="16"/>
                <w:szCs w:val="20"/>
              </w:rPr>
            </w:pPr>
            <w:proofErr w:type="spellStart"/>
            <w:r w:rsidRPr="008818E7">
              <w:rPr>
                <w:rFonts w:ascii="GHEA Grapalat" w:hAnsi="GHEA Grapalat"/>
                <w:sz w:val="16"/>
                <w:szCs w:val="20"/>
              </w:rPr>
              <w:t>պարտադիր</w:t>
            </w:r>
            <w:proofErr w:type="spellEnd"/>
          </w:p>
          <w:p w14:paraId="266A2350" w14:textId="77777777" w:rsidR="00631658" w:rsidRPr="008818E7" w:rsidRDefault="00631658" w:rsidP="00CB0ADE">
            <w:pPr>
              <w:jc w:val="center"/>
              <w:rPr>
                <w:rFonts w:ascii="GHEA Grapalat" w:hAnsi="GHEA Grapalat"/>
                <w:sz w:val="16"/>
                <w:szCs w:val="20"/>
              </w:rPr>
            </w:pPr>
            <w:proofErr w:type="spellStart"/>
            <w:r w:rsidRPr="008818E7">
              <w:rPr>
                <w:rFonts w:ascii="GHEA Grapalat" w:hAnsi="GHEA Grapalat"/>
                <w:sz w:val="16"/>
                <w:szCs w:val="20"/>
              </w:rPr>
              <w:t>լրացվում</w:t>
            </w:r>
            <w:proofErr w:type="spellEnd"/>
            <w:r w:rsidRPr="008818E7">
              <w:rPr>
                <w:rFonts w:ascii="GHEA Grapalat" w:hAnsi="GHEA Grapalat"/>
                <w:sz w:val="16"/>
                <w:szCs w:val="20"/>
              </w:rPr>
              <w:t xml:space="preserve"> է </w:t>
            </w:r>
            <w:proofErr w:type="spellStart"/>
            <w:r w:rsidRPr="008818E7">
              <w:rPr>
                <w:rFonts w:ascii="GHEA Grapalat" w:hAnsi="GHEA Grapalat"/>
                <w:sz w:val="16"/>
                <w:szCs w:val="20"/>
              </w:rPr>
              <w:t>շահառու</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հանդիսացող</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անձի</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վճարումը</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ստացողի</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անվանումը</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Նշվում</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են</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նաև</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այլ</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տվյալներ</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ըստ</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50D9728D" w14:textId="77777777" w:rsidR="00631658" w:rsidRPr="008818E7" w:rsidRDefault="00631658" w:rsidP="00CB0ADE">
            <w:pPr>
              <w:jc w:val="center"/>
              <w:rPr>
                <w:rFonts w:ascii="GHEA Grapalat" w:hAnsi="GHEA Grapalat"/>
                <w:sz w:val="16"/>
                <w:szCs w:val="20"/>
              </w:rPr>
            </w:pPr>
            <w:proofErr w:type="spellStart"/>
            <w:r w:rsidRPr="008818E7">
              <w:rPr>
                <w:rFonts w:ascii="GHEA Grapalat" w:hAnsi="GHEA Grapalat"/>
                <w:sz w:val="16"/>
                <w:szCs w:val="20"/>
              </w:rPr>
              <w:t>նախապես</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լրացվում</w:t>
            </w:r>
            <w:proofErr w:type="spellEnd"/>
            <w:r w:rsidRPr="008818E7">
              <w:rPr>
                <w:rFonts w:ascii="GHEA Grapalat" w:hAnsi="GHEA Grapalat"/>
                <w:sz w:val="16"/>
                <w:szCs w:val="20"/>
              </w:rPr>
              <w:t xml:space="preserve"> է </w:t>
            </w:r>
            <w:proofErr w:type="spellStart"/>
            <w:r w:rsidRPr="008818E7">
              <w:rPr>
                <w:rFonts w:ascii="GHEA Grapalat" w:hAnsi="GHEA Grapalat"/>
                <w:sz w:val="16"/>
                <w:szCs w:val="20"/>
              </w:rPr>
              <w:t>շահառուի</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կողմից</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հրավերով</w:t>
            </w:r>
            <w:proofErr w:type="spellEnd"/>
          </w:p>
        </w:tc>
      </w:tr>
      <w:tr w:rsidR="00631658" w:rsidRPr="00064ADD" w14:paraId="6F0BE6E6" w14:textId="77777777" w:rsidTr="00CB0ADE">
        <w:tc>
          <w:tcPr>
            <w:tcW w:w="720" w:type="dxa"/>
            <w:tcBorders>
              <w:top w:val="single" w:sz="4" w:space="0" w:color="auto"/>
              <w:left w:val="single" w:sz="4" w:space="0" w:color="auto"/>
              <w:bottom w:val="single" w:sz="4" w:space="0" w:color="auto"/>
              <w:right w:val="single" w:sz="4" w:space="0" w:color="auto"/>
            </w:tcBorders>
          </w:tcPr>
          <w:p w14:paraId="165C8828" w14:textId="77777777" w:rsidR="00631658" w:rsidRPr="008818E7" w:rsidRDefault="00631658" w:rsidP="00CB0ADE">
            <w:pPr>
              <w:jc w:val="center"/>
              <w:rPr>
                <w:rFonts w:ascii="GHEA Grapalat" w:hAnsi="GHEA Grapalat"/>
                <w:sz w:val="16"/>
                <w:szCs w:val="20"/>
                <w:lang w:val="hy-AM"/>
              </w:rPr>
            </w:pPr>
            <w:r w:rsidRPr="008818E7">
              <w:rPr>
                <w:rFonts w:ascii="GHEA Grapalat" w:hAnsi="GHEA Grapalat"/>
                <w:sz w:val="16"/>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E01F19" w14:textId="77777777" w:rsidR="00631658" w:rsidRPr="008818E7" w:rsidRDefault="00631658" w:rsidP="00CB0ADE">
            <w:pPr>
              <w:jc w:val="center"/>
              <w:rPr>
                <w:rFonts w:ascii="GHEA Grapalat" w:hAnsi="GHEA Grapalat"/>
                <w:sz w:val="16"/>
                <w:szCs w:val="20"/>
              </w:rPr>
            </w:pPr>
            <w:proofErr w:type="spellStart"/>
            <w:r w:rsidRPr="008818E7">
              <w:rPr>
                <w:rFonts w:ascii="GHEA Grapalat" w:hAnsi="GHEA Grapalat"/>
                <w:sz w:val="16"/>
                <w:szCs w:val="20"/>
              </w:rPr>
              <w:t>շահառուի</w:t>
            </w:r>
            <w:proofErr w:type="spellEnd"/>
            <w:r w:rsidRPr="008818E7">
              <w:rPr>
                <w:rFonts w:ascii="GHEA Grapalat" w:hAnsi="GHEA Grapalat"/>
                <w:sz w:val="16"/>
                <w:szCs w:val="20"/>
              </w:rPr>
              <w:t xml:space="preserve"> Հ</w:t>
            </w:r>
            <w:r w:rsidRPr="008818E7">
              <w:rPr>
                <w:rFonts w:ascii="GHEA Grapalat" w:hAnsi="GHEA Grapalat"/>
                <w:sz w:val="16"/>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0F16079C" w14:textId="77777777" w:rsidR="00631658" w:rsidRPr="008818E7" w:rsidRDefault="00661F39" w:rsidP="00CB0ADE">
            <w:pPr>
              <w:jc w:val="center"/>
              <w:rPr>
                <w:rFonts w:ascii="GHEA Grapalat" w:hAnsi="GHEA Grapalat"/>
                <w:sz w:val="16"/>
                <w:szCs w:val="20"/>
              </w:rPr>
            </w:pPr>
            <w:proofErr w:type="spellStart"/>
            <w:r w:rsidRPr="008818E7">
              <w:rPr>
                <w:rFonts w:ascii="GHEA Grapalat" w:hAnsi="GHEA Grapalat"/>
                <w:sz w:val="16"/>
                <w:szCs w:val="20"/>
              </w:rPr>
              <w:t>Պ</w:t>
            </w:r>
            <w:r w:rsidR="00631658" w:rsidRPr="008818E7">
              <w:rPr>
                <w:rFonts w:ascii="GHEA Grapalat" w:hAnsi="GHEA Grapalat"/>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2E9328" w14:textId="77777777" w:rsidR="00631658" w:rsidRPr="008818E7" w:rsidRDefault="00631658" w:rsidP="00CB0ADE">
            <w:pPr>
              <w:jc w:val="center"/>
              <w:rPr>
                <w:rFonts w:ascii="GHEA Grapalat" w:hAnsi="GHEA Grapalat"/>
                <w:sz w:val="16"/>
                <w:szCs w:val="20"/>
              </w:rPr>
            </w:pPr>
            <w:proofErr w:type="spellStart"/>
            <w:r w:rsidRPr="008818E7">
              <w:rPr>
                <w:rFonts w:ascii="GHEA Grapalat" w:hAnsi="GHEA Grapalat"/>
                <w:sz w:val="16"/>
                <w:szCs w:val="20"/>
              </w:rPr>
              <w:t>ոչ</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պարտադիր</w:t>
            </w:r>
            <w:proofErr w:type="spellEnd"/>
          </w:p>
          <w:p w14:paraId="24D05B2C" w14:textId="77777777" w:rsidR="00631658" w:rsidRPr="008818E7" w:rsidRDefault="00631658" w:rsidP="00CB0ADE">
            <w:pPr>
              <w:jc w:val="center"/>
              <w:rPr>
                <w:rFonts w:ascii="GHEA Grapalat" w:hAnsi="GHEA Grapalat"/>
                <w:sz w:val="16"/>
                <w:szCs w:val="20"/>
              </w:rPr>
            </w:pPr>
            <w:r w:rsidRPr="008818E7">
              <w:rPr>
                <w:rFonts w:ascii="GHEA Grapalat" w:hAnsi="GHEA Grapalat" w:cs="Sylfaen"/>
                <w:sz w:val="16"/>
                <w:szCs w:val="20"/>
              </w:rPr>
              <w:t xml:space="preserve"> (</w:t>
            </w:r>
            <w:r w:rsidRPr="008818E7">
              <w:rPr>
                <w:rFonts w:ascii="GHEA Grapalat" w:hAnsi="GHEA Grapalat" w:cs="Sylfaen"/>
                <w:sz w:val="16"/>
                <w:szCs w:val="20"/>
                <w:lang w:val="hy-AM"/>
              </w:rPr>
              <w:t>գնումների հետ կապված գործընթացում չի լրացվում</w:t>
            </w:r>
            <w:r w:rsidRPr="008818E7">
              <w:rPr>
                <w:rFonts w:ascii="GHEA Grapalat" w:hAnsi="GHEA Grapalat" w:cs="Sylfaen"/>
                <w:sz w:val="16"/>
                <w:szCs w:val="20"/>
              </w:rPr>
              <w:t>)</w:t>
            </w:r>
          </w:p>
        </w:tc>
        <w:tc>
          <w:tcPr>
            <w:tcW w:w="2640" w:type="dxa"/>
            <w:tcBorders>
              <w:top w:val="single" w:sz="4" w:space="0" w:color="auto"/>
              <w:left w:val="single" w:sz="4" w:space="0" w:color="auto"/>
              <w:bottom w:val="single" w:sz="4" w:space="0" w:color="auto"/>
              <w:right w:val="single" w:sz="4" w:space="0" w:color="auto"/>
            </w:tcBorders>
          </w:tcPr>
          <w:p w14:paraId="68466134" w14:textId="77777777" w:rsidR="00631658" w:rsidRPr="008818E7" w:rsidRDefault="00631658" w:rsidP="00CB0ADE">
            <w:pPr>
              <w:jc w:val="center"/>
              <w:rPr>
                <w:rFonts w:ascii="GHEA Grapalat" w:hAnsi="GHEA Grapalat"/>
                <w:sz w:val="16"/>
                <w:szCs w:val="20"/>
              </w:rPr>
            </w:pPr>
            <w:r w:rsidRPr="008818E7">
              <w:rPr>
                <w:rFonts w:ascii="GHEA Grapalat" w:hAnsi="GHEA Grapalat" w:cs="Sylfaen"/>
                <w:sz w:val="16"/>
                <w:szCs w:val="20"/>
                <w:lang w:val="ru-RU"/>
              </w:rPr>
              <w:t>(</w:t>
            </w:r>
            <w:r w:rsidRPr="008818E7">
              <w:rPr>
                <w:rFonts w:ascii="GHEA Grapalat" w:hAnsi="GHEA Grapalat" w:cs="Sylfaen"/>
                <w:sz w:val="16"/>
                <w:szCs w:val="20"/>
                <w:lang w:val="hy-AM"/>
              </w:rPr>
              <w:t>չի լրացվում</w:t>
            </w:r>
            <w:r w:rsidRPr="008818E7">
              <w:rPr>
                <w:rFonts w:ascii="GHEA Grapalat" w:hAnsi="GHEA Grapalat" w:cs="Sylfaen"/>
                <w:sz w:val="16"/>
                <w:szCs w:val="20"/>
                <w:lang w:val="ru-RU"/>
              </w:rPr>
              <w:t>)</w:t>
            </w:r>
          </w:p>
        </w:tc>
      </w:tr>
      <w:tr w:rsidR="00631658" w:rsidRPr="00064ADD" w14:paraId="62F8AF3C" w14:textId="77777777" w:rsidTr="00CB0ADE">
        <w:tc>
          <w:tcPr>
            <w:tcW w:w="720" w:type="dxa"/>
            <w:tcBorders>
              <w:top w:val="single" w:sz="4" w:space="0" w:color="auto"/>
              <w:left w:val="single" w:sz="4" w:space="0" w:color="auto"/>
              <w:bottom w:val="single" w:sz="4" w:space="0" w:color="auto"/>
              <w:right w:val="single" w:sz="4" w:space="0" w:color="auto"/>
            </w:tcBorders>
          </w:tcPr>
          <w:p w14:paraId="36A5EBAF" w14:textId="77777777" w:rsidR="00631658" w:rsidRPr="008818E7" w:rsidRDefault="00631658" w:rsidP="00CB0ADE">
            <w:pPr>
              <w:jc w:val="center"/>
              <w:rPr>
                <w:rFonts w:ascii="GHEA Grapalat" w:hAnsi="GHEA Grapalat"/>
                <w:sz w:val="16"/>
                <w:szCs w:val="20"/>
              </w:rPr>
            </w:pPr>
            <w:r w:rsidRPr="008818E7">
              <w:rPr>
                <w:rFonts w:ascii="GHEA Grapalat" w:hAnsi="GHEA Grapalat"/>
                <w:sz w:val="16"/>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64F623B" w14:textId="77777777" w:rsidR="00631658" w:rsidRPr="008818E7" w:rsidRDefault="00631658" w:rsidP="00CB0ADE">
            <w:pPr>
              <w:jc w:val="center"/>
              <w:rPr>
                <w:rFonts w:ascii="GHEA Grapalat" w:hAnsi="GHEA Grapalat"/>
                <w:sz w:val="16"/>
                <w:szCs w:val="20"/>
              </w:rPr>
            </w:pPr>
            <w:proofErr w:type="spellStart"/>
            <w:r w:rsidRPr="008818E7">
              <w:rPr>
                <w:rFonts w:ascii="GHEA Grapalat" w:hAnsi="GHEA Grapalat"/>
                <w:sz w:val="16"/>
                <w:szCs w:val="20"/>
              </w:rPr>
              <w:t>շահառուի</w:t>
            </w:r>
            <w:proofErr w:type="spellEnd"/>
            <w:r w:rsidRPr="008818E7">
              <w:rPr>
                <w:rFonts w:ascii="GHEA Grapalat" w:hAnsi="GHEA Grapalat"/>
                <w:sz w:val="16"/>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E783A1C" w14:textId="77777777" w:rsidR="00631658" w:rsidRPr="008818E7" w:rsidRDefault="00661F39" w:rsidP="00CB0ADE">
            <w:pPr>
              <w:jc w:val="center"/>
              <w:rPr>
                <w:rFonts w:ascii="GHEA Grapalat" w:hAnsi="GHEA Grapalat"/>
                <w:sz w:val="16"/>
                <w:szCs w:val="20"/>
              </w:rPr>
            </w:pPr>
            <w:proofErr w:type="spellStart"/>
            <w:r w:rsidRPr="008818E7">
              <w:rPr>
                <w:rFonts w:ascii="GHEA Grapalat" w:hAnsi="GHEA Grapalat"/>
                <w:sz w:val="16"/>
                <w:szCs w:val="20"/>
              </w:rPr>
              <w:t>Պ</w:t>
            </w:r>
            <w:r w:rsidR="00631658" w:rsidRPr="008818E7">
              <w:rPr>
                <w:rFonts w:ascii="GHEA Grapalat" w:hAnsi="GHEA Grapalat"/>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5A4BB7" w14:textId="77777777" w:rsidR="00631658" w:rsidRPr="008818E7" w:rsidRDefault="00631658" w:rsidP="00CB0ADE">
            <w:pPr>
              <w:jc w:val="center"/>
              <w:rPr>
                <w:rFonts w:ascii="GHEA Grapalat" w:hAnsi="GHEA Grapalat"/>
                <w:sz w:val="16"/>
                <w:szCs w:val="20"/>
              </w:rPr>
            </w:pPr>
            <w:proofErr w:type="spellStart"/>
            <w:r w:rsidRPr="008818E7">
              <w:rPr>
                <w:rFonts w:ascii="GHEA Grapalat" w:hAnsi="GHEA Grapalat"/>
                <w:sz w:val="16"/>
                <w:szCs w:val="20"/>
              </w:rPr>
              <w:t>ոչ</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պարտադիր</w:t>
            </w:r>
            <w:proofErr w:type="spellEnd"/>
          </w:p>
          <w:p w14:paraId="54179BF2" w14:textId="77777777" w:rsidR="00631658" w:rsidRPr="008818E7" w:rsidRDefault="00631658" w:rsidP="00CB0ADE">
            <w:pPr>
              <w:jc w:val="center"/>
              <w:rPr>
                <w:rFonts w:ascii="GHEA Grapalat" w:hAnsi="GHEA Grapalat"/>
                <w:sz w:val="16"/>
                <w:szCs w:val="20"/>
              </w:rPr>
            </w:pPr>
            <w:proofErr w:type="spellStart"/>
            <w:r w:rsidRPr="008818E7">
              <w:rPr>
                <w:rFonts w:ascii="GHEA Grapalat" w:hAnsi="GHEA Grapalat"/>
                <w:sz w:val="16"/>
                <w:szCs w:val="20"/>
              </w:rPr>
              <w:t>լրացվում</w:t>
            </w:r>
            <w:proofErr w:type="spellEnd"/>
            <w:r w:rsidRPr="008818E7">
              <w:rPr>
                <w:rFonts w:ascii="GHEA Grapalat" w:hAnsi="GHEA Grapalat"/>
                <w:sz w:val="16"/>
                <w:szCs w:val="20"/>
              </w:rPr>
              <w:t xml:space="preserve"> է </w:t>
            </w:r>
            <w:proofErr w:type="spellStart"/>
            <w:r w:rsidRPr="008818E7">
              <w:rPr>
                <w:rFonts w:ascii="GHEA Grapalat" w:hAnsi="GHEA Grapalat"/>
                <w:sz w:val="16"/>
                <w:szCs w:val="20"/>
              </w:rPr>
              <w:t>Հայաստանի</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Հանրապետության</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նորմատիվ</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իրավական</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ակտերով</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սահմանված</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դեպքերում</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երբ</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շահառուն</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հանդիսանում</w:t>
            </w:r>
            <w:proofErr w:type="spellEnd"/>
            <w:r w:rsidRPr="008818E7">
              <w:rPr>
                <w:rFonts w:ascii="GHEA Grapalat" w:hAnsi="GHEA Grapalat"/>
                <w:sz w:val="16"/>
                <w:szCs w:val="20"/>
              </w:rPr>
              <w:t xml:space="preserve"> է </w:t>
            </w:r>
            <w:proofErr w:type="spellStart"/>
            <w:r w:rsidRPr="008818E7">
              <w:rPr>
                <w:rFonts w:ascii="GHEA Grapalat" w:hAnsi="GHEA Grapalat"/>
                <w:sz w:val="16"/>
                <w:szCs w:val="20"/>
              </w:rPr>
              <w:t>հաշվառված</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հարկատու</w:t>
            </w:r>
            <w:proofErr w:type="spellEnd"/>
            <w:r w:rsidRPr="008818E7">
              <w:rPr>
                <w:rFonts w:ascii="GHEA Grapalat" w:hAnsi="GHEA Grapalat"/>
                <w:sz w:val="16"/>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8C68568" w14:textId="77777777" w:rsidR="00631658" w:rsidRPr="008818E7" w:rsidRDefault="00631658" w:rsidP="00CB0ADE">
            <w:pPr>
              <w:jc w:val="center"/>
              <w:rPr>
                <w:rFonts w:ascii="GHEA Grapalat" w:hAnsi="GHEA Grapalat"/>
                <w:sz w:val="16"/>
                <w:szCs w:val="20"/>
              </w:rPr>
            </w:pPr>
            <w:proofErr w:type="spellStart"/>
            <w:r w:rsidRPr="008818E7">
              <w:rPr>
                <w:rFonts w:ascii="GHEA Grapalat" w:hAnsi="GHEA Grapalat"/>
                <w:sz w:val="16"/>
                <w:szCs w:val="20"/>
              </w:rPr>
              <w:t>նախապես</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լրացվում</w:t>
            </w:r>
            <w:proofErr w:type="spellEnd"/>
            <w:r w:rsidRPr="008818E7">
              <w:rPr>
                <w:rFonts w:ascii="GHEA Grapalat" w:hAnsi="GHEA Grapalat"/>
                <w:sz w:val="16"/>
                <w:szCs w:val="20"/>
              </w:rPr>
              <w:t xml:space="preserve"> է </w:t>
            </w:r>
            <w:proofErr w:type="spellStart"/>
            <w:r w:rsidRPr="008818E7">
              <w:rPr>
                <w:rFonts w:ascii="GHEA Grapalat" w:hAnsi="GHEA Grapalat"/>
                <w:sz w:val="16"/>
                <w:szCs w:val="20"/>
              </w:rPr>
              <w:t>շահառուի</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կողմից</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հրավերով</w:t>
            </w:r>
            <w:proofErr w:type="spellEnd"/>
          </w:p>
        </w:tc>
      </w:tr>
      <w:tr w:rsidR="00631658" w:rsidRPr="00064ADD" w14:paraId="31B83425" w14:textId="77777777" w:rsidTr="00CB0ADE">
        <w:tc>
          <w:tcPr>
            <w:tcW w:w="720" w:type="dxa"/>
            <w:tcBorders>
              <w:top w:val="single" w:sz="4" w:space="0" w:color="auto"/>
              <w:left w:val="single" w:sz="4" w:space="0" w:color="auto"/>
              <w:bottom w:val="single" w:sz="4" w:space="0" w:color="auto"/>
              <w:right w:val="single" w:sz="4" w:space="0" w:color="auto"/>
            </w:tcBorders>
          </w:tcPr>
          <w:p w14:paraId="7967836F" w14:textId="77777777" w:rsidR="00631658" w:rsidRPr="008818E7" w:rsidRDefault="00631658" w:rsidP="00CB0ADE">
            <w:pPr>
              <w:jc w:val="center"/>
              <w:rPr>
                <w:rFonts w:ascii="GHEA Grapalat" w:hAnsi="GHEA Grapalat"/>
                <w:sz w:val="16"/>
                <w:szCs w:val="20"/>
              </w:rPr>
            </w:pPr>
            <w:r w:rsidRPr="008818E7">
              <w:rPr>
                <w:rFonts w:ascii="GHEA Grapalat" w:hAnsi="GHEA Grapalat"/>
                <w:sz w:val="16"/>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32A3615" w14:textId="77777777" w:rsidR="00631658" w:rsidRPr="008818E7" w:rsidRDefault="00631658" w:rsidP="00CB0ADE">
            <w:pPr>
              <w:jc w:val="center"/>
              <w:rPr>
                <w:rFonts w:ascii="GHEA Grapalat" w:hAnsi="GHEA Grapalat"/>
                <w:sz w:val="16"/>
                <w:szCs w:val="20"/>
              </w:rPr>
            </w:pPr>
            <w:proofErr w:type="spellStart"/>
            <w:r w:rsidRPr="008818E7">
              <w:rPr>
                <w:rFonts w:ascii="GHEA Grapalat" w:hAnsi="GHEA Grapalat"/>
                <w:sz w:val="16"/>
                <w:szCs w:val="20"/>
              </w:rPr>
              <w:t>շահառուին</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սպասարկող</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ֆինանսական</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կազմակերպության</w:t>
            </w:r>
            <w:proofErr w:type="spellEnd"/>
            <w:r w:rsidRPr="008818E7">
              <w:rPr>
                <w:rFonts w:ascii="GHEA Grapalat" w:hAnsi="GHEA Grapalat"/>
                <w:sz w:val="16"/>
                <w:szCs w:val="20"/>
              </w:rPr>
              <w:t xml:space="preserve"> </w:t>
            </w:r>
            <w:r w:rsidRPr="008818E7">
              <w:rPr>
                <w:rFonts w:ascii="GHEA Grapalat" w:hAnsi="GHEA Grapalat"/>
                <w:sz w:val="16"/>
                <w:szCs w:val="20"/>
              </w:rPr>
              <w:lastRenderedPageBreak/>
              <w:t>(</w:t>
            </w:r>
            <w:proofErr w:type="spellStart"/>
            <w:r w:rsidRPr="008818E7">
              <w:rPr>
                <w:rFonts w:ascii="GHEA Grapalat" w:hAnsi="GHEA Grapalat"/>
                <w:sz w:val="16"/>
                <w:szCs w:val="20"/>
              </w:rPr>
              <w:t>մասնաճյուղի</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անվանումը</w:t>
            </w:r>
            <w:proofErr w:type="spellEnd"/>
            <w:r w:rsidRPr="008818E7">
              <w:rPr>
                <w:rFonts w:ascii="GHEA Grapalat" w:hAnsi="GHEA Grapalat"/>
                <w:sz w:val="16"/>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556987BD" w14:textId="77777777" w:rsidR="00631658" w:rsidRPr="008818E7" w:rsidRDefault="00661F39" w:rsidP="00CB0ADE">
            <w:pPr>
              <w:jc w:val="center"/>
              <w:rPr>
                <w:rFonts w:ascii="GHEA Grapalat" w:hAnsi="GHEA Grapalat"/>
                <w:sz w:val="16"/>
                <w:szCs w:val="20"/>
              </w:rPr>
            </w:pPr>
            <w:proofErr w:type="spellStart"/>
            <w:r w:rsidRPr="008818E7">
              <w:rPr>
                <w:rFonts w:ascii="GHEA Grapalat" w:hAnsi="GHEA Grapalat"/>
                <w:sz w:val="16"/>
                <w:szCs w:val="20"/>
              </w:rPr>
              <w:lastRenderedPageBreak/>
              <w:t>Պ</w:t>
            </w:r>
            <w:r w:rsidR="00631658" w:rsidRPr="008818E7">
              <w:rPr>
                <w:rFonts w:ascii="GHEA Grapalat" w:hAnsi="GHEA Grapalat"/>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C893BC5" w14:textId="77777777" w:rsidR="00631658" w:rsidRPr="008818E7" w:rsidRDefault="00631658" w:rsidP="00CB0ADE">
            <w:pPr>
              <w:jc w:val="center"/>
              <w:rPr>
                <w:rFonts w:ascii="GHEA Grapalat" w:hAnsi="GHEA Grapalat"/>
                <w:sz w:val="16"/>
                <w:szCs w:val="20"/>
              </w:rPr>
            </w:pPr>
            <w:proofErr w:type="spellStart"/>
            <w:r w:rsidRPr="008818E7">
              <w:rPr>
                <w:rFonts w:ascii="GHEA Grapalat" w:hAnsi="GHEA Grapalat"/>
                <w:sz w:val="16"/>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7C6D3CD" w14:textId="77777777" w:rsidR="00631658" w:rsidRPr="008818E7" w:rsidRDefault="00631658" w:rsidP="00CB0ADE">
            <w:pPr>
              <w:jc w:val="center"/>
              <w:rPr>
                <w:rFonts w:ascii="GHEA Grapalat" w:hAnsi="GHEA Grapalat"/>
                <w:sz w:val="16"/>
                <w:szCs w:val="20"/>
              </w:rPr>
            </w:pPr>
            <w:proofErr w:type="spellStart"/>
            <w:r w:rsidRPr="008818E7">
              <w:rPr>
                <w:rFonts w:ascii="GHEA Grapalat" w:hAnsi="GHEA Grapalat"/>
                <w:sz w:val="16"/>
                <w:szCs w:val="20"/>
              </w:rPr>
              <w:t>նախապես</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լրացվում</w:t>
            </w:r>
            <w:proofErr w:type="spellEnd"/>
            <w:r w:rsidRPr="008818E7">
              <w:rPr>
                <w:rFonts w:ascii="GHEA Grapalat" w:hAnsi="GHEA Grapalat"/>
                <w:sz w:val="16"/>
                <w:szCs w:val="20"/>
              </w:rPr>
              <w:t xml:space="preserve"> է </w:t>
            </w:r>
            <w:proofErr w:type="spellStart"/>
            <w:r w:rsidRPr="008818E7">
              <w:rPr>
                <w:rFonts w:ascii="GHEA Grapalat" w:hAnsi="GHEA Grapalat"/>
                <w:sz w:val="16"/>
                <w:szCs w:val="20"/>
              </w:rPr>
              <w:t>շահառուի</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կողմից</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հրավերով</w:t>
            </w:r>
            <w:proofErr w:type="spellEnd"/>
          </w:p>
        </w:tc>
      </w:tr>
      <w:tr w:rsidR="00631658" w:rsidRPr="00064ADD" w14:paraId="79072398" w14:textId="77777777" w:rsidTr="00CB0ADE">
        <w:tc>
          <w:tcPr>
            <w:tcW w:w="720" w:type="dxa"/>
            <w:tcBorders>
              <w:top w:val="single" w:sz="4" w:space="0" w:color="auto"/>
              <w:left w:val="single" w:sz="4" w:space="0" w:color="auto"/>
              <w:bottom w:val="single" w:sz="4" w:space="0" w:color="auto"/>
              <w:right w:val="single" w:sz="4" w:space="0" w:color="auto"/>
            </w:tcBorders>
          </w:tcPr>
          <w:p w14:paraId="02B52CA9" w14:textId="77777777" w:rsidR="00631658" w:rsidRPr="008818E7" w:rsidRDefault="00631658" w:rsidP="00CB0ADE">
            <w:pPr>
              <w:jc w:val="center"/>
              <w:rPr>
                <w:rFonts w:ascii="GHEA Grapalat" w:hAnsi="GHEA Grapalat"/>
                <w:sz w:val="16"/>
                <w:szCs w:val="20"/>
              </w:rPr>
            </w:pPr>
            <w:r w:rsidRPr="008818E7">
              <w:rPr>
                <w:rFonts w:ascii="GHEA Grapalat" w:hAnsi="GHEA Grapalat"/>
                <w:sz w:val="16"/>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B7F123A" w14:textId="77777777" w:rsidR="00631658" w:rsidRPr="008818E7" w:rsidRDefault="00631658" w:rsidP="00CB0ADE">
            <w:pPr>
              <w:jc w:val="center"/>
              <w:rPr>
                <w:rFonts w:ascii="GHEA Grapalat" w:hAnsi="GHEA Grapalat"/>
                <w:sz w:val="16"/>
                <w:szCs w:val="20"/>
              </w:rPr>
            </w:pPr>
            <w:proofErr w:type="spellStart"/>
            <w:r w:rsidRPr="008818E7">
              <w:rPr>
                <w:rFonts w:ascii="GHEA Grapalat" w:hAnsi="GHEA Grapalat"/>
                <w:sz w:val="16"/>
                <w:szCs w:val="20"/>
              </w:rPr>
              <w:t>շահառուի</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հաշվի</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4EB3C2C" w14:textId="77777777" w:rsidR="00631658" w:rsidRPr="008818E7" w:rsidRDefault="00661F39" w:rsidP="00CB0ADE">
            <w:pPr>
              <w:jc w:val="center"/>
              <w:rPr>
                <w:rFonts w:ascii="GHEA Grapalat" w:hAnsi="GHEA Grapalat"/>
                <w:sz w:val="16"/>
                <w:szCs w:val="20"/>
              </w:rPr>
            </w:pPr>
            <w:proofErr w:type="spellStart"/>
            <w:r w:rsidRPr="008818E7">
              <w:rPr>
                <w:rFonts w:ascii="GHEA Grapalat" w:hAnsi="GHEA Grapalat"/>
                <w:sz w:val="16"/>
                <w:szCs w:val="20"/>
              </w:rPr>
              <w:t>Պ</w:t>
            </w:r>
            <w:r w:rsidR="00631658" w:rsidRPr="008818E7">
              <w:rPr>
                <w:rFonts w:ascii="GHEA Grapalat" w:hAnsi="GHEA Grapalat"/>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F70538D" w14:textId="77777777" w:rsidR="00631658" w:rsidRPr="008818E7" w:rsidRDefault="00631658" w:rsidP="00CB0ADE">
            <w:pPr>
              <w:jc w:val="center"/>
              <w:rPr>
                <w:rFonts w:ascii="GHEA Grapalat" w:hAnsi="GHEA Grapalat"/>
                <w:sz w:val="16"/>
                <w:szCs w:val="20"/>
              </w:rPr>
            </w:pPr>
            <w:proofErr w:type="spellStart"/>
            <w:r w:rsidRPr="008818E7">
              <w:rPr>
                <w:rFonts w:ascii="GHEA Grapalat" w:hAnsi="GHEA Grapalat"/>
                <w:sz w:val="16"/>
                <w:szCs w:val="20"/>
              </w:rPr>
              <w:t>պարտադիր</w:t>
            </w:r>
            <w:proofErr w:type="spellEnd"/>
          </w:p>
          <w:p w14:paraId="734233D1" w14:textId="77777777" w:rsidR="00631658" w:rsidRPr="008818E7" w:rsidRDefault="00631658" w:rsidP="00CB0ADE">
            <w:pPr>
              <w:jc w:val="center"/>
              <w:rPr>
                <w:rFonts w:ascii="GHEA Grapalat" w:hAnsi="GHEA Grapalat"/>
                <w:sz w:val="16"/>
                <w:szCs w:val="20"/>
              </w:rPr>
            </w:pPr>
            <w:proofErr w:type="spellStart"/>
            <w:r w:rsidRPr="008818E7">
              <w:rPr>
                <w:rFonts w:ascii="GHEA Grapalat" w:hAnsi="GHEA Grapalat"/>
                <w:sz w:val="16"/>
                <w:szCs w:val="20"/>
              </w:rPr>
              <w:t>լրացվում</w:t>
            </w:r>
            <w:proofErr w:type="spellEnd"/>
            <w:r w:rsidRPr="008818E7">
              <w:rPr>
                <w:rFonts w:ascii="GHEA Grapalat" w:hAnsi="GHEA Grapalat"/>
                <w:sz w:val="16"/>
                <w:szCs w:val="20"/>
              </w:rPr>
              <w:t xml:space="preserve"> է </w:t>
            </w:r>
            <w:proofErr w:type="spellStart"/>
            <w:r w:rsidRPr="008818E7">
              <w:rPr>
                <w:rFonts w:ascii="GHEA Grapalat" w:hAnsi="GHEA Grapalat"/>
                <w:sz w:val="16"/>
                <w:szCs w:val="20"/>
              </w:rPr>
              <w:t>շահառուի</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այն</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բանկային</w:t>
            </w:r>
            <w:proofErr w:type="spellEnd"/>
            <w:r w:rsidRPr="008818E7">
              <w:rPr>
                <w:rFonts w:ascii="GHEA Grapalat" w:hAnsi="GHEA Grapalat"/>
                <w:sz w:val="16"/>
                <w:szCs w:val="20"/>
              </w:rPr>
              <w:t xml:space="preserve"> (</w:t>
            </w:r>
            <w:r w:rsidRPr="008818E7">
              <w:rPr>
                <w:rFonts w:ascii="GHEA Grapalat" w:hAnsi="GHEA Grapalat"/>
                <w:sz w:val="16"/>
                <w:szCs w:val="20"/>
                <w:lang w:val="hy-AM"/>
              </w:rPr>
              <w:t>գանձապետական</w:t>
            </w:r>
            <w:r w:rsidRPr="008818E7">
              <w:rPr>
                <w:rFonts w:ascii="GHEA Grapalat" w:hAnsi="GHEA Grapalat"/>
                <w:sz w:val="16"/>
                <w:szCs w:val="20"/>
              </w:rPr>
              <w:t xml:space="preserve">) </w:t>
            </w:r>
            <w:proofErr w:type="spellStart"/>
            <w:r w:rsidRPr="008818E7">
              <w:rPr>
                <w:rFonts w:ascii="GHEA Grapalat" w:hAnsi="GHEA Grapalat"/>
                <w:sz w:val="16"/>
                <w:szCs w:val="20"/>
              </w:rPr>
              <w:t>հաշվի</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համարը</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որի</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վրա</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պետք</w:t>
            </w:r>
            <w:proofErr w:type="spellEnd"/>
            <w:r w:rsidRPr="008818E7">
              <w:rPr>
                <w:rFonts w:ascii="GHEA Grapalat" w:hAnsi="GHEA Grapalat"/>
                <w:sz w:val="16"/>
                <w:szCs w:val="20"/>
              </w:rPr>
              <w:t xml:space="preserve"> է </w:t>
            </w:r>
            <w:proofErr w:type="spellStart"/>
            <w:r w:rsidRPr="008818E7">
              <w:rPr>
                <w:rFonts w:ascii="GHEA Grapalat" w:hAnsi="GHEA Grapalat"/>
                <w:sz w:val="16"/>
                <w:szCs w:val="20"/>
              </w:rPr>
              <w:t>փոխանցվեն</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վճարողից</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գանձված</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4DCAD2D5" w14:textId="77777777" w:rsidR="00631658" w:rsidRPr="008818E7" w:rsidRDefault="00631658" w:rsidP="00CB0ADE">
            <w:pPr>
              <w:jc w:val="center"/>
              <w:rPr>
                <w:rFonts w:ascii="GHEA Grapalat" w:hAnsi="GHEA Grapalat"/>
                <w:sz w:val="16"/>
                <w:szCs w:val="20"/>
              </w:rPr>
            </w:pPr>
            <w:proofErr w:type="spellStart"/>
            <w:r w:rsidRPr="008818E7">
              <w:rPr>
                <w:rFonts w:ascii="GHEA Grapalat" w:hAnsi="GHEA Grapalat"/>
                <w:sz w:val="16"/>
                <w:szCs w:val="20"/>
              </w:rPr>
              <w:t>նախապես</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լրացվում</w:t>
            </w:r>
            <w:proofErr w:type="spellEnd"/>
            <w:r w:rsidRPr="008818E7">
              <w:rPr>
                <w:rFonts w:ascii="GHEA Grapalat" w:hAnsi="GHEA Grapalat"/>
                <w:sz w:val="16"/>
                <w:szCs w:val="20"/>
              </w:rPr>
              <w:t xml:space="preserve"> է </w:t>
            </w:r>
            <w:proofErr w:type="spellStart"/>
            <w:r w:rsidRPr="008818E7">
              <w:rPr>
                <w:rFonts w:ascii="GHEA Grapalat" w:hAnsi="GHEA Grapalat"/>
                <w:sz w:val="16"/>
                <w:szCs w:val="20"/>
              </w:rPr>
              <w:t>շահառուի</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կողմից</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հրավերով</w:t>
            </w:r>
            <w:proofErr w:type="spellEnd"/>
          </w:p>
        </w:tc>
      </w:tr>
      <w:tr w:rsidR="00631658" w:rsidRPr="00064ADD" w14:paraId="5AAAF5E5" w14:textId="77777777" w:rsidTr="00CB0ADE">
        <w:tc>
          <w:tcPr>
            <w:tcW w:w="720" w:type="dxa"/>
            <w:tcBorders>
              <w:top w:val="single" w:sz="4" w:space="0" w:color="auto"/>
              <w:left w:val="single" w:sz="4" w:space="0" w:color="auto"/>
              <w:bottom w:val="single" w:sz="4" w:space="0" w:color="auto"/>
              <w:right w:val="single" w:sz="4" w:space="0" w:color="auto"/>
            </w:tcBorders>
          </w:tcPr>
          <w:p w14:paraId="21ED85D7" w14:textId="77777777" w:rsidR="00631658" w:rsidRPr="008818E7" w:rsidRDefault="00631658" w:rsidP="00CB0ADE">
            <w:pPr>
              <w:jc w:val="center"/>
              <w:rPr>
                <w:rFonts w:ascii="GHEA Grapalat" w:hAnsi="GHEA Grapalat"/>
                <w:sz w:val="16"/>
                <w:szCs w:val="20"/>
              </w:rPr>
            </w:pPr>
            <w:r w:rsidRPr="008818E7">
              <w:rPr>
                <w:rFonts w:ascii="GHEA Grapalat" w:hAnsi="GHEA Grapalat"/>
                <w:sz w:val="16"/>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0345A41" w14:textId="77777777" w:rsidR="00631658" w:rsidRPr="008818E7" w:rsidRDefault="00631658" w:rsidP="00CB0ADE">
            <w:pPr>
              <w:jc w:val="center"/>
              <w:rPr>
                <w:rFonts w:ascii="GHEA Grapalat" w:hAnsi="GHEA Grapalat"/>
                <w:sz w:val="16"/>
                <w:szCs w:val="20"/>
              </w:rPr>
            </w:pPr>
            <w:proofErr w:type="spellStart"/>
            <w:r w:rsidRPr="008818E7">
              <w:rPr>
                <w:rFonts w:ascii="GHEA Grapalat" w:hAnsi="GHEA Grapalat"/>
                <w:sz w:val="16"/>
                <w:szCs w:val="20"/>
              </w:rPr>
              <w:t>գումարը</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թվերով</w:t>
            </w:r>
            <w:proofErr w:type="spellEnd"/>
            <w:r w:rsidRPr="008818E7">
              <w:rPr>
                <w:rFonts w:ascii="GHEA Grapalat" w:hAnsi="GHEA Grapalat"/>
                <w:sz w:val="16"/>
                <w:szCs w:val="20"/>
              </w:rPr>
              <w:t xml:space="preserve"> և </w:t>
            </w:r>
            <w:proofErr w:type="spellStart"/>
            <w:r w:rsidRPr="008818E7">
              <w:rPr>
                <w:rFonts w:ascii="GHEA Grapalat" w:hAnsi="GHEA Grapalat"/>
                <w:sz w:val="16"/>
                <w:szCs w:val="20"/>
              </w:rPr>
              <w:t>բառերով</w:t>
            </w:r>
            <w:proofErr w:type="spellEnd"/>
            <w:r w:rsidRPr="008818E7">
              <w:rPr>
                <w:rFonts w:ascii="GHEA Grapalat" w:hAnsi="GHEA Grapalat"/>
                <w:sz w:val="16"/>
                <w:szCs w:val="20"/>
              </w:rPr>
              <w:t>)</w:t>
            </w:r>
          </w:p>
        </w:tc>
        <w:tc>
          <w:tcPr>
            <w:tcW w:w="2050" w:type="dxa"/>
            <w:tcBorders>
              <w:top w:val="single" w:sz="4" w:space="0" w:color="auto"/>
              <w:left w:val="single" w:sz="4" w:space="0" w:color="auto"/>
              <w:bottom w:val="single" w:sz="4" w:space="0" w:color="auto"/>
              <w:right w:val="single" w:sz="4" w:space="0" w:color="auto"/>
            </w:tcBorders>
          </w:tcPr>
          <w:p w14:paraId="63773E96" w14:textId="77777777" w:rsidR="00631658" w:rsidRPr="008818E7" w:rsidRDefault="00661F39" w:rsidP="00CB0ADE">
            <w:pPr>
              <w:jc w:val="center"/>
              <w:rPr>
                <w:rFonts w:ascii="GHEA Grapalat" w:hAnsi="GHEA Grapalat"/>
                <w:sz w:val="16"/>
                <w:szCs w:val="20"/>
              </w:rPr>
            </w:pPr>
            <w:proofErr w:type="spellStart"/>
            <w:r w:rsidRPr="008818E7">
              <w:rPr>
                <w:rFonts w:ascii="GHEA Grapalat" w:hAnsi="GHEA Grapalat"/>
                <w:sz w:val="16"/>
                <w:szCs w:val="20"/>
              </w:rPr>
              <w:t>Պ</w:t>
            </w:r>
            <w:r w:rsidR="00631658" w:rsidRPr="008818E7">
              <w:rPr>
                <w:rFonts w:ascii="GHEA Grapalat" w:hAnsi="GHEA Grapalat"/>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A8EB90" w14:textId="77777777" w:rsidR="00631658" w:rsidRPr="008818E7" w:rsidRDefault="00631658" w:rsidP="00CB0ADE">
            <w:pPr>
              <w:jc w:val="center"/>
              <w:rPr>
                <w:rFonts w:ascii="GHEA Grapalat" w:hAnsi="GHEA Grapalat"/>
                <w:sz w:val="16"/>
                <w:szCs w:val="20"/>
              </w:rPr>
            </w:pPr>
            <w:proofErr w:type="spellStart"/>
            <w:r w:rsidRPr="008818E7">
              <w:rPr>
                <w:rFonts w:ascii="GHEA Grapalat" w:hAnsi="GHEA Grapalat"/>
                <w:sz w:val="16"/>
                <w:szCs w:val="20"/>
              </w:rPr>
              <w:t>պարտադիր</w:t>
            </w:r>
            <w:proofErr w:type="spellEnd"/>
          </w:p>
          <w:p w14:paraId="1B61E2CF" w14:textId="77777777" w:rsidR="00631658" w:rsidRPr="008818E7" w:rsidRDefault="00631658" w:rsidP="00CB0ADE">
            <w:pPr>
              <w:jc w:val="center"/>
              <w:rPr>
                <w:rFonts w:ascii="GHEA Grapalat" w:hAnsi="GHEA Grapalat"/>
                <w:sz w:val="16"/>
                <w:szCs w:val="20"/>
              </w:rPr>
            </w:pPr>
            <w:proofErr w:type="spellStart"/>
            <w:r w:rsidRPr="008818E7">
              <w:rPr>
                <w:rFonts w:ascii="GHEA Grapalat" w:hAnsi="GHEA Grapalat"/>
                <w:sz w:val="16"/>
                <w:szCs w:val="20"/>
              </w:rPr>
              <w:t>լրացվում</w:t>
            </w:r>
            <w:proofErr w:type="spellEnd"/>
            <w:r w:rsidRPr="008818E7">
              <w:rPr>
                <w:rFonts w:ascii="GHEA Grapalat" w:hAnsi="GHEA Grapalat"/>
                <w:sz w:val="16"/>
                <w:szCs w:val="20"/>
              </w:rPr>
              <w:t xml:space="preserve"> է </w:t>
            </w:r>
            <w:proofErr w:type="spellStart"/>
            <w:r w:rsidRPr="008818E7">
              <w:rPr>
                <w:rFonts w:ascii="GHEA Grapalat" w:hAnsi="GHEA Grapalat"/>
                <w:sz w:val="16"/>
                <w:szCs w:val="20"/>
              </w:rPr>
              <w:t>շահառուին</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վճարման</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ենթակա</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1546DD78" w14:textId="77777777" w:rsidR="00631658" w:rsidRPr="008818E7" w:rsidRDefault="00631658" w:rsidP="00CB0ADE">
            <w:pPr>
              <w:jc w:val="center"/>
              <w:rPr>
                <w:rFonts w:ascii="GHEA Grapalat" w:hAnsi="GHEA Grapalat"/>
                <w:sz w:val="16"/>
                <w:szCs w:val="20"/>
                <w:lang w:val="hy-AM"/>
              </w:rPr>
            </w:pPr>
            <w:proofErr w:type="spellStart"/>
            <w:r w:rsidRPr="008818E7">
              <w:rPr>
                <w:rFonts w:ascii="GHEA Grapalat" w:hAnsi="GHEA Grapalat"/>
                <w:sz w:val="16"/>
                <w:szCs w:val="20"/>
              </w:rPr>
              <w:t>լրացվում</w:t>
            </w:r>
            <w:proofErr w:type="spellEnd"/>
            <w:r w:rsidRPr="008818E7">
              <w:rPr>
                <w:rFonts w:ascii="GHEA Grapalat" w:hAnsi="GHEA Grapalat"/>
                <w:sz w:val="16"/>
                <w:szCs w:val="20"/>
              </w:rPr>
              <w:t xml:space="preserve"> է </w:t>
            </w:r>
            <w:proofErr w:type="spellStart"/>
            <w:r w:rsidRPr="008818E7">
              <w:rPr>
                <w:rFonts w:ascii="GHEA Grapalat" w:hAnsi="GHEA Grapalat"/>
                <w:sz w:val="16"/>
                <w:szCs w:val="20"/>
              </w:rPr>
              <w:t>վճարողի</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կողմից</w:t>
            </w:r>
            <w:proofErr w:type="spellEnd"/>
            <w:r w:rsidRPr="008818E7">
              <w:rPr>
                <w:rFonts w:ascii="GHEA Grapalat" w:hAnsi="GHEA Grapalat"/>
                <w:sz w:val="16"/>
                <w:szCs w:val="20"/>
                <w:lang w:val="hy-AM"/>
              </w:rPr>
              <w:t xml:space="preserve"> </w:t>
            </w:r>
          </w:p>
        </w:tc>
      </w:tr>
      <w:tr w:rsidR="00631658" w:rsidRPr="00D248CD" w14:paraId="76BD7E1C" w14:textId="77777777" w:rsidTr="00CB0ADE">
        <w:tc>
          <w:tcPr>
            <w:tcW w:w="720" w:type="dxa"/>
            <w:tcBorders>
              <w:top w:val="single" w:sz="4" w:space="0" w:color="auto"/>
              <w:left w:val="single" w:sz="4" w:space="0" w:color="auto"/>
              <w:bottom w:val="single" w:sz="4" w:space="0" w:color="auto"/>
              <w:right w:val="single" w:sz="4" w:space="0" w:color="auto"/>
            </w:tcBorders>
          </w:tcPr>
          <w:p w14:paraId="6BA83FF6" w14:textId="77777777" w:rsidR="00631658" w:rsidRPr="008818E7" w:rsidRDefault="00631658" w:rsidP="00CB0ADE">
            <w:pPr>
              <w:jc w:val="center"/>
              <w:rPr>
                <w:rFonts w:ascii="GHEA Grapalat" w:hAnsi="GHEA Grapalat"/>
                <w:sz w:val="16"/>
                <w:szCs w:val="20"/>
                <w:lang w:val="hy-AM"/>
              </w:rPr>
            </w:pPr>
            <w:r w:rsidRPr="008818E7">
              <w:rPr>
                <w:rFonts w:ascii="GHEA Grapalat" w:hAnsi="GHEA Grapalat"/>
                <w:sz w:val="16"/>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0AA9E2E" w14:textId="77777777" w:rsidR="00631658" w:rsidRPr="008818E7" w:rsidRDefault="00631658" w:rsidP="00CB0ADE">
            <w:pPr>
              <w:jc w:val="center"/>
              <w:rPr>
                <w:rFonts w:ascii="GHEA Grapalat" w:hAnsi="GHEA Grapalat"/>
                <w:sz w:val="16"/>
                <w:szCs w:val="20"/>
                <w:lang w:val="hy-AM"/>
              </w:rPr>
            </w:pPr>
            <w:r w:rsidRPr="008818E7">
              <w:rPr>
                <w:rFonts w:ascii="GHEA Grapalat" w:hAnsi="GHEA Grapalat" w:cs="Sylfaen"/>
                <w:sz w:val="16"/>
                <w:szCs w:val="20"/>
                <w:lang w:val="hy-AM"/>
              </w:rPr>
              <w:t>Ակցեպտավորված գումարը՝  (թվերով</w:t>
            </w:r>
            <w:r w:rsidRPr="008818E7">
              <w:rPr>
                <w:rFonts w:ascii="GHEA Grapalat" w:hAnsi="GHEA Grapalat" w:cs="Arial"/>
                <w:sz w:val="16"/>
                <w:szCs w:val="20"/>
                <w:lang w:val="hy-AM"/>
              </w:rPr>
              <w:t xml:space="preserve"> </w:t>
            </w:r>
            <w:r w:rsidRPr="008818E7">
              <w:rPr>
                <w:rFonts w:ascii="GHEA Grapalat" w:hAnsi="GHEA Grapalat" w:cs="Sylfaen"/>
                <w:sz w:val="16"/>
                <w:szCs w:val="20"/>
                <w:lang w:val="hy-AM"/>
              </w:rPr>
              <w:t>և</w:t>
            </w:r>
            <w:r w:rsidRPr="008818E7">
              <w:rPr>
                <w:rFonts w:ascii="GHEA Grapalat" w:hAnsi="GHEA Grapalat" w:cs="Arial"/>
                <w:sz w:val="16"/>
                <w:szCs w:val="20"/>
                <w:lang w:val="hy-AM"/>
              </w:rPr>
              <w:t xml:space="preserve"> </w:t>
            </w:r>
            <w:r w:rsidRPr="008818E7">
              <w:rPr>
                <w:rFonts w:ascii="GHEA Grapalat" w:hAnsi="GHEA Grapalat" w:cs="Sylfaen"/>
                <w:sz w:val="16"/>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C830E13" w14:textId="77777777" w:rsidR="00631658" w:rsidRPr="008818E7" w:rsidRDefault="00661F39" w:rsidP="00CB0ADE">
            <w:pPr>
              <w:jc w:val="center"/>
              <w:rPr>
                <w:rFonts w:ascii="GHEA Grapalat" w:hAnsi="GHEA Grapalat"/>
                <w:sz w:val="16"/>
                <w:szCs w:val="20"/>
                <w:lang w:val="hy-AM"/>
              </w:rPr>
            </w:pPr>
            <w:proofErr w:type="spellStart"/>
            <w:r w:rsidRPr="008818E7">
              <w:rPr>
                <w:rFonts w:ascii="GHEA Grapalat" w:hAnsi="GHEA Grapalat"/>
                <w:sz w:val="16"/>
                <w:szCs w:val="20"/>
              </w:rPr>
              <w:t>Պ</w:t>
            </w:r>
            <w:r w:rsidR="00631658" w:rsidRPr="008818E7">
              <w:rPr>
                <w:rFonts w:ascii="GHEA Grapalat" w:hAnsi="GHEA Grapalat"/>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ABFADB1" w14:textId="77777777" w:rsidR="00631658" w:rsidRPr="008818E7" w:rsidRDefault="00631658" w:rsidP="00CB0ADE">
            <w:pPr>
              <w:jc w:val="center"/>
              <w:rPr>
                <w:rFonts w:ascii="GHEA Grapalat" w:hAnsi="GHEA Grapalat"/>
                <w:sz w:val="16"/>
                <w:szCs w:val="20"/>
                <w:lang w:val="hy-AM"/>
              </w:rPr>
            </w:pPr>
            <w:r w:rsidRPr="008818E7">
              <w:rPr>
                <w:rFonts w:ascii="GHEA Grapalat" w:hAnsi="GHEA Grapalat"/>
                <w:sz w:val="16"/>
                <w:szCs w:val="20"/>
                <w:lang w:val="hy-AM"/>
              </w:rPr>
              <w:t>ոչ պարտադիր</w:t>
            </w:r>
          </w:p>
          <w:p w14:paraId="56774162" w14:textId="77777777" w:rsidR="00631658" w:rsidRPr="008818E7" w:rsidRDefault="00631658" w:rsidP="00CB0ADE">
            <w:pPr>
              <w:jc w:val="center"/>
              <w:rPr>
                <w:rFonts w:ascii="GHEA Grapalat" w:hAnsi="GHEA Grapalat"/>
                <w:sz w:val="16"/>
                <w:szCs w:val="20"/>
                <w:lang w:val="hy-AM"/>
              </w:rPr>
            </w:pPr>
            <w:r w:rsidRPr="008818E7">
              <w:rPr>
                <w:rFonts w:ascii="GHEA Grapalat" w:hAnsi="GHEA Grapalat" w:cs="Sylfaen"/>
                <w:sz w:val="16"/>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8141D86" w14:textId="77777777" w:rsidR="00631658" w:rsidRPr="008818E7" w:rsidRDefault="00631658" w:rsidP="00CB0ADE">
            <w:pPr>
              <w:jc w:val="center"/>
              <w:rPr>
                <w:rFonts w:ascii="GHEA Grapalat" w:hAnsi="GHEA Grapalat"/>
                <w:sz w:val="16"/>
                <w:szCs w:val="20"/>
                <w:lang w:val="hy-AM"/>
              </w:rPr>
            </w:pPr>
            <w:r w:rsidRPr="008818E7">
              <w:rPr>
                <w:rFonts w:ascii="GHEA Grapalat" w:hAnsi="GHEA Grapalat" w:cs="Sylfaen"/>
                <w:sz w:val="16"/>
                <w:szCs w:val="20"/>
                <w:lang w:val="hy-AM"/>
              </w:rPr>
              <w:t>(չի լրացվում եւ չի կիրառվում)</w:t>
            </w:r>
          </w:p>
        </w:tc>
      </w:tr>
      <w:tr w:rsidR="00631658" w:rsidRPr="00064ADD" w14:paraId="25EC8091" w14:textId="77777777" w:rsidTr="00CB0ADE">
        <w:tc>
          <w:tcPr>
            <w:tcW w:w="720" w:type="dxa"/>
            <w:tcBorders>
              <w:top w:val="single" w:sz="4" w:space="0" w:color="auto"/>
              <w:left w:val="single" w:sz="4" w:space="0" w:color="auto"/>
              <w:bottom w:val="single" w:sz="4" w:space="0" w:color="auto"/>
              <w:right w:val="single" w:sz="4" w:space="0" w:color="auto"/>
            </w:tcBorders>
          </w:tcPr>
          <w:p w14:paraId="5E9BEF9B" w14:textId="77777777" w:rsidR="00631658" w:rsidRPr="008818E7" w:rsidRDefault="00631658" w:rsidP="00CB0ADE">
            <w:pPr>
              <w:jc w:val="center"/>
              <w:rPr>
                <w:rFonts w:ascii="GHEA Grapalat" w:hAnsi="GHEA Grapalat"/>
                <w:sz w:val="16"/>
                <w:szCs w:val="20"/>
                <w:lang w:val="hy-AM"/>
              </w:rPr>
            </w:pPr>
            <w:r w:rsidRPr="008818E7">
              <w:rPr>
                <w:rFonts w:ascii="GHEA Grapalat" w:hAnsi="GHEA Grapalat"/>
                <w:sz w:val="16"/>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F43FBD5" w14:textId="77777777" w:rsidR="00631658" w:rsidRPr="008818E7" w:rsidRDefault="00631658" w:rsidP="00CB0ADE">
            <w:pPr>
              <w:jc w:val="center"/>
              <w:rPr>
                <w:rFonts w:ascii="GHEA Grapalat" w:hAnsi="GHEA Grapalat"/>
                <w:sz w:val="16"/>
                <w:szCs w:val="20"/>
              </w:rPr>
            </w:pPr>
            <w:proofErr w:type="spellStart"/>
            <w:r w:rsidRPr="008818E7">
              <w:rPr>
                <w:rFonts w:ascii="GHEA Grapalat" w:hAnsi="GHEA Grapalat"/>
                <w:sz w:val="16"/>
                <w:szCs w:val="20"/>
              </w:rPr>
              <w:t>արժույթը</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բառերով</w:t>
            </w:r>
            <w:proofErr w:type="spellEnd"/>
            <w:r w:rsidRPr="008818E7">
              <w:rPr>
                <w:rFonts w:ascii="GHEA Grapalat" w:hAnsi="GHEA Grapalat"/>
                <w:sz w:val="16"/>
                <w:szCs w:val="20"/>
              </w:rPr>
              <w:t xml:space="preserve"> և </w:t>
            </w:r>
            <w:proofErr w:type="spellStart"/>
            <w:r w:rsidRPr="008818E7">
              <w:rPr>
                <w:rFonts w:ascii="GHEA Grapalat" w:hAnsi="GHEA Grapalat"/>
                <w:sz w:val="16"/>
                <w:szCs w:val="20"/>
              </w:rPr>
              <w:t>կոդով</w:t>
            </w:r>
            <w:proofErr w:type="spellEnd"/>
            <w:r w:rsidRPr="008818E7">
              <w:rPr>
                <w:rFonts w:ascii="GHEA Grapalat" w:hAnsi="GHEA Grapalat"/>
                <w:sz w:val="16"/>
                <w:szCs w:val="20"/>
              </w:rPr>
              <w:t>)</w:t>
            </w:r>
          </w:p>
        </w:tc>
        <w:tc>
          <w:tcPr>
            <w:tcW w:w="2050" w:type="dxa"/>
            <w:tcBorders>
              <w:top w:val="single" w:sz="4" w:space="0" w:color="auto"/>
              <w:left w:val="single" w:sz="4" w:space="0" w:color="auto"/>
              <w:bottom w:val="single" w:sz="4" w:space="0" w:color="auto"/>
              <w:right w:val="single" w:sz="4" w:space="0" w:color="auto"/>
            </w:tcBorders>
          </w:tcPr>
          <w:p w14:paraId="0E20CAC9" w14:textId="77777777" w:rsidR="00631658" w:rsidRPr="008818E7" w:rsidRDefault="00661F39" w:rsidP="00CB0ADE">
            <w:pPr>
              <w:jc w:val="center"/>
              <w:rPr>
                <w:rFonts w:ascii="GHEA Grapalat" w:hAnsi="GHEA Grapalat"/>
                <w:sz w:val="16"/>
                <w:szCs w:val="20"/>
              </w:rPr>
            </w:pPr>
            <w:proofErr w:type="spellStart"/>
            <w:r w:rsidRPr="008818E7">
              <w:rPr>
                <w:rFonts w:ascii="GHEA Grapalat" w:hAnsi="GHEA Grapalat"/>
                <w:sz w:val="16"/>
                <w:szCs w:val="20"/>
              </w:rPr>
              <w:t>Պ</w:t>
            </w:r>
            <w:r w:rsidR="00631658" w:rsidRPr="008818E7">
              <w:rPr>
                <w:rFonts w:ascii="GHEA Grapalat" w:hAnsi="GHEA Grapalat"/>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104189" w14:textId="77777777" w:rsidR="00631658" w:rsidRPr="008818E7" w:rsidRDefault="00631658" w:rsidP="00CB0ADE">
            <w:pPr>
              <w:jc w:val="center"/>
              <w:rPr>
                <w:rFonts w:ascii="GHEA Grapalat" w:hAnsi="GHEA Grapalat"/>
                <w:sz w:val="16"/>
                <w:szCs w:val="20"/>
              </w:rPr>
            </w:pPr>
            <w:proofErr w:type="spellStart"/>
            <w:r w:rsidRPr="008818E7">
              <w:rPr>
                <w:rFonts w:ascii="GHEA Grapalat" w:hAnsi="GHEA Grapalat"/>
                <w:sz w:val="16"/>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9AEE74E" w14:textId="77777777" w:rsidR="00631658" w:rsidRPr="008818E7" w:rsidRDefault="00631658" w:rsidP="00CB0ADE">
            <w:pPr>
              <w:jc w:val="center"/>
              <w:rPr>
                <w:rFonts w:ascii="GHEA Grapalat" w:hAnsi="GHEA Grapalat"/>
                <w:sz w:val="16"/>
                <w:szCs w:val="20"/>
              </w:rPr>
            </w:pPr>
            <w:proofErr w:type="spellStart"/>
            <w:r w:rsidRPr="008818E7">
              <w:rPr>
                <w:rFonts w:ascii="GHEA Grapalat" w:hAnsi="GHEA Grapalat"/>
                <w:sz w:val="16"/>
                <w:szCs w:val="20"/>
              </w:rPr>
              <w:t>լրացվում</w:t>
            </w:r>
            <w:proofErr w:type="spellEnd"/>
            <w:r w:rsidRPr="008818E7">
              <w:rPr>
                <w:rFonts w:ascii="GHEA Grapalat" w:hAnsi="GHEA Grapalat"/>
                <w:sz w:val="16"/>
                <w:szCs w:val="20"/>
              </w:rPr>
              <w:t xml:space="preserve"> է </w:t>
            </w:r>
            <w:proofErr w:type="spellStart"/>
            <w:r w:rsidRPr="008818E7">
              <w:rPr>
                <w:rFonts w:ascii="GHEA Grapalat" w:hAnsi="GHEA Grapalat"/>
                <w:sz w:val="16"/>
                <w:szCs w:val="20"/>
              </w:rPr>
              <w:t>վճարողի</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կողմից</w:t>
            </w:r>
            <w:proofErr w:type="spellEnd"/>
          </w:p>
        </w:tc>
      </w:tr>
      <w:tr w:rsidR="00631658" w:rsidRPr="00D248CD" w14:paraId="4167BB15" w14:textId="77777777" w:rsidTr="00CB0ADE">
        <w:tc>
          <w:tcPr>
            <w:tcW w:w="720" w:type="dxa"/>
            <w:tcBorders>
              <w:top w:val="single" w:sz="4" w:space="0" w:color="auto"/>
              <w:left w:val="single" w:sz="4" w:space="0" w:color="auto"/>
              <w:bottom w:val="single" w:sz="4" w:space="0" w:color="auto"/>
              <w:right w:val="single" w:sz="4" w:space="0" w:color="auto"/>
            </w:tcBorders>
          </w:tcPr>
          <w:p w14:paraId="7D0CFD5C" w14:textId="77777777" w:rsidR="00631658" w:rsidRPr="008818E7" w:rsidRDefault="00631658" w:rsidP="00CB0ADE">
            <w:pPr>
              <w:jc w:val="center"/>
              <w:rPr>
                <w:rFonts w:ascii="GHEA Grapalat" w:hAnsi="GHEA Grapalat"/>
                <w:sz w:val="16"/>
                <w:szCs w:val="20"/>
              </w:rPr>
            </w:pPr>
            <w:r w:rsidRPr="008818E7">
              <w:rPr>
                <w:rFonts w:ascii="GHEA Grapalat" w:hAnsi="GHEA Grapalat"/>
                <w:sz w:val="16"/>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660A595" w14:textId="77777777" w:rsidR="00631658" w:rsidRPr="008818E7" w:rsidRDefault="00631658" w:rsidP="00CB0ADE">
            <w:pPr>
              <w:jc w:val="center"/>
              <w:rPr>
                <w:rFonts w:ascii="GHEA Grapalat" w:hAnsi="GHEA Grapalat"/>
                <w:sz w:val="16"/>
                <w:szCs w:val="20"/>
              </w:rPr>
            </w:pPr>
            <w:proofErr w:type="spellStart"/>
            <w:r w:rsidRPr="008818E7">
              <w:rPr>
                <w:rFonts w:ascii="GHEA Grapalat" w:hAnsi="GHEA Grapalat"/>
                <w:sz w:val="16"/>
                <w:szCs w:val="20"/>
              </w:rPr>
              <w:t>գործարքի</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74BD4C5F" w14:textId="77777777" w:rsidR="00631658" w:rsidRPr="008818E7" w:rsidRDefault="00661F39" w:rsidP="00CB0ADE">
            <w:pPr>
              <w:jc w:val="center"/>
              <w:rPr>
                <w:rFonts w:ascii="GHEA Grapalat" w:hAnsi="GHEA Grapalat"/>
                <w:sz w:val="16"/>
                <w:szCs w:val="20"/>
              </w:rPr>
            </w:pPr>
            <w:proofErr w:type="spellStart"/>
            <w:r w:rsidRPr="008818E7">
              <w:rPr>
                <w:rFonts w:ascii="GHEA Grapalat" w:hAnsi="GHEA Grapalat"/>
                <w:sz w:val="16"/>
                <w:szCs w:val="20"/>
              </w:rPr>
              <w:t>Պ</w:t>
            </w:r>
            <w:r w:rsidR="00631658" w:rsidRPr="008818E7">
              <w:rPr>
                <w:rFonts w:ascii="GHEA Grapalat" w:hAnsi="GHEA Grapalat"/>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D27D379" w14:textId="77777777" w:rsidR="00631658" w:rsidRPr="008818E7" w:rsidRDefault="00631658" w:rsidP="00CB0ADE">
            <w:pPr>
              <w:jc w:val="center"/>
              <w:rPr>
                <w:rFonts w:ascii="GHEA Grapalat" w:hAnsi="GHEA Grapalat"/>
                <w:sz w:val="16"/>
                <w:szCs w:val="20"/>
                <w:lang w:val="hy-AM"/>
              </w:rPr>
            </w:pPr>
            <w:proofErr w:type="spellStart"/>
            <w:r w:rsidRPr="008818E7">
              <w:rPr>
                <w:rFonts w:ascii="GHEA Grapalat" w:hAnsi="GHEA Grapalat"/>
                <w:sz w:val="16"/>
                <w:szCs w:val="20"/>
              </w:rPr>
              <w:t>Պարտադիր</w:t>
            </w:r>
            <w:proofErr w:type="spellEnd"/>
            <w:r w:rsidRPr="008818E7">
              <w:rPr>
                <w:rFonts w:ascii="GHEA Grapalat" w:hAnsi="GHEA Grapalat"/>
                <w:sz w:val="16"/>
                <w:szCs w:val="20"/>
              </w:rPr>
              <w:t xml:space="preserve"> </w:t>
            </w:r>
            <w:r w:rsidRPr="008818E7">
              <w:rPr>
                <w:rFonts w:ascii="GHEA Grapalat" w:hAnsi="GHEA Grapalat"/>
                <w:sz w:val="16"/>
                <w:szCs w:val="20"/>
                <w:lang w:val="hy-AM"/>
              </w:rPr>
              <w:t xml:space="preserve">լրացվում է </w:t>
            </w:r>
            <w:r w:rsidRPr="008818E7">
              <w:rPr>
                <w:rFonts w:ascii="GHEA Grapalat" w:hAnsi="GHEA Grapalat"/>
                <w:sz w:val="16"/>
                <w:szCs w:val="20"/>
              </w:rPr>
              <w:t>«</w:t>
            </w:r>
            <w:r w:rsidR="00577BD2" w:rsidRPr="008818E7">
              <w:rPr>
                <w:rFonts w:ascii="GHEA Grapalat" w:hAnsi="GHEA Grapalat"/>
                <w:sz w:val="16"/>
                <w:szCs w:val="20"/>
                <w:lang w:val="hy-AM"/>
              </w:rPr>
              <w:t>որակավորման</w:t>
            </w:r>
            <w:r w:rsidRPr="008818E7">
              <w:rPr>
                <w:rFonts w:ascii="GHEA Grapalat" w:hAnsi="GHEA Grapalat"/>
                <w:sz w:val="16"/>
                <w:szCs w:val="20"/>
                <w:lang w:val="hy-AM"/>
              </w:rPr>
              <w:t xml:space="preserve"> ապահովման համար</w:t>
            </w:r>
            <w:r w:rsidRPr="008818E7">
              <w:rPr>
                <w:rFonts w:ascii="GHEA Grapalat" w:hAnsi="GHEA Grapalat"/>
                <w:sz w:val="16"/>
                <w:szCs w:val="20"/>
              </w:rPr>
              <w:t>»</w:t>
            </w:r>
            <w:r w:rsidRPr="008818E7">
              <w:rPr>
                <w:rFonts w:ascii="GHEA Grapalat" w:hAnsi="GHEA Grapalat"/>
                <w:sz w:val="16"/>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BE87F48" w14:textId="77777777" w:rsidR="00631658" w:rsidRPr="008818E7" w:rsidRDefault="00631658" w:rsidP="00CB0ADE">
            <w:pPr>
              <w:jc w:val="center"/>
              <w:rPr>
                <w:rFonts w:ascii="GHEA Grapalat" w:hAnsi="GHEA Grapalat"/>
                <w:sz w:val="16"/>
                <w:szCs w:val="20"/>
                <w:lang w:val="hy-AM"/>
              </w:rPr>
            </w:pPr>
            <w:r w:rsidRPr="008818E7">
              <w:rPr>
                <w:rFonts w:ascii="GHEA Grapalat" w:hAnsi="GHEA Grapalat"/>
                <w:sz w:val="16"/>
                <w:szCs w:val="20"/>
                <w:lang w:val="hy-AM"/>
              </w:rPr>
              <w:t>նախապես լրացվում է շահառուի կողմից` հրավերով</w:t>
            </w:r>
          </w:p>
        </w:tc>
      </w:tr>
      <w:tr w:rsidR="00631658" w:rsidRPr="00064ADD" w14:paraId="75A2AA6B" w14:textId="77777777" w:rsidTr="00CB0ADE">
        <w:tc>
          <w:tcPr>
            <w:tcW w:w="720" w:type="dxa"/>
            <w:tcBorders>
              <w:top w:val="single" w:sz="4" w:space="0" w:color="auto"/>
              <w:left w:val="single" w:sz="4" w:space="0" w:color="auto"/>
              <w:bottom w:val="single" w:sz="4" w:space="0" w:color="auto"/>
              <w:right w:val="single" w:sz="4" w:space="0" w:color="auto"/>
            </w:tcBorders>
          </w:tcPr>
          <w:p w14:paraId="4380EADF" w14:textId="77777777" w:rsidR="00631658" w:rsidRPr="008818E7" w:rsidRDefault="00631658" w:rsidP="00CB0ADE">
            <w:pPr>
              <w:jc w:val="center"/>
              <w:rPr>
                <w:rFonts w:ascii="GHEA Grapalat" w:hAnsi="GHEA Grapalat"/>
                <w:sz w:val="16"/>
                <w:szCs w:val="20"/>
              </w:rPr>
            </w:pPr>
            <w:r w:rsidRPr="008818E7">
              <w:rPr>
                <w:rFonts w:ascii="GHEA Grapalat" w:hAnsi="GHEA Grapalat"/>
                <w:sz w:val="16"/>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3BF4979" w14:textId="77777777" w:rsidR="00631658" w:rsidRPr="008818E7" w:rsidRDefault="00631658" w:rsidP="00CB0ADE">
            <w:pPr>
              <w:jc w:val="center"/>
              <w:rPr>
                <w:rFonts w:ascii="GHEA Grapalat" w:hAnsi="GHEA Grapalat"/>
                <w:sz w:val="16"/>
                <w:szCs w:val="20"/>
              </w:rPr>
            </w:pPr>
            <w:r w:rsidRPr="008818E7">
              <w:rPr>
                <w:rFonts w:ascii="GHEA Grapalat" w:hAnsi="GHEA Grapalat" w:cs="Sylfaen"/>
                <w:sz w:val="16"/>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C728658" w14:textId="77777777" w:rsidR="00631658" w:rsidRPr="008818E7" w:rsidRDefault="00631658" w:rsidP="00CB0ADE">
            <w:pPr>
              <w:jc w:val="center"/>
              <w:rPr>
                <w:rFonts w:ascii="GHEA Grapalat" w:hAnsi="GHEA Grapalat"/>
                <w:sz w:val="16"/>
                <w:szCs w:val="20"/>
              </w:rPr>
            </w:pPr>
            <w:proofErr w:type="spellStart"/>
            <w:r w:rsidRPr="008818E7">
              <w:rPr>
                <w:rFonts w:ascii="GHEA Grapalat" w:hAnsi="GHEA Grapalat"/>
                <w:sz w:val="16"/>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989A35" w14:textId="77777777" w:rsidR="00631658" w:rsidRPr="008818E7" w:rsidRDefault="00631658" w:rsidP="00CB0ADE">
            <w:pPr>
              <w:jc w:val="center"/>
              <w:rPr>
                <w:rFonts w:ascii="GHEA Grapalat" w:hAnsi="GHEA Grapalat"/>
                <w:sz w:val="16"/>
                <w:szCs w:val="20"/>
              </w:rPr>
            </w:pPr>
            <w:proofErr w:type="spellStart"/>
            <w:r w:rsidRPr="008818E7">
              <w:rPr>
                <w:rFonts w:ascii="GHEA Grapalat" w:hAnsi="GHEA Grapalat"/>
                <w:sz w:val="16"/>
                <w:szCs w:val="20"/>
              </w:rPr>
              <w:t>պարտադիր</w:t>
            </w:r>
            <w:proofErr w:type="spellEnd"/>
          </w:p>
          <w:p w14:paraId="2960E4F5" w14:textId="77777777" w:rsidR="00631658" w:rsidRPr="008818E7" w:rsidRDefault="00631658" w:rsidP="00CB0ADE">
            <w:pPr>
              <w:jc w:val="center"/>
              <w:rPr>
                <w:rFonts w:ascii="GHEA Grapalat" w:hAnsi="GHEA Grapalat"/>
                <w:sz w:val="16"/>
                <w:szCs w:val="20"/>
              </w:rPr>
            </w:pPr>
            <w:proofErr w:type="spellStart"/>
            <w:r w:rsidRPr="008818E7">
              <w:rPr>
                <w:rFonts w:ascii="GHEA Grapalat" w:hAnsi="GHEA Grapalat"/>
                <w:sz w:val="16"/>
                <w:szCs w:val="20"/>
              </w:rPr>
              <w:t>լրացվում</w:t>
            </w:r>
            <w:proofErr w:type="spellEnd"/>
            <w:r w:rsidRPr="008818E7">
              <w:rPr>
                <w:rFonts w:ascii="GHEA Grapalat" w:hAnsi="GHEA Grapalat"/>
                <w:sz w:val="16"/>
                <w:szCs w:val="20"/>
              </w:rPr>
              <w:t xml:space="preserve"> է </w:t>
            </w:r>
            <w:proofErr w:type="spellStart"/>
            <w:r w:rsidRPr="008818E7">
              <w:rPr>
                <w:rFonts w:ascii="GHEA Grapalat" w:hAnsi="GHEA Grapalat"/>
                <w:sz w:val="16"/>
                <w:szCs w:val="20"/>
              </w:rPr>
              <w:t>պահանջագրով</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նշված</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գումարի</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գանձման</w:t>
            </w:r>
            <w:proofErr w:type="spellEnd"/>
            <w:r w:rsidRPr="008818E7">
              <w:rPr>
                <w:rFonts w:ascii="GHEA Grapalat" w:hAnsi="GHEA Grapalat"/>
                <w:sz w:val="16"/>
                <w:szCs w:val="20"/>
              </w:rPr>
              <w:t xml:space="preserve"> և </w:t>
            </w:r>
            <w:proofErr w:type="spellStart"/>
            <w:r w:rsidRPr="008818E7">
              <w:rPr>
                <w:rFonts w:ascii="GHEA Grapalat" w:hAnsi="GHEA Grapalat"/>
                <w:sz w:val="16"/>
                <w:szCs w:val="20"/>
              </w:rPr>
              <w:t>շահառուին</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վճարման</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համար</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հիմք</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հանդիսացող</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փաստաթղթի</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տվյալները</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որոնց</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հիման</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վրա</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շահառուն</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վճարման</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պահանջագիր</w:t>
            </w:r>
            <w:proofErr w:type="spellEnd"/>
            <w:r w:rsidRPr="008818E7">
              <w:rPr>
                <w:rFonts w:ascii="GHEA Grapalat" w:hAnsi="GHEA Grapalat"/>
                <w:sz w:val="16"/>
                <w:szCs w:val="20"/>
              </w:rPr>
              <w:t xml:space="preserve"> է </w:t>
            </w:r>
            <w:proofErr w:type="spellStart"/>
            <w:r w:rsidRPr="008818E7">
              <w:rPr>
                <w:rFonts w:ascii="GHEA Grapalat" w:hAnsi="GHEA Grapalat"/>
                <w:sz w:val="16"/>
                <w:szCs w:val="20"/>
              </w:rPr>
              <w:t>ներկայացնում</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վճարողին</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սպասարկող</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բանկին</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լրացվում</w:t>
            </w:r>
            <w:proofErr w:type="spellEnd"/>
            <w:r w:rsidRPr="008818E7">
              <w:rPr>
                <w:rFonts w:ascii="GHEA Grapalat" w:hAnsi="GHEA Grapalat"/>
                <w:sz w:val="16"/>
                <w:szCs w:val="20"/>
              </w:rPr>
              <w:t xml:space="preserve"> է </w:t>
            </w:r>
            <w:proofErr w:type="spellStart"/>
            <w:r w:rsidRPr="008818E7">
              <w:rPr>
                <w:rFonts w:ascii="GHEA Grapalat" w:hAnsi="GHEA Grapalat"/>
                <w:sz w:val="16"/>
                <w:szCs w:val="20"/>
              </w:rPr>
              <w:t>պահանջագրի</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ներկայացման</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համար</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հիմք</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հանդիսացող</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պայմանագրի</w:t>
            </w:r>
            <w:proofErr w:type="spellEnd"/>
            <w:r w:rsidRPr="008818E7">
              <w:rPr>
                <w:rFonts w:ascii="GHEA Grapalat" w:hAnsi="GHEA Grapalat"/>
                <w:sz w:val="16"/>
                <w:szCs w:val="20"/>
              </w:rPr>
              <w:t xml:space="preserve"> </w:t>
            </w:r>
            <w:proofErr w:type="spellStart"/>
            <w:proofErr w:type="gramStart"/>
            <w:r w:rsidRPr="008818E7">
              <w:rPr>
                <w:rFonts w:ascii="GHEA Grapalat" w:hAnsi="GHEA Grapalat"/>
                <w:sz w:val="16"/>
                <w:szCs w:val="20"/>
              </w:rPr>
              <w:t>համարը</w:t>
            </w:r>
            <w:proofErr w:type="spellEnd"/>
            <w:r w:rsidRPr="008818E7">
              <w:rPr>
                <w:rFonts w:ascii="GHEA Grapalat" w:hAnsi="GHEA Grapalat"/>
                <w:sz w:val="16"/>
                <w:szCs w:val="20"/>
                <w:lang w:val="hy-AM"/>
              </w:rPr>
              <w:t>,</w:t>
            </w:r>
            <w:r w:rsidRPr="008818E7">
              <w:rPr>
                <w:rFonts w:ascii="GHEA Grapalat" w:hAnsi="GHEA Grapalat" w:cs="Arial"/>
                <w:sz w:val="16"/>
                <w:szCs w:val="20"/>
                <w:lang w:val="hy-AM"/>
              </w:rPr>
              <w:t xml:space="preserve"> </w:t>
            </w:r>
            <w:r w:rsidRPr="008818E7">
              <w:rPr>
                <w:rFonts w:ascii="GHEA Grapalat" w:hAnsi="GHEA Grapalat"/>
                <w:sz w:val="16"/>
                <w:szCs w:val="20"/>
              </w:rPr>
              <w:t xml:space="preserve"> </w:t>
            </w:r>
            <w:proofErr w:type="spellStart"/>
            <w:r w:rsidRPr="008818E7">
              <w:rPr>
                <w:rFonts w:ascii="GHEA Grapalat" w:hAnsi="GHEA Grapalat"/>
                <w:sz w:val="16"/>
                <w:szCs w:val="20"/>
              </w:rPr>
              <w:t>գնման</w:t>
            </w:r>
            <w:proofErr w:type="spellEnd"/>
            <w:proofErr w:type="gramEnd"/>
            <w:r w:rsidRPr="008818E7">
              <w:rPr>
                <w:rFonts w:ascii="GHEA Grapalat" w:hAnsi="GHEA Grapalat"/>
                <w:sz w:val="16"/>
                <w:szCs w:val="20"/>
              </w:rPr>
              <w:t xml:space="preserve"> </w:t>
            </w:r>
            <w:proofErr w:type="spellStart"/>
            <w:r w:rsidRPr="008818E7">
              <w:rPr>
                <w:rFonts w:ascii="GHEA Grapalat" w:hAnsi="GHEA Grapalat"/>
                <w:sz w:val="16"/>
                <w:szCs w:val="20"/>
              </w:rPr>
              <w:t>ընթացակարգի</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ծածկագիրը</w:t>
            </w:r>
            <w:proofErr w:type="spellEnd"/>
            <w:r w:rsidRPr="008818E7">
              <w:rPr>
                <w:rFonts w:ascii="GHEA Grapalat" w:hAnsi="GHEA Grapalat" w:cs="Arial"/>
                <w:sz w:val="16"/>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53C4EAB" w14:textId="77777777" w:rsidR="00631658" w:rsidRPr="008818E7" w:rsidRDefault="00631658" w:rsidP="00CB0ADE">
            <w:pPr>
              <w:jc w:val="center"/>
              <w:rPr>
                <w:rFonts w:ascii="GHEA Grapalat" w:hAnsi="GHEA Grapalat"/>
                <w:sz w:val="16"/>
                <w:szCs w:val="20"/>
                <w:lang w:val="hy-AM"/>
              </w:rPr>
            </w:pPr>
            <w:proofErr w:type="spellStart"/>
            <w:r w:rsidRPr="008818E7">
              <w:rPr>
                <w:rFonts w:ascii="GHEA Grapalat" w:hAnsi="GHEA Grapalat"/>
                <w:sz w:val="16"/>
                <w:szCs w:val="20"/>
              </w:rPr>
              <w:t>լրացվում</w:t>
            </w:r>
            <w:proofErr w:type="spellEnd"/>
            <w:r w:rsidRPr="008818E7">
              <w:rPr>
                <w:rFonts w:ascii="GHEA Grapalat" w:hAnsi="GHEA Grapalat"/>
                <w:sz w:val="16"/>
                <w:szCs w:val="20"/>
              </w:rPr>
              <w:t xml:space="preserve"> է </w:t>
            </w:r>
            <w:r w:rsidRPr="008818E7">
              <w:rPr>
                <w:rFonts w:ascii="GHEA Grapalat" w:hAnsi="GHEA Grapalat"/>
                <w:sz w:val="16"/>
                <w:szCs w:val="20"/>
                <w:lang w:val="hy-AM"/>
              </w:rPr>
              <w:t>շահառու</w:t>
            </w:r>
            <w:r w:rsidRPr="008818E7">
              <w:rPr>
                <w:rFonts w:ascii="GHEA Grapalat" w:hAnsi="GHEA Grapalat"/>
                <w:sz w:val="16"/>
                <w:szCs w:val="20"/>
              </w:rPr>
              <w:t xml:space="preserve">ի </w:t>
            </w:r>
            <w:proofErr w:type="spellStart"/>
            <w:r w:rsidRPr="008818E7">
              <w:rPr>
                <w:rFonts w:ascii="GHEA Grapalat" w:hAnsi="GHEA Grapalat"/>
                <w:sz w:val="16"/>
                <w:szCs w:val="20"/>
              </w:rPr>
              <w:t>կողմից</w:t>
            </w:r>
            <w:proofErr w:type="spellEnd"/>
          </w:p>
        </w:tc>
      </w:tr>
      <w:tr w:rsidR="00631658" w:rsidRPr="00D248CD" w14:paraId="751A687B" w14:textId="77777777" w:rsidTr="00CB0ADE">
        <w:tc>
          <w:tcPr>
            <w:tcW w:w="720" w:type="dxa"/>
            <w:tcBorders>
              <w:top w:val="single" w:sz="4" w:space="0" w:color="auto"/>
              <w:left w:val="single" w:sz="4" w:space="0" w:color="auto"/>
              <w:bottom w:val="single" w:sz="4" w:space="0" w:color="auto"/>
              <w:right w:val="single" w:sz="4" w:space="0" w:color="auto"/>
            </w:tcBorders>
          </w:tcPr>
          <w:p w14:paraId="7C70C2D4" w14:textId="77777777" w:rsidR="00631658" w:rsidRPr="008818E7" w:rsidDel="0010680B" w:rsidRDefault="00631658" w:rsidP="00CB0ADE">
            <w:pPr>
              <w:jc w:val="center"/>
              <w:rPr>
                <w:rFonts w:ascii="GHEA Grapalat" w:hAnsi="GHEA Grapalat"/>
                <w:sz w:val="16"/>
                <w:szCs w:val="20"/>
                <w:lang w:val="hy-AM"/>
              </w:rPr>
            </w:pPr>
            <w:r w:rsidRPr="008818E7">
              <w:rPr>
                <w:rFonts w:ascii="GHEA Grapalat" w:hAnsi="GHEA Grapalat"/>
                <w:sz w:val="16"/>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0CEF37E1" w14:textId="77777777" w:rsidR="00631658" w:rsidRPr="008818E7" w:rsidRDefault="00631658" w:rsidP="00CB0ADE">
            <w:pPr>
              <w:jc w:val="center"/>
              <w:rPr>
                <w:rFonts w:ascii="GHEA Grapalat" w:hAnsi="GHEA Grapalat"/>
                <w:sz w:val="16"/>
                <w:szCs w:val="20"/>
              </w:rPr>
            </w:pPr>
            <w:r w:rsidRPr="008818E7">
              <w:rPr>
                <w:rFonts w:ascii="GHEA Grapalat" w:hAnsi="GHEA Grapalat" w:cs="Sylfaen"/>
                <w:sz w:val="16"/>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03F65C4" w14:textId="77777777" w:rsidR="00631658" w:rsidRPr="008818E7" w:rsidRDefault="00661F39" w:rsidP="00CB0ADE">
            <w:pPr>
              <w:jc w:val="center"/>
              <w:rPr>
                <w:rFonts w:ascii="GHEA Grapalat" w:hAnsi="GHEA Grapalat"/>
                <w:sz w:val="16"/>
                <w:szCs w:val="20"/>
              </w:rPr>
            </w:pPr>
            <w:proofErr w:type="spellStart"/>
            <w:r w:rsidRPr="008818E7">
              <w:rPr>
                <w:rFonts w:ascii="GHEA Grapalat" w:hAnsi="GHEA Grapalat"/>
                <w:sz w:val="16"/>
                <w:szCs w:val="20"/>
              </w:rPr>
              <w:t>Պ</w:t>
            </w:r>
            <w:r w:rsidR="00631658" w:rsidRPr="008818E7">
              <w:rPr>
                <w:rFonts w:ascii="GHEA Grapalat" w:hAnsi="GHEA Grapalat"/>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B2FDE6E" w14:textId="77777777" w:rsidR="00631658" w:rsidRPr="008818E7" w:rsidRDefault="00631658" w:rsidP="00CB0ADE">
            <w:pPr>
              <w:jc w:val="center"/>
              <w:rPr>
                <w:rFonts w:ascii="GHEA Grapalat" w:hAnsi="GHEA Grapalat" w:cs="Sylfaen"/>
                <w:sz w:val="16"/>
                <w:szCs w:val="20"/>
                <w:lang w:val="hy-AM"/>
              </w:rPr>
            </w:pPr>
            <w:proofErr w:type="spellStart"/>
            <w:r w:rsidRPr="008818E7">
              <w:rPr>
                <w:rFonts w:ascii="GHEA Grapalat" w:hAnsi="GHEA Grapalat"/>
                <w:sz w:val="16"/>
                <w:szCs w:val="20"/>
              </w:rPr>
              <w:t>պարտադիր</w:t>
            </w:r>
            <w:proofErr w:type="spellEnd"/>
            <w:r w:rsidRPr="008818E7">
              <w:rPr>
                <w:rFonts w:ascii="GHEA Grapalat" w:hAnsi="GHEA Grapalat" w:cs="Sylfaen"/>
                <w:sz w:val="16"/>
                <w:szCs w:val="20"/>
                <w:lang w:val="hy-AM"/>
              </w:rPr>
              <w:t xml:space="preserve"> </w:t>
            </w:r>
          </w:p>
          <w:p w14:paraId="6674EDB6" w14:textId="77777777" w:rsidR="00631658" w:rsidRPr="008818E7" w:rsidRDefault="00631658" w:rsidP="00CB0ADE">
            <w:pPr>
              <w:jc w:val="center"/>
              <w:rPr>
                <w:rFonts w:ascii="GHEA Grapalat" w:hAnsi="GHEA Grapalat" w:cs="Sylfaen"/>
                <w:sz w:val="16"/>
                <w:szCs w:val="20"/>
                <w:lang w:val="hy-AM"/>
              </w:rPr>
            </w:pPr>
            <w:r w:rsidRPr="008818E7">
              <w:rPr>
                <w:rFonts w:ascii="GHEA Grapalat" w:hAnsi="GHEA Grapalat" w:cs="Sylfaen"/>
                <w:sz w:val="16"/>
                <w:szCs w:val="20"/>
                <w:lang w:val="hy-AM"/>
              </w:rPr>
              <w:t xml:space="preserve">լրացվում է &lt;ակցեպտավորված վճարում&gt; բառերը, </w:t>
            </w:r>
          </w:p>
          <w:p w14:paraId="2ED05176" w14:textId="77777777" w:rsidR="00631658" w:rsidRPr="008818E7" w:rsidRDefault="00631658" w:rsidP="00CB0ADE">
            <w:pPr>
              <w:jc w:val="center"/>
              <w:rPr>
                <w:rFonts w:ascii="GHEA Grapalat" w:hAnsi="GHEA Grapalat"/>
                <w:sz w:val="16"/>
                <w:szCs w:val="20"/>
                <w:lang w:val="hy-AM"/>
              </w:rPr>
            </w:pPr>
            <w:r w:rsidRPr="008818E7">
              <w:rPr>
                <w:rFonts w:ascii="GHEA Grapalat" w:hAnsi="GHEA Grapalat" w:cs="Sylfaen"/>
                <w:sz w:val="16"/>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08D1D664" w14:textId="77777777" w:rsidR="00631658" w:rsidRPr="008818E7" w:rsidRDefault="00631658" w:rsidP="00CB0ADE">
            <w:pPr>
              <w:jc w:val="center"/>
              <w:rPr>
                <w:rFonts w:ascii="GHEA Grapalat" w:hAnsi="GHEA Grapalat"/>
                <w:sz w:val="16"/>
                <w:szCs w:val="20"/>
                <w:lang w:val="hy-AM"/>
              </w:rPr>
            </w:pPr>
            <w:r w:rsidRPr="008818E7">
              <w:rPr>
                <w:rFonts w:ascii="GHEA Grapalat" w:hAnsi="GHEA Grapalat"/>
                <w:sz w:val="16"/>
                <w:szCs w:val="20"/>
                <w:lang w:val="hy-AM"/>
              </w:rPr>
              <w:t xml:space="preserve">նախապես լրացվում է շահառուի կողմից </w:t>
            </w:r>
          </w:p>
        </w:tc>
      </w:tr>
      <w:tr w:rsidR="00631658" w:rsidRPr="00064ADD" w14:paraId="383EA77D" w14:textId="77777777" w:rsidTr="00CB0ADE">
        <w:tc>
          <w:tcPr>
            <w:tcW w:w="720" w:type="dxa"/>
            <w:tcBorders>
              <w:top w:val="single" w:sz="4" w:space="0" w:color="auto"/>
              <w:left w:val="single" w:sz="4" w:space="0" w:color="auto"/>
              <w:bottom w:val="single" w:sz="4" w:space="0" w:color="auto"/>
              <w:right w:val="single" w:sz="4" w:space="0" w:color="auto"/>
            </w:tcBorders>
          </w:tcPr>
          <w:p w14:paraId="112732B1" w14:textId="77777777" w:rsidR="00631658" w:rsidRPr="008818E7" w:rsidRDefault="00631658" w:rsidP="00CB0ADE">
            <w:pPr>
              <w:jc w:val="center"/>
              <w:rPr>
                <w:rFonts w:ascii="GHEA Grapalat" w:hAnsi="GHEA Grapalat"/>
                <w:sz w:val="16"/>
                <w:szCs w:val="20"/>
                <w:lang w:val="hy-AM"/>
              </w:rPr>
            </w:pPr>
            <w:r w:rsidRPr="008818E7">
              <w:rPr>
                <w:rFonts w:ascii="GHEA Grapalat" w:hAnsi="GHEA Grapalat"/>
                <w:sz w:val="16"/>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27D07B75" w14:textId="77777777" w:rsidR="00631658" w:rsidRPr="008818E7" w:rsidRDefault="00631658" w:rsidP="00CB0ADE">
            <w:pPr>
              <w:jc w:val="center"/>
              <w:rPr>
                <w:rFonts w:ascii="GHEA Grapalat" w:hAnsi="GHEA Grapalat"/>
                <w:sz w:val="16"/>
                <w:szCs w:val="20"/>
              </w:rPr>
            </w:pPr>
            <w:proofErr w:type="spellStart"/>
            <w:r w:rsidRPr="008818E7">
              <w:rPr>
                <w:rFonts w:ascii="GHEA Grapalat" w:hAnsi="GHEA Grapalat"/>
                <w:sz w:val="16"/>
                <w:szCs w:val="20"/>
              </w:rPr>
              <w:t>առդիր</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էջերի</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41CF21A" w14:textId="77777777" w:rsidR="00631658" w:rsidRPr="008818E7" w:rsidRDefault="00661F39" w:rsidP="00CB0ADE">
            <w:pPr>
              <w:jc w:val="center"/>
              <w:rPr>
                <w:rFonts w:ascii="GHEA Grapalat" w:hAnsi="GHEA Grapalat"/>
                <w:sz w:val="16"/>
                <w:szCs w:val="20"/>
              </w:rPr>
            </w:pPr>
            <w:proofErr w:type="spellStart"/>
            <w:r w:rsidRPr="008818E7">
              <w:rPr>
                <w:rFonts w:ascii="GHEA Grapalat" w:hAnsi="GHEA Grapalat"/>
                <w:sz w:val="16"/>
                <w:szCs w:val="20"/>
              </w:rPr>
              <w:t>Պ</w:t>
            </w:r>
            <w:r w:rsidR="00631658" w:rsidRPr="008818E7">
              <w:rPr>
                <w:rFonts w:ascii="GHEA Grapalat" w:hAnsi="GHEA Grapalat"/>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808491" w14:textId="77777777" w:rsidR="00631658" w:rsidRPr="008818E7" w:rsidRDefault="00631658" w:rsidP="00CB0ADE">
            <w:pPr>
              <w:jc w:val="center"/>
              <w:rPr>
                <w:rFonts w:ascii="GHEA Grapalat" w:hAnsi="GHEA Grapalat"/>
                <w:sz w:val="16"/>
                <w:szCs w:val="20"/>
              </w:rPr>
            </w:pPr>
            <w:proofErr w:type="spellStart"/>
            <w:r w:rsidRPr="008818E7">
              <w:rPr>
                <w:rFonts w:ascii="GHEA Grapalat" w:hAnsi="GHEA Grapalat"/>
                <w:sz w:val="16"/>
                <w:szCs w:val="20"/>
              </w:rPr>
              <w:t>ոչ</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պարտադիր</w:t>
            </w:r>
            <w:proofErr w:type="spellEnd"/>
          </w:p>
          <w:p w14:paraId="0E6AA690" w14:textId="77777777" w:rsidR="00631658" w:rsidRPr="008818E7" w:rsidRDefault="00631658" w:rsidP="00CB0ADE">
            <w:pPr>
              <w:jc w:val="center"/>
              <w:rPr>
                <w:rFonts w:ascii="GHEA Grapalat" w:hAnsi="GHEA Grapalat"/>
                <w:sz w:val="16"/>
                <w:szCs w:val="20"/>
              </w:rPr>
            </w:pPr>
            <w:proofErr w:type="spellStart"/>
            <w:r w:rsidRPr="008818E7">
              <w:rPr>
                <w:rFonts w:ascii="GHEA Grapalat" w:hAnsi="GHEA Grapalat"/>
                <w:sz w:val="16"/>
                <w:szCs w:val="20"/>
              </w:rPr>
              <w:t>լրացվում</w:t>
            </w:r>
            <w:proofErr w:type="spellEnd"/>
            <w:r w:rsidRPr="008818E7">
              <w:rPr>
                <w:rFonts w:ascii="GHEA Grapalat" w:hAnsi="GHEA Grapalat"/>
                <w:sz w:val="16"/>
                <w:szCs w:val="20"/>
              </w:rPr>
              <w:t xml:space="preserve"> է </w:t>
            </w:r>
            <w:proofErr w:type="spellStart"/>
            <w:r w:rsidRPr="008818E7">
              <w:rPr>
                <w:rFonts w:ascii="GHEA Grapalat" w:hAnsi="GHEA Grapalat"/>
                <w:sz w:val="16"/>
                <w:szCs w:val="20"/>
              </w:rPr>
              <w:t>պահանջագրին</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կից</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ներկայացված</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փաստաթղթերի</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էջերի</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քանակը</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որոնք</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պետք</w:t>
            </w:r>
            <w:proofErr w:type="spellEnd"/>
            <w:r w:rsidRPr="008818E7">
              <w:rPr>
                <w:rFonts w:ascii="GHEA Grapalat" w:hAnsi="GHEA Grapalat"/>
                <w:sz w:val="16"/>
                <w:szCs w:val="20"/>
              </w:rPr>
              <w:t xml:space="preserve"> է </w:t>
            </w:r>
            <w:proofErr w:type="spellStart"/>
            <w:r w:rsidRPr="008818E7">
              <w:rPr>
                <w:rFonts w:ascii="GHEA Grapalat" w:hAnsi="GHEA Grapalat"/>
                <w:sz w:val="16"/>
                <w:szCs w:val="20"/>
              </w:rPr>
              <w:t>տրամադրվեն</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վճարողին</w:t>
            </w:r>
            <w:proofErr w:type="spellEnd"/>
            <w:r w:rsidRPr="008818E7">
              <w:rPr>
                <w:rFonts w:ascii="GHEA Grapalat" w:hAnsi="GHEA Grapalat"/>
                <w:sz w:val="16"/>
                <w:szCs w:val="20"/>
                <w:lang w:val="hy-AM"/>
              </w:rPr>
              <w:t xml:space="preserve"> </w:t>
            </w:r>
            <w:r w:rsidRPr="008818E7">
              <w:rPr>
                <w:rFonts w:ascii="GHEA Grapalat" w:hAnsi="GHEA Grapalat"/>
                <w:sz w:val="16"/>
                <w:szCs w:val="20"/>
              </w:rPr>
              <w:t>(</w:t>
            </w:r>
            <w:r w:rsidRPr="008818E7">
              <w:rPr>
                <w:rFonts w:ascii="GHEA Grapalat" w:hAnsi="GHEA Grapalat"/>
                <w:sz w:val="16"/>
                <w:szCs w:val="20"/>
                <w:lang w:val="hy-AM"/>
              </w:rPr>
              <w:t>վճարողի բանկին</w:t>
            </w:r>
            <w:r w:rsidRPr="008818E7">
              <w:rPr>
                <w:rFonts w:ascii="GHEA Grapalat" w:hAnsi="GHEA Grapalat"/>
                <w:sz w:val="16"/>
                <w:szCs w:val="20"/>
              </w:rPr>
              <w:t>)</w:t>
            </w:r>
          </w:p>
          <w:p w14:paraId="2C84ADC4" w14:textId="77777777" w:rsidR="00631658" w:rsidRPr="008818E7" w:rsidRDefault="00631658" w:rsidP="00CB0ADE">
            <w:pPr>
              <w:jc w:val="center"/>
              <w:rPr>
                <w:rFonts w:ascii="GHEA Grapalat" w:hAnsi="GHEA Grapalat"/>
                <w:sz w:val="16"/>
                <w:szCs w:val="20"/>
              </w:rPr>
            </w:pPr>
            <w:r w:rsidRPr="008818E7">
              <w:rPr>
                <w:rFonts w:ascii="GHEA Grapalat" w:hAnsi="GHEA Grapalat"/>
                <w:sz w:val="16"/>
                <w:szCs w:val="20"/>
                <w:lang w:val="hy-AM"/>
              </w:rPr>
              <w:t>Եթ ե լրացվել է &lt;</w:t>
            </w:r>
            <w:r w:rsidRPr="008818E7">
              <w:rPr>
                <w:rFonts w:ascii="GHEA Grapalat" w:hAnsi="GHEA Grapalat" w:cs="Sylfaen"/>
                <w:sz w:val="16"/>
                <w:szCs w:val="20"/>
                <w:lang w:val="hy-AM"/>
              </w:rPr>
              <w:t>Վճարման կատարման հիմքեր&gt; դաշտը ապա այս տվյալը պարտադիր լրացվում է</w:t>
            </w:r>
            <w:r w:rsidRPr="008818E7">
              <w:rPr>
                <w:rFonts w:ascii="GHEA Grapalat" w:hAnsi="GHEA Grapalat" w:cs="Sylfaen"/>
                <w:sz w:val="16"/>
                <w:szCs w:val="20"/>
              </w:rPr>
              <w:t>:</w:t>
            </w:r>
          </w:p>
        </w:tc>
        <w:tc>
          <w:tcPr>
            <w:tcW w:w="2640" w:type="dxa"/>
            <w:tcBorders>
              <w:top w:val="single" w:sz="4" w:space="0" w:color="auto"/>
              <w:left w:val="single" w:sz="4" w:space="0" w:color="auto"/>
              <w:bottom w:val="single" w:sz="4" w:space="0" w:color="auto"/>
              <w:right w:val="single" w:sz="4" w:space="0" w:color="auto"/>
            </w:tcBorders>
          </w:tcPr>
          <w:p w14:paraId="790B0EAB" w14:textId="77777777" w:rsidR="00631658" w:rsidRPr="008818E7" w:rsidRDefault="00631658" w:rsidP="00CB0ADE">
            <w:pPr>
              <w:jc w:val="center"/>
              <w:rPr>
                <w:rFonts w:ascii="GHEA Grapalat" w:hAnsi="GHEA Grapalat"/>
                <w:sz w:val="16"/>
                <w:szCs w:val="20"/>
              </w:rPr>
            </w:pPr>
            <w:proofErr w:type="spellStart"/>
            <w:r w:rsidRPr="008818E7">
              <w:rPr>
                <w:rFonts w:ascii="GHEA Grapalat" w:hAnsi="GHEA Grapalat"/>
                <w:sz w:val="16"/>
                <w:szCs w:val="20"/>
              </w:rPr>
              <w:t>լրացվում</w:t>
            </w:r>
            <w:proofErr w:type="spellEnd"/>
            <w:r w:rsidRPr="008818E7">
              <w:rPr>
                <w:rFonts w:ascii="GHEA Grapalat" w:hAnsi="GHEA Grapalat"/>
                <w:sz w:val="16"/>
                <w:szCs w:val="20"/>
              </w:rPr>
              <w:t xml:space="preserve"> է </w:t>
            </w:r>
            <w:proofErr w:type="spellStart"/>
            <w:r w:rsidRPr="008818E7">
              <w:rPr>
                <w:rFonts w:ascii="GHEA Grapalat" w:hAnsi="GHEA Grapalat"/>
                <w:sz w:val="16"/>
                <w:szCs w:val="20"/>
              </w:rPr>
              <w:t>շահառուի</w:t>
            </w:r>
            <w:proofErr w:type="spellEnd"/>
            <w:r w:rsidRPr="008818E7">
              <w:rPr>
                <w:rFonts w:ascii="GHEA Grapalat" w:hAnsi="GHEA Grapalat"/>
                <w:sz w:val="16"/>
                <w:szCs w:val="20"/>
                <w:lang w:val="hy-AM"/>
              </w:rPr>
              <w:t xml:space="preserve"> </w:t>
            </w:r>
            <w:proofErr w:type="spellStart"/>
            <w:r w:rsidRPr="008818E7">
              <w:rPr>
                <w:rFonts w:ascii="GHEA Grapalat" w:hAnsi="GHEA Grapalat"/>
                <w:sz w:val="16"/>
                <w:szCs w:val="20"/>
              </w:rPr>
              <w:t>կողմից</w:t>
            </w:r>
            <w:proofErr w:type="spellEnd"/>
          </w:p>
        </w:tc>
      </w:tr>
      <w:tr w:rsidR="00631658" w:rsidRPr="00D248CD" w14:paraId="6EA656F3" w14:textId="77777777" w:rsidTr="00CB0ADE">
        <w:tc>
          <w:tcPr>
            <w:tcW w:w="720" w:type="dxa"/>
            <w:tcBorders>
              <w:top w:val="single" w:sz="4" w:space="0" w:color="auto"/>
              <w:left w:val="single" w:sz="4" w:space="0" w:color="auto"/>
              <w:bottom w:val="single" w:sz="4" w:space="0" w:color="auto"/>
              <w:right w:val="single" w:sz="4" w:space="0" w:color="auto"/>
            </w:tcBorders>
          </w:tcPr>
          <w:p w14:paraId="56AC3981" w14:textId="77777777" w:rsidR="00631658" w:rsidRPr="008818E7" w:rsidRDefault="00631658" w:rsidP="00CB0ADE">
            <w:pPr>
              <w:jc w:val="center"/>
              <w:rPr>
                <w:rFonts w:ascii="GHEA Grapalat" w:hAnsi="GHEA Grapalat"/>
                <w:sz w:val="16"/>
                <w:szCs w:val="20"/>
              </w:rPr>
            </w:pPr>
            <w:r w:rsidRPr="008818E7">
              <w:rPr>
                <w:rFonts w:ascii="GHEA Grapalat" w:hAnsi="GHEA Grapalat"/>
                <w:sz w:val="16"/>
                <w:szCs w:val="20"/>
                <w:lang w:val="hy-AM"/>
              </w:rPr>
              <w:t>2</w:t>
            </w:r>
            <w:r w:rsidRPr="008818E7">
              <w:rPr>
                <w:rFonts w:ascii="GHEA Grapalat" w:hAnsi="GHEA Grapalat"/>
                <w:sz w:val="16"/>
                <w:szCs w:val="20"/>
              </w:rPr>
              <w:t>1.ա.</w:t>
            </w:r>
          </w:p>
        </w:tc>
        <w:tc>
          <w:tcPr>
            <w:tcW w:w="1938" w:type="dxa"/>
            <w:tcBorders>
              <w:top w:val="single" w:sz="4" w:space="0" w:color="auto"/>
              <w:left w:val="single" w:sz="4" w:space="0" w:color="auto"/>
              <w:bottom w:val="single" w:sz="4" w:space="0" w:color="auto"/>
              <w:right w:val="single" w:sz="4" w:space="0" w:color="auto"/>
            </w:tcBorders>
          </w:tcPr>
          <w:p w14:paraId="2826F490" w14:textId="77777777" w:rsidR="00631658" w:rsidRPr="008818E7" w:rsidRDefault="00631658" w:rsidP="00CB0ADE">
            <w:pPr>
              <w:jc w:val="center"/>
              <w:rPr>
                <w:rFonts w:ascii="GHEA Grapalat" w:hAnsi="GHEA Grapalat"/>
                <w:sz w:val="16"/>
                <w:szCs w:val="20"/>
              </w:rPr>
            </w:pPr>
            <w:proofErr w:type="spellStart"/>
            <w:r w:rsidRPr="008818E7">
              <w:rPr>
                <w:rFonts w:ascii="GHEA Grapalat" w:hAnsi="GHEA Grapalat"/>
                <w:sz w:val="16"/>
                <w:szCs w:val="20"/>
              </w:rPr>
              <w:t>վճարողի</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98104F6" w14:textId="77777777" w:rsidR="00631658" w:rsidRPr="008818E7" w:rsidRDefault="00661F39" w:rsidP="00CB0ADE">
            <w:pPr>
              <w:jc w:val="center"/>
              <w:rPr>
                <w:rFonts w:ascii="GHEA Grapalat" w:hAnsi="GHEA Grapalat"/>
                <w:sz w:val="16"/>
                <w:szCs w:val="20"/>
              </w:rPr>
            </w:pPr>
            <w:proofErr w:type="spellStart"/>
            <w:r w:rsidRPr="008818E7">
              <w:rPr>
                <w:rFonts w:ascii="GHEA Grapalat" w:hAnsi="GHEA Grapalat"/>
                <w:sz w:val="16"/>
                <w:szCs w:val="20"/>
              </w:rPr>
              <w:t>Պ</w:t>
            </w:r>
            <w:r w:rsidR="00631658" w:rsidRPr="008818E7">
              <w:rPr>
                <w:rFonts w:ascii="GHEA Grapalat" w:hAnsi="GHEA Grapalat"/>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A84A99" w14:textId="77777777" w:rsidR="00631658" w:rsidRPr="008818E7" w:rsidRDefault="00631658" w:rsidP="00CB0ADE">
            <w:pPr>
              <w:jc w:val="center"/>
              <w:rPr>
                <w:rFonts w:ascii="GHEA Grapalat" w:hAnsi="GHEA Grapalat"/>
                <w:sz w:val="16"/>
                <w:szCs w:val="20"/>
              </w:rPr>
            </w:pPr>
            <w:proofErr w:type="spellStart"/>
            <w:r w:rsidRPr="008818E7">
              <w:rPr>
                <w:rFonts w:ascii="GHEA Grapalat" w:hAnsi="GHEA Grapalat"/>
                <w:sz w:val="16"/>
                <w:szCs w:val="20"/>
              </w:rPr>
              <w:t>պարտադիր</w:t>
            </w:r>
            <w:proofErr w:type="spellEnd"/>
          </w:p>
          <w:p w14:paraId="0442CBE4" w14:textId="77777777" w:rsidR="00631658" w:rsidRPr="008818E7" w:rsidRDefault="00631658" w:rsidP="00CB0ADE">
            <w:pPr>
              <w:jc w:val="center"/>
              <w:rPr>
                <w:rFonts w:ascii="GHEA Grapalat" w:hAnsi="GHEA Grapalat"/>
                <w:sz w:val="16"/>
                <w:szCs w:val="20"/>
                <w:lang w:val="hy-AM"/>
              </w:rPr>
            </w:pPr>
            <w:proofErr w:type="spellStart"/>
            <w:r w:rsidRPr="008818E7">
              <w:rPr>
                <w:rFonts w:ascii="GHEA Grapalat" w:hAnsi="GHEA Grapalat"/>
                <w:sz w:val="16"/>
                <w:szCs w:val="20"/>
              </w:rPr>
              <w:t>այս</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դաշտը</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լրացվում</w:t>
            </w:r>
            <w:proofErr w:type="spellEnd"/>
            <w:r w:rsidRPr="008818E7">
              <w:rPr>
                <w:rFonts w:ascii="GHEA Grapalat" w:hAnsi="GHEA Grapalat"/>
                <w:sz w:val="16"/>
                <w:szCs w:val="20"/>
                <w:lang w:val="hy-AM"/>
              </w:rPr>
              <w:t xml:space="preserve"> է վճարողի կողմից պահանջագրի ներկայացման դեպքում: Ընդ որում</w:t>
            </w:r>
            <w:r w:rsidRPr="008818E7">
              <w:rPr>
                <w:rFonts w:ascii="GHEA Grapalat" w:hAnsi="GHEA Grapalat"/>
                <w:sz w:val="16"/>
                <w:szCs w:val="20"/>
              </w:rPr>
              <w:t xml:space="preserve"> </w:t>
            </w:r>
            <w:proofErr w:type="spellStart"/>
            <w:r w:rsidRPr="008818E7">
              <w:rPr>
                <w:rFonts w:ascii="GHEA Grapalat" w:hAnsi="GHEA Grapalat"/>
                <w:sz w:val="16"/>
                <w:szCs w:val="20"/>
              </w:rPr>
              <w:t>եթե</w:t>
            </w:r>
            <w:proofErr w:type="spellEnd"/>
            <w:r w:rsidRPr="008818E7">
              <w:rPr>
                <w:rFonts w:ascii="GHEA Grapalat" w:hAnsi="GHEA Grapalat"/>
                <w:sz w:val="16"/>
                <w:szCs w:val="20"/>
              </w:rPr>
              <w:t xml:space="preserve"> </w:t>
            </w:r>
            <w:r w:rsidRPr="008818E7">
              <w:rPr>
                <w:rFonts w:ascii="GHEA Grapalat" w:hAnsi="GHEA Grapalat" w:cs="Sylfaen"/>
                <w:sz w:val="16"/>
                <w:szCs w:val="20"/>
                <w:lang w:val="hy-AM"/>
              </w:rPr>
              <w:t xml:space="preserve">Վճարման պայմաններ դաշտում </w:t>
            </w:r>
            <w:r w:rsidRPr="008818E7">
              <w:rPr>
                <w:rFonts w:ascii="GHEA Grapalat" w:hAnsi="GHEA Grapalat"/>
                <w:sz w:val="16"/>
                <w:szCs w:val="20"/>
                <w:lang w:val="hy-AM"/>
              </w:rPr>
              <w:t>նշված է &lt;ակցեպտավորված վճարում&gt; ապա</w:t>
            </w:r>
            <w:r w:rsidRPr="008818E7">
              <w:rPr>
                <w:rFonts w:ascii="GHEA Grapalat" w:hAnsi="GHEA Grapalat" w:cs="Sylfaen"/>
                <w:sz w:val="16"/>
                <w:szCs w:val="20"/>
                <w:lang w:val="hy-AM"/>
              </w:rPr>
              <w:t xml:space="preserve"> </w:t>
            </w:r>
            <w:proofErr w:type="spellStart"/>
            <w:r w:rsidRPr="008818E7">
              <w:rPr>
                <w:rFonts w:ascii="GHEA Grapalat" w:hAnsi="GHEA Grapalat"/>
                <w:sz w:val="16"/>
                <w:szCs w:val="20"/>
              </w:rPr>
              <w:t>վճարող</w:t>
            </w:r>
            <w:proofErr w:type="spellEnd"/>
            <w:r w:rsidRPr="008818E7">
              <w:rPr>
                <w:rFonts w:ascii="GHEA Grapalat" w:hAnsi="GHEA Grapalat"/>
                <w:sz w:val="16"/>
                <w:szCs w:val="20"/>
                <w:lang w:val="hy-AM"/>
              </w:rPr>
              <w:t xml:space="preserve">ը ստորագրելով՝ </w:t>
            </w:r>
            <w:r w:rsidRPr="008818E7">
              <w:rPr>
                <w:rFonts w:ascii="GHEA Grapalat" w:hAnsi="GHEA Grapalat" w:cs="Sylfaen"/>
                <w:sz w:val="16"/>
                <w:szCs w:val="20"/>
                <w:lang w:val="hy-AM"/>
              </w:rPr>
              <w:t xml:space="preserve">նախապես </w:t>
            </w:r>
            <w:r w:rsidRPr="008818E7">
              <w:rPr>
                <w:rFonts w:ascii="GHEA Grapalat" w:hAnsi="GHEA Grapalat"/>
                <w:sz w:val="16"/>
                <w:szCs w:val="20"/>
                <w:lang w:val="hy-AM"/>
              </w:rPr>
              <w:t xml:space="preserve">համաձայնվում  </w:t>
            </w:r>
            <w:r w:rsidRPr="008818E7">
              <w:rPr>
                <w:rFonts w:ascii="GHEA Grapalat" w:hAnsi="GHEA Grapalat" w:cs="Sylfaen"/>
                <w:sz w:val="16"/>
                <w:szCs w:val="20"/>
                <w:lang w:val="hy-AM"/>
              </w:rPr>
              <w:t xml:space="preserve">  </w:t>
            </w:r>
            <w:r w:rsidRPr="008818E7">
              <w:rPr>
                <w:rFonts w:ascii="GHEA Grapalat" w:hAnsi="GHEA Grapalat"/>
                <w:sz w:val="16"/>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1194AA6B" w14:textId="77777777" w:rsidR="00631658" w:rsidRPr="008818E7" w:rsidRDefault="00631658" w:rsidP="00CB0ADE">
            <w:pPr>
              <w:jc w:val="center"/>
              <w:rPr>
                <w:rFonts w:ascii="GHEA Grapalat" w:hAnsi="GHEA Grapalat"/>
                <w:sz w:val="16"/>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F5A9461" w14:textId="77777777" w:rsidR="00631658" w:rsidRPr="008818E7" w:rsidRDefault="00631658" w:rsidP="00CB0ADE">
            <w:pPr>
              <w:jc w:val="center"/>
              <w:rPr>
                <w:rFonts w:ascii="GHEA Grapalat" w:hAnsi="GHEA Grapalat"/>
                <w:sz w:val="16"/>
                <w:szCs w:val="20"/>
                <w:lang w:val="hy-AM"/>
              </w:rPr>
            </w:pPr>
            <w:r w:rsidRPr="008818E7">
              <w:rPr>
                <w:rFonts w:ascii="GHEA Grapalat" w:hAnsi="GHEA Grapalat"/>
                <w:sz w:val="16"/>
                <w:szCs w:val="20"/>
                <w:lang w:val="hy-AM"/>
              </w:rPr>
              <w:t xml:space="preserve">ստորագրվում է վճարողի կողմից կամ </w:t>
            </w:r>
          </w:p>
          <w:p w14:paraId="20FB07FC" w14:textId="77777777" w:rsidR="00631658" w:rsidRPr="008818E7" w:rsidRDefault="00631658" w:rsidP="00CB0ADE">
            <w:pPr>
              <w:jc w:val="center"/>
              <w:rPr>
                <w:rFonts w:ascii="GHEA Grapalat" w:hAnsi="GHEA Grapalat"/>
                <w:sz w:val="16"/>
                <w:szCs w:val="20"/>
                <w:lang w:val="hy-AM"/>
              </w:rPr>
            </w:pPr>
            <w:r w:rsidRPr="008818E7">
              <w:rPr>
                <w:rFonts w:ascii="GHEA Grapalat" w:hAnsi="GHEA Grapalat"/>
                <w:sz w:val="16"/>
                <w:szCs w:val="20"/>
                <w:lang w:val="hy-AM"/>
              </w:rPr>
              <w:t>դրվում է վճարողի էլեկտրոնային ստորագրությունը</w:t>
            </w:r>
          </w:p>
          <w:p w14:paraId="596E119B" w14:textId="77777777" w:rsidR="00631658" w:rsidRPr="008818E7" w:rsidRDefault="00631658" w:rsidP="00CB0ADE">
            <w:pPr>
              <w:jc w:val="center"/>
              <w:rPr>
                <w:rFonts w:ascii="GHEA Grapalat" w:hAnsi="GHEA Grapalat"/>
                <w:sz w:val="16"/>
                <w:szCs w:val="20"/>
                <w:lang w:val="hy-AM"/>
              </w:rPr>
            </w:pPr>
          </w:p>
        </w:tc>
      </w:tr>
      <w:tr w:rsidR="00631658" w:rsidRPr="00D248CD" w14:paraId="00DC078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E629AD7" w14:textId="77777777" w:rsidR="00631658" w:rsidRPr="008818E7" w:rsidRDefault="00631658" w:rsidP="00CB0ADE">
            <w:pPr>
              <w:rPr>
                <w:rFonts w:ascii="GHEA Grapalat" w:hAnsi="GHEA Grapalat"/>
                <w:sz w:val="16"/>
                <w:szCs w:val="20"/>
              </w:rPr>
            </w:pPr>
            <w:r w:rsidRPr="008818E7">
              <w:rPr>
                <w:rFonts w:ascii="GHEA Grapalat" w:hAnsi="GHEA Grapalat"/>
                <w:sz w:val="16"/>
                <w:szCs w:val="20"/>
                <w:lang w:val="hy-AM"/>
              </w:rPr>
              <w:t>2</w:t>
            </w:r>
            <w:r w:rsidRPr="008818E7">
              <w:rPr>
                <w:rFonts w:ascii="GHEA Grapalat" w:hAnsi="GHEA Grapalat"/>
                <w:sz w:val="16"/>
                <w:szCs w:val="20"/>
              </w:rPr>
              <w:t>1.բ.</w:t>
            </w:r>
          </w:p>
        </w:tc>
        <w:tc>
          <w:tcPr>
            <w:tcW w:w="1938" w:type="dxa"/>
            <w:tcBorders>
              <w:top w:val="single" w:sz="4" w:space="0" w:color="auto"/>
              <w:left w:val="single" w:sz="4" w:space="0" w:color="auto"/>
              <w:bottom w:val="single" w:sz="4" w:space="0" w:color="auto"/>
              <w:right w:val="single" w:sz="4" w:space="0" w:color="auto"/>
            </w:tcBorders>
          </w:tcPr>
          <w:p w14:paraId="27DB1FF8" w14:textId="77777777" w:rsidR="00631658" w:rsidRPr="008818E7" w:rsidRDefault="00631658" w:rsidP="00CB0ADE">
            <w:pPr>
              <w:jc w:val="center"/>
              <w:rPr>
                <w:rFonts w:ascii="GHEA Grapalat" w:hAnsi="GHEA Grapalat"/>
                <w:sz w:val="16"/>
                <w:szCs w:val="20"/>
              </w:rPr>
            </w:pPr>
            <w:proofErr w:type="spellStart"/>
            <w:r w:rsidRPr="008818E7">
              <w:rPr>
                <w:rFonts w:ascii="GHEA Grapalat" w:hAnsi="GHEA Grapalat"/>
                <w:sz w:val="16"/>
                <w:szCs w:val="20"/>
              </w:rPr>
              <w:t>վճարողի</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C663C4C" w14:textId="77777777" w:rsidR="00631658" w:rsidRPr="008818E7" w:rsidRDefault="00661F39" w:rsidP="00CB0ADE">
            <w:pPr>
              <w:jc w:val="center"/>
              <w:rPr>
                <w:rFonts w:ascii="GHEA Grapalat" w:hAnsi="GHEA Grapalat"/>
                <w:sz w:val="16"/>
                <w:szCs w:val="20"/>
              </w:rPr>
            </w:pPr>
            <w:proofErr w:type="spellStart"/>
            <w:r w:rsidRPr="008818E7">
              <w:rPr>
                <w:rFonts w:ascii="GHEA Grapalat" w:hAnsi="GHEA Grapalat"/>
                <w:sz w:val="16"/>
                <w:szCs w:val="20"/>
              </w:rPr>
              <w:t>Պ</w:t>
            </w:r>
            <w:r w:rsidR="00631658" w:rsidRPr="008818E7">
              <w:rPr>
                <w:rFonts w:ascii="GHEA Grapalat" w:hAnsi="GHEA Grapalat"/>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23E2DD" w14:textId="77777777" w:rsidR="00631658" w:rsidRPr="008818E7" w:rsidRDefault="00631658" w:rsidP="00CB0ADE">
            <w:pPr>
              <w:jc w:val="center"/>
              <w:rPr>
                <w:rFonts w:ascii="GHEA Grapalat" w:hAnsi="GHEA Grapalat"/>
                <w:sz w:val="16"/>
                <w:szCs w:val="20"/>
              </w:rPr>
            </w:pPr>
            <w:proofErr w:type="spellStart"/>
            <w:r w:rsidRPr="008818E7">
              <w:rPr>
                <w:rFonts w:ascii="GHEA Grapalat" w:hAnsi="GHEA Grapalat"/>
                <w:sz w:val="16"/>
                <w:szCs w:val="20"/>
              </w:rPr>
              <w:t>պարտադիր</w:t>
            </w:r>
            <w:proofErr w:type="spellEnd"/>
            <w:r w:rsidRPr="008818E7">
              <w:rPr>
                <w:rFonts w:ascii="GHEA Grapalat" w:hAnsi="GHEA Grapalat"/>
                <w:sz w:val="16"/>
                <w:szCs w:val="20"/>
              </w:rPr>
              <w:t xml:space="preserve">` </w:t>
            </w:r>
          </w:p>
          <w:p w14:paraId="10C2F50E" w14:textId="77777777" w:rsidR="00631658" w:rsidRPr="008818E7" w:rsidRDefault="00631658" w:rsidP="00CB0ADE">
            <w:pPr>
              <w:jc w:val="center"/>
              <w:rPr>
                <w:rFonts w:ascii="GHEA Grapalat" w:hAnsi="GHEA Grapalat"/>
                <w:sz w:val="16"/>
                <w:szCs w:val="20"/>
                <w:lang w:val="hy-AM"/>
              </w:rPr>
            </w:pPr>
            <w:proofErr w:type="spellStart"/>
            <w:r w:rsidRPr="008818E7">
              <w:rPr>
                <w:rFonts w:ascii="GHEA Grapalat" w:hAnsi="GHEA Grapalat"/>
                <w:sz w:val="16"/>
                <w:szCs w:val="20"/>
              </w:rPr>
              <w:t>կնիքի</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առկայության</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դեպքում</w:t>
            </w:r>
            <w:proofErr w:type="spellEnd"/>
            <w:r w:rsidRPr="008818E7">
              <w:rPr>
                <w:rFonts w:ascii="GHEA Grapalat" w:hAnsi="GHEA Grapalat"/>
                <w:sz w:val="16"/>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23FD97A" w14:textId="77777777" w:rsidR="00631658" w:rsidRPr="008818E7" w:rsidRDefault="00631658" w:rsidP="00CB0ADE">
            <w:pPr>
              <w:jc w:val="center"/>
              <w:rPr>
                <w:rFonts w:ascii="GHEA Grapalat" w:hAnsi="GHEA Grapalat"/>
                <w:sz w:val="16"/>
                <w:szCs w:val="20"/>
                <w:lang w:val="hy-AM"/>
              </w:rPr>
            </w:pPr>
            <w:r w:rsidRPr="008818E7">
              <w:rPr>
                <w:rFonts w:ascii="GHEA Grapalat" w:hAnsi="GHEA Grapalat"/>
                <w:sz w:val="16"/>
                <w:szCs w:val="20"/>
                <w:lang w:val="hy-AM"/>
              </w:rPr>
              <w:t xml:space="preserve">կնքվում է վճարողի կողմից </w:t>
            </w:r>
          </w:p>
          <w:p w14:paraId="0686EA6D" w14:textId="77777777" w:rsidR="00631658" w:rsidRPr="008818E7" w:rsidRDefault="00631658" w:rsidP="00CB0ADE">
            <w:pPr>
              <w:jc w:val="center"/>
              <w:rPr>
                <w:rFonts w:ascii="GHEA Grapalat" w:hAnsi="GHEA Grapalat"/>
                <w:sz w:val="16"/>
                <w:szCs w:val="20"/>
                <w:lang w:val="hy-AM"/>
              </w:rPr>
            </w:pPr>
            <w:r w:rsidRPr="008818E7">
              <w:rPr>
                <w:rFonts w:ascii="GHEA Grapalat" w:hAnsi="GHEA Grapalat"/>
                <w:sz w:val="16"/>
                <w:szCs w:val="20"/>
                <w:lang w:val="hy-AM"/>
              </w:rPr>
              <w:t>թղթային եղանակով ներկայացնելիս</w:t>
            </w:r>
          </w:p>
        </w:tc>
      </w:tr>
      <w:tr w:rsidR="00631658" w:rsidRPr="00064ADD" w14:paraId="5B1E7EF8" w14:textId="77777777" w:rsidTr="00CB0ADE">
        <w:tc>
          <w:tcPr>
            <w:tcW w:w="720" w:type="dxa"/>
            <w:tcBorders>
              <w:top w:val="single" w:sz="4" w:space="0" w:color="auto"/>
              <w:left w:val="single" w:sz="4" w:space="0" w:color="auto"/>
              <w:bottom w:val="single" w:sz="4" w:space="0" w:color="auto"/>
              <w:right w:val="single" w:sz="4" w:space="0" w:color="auto"/>
            </w:tcBorders>
          </w:tcPr>
          <w:p w14:paraId="141A8FA8" w14:textId="77777777" w:rsidR="00631658" w:rsidRPr="008818E7" w:rsidRDefault="00631658" w:rsidP="00CB0ADE">
            <w:pPr>
              <w:jc w:val="center"/>
              <w:rPr>
                <w:rFonts w:ascii="GHEA Grapalat" w:hAnsi="GHEA Grapalat"/>
                <w:sz w:val="16"/>
                <w:szCs w:val="20"/>
              </w:rPr>
            </w:pPr>
            <w:r w:rsidRPr="008818E7">
              <w:rPr>
                <w:rFonts w:ascii="GHEA Grapalat" w:hAnsi="GHEA Grapalat"/>
                <w:sz w:val="16"/>
                <w:szCs w:val="20"/>
                <w:lang w:val="hy-AM"/>
              </w:rPr>
              <w:t>22</w:t>
            </w:r>
            <w:r w:rsidRPr="008818E7">
              <w:rPr>
                <w:rFonts w:ascii="GHEA Grapalat" w:hAnsi="GHEA Grapalat"/>
                <w:sz w:val="16"/>
                <w:szCs w:val="20"/>
              </w:rPr>
              <w:t>.ա.</w:t>
            </w:r>
          </w:p>
        </w:tc>
        <w:tc>
          <w:tcPr>
            <w:tcW w:w="1938" w:type="dxa"/>
            <w:tcBorders>
              <w:top w:val="single" w:sz="4" w:space="0" w:color="auto"/>
              <w:left w:val="single" w:sz="4" w:space="0" w:color="auto"/>
              <w:bottom w:val="single" w:sz="4" w:space="0" w:color="auto"/>
              <w:right w:val="single" w:sz="4" w:space="0" w:color="auto"/>
            </w:tcBorders>
          </w:tcPr>
          <w:p w14:paraId="5A05D4EE" w14:textId="77777777" w:rsidR="00631658" w:rsidRPr="008818E7" w:rsidRDefault="00631658" w:rsidP="00CB0ADE">
            <w:pPr>
              <w:jc w:val="center"/>
              <w:rPr>
                <w:rFonts w:ascii="GHEA Grapalat" w:hAnsi="GHEA Grapalat"/>
                <w:sz w:val="16"/>
                <w:szCs w:val="20"/>
              </w:rPr>
            </w:pPr>
            <w:proofErr w:type="spellStart"/>
            <w:r w:rsidRPr="008818E7">
              <w:rPr>
                <w:rFonts w:ascii="GHEA Grapalat" w:hAnsi="GHEA Grapalat"/>
                <w:sz w:val="16"/>
                <w:szCs w:val="20"/>
              </w:rPr>
              <w:t>շահառուի</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CC69CF2" w14:textId="77777777" w:rsidR="00631658" w:rsidRPr="008818E7" w:rsidRDefault="00661F39" w:rsidP="00CB0ADE">
            <w:pPr>
              <w:jc w:val="center"/>
              <w:rPr>
                <w:rFonts w:ascii="GHEA Grapalat" w:hAnsi="GHEA Grapalat"/>
                <w:sz w:val="16"/>
                <w:szCs w:val="20"/>
              </w:rPr>
            </w:pPr>
            <w:proofErr w:type="spellStart"/>
            <w:r w:rsidRPr="008818E7">
              <w:rPr>
                <w:rFonts w:ascii="GHEA Grapalat" w:hAnsi="GHEA Grapalat"/>
                <w:sz w:val="16"/>
                <w:szCs w:val="20"/>
              </w:rPr>
              <w:t>Պ</w:t>
            </w:r>
            <w:r w:rsidR="00631658" w:rsidRPr="008818E7">
              <w:rPr>
                <w:rFonts w:ascii="GHEA Grapalat" w:hAnsi="GHEA Grapalat"/>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A7FB00D" w14:textId="77777777" w:rsidR="00631658" w:rsidRPr="008818E7" w:rsidRDefault="00631658" w:rsidP="00CB0ADE">
            <w:pPr>
              <w:jc w:val="center"/>
              <w:rPr>
                <w:rFonts w:ascii="GHEA Grapalat" w:hAnsi="GHEA Grapalat"/>
                <w:sz w:val="16"/>
                <w:szCs w:val="20"/>
              </w:rPr>
            </w:pPr>
            <w:proofErr w:type="spellStart"/>
            <w:r w:rsidRPr="008818E7">
              <w:rPr>
                <w:rFonts w:ascii="GHEA Grapalat" w:hAnsi="GHEA Grapalat"/>
                <w:sz w:val="16"/>
                <w:szCs w:val="20"/>
              </w:rPr>
              <w:t>Պարտադիր</w:t>
            </w:r>
            <w:proofErr w:type="spellEnd"/>
            <w:r w:rsidRPr="008818E7">
              <w:rPr>
                <w:rFonts w:ascii="GHEA Grapalat" w:hAnsi="GHEA Grapalat"/>
                <w:sz w:val="16"/>
                <w:szCs w:val="20"/>
                <w:lang w:val="hy-AM"/>
              </w:rPr>
              <w:t>՝</w:t>
            </w:r>
            <w:r w:rsidRPr="008818E7">
              <w:rPr>
                <w:rFonts w:ascii="GHEA Grapalat" w:hAnsi="GHEA Grapalat"/>
                <w:sz w:val="16"/>
                <w:szCs w:val="20"/>
              </w:rPr>
              <w:t xml:space="preserve"> </w:t>
            </w:r>
          </w:p>
          <w:p w14:paraId="6F91CF24" w14:textId="77777777" w:rsidR="00631658" w:rsidRPr="008818E7" w:rsidRDefault="00631658" w:rsidP="00CB0ADE">
            <w:pPr>
              <w:jc w:val="center"/>
              <w:rPr>
                <w:rFonts w:ascii="GHEA Grapalat" w:hAnsi="GHEA Grapalat"/>
                <w:sz w:val="16"/>
                <w:szCs w:val="20"/>
              </w:rPr>
            </w:pPr>
            <w:proofErr w:type="spellStart"/>
            <w:r w:rsidRPr="008818E7">
              <w:rPr>
                <w:rFonts w:ascii="GHEA Grapalat" w:hAnsi="GHEA Grapalat"/>
                <w:sz w:val="16"/>
                <w:szCs w:val="20"/>
              </w:rPr>
              <w:t>լրացվում</w:t>
            </w:r>
            <w:proofErr w:type="spellEnd"/>
            <w:r w:rsidRPr="008818E7">
              <w:rPr>
                <w:rFonts w:ascii="GHEA Grapalat" w:hAnsi="GHEA Grapalat"/>
                <w:sz w:val="16"/>
                <w:szCs w:val="20"/>
              </w:rPr>
              <w:t xml:space="preserve"> է </w:t>
            </w:r>
            <w:proofErr w:type="spellStart"/>
            <w:r w:rsidRPr="008818E7">
              <w:rPr>
                <w:rFonts w:ascii="GHEA Grapalat" w:hAnsi="GHEA Grapalat"/>
                <w:sz w:val="16"/>
                <w:szCs w:val="20"/>
              </w:rPr>
              <w:t>բանկ</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47C491E9" w14:textId="77777777" w:rsidR="00631658" w:rsidRPr="008818E7" w:rsidRDefault="00631658" w:rsidP="00CB0ADE">
            <w:pPr>
              <w:jc w:val="center"/>
              <w:rPr>
                <w:rFonts w:ascii="GHEA Grapalat" w:hAnsi="GHEA Grapalat"/>
                <w:sz w:val="16"/>
                <w:szCs w:val="20"/>
              </w:rPr>
            </w:pPr>
            <w:proofErr w:type="spellStart"/>
            <w:r w:rsidRPr="008818E7">
              <w:rPr>
                <w:rFonts w:ascii="GHEA Grapalat" w:hAnsi="GHEA Grapalat"/>
                <w:sz w:val="16"/>
                <w:szCs w:val="20"/>
              </w:rPr>
              <w:t>ստորագրվում</w:t>
            </w:r>
            <w:proofErr w:type="spellEnd"/>
            <w:r w:rsidRPr="008818E7">
              <w:rPr>
                <w:rFonts w:ascii="GHEA Grapalat" w:hAnsi="GHEA Grapalat"/>
                <w:sz w:val="16"/>
                <w:szCs w:val="20"/>
              </w:rPr>
              <w:t xml:space="preserve"> է </w:t>
            </w:r>
            <w:proofErr w:type="spellStart"/>
            <w:r w:rsidRPr="008818E7">
              <w:rPr>
                <w:rFonts w:ascii="GHEA Grapalat" w:hAnsi="GHEA Grapalat"/>
                <w:sz w:val="16"/>
                <w:szCs w:val="20"/>
              </w:rPr>
              <w:t>շահառուի</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կողմից</w:t>
            </w:r>
            <w:proofErr w:type="spellEnd"/>
          </w:p>
        </w:tc>
      </w:tr>
      <w:tr w:rsidR="00631658" w:rsidRPr="00064ADD" w14:paraId="61EB2AC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BF9DC71" w14:textId="77777777" w:rsidR="00631658" w:rsidRPr="008818E7" w:rsidRDefault="00631658" w:rsidP="00CB0ADE">
            <w:pPr>
              <w:rPr>
                <w:rFonts w:ascii="GHEA Grapalat" w:hAnsi="GHEA Grapalat"/>
                <w:sz w:val="16"/>
                <w:szCs w:val="20"/>
              </w:rPr>
            </w:pPr>
            <w:r w:rsidRPr="008818E7">
              <w:rPr>
                <w:rFonts w:ascii="GHEA Grapalat" w:hAnsi="GHEA Grapalat"/>
                <w:sz w:val="16"/>
                <w:szCs w:val="20"/>
                <w:lang w:val="hy-AM"/>
              </w:rPr>
              <w:t>22</w:t>
            </w:r>
            <w:r w:rsidRPr="008818E7">
              <w:rPr>
                <w:rFonts w:ascii="GHEA Grapalat" w:hAnsi="GHEA Grapalat"/>
                <w:sz w:val="16"/>
                <w:szCs w:val="20"/>
              </w:rPr>
              <w:t>.բ.</w:t>
            </w:r>
          </w:p>
        </w:tc>
        <w:tc>
          <w:tcPr>
            <w:tcW w:w="1938" w:type="dxa"/>
            <w:tcBorders>
              <w:top w:val="single" w:sz="4" w:space="0" w:color="auto"/>
              <w:left w:val="single" w:sz="4" w:space="0" w:color="auto"/>
              <w:bottom w:val="single" w:sz="4" w:space="0" w:color="auto"/>
              <w:right w:val="single" w:sz="4" w:space="0" w:color="auto"/>
            </w:tcBorders>
          </w:tcPr>
          <w:p w14:paraId="7B8AA78D" w14:textId="77777777" w:rsidR="00631658" w:rsidRPr="008818E7" w:rsidRDefault="00631658" w:rsidP="00CB0ADE">
            <w:pPr>
              <w:jc w:val="center"/>
              <w:rPr>
                <w:rFonts w:ascii="GHEA Grapalat" w:hAnsi="GHEA Grapalat"/>
                <w:sz w:val="16"/>
                <w:szCs w:val="20"/>
              </w:rPr>
            </w:pPr>
            <w:proofErr w:type="spellStart"/>
            <w:r w:rsidRPr="008818E7">
              <w:rPr>
                <w:rFonts w:ascii="GHEA Grapalat" w:hAnsi="GHEA Grapalat"/>
                <w:sz w:val="16"/>
                <w:szCs w:val="20"/>
              </w:rPr>
              <w:t>շահառուի</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14AB786" w14:textId="77777777" w:rsidR="00631658" w:rsidRPr="008818E7" w:rsidRDefault="00661F39" w:rsidP="00CB0ADE">
            <w:pPr>
              <w:jc w:val="center"/>
              <w:rPr>
                <w:rFonts w:ascii="GHEA Grapalat" w:hAnsi="GHEA Grapalat"/>
                <w:sz w:val="16"/>
                <w:szCs w:val="20"/>
              </w:rPr>
            </w:pPr>
            <w:proofErr w:type="spellStart"/>
            <w:r w:rsidRPr="008818E7">
              <w:rPr>
                <w:rFonts w:ascii="GHEA Grapalat" w:hAnsi="GHEA Grapalat"/>
                <w:sz w:val="16"/>
                <w:szCs w:val="20"/>
              </w:rPr>
              <w:t>Պ</w:t>
            </w:r>
            <w:r w:rsidR="00631658" w:rsidRPr="008818E7">
              <w:rPr>
                <w:rFonts w:ascii="GHEA Grapalat" w:hAnsi="GHEA Grapalat"/>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A6F4759" w14:textId="77777777" w:rsidR="00631658" w:rsidRPr="008818E7" w:rsidRDefault="00631658" w:rsidP="00CB0ADE">
            <w:pPr>
              <w:jc w:val="center"/>
              <w:rPr>
                <w:rFonts w:ascii="GHEA Grapalat" w:hAnsi="GHEA Grapalat"/>
                <w:sz w:val="16"/>
                <w:szCs w:val="20"/>
              </w:rPr>
            </w:pPr>
            <w:proofErr w:type="spellStart"/>
            <w:r w:rsidRPr="008818E7">
              <w:rPr>
                <w:rFonts w:ascii="GHEA Grapalat" w:hAnsi="GHEA Grapalat"/>
                <w:sz w:val="16"/>
                <w:szCs w:val="20"/>
              </w:rPr>
              <w:t>պարտադիր</w:t>
            </w:r>
            <w:proofErr w:type="spellEnd"/>
            <w:r w:rsidRPr="008818E7">
              <w:rPr>
                <w:rFonts w:ascii="GHEA Grapalat" w:hAnsi="GHEA Grapalat"/>
                <w:sz w:val="16"/>
                <w:szCs w:val="20"/>
              </w:rPr>
              <w:t xml:space="preserve">` </w:t>
            </w:r>
          </w:p>
          <w:p w14:paraId="1A111FF7" w14:textId="77777777" w:rsidR="00631658" w:rsidRPr="008818E7" w:rsidRDefault="00631658" w:rsidP="00CB0ADE">
            <w:pPr>
              <w:jc w:val="center"/>
              <w:rPr>
                <w:rFonts w:ascii="GHEA Grapalat" w:hAnsi="GHEA Grapalat"/>
                <w:sz w:val="16"/>
                <w:szCs w:val="20"/>
              </w:rPr>
            </w:pPr>
            <w:proofErr w:type="spellStart"/>
            <w:r w:rsidRPr="008818E7">
              <w:rPr>
                <w:rFonts w:ascii="GHEA Grapalat" w:hAnsi="GHEA Grapalat"/>
                <w:sz w:val="16"/>
                <w:szCs w:val="20"/>
              </w:rPr>
              <w:t>կնիքի</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առկայության</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1E03F94F" w14:textId="77777777" w:rsidR="00631658" w:rsidRPr="008818E7" w:rsidRDefault="00631658" w:rsidP="00CB0ADE">
            <w:pPr>
              <w:jc w:val="center"/>
              <w:rPr>
                <w:rFonts w:ascii="GHEA Grapalat" w:hAnsi="GHEA Grapalat"/>
                <w:sz w:val="16"/>
                <w:szCs w:val="20"/>
                <w:lang w:val="hy-AM"/>
              </w:rPr>
            </w:pPr>
            <w:proofErr w:type="spellStart"/>
            <w:r w:rsidRPr="008818E7">
              <w:rPr>
                <w:rFonts w:ascii="GHEA Grapalat" w:hAnsi="GHEA Grapalat"/>
                <w:sz w:val="16"/>
                <w:szCs w:val="20"/>
              </w:rPr>
              <w:t>կնքվում</w:t>
            </w:r>
            <w:proofErr w:type="spellEnd"/>
            <w:r w:rsidRPr="008818E7">
              <w:rPr>
                <w:rFonts w:ascii="GHEA Grapalat" w:hAnsi="GHEA Grapalat"/>
                <w:sz w:val="16"/>
                <w:szCs w:val="20"/>
              </w:rPr>
              <w:t xml:space="preserve"> է </w:t>
            </w:r>
            <w:proofErr w:type="spellStart"/>
            <w:r w:rsidRPr="008818E7">
              <w:rPr>
                <w:rFonts w:ascii="GHEA Grapalat" w:hAnsi="GHEA Grapalat"/>
                <w:sz w:val="16"/>
                <w:szCs w:val="20"/>
              </w:rPr>
              <w:t>շահառուի</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կողմից</w:t>
            </w:r>
            <w:proofErr w:type="spellEnd"/>
            <w:r w:rsidRPr="008818E7">
              <w:rPr>
                <w:rFonts w:ascii="GHEA Grapalat" w:hAnsi="GHEA Grapalat"/>
                <w:sz w:val="16"/>
                <w:szCs w:val="20"/>
                <w:lang w:val="hy-AM"/>
              </w:rPr>
              <w:t xml:space="preserve"> </w:t>
            </w:r>
          </w:p>
          <w:p w14:paraId="1980167B" w14:textId="77777777" w:rsidR="00631658" w:rsidRPr="008818E7" w:rsidRDefault="00631658" w:rsidP="00CB0ADE">
            <w:pPr>
              <w:jc w:val="center"/>
              <w:rPr>
                <w:rFonts w:ascii="GHEA Grapalat" w:hAnsi="GHEA Grapalat"/>
                <w:sz w:val="16"/>
                <w:szCs w:val="20"/>
                <w:lang w:val="hy-AM"/>
              </w:rPr>
            </w:pPr>
            <w:r w:rsidRPr="008818E7">
              <w:rPr>
                <w:rFonts w:ascii="GHEA Grapalat" w:hAnsi="GHEA Grapalat"/>
                <w:sz w:val="16"/>
                <w:szCs w:val="20"/>
                <w:lang w:val="hy-AM"/>
              </w:rPr>
              <w:t>թղթային եղանակով բանկ ներկայացնելիս</w:t>
            </w:r>
          </w:p>
        </w:tc>
      </w:tr>
      <w:tr w:rsidR="00631658" w:rsidRPr="00064ADD" w14:paraId="395862DA" w14:textId="77777777" w:rsidTr="00CB0ADE">
        <w:tc>
          <w:tcPr>
            <w:tcW w:w="720" w:type="dxa"/>
            <w:tcBorders>
              <w:top w:val="single" w:sz="4" w:space="0" w:color="auto"/>
              <w:left w:val="single" w:sz="4" w:space="0" w:color="auto"/>
              <w:bottom w:val="single" w:sz="4" w:space="0" w:color="auto"/>
              <w:right w:val="single" w:sz="4" w:space="0" w:color="auto"/>
            </w:tcBorders>
          </w:tcPr>
          <w:p w14:paraId="15D5C434" w14:textId="77777777" w:rsidR="00631658" w:rsidRPr="008818E7" w:rsidRDefault="00631658" w:rsidP="00CB0ADE">
            <w:pPr>
              <w:jc w:val="center"/>
              <w:rPr>
                <w:rFonts w:ascii="GHEA Grapalat" w:hAnsi="GHEA Grapalat"/>
                <w:sz w:val="16"/>
                <w:szCs w:val="20"/>
              </w:rPr>
            </w:pPr>
            <w:r w:rsidRPr="008818E7">
              <w:rPr>
                <w:rFonts w:ascii="GHEA Grapalat" w:hAnsi="GHEA Grapalat"/>
                <w:sz w:val="16"/>
                <w:szCs w:val="20"/>
              </w:rPr>
              <w:t>2</w:t>
            </w:r>
            <w:r w:rsidRPr="008818E7">
              <w:rPr>
                <w:rFonts w:ascii="GHEA Grapalat" w:hAnsi="GHEA Grapalat"/>
                <w:sz w:val="16"/>
                <w:szCs w:val="20"/>
                <w:lang w:val="hy-AM"/>
              </w:rPr>
              <w:t>3</w:t>
            </w:r>
            <w:r w:rsidRPr="008818E7">
              <w:rPr>
                <w:rFonts w:ascii="GHEA Grapalat" w:hAnsi="GHEA Grapalat"/>
                <w:sz w:val="16"/>
                <w:szCs w:val="20"/>
              </w:rPr>
              <w:t>.ա.</w:t>
            </w:r>
          </w:p>
        </w:tc>
        <w:tc>
          <w:tcPr>
            <w:tcW w:w="1938" w:type="dxa"/>
            <w:tcBorders>
              <w:top w:val="single" w:sz="4" w:space="0" w:color="auto"/>
              <w:left w:val="single" w:sz="4" w:space="0" w:color="auto"/>
              <w:bottom w:val="single" w:sz="4" w:space="0" w:color="auto"/>
              <w:right w:val="single" w:sz="4" w:space="0" w:color="auto"/>
            </w:tcBorders>
          </w:tcPr>
          <w:p w14:paraId="44D4CE8A" w14:textId="77777777" w:rsidR="00631658" w:rsidRPr="008818E7" w:rsidRDefault="00631658" w:rsidP="00CB0ADE">
            <w:pPr>
              <w:jc w:val="center"/>
              <w:rPr>
                <w:rFonts w:ascii="GHEA Grapalat" w:hAnsi="GHEA Grapalat"/>
                <w:sz w:val="16"/>
                <w:szCs w:val="20"/>
              </w:rPr>
            </w:pPr>
            <w:proofErr w:type="spellStart"/>
            <w:r w:rsidRPr="008818E7">
              <w:rPr>
                <w:rFonts w:ascii="GHEA Grapalat" w:hAnsi="GHEA Grapalat"/>
                <w:sz w:val="16"/>
                <w:szCs w:val="20"/>
              </w:rPr>
              <w:t>վճարողին</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սպասարկող</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ֆինանսական</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կազմակերպության</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մասնաճյուղի</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lastRenderedPageBreak/>
              <w:t>աշխատակցի</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3046132" w14:textId="77777777" w:rsidR="00631658" w:rsidRPr="008818E7" w:rsidRDefault="00661F39" w:rsidP="00CB0ADE">
            <w:pPr>
              <w:jc w:val="center"/>
              <w:rPr>
                <w:rFonts w:ascii="GHEA Grapalat" w:hAnsi="GHEA Grapalat"/>
                <w:sz w:val="16"/>
                <w:szCs w:val="20"/>
              </w:rPr>
            </w:pPr>
            <w:proofErr w:type="spellStart"/>
            <w:r w:rsidRPr="008818E7">
              <w:rPr>
                <w:rFonts w:ascii="GHEA Grapalat" w:hAnsi="GHEA Grapalat"/>
                <w:sz w:val="16"/>
                <w:szCs w:val="20"/>
              </w:rPr>
              <w:lastRenderedPageBreak/>
              <w:t>Պ</w:t>
            </w:r>
            <w:r w:rsidR="00631658" w:rsidRPr="008818E7">
              <w:rPr>
                <w:rFonts w:ascii="GHEA Grapalat" w:hAnsi="GHEA Grapalat"/>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118591" w14:textId="77777777" w:rsidR="00631658" w:rsidRPr="008818E7" w:rsidRDefault="00631658" w:rsidP="00CB0ADE">
            <w:pPr>
              <w:jc w:val="center"/>
              <w:rPr>
                <w:rFonts w:ascii="GHEA Grapalat" w:hAnsi="GHEA Grapalat"/>
                <w:sz w:val="16"/>
                <w:szCs w:val="20"/>
              </w:rPr>
            </w:pPr>
            <w:proofErr w:type="spellStart"/>
            <w:r w:rsidRPr="008818E7">
              <w:rPr>
                <w:rFonts w:ascii="GHEA Grapalat" w:hAnsi="GHEA Grapalat"/>
                <w:sz w:val="16"/>
                <w:szCs w:val="20"/>
              </w:rPr>
              <w:t>պարտադիր</w:t>
            </w:r>
            <w:proofErr w:type="spellEnd"/>
          </w:p>
          <w:p w14:paraId="1D3DF3AE" w14:textId="77777777" w:rsidR="00631658" w:rsidRPr="008818E7" w:rsidRDefault="00631658" w:rsidP="00CB0ADE">
            <w:pPr>
              <w:jc w:val="center"/>
              <w:rPr>
                <w:rFonts w:ascii="GHEA Grapalat" w:hAnsi="GHEA Grapalat"/>
                <w:sz w:val="16"/>
                <w:szCs w:val="20"/>
              </w:rPr>
            </w:pPr>
            <w:proofErr w:type="spellStart"/>
            <w:r w:rsidRPr="008818E7">
              <w:rPr>
                <w:rFonts w:ascii="GHEA Grapalat" w:hAnsi="GHEA Grapalat"/>
                <w:sz w:val="16"/>
                <w:szCs w:val="20"/>
              </w:rPr>
              <w:t>վճարման</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պահանջագիրը</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վճարողին</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սպասարկող</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ֆինանսական</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կազմակերպության</w:t>
            </w:r>
            <w:proofErr w:type="spellEnd"/>
            <w:r w:rsidRPr="008818E7">
              <w:rPr>
                <w:rFonts w:ascii="GHEA Grapalat" w:hAnsi="GHEA Grapalat"/>
                <w:sz w:val="16"/>
                <w:szCs w:val="20"/>
                <w:lang w:val="hy-AM"/>
              </w:rPr>
              <w:t>ը</w:t>
            </w:r>
            <w:r w:rsidRPr="008818E7">
              <w:rPr>
                <w:rFonts w:ascii="GHEA Grapalat" w:hAnsi="GHEA Grapalat"/>
                <w:sz w:val="16"/>
                <w:szCs w:val="20"/>
              </w:rPr>
              <w:t xml:space="preserve"> </w:t>
            </w:r>
            <w:proofErr w:type="spellStart"/>
            <w:r w:rsidRPr="008818E7">
              <w:rPr>
                <w:rFonts w:ascii="GHEA Grapalat" w:hAnsi="GHEA Grapalat"/>
                <w:sz w:val="16"/>
                <w:szCs w:val="20"/>
              </w:rPr>
              <w:t>թղթային</w:t>
            </w:r>
            <w:proofErr w:type="spellEnd"/>
            <w:r w:rsidRPr="008818E7">
              <w:rPr>
                <w:rFonts w:ascii="GHEA Grapalat" w:hAnsi="GHEA Grapalat"/>
                <w:sz w:val="16"/>
                <w:szCs w:val="20"/>
              </w:rPr>
              <w:t xml:space="preserve"> </w:t>
            </w:r>
            <w:proofErr w:type="spellStart"/>
            <w:proofErr w:type="gramStart"/>
            <w:r w:rsidRPr="008818E7">
              <w:rPr>
                <w:rFonts w:ascii="GHEA Grapalat" w:hAnsi="GHEA Grapalat"/>
                <w:sz w:val="16"/>
                <w:szCs w:val="20"/>
              </w:rPr>
              <w:t>եղանակով</w:t>
            </w:r>
            <w:proofErr w:type="spellEnd"/>
            <w:r w:rsidRPr="008818E7">
              <w:rPr>
                <w:rFonts w:ascii="GHEA Grapalat" w:hAnsi="GHEA Grapalat"/>
                <w:sz w:val="16"/>
                <w:szCs w:val="20"/>
              </w:rPr>
              <w:t xml:space="preserve"> </w:t>
            </w:r>
            <w:r w:rsidRPr="008818E7">
              <w:rPr>
                <w:rFonts w:ascii="GHEA Grapalat" w:hAnsi="GHEA Grapalat"/>
                <w:sz w:val="16"/>
                <w:szCs w:val="20"/>
                <w:lang w:val="hy-AM"/>
              </w:rPr>
              <w:t xml:space="preserve"> </w:t>
            </w:r>
            <w:proofErr w:type="spellStart"/>
            <w:r w:rsidRPr="008818E7">
              <w:rPr>
                <w:rFonts w:ascii="GHEA Grapalat" w:hAnsi="GHEA Grapalat"/>
                <w:sz w:val="16"/>
                <w:szCs w:val="20"/>
              </w:rPr>
              <w:t>ներկայաց</w:t>
            </w:r>
            <w:proofErr w:type="spellEnd"/>
            <w:r w:rsidRPr="008818E7">
              <w:rPr>
                <w:rFonts w:ascii="GHEA Grapalat" w:hAnsi="GHEA Grapalat"/>
                <w:sz w:val="16"/>
                <w:szCs w:val="20"/>
                <w:lang w:val="hy-AM"/>
              </w:rPr>
              <w:t>ված</w:t>
            </w:r>
            <w:proofErr w:type="gramEnd"/>
            <w:r w:rsidRPr="008818E7">
              <w:rPr>
                <w:rFonts w:ascii="GHEA Grapalat" w:hAnsi="GHEA Grapalat"/>
                <w:sz w:val="16"/>
                <w:szCs w:val="20"/>
                <w:lang w:val="hy-AM"/>
              </w:rPr>
              <w:t xml:space="preserve"> լի</w:t>
            </w:r>
            <w:proofErr w:type="spellStart"/>
            <w:r w:rsidRPr="008818E7">
              <w:rPr>
                <w:rFonts w:ascii="GHEA Grapalat" w:hAnsi="GHEA Grapalat"/>
                <w:sz w:val="16"/>
                <w:szCs w:val="20"/>
              </w:rPr>
              <w:t>նելու</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6CBA122E" w14:textId="77777777" w:rsidR="00631658" w:rsidRPr="008818E7" w:rsidRDefault="00631658" w:rsidP="00CB0ADE">
            <w:pPr>
              <w:jc w:val="center"/>
              <w:rPr>
                <w:rFonts w:ascii="GHEA Grapalat" w:hAnsi="GHEA Grapalat"/>
                <w:sz w:val="16"/>
                <w:szCs w:val="20"/>
              </w:rPr>
            </w:pPr>
          </w:p>
        </w:tc>
      </w:tr>
      <w:tr w:rsidR="00631658" w:rsidRPr="00064ADD" w14:paraId="08B93C4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ED50DA8" w14:textId="77777777" w:rsidR="00631658" w:rsidRPr="008818E7" w:rsidRDefault="00631658" w:rsidP="00CB0ADE">
            <w:pPr>
              <w:rPr>
                <w:rFonts w:ascii="GHEA Grapalat" w:hAnsi="GHEA Grapalat"/>
                <w:sz w:val="16"/>
                <w:szCs w:val="20"/>
              </w:rPr>
            </w:pPr>
            <w:r w:rsidRPr="008818E7">
              <w:rPr>
                <w:rFonts w:ascii="GHEA Grapalat" w:hAnsi="GHEA Grapalat"/>
                <w:sz w:val="16"/>
                <w:szCs w:val="20"/>
              </w:rPr>
              <w:t>2</w:t>
            </w:r>
            <w:r w:rsidRPr="008818E7">
              <w:rPr>
                <w:rFonts w:ascii="GHEA Grapalat" w:hAnsi="GHEA Grapalat"/>
                <w:sz w:val="16"/>
                <w:szCs w:val="20"/>
                <w:lang w:val="hy-AM"/>
              </w:rPr>
              <w:t>3</w:t>
            </w:r>
            <w:r w:rsidRPr="008818E7">
              <w:rPr>
                <w:rFonts w:ascii="GHEA Grapalat" w:hAnsi="GHEA Grapalat"/>
                <w:sz w:val="16"/>
                <w:szCs w:val="20"/>
              </w:rPr>
              <w:t>.բ.</w:t>
            </w:r>
          </w:p>
        </w:tc>
        <w:tc>
          <w:tcPr>
            <w:tcW w:w="1938" w:type="dxa"/>
            <w:tcBorders>
              <w:top w:val="single" w:sz="4" w:space="0" w:color="auto"/>
              <w:left w:val="single" w:sz="4" w:space="0" w:color="auto"/>
              <w:bottom w:val="single" w:sz="4" w:space="0" w:color="auto"/>
              <w:right w:val="single" w:sz="4" w:space="0" w:color="auto"/>
            </w:tcBorders>
          </w:tcPr>
          <w:p w14:paraId="1E798BF3" w14:textId="77777777" w:rsidR="00631658" w:rsidRPr="008818E7" w:rsidRDefault="00631658" w:rsidP="00CB0ADE">
            <w:pPr>
              <w:jc w:val="center"/>
              <w:rPr>
                <w:rFonts w:ascii="GHEA Grapalat" w:hAnsi="GHEA Grapalat"/>
                <w:sz w:val="16"/>
                <w:szCs w:val="20"/>
              </w:rPr>
            </w:pPr>
            <w:proofErr w:type="spellStart"/>
            <w:r w:rsidRPr="008818E7">
              <w:rPr>
                <w:rFonts w:ascii="GHEA Grapalat" w:hAnsi="GHEA Grapalat"/>
                <w:sz w:val="16"/>
                <w:szCs w:val="20"/>
              </w:rPr>
              <w:t>վճարողին</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սպասարկող</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ֆինանսական</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կազմակերպության</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մասնաճյուղի</w:t>
            </w:r>
            <w:proofErr w:type="spellEnd"/>
            <w:r w:rsidRPr="008818E7">
              <w:rPr>
                <w:rFonts w:ascii="GHEA Grapalat" w:hAnsi="GHEA Grapalat"/>
                <w:sz w:val="16"/>
                <w:szCs w:val="20"/>
              </w:rPr>
              <w:t xml:space="preserve">) </w:t>
            </w:r>
            <w:r w:rsidRPr="008818E7">
              <w:rPr>
                <w:rFonts w:ascii="GHEA Grapalat" w:hAnsi="GHEA Grapalat"/>
                <w:sz w:val="16"/>
                <w:szCs w:val="20"/>
                <w:lang w:val="hy-AM"/>
              </w:rPr>
              <w:t>դրոշմա</w:t>
            </w:r>
            <w:proofErr w:type="spellStart"/>
            <w:r w:rsidRPr="008818E7">
              <w:rPr>
                <w:rFonts w:ascii="GHEA Grapalat" w:hAnsi="GHEA Grapalat"/>
                <w:sz w:val="16"/>
                <w:szCs w:val="20"/>
              </w:rPr>
              <w:t>կնիքը</w:t>
            </w:r>
            <w:proofErr w:type="spellEnd"/>
            <w:r w:rsidRPr="008818E7">
              <w:rPr>
                <w:rFonts w:ascii="GHEA Grapalat" w:hAnsi="GHEA Grapalat"/>
                <w:sz w:val="16"/>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37FA994F" w14:textId="77777777" w:rsidR="00631658" w:rsidRPr="008818E7" w:rsidRDefault="00631658" w:rsidP="00CB0ADE">
            <w:pPr>
              <w:jc w:val="center"/>
              <w:rPr>
                <w:rFonts w:ascii="GHEA Grapalat" w:hAnsi="GHEA Grapalat"/>
                <w:sz w:val="16"/>
                <w:szCs w:val="20"/>
              </w:rPr>
            </w:pPr>
            <w:proofErr w:type="spellStart"/>
            <w:r w:rsidRPr="008818E7">
              <w:rPr>
                <w:rFonts w:ascii="GHEA Grapalat" w:hAnsi="GHEA Grapalat"/>
                <w:sz w:val="16"/>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3D82FBC" w14:textId="77777777" w:rsidR="00631658" w:rsidRPr="008818E7" w:rsidRDefault="00631658" w:rsidP="00CB0ADE">
            <w:pPr>
              <w:jc w:val="center"/>
              <w:rPr>
                <w:rFonts w:ascii="GHEA Grapalat" w:hAnsi="GHEA Grapalat"/>
                <w:sz w:val="16"/>
                <w:szCs w:val="20"/>
              </w:rPr>
            </w:pPr>
            <w:proofErr w:type="spellStart"/>
            <w:r w:rsidRPr="008818E7">
              <w:rPr>
                <w:rFonts w:ascii="GHEA Grapalat" w:hAnsi="GHEA Grapalat"/>
                <w:sz w:val="16"/>
                <w:szCs w:val="20"/>
              </w:rPr>
              <w:t>պարտադիր</w:t>
            </w:r>
            <w:proofErr w:type="spellEnd"/>
          </w:p>
          <w:p w14:paraId="37AC1670" w14:textId="77777777" w:rsidR="00631658" w:rsidRPr="008818E7" w:rsidRDefault="00631658" w:rsidP="00CB0ADE">
            <w:pPr>
              <w:jc w:val="center"/>
              <w:rPr>
                <w:rFonts w:ascii="GHEA Grapalat" w:hAnsi="GHEA Grapalat"/>
                <w:sz w:val="16"/>
                <w:szCs w:val="20"/>
              </w:rPr>
            </w:pPr>
            <w:proofErr w:type="spellStart"/>
            <w:r w:rsidRPr="008818E7">
              <w:rPr>
                <w:rFonts w:ascii="GHEA Grapalat" w:hAnsi="GHEA Grapalat"/>
                <w:sz w:val="16"/>
                <w:szCs w:val="20"/>
              </w:rPr>
              <w:t>վճարման</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պահանջագիրը</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վճարողին</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սպասարկող</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ֆինանսական</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կազմակերպության</w:t>
            </w:r>
            <w:proofErr w:type="spellEnd"/>
            <w:r w:rsidRPr="008818E7">
              <w:rPr>
                <w:rFonts w:ascii="GHEA Grapalat" w:hAnsi="GHEA Grapalat"/>
                <w:sz w:val="16"/>
                <w:szCs w:val="20"/>
                <w:lang w:val="hy-AM"/>
              </w:rPr>
              <w:t>ը</w:t>
            </w:r>
            <w:r w:rsidRPr="008818E7">
              <w:rPr>
                <w:rFonts w:ascii="GHEA Grapalat" w:hAnsi="GHEA Grapalat"/>
                <w:sz w:val="16"/>
                <w:szCs w:val="20"/>
              </w:rPr>
              <w:t xml:space="preserve"> </w:t>
            </w:r>
            <w:proofErr w:type="spellStart"/>
            <w:r w:rsidRPr="008818E7">
              <w:rPr>
                <w:rFonts w:ascii="GHEA Grapalat" w:hAnsi="GHEA Grapalat"/>
                <w:sz w:val="16"/>
                <w:szCs w:val="20"/>
              </w:rPr>
              <w:t>թղթային</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եղանակով</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ներկայաց</w:t>
            </w:r>
            <w:proofErr w:type="spellEnd"/>
            <w:r w:rsidRPr="008818E7">
              <w:rPr>
                <w:rFonts w:ascii="GHEA Grapalat" w:hAnsi="GHEA Grapalat"/>
                <w:sz w:val="16"/>
                <w:szCs w:val="20"/>
                <w:lang w:val="hy-AM"/>
              </w:rPr>
              <w:t>ված լի</w:t>
            </w:r>
            <w:proofErr w:type="spellStart"/>
            <w:r w:rsidRPr="008818E7">
              <w:rPr>
                <w:rFonts w:ascii="GHEA Grapalat" w:hAnsi="GHEA Grapalat"/>
                <w:sz w:val="16"/>
                <w:szCs w:val="20"/>
              </w:rPr>
              <w:t>նելու</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FE5AA0A" w14:textId="77777777" w:rsidR="00631658" w:rsidRPr="008818E7" w:rsidRDefault="00631658" w:rsidP="00CB0ADE">
            <w:pPr>
              <w:jc w:val="center"/>
              <w:rPr>
                <w:rFonts w:ascii="GHEA Grapalat" w:hAnsi="GHEA Grapalat"/>
                <w:sz w:val="16"/>
                <w:szCs w:val="20"/>
              </w:rPr>
            </w:pPr>
          </w:p>
        </w:tc>
      </w:tr>
      <w:tr w:rsidR="00631658" w:rsidRPr="00064ADD" w14:paraId="3AEBA1A7" w14:textId="77777777" w:rsidTr="00CB0ADE">
        <w:tc>
          <w:tcPr>
            <w:tcW w:w="720" w:type="dxa"/>
            <w:tcBorders>
              <w:top w:val="single" w:sz="4" w:space="0" w:color="auto"/>
              <w:left w:val="single" w:sz="4" w:space="0" w:color="auto"/>
              <w:bottom w:val="single" w:sz="4" w:space="0" w:color="auto"/>
              <w:right w:val="single" w:sz="4" w:space="0" w:color="auto"/>
            </w:tcBorders>
          </w:tcPr>
          <w:p w14:paraId="454AC9FC" w14:textId="77777777" w:rsidR="00631658" w:rsidRPr="008818E7" w:rsidRDefault="00631658" w:rsidP="00CB0ADE">
            <w:pPr>
              <w:jc w:val="center"/>
              <w:rPr>
                <w:rFonts w:ascii="GHEA Grapalat" w:hAnsi="GHEA Grapalat"/>
                <w:sz w:val="16"/>
                <w:szCs w:val="20"/>
                <w:lang w:val="hy-AM"/>
              </w:rPr>
            </w:pPr>
            <w:r w:rsidRPr="008818E7">
              <w:rPr>
                <w:rFonts w:ascii="GHEA Grapalat" w:hAnsi="GHEA Grapalat"/>
                <w:sz w:val="16"/>
                <w:szCs w:val="20"/>
              </w:rPr>
              <w:t>2</w:t>
            </w:r>
            <w:r w:rsidRPr="008818E7">
              <w:rPr>
                <w:rFonts w:ascii="GHEA Grapalat" w:hAnsi="GHEA Grapalat"/>
                <w:sz w:val="16"/>
                <w:szCs w:val="20"/>
                <w:lang w:val="hy-AM"/>
              </w:rPr>
              <w:t>3</w:t>
            </w:r>
            <w:r w:rsidRPr="008818E7">
              <w:rPr>
                <w:rFonts w:ascii="GHEA Grapalat" w:hAnsi="GHEA Grapalat"/>
                <w:sz w:val="16"/>
                <w:szCs w:val="20"/>
              </w:rPr>
              <w:t>.</w:t>
            </w:r>
            <w:r w:rsidRPr="008818E7">
              <w:rPr>
                <w:rFonts w:ascii="GHEA Grapalat" w:hAnsi="GHEA Grapalat"/>
                <w:sz w:val="16"/>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1339FFD" w14:textId="77777777" w:rsidR="00631658" w:rsidRPr="008818E7" w:rsidRDefault="00631658" w:rsidP="00CB0ADE">
            <w:pPr>
              <w:jc w:val="center"/>
              <w:rPr>
                <w:rFonts w:ascii="GHEA Grapalat" w:hAnsi="GHEA Grapalat"/>
                <w:sz w:val="16"/>
                <w:szCs w:val="20"/>
                <w:lang w:val="hy-AM"/>
              </w:rPr>
            </w:pPr>
            <w:r w:rsidRPr="008818E7">
              <w:rPr>
                <w:rFonts w:ascii="GHEA Grapalat" w:hAnsi="GHEA Grapalat"/>
                <w:sz w:val="16"/>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48D85C7" w14:textId="77777777" w:rsidR="00631658" w:rsidRPr="008818E7" w:rsidRDefault="00661F39" w:rsidP="00CB0ADE">
            <w:pPr>
              <w:jc w:val="center"/>
              <w:rPr>
                <w:rFonts w:ascii="GHEA Grapalat" w:hAnsi="GHEA Grapalat"/>
                <w:sz w:val="16"/>
                <w:szCs w:val="20"/>
              </w:rPr>
            </w:pPr>
            <w:proofErr w:type="spellStart"/>
            <w:r w:rsidRPr="008818E7">
              <w:rPr>
                <w:rFonts w:ascii="GHEA Grapalat" w:hAnsi="GHEA Grapalat"/>
                <w:sz w:val="16"/>
                <w:szCs w:val="20"/>
              </w:rPr>
              <w:t>Պ</w:t>
            </w:r>
            <w:r w:rsidR="00631658" w:rsidRPr="008818E7">
              <w:rPr>
                <w:rFonts w:ascii="GHEA Grapalat" w:hAnsi="GHEA Grapalat"/>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51E71B" w14:textId="77777777" w:rsidR="00631658" w:rsidRPr="008818E7" w:rsidRDefault="00631658" w:rsidP="00CB0ADE">
            <w:pPr>
              <w:jc w:val="center"/>
              <w:rPr>
                <w:rFonts w:ascii="GHEA Grapalat" w:hAnsi="GHEA Grapalat"/>
                <w:sz w:val="16"/>
                <w:szCs w:val="20"/>
              </w:rPr>
            </w:pPr>
            <w:proofErr w:type="spellStart"/>
            <w:r w:rsidRPr="008818E7">
              <w:rPr>
                <w:rFonts w:ascii="GHEA Grapalat" w:hAnsi="GHEA Grapalat"/>
                <w:sz w:val="16"/>
                <w:szCs w:val="20"/>
              </w:rPr>
              <w:t>պարտադիր</w:t>
            </w:r>
            <w:proofErr w:type="spellEnd"/>
          </w:p>
          <w:p w14:paraId="251BB90C" w14:textId="77777777" w:rsidR="00631658" w:rsidRPr="008818E7" w:rsidRDefault="00631658" w:rsidP="00CB0ADE">
            <w:pPr>
              <w:jc w:val="center"/>
              <w:rPr>
                <w:rFonts w:ascii="GHEA Grapalat" w:hAnsi="GHEA Grapalat"/>
                <w:sz w:val="16"/>
                <w:szCs w:val="20"/>
              </w:rPr>
            </w:pPr>
            <w:proofErr w:type="spellStart"/>
            <w:r w:rsidRPr="008818E7">
              <w:rPr>
                <w:rFonts w:ascii="GHEA Grapalat" w:hAnsi="GHEA Grapalat"/>
                <w:sz w:val="16"/>
                <w:szCs w:val="20"/>
              </w:rPr>
              <w:t>վճարողին</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սպասարկող</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ֆինանսական</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կազմակերպության</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մասնաճյուղի</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կողմից</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պարտադիր</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նշվում</w:t>
            </w:r>
            <w:proofErr w:type="spellEnd"/>
            <w:r w:rsidRPr="008818E7">
              <w:rPr>
                <w:rFonts w:ascii="GHEA Grapalat" w:hAnsi="GHEA Grapalat"/>
                <w:sz w:val="16"/>
                <w:szCs w:val="20"/>
              </w:rPr>
              <w:t xml:space="preserve"> է </w:t>
            </w:r>
            <w:proofErr w:type="spellStart"/>
            <w:r w:rsidRPr="008818E7">
              <w:rPr>
                <w:rFonts w:ascii="GHEA Grapalat" w:hAnsi="GHEA Grapalat"/>
                <w:sz w:val="16"/>
                <w:szCs w:val="20"/>
              </w:rPr>
              <w:t>պահանջագրի</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կատարման</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ամսաթիվը</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ժամը</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3396CAB7" w14:textId="77777777" w:rsidR="00631658" w:rsidRPr="008818E7" w:rsidRDefault="00631658" w:rsidP="00CB0ADE">
            <w:pPr>
              <w:jc w:val="center"/>
              <w:rPr>
                <w:rFonts w:ascii="GHEA Grapalat" w:hAnsi="GHEA Grapalat"/>
                <w:sz w:val="16"/>
                <w:szCs w:val="20"/>
              </w:rPr>
            </w:pPr>
          </w:p>
        </w:tc>
      </w:tr>
      <w:tr w:rsidR="00631658" w:rsidRPr="00064ADD" w14:paraId="1E0F7C2E" w14:textId="77777777" w:rsidTr="00CB0ADE">
        <w:tc>
          <w:tcPr>
            <w:tcW w:w="720" w:type="dxa"/>
            <w:tcBorders>
              <w:top w:val="single" w:sz="4" w:space="0" w:color="auto"/>
              <w:left w:val="single" w:sz="4" w:space="0" w:color="auto"/>
              <w:bottom w:val="single" w:sz="4" w:space="0" w:color="auto"/>
              <w:right w:val="single" w:sz="4" w:space="0" w:color="auto"/>
            </w:tcBorders>
          </w:tcPr>
          <w:p w14:paraId="7CA54EF8" w14:textId="77777777" w:rsidR="00631658" w:rsidRPr="008818E7" w:rsidRDefault="00631658" w:rsidP="00CB0ADE">
            <w:pPr>
              <w:jc w:val="center"/>
              <w:rPr>
                <w:rFonts w:ascii="GHEA Grapalat" w:hAnsi="GHEA Grapalat"/>
                <w:sz w:val="16"/>
                <w:szCs w:val="20"/>
              </w:rPr>
            </w:pPr>
            <w:r w:rsidRPr="008818E7">
              <w:rPr>
                <w:rFonts w:ascii="GHEA Grapalat" w:hAnsi="GHEA Grapalat"/>
                <w:sz w:val="16"/>
                <w:szCs w:val="20"/>
              </w:rPr>
              <w:t>2</w:t>
            </w:r>
            <w:r w:rsidRPr="008818E7">
              <w:rPr>
                <w:rFonts w:ascii="GHEA Grapalat" w:hAnsi="GHEA Grapalat"/>
                <w:sz w:val="16"/>
                <w:szCs w:val="20"/>
                <w:lang w:val="hy-AM"/>
              </w:rPr>
              <w:t>4</w:t>
            </w:r>
            <w:r w:rsidRPr="008818E7">
              <w:rPr>
                <w:rFonts w:ascii="GHEA Grapalat" w:hAnsi="GHEA Grapalat"/>
                <w:sz w:val="16"/>
                <w:szCs w:val="20"/>
              </w:rPr>
              <w:t>.ա.</w:t>
            </w:r>
          </w:p>
        </w:tc>
        <w:tc>
          <w:tcPr>
            <w:tcW w:w="1938" w:type="dxa"/>
            <w:tcBorders>
              <w:top w:val="single" w:sz="4" w:space="0" w:color="auto"/>
              <w:left w:val="single" w:sz="4" w:space="0" w:color="auto"/>
              <w:bottom w:val="single" w:sz="4" w:space="0" w:color="auto"/>
              <w:right w:val="single" w:sz="4" w:space="0" w:color="auto"/>
            </w:tcBorders>
          </w:tcPr>
          <w:p w14:paraId="6CD36EFC" w14:textId="77777777" w:rsidR="00631658" w:rsidRPr="008818E7" w:rsidRDefault="00631658" w:rsidP="00CB0ADE">
            <w:pPr>
              <w:jc w:val="center"/>
              <w:rPr>
                <w:rFonts w:ascii="GHEA Grapalat" w:hAnsi="GHEA Grapalat"/>
                <w:sz w:val="16"/>
                <w:szCs w:val="20"/>
              </w:rPr>
            </w:pPr>
            <w:proofErr w:type="spellStart"/>
            <w:r w:rsidRPr="008818E7">
              <w:rPr>
                <w:rFonts w:ascii="GHEA Grapalat" w:hAnsi="GHEA Grapalat"/>
                <w:sz w:val="16"/>
                <w:szCs w:val="20"/>
              </w:rPr>
              <w:t>շահառուին</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սպասարկող</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ֆինանսական</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կազմակերպության</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մասնաճյուղի</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աշխատակցի</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655B329" w14:textId="77777777" w:rsidR="00631658" w:rsidRPr="008818E7" w:rsidRDefault="00661F39" w:rsidP="00CB0ADE">
            <w:pPr>
              <w:jc w:val="center"/>
              <w:rPr>
                <w:rFonts w:ascii="GHEA Grapalat" w:hAnsi="GHEA Grapalat"/>
                <w:sz w:val="16"/>
                <w:szCs w:val="20"/>
              </w:rPr>
            </w:pPr>
            <w:proofErr w:type="spellStart"/>
            <w:r w:rsidRPr="008818E7">
              <w:rPr>
                <w:rFonts w:ascii="GHEA Grapalat" w:hAnsi="GHEA Grapalat"/>
                <w:sz w:val="16"/>
                <w:szCs w:val="20"/>
              </w:rPr>
              <w:t>Պ</w:t>
            </w:r>
            <w:r w:rsidR="00631658" w:rsidRPr="008818E7">
              <w:rPr>
                <w:rFonts w:ascii="GHEA Grapalat" w:hAnsi="GHEA Grapalat"/>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0C6D7E1" w14:textId="77777777" w:rsidR="00631658" w:rsidRPr="008818E7" w:rsidRDefault="00631658" w:rsidP="00CB0ADE">
            <w:pPr>
              <w:jc w:val="center"/>
              <w:rPr>
                <w:rFonts w:ascii="GHEA Grapalat" w:hAnsi="GHEA Grapalat"/>
                <w:sz w:val="16"/>
                <w:szCs w:val="20"/>
              </w:rPr>
            </w:pPr>
            <w:proofErr w:type="spellStart"/>
            <w:r w:rsidRPr="008818E7">
              <w:rPr>
                <w:rFonts w:ascii="GHEA Grapalat" w:hAnsi="GHEA Grapalat"/>
                <w:sz w:val="16"/>
                <w:szCs w:val="20"/>
              </w:rPr>
              <w:t>ոչ</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պարտադիր</w:t>
            </w:r>
            <w:proofErr w:type="spellEnd"/>
          </w:p>
          <w:p w14:paraId="07549E1F" w14:textId="77777777" w:rsidR="00631658" w:rsidRPr="008818E7" w:rsidRDefault="00631658" w:rsidP="00CB0ADE">
            <w:pPr>
              <w:jc w:val="center"/>
              <w:rPr>
                <w:rFonts w:ascii="GHEA Grapalat" w:hAnsi="GHEA Grapalat"/>
                <w:sz w:val="16"/>
                <w:szCs w:val="20"/>
              </w:rPr>
            </w:pPr>
            <w:r w:rsidRPr="008818E7">
              <w:rPr>
                <w:rFonts w:ascii="GHEA Grapalat" w:hAnsi="GHEA Grapalat"/>
                <w:sz w:val="16"/>
                <w:szCs w:val="20"/>
                <w:lang w:val="hy-AM"/>
              </w:rPr>
              <w:t xml:space="preserve">լրացվում է </w:t>
            </w:r>
            <w:proofErr w:type="spellStart"/>
            <w:r w:rsidRPr="008818E7">
              <w:rPr>
                <w:rFonts w:ascii="GHEA Grapalat" w:hAnsi="GHEA Grapalat"/>
                <w:sz w:val="16"/>
                <w:szCs w:val="20"/>
              </w:rPr>
              <w:t>վճարման</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պահանջագիրը</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շահառուին</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սպասարկող</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ֆինանսական</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կազմակերպության</w:t>
            </w:r>
            <w:proofErr w:type="spellEnd"/>
            <w:r w:rsidRPr="008818E7">
              <w:rPr>
                <w:rFonts w:ascii="GHEA Grapalat" w:hAnsi="GHEA Grapalat"/>
                <w:sz w:val="16"/>
                <w:szCs w:val="20"/>
                <w:lang w:val="hy-AM"/>
              </w:rPr>
              <w:t xml:space="preserve">ը </w:t>
            </w:r>
            <w:r w:rsidRPr="008818E7">
              <w:rPr>
                <w:rFonts w:ascii="GHEA Grapalat" w:hAnsi="GHEA Grapalat"/>
                <w:sz w:val="16"/>
                <w:szCs w:val="20"/>
              </w:rPr>
              <w:t xml:space="preserve"> </w:t>
            </w:r>
            <w:proofErr w:type="spellStart"/>
            <w:r w:rsidRPr="008818E7">
              <w:rPr>
                <w:rFonts w:ascii="GHEA Grapalat" w:hAnsi="GHEA Grapalat"/>
                <w:sz w:val="16"/>
                <w:szCs w:val="20"/>
              </w:rPr>
              <w:t>ներկայաց</w:t>
            </w:r>
            <w:proofErr w:type="spellEnd"/>
            <w:r w:rsidRPr="008818E7">
              <w:rPr>
                <w:rFonts w:ascii="GHEA Grapalat" w:hAnsi="GHEA Grapalat"/>
                <w:sz w:val="16"/>
                <w:szCs w:val="20"/>
                <w:lang w:val="hy-AM"/>
              </w:rPr>
              <w:t>վ</w:t>
            </w:r>
            <w:proofErr w:type="spellStart"/>
            <w:r w:rsidRPr="008818E7">
              <w:rPr>
                <w:rFonts w:ascii="GHEA Grapalat" w:hAnsi="GHEA Grapalat"/>
                <w:sz w:val="16"/>
                <w:szCs w:val="20"/>
              </w:rPr>
              <w:t>ելու</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դեպքում</w:t>
            </w:r>
            <w:proofErr w:type="spellEnd"/>
            <w:r w:rsidRPr="008818E7">
              <w:rPr>
                <w:rFonts w:ascii="GHEA Grapalat" w:hAnsi="GHEA Grapalat"/>
                <w:sz w:val="16"/>
                <w:szCs w:val="20"/>
                <w:lang w:val="hy-AM"/>
              </w:rPr>
              <w:t xml:space="preserve">, որտեղ </w:t>
            </w:r>
            <w:r w:rsidRPr="008818E7" w:rsidDel="00DF049B">
              <w:rPr>
                <w:rFonts w:ascii="GHEA Grapalat" w:hAnsi="GHEA Grapalat"/>
                <w:sz w:val="16"/>
                <w:szCs w:val="20"/>
                <w:lang w:val="hy-AM"/>
              </w:rPr>
              <w:t xml:space="preserve"> </w:t>
            </w:r>
            <w:r w:rsidRPr="008818E7">
              <w:rPr>
                <w:rFonts w:ascii="GHEA Grapalat" w:hAnsi="GHEA Grapalat"/>
                <w:sz w:val="16"/>
                <w:szCs w:val="20"/>
                <w:lang w:val="hy-AM"/>
              </w:rPr>
              <w:t xml:space="preserve"> </w:t>
            </w:r>
            <w:proofErr w:type="spellStart"/>
            <w:r w:rsidRPr="008818E7">
              <w:rPr>
                <w:rFonts w:ascii="GHEA Grapalat" w:hAnsi="GHEA Grapalat"/>
                <w:sz w:val="16"/>
                <w:szCs w:val="20"/>
              </w:rPr>
              <w:t>աշխատակցի</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ստորագրությունը</w:t>
            </w:r>
            <w:proofErr w:type="spellEnd"/>
            <w:r w:rsidRPr="008818E7">
              <w:rPr>
                <w:rFonts w:ascii="GHEA Grapalat" w:hAnsi="GHEA Grapalat"/>
                <w:sz w:val="16"/>
                <w:szCs w:val="20"/>
              </w:rPr>
              <w:t xml:space="preserve"> </w:t>
            </w:r>
            <w:r w:rsidRPr="008818E7">
              <w:rPr>
                <w:rFonts w:ascii="GHEA Grapalat" w:hAnsi="GHEA Grapalat"/>
                <w:sz w:val="16"/>
                <w:szCs w:val="20"/>
                <w:lang w:val="hy-AM"/>
              </w:rPr>
              <w:t xml:space="preserve">դրվում է </w:t>
            </w:r>
            <w:proofErr w:type="spellStart"/>
            <w:r w:rsidRPr="008818E7">
              <w:rPr>
                <w:rFonts w:ascii="GHEA Grapalat" w:hAnsi="GHEA Grapalat"/>
                <w:sz w:val="16"/>
                <w:szCs w:val="20"/>
              </w:rPr>
              <w:t>թղթային</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եղանակով</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ներկայաց</w:t>
            </w:r>
            <w:proofErr w:type="spellEnd"/>
            <w:r w:rsidRPr="008818E7">
              <w:rPr>
                <w:rFonts w:ascii="GHEA Grapalat" w:hAnsi="GHEA Grapalat"/>
                <w:sz w:val="16"/>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442B465" w14:textId="77777777" w:rsidR="00631658" w:rsidRPr="008818E7" w:rsidRDefault="00631658" w:rsidP="00CB0ADE">
            <w:pPr>
              <w:jc w:val="center"/>
              <w:rPr>
                <w:rFonts w:ascii="GHEA Grapalat" w:hAnsi="GHEA Grapalat"/>
                <w:sz w:val="16"/>
                <w:szCs w:val="20"/>
              </w:rPr>
            </w:pPr>
          </w:p>
        </w:tc>
      </w:tr>
      <w:tr w:rsidR="00631658" w:rsidRPr="00064ADD" w14:paraId="50E1A177" w14:textId="77777777" w:rsidTr="00CB0ADE">
        <w:tc>
          <w:tcPr>
            <w:tcW w:w="720" w:type="dxa"/>
            <w:tcBorders>
              <w:top w:val="single" w:sz="4" w:space="0" w:color="auto"/>
              <w:left w:val="single" w:sz="4" w:space="0" w:color="auto"/>
              <w:bottom w:val="single" w:sz="4" w:space="0" w:color="auto"/>
              <w:right w:val="single" w:sz="4" w:space="0" w:color="auto"/>
            </w:tcBorders>
          </w:tcPr>
          <w:p w14:paraId="531BC35B" w14:textId="77777777" w:rsidR="00631658" w:rsidRPr="008818E7" w:rsidRDefault="00631658" w:rsidP="00CB0ADE">
            <w:pPr>
              <w:jc w:val="center"/>
              <w:rPr>
                <w:rFonts w:ascii="GHEA Grapalat" w:hAnsi="GHEA Grapalat"/>
                <w:sz w:val="16"/>
                <w:szCs w:val="20"/>
              </w:rPr>
            </w:pPr>
            <w:r w:rsidRPr="008818E7">
              <w:rPr>
                <w:rFonts w:ascii="GHEA Grapalat" w:hAnsi="GHEA Grapalat"/>
                <w:sz w:val="16"/>
                <w:szCs w:val="20"/>
              </w:rPr>
              <w:t>2</w:t>
            </w:r>
            <w:r w:rsidRPr="008818E7">
              <w:rPr>
                <w:rFonts w:ascii="GHEA Grapalat" w:hAnsi="GHEA Grapalat"/>
                <w:sz w:val="16"/>
                <w:szCs w:val="20"/>
                <w:lang w:val="hy-AM"/>
              </w:rPr>
              <w:t>4</w:t>
            </w:r>
            <w:r w:rsidRPr="008818E7">
              <w:rPr>
                <w:rFonts w:ascii="GHEA Grapalat" w:hAnsi="GHEA Grapalat"/>
                <w:sz w:val="16"/>
                <w:szCs w:val="20"/>
              </w:rPr>
              <w:t>.բ.</w:t>
            </w:r>
          </w:p>
        </w:tc>
        <w:tc>
          <w:tcPr>
            <w:tcW w:w="1938" w:type="dxa"/>
            <w:tcBorders>
              <w:top w:val="single" w:sz="4" w:space="0" w:color="auto"/>
              <w:left w:val="single" w:sz="4" w:space="0" w:color="auto"/>
              <w:bottom w:val="single" w:sz="4" w:space="0" w:color="auto"/>
              <w:right w:val="single" w:sz="4" w:space="0" w:color="auto"/>
            </w:tcBorders>
          </w:tcPr>
          <w:p w14:paraId="6B22614F" w14:textId="77777777" w:rsidR="00631658" w:rsidRPr="008818E7" w:rsidRDefault="00631658" w:rsidP="00CB0ADE">
            <w:pPr>
              <w:jc w:val="center"/>
              <w:rPr>
                <w:rFonts w:ascii="GHEA Grapalat" w:hAnsi="GHEA Grapalat"/>
                <w:sz w:val="16"/>
                <w:szCs w:val="20"/>
              </w:rPr>
            </w:pPr>
            <w:proofErr w:type="spellStart"/>
            <w:r w:rsidRPr="008818E7">
              <w:rPr>
                <w:rFonts w:ascii="GHEA Grapalat" w:hAnsi="GHEA Grapalat"/>
                <w:sz w:val="16"/>
                <w:szCs w:val="20"/>
              </w:rPr>
              <w:t>շահառռւին</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սպասարկող</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ֆինանսական</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կազմակերպության</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մասնաճյուղի</w:t>
            </w:r>
            <w:proofErr w:type="spellEnd"/>
            <w:r w:rsidRPr="008818E7">
              <w:rPr>
                <w:rFonts w:ascii="GHEA Grapalat" w:hAnsi="GHEA Grapalat"/>
                <w:sz w:val="16"/>
                <w:szCs w:val="20"/>
              </w:rPr>
              <w:t xml:space="preserve">) </w:t>
            </w:r>
            <w:r w:rsidRPr="008818E7">
              <w:rPr>
                <w:rFonts w:ascii="GHEA Grapalat" w:hAnsi="GHEA Grapalat"/>
                <w:sz w:val="16"/>
                <w:szCs w:val="20"/>
                <w:lang w:val="hy-AM"/>
              </w:rPr>
              <w:t>դրոշմա</w:t>
            </w:r>
            <w:proofErr w:type="spellStart"/>
            <w:r w:rsidRPr="008818E7">
              <w:rPr>
                <w:rFonts w:ascii="GHEA Grapalat" w:hAnsi="GHEA Grapalat"/>
                <w:sz w:val="16"/>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20FBF914" w14:textId="77777777" w:rsidR="00631658" w:rsidRPr="008818E7" w:rsidRDefault="00661F39" w:rsidP="00CB0ADE">
            <w:pPr>
              <w:jc w:val="center"/>
              <w:rPr>
                <w:rFonts w:ascii="GHEA Grapalat" w:hAnsi="GHEA Grapalat"/>
                <w:sz w:val="16"/>
                <w:szCs w:val="20"/>
              </w:rPr>
            </w:pPr>
            <w:proofErr w:type="spellStart"/>
            <w:r w:rsidRPr="008818E7">
              <w:rPr>
                <w:rFonts w:ascii="GHEA Grapalat" w:hAnsi="GHEA Grapalat"/>
                <w:sz w:val="16"/>
                <w:szCs w:val="20"/>
              </w:rPr>
              <w:t>Պ</w:t>
            </w:r>
            <w:r w:rsidR="00631658" w:rsidRPr="008818E7">
              <w:rPr>
                <w:rFonts w:ascii="GHEA Grapalat" w:hAnsi="GHEA Grapalat"/>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D8F44F6" w14:textId="77777777" w:rsidR="00631658" w:rsidRPr="008818E7" w:rsidRDefault="00631658" w:rsidP="00CB0ADE">
            <w:pPr>
              <w:jc w:val="center"/>
              <w:rPr>
                <w:rFonts w:ascii="GHEA Grapalat" w:hAnsi="GHEA Grapalat"/>
                <w:sz w:val="16"/>
                <w:szCs w:val="20"/>
              </w:rPr>
            </w:pPr>
            <w:r w:rsidRPr="008818E7">
              <w:rPr>
                <w:rFonts w:ascii="GHEA Grapalat" w:hAnsi="GHEA Grapalat"/>
                <w:sz w:val="16"/>
                <w:szCs w:val="20"/>
                <w:lang w:val="hy-AM"/>
              </w:rPr>
              <w:t xml:space="preserve">ոչ </w:t>
            </w:r>
            <w:proofErr w:type="spellStart"/>
            <w:r w:rsidRPr="008818E7">
              <w:rPr>
                <w:rFonts w:ascii="GHEA Grapalat" w:hAnsi="GHEA Grapalat"/>
                <w:sz w:val="16"/>
                <w:szCs w:val="20"/>
              </w:rPr>
              <w:t>պարտադիր</w:t>
            </w:r>
            <w:proofErr w:type="spellEnd"/>
          </w:p>
          <w:p w14:paraId="7C558341" w14:textId="77777777" w:rsidR="00631658" w:rsidRPr="008818E7" w:rsidRDefault="00631658" w:rsidP="00CB0ADE">
            <w:pPr>
              <w:jc w:val="center"/>
              <w:rPr>
                <w:rFonts w:ascii="GHEA Grapalat" w:hAnsi="GHEA Grapalat"/>
                <w:sz w:val="16"/>
                <w:szCs w:val="20"/>
              </w:rPr>
            </w:pPr>
            <w:r w:rsidRPr="008818E7">
              <w:rPr>
                <w:rFonts w:ascii="GHEA Grapalat" w:hAnsi="GHEA Grapalat"/>
                <w:sz w:val="16"/>
                <w:szCs w:val="20"/>
                <w:lang w:val="hy-AM"/>
              </w:rPr>
              <w:t xml:space="preserve">լրացվում է </w:t>
            </w:r>
            <w:proofErr w:type="spellStart"/>
            <w:r w:rsidRPr="008818E7">
              <w:rPr>
                <w:rFonts w:ascii="GHEA Grapalat" w:hAnsi="GHEA Grapalat"/>
                <w:sz w:val="16"/>
                <w:szCs w:val="20"/>
              </w:rPr>
              <w:t>վճարման</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պահանջագիրը</w:t>
            </w:r>
            <w:proofErr w:type="spellEnd"/>
            <w:r w:rsidRPr="008818E7">
              <w:rPr>
                <w:rFonts w:ascii="GHEA Grapalat" w:hAnsi="GHEA Grapalat"/>
                <w:sz w:val="16"/>
                <w:szCs w:val="20"/>
              </w:rPr>
              <w:t xml:space="preserve"> </w:t>
            </w:r>
            <w:r w:rsidRPr="008818E7">
              <w:rPr>
                <w:rFonts w:ascii="GHEA Grapalat" w:hAnsi="GHEA Grapalat"/>
                <w:sz w:val="16"/>
                <w:szCs w:val="20"/>
                <w:lang w:val="hy-AM"/>
              </w:rPr>
              <w:t xml:space="preserve">վերջինիս </w:t>
            </w:r>
            <w:proofErr w:type="spellStart"/>
            <w:r w:rsidRPr="008818E7">
              <w:rPr>
                <w:rFonts w:ascii="GHEA Grapalat" w:hAnsi="GHEA Grapalat"/>
                <w:sz w:val="16"/>
                <w:szCs w:val="20"/>
              </w:rPr>
              <w:t>ներկայաց</w:t>
            </w:r>
            <w:proofErr w:type="spellEnd"/>
            <w:r w:rsidRPr="008818E7">
              <w:rPr>
                <w:rFonts w:ascii="GHEA Grapalat" w:hAnsi="GHEA Grapalat"/>
                <w:sz w:val="16"/>
                <w:szCs w:val="20"/>
                <w:lang w:val="hy-AM"/>
              </w:rPr>
              <w:t>վ</w:t>
            </w:r>
            <w:proofErr w:type="spellStart"/>
            <w:r w:rsidRPr="008818E7">
              <w:rPr>
                <w:rFonts w:ascii="GHEA Grapalat" w:hAnsi="GHEA Grapalat"/>
                <w:sz w:val="16"/>
                <w:szCs w:val="20"/>
              </w:rPr>
              <w:t>ելու</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դեպքում</w:t>
            </w:r>
            <w:proofErr w:type="spellEnd"/>
            <w:r w:rsidRPr="008818E7">
              <w:rPr>
                <w:rFonts w:ascii="GHEA Grapalat" w:hAnsi="GHEA Grapalat"/>
                <w:sz w:val="16"/>
                <w:szCs w:val="20"/>
                <w:lang w:val="hy-AM"/>
              </w:rPr>
              <w:t xml:space="preserve">, որտեղ </w:t>
            </w:r>
            <w:r w:rsidRPr="008818E7" w:rsidDel="00DF049B">
              <w:rPr>
                <w:rFonts w:ascii="GHEA Grapalat" w:hAnsi="GHEA Grapalat"/>
                <w:sz w:val="16"/>
                <w:szCs w:val="20"/>
                <w:lang w:val="hy-AM"/>
              </w:rPr>
              <w:t xml:space="preserve"> </w:t>
            </w:r>
            <w:r w:rsidRPr="008818E7">
              <w:rPr>
                <w:rFonts w:ascii="GHEA Grapalat" w:hAnsi="GHEA Grapalat"/>
                <w:sz w:val="16"/>
                <w:szCs w:val="20"/>
                <w:lang w:val="hy-AM"/>
              </w:rPr>
              <w:t xml:space="preserve"> դրոշմակնիքը</w:t>
            </w:r>
            <w:r w:rsidRPr="008818E7">
              <w:rPr>
                <w:rFonts w:ascii="GHEA Grapalat" w:hAnsi="GHEA Grapalat"/>
                <w:sz w:val="16"/>
                <w:szCs w:val="20"/>
              </w:rPr>
              <w:t xml:space="preserve"> </w:t>
            </w:r>
            <w:r w:rsidRPr="008818E7">
              <w:rPr>
                <w:rFonts w:ascii="GHEA Grapalat" w:hAnsi="GHEA Grapalat"/>
                <w:sz w:val="16"/>
                <w:szCs w:val="20"/>
                <w:lang w:val="hy-AM"/>
              </w:rPr>
              <w:t xml:space="preserve">դրվում է </w:t>
            </w:r>
            <w:proofErr w:type="spellStart"/>
            <w:r w:rsidRPr="008818E7">
              <w:rPr>
                <w:rFonts w:ascii="GHEA Grapalat" w:hAnsi="GHEA Grapalat"/>
                <w:sz w:val="16"/>
                <w:szCs w:val="20"/>
              </w:rPr>
              <w:t>թղթային</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եղանակով</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ներկայաց</w:t>
            </w:r>
            <w:proofErr w:type="spellEnd"/>
            <w:r w:rsidRPr="008818E7">
              <w:rPr>
                <w:rFonts w:ascii="GHEA Grapalat" w:hAnsi="GHEA Grapalat"/>
                <w:sz w:val="16"/>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995869" w14:textId="77777777" w:rsidR="00631658" w:rsidRPr="008818E7" w:rsidRDefault="00631658" w:rsidP="00CB0ADE">
            <w:pPr>
              <w:jc w:val="center"/>
              <w:rPr>
                <w:rFonts w:ascii="GHEA Grapalat" w:hAnsi="GHEA Grapalat"/>
                <w:sz w:val="16"/>
                <w:szCs w:val="20"/>
              </w:rPr>
            </w:pPr>
          </w:p>
        </w:tc>
      </w:tr>
      <w:tr w:rsidR="00631658" w:rsidRPr="00064ADD" w14:paraId="3583A5FA" w14:textId="77777777" w:rsidTr="00CB0ADE">
        <w:tc>
          <w:tcPr>
            <w:tcW w:w="720" w:type="dxa"/>
            <w:tcBorders>
              <w:top w:val="single" w:sz="4" w:space="0" w:color="auto"/>
              <w:left w:val="single" w:sz="4" w:space="0" w:color="auto"/>
              <w:bottom w:val="single" w:sz="4" w:space="0" w:color="auto"/>
              <w:right w:val="single" w:sz="4" w:space="0" w:color="auto"/>
            </w:tcBorders>
          </w:tcPr>
          <w:p w14:paraId="7AFC2CAA" w14:textId="77777777" w:rsidR="00631658" w:rsidRPr="008818E7" w:rsidRDefault="00631658" w:rsidP="00CB0ADE">
            <w:pPr>
              <w:jc w:val="center"/>
              <w:rPr>
                <w:rFonts w:ascii="GHEA Grapalat" w:hAnsi="GHEA Grapalat"/>
                <w:sz w:val="16"/>
                <w:szCs w:val="20"/>
              </w:rPr>
            </w:pPr>
            <w:r w:rsidRPr="008818E7">
              <w:rPr>
                <w:rFonts w:ascii="GHEA Grapalat" w:hAnsi="GHEA Grapalat"/>
                <w:sz w:val="16"/>
                <w:szCs w:val="20"/>
              </w:rPr>
              <w:t>2</w:t>
            </w:r>
            <w:r w:rsidRPr="008818E7">
              <w:rPr>
                <w:rFonts w:ascii="GHEA Grapalat" w:hAnsi="GHEA Grapalat"/>
                <w:sz w:val="16"/>
                <w:szCs w:val="20"/>
                <w:lang w:val="hy-AM"/>
              </w:rPr>
              <w:t>4</w:t>
            </w:r>
            <w:r w:rsidRPr="008818E7">
              <w:rPr>
                <w:rFonts w:ascii="GHEA Grapalat" w:hAnsi="GHEA Grapalat"/>
                <w:sz w:val="16"/>
                <w:szCs w:val="20"/>
              </w:rPr>
              <w:t>.գ</w:t>
            </w:r>
          </w:p>
        </w:tc>
        <w:tc>
          <w:tcPr>
            <w:tcW w:w="1938" w:type="dxa"/>
            <w:tcBorders>
              <w:top w:val="single" w:sz="4" w:space="0" w:color="auto"/>
              <w:left w:val="single" w:sz="4" w:space="0" w:color="auto"/>
              <w:bottom w:val="single" w:sz="4" w:space="0" w:color="auto"/>
              <w:right w:val="single" w:sz="4" w:space="0" w:color="auto"/>
            </w:tcBorders>
          </w:tcPr>
          <w:p w14:paraId="374A7F2D" w14:textId="77777777" w:rsidR="00631658" w:rsidRPr="008818E7" w:rsidRDefault="00631658" w:rsidP="00CB0ADE">
            <w:pPr>
              <w:jc w:val="center"/>
              <w:rPr>
                <w:rFonts w:ascii="GHEA Grapalat" w:hAnsi="GHEA Grapalat"/>
                <w:sz w:val="16"/>
                <w:szCs w:val="20"/>
              </w:rPr>
            </w:pPr>
            <w:proofErr w:type="spellStart"/>
            <w:r w:rsidRPr="008818E7">
              <w:rPr>
                <w:rFonts w:ascii="GHEA Grapalat" w:hAnsi="GHEA Grapalat"/>
                <w:sz w:val="16"/>
                <w:szCs w:val="20"/>
              </w:rPr>
              <w:t>շահառռւին</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սպասարկող</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ֆինանսական</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կազմակերպության</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ամսաթիվը</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ժամը</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3FFDC048" w14:textId="77777777" w:rsidR="00631658" w:rsidRPr="008818E7" w:rsidRDefault="00661F39" w:rsidP="00CB0ADE">
            <w:pPr>
              <w:jc w:val="center"/>
              <w:rPr>
                <w:rFonts w:ascii="GHEA Grapalat" w:hAnsi="GHEA Grapalat"/>
                <w:sz w:val="16"/>
                <w:szCs w:val="20"/>
              </w:rPr>
            </w:pPr>
            <w:proofErr w:type="spellStart"/>
            <w:r w:rsidRPr="008818E7">
              <w:rPr>
                <w:rFonts w:ascii="GHEA Grapalat" w:hAnsi="GHEA Grapalat"/>
                <w:sz w:val="16"/>
                <w:szCs w:val="20"/>
              </w:rPr>
              <w:t>Պ</w:t>
            </w:r>
            <w:r w:rsidR="00631658" w:rsidRPr="008818E7">
              <w:rPr>
                <w:rFonts w:ascii="GHEA Grapalat" w:hAnsi="GHEA Grapalat"/>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4C66952" w14:textId="77777777" w:rsidR="00631658" w:rsidRPr="008818E7" w:rsidRDefault="00631658" w:rsidP="00CB0ADE">
            <w:pPr>
              <w:jc w:val="center"/>
              <w:rPr>
                <w:rFonts w:ascii="GHEA Grapalat" w:hAnsi="GHEA Grapalat"/>
                <w:sz w:val="16"/>
                <w:szCs w:val="20"/>
              </w:rPr>
            </w:pPr>
            <w:r w:rsidRPr="008818E7">
              <w:rPr>
                <w:rFonts w:ascii="GHEA Grapalat" w:hAnsi="GHEA Grapalat"/>
                <w:sz w:val="16"/>
                <w:szCs w:val="20"/>
                <w:lang w:val="hy-AM"/>
              </w:rPr>
              <w:t xml:space="preserve">ոչ </w:t>
            </w:r>
            <w:proofErr w:type="spellStart"/>
            <w:r w:rsidRPr="008818E7">
              <w:rPr>
                <w:rFonts w:ascii="GHEA Grapalat" w:hAnsi="GHEA Grapalat"/>
                <w:sz w:val="16"/>
                <w:szCs w:val="20"/>
              </w:rPr>
              <w:t>պարտադիր</w:t>
            </w:r>
            <w:proofErr w:type="spellEnd"/>
          </w:p>
          <w:p w14:paraId="4AC31620" w14:textId="77777777" w:rsidR="00631658" w:rsidRPr="008818E7" w:rsidRDefault="00631658" w:rsidP="00CB0ADE">
            <w:pPr>
              <w:jc w:val="center"/>
              <w:rPr>
                <w:rFonts w:ascii="GHEA Grapalat" w:hAnsi="GHEA Grapalat"/>
                <w:sz w:val="16"/>
                <w:szCs w:val="20"/>
              </w:rPr>
            </w:pPr>
            <w:r w:rsidRPr="008818E7">
              <w:rPr>
                <w:rFonts w:ascii="GHEA Grapalat" w:hAnsi="GHEA Grapalat"/>
                <w:sz w:val="16"/>
                <w:szCs w:val="20"/>
                <w:lang w:val="hy-AM"/>
              </w:rPr>
              <w:t xml:space="preserve">լրացվում է </w:t>
            </w:r>
            <w:proofErr w:type="spellStart"/>
            <w:r w:rsidRPr="008818E7">
              <w:rPr>
                <w:rFonts w:ascii="GHEA Grapalat" w:hAnsi="GHEA Grapalat"/>
                <w:sz w:val="16"/>
                <w:szCs w:val="20"/>
              </w:rPr>
              <w:t>վճարման</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պահանջագիրը</w:t>
            </w:r>
            <w:proofErr w:type="spellEnd"/>
            <w:r w:rsidRPr="008818E7">
              <w:rPr>
                <w:rFonts w:ascii="GHEA Grapalat" w:hAnsi="GHEA Grapalat"/>
                <w:sz w:val="16"/>
                <w:szCs w:val="20"/>
              </w:rPr>
              <w:t xml:space="preserve"> </w:t>
            </w:r>
            <w:r w:rsidRPr="008818E7">
              <w:rPr>
                <w:rFonts w:ascii="GHEA Grapalat" w:hAnsi="GHEA Grapalat"/>
                <w:sz w:val="16"/>
                <w:szCs w:val="20"/>
                <w:lang w:val="hy-AM"/>
              </w:rPr>
              <w:t xml:space="preserve">վերջինիս </w:t>
            </w:r>
            <w:proofErr w:type="spellStart"/>
            <w:r w:rsidRPr="008818E7">
              <w:rPr>
                <w:rFonts w:ascii="GHEA Grapalat" w:hAnsi="GHEA Grapalat"/>
                <w:sz w:val="16"/>
                <w:szCs w:val="20"/>
              </w:rPr>
              <w:t>ներկայաց</w:t>
            </w:r>
            <w:proofErr w:type="spellEnd"/>
            <w:r w:rsidRPr="008818E7">
              <w:rPr>
                <w:rFonts w:ascii="GHEA Grapalat" w:hAnsi="GHEA Grapalat"/>
                <w:sz w:val="16"/>
                <w:szCs w:val="20"/>
                <w:lang w:val="hy-AM"/>
              </w:rPr>
              <w:t>վ</w:t>
            </w:r>
            <w:proofErr w:type="spellStart"/>
            <w:r w:rsidRPr="008818E7">
              <w:rPr>
                <w:rFonts w:ascii="GHEA Grapalat" w:hAnsi="GHEA Grapalat"/>
                <w:sz w:val="16"/>
                <w:szCs w:val="20"/>
              </w:rPr>
              <w:t>ելու</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դեպքում</w:t>
            </w:r>
            <w:proofErr w:type="spellEnd"/>
            <w:r w:rsidRPr="008818E7">
              <w:rPr>
                <w:rFonts w:ascii="GHEA Grapalat" w:hAnsi="GHEA Grapalat"/>
                <w:sz w:val="16"/>
                <w:szCs w:val="20"/>
                <w:lang w:val="hy-AM"/>
              </w:rPr>
              <w:t xml:space="preserve">,   որտեղ </w:t>
            </w:r>
            <w:r w:rsidRPr="008818E7" w:rsidDel="00DF049B">
              <w:rPr>
                <w:rFonts w:ascii="GHEA Grapalat" w:hAnsi="GHEA Grapalat"/>
                <w:sz w:val="16"/>
                <w:szCs w:val="20"/>
                <w:lang w:val="hy-AM"/>
              </w:rPr>
              <w:t xml:space="preserve"> </w:t>
            </w:r>
            <w:r w:rsidRPr="008818E7">
              <w:rPr>
                <w:rFonts w:ascii="GHEA Grapalat" w:hAnsi="GHEA Grapalat"/>
                <w:sz w:val="16"/>
                <w:szCs w:val="20"/>
                <w:lang w:val="hy-AM"/>
              </w:rPr>
              <w:t xml:space="preserve"> սույն տվյալները</w:t>
            </w:r>
            <w:r w:rsidRPr="008818E7">
              <w:rPr>
                <w:rFonts w:ascii="GHEA Grapalat" w:hAnsi="GHEA Grapalat"/>
                <w:sz w:val="16"/>
                <w:szCs w:val="20"/>
              </w:rPr>
              <w:t xml:space="preserve"> </w:t>
            </w:r>
            <w:r w:rsidRPr="008818E7">
              <w:rPr>
                <w:rFonts w:ascii="GHEA Grapalat" w:hAnsi="GHEA Grapalat"/>
                <w:sz w:val="16"/>
                <w:szCs w:val="20"/>
                <w:lang w:val="hy-AM"/>
              </w:rPr>
              <w:t xml:space="preserve">դրվում են </w:t>
            </w:r>
            <w:proofErr w:type="spellStart"/>
            <w:r w:rsidRPr="008818E7">
              <w:rPr>
                <w:rFonts w:ascii="GHEA Grapalat" w:hAnsi="GHEA Grapalat"/>
                <w:sz w:val="16"/>
                <w:szCs w:val="20"/>
              </w:rPr>
              <w:t>թղթային</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եղանակով</w:t>
            </w:r>
            <w:proofErr w:type="spellEnd"/>
            <w:r w:rsidRPr="008818E7">
              <w:rPr>
                <w:rFonts w:ascii="GHEA Grapalat" w:hAnsi="GHEA Grapalat"/>
                <w:sz w:val="16"/>
                <w:szCs w:val="20"/>
              </w:rPr>
              <w:t xml:space="preserve"> </w:t>
            </w:r>
            <w:proofErr w:type="spellStart"/>
            <w:r w:rsidRPr="008818E7">
              <w:rPr>
                <w:rFonts w:ascii="GHEA Grapalat" w:hAnsi="GHEA Grapalat"/>
                <w:sz w:val="16"/>
                <w:szCs w:val="20"/>
              </w:rPr>
              <w:t>ներկայաց</w:t>
            </w:r>
            <w:proofErr w:type="spellEnd"/>
            <w:r w:rsidRPr="008818E7">
              <w:rPr>
                <w:rFonts w:ascii="GHEA Grapalat" w:hAnsi="GHEA Grapalat"/>
                <w:sz w:val="16"/>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934B154" w14:textId="77777777" w:rsidR="00631658" w:rsidRPr="008818E7" w:rsidRDefault="00631658" w:rsidP="00CB0ADE">
            <w:pPr>
              <w:jc w:val="center"/>
              <w:rPr>
                <w:rFonts w:ascii="GHEA Grapalat" w:hAnsi="GHEA Grapalat"/>
                <w:sz w:val="16"/>
                <w:szCs w:val="20"/>
              </w:rPr>
            </w:pPr>
          </w:p>
        </w:tc>
      </w:tr>
    </w:tbl>
    <w:p w14:paraId="16834615" w14:textId="77777777" w:rsidR="00631658" w:rsidRPr="00064ADD" w:rsidRDefault="00631658" w:rsidP="00631658">
      <w:pPr>
        <w:pStyle w:val="BodyTextIndent"/>
        <w:jc w:val="right"/>
        <w:rPr>
          <w:rFonts w:ascii="GHEA Grapalat" w:hAnsi="GHEA Grapalat" w:cs="Sylfaen"/>
          <w:i w:val="0"/>
          <w:lang w:val="en-US"/>
        </w:rPr>
      </w:pPr>
    </w:p>
    <w:p w14:paraId="45245A70" w14:textId="77777777" w:rsidR="00631658" w:rsidRPr="00064ADD" w:rsidRDefault="00631658" w:rsidP="00631658">
      <w:pPr>
        <w:pStyle w:val="BodyTextIndent"/>
        <w:jc w:val="right"/>
        <w:rPr>
          <w:rFonts w:ascii="GHEA Grapalat" w:hAnsi="GHEA Grapalat" w:cs="Sylfaen"/>
          <w:i w:val="0"/>
          <w:lang w:val="en-US"/>
        </w:rPr>
      </w:pPr>
    </w:p>
    <w:p w14:paraId="1EAE471E" w14:textId="77777777" w:rsidR="00631658" w:rsidRPr="00064ADD" w:rsidRDefault="00631658" w:rsidP="00631658">
      <w:pPr>
        <w:pStyle w:val="BodyTextIndent"/>
        <w:jc w:val="right"/>
        <w:rPr>
          <w:rFonts w:ascii="GHEA Grapalat" w:hAnsi="GHEA Grapalat" w:cs="Sylfaen"/>
          <w:i w:val="0"/>
          <w:lang w:val="en-US"/>
        </w:rPr>
      </w:pPr>
    </w:p>
    <w:p w14:paraId="1EEB07DE" w14:textId="77777777" w:rsidR="00631658" w:rsidRPr="00064ADD" w:rsidRDefault="00631658" w:rsidP="00631658">
      <w:pPr>
        <w:pStyle w:val="BodyTextIndent"/>
        <w:jc w:val="right"/>
        <w:rPr>
          <w:rFonts w:ascii="GHEA Grapalat" w:hAnsi="GHEA Grapalat" w:cs="Sylfaen"/>
          <w:i w:val="0"/>
          <w:lang w:val="en-US"/>
        </w:rPr>
      </w:pPr>
    </w:p>
    <w:p w14:paraId="39998B71" w14:textId="77777777" w:rsidR="00631658" w:rsidRPr="00064ADD" w:rsidRDefault="00631658" w:rsidP="00631658">
      <w:pPr>
        <w:pStyle w:val="BodyTextIndent"/>
        <w:jc w:val="right"/>
        <w:rPr>
          <w:rFonts w:ascii="GHEA Grapalat" w:hAnsi="GHEA Grapalat" w:cs="Sylfaen"/>
          <w:i w:val="0"/>
          <w:lang w:val="en-US"/>
        </w:rPr>
      </w:pPr>
    </w:p>
    <w:p w14:paraId="528745F1" w14:textId="77777777" w:rsidR="00631658" w:rsidRPr="00064ADD" w:rsidRDefault="00631658" w:rsidP="00631658">
      <w:pPr>
        <w:rPr>
          <w:rFonts w:ascii="GHEA Grapalat" w:hAnsi="GHEA Grapalat"/>
        </w:rPr>
      </w:pPr>
    </w:p>
    <w:p w14:paraId="2A930ADD" w14:textId="77777777" w:rsidR="00631658" w:rsidRPr="00064ADD" w:rsidRDefault="00631658" w:rsidP="00631658">
      <w:pPr>
        <w:jc w:val="center"/>
        <w:rPr>
          <w:rFonts w:ascii="GHEA Grapalat" w:hAnsi="GHEA Grapalat" w:cs="GHEA Grapalat"/>
          <w:sz w:val="22"/>
          <w:szCs w:val="22"/>
          <w:lang w:val="hy-AM"/>
        </w:rPr>
      </w:pPr>
    </w:p>
    <w:p w14:paraId="661491BB" w14:textId="77777777" w:rsidR="00091EBC" w:rsidRPr="00064ADD" w:rsidRDefault="00631658" w:rsidP="00091EBC">
      <w:pPr>
        <w:pStyle w:val="BodyTextIndent3"/>
        <w:spacing w:line="240" w:lineRule="auto"/>
        <w:jc w:val="right"/>
        <w:rPr>
          <w:rFonts w:ascii="GHEA Grapalat" w:hAnsi="GHEA Grapalat" w:cs="Arial"/>
          <w:b/>
          <w:lang w:val="hy-AM"/>
        </w:rPr>
      </w:pPr>
      <w:r w:rsidRPr="00064ADD">
        <w:rPr>
          <w:rFonts w:ascii="GHEA Grapalat" w:hAnsi="GHEA Grapalat"/>
          <w:b/>
          <w:lang w:val="hy-AM"/>
        </w:rPr>
        <w:br w:type="page"/>
      </w:r>
      <w:r w:rsidR="00091EBC" w:rsidRPr="00064ADD">
        <w:rPr>
          <w:rFonts w:ascii="GHEA Grapalat" w:hAnsi="GHEA Grapalat" w:cs="Sylfaen"/>
          <w:b/>
          <w:lang w:val="hy-AM"/>
        </w:rPr>
        <w:lastRenderedPageBreak/>
        <w:t>Հավելված</w:t>
      </w:r>
      <w:r w:rsidR="00091EBC" w:rsidRPr="00064ADD">
        <w:rPr>
          <w:rFonts w:ascii="GHEA Grapalat" w:hAnsi="GHEA Grapalat" w:cs="Arial"/>
          <w:b/>
          <w:lang w:val="hy-AM"/>
        </w:rPr>
        <w:t xml:space="preserve"> </w:t>
      </w:r>
      <w:r w:rsidR="00BF7D70" w:rsidRPr="00064ADD">
        <w:rPr>
          <w:rFonts w:ascii="GHEA Grapalat" w:hAnsi="GHEA Grapalat" w:cs="Arial"/>
          <w:b/>
          <w:lang w:val="hy-AM"/>
        </w:rPr>
        <w:t>5</w:t>
      </w:r>
    </w:p>
    <w:p w14:paraId="3E279DC8" w14:textId="24C5F16A" w:rsidR="00091EBC" w:rsidRPr="00064ADD" w:rsidRDefault="0071327B" w:rsidP="00091EBC">
      <w:pPr>
        <w:pStyle w:val="BodyTextIndent3"/>
        <w:spacing w:line="240" w:lineRule="auto"/>
        <w:jc w:val="right"/>
        <w:rPr>
          <w:rFonts w:ascii="GHEA Grapalat" w:hAnsi="GHEA Grapalat" w:cs="Arial"/>
          <w:b/>
          <w:lang w:val="hy-AM"/>
        </w:rPr>
      </w:pPr>
      <w:r>
        <w:rPr>
          <w:rFonts w:ascii="GHEA Grapalat" w:hAnsi="GHEA Grapalat"/>
          <w:b/>
          <w:color w:val="FF0000"/>
          <w:lang w:val="hy-AM"/>
        </w:rPr>
        <w:t>ԱՄՄՀԼԿՀՈԱԿ-ՀԲՄԾՁԲ-23/6</w:t>
      </w:r>
      <w:r w:rsidR="00091EBC" w:rsidRPr="00064ADD">
        <w:rPr>
          <w:rFonts w:ascii="GHEA Grapalat" w:hAnsi="GHEA Grapalat"/>
          <w:b/>
          <w:lang w:val="hy-AM"/>
        </w:rPr>
        <w:t xml:space="preserve">  </w:t>
      </w:r>
      <w:r w:rsidR="00091EBC" w:rsidRPr="00064ADD">
        <w:rPr>
          <w:rFonts w:ascii="GHEA Grapalat" w:hAnsi="GHEA Grapalat" w:cs="Sylfaen"/>
          <w:b/>
          <w:lang w:val="hy-AM"/>
        </w:rPr>
        <w:t>ծածկագրով</w:t>
      </w:r>
    </w:p>
    <w:p w14:paraId="10DCDC3F" w14:textId="2AEC34AB" w:rsidR="00091EBC" w:rsidRPr="00064ADD" w:rsidRDefault="00C77138" w:rsidP="00091EBC">
      <w:pPr>
        <w:pStyle w:val="BodyTextIndent3"/>
        <w:spacing w:line="240" w:lineRule="auto"/>
        <w:jc w:val="right"/>
        <w:rPr>
          <w:rFonts w:ascii="GHEA Grapalat" w:hAnsi="GHEA Grapalat" w:cs="Sylfaen"/>
          <w:b/>
          <w:lang w:val="hy-AM"/>
        </w:rPr>
      </w:pPr>
      <w:r>
        <w:rPr>
          <w:rFonts w:ascii="GHEA Grapalat" w:hAnsi="GHEA Grapalat" w:cs="Sylfaen"/>
          <w:b/>
          <w:lang w:val="hy-AM"/>
        </w:rPr>
        <w:t>ՀՐԱՏԱՊ ԲԱՑ ՄՐՑՈՒՅԹ</w:t>
      </w:r>
      <w:r w:rsidR="00091EBC" w:rsidRPr="00064ADD">
        <w:rPr>
          <w:rFonts w:ascii="GHEA Grapalat" w:hAnsi="GHEA Grapalat" w:cs="Arial"/>
          <w:b/>
          <w:lang w:val="hy-AM"/>
        </w:rPr>
        <w:t xml:space="preserve">ի </w:t>
      </w:r>
      <w:r w:rsidR="00091EBC" w:rsidRPr="00064ADD">
        <w:rPr>
          <w:rFonts w:ascii="GHEA Grapalat" w:hAnsi="GHEA Grapalat" w:cs="Sylfaen"/>
          <w:b/>
          <w:lang w:val="hy-AM"/>
        </w:rPr>
        <w:t>հրավերի</w:t>
      </w:r>
    </w:p>
    <w:p w14:paraId="03FA2785" w14:textId="77777777" w:rsidR="00091EBC" w:rsidRPr="00064ADD" w:rsidRDefault="00091EBC" w:rsidP="00091EBC">
      <w:pPr>
        <w:pStyle w:val="BodyTextIndent3"/>
        <w:spacing w:line="240" w:lineRule="auto"/>
        <w:jc w:val="right"/>
        <w:rPr>
          <w:rFonts w:ascii="GHEA Grapalat" w:hAnsi="GHEA Grapalat" w:cs="Sylfaen"/>
          <w:b/>
          <w:lang w:val="hy-AM"/>
        </w:rPr>
      </w:pPr>
    </w:p>
    <w:p w14:paraId="2ECAC97F" w14:textId="77777777" w:rsidR="00091EBC" w:rsidRPr="00064ADD"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064ADD">
        <w:rPr>
          <w:rStyle w:val="Strong"/>
          <w:rFonts w:ascii="GHEA Grapalat" w:hAnsi="GHEA Grapalat"/>
          <w:color w:val="000000"/>
          <w:sz w:val="20"/>
          <w:szCs w:val="20"/>
          <w:lang w:val="hy-AM"/>
        </w:rPr>
        <w:t>ԵՐԱՇԽԻՔ N __________</w:t>
      </w:r>
    </w:p>
    <w:p w14:paraId="34A0DF1C" w14:textId="77777777" w:rsidR="001C7C1A" w:rsidRPr="00064ADD" w:rsidRDefault="001C7C1A" w:rsidP="001C7C1A">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(պայմանագրի ապահովում)</w:t>
      </w:r>
    </w:p>
    <w:p w14:paraId="1A9C0413" w14:textId="77777777" w:rsidR="00091EBC" w:rsidRPr="00064ADD" w:rsidRDefault="00091EBC" w:rsidP="00091EBC">
      <w:pPr>
        <w:pStyle w:val="NormalWeb"/>
        <w:shd w:val="clear" w:color="auto" w:fill="FFFFFF"/>
        <w:spacing w:before="0" w:beforeAutospacing="0" w:after="0" w:afterAutospacing="0"/>
        <w:ind w:firstLine="375"/>
        <w:rPr>
          <w:rStyle w:val="Strong"/>
          <w:lang w:val="hy-AM"/>
        </w:rPr>
      </w:pPr>
    </w:p>
    <w:p w14:paraId="1348A932" w14:textId="566B5F35" w:rsidR="00091EBC" w:rsidRPr="00064ADD" w:rsidRDefault="00091EBC" w:rsidP="008818E7">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ab/>
        <w:t xml:space="preserve">1.Սույն երաշխիքը (այսուհետ՝ երաշխիք) հանդիսանում է </w:t>
      </w:r>
      <w:r w:rsidR="00905571">
        <w:rPr>
          <w:rFonts w:ascii="GHEA Grapalat" w:hAnsi="GHEA Grapalat"/>
          <w:iCs/>
          <w:color w:val="FF0000"/>
          <w:lang w:val="af-ZA"/>
        </w:rPr>
        <w:t xml:space="preserve"> «Մեծամոր համայնքի լուսավորություն և կանաչապատում» ՀՈԱԿ</w:t>
      </w:r>
      <w:r w:rsidR="008818E7">
        <w:rPr>
          <w:rFonts w:ascii="GHEA Grapalat" w:hAnsi="GHEA Grapalat"/>
          <w:iCs/>
          <w:color w:val="FF0000"/>
          <w:lang w:val="af-ZA"/>
        </w:rPr>
        <w:t xml:space="preserve"> </w:t>
      </w:r>
      <w:r w:rsidRPr="00064ADD">
        <w:rPr>
          <w:rStyle w:val="Strong"/>
          <w:rFonts w:ascii="GHEA Grapalat" w:hAnsi="GHEA Grapalat"/>
          <w:b w:val="0"/>
          <w:bCs w:val="0"/>
          <w:sz w:val="20"/>
          <w:szCs w:val="20"/>
          <w:lang w:val="hy-AM"/>
        </w:rPr>
        <w:t>(այսուհետ՝ բենեֆիցիար) և</w:t>
      </w:r>
      <w:r w:rsidRPr="00064ADD">
        <w:rPr>
          <w:rStyle w:val="Strong"/>
          <w:rFonts w:ascii="GHEA Grapalat" w:hAnsi="GHEA Grapalat"/>
          <w:b w:val="0"/>
          <w:bCs w:val="0"/>
          <w:sz w:val="20"/>
          <w:szCs w:val="20"/>
          <w:u w:val="single"/>
          <w:lang w:val="hy-AM"/>
        </w:rPr>
        <w:tab/>
      </w:r>
      <w:r w:rsidR="008818E7" w:rsidRPr="008818E7">
        <w:rPr>
          <w:rFonts w:ascii="GHEA Grapalat" w:hAnsi="GHEA Grapalat" w:cs="Sylfaen"/>
          <w:vertAlign w:val="subscript"/>
          <w:lang w:val="hy-AM"/>
        </w:rPr>
        <w:t>ընտրված մասնակցի անվանումը</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w:t>
      </w:r>
      <w:r w:rsidR="0058356F" w:rsidRPr="00064ADD">
        <w:rPr>
          <w:rStyle w:val="Strong"/>
          <w:rFonts w:ascii="GHEA Grapalat" w:hAnsi="GHEA Grapalat"/>
          <w:b w:val="0"/>
          <w:bCs w:val="0"/>
          <w:sz w:val="20"/>
          <w:szCs w:val="20"/>
          <w:lang w:val="hy-AM"/>
        </w:rPr>
        <w:t>(այսուհետ՝ պրիցի</w:t>
      </w:r>
      <w:r w:rsidR="0058356F">
        <w:rPr>
          <w:rStyle w:val="Strong"/>
          <w:rFonts w:ascii="GHEA Grapalat" w:hAnsi="GHEA Grapalat"/>
          <w:b w:val="0"/>
          <w:bCs w:val="0"/>
          <w:sz w:val="20"/>
          <w:szCs w:val="20"/>
          <w:lang w:val="hy-AM"/>
        </w:rPr>
        <w:t>ն</w:t>
      </w:r>
      <w:r w:rsidR="0058356F" w:rsidRPr="00064ADD">
        <w:rPr>
          <w:rStyle w:val="Strong"/>
          <w:rFonts w:ascii="GHEA Grapalat" w:hAnsi="GHEA Grapalat"/>
          <w:b w:val="0"/>
          <w:bCs w:val="0"/>
          <w:sz w:val="20"/>
          <w:szCs w:val="20"/>
          <w:lang w:val="hy-AM"/>
        </w:rPr>
        <w:t>պալ)</w:t>
      </w:r>
      <w:r w:rsidR="00B864E3">
        <w:rPr>
          <w:rStyle w:val="Strong"/>
          <w:rFonts w:ascii="GHEA Grapalat" w:hAnsi="GHEA Grapalat"/>
          <w:b w:val="0"/>
          <w:bCs w:val="0"/>
          <w:sz w:val="20"/>
          <w:szCs w:val="20"/>
          <w:lang w:val="hy-AM"/>
        </w:rPr>
        <w:t xml:space="preserve">  </w:t>
      </w:r>
      <w:r w:rsidRPr="00064ADD">
        <w:rPr>
          <w:rStyle w:val="Strong"/>
          <w:rFonts w:ascii="GHEA Grapalat" w:hAnsi="GHEA Grapalat"/>
          <w:b w:val="0"/>
          <w:bCs w:val="0"/>
          <w:sz w:val="20"/>
          <w:szCs w:val="20"/>
          <w:lang w:val="hy-AM"/>
        </w:rPr>
        <w:t xml:space="preserve">միջև կնքվելիք N </w:t>
      </w:r>
      <w:r w:rsidRPr="00064ADD">
        <w:rPr>
          <w:rStyle w:val="Strong"/>
          <w:rFonts w:ascii="GHEA Grapalat" w:hAnsi="GHEA Grapalat"/>
          <w:b w:val="0"/>
          <w:bCs w:val="0"/>
          <w:sz w:val="20"/>
          <w:szCs w:val="20"/>
          <w:u w:val="single"/>
          <w:lang w:val="hy-AM"/>
        </w:rPr>
        <w:tab/>
      </w:r>
      <w:r w:rsidR="008818E7" w:rsidRPr="008818E7">
        <w:rPr>
          <w:rFonts w:ascii="GHEA Grapalat" w:hAnsi="GHEA Grapalat" w:cs="Sylfaen"/>
          <w:vertAlign w:val="subscript"/>
          <w:lang w:val="hy-AM"/>
        </w:rPr>
        <w:t>կնքվելիք պայմանագրի համարը</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պայմանագրից բխող պրինցիպալի պարտավորությունների (այսուհետ՝ երաշխավորված պարտավորություններ) կատարման ապահով</w:t>
      </w:r>
      <w:r w:rsidR="00FC3AB8" w:rsidRPr="00064ADD">
        <w:rPr>
          <w:rStyle w:val="Strong"/>
          <w:rFonts w:ascii="GHEA Grapalat" w:hAnsi="GHEA Grapalat"/>
          <w:b w:val="0"/>
          <w:bCs w:val="0"/>
          <w:sz w:val="20"/>
          <w:szCs w:val="20"/>
          <w:lang w:val="hy-AM"/>
        </w:rPr>
        <w:t>ում</w:t>
      </w:r>
      <w:r w:rsidRPr="00064ADD">
        <w:rPr>
          <w:rStyle w:val="Strong"/>
          <w:rFonts w:ascii="GHEA Grapalat" w:hAnsi="GHEA Grapalat"/>
          <w:b w:val="0"/>
          <w:bCs w:val="0"/>
          <w:sz w:val="20"/>
          <w:szCs w:val="20"/>
          <w:lang w:val="hy-AM"/>
        </w:rPr>
        <w:t xml:space="preserve">: </w:t>
      </w:r>
    </w:p>
    <w:p w14:paraId="658F8E3F" w14:textId="77777777" w:rsidR="00091EBC" w:rsidRPr="00064ADD"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2. Երաշխիքով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lang w:val="hy-AM"/>
        </w:rPr>
        <w:t xml:space="preserve"> (այսուհետ՝ երաշխիք տվող </w:t>
      </w:r>
    </w:p>
    <w:p w14:paraId="4F50F1BC" w14:textId="77777777" w:rsidR="00091EBC" w:rsidRPr="00064ADD"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r>
      <w:r w:rsidRPr="00064ADD">
        <w:rPr>
          <w:rStyle w:val="Strong"/>
          <w:rFonts w:ascii="GHEA Grapalat" w:hAnsi="GHEA Grapalat"/>
          <w:b w:val="0"/>
          <w:bCs w:val="0"/>
          <w:sz w:val="20"/>
          <w:szCs w:val="20"/>
          <w:lang w:val="hy-AM"/>
        </w:rPr>
        <w:tab/>
        <w:t xml:space="preserve">                         </w:t>
      </w:r>
      <w:r w:rsidRPr="00064ADD">
        <w:rPr>
          <w:rFonts w:ascii="GHEA Grapalat" w:hAnsi="GHEA Grapalat" w:cs="Sylfaen"/>
          <w:vertAlign w:val="superscript"/>
          <w:lang w:val="hy-AM"/>
        </w:rPr>
        <w:t>երաշխիքը տվող բանկի անվանումը</w:t>
      </w:r>
    </w:p>
    <w:p w14:paraId="6F5693E2" w14:textId="77777777" w:rsidR="00091EBC" w:rsidRPr="00064ADD"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064ADD">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r w:rsidRPr="00064ADD">
        <w:rPr>
          <w:rStyle w:val="Strong"/>
          <w:rFonts w:ascii="GHEA Grapalat" w:hAnsi="GHEA Grapalat"/>
          <w:b w:val="0"/>
          <w:bCs w:val="0"/>
          <w:sz w:val="20"/>
          <w:szCs w:val="20"/>
          <w:u w:val="single"/>
          <w:lang w:val="hy-AM"/>
        </w:rPr>
        <w:tab/>
      </w:r>
    </w:p>
    <w:p w14:paraId="67743617" w14:textId="77777777" w:rsidR="00091EBC" w:rsidRPr="00064ADD"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064ADD">
        <w:rPr>
          <w:rFonts w:ascii="GHEA Grapalat" w:hAnsi="GHEA Grapalat" w:cs="Sylfaen"/>
          <w:vertAlign w:val="superscript"/>
          <w:lang w:val="hy-AM"/>
        </w:rPr>
        <w:t xml:space="preserve">   գումարը թվերով և տառերով</w:t>
      </w:r>
    </w:p>
    <w:p w14:paraId="704C0D42" w14:textId="302FD1D1" w:rsidR="00091EBC" w:rsidRPr="00064ADD"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064ADD">
        <w:rPr>
          <w:rStyle w:val="Strong"/>
          <w:rFonts w:ascii="GHEA Grapalat" w:hAnsi="GHEA Grapalat"/>
          <w:b w:val="0"/>
          <w:bCs w:val="0"/>
          <w:sz w:val="20"/>
          <w:szCs w:val="20"/>
          <w:lang w:val="hy-AM"/>
        </w:rPr>
        <w:t xml:space="preserve">(այսուհետ՝ երաշխիքի գումար)՝ պահանջն ստանալուց </w:t>
      </w:r>
      <w:r w:rsidR="00C76AAC" w:rsidRPr="00064ADD">
        <w:rPr>
          <w:rStyle w:val="Strong"/>
          <w:rFonts w:ascii="GHEA Grapalat" w:hAnsi="GHEA Grapalat"/>
          <w:b w:val="0"/>
          <w:bCs w:val="0"/>
          <w:sz w:val="20"/>
          <w:szCs w:val="20"/>
          <w:lang w:val="hy-AM"/>
        </w:rPr>
        <w:t>հինգ</w:t>
      </w:r>
      <w:r w:rsidRPr="00064ADD">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00905571">
        <w:rPr>
          <w:rStyle w:val="Strong"/>
          <w:rFonts w:ascii="GHEA Grapalat" w:hAnsi="GHEA Grapalat"/>
          <w:b w:val="0"/>
          <w:bCs w:val="0"/>
          <w:color w:val="FF0000"/>
          <w:sz w:val="20"/>
          <w:szCs w:val="20"/>
          <w:lang w:val="hy-AM"/>
        </w:rPr>
        <w:t>2475405900380000</w:t>
      </w:r>
      <w:r w:rsidR="00054C67" w:rsidRPr="00054C67">
        <w:rPr>
          <w:rStyle w:val="Strong"/>
          <w:rFonts w:ascii="GHEA Grapalat" w:hAnsi="GHEA Grapalat"/>
          <w:b w:val="0"/>
          <w:bCs w:val="0"/>
          <w:color w:val="FF0000"/>
          <w:sz w:val="20"/>
          <w:szCs w:val="20"/>
          <w:lang w:val="hy-AM"/>
        </w:rPr>
        <w:t xml:space="preserve"> </w:t>
      </w:r>
      <w:r w:rsidRPr="00064ADD">
        <w:rPr>
          <w:rStyle w:val="Strong"/>
          <w:rFonts w:ascii="GHEA Grapalat" w:hAnsi="GHEA Grapalat"/>
          <w:b w:val="0"/>
          <w:bCs w:val="0"/>
          <w:sz w:val="20"/>
          <w:szCs w:val="20"/>
          <w:lang w:val="hy-AM"/>
        </w:rPr>
        <w:t>հաշվեհամարին փոխանցման միջոցով:</w:t>
      </w:r>
    </w:p>
    <w:p w14:paraId="5B5DED1C" w14:textId="77777777" w:rsidR="00091EBC" w:rsidRPr="00064ADD"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3. Սույն երաշխիքն անհետկանչելի է:</w:t>
      </w:r>
    </w:p>
    <w:p w14:paraId="3D5E3D37" w14:textId="77777777" w:rsidR="00091EBC" w:rsidRPr="00064ADD"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35F2BFD" w14:textId="77777777" w:rsidR="00661F39" w:rsidRPr="00064ADD" w:rsidRDefault="0024041A" w:rsidP="00661F39">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5.</w:t>
      </w:r>
      <w:r w:rsidR="00661F39" w:rsidRPr="00064ADD">
        <w:rPr>
          <w:rFonts w:ascii="GHEA Grapalat" w:hAnsi="GHEA Grapalat"/>
          <w:color w:val="000000"/>
          <w:sz w:val="20"/>
          <w:szCs w:val="20"/>
          <w:lang w:val="hy-AM"/>
        </w:rPr>
        <w:t xml:space="preserve"> Երաշխիքը գործում է բենեֆիցիարի և պրիցիպալի միջև կնքվելիքN </w:t>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p>
    <w:p w14:paraId="55276DEA" w14:textId="77777777" w:rsidR="00661F39" w:rsidRPr="00064ADD" w:rsidRDefault="00661F39" w:rsidP="00661F39">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համարը </w:t>
      </w:r>
    </w:p>
    <w:p w14:paraId="64B07E26" w14:textId="77777777" w:rsidR="00661F39" w:rsidRPr="00064ADD" w:rsidRDefault="00661F39" w:rsidP="00661F39">
      <w:pPr>
        <w:pStyle w:val="ListParagraph"/>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պայմանագիրն ուժի մեջ մտնելու օրվանից մինչև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s="Sylfaen"/>
          <w:vertAlign w:val="superscript"/>
          <w:lang w:val="hy-AM"/>
        </w:rPr>
        <w:t>կնքվելիք պայ</w:t>
      </w:r>
      <w:r w:rsidR="00493DAD" w:rsidRPr="00064ADD">
        <w:rPr>
          <w:rFonts w:ascii="GHEA Grapalat" w:hAnsi="GHEA Grapalat" w:cs="Sylfaen"/>
          <w:vertAlign w:val="superscript"/>
          <w:lang w:val="hy-AM"/>
        </w:rPr>
        <w:t>մանագրով նախատեսված</w:t>
      </w:r>
      <w:r w:rsidRPr="00064ADD">
        <w:rPr>
          <w:rFonts w:ascii="GHEA Grapalat" w:hAnsi="GHEA Grapalat" w:cs="Sylfaen"/>
          <w:vertAlign w:val="superscript"/>
          <w:lang w:val="hy-AM"/>
        </w:rPr>
        <w:t xml:space="preserve"> ծառայության մատուցման վերջնաժամկետը, ներառյալ երաշխիքային ժամկետը</w:t>
      </w:r>
    </w:p>
    <w:p w14:paraId="61E47755" w14:textId="77777777" w:rsidR="00661F39" w:rsidRPr="00064ADD" w:rsidRDefault="00661F39" w:rsidP="00661F39">
      <w:pPr>
        <w:pStyle w:val="ListParagraph"/>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էլեկտրոնային փոստի հասցեին։     </w:t>
      </w:r>
    </w:p>
    <w:p w14:paraId="14C2D791" w14:textId="77777777" w:rsidR="00091EBC" w:rsidRPr="00064ADD" w:rsidRDefault="00091EBC" w:rsidP="00493DA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11D4876E" w14:textId="77777777" w:rsidR="00DC3470" w:rsidRPr="00064ADD"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 xml:space="preserve">1) </w:t>
      </w:r>
      <w:r w:rsidR="0091775C" w:rsidRPr="00064ADD">
        <w:rPr>
          <w:rFonts w:ascii="GHEA Grapalat" w:hAnsi="GHEA Grapalat"/>
          <w:color w:val="000000"/>
          <w:sz w:val="20"/>
          <w:szCs w:val="20"/>
          <w:lang w:val="hy-AM"/>
        </w:rPr>
        <w:t xml:space="preserve">N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0091775C" w:rsidRPr="00064ADD">
        <w:rPr>
          <w:rFonts w:ascii="GHEA Grapalat" w:hAnsi="GHEA Grapalat"/>
          <w:color w:val="000000"/>
          <w:sz w:val="20"/>
          <w:szCs w:val="20"/>
          <w:u w:val="single"/>
          <w:lang w:val="hy-AM"/>
        </w:rPr>
        <w:tab/>
        <w:t xml:space="preserve">     </w:t>
      </w:r>
      <w:r w:rsidRPr="00064ADD">
        <w:rPr>
          <w:rFonts w:ascii="GHEA Grapalat" w:hAnsi="GHEA Grapalat"/>
          <w:color w:val="000000"/>
          <w:sz w:val="20"/>
          <w:szCs w:val="20"/>
          <w:lang w:val="hy-AM"/>
        </w:rPr>
        <w:t xml:space="preserve"> պայմանագրի, ներառյալ նաև դրանում </w:t>
      </w:r>
      <w:r w:rsidR="0091775C" w:rsidRPr="00064ADD">
        <w:rPr>
          <w:rFonts w:ascii="GHEA Grapalat" w:hAnsi="GHEA Grapalat"/>
          <w:color w:val="000000"/>
          <w:sz w:val="20"/>
          <w:szCs w:val="20"/>
          <w:lang w:val="hy-AM"/>
        </w:rPr>
        <w:t>կատարված</w:t>
      </w:r>
    </w:p>
    <w:p w14:paraId="215C51D1" w14:textId="77777777" w:rsidR="00DC3470" w:rsidRPr="00064ADD"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w:t>
      </w:r>
      <w:r w:rsidR="0091775C" w:rsidRPr="00064ADD">
        <w:rPr>
          <w:rFonts w:ascii="GHEA Grapalat" w:hAnsi="GHEA Grapalat" w:cs="Sylfaen"/>
          <w:vertAlign w:val="superscript"/>
          <w:lang w:val="hy-AM"/>
        </w:rPr>
        <w:t>համարը</w:t>
      </w:r>
      <w:r w:rsidRPr="00064ADD">
        <w:rPr>
          <w:rFonts w:ascii="GHEA Grapalat" w:hAnsi="GHEA Grapalat" w:cs="Sylfaen"/>
          <w:vertAlign w:val="superscript"/>
          <w:lang w:val="hy-AM"/>
        </w:rPr>
        <w:t xml:space="preserve"> </w:t>
      </w:r>
    </w:p>
    <w:p w14:paraId="6DBB8402" w14:textId="4944F170" w:rsidR="00DC3470" w:rsidRPr="00064ADD"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064ADD">
        <w:rPr>
          <w:rFonts w:ascii="GHEA Grapalat" w:hAnsi="GHEA Grapalat"/>
          <w:color w:val="000000"/>
          <w:sz w:val="20"/>
          <w:szCs w:val="20"/>
          <w:lang w:val="hy-AM"/>
        </w:rPr>
        <w:t>փոփոխությունների, լրացուցիչ համաձայնագրերի պատճենները.</w:t>
      </w:r>
    </w:p>
    <w:p w14:paraId="4DC42CB3" w14:textId="77777777" w:rsidR="00DC3470" w:rsidRPr="00064ADD"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2) բենեֆիցիարի կողմից պայմանագիրը միակողմանի լուծելու մասին </w:t>
      </w:r>
      <w:r w:rsidR="00441EAD">
        <w:fldChar w:fldCharType="begin"/>
      </w:r>
      <w:r w:rsidR="00441EAD" w:rsidRPr="0071327B">
        <w:rPr>
          <w:lang w:val="hy-AM"/>
        </w:rPr>
        <w:instrText xml:space="preserve"> HYPERLINK "http://www.procurement.am" </w:instrText>
      </w:r>
      <w:r w:rsidR="00441EAD">
        <w:fldChar w:fldCharType="separate"/>
      </w:r>
      <w:r w:rsidRPr="00064ADD">
        <w:rPr>
          <w:rStyle w:val="Hyperlink"/>
          <w:rFonts w:ascii="GHEA Grapalat" w:hAnsi="GHEA Grapalat"/>
          <w:sz w:val="20"/>
          <w:szCs w:val="20"/>
          <w:lang w:val="hy-AM"/>
        </w:rPr>
        <w:t>www.procurement.am</w:t>
      </w:r>
      <w:r w:rsidR="00441EAD">
        <w:rPr>
          <w:rStyle w:val="Hyperlink"/>
          <w:rFonts w:ascii="GHEA Grapalat" w:hAnsi="GHEA Grapalat"/>
          <w:sz w:val="20"/>
          <w:szCs w:val="20"/>
          <w:lang w:val="hy-AM"/>
        </w:rPr>
        <w:fldChar w:fldCharType="end"/>
      </w:r>
      <w:r w:rsidRPr="00064ADD">
        <w:rPr>
          <w:rFonts w:ascii="GHEA Grapalat" w:hAnsi="GHEA Grapalat"/>
          <w:color w:val="000000"/>
          <w:sz w:val="20"/>
          <w:szCs w:val="20"/>
          <w:lang w:val="hy-AM"/>
        </w:rPr>
        <w:t xml:space="preserve"> հասց</w:t>
      </w:r>
      <w:r w:rsidR="00FC3AB8" w:rsidRPr="00064ADD">
        <w:rPr>
          <w:rFonts w:ascii="GHEA Grapalat" w:hAnsi="GHEA Grapalat"/>
          <w:color w:val="000000"/>
          <w:sz w:val="20"/>
          <w:szCs w:val="20"/>
          <w:lang w:val="hy-AM"/>
        </w:rPr>
        <w:t>ե</w:t>
      </w:r>
      <w:r w:rsidRPr="00064ADD">
        <w:rPr>
          <w:rFonts w:ascii="GHEA Grapalat" w:hAnsi="GHEA Grapalat"/>
          <w:color w:val="000000"/>
          <w:sz w:val="20"/>
          <w:szCs w:val="20"/>
          <w:lang w:val="hy-AM"/>
        </w:rPr>
        <w:t>ով գործող տեղեկագրում հրապարակած ծանուցումը.</w:t>
      </w:r>
    </w:p>
    <w:p w14:paraId="79F39F1F"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FC3AB8" w:rsidRPr="00064ADD">
        <w:rPr>
          <w:rFonts w:ascii="GHEA Grapalat" w:hAnsi="GHEA Grapalat"/>
          <w:color w:val="000000"/>
          <w:sz w:val="20"/>
          <w:szCs w:val="20"/>
          <w:lang w:val="hy-AM"/>
        </w:rPr>
        <w:t>ց</w:t>
      </w:r>
      <w:r w:rsidRPr="00064ADD">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122C6F23" w14:textId="77777777" w:rsidR="00091EBC" w:rsidRPr="00064ADD" w:rsidRDefault="00764040"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w:t>
      </w:r>
      <w:r w:rsidR="00091EBC" w:rsidRPr="00064ADD">
        <w:rPr>
          <w:rFonts w:ascii="GHEA Grapalat" w:hAnsi="GHEA Grapalat"/>
          <w:color w:val="000000"/>
          <w:sz w:val="20"/>
          <w:szCs w:val="20"/>
          <w:lang w:val="hy-AM"/>
        </w:rPr>
        <w:t>. Երաշխիք տվող անձը մերժում է բենեֆիցիարի պահանջը, եթե`</w:t>
      </w:r>
    </w:p>
    <w:p w14:paraId="4DB04364"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7E163D93" w14:textId="77777777" w:rsidR="00091EBC" w:rsidRPr="00064ADD"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պահանջը ներկայացվել է երաշխիքով սահմանված ժամկետի ավարտից հետո:</w:t>
      </w:r>
    </w:p>
    <w:p w14:paraId="36451FF9" w14:textId="77777777" w:rsidR="00091EBC" w:rsidRPr="00064ADD" w:rsidRDefault="00764040"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9</w:t>
      </w:r>
      <w:r w:rsidR="00091EBC" w:rsidRPr="00064ADD">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14E858C5"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w:t>
      </w:r>
      <w:r w:rsidR="00764040" w:rsidRPr="00064ADD">
        <w:rPr>
          <w:rFonts w:ascii="GHEA Grapalat" w:hAnsi="GHEA Grapalat"/>
          <w:color w:val="000000"/>
          <w:sz w:val="20"/>
          <w:szCs w:val="20"/>
          <w:lang w:val="hy-AM"/>
        </w:rPr>
        <w:t>0</w:t>
      </w:r>
      <w:r w:rsidRPr="00064ADD">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30A231B8"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w:t>
      </w:r>
      <w:r w:rsidR="00764040" w:rsidRPr="00064ADD">
        <w:rPr>
          <w:rFonts w:ascii="GHEA Grapalat" w:hAnsi="GHEA Grapalat"/>
          <w:color w:val="000000"/>
          <w:sz w:val="20"/>
          <w:szCs w:val="20"/>
          <w:lang w:val="hy-AM"/>
        </w:rPr>
        <w:t>1</w:t>
      </w:r>
      <w:r w:rsidRPr="00064ADD">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595A2381"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7210E686"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Գործադիր </w:t>
      </w:r>
      <w:r w:rsidR="0070371B" w:rsidRPr="00064ADD">
        <w:rPr>
          <w:rFonts w:ascii="GHEA Grapalat" w:hAnsi="GHEA Grapalat"/>
          <w:color w:val="000000"/>
          <w:sz w:val="20"/>
          <w:szCs w:val="20"/>
          <w:lang w:val="hy-AM"/>
        </w:rPr>
        <w:t>մարմնի ղեկավար</w:t>
      </w:r>
      <w:r w:rsidRPr="00064ADD">
        <w:rPr>
          <w:rFonts w:ascii="GHEA Grapalat" w:hAnsi="GHEA Grapalat"/>
          <w:color w:val="000000"/>
          <w:sz w:val="20"/>
          <w:szCs w:val="20"/>
          <w:lang w:val="hy-AM"/>
        </w:rPr>
        <w:t xml:space="preserve">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0D689AA5"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2B9CAA38" w14:textId="77777777" w:rsidR="00091EBC" w:rsidRPr="00064ADD"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343AED9A" w14:textId="77777777" w:rsidR="00091EBC" w:rsidRPr="00064ADD"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ամիսը, ամսաթիվը, տարեթիվը</w:t>
      </w:r>
    </w:p>
    <w:p w14:paraId="53BA0852" w14:textId="77777777" w:rsidR="00091EBC" w:rsidRPr="00064ADD" w:rsidRDefault="00091EBC" w:rsidP="00091EBC">
      <w:pPr>
        <w:pStyle w:val="BodyTextIndent3"/>
        <w:spacing w:line="240" w:lineRule="auto"/>
        <w:jc w:val="center"/>
        <w:rPr>
          <w:rFonts w:ascii="GHEA Grapalat" w:hAnsi="GHEA Grapalat" w:cs="Arial"/>
          <w:b/>
          <w:lang w:val="hy-AM"/>
        </w:rPr>
      </w:pPr>
    </w:p>
    <w:p w14:paraId="22DE0C0B" w14:textId="77777777" w:rsidR="00091EBC" w:rsidRPr="00064ADD" w:rsidRDefault="00091EBC" w:rsidP="00091EBC">
      <w:pPr>
        <w:pStyle w:val="BodyTextIndent3"/>
        <w:spacing w:line="240" w:lineRule="auto"/>
        <w:jc w:val="right"/>
        <w:rPr>
          <w:rFonts w:ascii="GHEA Grapalat" w:hAnsi="GHEA Grapalat"/>
          <w:szCs w:val="24"/>
          <w:lang w:val="hy-AM"/>
        </w:rPr>
      </w:pPr>
    </w:p>
    <w:p w14:paraId="3B80C07D" w14:textId="77777777" w:rsidR="00631658" w:rsidRPr="00064ADD" w:rsidRDefault="00631658" w:rsidP="00631658">
      <w:pPr>
        <w:jc w:val="right"/>
        <w:rPr>
          <w:rFonts w:ascii="GHEA Grapalat" w:hAnsi="GHEA Grapalat" w:cs="GHEA Grapalat"/>
          <w:i/>
          <w:sz w:val="18"/>
          <w:szCs w:val="18"/>
          <w:lang w:val="hy-AM"/>
        </w:rPr>
      </w:pPr>
    </w:p>
    <w:p w14:paraId="5565419E" w14:textId="77777777" w:rsidR="00631658" w:rsidRPr="00064ADD" w:rsidRDefault="00631658" w:rsidP="00631658">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Հավելված 5.1</w:t>
      </w:r>
    </w:p>
    <w:p w14:paraId="28932BCF" w14:textId="0620972B" w:rsidR="00631658" w:rsidRPr="00064ADD" w:rsidRDefault="0071327B" w:rsidP="00631658">
      <w:pPr>
        <w:pStyle w:val="BodyTextIndent3"/>
        <w:spacing w:line="240" w:lineRule="auto"/>
        <w:jc w:val="right"/>
        <w:rPr>
          <w:rFonts w:ascii="GHEA Grapalat" w:hAnsi="GHEA Grapalat" w:cs="Sylfaen"/>
          <w:b/>
          <w:lang w:val="hy-AM"/>
        </w:rPr>
      </w:pPr>
      <w:r>
        <w:rPr>
          <w:rFonts w:ascii="GHEA Grapalat" w:hAnsi="GHEA Grapalat" w:cs="Sylfaen"/>
          <w:b/>
          <w:color w:val="FF0000"/>
          <w:lang w:val="hy-AM"/>
        </w:rPr>
        <w:t>ԱՄՄՀԼԿՀՈԱԿ-ՀԲՄԾՁԲ-23/6</w:t>
      </w:r>
      <w:r w:rsidR="00631658" w:rsidRPr="00064ADD">
        <w:rPr>
          <w:rFonts w:ascii="GHEA Grapalat" w:hAnsi="GHEA Grapalat" w:cs="Sylfaen"/>
          <w:b/>
          <w:lang w:val="hy-AM"/>
        </w:rPr>
        <w:t xml:space="preserve">  ծածկագրով</w:t>
      </w:r>
    </w:p>
    <w:p w14:paraId="31045CC5" w14:textId="0D7974E2" w:rsidR="00631658" w:rsidRPr="00064ADD" w:rsidRDefault="00C77138"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ՀՐԱՏԱՊ ԲԱՑ ՄՐՑՈՒՅԹ</w:t>
      </w:r>
      <w:r w:rsidR="00631658" w:rsidRPr="00064ADD">
        <w:rPr>
          <w:rFonts w:ascii="GHEA Grapalat" w:hAnsi="GHEA Grapalat" w:cs="Sylfaen"/>
          <w:b/>
          <w:lang w:val="hy-AM"/>
        </w:rPr>
        <w:t>ի հրավերի</w:t>
      </w:r>
    </w:p>
    <w:p w14:paraId="0F67D0BB" w14:textId="77777777"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1CBF3D46" w14:textId="77777777"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14:paraId="6F9E67C4" w14:textId="77777777" w:rsidR="00631658" w:rsidRPr="00064ADD" w:rsidRDefault="00631658" w:rsidP="00631658">
      <w:pPr>
        <w:rPr>
          <w:rFonts w:ascii="GHEA Grapalat" w:hAnsi="GHEA Grapalat" w:cs="GHEA Grapalat"/>
          <w:b/>
          <w:sz w:val="20"/>
          <w:szCs w:val="20"/>
          <w:lang w:val="hy-AM"/>
        </w:rPr>
      </w:pPr>
    </w:p>
    <w:p w14:paraId="2AFFB308" w14:textId="77777777"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lang w:val="hy-AM"/>
        </w:rPr>
        <w:t xml:space="preserve"> 20   թ.**</w:t>
      </w:r>
    </w:p>
    <w:p w14:paraId="2E83F1E1" w14:textId="77777777" w:rsidR="00631658" w:rsidRPr="00064ADD" w:rsidRDefault="00631658" w:rsidP="00631658">
      <w:pPr>
        <w:rPr>
          <w:rFonts w:ascii="GHEA Grapalat" w:hAnsi="GHEA Grapalat" w:cs="GHEA Grapalat"/>
          <w:sz w:val="20"/>
          <w:szCs w:val="20"/>
          <w:lang w:val="hy-AM"/>
        </w:rPr>
      </w:pPr>
    </w:p>
    <w:p w14:paraId="16E31284" w14:textId="77777777"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204A1A43" w14:textId="77777777"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5DE3AAE" w14:textId="77777777" w:rsidR="00631658" w:rsidRPr="00064ADD" w:rsidRDefault="00631658" w:rsidP="00631658">
      <w:pPr>
        <w:ind w:firstLine="708"/>
        <w:jc w:val="both"/>
        <w:rPr>
          <w:rFonts w:ascii="GHEA Grapalat" w:hAnsi="GHEA Grapalat" w:cs="GHEA Grapalat"/>
          <w:sz w:val="20"/>
          <w:szCs w:val="20"/>
          <w:lang w:val="hy-AM"/>
        </w:rPr>
      </w:pPr>
    </w:p>
    <w:p w14:paraId="497E03D8" w14:textId="77777777"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14:paraId="02665F1F" w14:textId="77777777"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3327D25A" w14:textId="50A0103C" w:rsidR="00631658" w:rsidRPr="00064ADD" w:rsidRDefault="00631658" w:rsidP="008818E7">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w:t>
      </w:r>
      <w:r w:rsidR="00426991" w:rsidRPr="00A71D81">
        <w:rPr>
          <w:rFonts w:ascii="GHEA Grapalat" w:hAnsi="GHEA Grapalat" w:cs="GHEA Grapalat"/>
          <w:sz w:val="20"/>
          <w:szCs w:val="20"/>
          <w:lang w:val="pt-BR"/>
        </w:rPr>
        <w:t xml:space="preserve">Ընկերությունը մասնակցում է </w:t>
      </w:r>
      <w:r w:rsidR="00905571">
        <w:rPr>
          <w:rFonts w:ascii="GHEA Grapalat" w:hAnsi="GHEA Grapalat"/>
          <w:iCs/>
          <w:color w:val="FF0000"/>
          <w:lang w:val="af-ZA"/>
        </w:rPr>
        <w:t xml:space="preserve"> «Մեծամոր համայնքի լուսավորություն և կանաչապատում» ՀՈԱԿ</w:t>
      </w:r>
      <w:r w:rsidR="008818E7">
        <w:rPr>
          <w:rFonts w:ascii="GHEA Grapalat" w:hAnsi="GHEA Grapalat"/>
          <w:iCs/>
          <w:color w:val="FF0000"/>
          <w:lang w:val="af-ZA"/>
        </w:rPr>
        <w:t>-ի</w:t>
      </w:r>
      <w:r w:rsidR="00426991" w:rsidRPr="00A71D81">
        <w:rPr>
          <w:rFonts w:ascii="GHEA Grapalat" w:hAnsi="GHEA Grapalat" w:cs="GHEA Grapalat"/>
          <w:sz w:val="20"/>
          <w:szCs w:val="20"/>
          <w:lang w:val="pt-BR"/>
        </w:rPr>
        <w:t xml:space="preserve"> (այսուհետ` Պատվիրատու) կողմից կազմակերպված` </w:t>
      </w:r>
      <w:r w:rsidR="0071327B">
        <w:rPr>
          <w:rFonts w:ascii="GHEA Grapalat" w:hAnsi="GHEA Grapalat" w:cs="Sylfaen"/>
          <w:iCs/>
          <w:color w:val="FF0000"/>
          <w:sz w:val="20"/>
          <w:szCs w:val="20"/>
          <w:lang w:val="af-ZA"/>
        </w:rPr>
        <w:t>ԱՄՄՀԼԿՀՈԱԿ-ՀԲՄԾՁԲ-23/6</w:t>
      </w:r>
      <w:r w:rsidR="00426991" w:rsidRPr="00A71D81">
        <w:rPr>
          <w:rFonts w:ascii="GHEA Grapalat" w:hAnsi="GHEA Grapalat" w:cs="GHEA Grapalat"/>
          <w:sz w:val="20"/>
          <w:szCs w:val="20"/>
          <w:lang w:val="pt-BR"/>
        </w:rPr>
        <w:t xml:space="preserve"> ծածկագրով գնման ընթացակարգին</w:t>
      </w:r>
      <w:r w:rsidR="00426991">
        <w:rPr>
          <w:rFonts w:ascii="GHEA Grapalat" w:hAnsi="GHEA Grapalat" w:cs="GHEA Grapalat"/>
          <w:sz w:val="20"/>
          <w:szCs w:val="20"/>
          <w:lang w:val="pt-BR"/>
        </w:rPr>
        <w:t>:</w:t>
      </w:r>
    </w:p>
    <w:p w14:paraId="19BD86D6" w14:textId="77777777"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6EA85CE" w14:textId="77777777"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14:paraId="3E1BDCF1"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DF7F0BA"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3BDAEDFB"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8E88AED" w14:textId="77777777"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C2690A5" w14:textId="77777777"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E87EF06" w14:textId="4F2101EE"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14:paraId="5FE96E01" w14:textId="086DD91E"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192DF86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139E56D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Վճարող</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բանկը</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վճարման</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պահանջագիրը</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ստանալուց</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հետո</w:t>
      </w:r>
      <w:proofErr w:type="spellEnd"/>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2 (</w:t>
      </w:r>
      <w:proofErr w:type="spellStart"/>
      <w:r w:rsidRPr="00064ADD">
        <w:rPr>
          <w:rFonts w:ascii="GHEA Grapalat" w:hAnsi="GHEA Grapalat" w:cs="GHEA Grapalat"/>
          <w:sz w:val="20"/>
          <w:szCs w:val="20"/>
        </w:rPr>
        <w:t>երկու</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աշխատանքային</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օրվա</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ընթացքում</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պետք</w:t>
      </w:r>
      <w:proofErr w:type="spellEnd"/>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տեղեկացնի</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Պատվիրատուին</w:t>
      </w:r>
      <w:proofErr w:type="spellEnd"/>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գրավոր</w:t>
      </w:r>
      <w:proofErr w:type="spellEnd"/>
      <w:r w:rsidRPr="00064ADD">
        <w:rPr>
          <w:rFonts w:ascii="GHEA Grapalat" w:hAnsi="GHEA Grapalat" w:cs="GHEA Grapalat"/>
          <w:sz w:val="20"/>
          <w:szCs w:val="20"/>
          <w:lang w:val="pt-BR"/>
        </w:rPr>
        <w:t xml:space="preserve"> </w:t>
      </w:r>
      <w:proofErr w:type="spellStart"/>
      <w:r w:rsidRPr="00064ADD">
        <w:rPr>
          <w:rFonts w:ascii="GHEA Grapalat" w:hAnsi="GHEA Grapalat" w:cs="GHEA Grapalat"/>
          <w:sz w:val="20"/>
          <w:szCs w:val="20"/>
        </w:rPr>
        <w:t>ձևով</w:t>
      </w:r>
      <w:proofErr w:type="spellEnd"/>
      <w:r w:rsidRPr="00064ADD">
        <w:rPr>
          <w:rFonts w:ascii="GHEA Grapalat" w:hAnsi="GHEA Grapalat" w:cs="GHEA Grapalat"/>
          <w:sz w:val="20"/>
          <w:szCs w:val="20"/>
          <w:lang w:val="pt-BR"/>
        </w:rPr>
        <w:t>:</w:t>
      </w:r>
    </w:p>
    <w:p w14:paraId="3C753E88"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8ECC07E" w14:textId="77777777" w:rsidR="00631658" w:rsidRPr="00064ADD" w:rsidRDefault="00631658" w:rsidP="00631658">
      <w:pPr>
        <w:jc w:val="both"/>
        <w:rPr>
          <w:rFonts w:ascii="GHEA Grapalat" w:hAnsi="GHEA Grapalat" w:cs="GHEA Grapalat"/>
          <w:sz w:val="20"/>
          <w:szCs w:val="20"/>
          <w:lang w:val="hy-AM"/>
        </w:rPr>
      </w:pPr>
    </w:p>
    <w:p w14:paraId="2DA1A0DA" w14:textId="77777777"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14:paraId="2CA4A76F" w14:textId="77777777"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14:paraId="43B817CE"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8760272"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2488344" w14:textId="77777777"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2E095DB"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CE1B758" w14:textId="77777777" w:rsidR="00631658" w:rsidRPr="00064ADD" w:rsidRDefault="00631658" w:rsidP="00631658">
      <w:pPr>
        <w:ind w:firstLine="567"/>
        <w:jc w:val="both"/>
        <w:rPr>
          <w:rFonts w:ascii="GHEA Grapalat" w:hAnsi="GHEA Grapalat" w:cs="GHEA Grapalat"/>
          <w:sz w:val="20"/>
          <w:szCs w:val="20"/>
          <w:lang w:val="hy-AM"/>
        </w:rPr>
      </w:pPr>
    </w:p>
    <w:p w14:paraId="1A437B12" w14:textId="77777777"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29D51BAF" w14:textId="77777777"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6F93E09D"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14:paraId="171CD149"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4795A6E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14:paraId="532FB28B"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67E17029"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14:paraId="4E98C3CA"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559BEFA1"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14:paraId="5A44C5C2"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1B638E40"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14:paraId="555500DE"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390F39C3"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14:paraId="1827C403"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14:paraId="48975638" w14:textId="77777777" w:rsidR="00631658" w:rsidRPr="00064ADD" w:rsidRDefault="00631658" w:rsidP="00631658">
      <w:pPr>
        <w:jc w:val="both"/>
        <w:rPr>
          <w:rFonts w:ascii="GHEA Grapalat" w:hAnsi="GHEA Grapalat"/>
          <w:sz w:val="20"/>
          <w:szCs w:val="20"/>
          <w:lang w:val="hy-AM"/>
        </w:rPr>
      </w:pPr>
    </w:p>
    <w:p w14:paraId="7B87AA9E" w14:textId="493A9D80" w:rsidR="00631658" w:rsidRPr="008818E7" w:rsidRDefault="00631658" w:rsidP="008818E7">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1EA96A6F"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464E1B0" w14:textId="77777777" w:rsidR="00334B2F" w:rsidRPr="00064ADD" w:rsidRDefault="00631658" w:rsidP="00334B2F">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064ADD" w14:paraId="420DF55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31414" w14:textId="77777777"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7B95EF65" w14:textId="77777777" w:rsidR="00334B2F" w:rsidRPr="00064ADD" w:rsidRDefault="00334B2F" w:rsidP="00CB0ADE">
            <w:pPr>
              <w:jc w:val="center"/>
              <w:rPr>
                <w:rFonts w:ascii="GHEA Grapalat" w:hAnsi="GHEA Grapalat" w:cs="Arial"/>
                <w:bCs/>
                <w:i/>
                <w:sz w:val="20"/>
                <w:szCs w:val="20"/>
              </w:rPr>
            </w:pPr>
          </w:p>
        </w:tc>
      </w:tr>
      <w:tr w:rsidR="00334B2F" w:rsidRPr="00064ADD" w14:paraId="6C42C97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8B04C5"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14:paraId="24634E26"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36BFA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Ներկայացման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14:paraId="43A8446B"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B9D18A" w14:textId="395E6F16" w:rsidR="00334B2F" w:rsidRPr="00064ADD" w:rsidRDefault="00334B2F" w:rsidP="002C7E7F">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w:t>
            </w:r>
            <w:proofErr w:type="spellStart"/>
            <w:r w:rsidRPr="00064ADD">
              <w:rPr>
                <w:rFonts w:ascii="GHEA Grapalat" w:hAnsi="GHEA Grapalat" w:cs="Sylfaen"/>
                <w:sz w:val="20"/>
                <w:szCs w:val="20"/>
              </w:rPr>
              <w:t>Ընկերություն</w:t>
            </w:r>
            <w:proofErr w:type="spellEnd"/>
            <w:r w:rsidR="002C7E7F">
              <w:rPr>
                <w:rFonts w:ascii="GHEA Grapalat" w:hAnsi="GHEA Grapalat" w:cs="Sylfaen"/>
                <w:sz w:val="20"/>
                <w:szCs w:val="20"/>
              </w:rPr>
              <w:t>)</w:t>
            </w:r>
            <w:r w:rsidRPr="00064ADD">
              <w:rPr>
                <w:rFonts w:ascii="GHEA Grapalat" w:hAnsi="GHEA Grapalat" w:cs="Arial"/>
                <w:sz w:val="20"/>
                <w:szCs w:val="20"/>
              </w:rPr>
              <w:t>`</w:t>
            </w:r>
          </w:p>
        </w:tc>
      </w:tr>
      <w:tr w:rsidR="00334B2F" w:rsidRPr="00064ADD" w14:paraId="53FF303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5599EF" w14:textId="76D88411" w:rsidR="00334B2F" w:rsidRPr="00064ADD" w:rsidRDefault="00334B2F" w:rsidP="002C7E7F">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proofErr w:type="spellStart"/>
            <w:r w:rsidRPr="00064ADD">
              <w:rPr>
                <w:rFonts w:ascii="GHEA Grapalat" w:hAnsi="GHEA Grapalat" w:cs="Sylfaen"/>
                <w:sz w:val="20"/>
                <w:szCs w:val="20"/>
              </w:rPr>
              <w:t>բանկ</w:t>
            </w:r>
            <w:proofErr w:type="spellEnd"/>
            <w:r w:rsidRPr="00064ADD">
              <w:rPr>
                <w:rFonts w:ascii="GHEA Grapalat" w:hAnsi="GHEA Grapalat" w:cs="Sylfaen"/>
                <w:sz w:val="20"/>
                <w:szCs w:val="20"/>
              </w:rPr>
              <w:t>)</w:t>
            </w:r>
            <w:r w:rsidRPr="00064ADD">
              <w:rPr>
                <w:rFonts w:ascii="GHEA Grapalat" w:hAnsi="GHEA Grapalat" w:cs="Arial"/>
                <w:sz w:val="20"/>
                <w:szCs w:val="20"/>
              </w:rPr>
              <w:t>`</w:t>
            </w:r>
          </w:p>
        </w:tc>
      </w:tr>
      <w:tr w:rsidR="00334B2F" w:rsidRPr="00064ADD" w14:paraId="506AD5E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EA091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lang w:val="hy-AM"/>
              </w:rPr>
              <w:t xml:space="preserve"> </w:t>
            </w:r>
            <w:proofErr w:type="spellStart"/>
            <w:r w:rsidRPr="00064ADD">
              <w:rPr>
                <w:rFonts w:ascii="GHEA Grapalat" w:hAnsi="GHEA Grapalat" w:cs="Sylfaen"/>
                <w:sz w:val="20"/>
                <w:szCs w:val="20"/>
              </w:rPr>
              <w:t>հաշվի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համարը</w:t>
            </w:r>
            <w:proofErr w:type="spellEnd"/>
            <w:r w:rsidRPr="00064ADD">
              <w:rPr>
                <w:rFonts w:ascii="GHEA Grapalat" w:hAnsi="GHEA Grapalat" w:cs="Arial"/>
                <w:sz w:val="20"/>
                <w:szCs w:val="20"/>
              </w:rPr>
              <w:t>`</w:t>
            </w:r>
          </w:p>
        </w:tc>
      </w:tr>
      <w:tr w:rsidR="00334B2F" w:rsidRPr="00064ADD" w14:paraId="4B2A405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9BC03A"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14:paraId="4766103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F3508D"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Վճարողի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334B2F" w:rsidRPr="00064ADD" w14:paraId="050896E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98D90" w14:textId="26BE6FC0" w:rsidR="00334B2F" w:rsidRPr="00426991" w:rsidRDefault="00334B2F" w:rsidP="00CB0ADE">
            <w:pPr>
              <w:rPr>
                <w:rFonts w:ascii="GHEA Grapalat" w:hAnsi="GHEA Grapalat" w:cs="Arial"/>
                <w:sz w:val="20"/>
                <w:szCs w:val="20"/>
              </w:rPr>
            </w:pPr>
            <w:r w:rsidRPr="00064ADD">
              <w:rPr>
                <w:rFonts w:ascii="GHEA Grapalat" w:hAnsi="GHEA Grapalat" w:cs="Sylfaen"/>
                <w:sz w:val="20"/>
                <w:szCs w:val="20"/>
                <w:lang w:val="hy-AM"/>
              </w:rPr>
              <w:t>9</w:t>
            </w:r>
            <w:r w:rsidRPr="00064ADD">
              <w:rPr>
                <w:rFonts w:ascii="GHEA Grapalat" w:hAnsi="GHEA Grapalat" w:cs="Sylfaen"/>
                <w:sz w:val="20"/>
                <w:szCs w:val="20"/>
              </w:rPr>
              <w:t xml:space="preserve">. </w:t>
            </w:r>
            <w:proofErr w:type="spellStart"/>
            <w:proofErr w:type="gramStart"/>
            <w:r w:rsidRPr="00064ADD">
              <w:rPr>
                <w:rFonts w:ascii="GHEA Grapalat" w:hAnsi="GHEA Grapalat" w:cs="Sylfaen"/>
                <w:sz w:val="20"/>
                <w:szCs w:val="20"/>
              </w:rPr>
              <w:t>Շահառու</w:t>
            </w:r>
            <w:proofErr w:type="spellEnd"/>
            <w:r w:rsidRPr="00064ADD">
              <w:rPr>
                <w:rFonts w:ascii="GHEA Grapalat" w:hAnsi="GHEA Grapalat" w:cs="Sylfaen"/>
                <w:sz w:val="20"/>
                <w:szCs w:val="20"/>
                <w:lang w:val="hy-AM"/>
              </w:rPr>
              <w:t>ի  անվանումը</w:t>
            </w:r>
            <w:proofErr w:type="gramEnd"/>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Arial"/>
                <w:sz w:val="20"/>
                <w:szCs w:val="20"/>
              </w:rPr>
              <w:t>`</w:t>
            </w:r>
            <w:r w:rsidR="00426991">
              <w:rPr>
                <w:rFonts w:ascii="GHEA Grapalat" w:hAnsi="GHEA Grapalat" w:cs="Arial"/>
                <w:sz w:val="20"/>
                <w:szCs w:val="20"/>
              </w:rPr>
              <w:t xml:space="preserve"> </w:t>
            </w:r>
            <w:r w:rsidR="00426991" w:rsidRPr="00BB69C7">
              <w:rPr>
                <w:rFonts w:ascii="GHEA Grapalat" w:hAnsi="GHEA Grapalat" w:cs="Sylfaen"/>
                <w:color w:val="FF0000"/>
                <w:sz w:val="20"/>
                <w:szCs w:val="20"/>
                <w:lang w:val="hy-AM"/>
              </w:rPr>
              <w:t xml:space="preserve"> </w:t>
            </w:r>
            <w:r w:rsidR="00905571">
              <w:rPr>
                <w:rFonts w:ascii="GHEA Grapalat" w:hAnsi="GHEA Grapalat" w:cs="Sylfaen"/>
                <w:color w:val="FF0000"/>
                <w:sz w:val="20"/>
                <w:szCs w:val="20"/>
                <w:lang w:val="hy-AM"/>
              </w:rPr>
              <w:t xml:space="preserve"> «Մեծամոր համայնքի լուսավորություն և կանաչապատում» ՀՈԱԿ</w:t>
            </w:r>
          </w:p>
        </w:tc>
      </w:tr>
      <w:tr w:rsidR="00334B2F" w:rsidRPr="00064ADD" w14:paraId="2C70D33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9190E8" w14:textId="77777777" w:rsidR="00334B2F" w:rsidRPr="00064ADD" w:rsidRDefault="00334B2F" w:rsidP="00CB0ADE">
            <w:pPr>
              <w:rPr>
                <w:rFonts w:ascii="GHEA Grapalat" w:hAnsi="GHEA Grapalat" w:cs="Sylfaen"/>
                <w:sz w:val="20"/>
                <w:szCs w:val="20"/>
                <w:lang w:val="ru-RU"/>
              </w:rPr>
            </w:pPr>
            <w:r w:rsidRPr="00064ADD">
              <w:rPr>
                <w:rFonts w:ascii="GHEA Grapalat" w:hAnsi="GHEA Grapalat" w:cs="Sylfaen"/>
                <w:sz w:val="20"/>
                <w:szCs w:val="20"/>
                <w:lang w:val="ru-RU"/>
              </w:rPr>
              <w:t xml:space="preserve">10. </w:t>
            </w:r>
            <w:r w:rsidRPr="00064ADD">
              <w:rPr>
                <w:rFonts w:ascii="GHEA Grapalat" w:hAnsi="GHEA Grapalat" w:cs="Sylfaen"/>
                <w:sz w:val="20"/>
                <w:szCs w:val="20"/>
              </w:rPr>
              <w:t xml:space="preserve"> </w:t>
            </w:r>
            <w:proofErr w:type="spellStart"/>
            <w:proofErr w:type="gram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 xml:space="preserve"> ՀԾՀ</w:t>
            </w:r>
            <w:proofErr w:type="gramEnd"/>
            <w:r w:rsidRPr="00064ADD">
              <w:rPr>
                <w:rFonts w:ascii="GHEA Grapalat" w:hAnsi="GHEA Grapalat" w:cs="Sylfaen"/>
                <w:sz w:val="20"/>
                <w:szCs w:val="20"/>
                <w:lang w:val="ru-RU"/>
              </w:rPr>
              <w:t xml:space="preserve"> (</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14:paraId="39AEE77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3FB5C" w14:textId="2C3C5DDC"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11</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ՀՎՀՀ</w:t>
            </w:r>
            <w:proofErr w:type="gramStart"/>
            <w:r w:rsidRPr="00064ADD">
              <w:rPr>
                <w:rFonts w:ascii="GHEA Grapalat" w:hAnsi="GHEA Grapalat" w:cs="Arial"/>
                <w:sz w:val="20"/>
                <w:szCs w:val="20"/>
              </w:rPr>
              <w:t>`</w:t>
            </w:r>
            <w:r w:rsidR="00426991">
              <w:rPr>
                <w:rFonts w:ascii="GHEA Grapalat" w:hAnsi="GHEA Grapalat" w:cs="Arial"/>
                <w:sz w:val="20"/>
                <w:szCs w:val="20"/>
              </w:rPr>
              <w:t xml:space="preserve"> </w:t>
            </w:r>
            <w:r w:rsidR="00426991" w:rsidRPr="00DC57B7">
              <w:rPr>
                <w:rFonts w:ascii="GHEA Grapalat" w:hAnsi="GHEA Grapalat" w:cs="Sylfaen"/>
                <w:iCs/>
                <w:color w:val="FF0000"/>
                <w:lang w:val="es-ES"/>
              </w:rPr>
              <w:t xml:space="preserve"> LLL</w:t>
            </w:r>
            <w:proofErr w:type="gramEnd"/>
          </w:p>
        </w:tc>
      </w:tr>
      <w:tr w:rsidR="00334B2F" w:rsidRPr="00064ADD" w14:paraId="482CE94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F2A191" w14:textId="2CC49C4B"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2</w:t>
            </w:r>
            <w:r w:rsidRPr="00064ADD">
              <w:rPr>
                <w:rFonts w:ascii="GHEA Grapalat" w:hAnsi="GHEA Grapalat" w:cs="Sylfaen"/>
                <w:sz w:val="20"/>
                <w:szCs w:val="20"/>
              </w:rPr>
              <w:t>.</w:t>
            </w:r>
            <w:proofErr w:type="spellStart"/>
            <w:proofErr w:type="gramStart"/>
            <w:r w:rsidRPr="00064ADD">
              <w:rPr>
                <w:rFonts w:ascii="GHEA Grapalat" w:hAnsi="GHEA Grapalat" w:cs="Sylfaen"/>
                <w:sz w:val="20"/>
                <w:szCs w:val="20"/>
              </w:rPr>
              <w:t>Շահառուի</w:t>
            </w:r>
            <w:proofErr w:type="spellEnd"/>
            <w:r w:rsidRPr="00064ADD">
              <w:rPr>
                <w:rFonts w:ascii="GHEA Grapalat" w:hAnsi="GHEA Grapalat" w:cs="Sylfaen"/>
                <w:sz w:val="20"/>
                <w:szCs w:val="20"/>
                <w:lang w:val="hy-AM"/>
              </w:rPr>
              <w:t>ն</w:t>
            </w:r>
            <w:r w:rsidRPr="00064ADD">
              <w:rPr>
                <w:rFonts w:ascii="GHEA Grapalat" w:hAnsi="GHEA Grapalat" w:cs="Arial"/>
                <w:sz w:val="20"/>
                <w:szCs w:val="20"/>
              </w:rPr>
              <w:t xml:space="preserve"> </w:t>
            </w:r>
            <w:r w:rsidRPr="00064ADD">
              <w:rPr>
                <w:rFonts w:ascii="GHEA Grapalat" w:hAnsi="GHEA Grapalat" w:cs="Sylfaen"/>
                <w:sz w:val="20"/>
                <w:szCs w:val="20"/>
                <w:lang w:val="hy-AM"/>
              </w:rPr>
              <w:t xml:space="preserve"> սպասարկող</w:t>
            </w:r>
            <w:proofErr w:type="gramEnd"/>
            <w:r w:rsidRPr="00064ADD">
              <w:rPr>
                <w:rFonts w:ascii="GHEA Grapalat" w:hAnsi="GHEA Grapalat" w:cs="Sylfaen"/>
                <w:sz w:val="20"/>
                <w:szCs w:val="20"/>
                <w:lang w:val="hy-AM"/>
              </w:rPr>
              <w:t xml:space="preserve"> Ֆինանսական կազմակերպություն</w:t>
            </w: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բանկ</w:t>
            </w:r>
            <w:proofErr w:type="spellEnd"/>
            <w:r w:rsidRPr="00064ADD">
              <w:rPr>
                <w:rFonts w:ascii="GHEA Grapalat" w:hAnsi="GHEA Grapalat" w:cs="Sylfaen"/>
                <w:sz w:val="20"/>
                <w:szCs w:val="20"/>
              </w:rPr>
              <w:t>)</w:t>
            </w:r>
            <w:r w:rsidRPr="00064ADD">
              <w:rPr>
                <w:rFonts w:ascii="GHEA Grapalat" w:hAnsi="GHEA Grapalat" w:cs="Arial"/>
                <w:sz w:val="20"/>
                <w:szCs w:val="20"/>
              </w:rPr>
              <w:t>`</w:t>
            </w:r>
            <w:r w:rsidR="00426991">
              <w:rPr>
                <w:rFonts w:ascii="GHEA Grapalat" w:hAnsi="GHEA Grapalat" w:cs="Arial"/>
                <w:sz w:val="20"/>
                <w:szCs w:val="20"/>
              </w:rPr>
              <w:t xml:space="preserve"> </w:t>
            </w:r>
            <w:r w:rsidR="00426991" w:rsidRPr="00DC57B7">
              <w:rPr>
                <w:rFonts w:ascii="GHEA Grapalat" w:hAnsi="GHEA Grapalat"/>
                <w:iCs/>
                <w:color w:val="FF0000"/>
                <w:lang w:val="af-ZA"/>
              </w:rPr>
              <w:t xml:space="preserve"> </w:t>
            </w:r>
            <w:r w:rsidR="00905571">
              <w:rPr>
                <w:rFonts w:ascii="GHEA Grapalat" w:hAnsi="GHEA Grapalat"/>
                <w:iCs/>
                <w:color w:val="FF0000"/>
                <w:lang w:val="af-ZA"/>
              </w:rPr>
              <w:t xml:space="preserve"> «ԱՐԴՇԻՆԲԱՆԿ» ՓԲԸ</w:t>
            </w:r>
          </w:p>
        </w:tc>
      </w:tr>
      <w:tr w:rsidR="00334B2F" w:rsidRPr="00064ADD" w14:paraId="1AEDA23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FE2C12" w14:textId="15FD9C1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3</w:t>
            </w:r>
            <w:r w:rsidRPr="00064ADD">
              <w:rPr>
                <w:rFonts w:ascii="GHEA Grapalat" w:hAnsi="GHEA Grapalat" w:cs="Sylfaen"/>
                <w:sz w:val="20"/>
                <w:szCs w:val="20"/>
              </w:rPr>
              <w:t>.</w:t>
            </w:r>
            <w:proofErr w:type="spellStart"/>
            <w:r w:rsidRPr="00064ADD">
              <w:rPr>
                <w:rFonts w:ascii="GHEA Grapalat" w:hAnsi="GHEA Grapalat" w:cs="Sylfaen"/>
                <w:sz w:val="20"/>
                <w:szCs w:val="20"/>
              </w:rPr>
              <w:t>Շահառուի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հաշվի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համարը</w:t>
            </w:r>
            <w:proofErr w:type="spellEnd"/>
            <w:r w:rsidRPr="00064ADD">
              <w:rPr>
                <w:rFonts w:ascii="GHEA Grapalat" w:hAnsi="GHEA Grapalat" w:cs="Arial"/>
                <w:sz w:val="20"/>
                <w:szCs w:val="20"/>
              </w:rPr>
              <w:t xml:space="preserve"> (</w:t>
            </w:r>
            <w:proofErr w:type="spellStart"/>
            <w:proofErr w:type="gramStart"/>
            <w:r w:rsidRPr="00064ADD">
              <w:rPr>
                <w:rFonts w:ascii="GHEA Grapalat" w:hAnsi="GHEA Grapalat" w:cs="Sylfaen"/>
                <w:sz w:val="20"/>
                <w:szCs w:val="20"/>
              </w:rPr>
              <w:t>հշ</w:t>
            </w:r>
            <w:r w:rsidRPr="00064ADD">
              <w:rPr>
                <w:rFonts w:ascii="GHEA Grapalat" w:hAnsi="GHEA Grapalat" w:cs="Arial"/>
                <w:sz w:val="20"/>
                <w:szCs w:val="20"/>
              </w:rPr>
              <w:t>.N</w:t>
            </w:r>
            <w:proofErr w:type="spellEnd"/>
            <w:proofErr w:type="gramEnd"/>
            <w:r w:rsidRPr="00064ADD">
              <w:rPr>
                <w:rFonts w:ascii="GHEA Grapalat" w:hAnsi="GHEA Grapalat" w:cs="Arial"/>
                <w:sz w:val="20"/>
                <w:szCs w:val="20"/>
              </w:rPr>
              <w:t>)</w:t>
            </w:r>
            <w:r w:rsidR="00426991">
              <w:rPr>
                <w:rFonts w:ascii="GHEA Grapalat" w:hAnsi="GHEA Grapalat" w:cs="Arial"/>
                <w:sz w:val="20"/>
                <w:szCs w:val="20"/>
              </w:rPr>
              <w:t xml:space="preserve"> </w:t>
            </w:r>
            <w:r w:rsidR="00426991" w:rsidRPr="00B23D4D">
              <w:rPr>
                <w:rStyle w:val="Strong"/>
                <w:rFonts w:ascii="GHEA Grapalat" w:hAnsi="GHEA Grapalat"/>
                <w:b w:val="0"/>
                <w:bCs w:val="0"/>
                <w:color w:val="FF0000"/>
                <w:sz w:val="20"/>
                <w:szCs w:val="20"/>
                <w:lang w:val="hy-AM"/>
              </w:rPr>
              <w:t xml:space="preserve"> </w:t>
            </w:r>
            <w:r w:rsidR="00905571">
              <w:rPr>
                <w:rStyle w:val="Strong"/>
                <w:rFonts w:ascii="GHEA Grapalat" w:hAnsi="GHEA Grapalat"/>
                <w:b w:val="0"/>
                <w:bCs w:val="0"/>
                <w:color w:val="FF0000"/>
                <w:sz w:val="20"/>
                <w:szCs w:val="20"/>
                <w:lang w:val="hy-AM"/>
              </w:rPr>
              <w:t>2475405900380000</w:t>
            </w:r>
          </w:p>
        </w:tc>
      </w:tr>
      <w:tr w:rsidR="00334B2F" w:rsidRPr="00064ADD" w14:paraId="1A47F25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75764B"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w:t>
            </w:r>
            <w:proofErr w:type="spellStart"/>
            <w:r w:rsidRPr="00064ADD">
              <w:rPr>
                <w:rFonts w:ascii="GHEA Grapalat" w:hAnsi="GHEA Grapalat" w:cs="Sylfaen"/>
                <w:sz w:val="20"/>
                <w:szCs w:val="20"/>
              </w:rPr>
              <w:t>Գումարը</w:t>
            </w:r>
            <w:proofErr w:type="spellEnd"/>
            <w:r w:rsidRPr="00064ADD">
              <w:rPr>
                <w:rFonts w:ascii="GHEA Grapalat" w:hAnsi="GHEA Grapalat" w:cs="Arial"/>
                <w:sz w:val="20"/>
                <w:szCs w:val="20"/>
              </w:rPr>
              <w:t xml:space="preserve"> </w:t>
            </w:r>
            <w:r w:rsidRPr="00064ADD">
              <w:rPr>
                <w:rFonts w:ascii="GHEA Grapalat" w:hAnsi="GHEA Grapalat" w:cs="Arial"/>
                <w:sz w:val="20"/>
                <w:szCs w:val="20"/>
                <w:lang w:val="ru-RU"/>
              </w:rPr>
              <w:t>(</w:t>
            </w:r>
            <w:proofErr w:type="spellStart"/>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proofErr w:type="gramStart"/>
            <w:r w:rsidRPr="00064ADD">
              <w:rPr>
                <w:rFonts w:ascii="GHEA Grapalat" w:hAnsi="GHEA Grapalat" w:cs="Sylfaen"/>
                <w:sz w:val="20"/>
                <w:szCs w:val="20"/>
              </w:rPr>
              <w:t>բառերով</w:t>
            </w:r>
            <w:proofErr w:type="spellEnd"/>
            <w:r w:rsidRPr="00064ADD">
              <w:rPr>
                <w:rFonts w:ascii="GHEA Grapalat" w:hAnsi="GHEA Grapalat" w:cs="Sylfaen"/>
                <w:sz w:val="20"/>
                <w:szCs w:val="20"/>
                <w:lang w:val="ru-RU"/>
              </w:rPr>
              <w:t>)</w:t>
            </w:r>
            <w:r w:rsidRPr="00064ADD">
              <w:rPr>
                <w:rFonts w:ascii="GHEA Grapalat" w:hAnsi="GHEA Grapalat" w:cs="Arial"/>
                <w:sz w:val="20"/>
                <w:szCs w:val="20"/>
              </w:rPr>
              <w:t>`</w:t>
            </w:r>
            <w:proofErr w:type="gramEnd"/>
          </w:p>
        </w:tc>
      </w:tr>
      <w:tr w:rsidR="00334B2F" w:rsidRPr="00064ADD" w14:paraId="7181EB3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27C373"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Ակցեպտավորված գումարը</w:t>
            </w:r>
            <w:proofErr w:type="gramStart"/>
            <w:r w:rsidRPr="00064ADD">
              <w:rPr>
                <w:rFonts w:ascii="GHEA Grapalat" w:hAnsi="GHEA Grapalat" w:cs="Sylfaen"/>
                <w:sz w:val="20"/>
                <w:szCs w:val="20"/>
                <w:lang w:val="hy-AM"/>
              </w:rPr>
              <w:t xml:space="preserve">՝ </w:t>
            </w:r>
            <w:r w:rsidRPr="00064ADD">
              <w:rPr>
                <w:rFonts w:ascii="GHEA Grapalat" w:hAnsi="GHEA Grapalat" w:cs="Sylfaen"/>
                <w:sz w:val="20"/>
                <w:szCs w:val="20"/>
              </w:rPr>
              <w:t xml:space="preserve"> (</w:t>
            </w:r>
            <w:proofErr w:type="spellStart"/>
            <w:proofErr w:type="gramEnd"/>
            <w:r w:rsidRPr="00064ADD">
              <w:rPr>
                <w:rFonts w:ascii="GHEA Grapalat" w:hAnsi="GHEA Grapalat" w:cs="Sylfaen"/>
                <w:sz w:val="20"/>
                <w:szCs w:val="20"/>
              </w:rPr>
              <w:t>թվերով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Sylfaen"/>
                <w:sz w:val="20"/>
                <w:szCs w:val="20"/>
              </w:rPr>
              <w:t>)</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14:paraId="51301F1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289D88"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w:t>
            </w:r>
            <w:proofErr w:type="spellStart"/>
            <w:r w:rsidRPr="00064ADD">
              <w:rPr>
                <w:rFonts w:ascii="GHEA Grapalat" w:hAnsi="GHEA Grapalat" w:cs="Sylfaen"/>
                <w:sz w:val="20"/>
                <w:szCs w:val="20"/>
              </w:rPr>
              <w:t>Արժույթը</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բառերով</w:t>
            </w:r>
            <w:proofErr w:type="spellEnd"/>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proofErr w:type="spellStart"/>
            <w:proofErr w:type="gramStart"/>
            <w:r w:rsidRPr="00064ADD">
              <w:rPr>
                <w:rFonts w:ascii="GHEA Grapalat" w:hAnsi="GHEA Grapalat" w:cs="Sylfaen"/>
                <w:sz w:val="20"/>
                <w:szCs w:val="20"/>
              </w:rPr>
              <w:t>կոդով</w:t>
            </w:r>
            <w:proofErr w:type="spellEnd"/>
            <w:r w:rsidRPr="00064ADD">
              <w:rPr>
                <w:rFonts w:ascii="GHEA Grapalat" w:hAnsi="GHEA Grapalat" w:cs="Arial"/>
                <w:sz w:val="20"/>
                <w:szCs w:val="20"/>
              </w:rPr>
              <w:t>)`</w:t>
            </w:r>
            <w:proofErr w:type="gramEnd"/>
          </w:p>
        </w:tc>
      </w:tr>
      <w:tr w:rsidR="00334B2F" w:rsidRPr="00064ADD" w14:paraId="34B07B9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536B4" w14:textId="77777777"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w:t>
            </w:r>
            <w:proofErr w:type="spellStart"/>
            <w:r w:rsidRPr="00064ADD">
              <w:rPr>
                <w:rFonts w:ascii="GHEA Grapalat" w:hAnsi="GHEA Grapalat" w:cs="Sylfaen"/>
                <w:sz w:val="20"/>
                <w:szCs w:val="20"/>
              </w:rPr>
              <w:t>Գործարքի</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վճարման</w:t>
            </w:r>
            <w:proofErr w:type="spellEnd"/>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նպատակը</w:t>
            </w:r>
            <w:proofErr w:type="spellEnd"/>
            <w:proofErr w:type="gramStart"/>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proofErr w:type="gramEnd"/>
            <w:r w:rsidR="00B75158" w:rsidRPr="00064ADD">
              <w:rPr>
                <w:rFonts w:ascii="GHEA Grapalat" w:hAnsi="GHEA Grapalat" w:cs="Sylfaen"/>
                <w:bCs/>
                <w:i/>
                <w:sz w:val="20"/>
                <w:szCs w:val="20"/>
                <w:lang w:val="hy-AM"/>
              </w:rPr>
              <w:t xml:space="preserve">պայմանագրի կատարման </w:t>
            </w:r>
            <w:proofErr w:type="spellStart"/>
            <w:r w:rsidRPr="00064ADD">
              <w:rPr>
                <w:rFonts w:ascii="GHEA Grapalat" w:hAnsi="GHEA Grapalat" w:cs="Sylfaen"/>
                <w:bCs/>
                <w:i/>
                <w:sz w:val="20"/>
                <w:szCs w:val="20"/>
              </w:rPr>
              <w:t>ապահովմ</w:t>
            </w:r>
            <w:proofErr w:type="spellEnd"/>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14:paraId="14D9C5D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71816441"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proofErr w:type="gramStart"/>
            <w:r w:rsidRPr="00064ADD">
              <w:rPr>
                <w:rFonts w:ascii="GHEA Grapalat" w:hAnsi="GHEA Grapalat" w:cs="Sylfaen"/>
                <w:sz w:val="20"/>
                <w:szCs w:val="20"/>
                <w:lang w:val="hy-AM"/>
              </w:rPr>
              <w:t>պ</w:t>
            </w:r>
            <w:proofErr w:type="spellStart"/>
            <w:r w:rsidRPr="00064ADD">
              <w:rPr>
                <w:rFonts w:ascii="GHEA Grapalat" w:hAnsi="GHEA Grapalat" w:cs="Sylfaen"/>
                <w:sz w:val="20"/>
                <w:szCs w:val="20"/>
              </w:rPr>
              <w:t>այմանագրի</w:t>
            </w:r>
            <w:proofErr w:type="spellEnd"/>
            <w:r w:rsidRPr="00064ADD">
              <w:rPr>
                <w:rFonts w:ascii="GHEA Grapalat" w:hAnsi="GHEA Grapalat" w:cs="Sylfaen"/>
                <w:sz w:val="20"/>
                <w:szCs w:val="20"/>
              </w:rPr>
              <w:t xml:space="preserve"> </w:t>
            </w:r>
            <w:r w:rsidRPr="00064ADD">
              <w:rPr>
                <w:rFonts w:ascii="GHEA Grapalat" w:hAnsi="GHEA Grapalat" w:cs="Arial"/>
                <w:sz w:val="20"/>
                <w:szCs w:val="20"/>
              </w:rPr>
              <w:t xml:space="preserve"> </w:t>
            </w:r>
            <w:proofErr w:type="spellStart"/>
            <w:r w:rsidRPr="00064ADD">
              <w:rPr>
                <w:rFonts w:ascii="GHEA Grapalat" w:hAnsi="GHEA Grapalat" w:cs="Sylfaen"/>
                <w:sz w:val="20"/>
                <w:szCs w:val="20"/>
              </w:rPr>
              <w:t>ծածկագիրը</w:t>
            </w:r>
            <w:proofErr w:type="spellEnd"/>
            <w:proofErr w:type="gramEnd"/>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14:paraId="0BF0181D" w14:textId="77777777" w:rsidR="00334B2F" w:rsidRPr="00064ADD" w:rsidRDefault="00334B2F" w:rsidP="00CB0ADE">
            <w:pPr>
              <w:rPr>
                <w:rFonts w:ascii="GHEA Grapalat" w:hAnsi="GHEA Grapalat" w:cs="Arial"/>
                <w:sz w:val="20"/>
                <w:szCs w:val="20"/>
              </w:rPr>
            </w:pPr>
          </w:p>
        </w:tc>
      </w:tr>
      <w:tr w:rsidR="00334B2F" w:rsidRPr="00064ADD" w14:paraId="1E5C979C" w14:textId="77777777" w:rsidTr="00F4667F">
        <w:trPr>
          <w:trHeight w:val="471"/>
        </w:trPr>
        <w:tc>
          <w:tcPr>
            <w:tcW w:w="10980" w:type="dxa"/>
            <w:gridSpan w:val="2"/>
            <w:tcBorders>
              <w:left w:val="single" w:sz="4" w:space="0" w:color="auto"/>
              <w:bottom w:val="single" w:sz="4" w:space="0" w:color="auto"/>
              <w:right w:val="single" w:sz="4" w:space="0" w:color="000000"/>
            </w:tcBorders>
            <w:noWrap/>
            <w:vAlign w:val="bottom"/>
          </w:tcPr>
          <w:p w14:paraId="018675A9" w14:textId="77777777" w:rsidR="00334B2F" w:rsidRPr="00064ADD" w:rsidRDefault="00334B2F" w:rsidP="00CB0ADE">
            <w:pPr>
              <w:rPr>
                <w:rFonts w:ascii="GHEA Grapalat" w:hAnsi="GHEA Grapalat" w:cs="Arial"/>
                <w:sz w:val="20"/>
                <w:szCs w:val="20"/>
                <w:lang w:val="hy-AM"/>
              </w:rPr>
            </w:pPr>
          </w:p>
        </w:tc>
      </w:tr>
      <w:tr w:rsidR="00334B2F" w:rsidRPr="00064ADD" w14:paraId="5F4221B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30EC86"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2CEEC682" w14:textId="77777777" w:rsidR="00334B2F" w:rsidRPr="00064ADD" w:rsidRDefault="00334B2F" w:rsidP="00CB0ADE">
            <w:pPr>
              <w:rPr>
                <w:rFonts w:ascii="GHEA Grapalat" w:hAnsi="GHEA Grapalat" w:cs="Sylfaen"/>
                <w:sz w:val="20"/>
                <w:szCs w:val="20"/>
                <w:lang w:val="ru-RU"/>
              </w:rPr>
            </w:pPr>
          </w:p>
        </w:tc>
      </w:tr>
      <w:tr w:rsidR="00334B2F" w:rsidRPr="00064ADD" w14:paraId="4E3968B3"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148E6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proofErr w:type="spellStart"/>
            <w:r w:rsidRPr="00064ADD">
              <w:rPr>
                <w:rFonts w:ascii="GHEA Grapalat" w:hAnsi="GHEA Grapalat" w:cs="Sylfaen"/>
                <w:sz w:val="20"/>
                <w:szCs w:val="20"/>
              </w:rPr>
              <w:t>էջ</w:t>
            </w:r>
            <w:proofErr w:type="spellEnd"/>
          </w:p>
          <w:p w14:paraId="3AA7B0E1" w14:textId="77777777" w:rsidR="00334B2F" w:rsidRPr="00064ADD" w:rsidRDefault="00334B2F" w:rsidP="00CB0ADE">
            <w:pPr>
              <w:rPr>
                <w:rFonts w:ascii="GHEA Grapalat" w:hAnsi="GHEA Grapalat" w:cs="Sylfaen"/>
                <w:sz w:val="20"/>
                <w:szCs w:val="20"/>
                <w:lang w:val="hy-AM"/>
              </w:rPr>
            </w:pPr>
          </w:p>
        </w:tc>
      </w:tr>
      <w:tr w:rsidR="00334B2F" w:rsidRPr="00064ADD" w14:paraId="6AF56FAA" w14:textId="77777777" w:rsidTr="00F4667F">
        <w:trPr>
          <w:trHeight w:val="542"/>
        </w:trPr>
        <w:tc>
          <w:tcPr>
            <w:tcW w:w="5616" w:type="dxa"/>
            <w:tcBorders>
              <w:top w:val="nil"/>
              <w:left w:val="single" w:sz="4" w:space="0" w:color="auto"/>
              <w:bottom w:val="single" w:sz="4" w:space="0" w:color="auto"/>
              <w:right w:val="single" w:sz="4" w:space="0" w:color="auto"/>
            </w:tcBorders>
            <w:noWrap/>
            <w:vAlign w:val="bottom"/>
          </w:tcPr>
          <w:p w14:paraId="0B728761" w14:textId="77777777"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 xml:space="preserve">ա. </w:t>
            </w:r>
            <w:proofErr w:type="spellStart"/>
            <w:r w:rsidRPr="00064ADD">
              <w:rPr>
                <w:rFonts w:ascii="GHEA Grapalat" w:hAnsi="GHEA Grapalat" w:cs="Sylfaen"/>
                <w:sz w:val="20"/>
                <w:szCs w:val="20"/>
              </w:rPr>
              <w:t>Շահառուի</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ստորագրությունները</w:t>
            </w:r>
            <w:proofErr w:type="spellEnd"/>
          </w:p>
          <w:p w14:paraId="43C03A60" w14:textId="77777777" w:rsidR="00334B2F" w:rsidRPr="00064ADD" w:rsidRDefault="00334B2F" w:rsidP="00CB0ADE">
            <w:pPr>
              <w:rPr>
                <w:rFonts w:ascii="GHEA Grapalat" w:hAnsi="GHEA Grapalat" w:cs="Sylfaen"/>
                <w:sz w:val="20"/>
                <w:szCs w:val="20"/>
              </w:rPr>
            </w:pPr>
          </w:p>
          <w:p w14:paraId="408C602C"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45BAD615" w14:textId="6802B6B5" w:rsidR="00334B2F" w:rsidRPr="00064ADD" w:rsidRDefault="00334B2F" w:rsidP="00CB0ADE">
            <w:pPr>
              <w:rPr>
                <w:rFonts w:ascii="GHEA Grapalat" w:hAnsi="GHEA Grapalat" w:cs="Sylfaen"/>
                <w:sz w:val="20"/>
                <w:szCs w:val="20"/>
              </w:rPr>
            </w:pPr>
          </w:p>
          <w:p w14:paraId="2BB3BC6C"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38714C1B" w14:textId="450F64E1"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                                                                       Կ.Տ.</w:t>
            </w:r>
          </w:p>
          <w:p w14:paraId="6D817E80" w14:textId="77777777"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BDED469" w14:textId="77777777"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proofErr w:type="spellStart"/>
            <w:r w:rsidRPr="00064ADD">
              <w:rPr>
                <w:rFonts w:ascii="GHEA Grapalat" w:hAnsi="GHEA Grapalat" w:cs="Sylfaen"/>
                <w:sz w:val="20"/>
                <w:szCs w:val="20"/>
              </w:rPr>
              <w:t>Վճարողի</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ստորագրությունները</w:t>
            </w:r>
            <w:proofErr w:type="spellEnd"/>
            <w:r w:rsidRPr="00064ADD">
              <w:rPr>
                <w:rFonts w:ascii="GHEA Grapalat" w:hAnsi="GHEA Grapalat" w:cs="Sylfaen"/>
                <w:sz w:val="20"/>
                <w:szCs w:val="20"/>
              </w:rPr>
              <w:t>`</w:t>
            </w:r>
          </w:p>
          <w:p w14:paraId="4E8786CD" w14:textId="77777777" w:rsidR="00334B2F" w:rsidRPr="00064ADD" w:rsidRDefault="00334B2F" w:rsidP="00CB0ADE">
            <w:pPr>
              <w:jc w:val="right"/>
              <w:rPr>
                <w:rFonts w:ascii="GHEA Grapalat" w:hAnsi="GHEA Grapalat" w:cs="Sylfaen"/>
                <w:sz w:val="20"/>
                <w:szCs w:val="20"/>
              </w:rPr>
            </w:pPr>
          </w:p>
          <w:p w14:paraId="404B4B54"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3D83E99D" w14:textId="4B282348" w:rsidR="00334B2F" w:rsidRPr="00064ADD" w:rsidRDefault="00334B2F" w:rsidP="00F4667F">
            <w:pPr>
              <w:rPr>
                <w:rFonts w:ascii="GHEA Grapalat" w:hAnsi="GHEA Grapalat" w:cs="Tahoma"/>
                <w:color w:val="000000"/>
                <w:sz w:val="20"/>
                <w:szCs w:val="20"/>
              </w:rPr>
            </w:pPr>
          </w:p>
          <w:p w14:paraId="64FFAB40" w14:textId="162CB410" w:rsidR="00334B2F" w:rsidRPr="00064ADD" w:rsidRDefault="00334B2F" w:rsidP="00F4667F">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3F59AA50"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6DE7A6C3" w14:textId="77777777" w:rsidR="00334B2F" w:rsidRPr="00064ADD" w:rsidRDefault="00334B2F" w:rsidP="00CB0ADE">
            <w:pPr>
              <w:jc w:val="right"/>
              <w:rPr>
                <w:rFonts w:ascii="GHEA Grapalat" w:hAnsi="GHEA Grapalat" w:cs="Sylfaen"/>
                <w:sz w:val="20"/>
                <w:szCs w:val="20"/>
              </w:rPr>
            </w:pPr>
          </w:p>
        </w:tc>
      </w:tr>
      <w:tr w:rsidR="00334B2F" w:rsidRPr="00064ADD" w14:paraId="773EF0AF" w14:textId="77777777" w:rsidTr="00F4667F">
        <w:trPr>
          <w:trHeight w:val="77"/>
        </w:trPr>
        <w:tc>
          <w:tcPr>
            <w:tcW w:w="5616" w:type="dxa"/>
            <w:tcBorders>
              <w:top w:val="single" w:sz="4" w:space="0" w:color="auto"/>
              <w:left w:val="single" w:sz="4" w:space="0" w:color="auto"/>
              <w:right w:val="single" w:sz="4" w:space="0" w:color="auto"/>
            </w:tcBorders>
            <w:noWrap/>
            <w:vAlign w:val="bottom"/>
          </w:tcPr>
          <w:p w14:paraId="64C9AB17"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27B58592" w14:textId="77777777"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79D2014F"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63E75340" w14:textId="6EB28BA3" w:rsidR="00334B2F" w:rsidRPr="00F4667F"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tc>
        <w:tc>
          <w:tcPr>
            <w:tcW w:w="5364" w:type="dxa"/>
            <w:tcBorders>
              <w:top w:val="single" w:sz="4" w:space="0" w:color="auto"/>
              <w:left w:val="nil"/>
              <w:right w:val="single" w:sz="4" w:space="0" w:color="auto"/>
            </w:tcBorders>
            <w:noWrap/>
            <w:vAlign w:val="bottom"/>
          </w:tcPr>
          <w:p w14:paraId="3C71A6B3"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14199A9D" w14:textId="4346AB1C" w:rsidR="00334B2F" w:rsidRPr="00064ADD" w:rsidRDefault="00334B2F" w:rsidP="00F4667F">
            <w:pPr>
              <w:rPr>
                <w:rFonts w:ascii="GHEA Grapalat" w:hAnsi="GHEA Grapalat" w:cs="Tahoma"/>
                <w:color w:val="000000"/>
                <w:sz w:val="20"/>
                <w:szCs w:val="20"/>
              </w:rPr>
            </w:pPr>
          </w:p>
          <w:p w14:paraId="354D4397"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1ABD9D0E" w14:textId="75F69383" w:rsidR="00334B2F" w:rsidRPr="00F4667F" w:rsidRDefault="00334B2F" w:rsidP="00F4667F">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w:t>
            </w:r>
            <w:proofErr w:type="spellStart"/>
            <w:r w:rsidRPr="00064ADD">
              <w:rPr>
                <w:rFonts w:ascii="GHEA Grapalat" w:hAnsi="GHEA Grapalat" w:cs="Sylfaen"/>
                <w:sz w:val="20"/>
                <w:szCs w:val="20"/>
              </w:rPr>
              <w:t>ստորագրություն</w:t>
            </w:r>
            <w:proofErr w:type="spellEnd"/>
            <w:r w:rsidRPr="00064ADD">
              <w:rPr>
                <w:rFonts w:ascii="GHEA Grapalat" w:hAnsi="GHEA Grapalat" w:cs="Sylfaen"/>
                <w:sz w:val="20"/>
                <w:szCs w:val="20"/>
              </w:rPr>
              <w:t>/</w:t>
            </w:r>
          </w:p>
        </w:tc>
      </w:tr>
      <w:tr w:rsidR="00334B2F" w:rsidRPr="00064ADD" w14:paraId="4F232519" w14:textId="77777777" w:rsidTr="00F4667F">
        <w:trPr>
          <w:trHeight w:val="87"/>
        </w:trPr>
        <w:tc>
          <w:tcPr>
            <w:tcW w:w="5616" w:type="dxa"/>
            <w:tcBorders>
              <w:top w:val="nil"/>
              <w:left w:val="single" w:sz="4" w:space="0" w:color="auto"/>
              <w:bottom w:val="single" w:sz="4" w:space="0" w:color="auto"/>
              <w:right w:val="single" w:sz="4" w:space="0" w:color="auto"/>
            </w:tcBorders>
            <w:noWrap/>
            <w:vAlign w:val="bottom"/>
          </w:tcPr>
          <w:p w14:paraId="44A4582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24.բ.                                                       Կ.Տ.</w:t>
            </w:r>
          </w:p>
          <w:p w14:paraId="30D950D1" w14:textId="77777777" w:rsidR="00334B2F" w:rsidRPr="00064ADD" w:rsidRDefault="00334B2F" w:rsidP="00CB0ADE">
            <w:pPr>
              <w:rPr>
                <w:rFonts w:ascii="GHEA Grapalat" w:hAnsi="GHEA Grapalat" w:cs="Sylfaen"/>
                <w:sz w:val="20"/>
                <w:szCs w:val="20"/>
              </w:rPr>
            </w:pPr>
          </w:p>
          <w:p w14:paraId="1BFE24FD"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08C248DE" w14:textId="56C87BC2" w:rsidR="00334B2F" w:rsidRPr="00F4667F"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072157D"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7DF8A985" w14:textId="636279BE"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478C5F6F" w14:textId="77777777"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proofErr w:type="gramStart"/>
            <w:r w:rsidRPr="00064ADD">
              <w:rPr>
                <w:rFonts w:ascii="GHEA Grapalat" w:hAnsi="GHEA Grapalat" w:cs="Sylfaen"/>
                <w:sz w:val="20"/>
                <w:szCs w:val="20"/>
                <w:lang w:val="hy-AM"/>
              </w:rPr>
              <w:t>գ</w:t>
            </w:r>
            <w:r w:rsidRPr="00064ADD">
              <w:rPr>
                <w:rFonts w:ascii="GHEA Grapalat" w:hAnsi="GHEA Grapalat" w:cs="Sylfaen"/>
                <w:sz w:val="20"/>
                <w:szCs w:val="20"/>
              </w:rPr>
              <w:t>.</w:t>
            </w:r>
            <w:proofErr w:type="spellStart"/>
            <w:r w:rsidRPr="00064ADD">
              <w:rPr>
                <w:rFonts w:ascii="GHEA Grapalat" w:hAnsi="GHEA Grapalat" w:cs="Sylfaen"/>
                <w:sz w:val="20"/>
                <w:szCs w:val="20"/>
              </w:rPr>
              <w:t>Կատարման</w:t>
            </w:r>
            <w:proofErr w:type="spellEnd"/>
            <w:proofErr w:type="gram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ամսաթիվը</w:t>
            </w:r>
            <w:proofErr w:type="spellEnd"/>
            <w:r w:rsidRPr="00064ADD">
              <w:rPr>
                <w:rFonts w:ascii="GHEA Grapalat" w:hAnsi="GHEA Grapalat" w:cs="Sylfaen"/>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58BC695E" w14:textId="1F67E606" w:rsidR="00334B2F" w:rsidRPr="00064ADD" w:rsidRDefault="00334B2F" w:rsidP="00F4667F">
            <w:pPr>
              <w:rPr>
                <w:rFonts w:ascii="GHEA Grapalat" w:hAnsi="GHEA Grapalat" w:cs="Arial"/>
                <w:sz w:val="20"/>
                <w:szCs w:val="20"/>
              </w:rPr>
            </w:pPr>
          </w:p>
        </w:tc>
      </w:tr>
    </w:tbl>
    <w:p w14:paraId="125303C8"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5C4BF04"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92C0629"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8F533A1" w14:textId="77777777"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lastRenderedPageBreak/>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14:paraId="31CA6E12" w14:textId="77777777"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64ADD" w14:paraId="3B3C9DF4" w14:textId="77777777" w:rsidTr="00CB0ADE">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B50F3E" w:rsidRDefault="00334B2F" w:rsidP="00CB0ADE">
            <w:pPr>
              <w:jc w:val="both"/>
              <w:rPr>
                <w:rFonts w:ascii="GHEA Grapalat" w:hAnsi="GHEA Grapalat"/>
                <w:sz w:val="16"/>
                <w:szCs w:val="20"/>
              </w:rPr>
            </w:pPr>
            <w:r w:rsidRPr="00B50F3E">
              <w:rPr>
                <w:rFonts w:ascii="GHEA Grapalat" w:hAnsi="GHEA Grapalat"/>
                <w:sz w:val="16"/>
                <w:szCs w:val="20"/>
              </w:rPr>
              <w:t>Հ/Հ</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B50F3E" w:rsidRDefault="00334B2F" w:rsidP="00CB0ADE">
            <w:pPr>
              <w:jc w:val="center"/>
              <w:rPr>
                <w:rFonts w:ascii="GHEA Grapalat" w:hAnsi="GHEA Grapalat"/>
                <w:b/>
                <w:sz w:val="16"/>
                <w:szCs w:val="20"/>
              </w:rPr>
            </w:pPr>
            <w:r w:rsidRPr="00B50F3E">
              <w:rPr>
                <w:rFonts w:ascii="GHEA Grapalat" w:hAnsi="GHEA Grapalat"/>
                <w:b/>
                <w:sz w:val="16"/>
                <w:szCs w:val="20"/>
              </w:rPr>
              <w:t>&lt;&lt;</w:t>
            </w:r>
            <w:proofErr w:type="spellStart"/>
            <w:r w:rsidRPr="00B50F3E">
              <w:rPr>
                <w:rFonts w:ascii="GHEA Grapalat" w:hAnsi="GHEA Grapalat"/>
                <w:b/>
                <w:sz w:val="16"/>
                <w:szCs w:val="20"/>
              </w:rPr>
              <w:t>Վճարման</w:t>
            </w:r>
            <w:proofErr w:type="spellEnd"/>
            <w:r w:rsidRPr="00B50F3E">
              <w:rPr>
                <w:rFonts w:ascii="GHEA Grapalat" w:hAnsi="GHEA Grapalat"/>
                <w:b/>
                <w:sz w:val="16"/>
                <w:szCs w:val="20"/>
              </w:rPr>
              <w:t xml:space="preserve"> </w:t>
            </w:r>
            <w:proofErr w:type="spellStart"/>
            <w:r w:rsidRPr="00B50F3E">
              <w:rPr>
                <w:rFonts w:ascii="GHEA Grapalat" w:hAnsi="GHEA Grapalat"/>
                <w:b/>
                <w:sz w:val="16"/>
                <w:szCs w:val="20"/>
              </w:rPr>
              <w:t>պահանջագիր</w:t>
            </w:r>
            <w:proofErr w:type="spellEnd"/>
            <w:r w:rsidRPr="00B50F3E">
              <w:rPr>
                <w:rFonts w:ascii="GHEA Grapalat" w:hAnsi="GHEA Grapalat"/>
                <w:b/>
                <w:sz w:val="16"/>
                <w:szCs w:val="20"/>
              </w:rPr>
              <w:t xml:space="preserve">&gt;&gt; </w:t>
            </w:r>
            <w:proofErr w:type="spellStart"/>
            <w:r w:rsidRPr="00B50F3E">
              <w:rPr>
                <w:rFonts w:ascii="GHEA Grapalat" w:hAnsi="GHEA Grapalat"/>
                <w:b/>
                <w:sz w:val="16"/>
                <w:szCs w:val="20"/>
              </w:rPr>
              <w:t>փաստաթղթի</w:t>
            </w:r>
            <w:proofErr w:type="spellEnd"/>
            <w:r w:rsidRPr="00B50F3E">
              <w:rPr>
                <w:rFonts w:ascii="GHEA Grapalat" w:hAnsi="GHEA Grapalat"/>
                <w:b/>
                <w:sz w:val="16"/>
                <w:szCs w:val="20"/>
              </w:rPr>
              <w:t xml:space="preserve"> </w:t>
            </w:r>
            <w:proofErr w:type="spellStart"/>
            <w:r w:rsidRPr="00B50F3E">
              <w:rPr>
                <w:rFonts w:ascii="GHEA Grapalat" w:hAnsi="GHEA Grapalat"/>
                <w:b/>
                <w:sz w:val="16"/>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B50F3E" w:rsidRDefault="00334B2F" w:rsidP="00CB0ADE">
            <w:pPr>
              <w:jc w:val="center"/>
              <w:rPr>
                <w:rFonts w:ascii="GHEA Grapalat" w:hAnsi="GHEA Grapalat"/>
                <w:b/>
                <w:sz w:val="16"/>
                <w:szCs w:val="20"/>
              </w:rPr>
            </w:pPr>
            <w:proofErr w:type="spellStart"/>
            <w:r w:rsidRPr="00B50F3E">
              <w:rPr>
                <w:rFonts w:ascii="GHEA Grapalat" w:hAnsi="GHEA Grapalat"/>
                <w:b/>
                <w:sz w:val="16"/>
                <w:szCs w:val="20"/>
              </w:rPr>
              <w:t>Նշված</w:t>
            </w:r>
            <w:proofErr w:type="spellEnd"/>
            <w:r w:rsidRPr="00B50F3E">
              <w:rPr>
                <w:rFonts w:ascii="GHEA Grapalat" w:hAnsi="GHEA Grapalat"/>
                <w:b/>
                <w:sz w:val="16"/>
                <w:szCs w:val="20"/>
              </w:rPr>
              <w:t xml:space="preserve"> </w:t>
            </w:r>
            <w:proofErr w:type="spellStart"/>
            <w:r w:rsidRPr="00B50F3E">
              <w:rPr>
                <w:rFonts w:ascii="GHEA Grapalat" w:hAnsi="GHEA Grapalat"/>
                <w:b/>
                <w:sz w:val="16"/>
                <w:szCs w:val="20"/>
              </w:rPr>
              <w:t>դաշտի</w:t>
            </w:r>
            <w:proofErr w:type="spellEnd"/>
            <w:r w:rsidRPr="00B50F3E">
              <w:rPr>
                <w:rFonts w:ascii="GHEA Grapalat" w:hAnsi="GHEA Grapalat"/>
                <w:b/>
                <w:sz w:val="16"/>
                <w:szCs w:val="20"/>
              </w:rPr>
              <w:t>/</w:t>
            </w:r>
          </w:p>
          <w:p w14:paraId="4DB87A72" w14:textId="77777777" w:rsidR="00334B2F" w:rsidRPr="00B50F3E" w:rsidRDefault="00334B2F" w:rsidP="00CB0ADE">
            <w:pPr>
              <w:jc w:val="center"/>
              <w:rPr>
                <w:rFonts w:ascii="GHEA Grapalat" w:hAnsi="GHEA Grapalat"/>
                <w:b/>
                <w:sz w:val="16"/>
                <w:szCs w:val="20"/>
              </w:rPr>
            </w:pPr>
            <w:proofErr w:type="spellStart"/>
            <w:r w:rsidRPr="00B50F3E">
              <w:rPr>
                <w:rFonts w:ascii="GHEA Grapalat" w:hAnsi="GHEA Grapalat"/>
                <w:b/>
                <w:sz w:val="16"/>
                <w:szCs w:val="20"/>
              </w:rPr>
              <w:t>վավերապայմանի</w:t>
            </w:r>
            <w:proofErr w:type="spellEnd"/>
            <w:r w:rsidRPr="00B50F3E">
              <w:rPr>
                <w:rFonts w:ascii="GHEA Grapalat" w:hAnsi="GHEA Grapalat"/>
                <w:b/>
                <w:sz w:val="16"/>
                <w:szCs w:val="20"/>
              </w:rPr>
              <w:t xml:space="preserve"> </w:t>
            </w:r>
            <w:proofErr w:type="spellStart"/>
            <w:r w:rsidRPr="00B50F3E">
              <w:rPr>
                <w:rFonts w:ascii="GHEA Grapalat" w:hAnsi="GHEA Grapalat"/>
                <w:b/>
                <w:sz w:val="16"/>
                <w:szCs w:val="20"/>
              </w:rPr>
              <w:t>առկայությունը</w:t>
            </w:r>
            <w:proofErr w:type="spellEnd"/>
            <w:r w:rsidRPr="00B50F3E">
              <w:rPr>
                <w:rFonts w:ascii="GHEA Grapalat" w:hAnsi="GHEA Grapalat"/>
                <w:b/>
                <w:sz w:val="16"/>
                <w:szCs w:val="20"/>
              </w:rPr>
              <w:t xml:space="preserve"> </w:t>
            </w:r>
            <w:proofErr w:type="spellStart"/>
            <w:r w:rsidRPr="00B50F3E">
              <w:rPr>
                <w:rFonts w:ascii="GHEA Grapalat" w:hAnsi="GHEA Grapalat"/>
                <w:b/>
                <w:sz w:val="16"/>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B50F3E" w:rsidRDefault="00334B2F" w:rsidP="00CB0ADE">
            <w:pPr>
              <w:jc w:val="center"/>
              <w:rPr>
                <w:rFonts w:ascii="GHEA Grapalat" w:hAnsi="GHEA Grapalat"/>
                <w:b/>
                <w:sz w:val="16"/>
                <w:szCs w:val="20"/>
                <w:lang w:val="hy-AM"/>
              </w:rPr>
            </w:pPr>
            <w:proofErr w:type="spellStart"/>
            <w:r w:rsidRPr="00B50F3E">
              <w:rPr>
                <w:rFonts w:ascii="GHEA Grapalat" w:hAnsi="GHEA Grapalat"/>
                <w:b/>
                <w:sz w:val="16"/>
                <w:szCs w:val="20"/>
              </w:rPr>
              <w:t>Վավերապայմանի</w:t>
            </w:r>
            <w:proofErr w:type="spellEnd"/>
            <w:r w:rsidRPr="00B50F3E">
              <w:rPr>
                <w:rFonts w:ascii="GHEA Grapalat" w:hAnsi="GHEA Grapalat"/>
                <w:b/>
                <w:sz w:val="16"/>
                <w:szCs w:val="20"/>
              </w:rPr>
              <w:t xml:space="preserve"> </w:t>
            </w:r>
            <w:proofErr w:type="spellStart"/>
            <w:r w:rsidRPr="00B50F3E">
              <w:rPr>
                <w:rFonts w:ascii="GHEA Grapalat" w:hAnsi="GHEA Grapalat"/>
                <w:b/>
                <w:sz w:val="16"/>
                <w:szCs w:val="20"/>
              </w:rPr>
              <w:t>լրացման</w:t>
            </w:r>
            <w:proofErr w:type="spellEnd"/>
            <w:r w:rsidRPr="00B50F3E">
              <w:rPr>
                <w:rFonts w:ascii="GHEA Grapalat" w:hAnsi="GHEA Grapalat"/>
                <w:b/>
                <w:sz w:val="16"/>
                <w:szCs w:val="20"/>
              </w:rPr>
              <w:t xml:space="preserve"> </w:t>
            </w:r>
            <w:proofErr w:type="spellStart"/>
            <w:r w:rsidRPr="00B50F3E">
              <w:rPr>
                <w:rFonts w:ascii="GHEA Grapalat" w:hAnsi="GHEA Grapalat"/>
                <w:b/>
                <w:sz w:val="16"/>
                <w:szCs w:val="20"/>
              </w:rPr>
              <w:t>պահանջը</w:t>
            </w:r>
            <w:proofErr w:type="spellEnd"/>
            <w:r w:rsidRPr="00B50F3E">
              <w:rPr>
                <w:rFonts w:ascii="GHEA Grapalat" w:hAnsi="GHEA Grapalat"/>
                <w:b/>
                <w:sz w:val="16"/>
                <w:szCs w:val="20"/>
                <w:lang w:val="hy-AM"/>
              </w:rPr>
              <w:t xml:space="preserve"> </w:t>
            </w:r>
          </w:p>
          <w:p w14:paraId="227D01C1" w14:textId="77777777" w:rsidR="00334B2F" w:rsidRPr="00B50F3E" w:rsidRDefault="00334B2F" w:rsidP="00CB0ADE">
            <w:pPr>
              <w:jc w:val="center"/>
              <w:rPr>
                <w:rFonts w:ascii="GHEA Grapalat" w:hAnsi="GHEA Grapalat"/>
                <w:b/>
                <w:sz w:val="16"/>
                <w:szCs w:val="20"/>
              </w:rPr>
            </w:pPr>
            <w:r w:rsidRPr="00B50F3E">
              <w:rPr>
                <w:rFonts w:ascii="GHEA Grapalat" w:hAnsi="GHEA Grapalat"/>
                <w:b/>
                <w:sz w:val="16"/>
                <w:szCs w:val="20"/>
              </w:rPr>
              <w:t>(</w:t>
            </w:r>
            <w:r w:rsidRPr="00B50F3E">
              <w:rPr>
                <w:rFonts w:ascii="GHEA Grapalat" w:hAnsi="GHEA Grapalat"/>
                <w:b/>
                <w:sz w:val="16"/>
                <w:szCs w:val="20"/>
                <w:lang w:val="hy-AM"/>
              </w:rPr>
              <w:t>գնումների գործընթացի հետ կապված</w:t>
            </w:r>
            <w:r w:rsidRPr="00B50F3E">
              <w:rPr>
                <w:rFonts w:ascii="GHEA Grapalat" w:hAnsi="GHEA Grapalat"/>
                <w:b/>
                <w:sz w:val="16"/>
                <w:szCs w:val="20"/>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B50F3E" w:rsidRDefault="00334B2F" w:rsidP="00CB0ADE">
            <w:pPr>
              <w:ind w:left="-588" w:firstLine="588"/>
              <w:jc w:val="center"/>
              <w:rPr>
                <w:rFonts w:ascii="GHEA Grapalat" w:hAnsi="GHEA Grapalat"/>
                <w:b/>
                <w:sz w:val="16"/>
                <w:szCs w:val="20"/>
              </w:rPr>
            </w:pPr>
            <w:proofErr w:type="spellStart"/>
            <w:r w:rsidRPr="00B50F3E">
              <w:rPr>
                <w:rFonts w:ascii="GHEA Grapalat" w:hAnsi="GHEA Grapalat"/>
                <w:b/>
                <w:sz w:val="16"/>
                <w:szCs w:val="20"/>
              </w:rPr>
              <w:t>Վավերապայմանը</w:t>
            </w:r>
            <w:proofErr w:type="spellEnd"/>
          </w:p>
          <w:p w14:paraId="48764836" w14:textId="77777777" w:rsidR="00334B2F" w:rsidRPr="00B50F3E" w:rsidRDefault="00334B2F" w:rsidP="00CB0ADE">
            <w:pPr>
              <w:ind w:left="-588" w:firstLine="588"/>
              <w:jc w:val="center"/>
              <w:rPr>
                <w:rFonts w:ascii="GHEA Grapalat" w:hAnsi="GHEA Grapalat"/>
                <w:b/>
                <w:sz w:val="16"/>
                <w:szCs w:val="20"/>
              </w:rPr>
            </w:pPr>
            <w:proofErr w:type="spellStart"/>
            <w:r w:rsidRPr="00B50F3E">
              <w:rPr>
                <w:rFonts w:ascii="GHEA Grapalat" w:hAnsi="GHEA Grapalat"/>
                <w:b/>
                <w:sz w:val="16"/>
                <w:szCs w:val="20"/>
              </w:rPr>
              <w:t>լրացնող</w:t>
            </w:r>
            <w:proofErr w:type="spellEnd"/>
            <w:r w:rsidRPr="00B50F3E">
              <w:rPr>
                <w:rFonts w:ascii="GHEA Grapalat" w:hAnsi="GHEA Grapalat"/>
                <w:b/>
                <w:sz w:val="16"/>
                <w:szCs w:val="20"/>
              </w:rPr>
              <w:t xml:space="preserve"> </w:t>
            </w:r>
            <w:proofErr w:type="spellStart"/>
            <w:r w:rsidRPr="00B50F3E">
              <w:rPr>
                <w:rFonts w:ascii="GHEA Grapalat" w:hAnsi="GHEA Grapalat"/>
                <w:b/>
                <w:sz w:val="16"/>
                <w:szCs w:val="20"/>
              </w:rPr>
              <w:t>կողմը</w:t>
            </w:r>
            <w:proofErr w:type="spellEnd"/>
            <w:r w:rsidRPr="00B50F3E">
              <w:rPr>
                <w:rFonts w:ascii="GHEA Grapalat" w:hAnsi="GHEA Grapalat"/>
                <w:b/>
                <w:sz w:val="16"/>
                <w:szCs w:val="20"/>
              </w:rPr>
              <w:t xml:space="preserve">` </w:t>
            </w:r>
          </w:p>
          <w:p w14:paraId="7CBD1482" w14:textId="77777777" w:rsidR="00334B2F" w:rsidRPr="00B50F3E" w:rsidRDefault="00334B2F" w:rsidP="00CB0ADE">
            <w:pPr>
              <w:ind w:left="-588" w:firstLine="588"/>
              <w:jc w:val="center"/>
              <w:rPr>
                <w:rFonts w:ascii="GHEA Grapalat" w:hAnsi="GHEA Grapalat"/>
                <w:b/>
                <w:sz w:val="16"/>
                <w:szCs w:val="20"/>
              </w:rPr>
            </w:pPr>
            <w:proofErr w:type="spellStart"/>
            <w:r w:rsidRPr="00B50F3E">
              <w:rPr>
                <w:rFonts w:ascii="GHEA Grapalat" w:hAnsi="GHEA Grapalat"/>
                <w:b/>
                <w:sz w:val="16"/>
                <w:szCs w:val="20"/>
              </w:rPr>
              <w:t>շահառուն</w:t>
            </w:r>
            <w:proofErr w:type="spellEnd"/>
            <w:r w:rsidRPr="00B50F3E">
              <w:rPr>
                <w:rFonts w:ascii="GHEA Grapalat" w:hAnsi="GHEA Grapalat"/>
                <w:b/>
                <w:sz w:val="16"/>
                <w:szCs w:val="20"/>
              </w:rPr>
              <w:t xml:space="preserve"> </w:t>
            </w:r>
            <w:proofErr w:type="spellStart"/>
            <w:r w:rsidRPr="00B50F3E">
              <w:rPr>
                <w:rFonts w:ascii="GHEA Grapalat" w:hAnsi="GHEA Grapalat"/>
                <w:b/>
                <w:sz w:val="16"/>
                <w:szCs w:val="20"/>
              </w:rPr>
              <w:t>կամ</w:t>
            </w:r>
            <w:proofErr w:type="spellEnd"/>
            <w:r w:rsidRPr="00B50F3E">
              <w:rPr>
                <w:rFonts w:ascii="GHEA Grapalat" w:hAnsi="GHEA Grapalat"/>
                <w:b/>
                <w:sz w:val="16"/>
                <w:szCs w:val="20"/>
              </w:rPr>
              <w:t xml:space="preserve"> </w:t>
            </w:r>
            <w:proofErr w:type="spellStart"/>
            <w:r w:rsidRPr="00B50F3E">
              <w:rPr>
                <w:rFonts w:ascii="GHEA Grapalat" w:hAnsi="GHEA Grapalat"/>
                <w:b/>
                <w:sz w:val="16"/>
                <w:szCs w:val="20"/>
              </w:rPr>
              <w:t>վճարողը</w:t>
            </w:r>
            <w:proofErr w:type="spellEnd"/>
          </w:p>
          <w:p w14:paraId="7CC8B7B5" w14:textId="77777777" w:rsidR="00334B2F" w:rsidRPr="00B50F3E" w:rsidRDefault="00334B2F" w:rsidP="00CB0ADE">
            <w:pPr>
              <w:ind w:left="-588" w:firstLine="588"/>
              <w:jc w:val="center"/>
              <w:rPr>
                <w:rFonts w:ascii="GHEA Grapalat" w:hAnsi="GHEA Grapalat"/>
                <w:b/>
                <w:sz w:val="16"/>
                <w:szCs w:val="20"/>
              </w:rPr>
            </w:pPr>
            <w:r w:rsidRPr="00B50F3E">
              <w:rPr>
                <w:rFonts w:ascii="GHEA Grapalat" w:hAnsi="GHEA Grapalat"/>
                <w:b/>
                <w:sz w:val="16"/>
                <w:szCs w:val="20"/>
              </w:rPr>
              <w:t>(</w:t>
            </w:r>
            <w:r w:rsidRPr="00B50F3E">
              <w:rPr>
                <w:rFonts w:ascii="GHEA Grapalat" w:hAnsi="GHEA Grapalat"/>
                <w:b/>
                <w:sz w:val="16"/>
                <w:szCs w:val="20"/>
                <w:lang w:val="hy-AM"/>
              </w:rPr>
              <w:t>գնումների գործընթացի հետ կապված</w:t>
            </w:r>
            <w:r w:rsidRPr="00B50F3E">
              <w:rPr>
                <w:rFonts w:ascii="GHEA Grapalat" w:hAnsi="GHEA Grapalat"/>
                <w:b/>
                <w:sz w:val="16"/>
                <w:szCs w:val="20"/>
              </w:rPr>
              <w:t>)</w:t>
            </w:r>
          </w:p>
        </w:tc>
      </w:tr>
      <w:tr w:rsidR="00334B2F" w:rsidRPr="00064ADD" w14:paraId="73928341" w14:textId="77777777" w:rsidTr="00CB0ADE">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B50F3E" w:rsidRDefault="00334B2F" w:rsidP="00CB0ADE">
            <w:pPr>
              <w:jc w:val="center"/>
              <w:rPr>
                <w:rFonts w:ascii="GHEA Grapalat" w:hAnsi="GHEA Grapalat"/>
                <w:b/>
                <w:sz w:val="16"/>
                <w:szCs w:val="20"/>
              </w:rPr>
            </w:pPr>
            <w:r w:rsidRPr="00B50F3E">
              <w:rPr>
                <w:rFonts w:ascii="GHEA Grapalat" w:hAnsi="GHEA Grapalat"/>
                <w:b/>
                <w:sz w:val="16"/>
                <w:szCs w:val="20"/>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B50F3E" w:rsidRDefault="00334B2F" w:rsidP="00CB0ADE">
            <w:pPr>
              <w:jc w:val="center"/>
              <w:rPr>
                <w:rFonts w:ascii="GHEA Grapalat" w:hAnsi="GHEA Grapalat"/>
                <w:b/>
                <w:sz w:val="16"/>
                <w:szCs w:val="20"/>
              </w:rPr>
            </w:pPr>
            <w:r w:rsidRPr="00B50F3E">
              <w:rPr>
                <w:rFonts w:ascii="GHEA Grapalat" w:hAnsi="GHEA Grapalat"/>
                <w:b/>
                <w:sz w:val="16"/>
                <w:szCs w:val="20"/>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B50F3E" w:rsidRDefault="00334B2F" w:rsidP="00CB0ADE">
            <w:pPr>
              <w:jc w:val="center"/>
              <w:rPr>
                <w:rFonts w:ascii="GHEA Grapalat" w:hAnsi="GHEA Grapalat"/>
                <w:b/>
                <w:sz w:val="16"/>
                <w:szCs w:val="20"/>
              </w:rPr>
            </w:pPr>
            <w:r w:rsidRPr="00B50F3E">
              <w:rPr>
                <w:rFonts w:ascii="GHEA Grapalat" w:hAnsi="GHEA Grapalat"/>
                <w:b/>
                <w:sz w:val="16"/>
                <w:szCs w:val="20"/>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B50F3E" w:rsidRDefault="00334B2F" w:rsidP="00CB0ADE">
            <w:pPr>
              <w:jc w:val="center"/>
              <w:rPr>
                <w:rFonts w:ascii="GHEA Grapalat" w:hAnsi="GHEA Grapalat"/>
                <w:b/>
                <w:sz w:val="16"/>
                <w:szCs w:val="20"/>
              </w:rPr>
            </w:pPr>
            <w:r w:rsidRPr="00B50F3E">
              <w:rPr>
                <w:rFonts w:ascii="GHEA Grapalat" w:hAnsi="GHEA Grapalat"/>
                <w:b/>
                <w:sz w:val="16"/>
                <w:szCs w:val="20"/>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B50F3E" w:rsidRDefault="00334B2F" w:rsidP="00CB0ADE">
            <w:pPr>
              <w:jc w:val="center"/>
              <w:rPr>
                <w:rFonts w:ascii="GHEA Grapalat" w:hAnsi="GHEA Grapalat"/>
                <w:b/>
                <w:sz w:val="16"/>
                <w:szCs w:val="20"/>
              </w:rPr>
            </w:pPr>
            <w:r w:rsidRPr="00B50F3E">
              <w:rPr>
                <w:rFonts w:ascii="GHEA Grapalat" w:hAnsi="GHEA Grapalat"/>
                <w:b/>
                <w:sz w:val="16"/>
                <w:szCs w:val="20"/>
              </w:rPr>
              <w:t>5</w:t>
            </w:r>
          </w:p>
        </w:tc>
      </w:tr>
      <w:tr w:rsidR="00334B2F" w:rsidRPr="00064ADD" w14:paraId="175CB162" w14:textId="77777777" w:rsidTr="00CB0ADE">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B50F3E" w:rsidRDefault="00334B2F" w:rsidP="00CB0ADE">
            <w:pPr>
              <w:jc w:val="center"/>
              <w:rPr>
                <w:rFonts w:ascii="GHEA Grapalat" w:hAnsi="GHEA Grapalat"/>
                <w:sz w:val="16"/>
                <w:szCs w:val="20"/>
                <w:lang w:val="hy-AM"/>
              </w:rPr>
            </w:pPr>
            <w:r w:rsidRPr="00B50F3E">
              <w:rPr>
                <w:rFonts w:ascii="GHEA Grapalat" w:hAnsi="GHEA Grapalat"/>
                <w:sz w:val="16"/>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B50F3E" w:rsidRDefault="00334B2F" w:rsidP="00CB0ADE">
            <w:pPr>
              <w:jc w:val="center"/>
              <w:rPr>
                <w:rFonts w:ascii="GHEA Grapalat" w:hAnsi="GHEA Grapalat"/>
                <w:sz w:val="16"/>
                <w:szCs w:val="20"/>
                <w:lang w:val="hy-AM"/>
              </w:rPr>
            </w:pPr>
            <w:r w:rsidRPr="00B50F3E">
              <w:rPr>
                <w:rFonts w:ascii="GHEA Grapalat" w:hAnsi="GHEA Grapalat"/>
                <w:sz w:val="16"/>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B50F3E" w:rsidRDefault="00493DAD" w:rsidP="00CB0ADE">
            <w:pPr>
              <w:jc w:val="center"/>
              <w:rPr>
                <w:rFonts w:ascii="GHEA Grapalat" w:hAnsi="GHEA Grapalat"/>
                <w:sz w:val="16"/>
                <w:szCs w:val="20"/>
              </w:rPr>
            </w:pPr>
            <w:proofErr w:type="spellStart"/>
            <w:r w:rsidRPr="00B50F3E">
              <w:rPr>
                <w:rFonts w:ascii="GHEA Grapalat" w:hAnsi="GHEA Grapalat"/>
                <w:sz w:val="16"/>
                <w:szCs w:val="20"/>
              </w:rPr>
              <w:t>Պ</w:t>
            </w:r>
            <w:r w:rsidR="00334B2F" w:rsidRPr="00B50F3E">
              <w:rPr>
                <w:rFonts w:ascii="GHEA Grapalat" w:hAnsi="GHEA Grapalat"/>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B50F3E" w:rsidRDefault="00E623D5" w:rsidP="00CB0ADE">
            <w:pPr>
              <w:jc w:val="center"/>
              <w:rPr>
                <w:rFonts w:ascii="GHEA Grapalat" w:hAnsi="GHEA Grapalat"/>
                <w:sz w:val="16"/>
                <w:szCs w:val="20"/>
              </w:rPr>
            </w:pPr>
            <w:proofErr w:type="spellStart"/>
            <w:r w:rsidRPr="00B50F3E">
              <w:rPr>
                <w:rFonts w:ascii="GHEA Grapalat" w:hAnsi="GHEA Grapalat"/>
                <w:sz w:val="16"/>
                <w:szCs w:val="20"/>
              </w:rPr>
              <w:t>Պ</w:t>
            </w:r>
            <w:r w:rsidR="00334B2F" w:rsidRPr="00B50F3E">
              <w:rPr>
                <w:rFonts w:ascii="GHEA Grapalat" w:hAnsi="GHEA Grapalat"/>
                <w:sz w:val="16"/>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B50F3E" w:rsidRDefault="00334B2F" w:rsidP="00CB0ADE">
            <w:pPr>
              <w:jc w:val="center"/>
              <w:rPr>
                <w:rFonts w:ascii="GHEA Grapalat" w:hAnsi="GHEA Grapalat"/>
                <w:sz w:val="16"/>
                <w:szCs w:val="20"/>
                <w:lang w:val="hy-AM"/>
              </w:rPr>
            </w:pPr>
            <w:r w:rsidRPr="00B50F3E">
              <w:rPr>
                <w:rFonts w:ascii="GHEA Grapalat" w:hAnsi="GHEA Grapalat"/>
                <w:sz w:val="16"/>
                <w:szCs w:val="20"/>
                <w:lang w:val="hy-AM"/>
              </w:rPr>
              <w:t>Փաստաթղթի վրա նախապես լրացված է &lt;Վճարման պահանջագիր&gt;</w:t>
            </w:r>
          </w:p>
        </w:tc>
      </w:tr>
      <w:tr w:rsidR="00334B2F" w:rsidRPr="00064ADD" w14:paraId="48045298" w14:textId="77777777" w:rsidTr="00CB0ADE">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B50F3E" w:rsidRDefault="00334B2F" w:rsidP="00334B2F">
            <w:pPr>
              <w:pStyle w:val="ListParagraph"/>
              <w:numPr>
                <w:ilvl w:val="0"/>
                <w:numId w:val="26"/>
              </w:numPr>
              <w:contextualSpacing/>
              <w:rPr>
                <w:rFonts w:ascii="GHEA Grapalat" w:hAnsi="GHEA Grapalat" w:cs="Times Armenian"/>
                <w:sz w:val="16"/>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B50F3E" w:rsidRDefault="00334B2F" w:rsidP="00CB0ADE">
            <w:pPr>
              <w:jc w:val="both"/>
              <w:rPr>
                <w:rFonts w:ascii="GHEA Grapalat" w:hAnsi="GHEA Grapalat"/>
                <w:sz w:val="16"/>
                <w:szCs w:val="20"/>
              </w:rPr>
            </w:pPr>
            <w:proofErr w:type="spellStart"/>
            <w:r w:rsidRPr="00B50F3E">
              <w:rPr>
                <w:rFonts w:ascii="GHEA Grapalat" w:hAnsi="GHEA Grapalat"/>
                <w:sz w:val="16"/>
                <w:szCs w:val="20"/>
              </w:rPr>
              <w:t>վճարման</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պահանջագրի</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B50F3E" w:rsidRDefault="00493DAD" w:rsidP="00CB0ADE">
            <w:pPr>
              <w:jc w:val="center"/>
              <w:rPr>
                <w:rFonts w:ascii="GHEA Grapalat" w:hAnsi="GHEA Grapalat"/>
                <w:sz w:val="16"/>
                <w:szCs w:val="20"/>
              </w:rPr>
            </w:pPr>
            <w:proofErr w:type="spellStart"/>
            <w:r w:rsidRPr="00B50F3E">
              <w:rPr>
                <w:rFonts w:ascii="GHEA Grapalat" w:hAnsi="GHEA Grapalat"/>
                <w:sz w:val="16"/>
                <w:szCs w:val="20"/>
              </w:rPr>
              <w:t>Պ</w:t>
            </w:r>
            <w:r w:rsidR="00334B2F" w:rsidRPr="00B50F3E">
              <w:rPr>
                <w:rFonts w:ascii="GHEA Grapalat" w:hAnsi="GHEA Grapalat"/>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B50F3E" w:rsidRDefault="00E623D5" w:rsidP="00CB0ADE">
            <w:pPr>
              <w:jc w:val="center"/>
              <w:rPr>
                <w:rFonts w:ascii="GHEA Grapalat" w:hAnsi="GHEA Grapalat"/>
                <w:sz w:val="16"/>
                <w:szCs w:val="20"/>
              </w:rPr>
            </w:pPr>
            <w:proofErr w:type="spellStart"/>
            <w:r w:rsidRPr="00B50F3E">
              <w:rPr>
                <w:rFonts w:ascii="GHEA Grapalat" w:hAnsi="GHEA Grapalat"/>
                <w:sz w:val="16"/>
                <w:szCs w:val="20"/>
              </w:rPr>
              <w:t>Պ</w:t>
            </w:r>
            <w:r w:rsidR="00334B2F" w:rsidRPr="00B50F3E">
              <w:rPr>
                <w:rFonts w:ascii="GHEA Grapalat" w:hAnsi="GHEA Grapalat"/>
                <w:sz w:val="16"/>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B50F3E" w:rsidRDefault="00334B2F" w:rsidP="00CB0ADE">
            <w:pPr>
              <w:jc w:val="center"/>
              <w:rPr>
                <w:rFonts w:ascii="GHEA Grapalat" w:hAnsi="GHEA Grapalat"/>
                <w:sz w:val="16"/>
                <w:szCs w:val="20"/>
              </w:rPr>
            </w:pPr>
            <w:proofErr w:type="spellStart"/>
            <w:r w:rsidRPr="00B50F3E">
              <w:rPr>
                <w:rFonts w:ascii="GHEA Grapalat" w:hAnsi="GHEA Grapalat"/>
                <w:sz w:val="16"/>
                <w:szCs w:val="20"/>
              </w:rPr>
              <w:t>լրացվում</w:t>
            </w:r>
            <w:proofErr w:type="spellEnd"/>
            <w:r w:rsidRPr="00B50F3E">
              <w:rPr>
                <w:rFonts w:ascii="GHEA Grapalat" w:hAnsi="GHEA Grapalat"/>
                <w:sz w:val="16"/>
                <w:szCs w:val="20"/>
              </w:rPr>
              <w:t xml:space="preserve"> է </w:t>
            </w:r>
            <w:proofErr w:type="spellStart"/>
            <w:r w:rsidRPr="00B50F3E">
              <w:rPr>
                <w:rFonts w:ascii="GHEA Grapalat" w:hAnsi="GHEA Grapalat"/>
                <w:sz w:val="16"/>
                <w:szCs w:val="20"/>
              </w:rPr>
              <w:t>շահառուի</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կողմից</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վճարողի</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բանկին</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վճարման</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պահանջագիրը</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ներկայացնելիս</w:t>
            </w:r>
            <w:proofErr w:type="spellEnd"/>
          </w:p>
        </w:tc>
      </w:tr>
      <w:tr w:rsidR="00334B2F" w:rsidRPr="00064ADD" w14:paraId="3B59CBD0" w14:textId="77777777" w:rsidTr="00CB0ADE">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B50F3E" w:rsidRDefault="00334B2F" w:rsidP="00334B2F">
            <w:pPr>
              <w:pStyle w:val="ListParagraph"/>
              <w:numPr>
                <w:ilvl w:val="0"/>
                <w:numId w:val="26"/>
              </w:numPr>
              <w:ind w:hanging="436"/>
              <w:contextualSpacing/>
              <w:jc w:val="both"/>
              <w:rPr>
                <w:rFonts w:ascii="GHEA Grapalat" w:hAnsi="GHEA Grapalat" w:cs="Times Armenian"/>
                <w:sz w:val="16"/>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B50F3E" w:rsidRDefault="00334B2F" w:rsidP="00CB0ADE">
            <w:pPr>
              <w:jc w:val="both"/>
              <w:rPr>
                <w:rFonts w:ascii="GHEA Grapalat" w:hAnsi="GHEA Grapalat"/>
                <w:sz w:val="16"/>
                <w:szCs w:val="20"/>
              </w:rPr>
            </w:pPr>
            <w:proofErr w:type="spellStart"/>
            <w:r w:rsidRPr="00B50F3E">
              <w:rPr>
                <w:rFonts w:ascii="GHEA Grapalat" w:hAnsi="GHEA Grapalat"/>
                <w:sz w:val="16"/>
                <w:szCs w:val="20"/>
              </w:rPr>
              <w:t>ներկայացման</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B50F3E" w:rsidRDefault="00493DAD" w:rsidP="00CB0ADE">
            <w:pPr>
              <w:jc w:val="center"/>
              <w:rPr>
                <w:rFonts w:ascii="GHEA Grapalat" w:hAnsi="GHEA Grapalat"/>
                <w:sz w:val="16"/>
                <w:szCs w:val="20"/>
              </w:rPr>
            </w:pPr>
            <w:proofErr w:type="spellStart"/>
            <w:r w:rsidRPr="00B50F3E">
              <w:rPr>
                <w:rFonts w:ascii="GHEA Grapalat" w:hAnsi="GHEA Grapalat"/>
                <w:sz w:val="16"/>
                <w:szCs w:val="20"/>
              </w:rPr>
              <w:t>Պ</w:t>
            </w:r>
            <w:r w:rsidR="00334B2F" w:rsidRPr="00B50F3E">
              <w:rPr>
                <w:rFonts w:ascii="GHEA Grapalat" w:hAnsi="GHEA Grapalat"/>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B50F3E" w:rsidRDefault="00334B2F" w:rsidP="00CB0ADE">
            <w:pPr>
              <w:jc w:val="center"/>
              <w:rPr>
                <w:rFonts w:ascii="GHEA Grapalat" w:hAnsi="GHEA Grapalat"/>
                <w:sz w:val="16"/>
                <w:szCs w:val="20"/>
              </w:rPr>
            </w:pPr>
            <w:proofErr w:type="spellStart"/>
            <w:r w:rsidRPr="00B50F3E">
              <w:rPr>
                <w:rFonts w:ascii="GHEA Grapalat" w:hAnsi="GHEA Grapalat"/>
                <w:sz w:val="16"/>
                <w:szCs w:val="20"/>
              </w:rPr>
              <w:t>պարտադիր</w:t>
            </w:r>
            <w:proofErr w:type="spellEnd"/>
          </w:p>
          <w:p w14:paraId="3FFC8D59" w14:textId="77777777" w:rsidR="00334B2F" w:rsidRPr="00B50F3E" w:rsidRDefault="00334B2F" w:rsidP="00CB0ADE">
            <w:pPr>
              <w:jc w:val="center"/>
              <w:rPr>
                <w:rFonts w:ascii="GHEA Grapalat" w:hAnsi="GHEA Grapalat"/>
                <w:sz w:val="16"/>
                <w:szCs w:val="20"/>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B50F3E" w:rsidRDefault="00334B2F" w:rsidP="00CB0ADE">
            <w:pPr>
              <w:ind w:left="132" w:hanging="132"/>
              <w:jc w:val="center"/>
              <w:rPr>
                <w:rFonts w:ascii="GHEA Grapalat" w:hAnsi="GHEA Grapalat"/>
                <w:sz w:val="16"/>
                <w:szCs w:val="20"/>
                <w:lang w:val="hy-AM"/>
              </w:rPr>
            </w:pPr>
            <w:proofErr w:type="spellStart"/>
            <w:r w:rsidRPr="00B50F3E">
              <w:rPr>
                <w:rFonts w:ascii="GHEA Grapalat" w:hAnsi="GHEA Grapalat"/>
                <w:sz w:val="16"/>
                <w:szCs w:val="20"/>
              </w:rPr>
              <w:t>լրացվում</w:t>
            </w:r>
            <w:proofErr w:type="spellEnd"/>
            <w:r w:rsidRPr="00B50F3E">
              <w:rPr>
                <w:rFonts w:ascii="GHEA Grapalat" w:hAnsi="GHEA Grapalat"/>
                <w:sz w:val="16"/>
                <w:szCs w:val="20"/>
              </w:rPr>
              <w:t xml:space="preserve"> է </w:t>
            </w:r>
            <w:proofErr w:type="spellStart"/>
            <w:r w:rsidRPr="00B50F3E">
              <w:rPr>
                <w:rFonts w:ascii="GHEA Grapalat" w:hAnsi="GHEA Grapalat"/>
                <w:sz w:val="16"/>
                <w:szCs w:val="20"/>
              </w:rPr>
              <w:t>շահառուի</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կողմից</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վճարողի</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բանկին</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վճարման</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պահանջագրի</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ներկայացման</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օրը</w:t>
            </w:r>
            <w:proofErr w:type="spellEnd"/>
            <w:r w:rsidRPr="00B50F3E">
              <w:rPr>
                <w:rFonts w:ascii="GHEA Grapalat" w:hAnsi="GHEA Grapalat"/>
                <w:sz w:val="16"/>
                <w:szCs w:val="20"/>
                <w:lang w:val="hy-AM"/>
              </w:rPr>
              <w:t xml:space="preserve">: </w:t>
            </w:r>
          </w:p>
        </w:tc>
      </w:tr>
      <w:tr w:rsidR="00334B2F" w:rsidRPr="00064ADD" w14:paraId="4BBA7763" w14:textId="77777777" w:rsidTr="00CB0ADE">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B50F3E" w:rsidRDefault="00334B2F" w:rsidP="00334B2F">
            <w:pPr>
              <w:pStyle w:val="ListParagraph"/>
              <w:numPr>
                <w:ilvl w:val="0"/>
                <w:numId w:val="26"/>
              </w:numPr>
              <w:ind w:hanging="436"/>
              <w:contextualSpacing/>
              <w:jc w:val="both"/>
              <w:rPr>
                <w:rFonts w:ascii="GHEA Grapalat" w:hAnsi="GHEA Grapalat" w:cs="Times Armenian"/>
                <w:sz w:val="16"/>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B50F3E" w:rsidRDefault="00334B2F" w:rsidP="00CB0ADE">
            <w:pPr>
              <w:jc w:val="both"/>
              <w:rPr>
                <w:rFonts w:ascii="GHEA Grapalat" w:hAnsi="GHEA Grapalat"/>
                <w:sz w:val="16"/>
                <w:szCs w:val="20"/>
              </w:rPr>
            </w:pPr>
            <w:r w:rsidRPr="00B50F3E">
              <w:rPr>
                <w:rFonts w:ascii="GHEA Grapalat" w:hAnsi="GHEA Grapalat" w:cs="Sylfaen"/>
                <w:sz w:val="16"/>
                <w:szCs w:val="20"/>
                <w:lang w:val="hy-AM"/>
              </w:rPr>
              <w:t>Վճարողի անվանումը</w:t>
            </w:r>
            <w:r w:rsidRPr="00B50F3E">
              <w:rPr>
                <w:rFonts w:ascii="GHEA Grapalat" w:hAnsi="GHEA Grapalat" w:cs="Sylfaen"/>
                <w:sz w:val="16"/>
                <w:szCs w:val="20"/>
              </w:rPr>
              <w:t>,</w:t>
            </w:r>
            <w:r w:rsidRPr="00B50F3E">
              <w:rPr>
                <w:rFonts w:ascii="GHEA Grapalat" w:hAnsi="GHEA Grapalat" w:cs="Sylfaen"/>
                <w:sz w:val="16"/>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B50F3E" w:rsidRDefault="00493DAD" w:rsidP="00CB0ADE">
            <w:pPr>
              <w:jc w:val="center"/>
              <w:rPr>
                <w:rFonts w:ascii="GHEA Grapalat" w:hAnsi="GHEA Grapalat"/>
                <w:sz w:val="16"/>
                <w:szCs w:val="20"/>
              </w:rPr>
            </w:pPr>
            <w:proofErr w:type="spellStart"/>
            <w:r w:rsidRPr="00B50F3E">
              <w:rPr>
                <w:rFonts w:ascii="GHEA Grapalat" w:hAnsi="GHEA Grapalat"/>
                <w:sz w:val="16"/>
                <w:szCs w:val="20"/>
              </w:rPr>
              <w:t>Պ</w:t>
            </w:r>
            <w:r w:rsidR="00334B2F" w:rsidRPr="00B50F3E">
              <w:rPr>
                <w:rFonts w:ascii="GHEA Grapalat" w:hAnsi="GHEA Grapalat"/>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B50F3E" w:rsidRDefault="00334B2F" w:rsidP="00CB0ADE">
            <w:pPr>
              <w:jc w:val="center"/>
              <w:rPr>
                <w:rFonts w:ascii="GHEA Grapalat" w:hAnsi="GHEA Grapalat"/>
                <w:sz w:val="16"/>
                <w:szCs w:val="20"/>
              </w:rPr>
            </w:pPr>
            <w:proofErr w:type="spellStart"/>
            <w:r w:rsidRPr="00B50F3E">
              <w:rPr>
                <w:rFonts w:ascii="GHEA Grapalat" w:hAnsi="GHEA Grapalat"/>
                <w:sz w:val="16"/>
                <w:szCs w:val="20"/>
              </w:rPr>
              <w:t>պարտադիր</w:t>
            </w:r>
            <w:proofErr w:type="spellEnd"/>
          </w:p>
          <w:p w14:paraId="4EF164B9" w14:textId="77777777" w:rsidR="00334B2F" w:rsidRPr="00B50F3E" w:rsidRDefault="00334B2F" w:rsidP="00CB0ADE">
            <w:pPr>
              <w:jc w:val="center"/>
              <w:rPr>
                <w:rFonts w:ascii="GHEA Grapalat" w:hAnsi="GHEA Grapalat"/>
                <w:sz w:val="16"/>
                <w:szCs w:val="20"/>
              </w:rPr>
            </w:pPr>
            <w:proofErr w:type="spellStart"/>
            <w:r w:rsidRPr="00B50F3E">
              <w:rPr>
                <w:rFonts w:ascii="GHEA Grapalat" w:hAnsi="GHEA Grapalat"/>
                <w:sz w:val="16"/>
                <w:szCs w:val="20"/>
              </w:rPr>
              <w:t>լրացվում</w:t>
            </w:r>
            <w:proofErr w:type="spellEnd"/>
            <w:r w:rsidRPr="00B50F3E">
              <w:rPr>
                <w:rFonts w:ascii="GHEA Grapalat" w:hAnsi="GHEA Grapalat"/>
                <w:sz w:val="16"/>
                <w:szCs w:val="20"/>
              </w:rPr>
              <w:t xml:space="preserve"> է </w:t>
            </w:r>
            <w:proofErr w:type="spellStart"/>
            <w:r w:rsidRPr="00B50F3E">
              <w:rPr>
                <w:rFonts w:ascii="GHEA Grapalat" w:hAnsi="GHEA Grapalat"/>
                <w:sz w:val="16"/>
                <w:szCs w:val="20"/>
              </w:rPr>
              <w:t>այն</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անձի</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վճարողի</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անունը</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որի</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հաշվից</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պետք</w:t>
            </w:r>
            <w:proofErr w:type="spellEnd"/>
            <w:r w:rsidRPr="00B50F3E">
              <w:rPr>
                <w:rFonts w:ascii="GHEA Grapalat" w:hAnsi="GHEA Grapalat"/>
                <w:sz w:val="16"/>
                <w:szCs w:val="20"/>
              </w:rPr>
              <w:t xml:space="preserve"> է </w:t>
            </w:r>
            <w:proofErr w:type="spellStart"/>
            <w:r w:rsidRPr="00B50F3E">
              <w:rPr>
                <w:rFonts w:ascii="GHEA Grapalat" w:hAnsi="GHEA Grapalat"/>
                <w:sz w:val="16"/>
                <w:szCs w:val="20"/>
              </w:rPr>
              <w:t>գանձվի</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պահանջագրով</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նշված</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գումարը</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Լրացվում</w:t>
            </w:r>
            <w:proofErr w:type="spellEnd"/>
            <w:r w:rsidRPr="00B50F3E">
              <w:rPr>
                <w:rFonts w:ascii="GHEA Grapalat" w:hAnsi="GHEA Grapalat"/>
                <w:sz w:val="16"/>
                <w:szCs w:val="20"/>
              </w:rPr>
              <w:t xml:space="preserve"> է </w:t>
            </w:r>
            <w:proofErr w:type="spellStart"/>
            <w:r w:rsidRPr="00B50F3E">
              <w:rPr>
                <w:rFonts w:ascii="GHEA Grapalat" w:hAnsi="GHEA Grapalat"/>
                <w:sz w:val="16"/>
                <w:szCs w:val="20"/>
              </w:rPr>
              <w:t>վճարողի</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անունը</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ազգանունը</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եթե</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այն</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ֆիզիկական</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անձ</w:t>
            </w:r>
            <w:proofErr w:type="spellEnd"/>
            <w:r w:rsidRPr="00B50F3E">
              <w:rPr>
                <w:rFonts w:ascii="GHEA Grapalat" w:hAnsi="GHEA Grapalat"/>
                <w:sz w:val="16"/>
                <w:szCs w:val="20"/>
              </w:rPr>
              <w:t xml:space="preserve"> է </w:t>
            </w:r>
            <w:proofErr w:type="spellStart"/>
            <w:r w:rsidRPr="00B50F3E">
              <w:rPr>
                <w:rFonts w:ascii="GHEA Grapalat" w:hAnsi="GHEA Grapalat"/>
                <w:sz w:val="16"/>
                <w:szCs w:val="20"/>
              </w:rPr>
              <w:t>կամ</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անվանումը</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եթե</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այն</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իրավաբանական</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անձ</w:t>
            </w:r>
            <w:proofErr w:type="spellEnd"/>
            <w:r w:rsidRPr="00B50F3E">
              <w:rPr>
                <w:rFonts w:ascii="GHEA Grapalat" w:hAnsi="GHEA Grapalat"/>
                <w:sz w:val="16"/>
                <w:szCs w:val="20"/>
              </w:rPr>
              <w:t xml:space="preserve"> է: </w:t>
            </w:r>
            <w:proofErr w:type="spellStart"/>
            <w:r w:rsidRPr="00B50F3E">
              <w:rPr>
                <w:rFonts w:ascii="GHEA Grapalat" w:hAnsi="GHEA Grapalat"/>
                <w:sz w:val="16"/>
                <w:szCs w:val="20"/>
              </w:rPr>
              <w:t>Նշվում</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են</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նաև</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այլ</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տվյալներ</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ըստ</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անհրաժեշտության</w:t>
            </w:r>
            <w:proofErr w:type="spellEnd"/>
            <w:r w:rsidRPr="00B50F3E">
              <w:rPr>
                <w:rFonts w:ascii="GHEA Grapalat" w:hAnsi="GHEA Grapalat"/>
                <w:sz w:val="16"/>
                <w:szCs w:val="20"/>
              </w:rPr>
              <w:t>:</w:t>
            </w:r>
            <w:r w:rsidRPr="00B50F3E">
              <w:rPr>
                <w:rFonts w:ascii="GHEA Grapalat" w:hAnsi="GHEA Grapalat"/>
                <w:sz w:val="16"/>
                <w:szCs w:val="20"/>
                <w:lang w:val="hy-AM"/>
              </w:rPr>
              <w:t xml:space="preserve"> </w:t>
            </w:r>
            <w:proofErr w:type="spellStart"/>
            <w:r w:rsidRPr="00B50F3E">
              <w:rPr>
                <w:rFonts w:ascii="GHEA Grapalat" w:hAnsi="GHEA Grapalat"/>
                <w:sz w:val="16"/>
                <w:szCs w:val="20"/>
              </w:rPr>
              <w:t>Լրացվում</w:t>
            </w:r>
            <w:proofErr w:type="spellEnd"/>
            <w:r w:rsidRPr="00B50F3E">
              <w:rPr>
                <w:rFonts w:ascii="GHEA Grapalat" w:hAnsi="GHEA Grapalat"/>
                <w:sz w:val="16"/>
                <w:szCs w:val="20"/>
              </w:rPr>
              <w:t xml:space="preserve"> է </w:t>
            </w:r>
            <w:proofErr w:type="spellStart"/>
            <w:r w:rsidRPr="00B50F3E">
              <w:rPr>
                <w:rFonts w:ascii="GHEA Grapalat" w:hAnsi="GHEA Grapalat"/>
                <w:sz w:val="16"/>
                <w:szCs w:val="20"/>
              </w:rPr>
              <w:t>վճարողի</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B50F3E" w:rsidRDefault="00334B2F" w:rsidP="00CB0ADE">
            <w:pPr>
              <w:ind w:left="252" w:hanging="252"/>
              <w:jc w:val="center"/>
              <w:rPr>
                <w:rFonts w:ascii="GHEA Grapalat" w:hAnsi="GHEA Grapalat"/>
                <w:sz w:val="16"/>
                <w:szCs w:val="20"/>
              </w:rPr>
            </w:pPr>
            <w:proofErr w:type="spellStart"/>
            <w:r w:rsidRPr="00B50F3E">
              <w:rPr>
                <w:rFonts w:ascii="GHEA Grapalat" w:hAnsi="GHEA Grapalat"/>
                <w:sz w:val="16"/>
                <w:szCs w:val="20"/>
              </w:rPr>
              <w:t>լրացվում</w:t>
            </w:r>
            <w:proofErr w:type="spellEnd"/>
            <w:r w:rsidRPr="00B50F3E">
              <w:rPr>
                <w:rFonts w:ascii="GHEA Grapalat" w:hAnsi="GHEA Grapalat"/>
                <w:sz w:val="16"/>
                <w:szCs w:val="20"/>
              </w:rPr>
              <w:t xml:space="preserve"> է </w:t>
            </w:r>
            <w:proofErr w:type="spellStart"/>
            <w:r w:rsidRPr="00B50F3E">
              <w:rPr>
                <w:rFonts w:ascii="GHEA Grapalat" w:hAnsi="GHEA Grapalat"/>
                <w:sz w:val="16"/>
                <w:szCs w:val="20"/>
              </w:rPr>
              <w:t>վճարողի</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կողմից</w:t>
            </w:r>
            <w:proofErr w:type="spellEnd"/>
          </w:p>
        </w:tc>
      </w:tr>
      <w:tr w:rsidR="00334B2F" w:rsidRPr="00064ADD" w14:paraId="1608DAEE" w14:textId="77777777" w:rsidTr="00CB0ADE">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B50F3E" w:rsidRDefault="00334B2F" w:rsidP="00CB0ADE">
            <w:pPr>
              <w:jc w:val="center"/>
              <w:rPr>
                <w:rFonts w:ascii="GHEA Grapalat" w:hAnsi="GHEA Grapalat"/>
                <w:sz w:val="16"/>
                <w:szCs w:val="20"/>
              </w:rPr>
            </w:pPr>
            <w:r w:rsidRPr="00B50F3E">
              <w:rPr>
                <w:rFonts w:ascii="GHEA Grapalat" w:hAnsi="GHEA Grapalat"/>
                <w:sz w:val="16"/>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B50F3E" w:rsidRDefault="00334B2F" w:rsidP="00CB0ADE">
            <w:pPr>
              <w:jc w:val="center"/>
              <w:rPr>
                <w:rFonts w:ascii="GHEA Grapalat" w:hAnsi="GHEA Grapalat"/>
                <w:sz w:val="16"/>
                <w:szCs w:val="20"/>
              </w:rPr>
            </w:pPr>
            <w:proofErr w:type="spellStart"/>
            <w:r w:rsidRPr="00B50F3E">
              <w:rPr>
                <w:rFonts w:ascii="GHEA Grapalat" w:hAnsi="GHEA Grapalat"/>
                <w:sz w:val="16"/>
                <w:szCs w:val="20"/>
              </w:rPr>
              <w:t>վճարողին</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սպասարկող</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ֆինանսական</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կազմակերպության</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մասնաճյուղի</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անվանումը</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վճարողի</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բանկը</w:t>
            </w:r>
            <w:proofErr w:type="spellEnd"/>
            <w:r w:rsidRPr="00B50F3E">
              <w:rPr>
                <w:rFonts w:ascii="GHEA Grapalat" w:hAnsi="GHEA Grapalat"/>
                <w:sz w:val="16"/>
                <w:szCs w:val="20"/>
              </w:rPr>
              <w:t>)</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B50F3E" w:rsidRDefault="00493DAD" w:rsidP="00CB0ADE">
            <w:pPr>
              <w:jc w:val="center"/>
              <w:rPr>
                <w:rFonts w:ascii="GHEA Grapalat" w:hAnsi="GHEA Grapalat"/>
                <w:sz w:val="16"/>
                <w:szCs w:val="20"/>
              </w:rPr>
            </w:pPr>
            <w:proofErr w:type="spellStart"/>
            <w:r w:rsidRPr="00B50F3E">
              <w:rPr>
                <w:rFonts w:ascii="GHEA Grapalat" w:hAnsi="GHEA Grapalat"/>
                <w:sz w:val="16"/>
                <w:szCs w:val="20"/>
              </w:rPr>
              <w:t>Պ</w:t>
            </w:r>
            <w:r w:rsidR="00334B2F" w:rsidRPr="00B50F3E">
              <w:rPr>
                <w:rFonts w:ascii="GHEA Grapalat" w:hAnsi="GHEA Grapalat"/>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B50F3E" w:rsidRDefault="00334B2F" w:rsidP="00CB0ADE">
            <w:pPr>
              <w:jc w:val="center"/>
              <w:rPr>
                <w:rFonts w:ascii="GHEA Grapalat" w:hAnsi="GHEA Grapalat"/>
                <w:sz w:val="16"/>
                <w:szCs w:val="20"/>
              </w:rPr>
            </w:pPr>
            <w:proofErr w:type="spellStart"/>
            <w:r w:rsidRPr="00B50F3E">
              <w:rPr>
                <w:rFonts w:ascii="GHEA Grapalat" w:hAnsi="GHEA Grapalat"/>
                <w:sz w:val="16"/>
                <w:szCs w:val="20"/>
              </w:rPr>
              <w:t>պարտադիր</w:t>
            </w:r>
            <w:proofErr w:type="spellEnd"/>
            <w:r w:rsidRPr="00B50F3E">
              <w:rPr>
                <w:rFonts w:ascii="GHEA Grapalat" w:hAnsi="GHEA Grapalat"/>
                <w:sz w:val="16"/>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B50F3E" w:rsidRDefault="00334B2F" w:rsidP="00CB0ADE">
            <w:pPr>
              <w:jc w:val="center"/>
              <w:rPr>
                <w:rFonts w:ascii="GHEA Grapalat" w:hAnsi="GHEA Grapalat"/>
                <w:sz w:val="16"/>
                <w:szCs w:val="20"/>
              </w:rPr>
            </w:pPr>
            <w:proofErr w:type="spellStart"/>
            <w:r w:rsidRPr="00B50F3E">
              <w:rPr>
                <w:rFonts w:ascii="GHEA Grapalat" w:hAnsi="GHEA Grapalat"/>
                <w:sz w:val="16"/>
                <w:szCs w:val="20"/>
              </w:rPr>
              <w:t>լրացվում</w:t>
            </w:r>
            <w:proofErr w:type="spellEnd"/>
            <w:r w:rsidRPr="00B50F3E">
              <w:rPr>
                <w:rFonts w:ascii="GHEA Grapalat" w:hAnsi="GHEA Grapalat"/>
                <w:sz w:val="16"/>
                <w:szCs w:val="20"/>
              </w:rPr>
              <w:t xml:space="preserve"> է </w:t>
            </w:r>
            <w:proofErr w:type="spellStart"/>
            <w:r w:rsidRPr="00B50F3E">
              <w:rPr>
                <w:rFonts w:ascii="GHEA Grapalat" w:hAnsi="GHEA Grapalat"/>
                <w:sz w:val="16"/>
                <w:szCs w:val="20"/>
              </w:rPr>
              <w:t>վճարողի</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կողմից</w:t>
            </w:r>
            <w:proofErr w:type="spellEnd"/>
          </w:p>
        </w:tc>
      </w:tr>
      <w:tr w:rsidR="00334B2F" w:rsidRPr="00064ADD" w14:paraId="609EACF8" w14:textId="77777777" w:rsidTr="00CB0ADE">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B50F3E" w:rsidRDefault="00334B2F" w:rsidP="00CB0ADE">
            <w:pPr>
              <w:jc w:val="center"/>
              <w:rPr>
                <w:rFonts w:ascii="GHEA Grapalat" w:hAnsi="GHEA Grapalat"/>
                <w:sz w:val="16"/>
                <w:szCs w:val="20"/>
              </w:rPr>
            </w:pPr>
            <w:r w:rsidRPr="00B50F3E">
              <w:rPr>
                <w:rFonts w:ascii="GHEA Grapalat" w:hAnsi="GHEA Grapalat"/>
                <w:sz w:val="16"/>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B50F3E" w:rsidRDefault="00334B2F" w:rsidP="00CB0ADE">
            <w:pPr>
              <w:jc w:val="center"/>
              <w:rPr>
                <w:rFonts w:ascii="GHEA Grapalat" w:hAnsi="GHEA Grapalat"/>
                <w:sz w:val="16"/>
                <w:szCs w:val="20"/>
              </w:rPr>
            </w:pPr>
            <w:proofErr w:type="spellStart"/>
            <w:r w:rsidRPr="00B50F3E">
              <w:rPr>
                <w:rFonts w:ascii="GHEA Grapalat" w:hAnsi="GHEA Grapalat"/>
                <w:sz w:val="16"/>
                <w:szCs w:val="20"/>
              </w:rPr>
              <w:t>վճարողի</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հաշվի</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B50F3E" w:rsidRDefault="00493DAD" w:rsidP="00CB0ADE">
            <w:pPr>
              <w:jc w:val="center"/>
              <w:rPr>
                <w:rFonts w:ascii="GHEA Grapalat" w:hAnsi="GHEA Grapalat"/>
                <w:sz w:val="16"/>
                <w:szCs w:val="20"/>
              </w:rPr>
            </w:pPr>
            <w:proofErr w:type="spellStart"/>
            <w:r w:rsidRPr="00B50F3E">
              <w:rPr>
                <w:rFonts w:ascii="GHEA Grapalat" w:hAnsi="GHEA Grapalat"/>
                <w:sz w:val="16"/>
                <w:szCs w:val="20"/>
              </w:rPr>
              <w:t>Պ</w:t>
            </w:r>
            <w:r w:rsidR="00334B2F" w:rsidRPr="00B50F3E">
              <w:rPr>
                <w:rFonts w:ascii="GHEA Grapalat" w:hAnsi="GHEA Grapalat"/>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B50F3E" w:rsidRDefault="00334B2F" w:rsidP="00CB0ADE">
            <w:pPr>
              <w:jc w:val="center"/>
              <w:rPr>
                <w:rFonts w:ascii="GHEA Grapalat" w:hAnsi="GHEA Grapalat"/>
                <w:sz w:val="16"/>
                <w:szCs w:val="20"/>
              </w:rPr>
            </w:pPr>
            <w:proofErr w:type="spellStart"/>
            <w:r w:rsidRPr="00B50F3E">
              <w:rPr>
                <w:rFonts w:ascii="GHEA Grapalat" w:hAnsi="GHEA Grapalat"/>
                <w:sz w:val="16"/>
                <w:szCs w:val="20"/>
              </w:rPr>
              <w:t>պարտադիր</w:t>
            </w:r>
            <w:proofErr w:type="spellEnd"/>
          </w:p>
          <w:p w14:paraId="50C6E7F1" w14:textId="77777777" w:rsidR="00334B2F" w:rsidRPr="00B50F3E" w:rsidRDefault="00334B2F" w:rsidP="00CB0ADE">
            <w:pPr>
              <w:jc w:val="center"/>
              <w:rPr>
                <w:rFonts w:ascii="GHEA Grapalat" w:hAnsi="GHEA Grapalat"/>
                <w:sz w:val="16"/>
                <w:szCs w:val="20"/>
              </w:rPr>
            </w:pPr>
            <w:proofErr w:type="spellStart"/>
            <w:r w:rsidRPr="00B50F3E">
              <w:rPr>
                <w:rFonts w:ascii="GHEA Grapalat" w:hAnsi="GHEA Grapalat"/>
                <w:sz w:val="16"/>
                <w:szCs w:val="20"/>
              </w:rPr>
              <w:t>լրացվում</w:t>
            </w:r>
            <w:proofErr w:type="spellEnd"/>
            <w:r w:rsidRPr="00B50F3E">
              <w:rPr>
                <w:rFonts w:ascii="GHEA Grapalat" w:hAnsi="GHEA Grapalat"/>
                <w:sz w:val="16"/>
                <w:szCs w:val="20"/>
              </w:rPr>
              <w:t xml:space="preserve"> է </w:t>
            </w:r>
            <w:proofErr w:type="spellStart"/>
            <w:r w:rsidRPr="00B50F3E">
              <w:rPr>
                <w:rFonts w:ascii="GHEA Grapalat" w:hAnsi="GHEA Grapalat"/>
                <w:sz w:val="16"/>
                <w:szCs w:val="20"/>
              </w:rPr>
              <w:t>վճարողի</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բանկային</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հաշվի</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համարը</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իրեն</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սպասարկող</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ֆինանսական</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կազմակերպությունում</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մասնաճյուղի</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որից</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պետք</w:t>
            </w:r>
            <w:proofErr w:type="spellEnd"/>
            <w:r w:rsidRPr="00B50F3E">
              <w:rPr>
                <w:rFonts w:ascii="GHEA Grapalat" w:hAnsi="GHEA Grapalat"/>
                <w:sz w:val="16"/>
                <w:szCs w:val="20"/>
              </w:rPr>
              <w:t xml:space="preserve"> է </w:t>
            </w:r>
            <w:proofErr w:type="spellStart"/>
            <w:r w:rsidRPr="00B50F3E">
              <w:rPr>
                <w:rFonts w:ascii="GHEA Grapalat" w:hAnsi="GHEA Grapalat"/>
                <w:sz w:val="16"/>
                <w:szCs w:val="20"/>
              </w:rPr>
              <w:t>գանձվի</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պահանջագրով</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նշված</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գումարը</w:t>
            </w:r>
            <w:proofErr w:type="spellEnd"/>
            <w:r w:rsidRPr="00B50F3E">
              <w:rPr>
                <w:rFonts w:ascii="GHEA Grapalat" w:hAnsi="GHEA Grapalat"/>
                <w:sz w:val="16"/>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B50F3E" w:rsidRDefault="00334B2F" w:rsidP="00CB0ADE">
            <w:pPr>
              <w:jc w:val="center"/>
              <w:rPr>
                <w:rFonts w:ascii="GHEA Grapalat" w:hAnsi="GHEA Grapalat"/>
                <w:sz w:val="16"/>
                <w:szCs w:val="20"/>
              </w:rPr>
            </w:pPr>
            <w:proofErr w:type="spellStart"/>
            <w:r w:rsidRPr="00B50F3E">
              <w:rPr>
                <w:rFonts w:ascii="GHEA Grapalat" w:hAnsi="GHEA Grapalat"/>
                <w:sz w:val="16"/>
                <w:szCs w:val="20"/>
              </w:rPr>
              <w:t>լրացվում</w:t>
            </w:r>
            <w:proofErr w:type="spellEnd"/>
            <w:r w:rsidRPr="00B50F3E">
              <w:rPr>
                <w:rFonts w:ascii="GHEA Grapalat" w:hAnsi="GHEA Grapalat"/>
                <w:sz w:val="16"/>
                <w:szCs w:val="20"/>
              </w:rPr>
              <w:t xml:space="preserve"> է </w:t>
            </w:r>
            <w:proofErr w:type="spellStart"/>
            <w:r w:rsidRPr="00B50F3E">
              <w:rPr>
                <w:rFonts w:ascii="GHEA Grapalat" w:hAnsi="GHEA Grapalat"/>
                <w:sz w:val="16"/>
                <w:szCs w:val="20"/>
              </w:rPr>
              <w:t>վճարողի</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կողմից</w:t>
            </w:r>
            <w:proofErr w:type="spellEnd"/>
          </w:p>
        </w:tc>
      </w:tr>
      <w:tr w:rsidR="00334B2F" w:rsidRPr="00064ADD" w14:paraId="0C89E138" w14:textId="77777777" w:rsidTr="00CB0ADE">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B50F3E" w:rsidRDefault="00334B2F" w:rsidP="00CB0ADE">
            <w:pPr>
              <w:jc w:val="center"/>
              <w:rPr>
                <w:rFonts w:ascii="GHEA Grapalat" w:hAnsi="GHEA Grapalat"/>
                <w:sz w:val="16"/>
                <w:szCs w:val="20"/>
              </w:rPr>
            </w:pPr>
            <w:r w:rsidRPr="00B50F3E">
              <w:rPr>
                <w:rFonts w:ascii="GHEA Grapalat" w:hAnsi="GHEA Grapalat"/>
                <w:sz w:val="16"/>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B50F3E" w:rsidRDefault="00334B2F" w:rsidP="00CB0ADE">
            <w:pPr>
              <w:jc w:val="center"/>
              <w:rPr>
                <w:rFonts w:ascii="GHEA Grapalat" w:hAnsi="GHEA Grapalat"/>
                <w:sz w:val="16"/>
                <w:szCs w:val="20"/>
              </w:rPr>
            </w:pPr>
            <w:proofErr w:type="spellStart"/>
            <w:r w:rsidRPr="00B50F3E">
              <w:rPr>
                <w:rFonts w:ascii="GHEA Grapalat" w:hAnsi="GHEA Grapalat"/>
                <w:sz w:val="16"/>
                <w:szCs w:val="20"/>
              </w:rPr>
              <w:t>վճարողի</w:t>
            </w:r>
            <w:proofErr w:type="spellEnd"/>
            <w:r w:rsidRPr="00B50F3E">
              <w:rPr>
                <w:rFonts w:ascii="GHEA Grapalat" w:hAnsi="GHEA Grapalat"/>
                <w:sz w:val="16"/>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B50F3E" w:rsidRDefault="00493DAD" w:rsidP="00CB0ADE">
            <w:pPr>
              <w:jc w:val="center"/>
              <w:rPr>
                <w:rFonts w:ascii="GHEA Grapalat" w:hAnsi="GHEA Grapalat"/>
                <w:sz w:val="16"/>
                <w:szCs w:val="20"/>
              </w:rPr>
            </w:pPr>
            <w:proofErr w:type="spellStart"/>
            <w:r w:rsidRPr="00B50F3E">
              <w:rPr>
                <w:rFonts w:ascii="GHEA Grapalat" w:hAnsi="GHEA Grapalat"/>
                <w:sz w:val="16"/>
                <w:szCs w:val="20"/>
              </w:rPr>
              <w:t>Պ</w:t>
            </w:r>
            <w:r w:rsidR="00334B2F" w:rsidRPr="00B50F3E">
              <w:rPr>
                <w:rFonts w:ascii="GHEA Grapalat" w:hAnsi="GHEA Grapalat"/>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B50F3E" w:rsidRDefault="00334B2F" w:rsidP="00CB0ADE">
            <w:pPr>
              <w:jc w:val="center"/>
              <w:rPr>
                <w:rFonts w:ascii="GHEA Grapalat" w:hAnsi="GHEA Grapalat"/>
                <w:sz w:val="16"/>
                <w:szCs w:val="20"/>
              </w:rPr>
            </w:pPr>
            <w:proofErr w:type="spellStart"/>
            <w:r w:rsidRPr="00B50F3E">
              <w:rPr>
                <w:rFonts w:ascii="GHEA Grapalat" w:hAnsi="GHEA Grapalat"/>
                <w:sz w:val="16"/>
                <w:szCs w:val="20"/>
              </w:rPr>
              <w:t>ոչ</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պարտադիր</w:t>
            </w:r>
            <w:proofErr w:type="spellEnd"/>
          </w:p>
          <w:p w14:paraId="57BC1BA9" w14:textId="77777777" w:rsidR="00334B2F" w:rsidRPr="00B50F3E" w:rsidRDefault="00334B2F" w:rsidP="00CB0ADE">
            <w:pPr>
              <w:jc w:val="center"/>
              <w:rPr>
                <w:rFonts w:ascii="GHEA Grapalat" w:hAnsi="GHEA Grapalat"/>
                <w:sz w:val="16"/>
                <w:szCs w:val="20"/>
              </w:rPr>
            </w:pPr>
            <w:proofErr w:type="spellStart"/>
            <w:r w:rsidRPr="00B50F3E">
              <w:rPr>
                <w:rFonts w:ascii="GHEA Grapalat" w:hAnsi="GHEA Grapalat"/>
                <w:sz w:val="16"/>
                <w:szCs w:val="20"/>
              </w:rPr>
              <w:t>լրացվում</w:t>
            </w:r>
            <w:proofErr w:type="spellEnd"/>
            <w:r w:rsidRPr="00B50F3E">
              <w:rPr>
                <w:rFonts w:ascii="GHEA Grapalat" w:hAnsi="GHEA Grapalat"/>
                <w:sz w:val="16"/>
                <w:szCs w:val="20"/>
              </w:rPr>
              <w:t xml:space="preserve"> է </w:t>
            </w:r>
            <w:proofErr w:type="spellStart"/>
            <w:r w:rsidRPr="00B50F3E">
              <w:rPr>
                <w:rFonts w:ascii="GHEA Grapalat" w:hAnsi="GHEA Grapalat"/>
                <w:sz w:val="16"/>
                <w:szCs w:val="20"/>
              </w:rPr>
              <w:t>Հայաստանի</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Հանրապետության</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նորմատիվ</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իրավական</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ակտերով</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սահմաված</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դեպքերում</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երբ</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վճարողը</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հանդիսանում</w:t>
            </w:r>
            <w:proofErr w:type="spellEnd"/>
            <w:r w:rsidRPr="00B50F3E">
              <w:rPr>
                <w:rFonts w:ascii="GHEA Grapalat" w:hAnsi="GHEA Grapalat"/>
                <w:sz w:val="16"/>
                <w:szCs w:val="20"/>
              </w:rPr>
              <w:t xml:space="preserve"> է </w:t>
            </w:r>
            <w:proofErr w:type="spellStart"/>
            <w:r w:rsidRPr="00B50F3E">
              <w:rPr>
                <w:rFonts w:ascii="GHEA Grapalat" w:hAnsi="GHEA Grapalat"/>
                <w:sz w:val="16"/>
                <w:szCs w:val="20"/>
              </w:rPr>
              <w:t>հաշվառված</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B50F3E" w:rsidRDefault="00334B2F" w:rsidP="00CB0ADE">
            <w:pPr>
              <w:jc w:val="center"/>
              <w:rPr>
                <w:rFonts w:ascii="GHEA Grapalat" w:hAnsi="GHEA Grapalat"/>
                <w:sz w:val="16"/>
                <w:szCs w:val="20"/>
              </w:rPr>
            </w:pPr>
            <w:proofErr w:type="spellStart"/>
            <w:r w:rsidRPr="00B50F3E">
              <w:rPr>
                <w:rFonts w:ascii="GHEA Grapalat" w:hAnsi="GHEA Grapalat"/>
                <w:sz w:val="16"/>
                <w:szCs w:val="20"/>
              </w:rPr>
              <w:t>լրացվում</w:t>
            </w:r>
            <w:proofErr w:type="spellEnd"/>
            <w:r w:rsidRPr="00B50F3E">
              <w:rPr>
                <w:rFonts w:ascii="GHEA Grapalat" w:hAnsi="GHEA Grapalat"/>
                <w:sz w:val="16"/>
                <w:szCs w:val="20"/>
              </w:rPr>
              <w:t xml:space="preserve"> է </w:t>
            </w:r>
            <w:proofErr w:type="spellStart"/>
            <w:r w:rsidRPr="00B50F3E">
              <w:rPr>
                <w:rFonts w:ascii="GHEA Grapalat" w:hAnsi="GHEA Grapalat"/>
                <w:sz w:val="16"/>
                <w:szCs w:val="20"/>
              </w:rPr>
              <w:t>վճարողի</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կողմից</w:t>
            </w:r>
            <w:proofErr w:type="spellEnd"/>
          </w:p>
        </w:tc>
      </w:tr>
      <w:tr w:rsidR="00334B2F" w:rsidRPr="00064ADD" w14:paraId="769F3F31" w14:textId="77777777" w:rsidTr="00CB0ADE">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B50F3E" w:rsidRDefault="00334B2F" w:rsidP="00CB0ADE">
            <w:pPr>
              <w:jc w:val="center"/>
              <w:rPr>
                <w:rFonts w:ascii="GHEA Grapalat" w:hAnsi="GHEA Grapalat"/>
                <w:sz w:val="16"/>
                <w:szCs w:val="20"/>
              </w:rPr>
            </w:pPr>
            <w:r w:rsidRPr="00B50F3E">
              <w:rPr>
                <w:rFonts w:ascii="GHEA Grapalat" w:hAnsi="GHEA Grapalat"/>
                <w:sz w:val="16"/>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B50F3E" w:rsidRDefault="00334B2F" w:rsidP="00CB0ADE">
            <w:pPr>
              <w:jc w:val="center"/>
              <w:rPr>
                <w:rFonts w:ascii="GHEA Grapalat" w:hAnsi="GHEA Grapalat"/>
                <w:sz w:val="16"/>
                <w:szCs w:val="20"/>
              </w:rPr>
            </w:pPr>
            <w:proofErr w:type="spellStart"/>
            <w:r w:rsidRPr="00B50F3E">
              <w:rPr>
                <w:rFonts w:ascii="GHEA Grapalat" w:hAnsi="GHEA Grapalat"/>
                <w:sz w:val="16"/>
                <w:szCs w:val="20"/>
              </w:rPr>
              <w:t>վճարողի</w:t>
            </w:r>
            <w:proofErr w:type="spellEnd"/>
            <w:r w:rsidRPr="00B50F3E">
              <w:rPr>
                <w:rFonts w:ascii="GHEA Grapalat" w:hAnsi="GHEA Grapalat"/>
                <w:sz w:val="16"/>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B50F3E" w:rsidRDefault="00334B2F" w:rsidP="00CB0ADE">
            <w:pPr>
              <w:jc w:val="center"/>
              <w:rPr>
                <w:rFonts w:ascii="GHEA Grapalat" w:hAnsi="GHEA Grapalat"/>
                <w:sz w:val="16"/>
                <w:szCs w:val="20"/>
              </w:rPr>
            </w:pPr>
            <w:proofErr w:type="spellStart"/>
            <w:r w:rsidRPr="00B50F3E">
              <w:rPr>
                <w:rFonts w:ascii="GHEA Grapalat" w:hAnsi="GHEA Grapalat"/>
                <w:sz w:val="16"/>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B50F3E" w:rsidRDefault="00334B2F" w:rsidP="00CB0ADE">
            <w:pPr>
              <w:jc w:val="center"/>
              <w:rPr>
                <w:rFonts w:ascii="GHEA Grapalat" w:hAnsi="GHEA Grapalat"/>
                <w:sz w:val="16"/>
                <w:szCs w:val="20"/>
              </w:rPr>
            </w:pPr>
            <w:proofErr w:type="spellStart"/>
            <w:r w:rsidRPr="00B50F3E">
              <w:rPr>
                <w:rFonts w:ascii="GHEA Grapalat" w:hAnsi="GHEA Grapalat"/>
                <w:sz w:val="16"/>
                <w:szCs w:val="20"/>
              </w:rPr>
              <w:t>ոչ</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պարտադիր</w:t>
            </w:r>
            <w:proofErr w:type="spellEnd"/>
          </w:p>
          <w:p w14:paraId="7FB1C975" w14:textId="77777777" w:rsidR="00334B2F" w:rsidRPr="00B50F3E" w:rsidRDefault="00334B2F" w:rsidP="00CB0ADE">
            <w:pPr>
              <w:jc w:val="center"/>
              <w:rPr>
                <w:rFonts w:ascii="GHEA Grapalat" w:hAnsi="GHEA Grapalat"/>
                <w:sz w:val="16"/>
                <w:szCs w:val="20"/>
              </w:rPr>
            </w:pPr>
            <w:proofErr w:type="spellStart"/>
            <w:r w:rsidRPr="00B50F3E">
              <w:rPr>
                <w:rFonts w:ascii="GHEA Grapalat" w:hAnsi="GHEA Grapalat"/>
                <w:sz w:val="16"/>
                <w:szCs w:val="20"/>
              </w:rPr>
              <w:t>լրացվում</w:t>
            </w:r>
            <w:proofErr w:type="spellEnd"/>
            <w:r w:rsidRPr="00B50F3E">
              <w:rPr>
                <w:rFonts w:ascii="GHEA Grapalat" w:hAnsi="GHEA Grapalat"/>
                <w:sz w:val="16"/>
                <w:szCs w:val="20"/>
              </w:rPr>
              <w:t xml:space="preserve"> է </w:t>
            </w:r>
            <w:proofErr w:type="spellStart"/>
            <w:r w:rsidRPr="00B50F3E">
              <w:rPr>
                <w:rFonts w:ascii="GHEA Grapalat" w:hAnsi="GHEA Grapalat"/>
                <w:sz w:val="16"/>
                <w:szCs w:val="20"/>
              </w:rPr>
              <w:t>Հայաստանի</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Հանրապետության</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նորմատիվ</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իրավական</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ակտերով</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սահմանված</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դեպքերում</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երբ</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վճարողը</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հանդիսանում</w:t>
            </w:r>
            <w:proofErr w:type="spellEnd"/>
            <w:r w:rsidRPr="00B50F3E">
              <w:rPr>
                <w:rFonts w:ascii="GHEA Grapalat" w:hAnsi="GHEA Grapalat"/>
                <w:sz w:val="16"/>
                <w:szCs w:val="20"/>
              </w:rPr>
              <w:t xml:space="preserve"> է </w:t>
            </w:r>
            <w:proofErr w:type="spellStart"/>
            <w:r w:rsidRPr="00B50F3E">
              <w:rPr>
                <w:rFonts w:ascii="GHEA Grapalat" w:hAnsi="GHEA Grapalat"/>
                <w:sz w:val="16"/>
                <w:szCs w:val="20"/>
              </w:rPr>
              <w:t>ֆիզիկական</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B50F3E" w:rsidRDefault="00334B2F" w:rsidP="00CB0ADE">
            <w:pPr>
              <w:jc w:val="center"/>
              <w:rPr>
                <w:rFonts w:ascii="GHEA Grapalat" w:hAnsi="GHEA Grapalat"/>
                <w:sz w:val="16"/>
                <w:szCs w:val="20"/>
              </w:rPr>
            </w:pPr>
            <w:proofErr w:type="spellStart"/>
            <w:r w:rsidRPr="00B50F3E">
              <w:rPr>
                <w:rFonts w:ascii="GHEA Grapalat" w:hAnsi="GHEA Grapalat"/>
                <w:sz w:val="16"/>
                <w:szCs w:val="20"/>
              </w:rPr>
              <w:t>լրացվում</w:t>
            </w:r>
            <w:proofErr w:type="spellEnd"/>
            <w:r w:rsidRPr="00B50F3E">
              <w:rPr>
                <w:rFonts w:ascii="GHEA Grapalat" w:hAnsi="GHEA Grapalat"/>
                <w:sz w:val="16"/>
                <w:szCs w:val="20"/>
              </w:rPr>
              <w:t xml:space="preserve"> է </w:t>
            </w:r>
            <w:proofErr w:type="spellStart"/>
            <w:r w:rsidRPr="00B50F3E">
              <w:rPr>
                <w:rFonts w:ascii="GHEA Grapalat" w:hAnsi="GHEA Grapalat"/>
                <w:sz w:val="16"/>
                <w:szCs w:val="20"/>
              </w:rPr>
              <w:t>վճարողի</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կողմից</w:t>
            </w:r>
            <w:proofErr w:type="spellEnd"/>
          </w:p>
        </w:tc>
      </w:tr>
      <w:tr w:rsidR="00334B2F" w:rsidRPr="00064ADD" w14:paraId="1F782E58" w14:textId="77777777" w:rsidTr="00CB0ADE">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B50F3E" w:rsidRDefault="00334B2F" w:rsidP="00CB0ADE">
            <w:pPr>
              <w:jc w:val="center"/>
              <w:rPr>
                <w:rFonts w:ascii="GHEA Grapalat" w:hAnsi="GHEA Grapalat"/>
                <w:sz w:val="16"/>
                <w:szCs w:val="20"/>
              </w:rPr>
            </w:pPr>
            <w:r w:rsidRPr="00B50F3E">
              <w:rPr>
                <w:rFonts w:ascii="GHEA Grapalat" w:hAnsi="GHEA Grapalat"/>
                <w:sz w:val="16"/>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B50F3E" w:rsidRDefault="00334B2F" w:rsidP="00CB0ADE">
            <w:pPr>
              <w:jc w:val="center"/>
              <w:rPr>
                <w:rFonts w:ascii="GHEA Grapalat" w:hAnsi="GHEA Grapalat"/>
                <w:sz w:val="16"/>
                <w:szCs w:val="20"/>
              </w:rPr>
            </w:pPr>
            <w:proofErr w:type="spellStart"/>
            <w:proofErr w:type="gramStart"/>
            <w:r w:rsidRPr="00B50F3E">
              <w:rPr>
                <w:rFonts w:ascii="GHEA Grapalat" w:hAnsi="GHEA Grapalat"/>
                <w:sz w:val="16"/>
                <w:szCs w:val="20"/>
              </w:rPr>
              <w:t>շահառու</w:t>
            </w:r>
            <w:proofErr w:type="spellEnd"/>
            <w:r w:rsidRPr="00B50F3E">
              <w:rPr>
                <w:rFonts w:ascii="GHEA Grapalat" w:hAnsi="GHEA Grapalat" w:cs="Sylfaen"/>
                <w:sz w:val="16"/>
                <w:szCs w:val="20"/>
                <w:lang w:val="hy-AM"/>
              </w:rPr>
              <w:t>ի  անվանումը</w:t>
            </w:r>
            <w:proofErr w:type="gramEnd"/>
            <w:r w:rsidRPr="00B50F3E">
              <w:rPr>
                <w:rFonts w:ascii="GHEA Grapalat" w:hAnsi="GHEA Grapalat" w:cs="Sylfaen"/>
                <w:sz w:val="16"/>
                <w:szCs w:val="20"/>
              </w:rPr>
              <w:t>,</w:t>
            </w:r>
            <w:r w:rsidRPr="00B50F3E">
              <w:rPr>
                <w:rFonts w:ascii="GHEA Grapalat" w:hAnsi="GHEA Grapalat" w:cs="Sylfaen"/>
                <w:sz w:val="16"/>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B50F3E" w:rsidRDefault="00493DAD" w:rsidP="00CB0ADE">
            <w:pPr>
              <w:jc w:val="center"/>
              <w:rPr>
                <w:rFonts w:ascii="GHEA Grapalat" w:hAnsi="GHEA Grapalat"/>
                <w:sz w:val="16"/>
                <w:szCs w:val="20"/>
              </w:rPr>
            </w:pPr>
            <w:proofErr w:type="spellStart"/>
            <w:r w:rsidRPr="00B50F3E">
              <w:rPr>
                <w:rFonts w:ascii="GHEA Grapalat" w:hAnsi="GHEA Grapalat"/>
                <w:sz w:val="16"/>
                <w:szCs w:val="20"/>
              </w:rPr>
              <w:t>Պ</w:t>
            </w:r>
            <w:r w:rsidR="00334B2F" w:rsidRPr="00B50F3E">
              <w:rPr>
                <w:rFonts w:ascii="GHEA Grapalat" w:hAnsi="GHEA Grapalat"/>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B50F3E" w:rsidRDefault="00334B2F" w:rsidP="00CB0ADE">
            <w:pPr>
              <w:jc w:val="center"/>
              <w:rPr>
                <w:rFonts w:ascii="GHEA Grapalat" w:hAnsi="GHEA Grapalat"/>
                <w:sz w:val="16"/>
                <w:szCs w:val="20"/>
              </w:rPr>
            </w:pPr>
            <w:proofErr w:type="spellStart"/>
            <w:r w:rsidRPr="00B50F3E">
              <w:rPr>
                <w:rFonts w:ascii="GHEA Grapalat" w:hAnsi="GHEA Grapalat"/>
                <w:sz w:val="16"/>
                <w:szCs w:val="20"/>
              </w:rPr>
              <w:t>պարտադիր</w:t>
            </w:r>
            <w:proofErr w:type="spellEnd"/>
          </w:p>
          <w:p w14:paraId="1B8DB986" w14:textId="77777777" w:rsidR="00334B2F" w:rsidRPr="00B50F3E" w:rsidRDefault="00334B2F" w:rsidP="00CB0ADE">
            <w:pPr>
              <w:jc w:val="center"/>
              <w:rPr>
                <w:rFonts w:ascii="GHEA Grapalat" w:hAnsi="GHEA Grapalat"/>
                <w:sz w:val="16"/>
                <w:szCs w:val="20"/>
              </w:rPr>
            </w:pPr>
            <w:proofErr w:type="spellStart"/>
            <w:r w:rsidRPr="00B50F3E">
              <w:rPr>
                <w:rFonts w:ascii="GHEA Grapalat" w:hAnsi="GHEA Grapalat"/>
                <w:sz w:val="16"/>
                <w:szCs w:val="20"/>
              </w:rPr>
              <w:t>լրացվում</w:t>
            </w:r>
            <w:proofErr w:type="spellEnd"/>
            <w:r w:rsidRPr="00B50F3E">
              <w:rPr>
                <w:rFonts w:ascii="GHEA Grapalat" w:hAnsi="GHEA Grapalat"/>
                <w:sz w:val="16"/>
                <w:szCs w:val="20"/>
              </w:rPr>
              <w:t xml:space="preserve"> է </w:t>
            </w:r>
            <w:proofErr w:type="spellStart"/>
            <w:r w:rsidRPr="00B50F3E">
              <w:rPr>
                <w:rFonts w:ascii="GHEA Grapalat" w:hAnsi="GHEA Grapalat"/>
                <w:sz w:val="16"/>
                <w:szCs w:val="20"/>
              </w:rPr>
              <w:t>շահառու</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հանդիսացող</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անձի</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վճարումը</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ստացողի</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անվանումը</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Նշվում</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են</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նաև</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այլ</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տվյալներ</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ըստ</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B50F3E" w:rsidRDefault="00334B2F" w:rsidP="00CB0ADE">
            <w:pPr>
              <w:jc w:val="center"/>
              <w:rPr>
                <w:rFonts w:ascii="GHEA Grapalat" w:hAnsi="GHEA Grapalat"/>
                <w:sz w:val="16"/>
                <w:szCs w:val="20"/>
              </w:rPr>
            </w:pPr>
            <w:proofErr w:type="spellStart"/>
            <w:r w:rsidRPr="00B50F3E">
              <w:rPr>
                <w:rFonts w:ascii="GHEA Grapalat" w:hAnsi="GHEA Grapalat"/>
                <w:sz w:val="16"/>
                <w:szCs w:val="20"/>
              </w:rPr>
              <w:t>նախապես</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լրացվում</w:t>
            </w:r>
            <w:proofErr w:type="spellEnd"/>
            <w:r w:rsidRPr="00B50F3E">
              <w:rPr>
                <w:rFonts w:ascii="GHEA Grapalat" w:hAnsi="GHEA Grapalat"/>
                <w:sz w:val="16"/>
                <w:szCs w:val="20"/>
              </w:rPr>
              <w:t xml:space="preserve"> է </w:t>
            </w:r>
            <w:proofErr w:type="spellStart"/>
            <w:r w:rsidRPr="00B50F3E">
              <w:rPr>
                <w:rFonts w:ascii="GHEA Grapalat" w:hAnsi="GHEA Grapalat"/>
                <w:sz w:val="16"/>
                <w:szCs w:val="20"/>
              </w:rPr>
              <w:t>շահառուի</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կողմից</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հրավերով</w:t>
            </w:r>
            <w:proofErr w:type="spellEnd"/>
          </w:p>
        </w:tc>
      </w:tr>
      <w:tr w:rsidR="00334B2F" w:rsidRPr="00064ADD" w14:paraId="5FFC0178" w14:textId="77777777" w:rsidTr="00CB0ADE">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B50F3E" w:rsidRDefault="00334B2F" w:rsidP="00CB0ADE">
            <w:pPr>
              <w:jc w:val="center"/>
              <w:rPr>
                <w:rFonts w:ascii="GHEA Grapalat" w:hAnsi="GHEA Grapalat"/>
                <w:sz w:val="16"/>
                <w:szCs w:val="20"/>
                <w:lang w:val="hy-AM"/>
              </w:rPr>
            </w:pPr>
            <w:r w:rsidRPr="00B50F3E">
              <w:rPr>
                <w:rFonts w:ascii="GHEA Grapalat" w:hAnsi="GHEA Grapalat"/>
                <w:sz w:val="16"/>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B50F3E" w:rsidRDefault="00334B2F" w:rsidP="00CB0ADE">
            <w:pPr>
              <w:jc w:val="center"/>
              <w:rPr>
                <w:rFonts w:ascii="GHEA Grapalat" w:hAnsi="GHEA Grapalat"/>
                <w:sz w:val="16"/>
                <w:szCs w:val="20"/>
              </w:rPr>
            </w:pPr>
            <w:proofErr w:type="spellStart"/>
            <w:r w:rsidRPr="00B50F3E">
              <w:rPr>
                <w:rFonts w:ascii="GHEA Grapalat" w:hAnsi="GHEA Grapalat"/>
                <w:sz w:val="16"/>
                <w:szCs w:val="20"/>
              </w:rPr>
              <w:t>շահառուի</w:t>
            </w:r>
            <w:proofErr w:type="spellEnd"/>
            <w:r w:rsidRPr="00B50F3E">
              <w:rPr>
                <w:rFonts w:ascii="GHEA Grapalat" w:hAnsi="GHEA Grapalat"/>
                <w:sz w:val="16"/>
                <w:szCs w:val="20"/>
              </w:rPr>
              <w:t xml:space="preserve"> Հ</w:t>
            </w:r>
            <w:r w:rsidRPr="00B50F3E">
              <w:rPr>
                <w:rFonts w:ascii="GHEA Grapalat" w:hAnsi="GHEA Grapalat"/>
                <w:sz w:val="16"/>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B50F3E" w:rsidRDefault="00493DAD" w:rsidP="00CB0ADE">
            <w:pPr>
              <w:jc w:val="center"/>
              <w:rPr>
                <w:rFonts w:ascii="GHEA Grapalat" w:hAnsi="GHEA Grapalat"/>
                <w:sz w:val="16"/>
                <w:szCs w:val="20"/>
              </w:rPr>
            </w:pPr>
            <w:proofErr w:type="spellStart"/>
            <w:r w:rsidRPr="00B50F3E">
              <w:rPr>
                <w:rFonts w:ascii="GHEA Grapalat" w:hAnsi="GHEA Grapalat"/>
                <w:sz w:val="16"/>
                <w:szCs w:val="20"/>
              </w:rPr>
              <w:t>Պ</w:t>
            </w:r>
            <w:r w:rsidR="00334B2F" w:rsidRPr="00B50F3E">
              <w:rPr>
                <w:rFonts w:ascii="GHEA Grapalat" w:hAnsi="GHEA Grapalat"/>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B50F3E" w:rsidRDefault="00334B2F" w:rsidP="00CB0ADE">
            <w:pPr>
              <w:jc w:val="center"/>
              <w:rPr>
                <w:rFonts w:ascii="GHEA Grapalat" w:hAnsi="GHEA Grapalat"/>
                <w:sz w:val="16"/>
                <w:szCs w:val="20"/>
              </w:rPr>
            </w:pPr>
            <w:proofErr w:type="spellStart"/>
            <w:r w:rsidRPr="00B50F3E">
              <w:rPr>
                <w:rFonts w:ascii="GHEA Grapalat" w:hAnsi="GHEA Grapalat"/>
                <w:sz w:val="16"/>
                <w:szCs w:val="20"/>
              </w:rPr>
              <w:t>ոչ</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պարտադիր</w:t>
            </w:r>
            <w:proofErr w:type="spellEnd"/>
          </w:p>
          <w:p w14:paraId="32F54E21" w14:textId="77777777" w:rsidR="00334B2F" w:rsidRPr="00B50F3E" w:rsidRDefault="00334B2F" w:rsidP="00CB0ADE">
            <w:pPr>
              <w:jc w:val="center"/>
              <w:rPr>
                <w:rFonts w:ascii="GHEA Grapalat" w:hAnsi="GHEA Grapalat"/>
                <w:sz w:val="16"/>
                <w:szCs w:val="20"/>
              </w:rPr>
            </w:pPr>
            <w:r w:rsidRPr="00B50F3E">
              <w:rPr>
                <w:rFonts w:ascii="GHEA Grapalat" w:hAnsi="GHEA Grapalat" w:cs="Sylfaen"/>
                <w:sz w:val="16"/>
                <w:szCs w:val="20"/>
              </w:rPr>
              <w:t xml:space="preserve"> (</w:t>
            </w:r>
            <w:r w:rsidRPr="00B50F3E">
              <w:rPr>
                <w:rFonts w:ascii="GHEA Grapalat" w:hAnsi="GHEA Grapalat" w:cs="Sylfaen"/>
                <w:sz w:val="16"/>
                <w:szCs w:val="20"/>
                <w:lang w:val="hy-AM"/>
              </w:rPr>
              <w:t>գնումների հետ կապված գործընթացում չի լրացվում</w:t>
            </w:r>
            <w:r w:rsidRPr="00B50F3E">
              <w:rPr>
                <w:rFonts w:ascii="GHEA Grapalat" w:hAnsi="GHEA Grapalat" w:cs="Sylfaen"/>
                <w:sz w:val="16"/>
                <w:szCs w:val="20"/>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B50F3E" w:rsidRDefault="00334B2F" w:rsidP="00CB0ADE">
            <w:pPr>
              <w:jc w:val="center"/>
              <w:rPr>
                <w:rFonts w:ascii="GHEA Grapalat" w:hAnsi="GHEA Grapalat"/>
                <w:sz w:val="16"/>
                <w:szCs w:val="20"/>
              </w:rPr>
            </w:pPr>
            <w:r w:rsidRPr="00B50F3E">
              <w:rPr>
                <w:rFonts w:ascii="GHEA Grapalat" w:hAnsi="GHEA Grapalat" w:cs="Sylfaen"/>
                <w:sz w:val="16"/>
                <w:szCs w:val="20"/>
                <w:lang w:val="ru-RU"/>
              </w:rPr>
              <w:t>(</w:t>
            </w:r>
            <w:r w:rsidRPr="00B50F3E">
              <w:rPr>
                <w:rFonts w:ascii="GHEA Grapalat" w:hAnsi="GHEA Grapalat" w:cs="Sylfaen"/>
                <w:sz w:val="16"/>
                <w:szCs w:val="20"/>
                <w:lang w:val="hy-AM"/>
              </w:rPr>
              <w:t>չի լրացվում</w:t>
            </w:r>
            <w:r w:rsidRPr="00B50F3E">
              <w:rPr>
                <w:rFonts w:ascii="GHEA Grapalat" w:hAnsi="GHEA Grapalat" w:cs="Sylfaen"/>
                <w:sz w:val="16"/>
                <w:szCs w:val="20"/>
                <w:lang w:val="ru-RU"/>
              </w:rPr>
              <w:t>)</w:t>
            </w:r>
          </w:p>
        </w:tc>
      </w:tr>
      <w:tr w:rsidR="00334B2F" w:rsidRPr="00064ADD" w14:paraId="328C2652" w14:textId="77777777" w:rsidTr="00CB0ADE">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B50F3E" w:rsidRDefault="00334B2F" w:rsidP="00CB0ADE">
            <w:pPr>
              <w:jc w:val="center"/>
              <w:rPr>
                <w:rFonts w:ascii="GHEA Grapalat" w:hAnsi="GHEA Grapalat"/>
                <w:sz w:val="16"/>
                <w:szCs w:val="20"/>
              </w:rPr>
            </w:pPr>
            <w:r w:rsidRPr="00B50F3E">
              <w:rPr>
                <w:rFonts w:ascii="GHEA Grapalat" w:hAnsi="GHEA Grapalat"/>
                <w:sz w:val="16"/>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B50F3E" w:rsidRDefault="00334B2F" w:rsidP="00CB0ADE">
            <w:pPr>
              <w:jc w:val="center"/>
              <w:rPr>
                <w:rFonts w:ascii="GHEA Grapalat" w:hAnsi="GHEA Grapalat"/>
                <w:sz w:val="16"/>
                <w:szCs w:val="20"/>
              </w:rPr>
            </w:pPr>
            <w:proofErr w:type="spellStart"/>
            <w:r w:rsidRPr="00B50F3E">
              <w:rPr>
                <w:rFonts w:ascii="GHEA Grapalat" w:hAnsi="GHEA Grapalat"/>
                <w:sz w:val="16"/>
                <w:szCs w:val="20"/>
              </w:rPr>
              <w:t>շահառուի</w:t>
            </w:r>
            <w:proofErr w:type="spellEnd"/>
            <w:r w:rsidRPr="00B50F3E">
              <w:rPr>
                <w:rFonts w:ascii="GHEA Grapalat" w:hAnsi="GHEA Grapalat"/>
                <w:sz w:val="16"/>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B50F3E" w:rsidRDefault="00493DAD" w:rsidP="00CB0ADE">
            <w:pPr>
              <w:jc w:val="center"/>
              <w:rPr>
                <w:rFonts w:ascii="GHEA Grapalat" w:hAnsi="GHEA Grapalat"/>
                <w:sz w:val="16"/>
                <w:szCs w:val="20"/>
              </w:rPr>
            </w:pPr>
            <w:proofErr w:type="spellStart"/>
            <w:r w:rsidRPr="00B50F3E">
              <w:rPr>
                <w:rFonts w:ascii="GHEA Grapalat" w:hAnsi="GHEA Grapalat"/>
                <w:sz w:val="16"/>
                <w:szCs w:val="20"/>
              </w:rPr>
              <w:t>Պ</w:t>
            </w:r>
            <w:r w:rsidR="00334B2F" w:rsidRPr="00B50F3E">
              <w:rPr>
                <w:rFonts w:ascii="GHEA Grapalat" w:hAnsi="GHEA Grapalat"/>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B50F3E" w:rsidRDefault="00334B2F" w:rsidP="00CB0ADE">
            <w:pPr>
              <w:jc w:val="center"/>
              <w:rPr>
                <w:rFonts w:ascii="GHEA Grapalat" w:hAnsi="GHEA Grapalat"/>
                <w:sz w:val="16"/>
                <w:szCs w:val="20"/>
              </w:rPr>
            </w:pPr>
            <w:proofErr w:type="spellStart"/>
            <w:r w:rsidRPr="00B50F3E">
              <w:rPr>
                <w:rFonts w:ascii="GHEA Grapalat" w:hAnsi="GHEA Grapalat"/>
                <w:sz w:val="16"/>
                <w:szCs w:val="20"/>
              </w:rPr>
              <w:t>ոչ</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պարտադիր</w:t>
            </w:r>
            <w:proofErr w:type="spellEnd"/>
          </w:p>
          <w:p w14:paraId="49CFDF45" w14:textId="77777777" w:rsidR="00334B2F" w:rsidRPr="00B50F3E" w:rsidRDefault="00334B2F" w:rsidP="00CB0ADE">
            <w:pPr>
              <w:jc w:val="center"/>
              <w:rPr>
                <w:rFonts w:ascii="GHEA Grapalat" w:hAnsi="GHEA Grapalat"/>
                <w:sz w:val="16"/>
                <w:szCs w:val="20"/>
              </w:rPr>
            </w:pPr>
            <w:proofErr w:type="spellStart"/>
            <w:r w:rsidRPr="00B50F3E">
              <w:rPr>
                <w:rFonts w:ascii="GHEA Grapalat" w:hAnsi="GHEA Grapalat"/>
                <w:sz w:val="16"/>
                <w:szCs w:val="20"/>
              </w:rPr>
              <w:t>լրացվում</w:t>
            </w:r>
            <w:proofErr w:type="spellEnd"/>
            <w:r w:rsidRPr="00B50F3E">
              <w:rPr>
                <w:rFonts w:ascii="GHEA Grapalat" w:hAnsi="GHEA Grapalat"/>
                <w:sz w:val="16"/>
                <w:szCs w:val="20"/>
              </w:rPr>
              <w:t xml:space="preserve"> է </w:t>
            </w:r>
            <w:proofErr w:type="spellStart"/>
            <w:r w:rsidRPr="00B50F3E">
              <w:rPr>
                <w:rFonts w:ascii="GHEA Grapalat" w:hAnsi="GHEA Grapalat"/>
                <w:sz w:val="16"/>
                <w:szCs w:val="20"/>
              </w:rPr>
              <w:t>Հայաստանի</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Հանրապետության</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նորմատիվ</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իրավական</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ակտերով</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սահմանված</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դեպքերում</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երբ</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շահառուն</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հանդիսանում</w:t>
            </w:r>
            <w:proofErr w:type="spellEnd"/>
            <w:r w:rsidRPr="00B50F3E">
              <w:rPr>
                <w:rFonts w:ascii="GHEA Grapalat" w:hAnsi="GHEA Grapalat"/>
                <w:sz w:val="16"/>
                <w:szCs w:val="20"/>
              </w:rPr>
              <w:t xml:space="preserve"> է </w:t>
            </w:r>
            <w:proofErr w:type="spellStart"/>
            <w:r w:rsidRPr="00B50F3E">
              <w:rPr>
                <w:rFonts w:ascii="GHEA Grapalat" w:hAnsi="GHEA Grapalat"/>
                <w:sz w:val="16"/>
                <w:szCs w:val="20"/>
              </w:rPr>
              <w:t>հաշվառված</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հարկատու</w:t>
            </w:r>
            <w:proofErr w:type="spellEnd"/>
            <w:r w:rsidRPr="00B50F3E">
              <w:rPr>
                <w:rFonts w:ascii="GHEA Grapalat" w:hAnsi="GHEA Grapalat"/>
                <w:sz w:val="16"/>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B50F3E" w:rsidRDefault="00334B2F" w:rsidP="00CB0ADE">
            <w:pPr>
              <w:jc w:val="center"/>
              <w:rPr>
                <w:rFonts w:ascii="GHEA Grapalat" w:hAnsi="GHEA Grapalat"/>
                <w:sz w:val="16"/>
                <w:szCs w:val="20"/>
              </w:rPr>
            </w:pPr>
            <w:proofErr w:type="spellStart"/>
            <w:r w:rsidRPr="00B50F3E">
              <w:rPr>
                <w:rFonts w:ascii="GHEA Grapalat" w:hAnsi="GHEA Grapalat"/>
                <w:sz w:val="16"/>
                <w:szCs w:val="20"/>
              </w:rPr>
              <w:t>նախապես</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լրացվում</w:t>
            </w:r>
            <w:proofErr w:type="spellEnd"/>
            <w:r w:rsidRPr="00B50F3E">
              <w:rPr>
                <w:rFonts w:ascii="GHEA Grapalat" w:hAnsi="GHEA Grapalat"/>
                <w:sz w:val="16"/>
                <w:szCs w:val="20"/>
              </w:rPr>
              <w:t xml:space="preserve"> է </w:t>
            </w:r>
            <w:proofErr w:type="spellStart"/>
            <w:r w:rsidRPr="00B50F3E">
              <w:rPr>
                <w:rFonts w:ascii="GHEA Grapalat" w:hAnsi="GHEA Grapalat"/>
                <w:sz w:val="16"/>
                <w:szCs w:val="20"/>
              </w:rPr>
              <w:t>շահառուի</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կողմից</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հրավերով</w:t>
            </w:r>
            <w:proofErr w:type="spellEnd"/>
          </w:p>
        </w:tc>
      </w:tr>
      <w:tr w:rsidR="00334B2F" w:rsidRPr="00064ADD" w14:paraId="7D8C1CD9" w14:textId="77777777" w:rsidTr="00CB0ADE">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B50F3E" w:rsidRDefault="00334B2F" w:rsidP="00CB0ADE">
            <w:pPr>
              <w:jc w:val="center"/>
              <w:rPr>
                <w:rFonts w:ascii="GHEA Grapalat" w:hAnsi="GHEA Grapalat"/>
                <w:sz w:val="16"/>
                <w:szCs w:val="20"/>
              </w:rPr>
            </w:pPr>
            <w:r w:rsidRPr="00B50F3E">
              <w:rPr>
                <w:rFonts w:ascii="GHEA Grapalat" w:hAnsi="GHEA Grapalat"/>
                <w:sz w:val="16"/>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B50F3E" w:rsidRDefault="00334B2F" w:rsidP="00CB0ADE">
            <w:pPr>
              <w:jc w:val="center"/>
              <w:rPr>
                <w:rFonts w:ascii="GHEA Grapalat" w:hAnsi="GHEA Grapalat"/>
                <w:sz w:val="16"/>
                <w:szCs w:val="20"/>
              </w:rPr>
            </w:pPr>
            <w:proofErr w:type="spellStart"/>
            <w:r w:rsidRPr="00B50F3E">
              <w:rPr>
                <w:rFonts w:ascii="GHEA Grapalat" w:hAnsi="GHEA Grapalat"/>
                <w:sz w:val="16"/>
                <w:szCs w:val="20"/>
              </w:rPr>
              <w:t>շահառուին</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սպասարկող</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ֆինանսական</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կազմակերպության</w:t>
            </w:r>
            <w:proofErr w:type="spellEnd"/>
            <w:r w:rsidRPr="00B50F3E">
              <w:rPr>
                <w:rFonts w:ascii="GHEA Grapalat" w:hAnsi="GHEA Grapalat"/>
                <w:sz w:val="16"/>
                <w:szCs w:val="20"/>
              </w:rPr>
              <w:t xml:space="preserve"> </w:t>
            </w:r>
            <w:r w:rsidRPr="00B50F3E">
              <w:rPr>
                <w:rFonts w:ascii="GHEA Grapalat" w:hAnsi="GHEA Grapalat"/>
                <w:sz w:val="16"/>
                <w:szCs w:val="20"/>
              </w:rPr>
              <w:lastRenderedPageBreak/>
              <w:t>(</w:t>
            </w:r>
            <w:proofErr w:type="spellStart"/>
            <w:r w:rsidRPr="00B50F3E">
              <w:rPr>
                <w:rFonts w:ascii="GHEA Grapalat" w:hAnsi="GHEA Grapalat"/>
                <w:sz w:val="16"/>
                <w:szCs w:val="20"/>
              </w:rPr>
              <w:t>մասնաճյուղի</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անվանումը</w:t>
            </w:r>
            <w:proofErr w:type="spellEnd"/>
            <w:r w:rsidRPr="00B50F3E">
              <w:rPr>
                <w:rFonts w:ascii="GHEA Grapalat" w:hAnsi="GHEA Grapalat"/>
                <w:sz w:val="16"/>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B50F3E" w:rsidRDefault="00493DAD" w:rsidP="00CB0ADE">
            <w:pPr>
              <w:jc w:val="center"/>
              <w:rPr>
                <w:rFonts w:ascii="GHEA Grapalat" w:hAnsi="GHEA Grapalat"/>
                <w:sz w:val="16"/>
                <w:szCs w:val="20"/>
              </w:rPr>
            </w:pPr>
            <w:proofErr w:type="spellStart"/>
            <w:r w:rsidRPr="00B50F3E">
              <w:rPr>
                <w:rFonts w:ascii="GHEA Grapalat" w:hAnsi="GHEA Grapalat"/>
                <w:sz w:val="16"/>
                <w:szCs w:val="20"/>
              </w:rPr>
              <w:lastRenderedPageBreak/>
              <w:t>Պ</w:t>
            </w:r>
            <w:r w:rsidR="00334B2F" w:rsidRPr="00B50F3E">
              <w:rPr>
                <w:rFonts w:ascii="GHEA Grapalat" w:hAnsi="GHEA Grapalat"/>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B50F3E" w:rsidRDefault="00E623D5" w:rsidP="00CB0ADE">
            <w:pPr>
              <w:jc w:val="center"/>
              <w:rPr>
                <w:rFonts w:ascii="GHEA Grapalat" w:hAnsi="GHEA Grapalat"/>
                <w:sz w:val="16"/>
                <w:szCs w:val="20"/>
              </w:rPr>
            </w:pPr>
            <w:proofErr w:type="spellStart"/>
            <w:r w:rsidRPr="00B50F3E">
              <w:rPr>
                <w:rFonts w:ascii="GHEA Grapalat" w:hAnsi="GHEA Grapalat"/>
                <w:sz w:val="16"/>
                <w:szCs w:val="20"/>
              </w:rPr>
              <w:t>Պ</w:t>
            </w:r>
            <w:r w:rsidR="00334B2F" w:rsidRPr="00B50F3E">
              <w:rPr>
                <w:rFonts w:ascii="GHEA Grapalat" w:hAnsi="GHEA Grapalat"/>
                <w:sz w:val="16"/>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B50F3E" w:rsidRDefault="00334B2F" w:rsidP="00CB0ADE">
            <w:pPr>
              <w:jc w:val="center"/>
              <w:rPr>
                <w:rFonts w:ascii="GHEA Grapalat" w:hAnsi="GHEA Grapalat"/>
                <w:sz w:val="16"/>
                <w:szCs w:val="20"/>
              </w:rPr>
            </w:pPr>
            <w:proofErr w:type="spellStart"/>
            <w:r w:rsidRPr="00B50F3E">
              <w:rPr>
                <w:rFonts w:ascii="GHEA Grapalat" w:hAnsi="GHEA Grapalat"/>
                <w:sz w:val="16"/>
                <w:szCs w:val="20"/>
              </w:rPr>
              <w:t>նախապես</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լրացվում</w:t>
            </w:r>
            <w:proofErr w:type="spellEnd"/>
            <w:r w:rsidRPr="00B50F3E">
              <w:rPr>
                <w:rFonts w:ascii="GHEA Grapalat" w:hAnsi="GHEA Grapalat"/>
                <w:sz w:val="16"/>
                <w:szCs w:val="20"/>
              </w:rPr>
              <w:t xml:space="preserve"> է </w:t>
            </w:r>
            <w:proofErr w:type="spellStart"/>
            <w:r w:rsidRPr="00B50F3E">
              <w:rPr>
                <w:rFonts w:ascii="GHEA Grapalat" w:hAnsi="GHEA Grapalat"/>
                <w:sz w:val="16"/>
                <w:szCs w:val="20"/>
              </w:rPr>
              <w:t>շահառուի</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կողմից</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հրավերով</w:t>
            </w:r>
            <w:proofErr w:type="spellEnd"/>
          </w:p>
        </w:tc>
      </w:tr>
      <w:tr w:rsidR="00334B2F" w:rsidRPr="00064ADD" w14:paraId="374E0474" w14:textId="77777777" w:rsidTr="00CB0ADE">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B50F3E" w:rsidRDefault="00334B2F" w:rsidP="00CB0ADE">
            <w:pPr>
              <w:jc w:val="center"/>
              <w:rPr>
                <w:rFonts w:ascii="GHEA Grapalat" w:hAnsi="GHEA Grapalat"/>
                <w:sz w:val="16"/>
                <w:szCs w:val="20"/>
              </w:rPr>
            </w:pPr>
            <w:r w:rsidRPr="00B50F3E">
              <w:rPr>
                <w:rFonts w:ascii="GHEA Grapalat" w:hAnsi="GHEA Grapalat"/>
                <w:sz w:val="16"/>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B50F3E" w:rsidRDefault="00334B2F" w:rsidP="00CB0ADE">
            <w:pPr>
              <w:jc w:val="center"/>
              <w:rPr>
                <w:rFonts w:ascii="GHEA Grapalat" w:hAnsi="GHEA Grapalat"/>
                <w:sz w:val="16"/>
                <w:szCs w:val="20"/>
              </w:rPr>
            </w:pPr>
            <w:proofErr w:type="spellStart"/>
            <w:r w:rsidRPr="00B50F3E">
              <w:rPr>
                <w:rFonts w:ascii="GHEA Grapalat" w:hAnsi="GHEA Grapalat"/>
                <w:sz w:val="16"/>
                <w:szCs w:val="20"/>
              </w:rPr>
              <w:t>շահառուի</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հաշվի</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B50F3E" w:rsidRDefault="00493DAD" w:rsidP="00CB0ADE">
            <w:pPr>
              <w:jc w:val="center"/>
              <w:rPr>
                <w:rFonts w:ascii="GHEA Grapalat" w:hAnsi="GHEA Grapalat"/>
                <w:sz w:val="16"/>
                <w:szCs w:val="20"/>
              </w:rPr>
            </w:pPr>
            <w:proofErr w:type="spellStart"/>
            <w:r w:rsidRPr="00B50F3E">
              <w:rPr>
                <w:rFonts w:ascii="GHEA Grapalat" w:hAnsi="GHEA Grapalat"/>
                <w:sz w:val="16"/>
                <w:szCs w:val="20"/>
              </w:rPr>
              <w:t>Պ</w:t>
            </w:r>
            <w:r w:rsidR="00334B2F" w:rsidRPr="00B50F3E">
              <w:rPr>
                <w:rFonts w:ascii="GHEA Grapalat" w:hAnsi="GHEA Grapalat"/>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B50F3E" w:rsidRDefault="00334B2F" w:rsidP="00CB0ADE">
            <w:pPr>
              <w:jc w:val="center"/>
              <w:rPr>
                <w:rFonts w:ascii="GHEA Grapalat" w:hAnsi="GHEA Grapalat"/>
                <w:sz w:val="16"/>
                <w:szCs w:val="20"/>
              </w:rPr>
            </w:pPr>
            <w:proofErr w:type="spellStart"/>
            <w:r w:rsidRPr="00B50F3E">
              <w:rPr>
                <w:rFonts w:ascii="GHEA Grapalat" w:hAnsi="GHEA Grapalat"/>
                <w:sz w:val="16"/>
                <w:szCs w:val="20"/>
              </w:rPr>
              <w:t>պարտադիր</w:t>
            </w:r>
            <w:proofErr w:type="spellEnd"/>
          </w:p>
          <w:p w14:paraId="50587B1F" w14:textId="77777777" w:rsidR="00334B2F" w:rsidRPr="00B50F3E" w:rsidRDefault="00334B2F" w:rsidP="00CB0ADE">
            <w:pPr>
              <w:jc w:val="center"/>
              <w:rPr>
                <w:rFonts w:ascii="GHEA Grapalat" w:hAnsi="GHEA Grapalat"/>
                <w:sz w:val="16"/>
                <w:szCs w:val="20"/>
              </w:rPr>
            </w:pPr>
            <w:proofErr w:type="spellStart"/>
            <w:r w:rsidRPr="00B50F3E">
              <w:rPr>
                <w:rFonts w:ascii="GHEA Grapalat" w:hAnsi="GHEA Grapalat"/>
                <w:sz w:val="16"/>
                <w:szCs w:val="20"/>
              </w:rPr>
              <w:t>լրացվում</w:t>
            </w:r>
            <w:proofErr w:type="spellEnd"/>
            <w:r w:rsidRPr="00B50F3E">
              <w:rPr>
                <w:rFonts w:ascii="GHEA Grapalat" w:hAnsi="GHEA Grapalat"/>
                <w:sz w:val="16"/>
                <w:szCs w:val="20"/>
              </w:rPr>
              <w:t xml:space="preserve"> է </w:t>
            </w:r>
            <w:proofErr w:type="spellStart"/>
            <w:r w:rsidRPr="00B50F3E">
              <w:rPr>
                <w:rFonts w:ascii="GHEA Grapalat" w:hAnsi="GHEA Grapalat"/>
                <w:sz w:val="16"/>
                <w:szCs w:val="20"/>
              </w:rPr>
              <w:t>շահառուի</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այն</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բանկային</w:t>
            </w:r>
            <w:proofErr w:type="spellEnd"/>
            <w:r w:rsidRPr="00B50F3E">
              <w:rPr>
                <w:rFonts w:ascii="GHEA Grapalat" w:hAnsi="GHEA Grapalat"/>
                <w:sz w:val="16"/>
                <w:szCs w:val="20"/>
              </w:rPr>
              <w:t xml:space="preserve"> (</w:t>
            </w:r>
            <w:r w:rsidRPr="00B50F3E">
              <w:rPr>
                <w:rFonts w:ascii="GHEA Grapalat" w:hAnsi="GHEA Grapalat"/>
                <w:sz w:val="16"/>
                <w:szCs w:val="20"/>
                <w:lang w:val="hy-AM"/>
              </w:rPr>
              <w:t>գանձապետական</w:t>
            </w:r>
            <w:r w:rsidRPr="00B50F3E">
              <w:rPr>
                <w:rFonts w:ascii="GHEA Grapalat" w:hAnsi="GHEA Grapalat"/>
                <w:sz w:val="16"/>
                <w:szCs w:val="20"/>
              </w:rPr>
              <w:t xml:space="preserve">) </w:t>
            </w:r>
            <w:proofErr w:type="spellStart"/>
            <w:r w:rsidRPr="00B50F3E">
              <w:rPr>
                <w:rFonts w:ascii="GHEA Grapalat" w:hAnsi="GHEA Grapalat"/>
                <w:sz w:val="16"/>
                <w:szCs w:val="20"/>
              </w:rPr>
              <w:t>հաշվի</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համարը</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որի</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վրա</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պետք</w:t>
            </w:r>
            <w:proofErr w:type="spellEnd"/>
            <w:r w:rsidRPr="00B50F3E">
              <w:rPr>
                <w:rFonts w:ascii="GHEA Grapalat" w:hAnsi="GHEA Grapalat"/>
                <w:sz w:val="16"/>
                <w:szCs w:val="20"/>
              </w:rPr>
              <w:t xml:space="preserve"> է </w:t>
            </w:r>
            <w:proofErr w:type="spellStart"/>
            <w:r w:rsidRPr="00B50F3E">
              <w:rPr>
                <w:rFonts w:ascii="GHEA Grapalat" w:hAnsi="GHEA Grapalat"/>
                <w:sz w:val="16"/>
                <w:szCs w:val="20"/>
              </w:rPr>
              <w:t>փոխանցվեն</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վճարողից</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գանձված</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B50F3E" w:rsidRDefault="00334B2F" w:rsidP="00CB0ADE">
            <w:pPr>
              <w:jc w:val="center"/>
              <w:rPr>
                <w:rFonts w:ascii="GHEA Grapalat" w:hAnsi="GHEA Grapalat"/>
                <w:sz w:val="16"/>
                <w:szCs w:val="20"/>
              </w:rPr>
            </w:pPr>
            <w:proofErr w:type="spellStart"/>
            <w:r w:rsidRPr="00B50F3E">
              <w:rPr>
                <w:rFonts w:ascii="GHEA Grapalat" w:hAnsi="GHEA Grapalat"/>
                <w:sz w:val="16"/>
                <w:szCs w:val="20"/>
              </w:rPr>
              <w:t>նախապես</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լրացվում</w:t>
            </w:r>
            <w:proofErr w:type="spellEnd"/>
            <w:r w:rsidRPr="00B50F3E">
              <w:rPr>
                <w:rFonts w:ascii="GHEA Grapalat" w:hAnsi="GHEA Grapalat"/>
                <w:sz w:val="16"/>
                <w:szCs w:val="20"/>
              </w:rPr>
              <w:t xml:space="preserve"> է </w:t>
            </w:r>
            <w:proofErr w:type="spellStart"/>
            <w:r w:rsidRPr="00B50F3E">
              <w:rPr>
                <w:rFonts w:ascii="GHEA Grapalat" w:hAnsi="GHEA Grapalat"/>
                <w:sz w:val="16"/>
                <w:szCs w:val="20"/>
              </w:rPr>
              <w:t>շահառուի</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կողմից</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հրավերով</w:t>
            </w:r>
            <w:proofErr w:type="spellEnd"/>
          </w:p>
        </w:tc>
      </w:tr>
      <w:tr w:rsidR="00334B2F" w:rsidRPr="00064ADD" w14:paraId="3940E797" w14:textId="77777777" w:rsidTr="00CB0ADE">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B50F3E" w:rsidRDefault="00334B2F" w:rsidP="00CB0ADE">
            <w:pPr>
              <w:jc w:val="center"/>
              <w:rPr>
                <w:rFonts w:ascii="GHEA Grapalat" w:hAnsi="GHEA Grapalat"/>
                <w:sz w:val="16"/>
                <w:szCs w:val="20"/>
              </w:rPr>
            </w:pPr>
            <w:r w:rsidRPr="00B50F3E">
              <w:rPr>
                <w:rFonts w:ascii="GHEA Grapalat" w:hAnsi="GHEA Grapalat"/>
                <w:sz w:val="16"/>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B50F3E" w:rsidRDefault="00334B2F" w:rsidP="00CB0ADE">
            <w:pPr>
              <w:jc w:val="center"/>
              <w:rPr>
                <w:rFonts w:ascii="GHEA Grapalat" w:hAnsi="GHEA Grapalat"/>
                <w:sz w:val="16"/>
                <w:szCs w:val="20"/>
              </w:rPr>
            </w:pPr>
            <w:proofErr w:type="spellStart"/>
            <w:r w:rsidRPr="00B50F3E">
              <w:rPr>
                <w:rFonts w:ascii="GHEA Grapalat" w:hAnsi="GHEA Grapalat"/>
                <w:sz w:val="16"/>
                <w:szCs w:val="20"/>
              </w:rPr>
              <w:t>գումարը</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թվերով</w:t>
            </w:r>
            <w:proofErr w:type="spellEnd"/>
            <w:r w:rsidRPr="00B50F3E">
              <w:rPr>
                <w:rFonts w:ascii="GHEA Grapalat" w:hAnsi="GHEA Grapalat"/>
                <w:sz w:val="16"/>
                <w:szCs w:val="20"/>
              </w:rPr>
              <w:t xml:space="preserve"> և </w:t>
            </w:r>
            <w:proofErr w:type="spellStart"/>
            <w:r w:rsidRPr="00B50F3E">
              <w:rPr>
                <w:rFonts w:ascii="GHEA Grapalat" w:hAnsi="GHEA Grapalat"/>
                <w:sz w:val="16"/>
                <w:szCs w:val="20"/>
              </w:rPr>
              <w:t>բառերով</w:t>
            </w:r>
            <w:proofErr w:type="spellEnd"/>
            <w:r w:rsidRPr="00B50F3E">
              <w:rPr>
                <w:rFonts w:ascii="GHEA Grapalat" w:hAnsi="GHEA Grapalat"/>
                <w:sz w:val="16"/>
                <w:szCs w:val="20"/>
              </w:rPr>
              <w:t>)</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B50F3E" w:rsidRDefault="00493DAD" w:rsidP="00CB0ADE">
            <w:pPr>
              <w:jc w:val="center"/>
              <w:rPr>
                <w:rFonts w:ascii="GHEA Grapalat" w:hAnsi="GHEA Grapalat"/>
                <w:sz w:val="16"/>
                <w:szCs w:val="20"/>
              </w:rPr>
            </w:pPr>
            <w:proofErr w:type="spellStart"/>
            <w:r w:rsidRPr="00B50F3E">
              <w:rPr>
                <w:rFonts w:ascii="GHEA Grapalat" w:hAnsi="GHEA Grapalat"/>
                <w:sz w:val="16"/>
                <w:szCs w:val="20"/>
              </w:rPr>
              <w:t>Պ</w:t>
            </w:r>
            <w:r w:rsidR="00334B2F" w:rsidRPr="00B50F3E">
              <w:rPr>
                <w:rFonts w:ascii="GHEA Grapalat" w:hAnsi="GHEA Grapalat"/>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B50F3E" w:rsidRDefault="00334B2F" w:rsidP="00CB0ADE">
            <w:pPr>
              <w:jc w:val="center"/>
              <w:rPr>
                <w:rFonts w:ascii="GHEA Grapalat" w:hAnsi="GHEA Grapalat"/>
                <w:sz w:val="16"/>
                <w:szCs w:val="20"/>
              </w:rPr>
            </w:pPr>
            <w:proofErr w:type="spellStart"/>
            <w:r w:rsidRPr="00B50F3E">
              <w:rPr>
                <w:rFonts w:ascii="GHEA Grapalat" w:hAnsi="GHEA Grapalat"/>
                <w:sz w:val="16"/>
                <w:szCs w:val="20"/>
              </w:rPr>
              <w:t>պարտադիր</w:t>
            </w:r>
            <w:proofErr w:type="spellEnd"/>
          </w:p>
          <w:p w14:paraId="6A98AA5F" w14:textId="77777777" w:rsidR="00334B2F" w:rsidRPr="00B50F3E" w:rsidRDefault="00334B2F" w:rsidP="00CB0ADE">
            <w:pPr>
              <w:jc w:val="center"/>
              <w:rPr>
                <w:rFonts w:ascii="GHEA Grapalat" w:hAnsi="GHEA Grapalat"/>
                <w:sz w:val="16"/>
                <w:szCs w:val="20"/>
              </w:rPr>
            </w:pPr>
            <w:proofErr w:type="spellStart"/>
            <w:r w:rsidRPr="00B50F3E">
              <w:rPr>
                <w:rFonts w:ascii="GHEA Grapalat" w:hAnsi="GHEA Grapalat"/>
                <w:sz w:val="16"/>
                <w:szCs w:val="20"/>
              </w:rPr>
              <w:t>լրացվում</w:t>
            </w:r>
            <w:proofErr w:type="spellEnd"/>
            <w:r w:rsidRPr="00B50F3E">
              <w:rPr>
                <w:rFonts w:ascii="GHEA Grapalat" w:hAnsi="GHEA Grapalat"/>
                <w:sz w:val="16"/>
                <w:szCs w:val="20"/>
              </w:rPr>
              <w:t xml:space="preserve"> է </w:t>
            </w:r>
            <w:proofErr w:type="spellStart"/>
            <w:r w:rsidRPr="00B50F3E">
              <w:rPr>
                <w:rFonts w:ascii="GHEA Grapalat" w:hAnsi="GHEA Grapalat"/>
                <w:sz w:val="16"/>
                <w:szCs w:val="20"/>
              </w:rPr>
              <w:t>շահառուին</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վճարման</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ենթակա</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B50F3E" w:rsidRDefault="00334B2F" w:rsidP="00CB0ADE">
            <w:pPr>
              <w:jc w:val="center"/>
              <w:rPr>
                <w:rFonts w:ascii="GHEA Grapalat" w:hAnsi="GHEA Grapalat"/>
                <w:sz w:val="16"/>
                <w:szCs w:val="20"/>
                <w:lang w:val="hy-AM"/>
              </w:rPr>
            </w:pPr>
            <w:proofErr w:type="spellStart"/>
            <w:r w:rsidRPr="00B50F3E">
              <w:rPr>
                <w:rFonts w:ascii="GHEA Grapalat" w:hAnsi="GHEA Grapalat"/>
                <w:sz w:val="16"/>
                <w:szCs w:val="20"/>
              </w:rPr>
              <w:t>լրացվում</w:t>
            </w:r>
            <w:proofErr w:type="spellEnd"/>
            <w:r w:rsidRPr="00B50F3E">
              <w:rPr>
                <w:rFonts w:ascii="GHEA Grapalat" w:hAnsi="GHEA Grapalat"/>
                <w:sz w:val="16"/>
                <w:szCs w:val="20"/>
              </w:rPr>
              <w:t xml:space="preserve"> է </w:t>
            </w:r>
            <w:proofErr w:type="spellStart"/>
            <w:r w:rsidRPr="00B50F3E">
              <w:rPr>
                <w:rFonts w:ascii="GHEA Grapalat" w:hAnsi="GHEA Grapalat"/>
                <w:sz w:val="16"/>
                <w:szCs w:val="20"/>
              </w:rPr>
              <w:t>վճարողի</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կողմից</w:t>
            </w:r>
            <w:proofErr w:type="spellEnd"/>
            <w:r w:rsidRPr="00B50F3E">
              <w:rPr>
                <w:rFonts w:ascii="GHEA Grapalat" w:hAnsi="GHEA Grapalat"/>
                <w:sz w:val="16"/>
                <w:szCs w:val="20"/>
                <w:lang w:val="hy-AM"/>
              </w:rPr>
              <w:t xml:space="preserve"> </w:t>
            </w:r>
          </w:p>
        </w:tc>
      </w:tr>
      <w:tr w:rsidR="00334B2F" w:rsidRPr="00D248CD" w14:paraId="295EB930" w14:textId="77777777" w:rsidTr="00CB0ADE">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B50F3E" w:rsidRDefault="00334B2F" w:rsidP="00CB0ADE">
            <w:pPr>
              <w:jc w:val="center"/>
              <w:rPr>
                <w:rFonts w:ascii="GHEA Grapalat" w:hAnsi="GHEA Grapalat"/>
                <w:sz w:val="16"/>
                <w:szCs w:val="20"/>
                <w:lang w:val="hy-AM"/>
              </w:rPr>
            </w:pPr>
            <w:r w:rsidRPr="00B50F3E">
              <w:rPr>
                <w:rFonts w:ascii="GHEA Grapalat" w:hAnsi="GHEA Grapalat"/>
                <w:sz w:val="16"/>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B50F3E" w:rsidRDefault="00334B2F" w:rsidP="00CB0ADE">
            <w:pPr>
              <w:jc w:val="center"/>
              <w:rPr>
                <w:rFonts w:ascii="GHEA Grapalat" w:hAnsi="GHEA Grapalat"/>
                <w:sz w:val="16"/>
                <w:szCs w:val="20"/>
                <w:lang w:val="hy-AM"/>
              </w:rPr>
            </w:pPr>
            <w:r w:rsidRPr="00B50F3E">
              <w:rPr>
                <w:rFonts w:ascii="GHEA Grapalat" w:hAnsi="GHEA Grapalat" w:cs="Sylfaen"/>
                <w:sz w:val="16"/>
                <w:szCs w:val="20"/>
                <w:lang w:val="hy-AM"/>
              </w:rPr>
              <w:t>Ակցեպտավորված գումարը՝  (թվերով</w:t>
            </w:r>
            <w:r w:rsidRPr="00B50F3E">
              <w:rPr>
                <w:rFonts w:ascii="GHEA Grapalat" w:hAnsi="GHEA Grapalat" w:cs="Arial"/>
                <w:sz w:val="16"/>
                <w:szCs w:val="20"/>
                <w:lang w:val="hy-AM"/>
              </w:rPr>
              <w:t xml:space="preserve"> </w:t>
            </w:r>
            <w:r w:rsidRPr="00B50F3E">
              <w:rPr>
                <w:rFonts w:ascii="GHEA Grapalat" w:hAnsi="GHEA Grapalat" w:cs="Sylfaen"/>
                <w:sz w:val="16"/>
                <w:szCs w:val="20"/>
                <w:lang w:val="hy-AM"/>
              </w:rPr>
              <w:t>և</w:t>
            </w:r>
            <w:r w:rsidRPr="00B50F3E">
              <w:rPr>
                <w:rFonts w:ascii="GHEA Grapalat" w:hAnsi="GHEA Grapalat" w:cs="Arial"/>
                <w:sz w:val="16"/>
                <w:szCs w:val="20"/>
                <w:lang w:val="hy-AM"/>
              </w:rPr>
              <w:t xml:space="preserve"> </w:t>
            </w:r>
            <w:r w:rsidRPr="00B50F3E">
              <w:rPr>
                <w:rFonts w:ascii="GHEA Grapalat" w:hAnsi="GHEA Grapalat" w:cs="Sylfaen"/>
                <w:sz w:val="16"/>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B50F3E" w:rsidRDefault="00493DAD" w:rsidP="00CB0ADE">
            <w:pPr>
              <w:jc w:val="center"/>
              <w:rPr>
                <w:rFonts w:ascii="GHEA Grapalat" w:hAnsi="GHEA Grapalat"/>
                <w:sz w:val="16"/>
                <w:szCs w:val="20"/>
                <w:lang w:val="hy-AM"/>
              </w:rPr>
            </w:pPr>
            <w:proofErr w:type="spellStart"/>
            <w:r w:rsidRPr="00B50F3E">
              <w:rPr>
                <w:rFonts w:ascii="GHEA Grapalat" w:hAnsi="GHEA Grapalat"/>
                <w:sz w:val="16"/>
                <w:szCs w:val="20"/>
              </w:rPr>
              <w:t>Պ</w:t>
            </w:r>
            <w:r w:rsidR="00334B2F" w:rsidRPr="00B50F3E">
              <w:rPr>
                <w:rFonts w:ascii="GHEA Grapalat" w:hAnsi="GHEA Grapalat"/>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B50F3E" w:rsidRDefault="00334B2F" w:rsidP="00CB0ADE">
            <w:pPr>
              <w:jc w:val="center"/>
              <w:rPr>
                <w:rFonts w:ascii="GHEA Grapalat" w:hAnsi="GHEA Grapalat"/>
                <w:sz w:val="16"/>
                <w:szCs w:val="20"/>
                <w:lang w:val="hy-AM"/>
              </w:rPr>
            </w:pPr>
            <w:r w:rsidRPr="00B50F3E">
              <w:rPr>
                <w:rFonts w:ascii="GHEA Grapalat" w:hAnsi="GHEA Grapalat"/>
                <w:sz w:val="16"/>
                <w:szCs w:val="20"/>
                <w:lang w:val="hy-AM"/>
              </w:rPr>
              <w:t>ոչ պարտադիր</w:t>
            </w:r>
          </w:p>
          <w:p w14:paraId="70ACCDAA" w14:textId="77777777" w:rsidR="00334B2F" w:rsidRPr="00B50F3E" w:rsidRDefault="00334B2F" w:rsidP="00CB0ADE">
            <w:pPr>
              <w:jc w:val="center"/>
              <w:rPr>
                <w:rFonts w:ascii="GHEA Grapalat" w:hAnsi="GHEA Grapalat"/>
                <w:sz w:val="16"/>
                <w:szCs w:val="20"/>
                <w:lang w:val="hy-AM"/>
              </w:rPr>
            </w:pPr>
            <w:r w:rsidRPr="00B50F3E">
              <w:rPr>
                <w:rFonts w:ascii="GHEA Grapalat" w:hAnsi="GHEA Grapalat" w:cs="Sylfaen"/>
                <w:sz w:val="16"/>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05AE061" w14:textId="77777777" w:rsidR="00334B2F" w:rsidRPr="00B50F3E" w:rsidRDefault="00334B2F" w:rsidP="00CB0ADE">
            <w:pPr>
              <w:jc w:val="center"/>
              <w:rPr>
                <w:rFonts w:ascii="GHEA Grapalat" w:hAnsi="GHEA Grapalat"/>
                <w:sz w:val="16"/>
                <w:szCs w:val="20"/>
                <w:lang w:val="hy-AM"/>
              </w:rPr>
            </w:pPr>
            <w:r w:rsidRPr="00B50F3E">
              <w:rPr>
                <w:rFonts w:ascii="GHEA Grapalat" w:hAnsi="GHEA Grapalat" w:cs="Sylfaen"/>
                <w:sz w:val="16"/>
                <w:szCs w:val="20"/>
                <w:lang w:val="hy-AM"/>
              </w:rPr>
              <w:t>(չի լրացվում եւ չի կիրառվում)</w:t>
            </w:r>
          </w:p>
        </w:tc>
      </w:tr>
      <w:tr w:rsidR="00334B2F" w:rsidRPr="00064ADD" w14:paraId="074540D0" w14:textId="77777777" w:rsidTr="00CB0ADE">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B50F3E" w:rsidRDefault="00334B2F" w:rsidP="00CB0ADE">
            <w:pPr>
              <w:jc w:val="center"/>
              <w:rPr>
                <w:rFonts w:ascii="GHEA Grapalat" w:hAnsi="GHEA Grapalat"/>
                <w:sz w:val="16"/>
                <w:szCs w:val="20"/>
                <w:lang w:val="hy-AM"/>
              </w:rPr>
            </w:pPr>
            <w:r w:rsidRPr="00B50F3E">
              <w:rPr>
                <w:rFonts w:ascii="GHEA Grapalat" w:hAnsi="GHEA Grapalat"/>
                <w:sz w:val="16"/>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B50F3E" w:rsidRDefault="00334B2F" w:rsidP="00CB0ADE">
            <w:pPr>
              <w:jc w:val="center"/>
              <w:rPr>
                <w:rFonts w:ascii="GHEA Grapalat" w:hAnsi="GHEA Grapalat"/>
                <w:sz w:val="16"/>
                <w:szCs w:val="20"/>
              </w:rPr>
            </w:pPr>
            <w:proofErr w:type="spellStart"/>
            <w:r w:rsidRPr="00B50F3E">
              <w:rPr>
                <w:rFonts w:ascii="GHEA Grapalat" w:hAnsi="GHEA Grapalat"/>
                <w:sz w:val="16"/>
                <w:szCs w:val="20"/>
              </w:rPr>
              <w:t>արժույթը</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բառերով</w:t>
            </w:r>
            <w:proofErr w:type="spellEnd"/>
            <w:r w:rsidRPr="00B50F3E">
              <w:rPr>
                <w:rFonts w:ascii="GHEA Grapalat" w:hAnsi="GHEA Grapalat"/>
                <w:sz w:val="16"/>
                <w:szCs w:val="20"/>
              </w:rPr>
              <w:t xml:space="preserve"> և </w:t>
            </w:r>
            <w:proofErr w:type="spellStart"/>
            <w:r w:rsidRPr="00B50F3E">
              <w:rPr>
                <w:rFonts w:ascii="GHEA Grapalat" w:hAnsi="GHEA Grapalat"/>
                <w:sz w:val="16"/>
                <w:szCs w:val="20"/>
              </w:rPr>
              <w:t>կոդով</w:t>
            </w:r>
            <w:proofErr w:type="spellEnd"/>
            <w:r w:rsidRPr="00B50F3E">
              <w:rPr>
                <w:rFonts w:ascii="GHEA Grapalat" w:hAnsi="GHEA Grapalat"/>
                <w:sz w:val="16"/>
                <w:szCs w:val="20"/>
              </w:rPr>
              <w:t>)</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B50F3E" w:rsidRDefault="00493DAD" w:rsidP="00CB0ADE">
            <w:pPr>
              <w:jc w:val="center"/>
              <w:rPr>
                <w:rFonts w:ascii="GHEA Grapalat" w:hAnsi="GHEA Grapalat"/>
                <w:sz w:val="16"/>
                <w:szCs w:val="20"/>
              </w:rPr>
            </w:pPr>
            <w:proofErr w:type="spellStart"/>
            <w:r w:rsidRPr="00B50F3E">
              <w:rPr>
                <w:rFonts w:ascii="GHEA Grapalat" w:hAnsi="GHEA Grapalat"/>
                <w:sz w:val="16"/>
                <w:szCs w:val="20"/>
              </w:rPr>
              <w:t>Պ</w:t>
            </w:r>
            <w:r w:rsidR="00334B2F" w:rsidRPr="00B50F3E">
              <w:rPr>
                <w:rFonts w:ascii="GHEA Grapalat" w:hAnsi="GHEA Grapalat"/>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B50F3E" w:rsidRDefault="00E623D5" w:rsidP="00CB0ADE">
            <w:pPr>
              <w:jc w:val="center"/>
              <w:rPr>
                <w:rFonts w:ascii="GHEA Grapalat" w:hAnsi="GHEA Grapalat"/>
                <w:sz w:val="16"/>
                <w:szCs w:val="20"/>
              </w:rPr>
            </w:pPr>
            <w:proofErr w:type="spellStart"/>
            <w:r w:rsidRPr="00B50F3E">
              <w:rPr>
                <w:rFonts w:ascii="GHEA Grapalat" w:hAnsi="GHEA Grapalat"/>
                <w:sz w:val="16"/>
                <w:szCs w:val="20"/>
              </w:rPr>
              <w:t>Պ</w:t>
            </w:r>
            <w:r w:rsidR="00334B2F" w:rsidRPr="00B50F3E">
              <w:rPr>
                <w:rFonts w:ascii="GHEA Grapalat" w:hAnsi="GHEA Grapalat"/>
                <w:sz w:val="16"/>
                <w:szCs w:val="20"/>
              </w:rPr>
              <w:t>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B50F3E" w:rsidRDefault="00334B2F" w:rsidP="00CB0ADE">
            <w:pPr>
              <w:jc w:val="center"/>
              <w:rPr>
                <w:rFonts w:ascii="GHEA Grapalat" w:hAnsi="GHEA Grapalat"/>
                <w:sz w:val="16"/>
                <w:szCs w:val="20"/>
              </w:rPr>
            </w:pPr>
            <w:proofErr w:type="spellStart"/>
            <w:r w:rsidRPr="00B50F3E">
              <w:rPr>
                <w:rFonts w:ascii="GHEA Grapalat" w:hAnsi="GHEA Grapalat"/>
                <w:sz w:val="16"/>
                <w:szCs w:val="20"/>
              </w:rPr>
              <w:t>լրացվում</w:t>
            </w:r>
            <w:proofErr w:type="spellEnd"/>
            <w:r w:rsidRPr="00B50F3E">
              <w:rPr>
                <w:rFonts w:ascii="GHEA Grapalat" w:hAnsi="GHEA Grapalat"/>
                <w:sz w:val="16"/>
                <w:szCs w:val="20"/>
              </w:rPr>
              <w:t xml:space="preserve"> է </w:t>
            </w:r>
            <w:proofErr w:type="spellStart"/>
            <w:r w:rsidRPr="00B50F3E">
              <w:rPr>
                <w:rFonts w:ascii="GHEA Grapalat" w:hAnsi="GHEA Grapalat"/>
                <w:sz w:val="16"/>
                <w:szCs w:val="20"/>
              </w:rPr>
              <w:t>վճարողի</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կողմից</w:t>
            </w:r>
            <w:proofErr w:type="spellEnd"/>
          </w:p>
        </w:tc>
      </w:tr>
      <w:tr w:rsidR="00334B2F" w:rsidRPr="00D248CD" w14:paraId="5CCDE2D6" w14:textId="77777777" w:rsidTr="00CB0ADE">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B50F3E" w:rsidRDefault="00334B2F" w:rsidP="00CB0ADE">
            <w:pPr>
              <w:jc w:val="center"/>
              <w:rPr>
                <w:rFonts w:ascii="GHEA Grapalat" w:hAnsi="GHEA Grapalat"/>
                <w:sz w:val="16"/>
                <w:szCs w:val="20"/>
              </w:rPr>
            </w:pPr>
            <w:r w:rsidRPr="00B50F3E">
              <w:rPr>
                <w:rFonts w:ascii="GHEA Grapalat" w:hAnsi="GHEA Grapalat"/>
                <w:sz w:val="16"/>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B50F3E" w:rsidRDefault="00334B2F" w:rsidP="00CB0ADE">
            <w:pPr>
              <w:jc w:val="center"/>
              <w:rPr>
                <w:rFonts w:ascii="GHEA Grapalat" w:hAnsi="GHEA Grapalat"/>
                <w:sz w:val="16"/>
                <w:szCs w:val="20"/>
              </w:rPr>
            </w:pPr>
            <w:proofErr w:type="spellStart"/>
            <w:r w:rsidRPr="00B50F3E">
              <w:rPr>
                <w:rFonts w:ascii="GHEA Grapalat" w:hAnsi="GHEA Grapalat"/>
                <w:sz w:val="16"/>
                <w:szCs w:val="20"/>
              </w:rPr>
              <w:t>գործարքի</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B50F3E" w:rsidRDefault="00493DAD" w:rsidP="00CB0ADE">
            <w:pPr>
              <w:jc w:val="center"/>
              <w:rPr>
                <w:rFonts w:ascii="GHEA Grapalat" w:hAnsi="GHEA Grapalat"/>
                <w:sz w:val="16"/>
                <w:szCs w:val="20"/>
              </w:rPr>
            </w:pPr>
            <w:proofErr w:type="spellStart"/>
            <w:r w:rsidRPr="00B50F3E">
              <w:rPr>
                <w:rFonts w:ascii="GHEA Grapalat" w:hAnsi="GHEA Grapalat"/>
                <w:sz w:val="16"/>
                <w:szCs w:val="20"/>
              </w:rPr>
              <w:t>Պ</w:t>
            </w:r>
            <w:r w:rsidR="00334B2F" w:rsidRPr="00B50F3E">
              <w:rPr>
                <w:rFonts w:ascii="GHEA Grapalat" w:hAnsi="GHEA Grapalat"/>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B50F3E" w:rsidRDefault="00334B2F" w:rsidP="00CB0ADE">
            <w:pPr>
              <w:jc w:val="center"/>
              <w:rPr>
                <w:rFonts w:ascii="GHEA Grapalat" w:hAnsi="GHEA Grapalat"/>
                <w:sz w:val="16"/>
                <w:szCs w:val="20"/>
                <w:lang w:val="hy-AM"/>
              </w:rPr>
            </w:pPr>
            <w:proofErr w:type="spellStart"/>
            <w:r w:rsidRPr="00B50F3E">
              <w:rPr>
                <w:rFonts w:ascii="GHEA Grapalat" w:hAnsi="GHEA Grapalat"/>
                <w:sz w:val="16"/>
                <w:szCs w:val="20"/>
              </w:rPr>
              <w:t>Պարտադիր</w:t>
            </w:r>
            <w:proofErr w:type="spellEnd"/>
            <w:r w:rsidRPr="00B50F3E">
              <w:rPr>
                <w:rFonts w:ascii="GHEA Grapalat" w:hAnsi="GHEA Grapalat"/>
                <w:sz w:val="16"/>
                <w:szCs w:val="20"/>
              </w:rPr>
              <w:t xml:space="preserve"> </w:t>
            </w:r>
            <w:r w:rsidRPr="00B50F3E">
              <w:rPr>
                <w:rFonts w:ascii="GHEA Grapalat" w:hAnsi="GHEA Grapalat"/>
                <w:sz w:val="16"/>
                <w:szCs w:val="20"/>
                <w:lang w:val="hy-AM"/>
              </w:rPr>
              <w:t xml:space="preserve">լրացվում է </w:t>
            </w:r>
            <w:r w:rsidRPr="00B50F3E">
              <w:rPr>
                <w:rFonts w:ascii="GHEA Grapalat" w:hAnsi="GHEA Grapalat"/>
                <w:sz w:val="16"/>
                <w:szCs w:val="20"/>
              </w:rPr>
              <w:t>«</w:t>
            </w:r>
            <w:r w:rsidRPr="00B50F3E">
              <w:rPr>
                <w:rFonts w:ascii="GHEA Grapalat" w:hAnsi="GHEA Grapalat"/>
                <w:sz w:val="16"/>
                <w:szCs w:val="20"/>
                <w:lang w:val="hy-AM"/>
              </w:rPr>
              <w:t>պայմանագրի կատարման ապահովման համար</w:t>
            </w:r>
            <w:r w:rsidRPr="00B50F3E">
              <w:rPr>
                <w:rFonts w:ascii="GHEA Grapalat" w:hAnsi="GHEA Grapalat"/>
                <w:sz w:val="16"/>
                <w:szCs w:val="20"/>
              </w:rPr>
              <w:t>»</w:t>
            </w:r>
            <w:r w:rsidRPr="00B50F3E">
              <w:rPr>
                <w:rFonts w:ascii="GHEA Grapalat" w:hAnsi="GHEA Grapalat"/>
                <w:sz w:val="16"/>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B50F3E" w:rsidRDefault="00334B2F" w:rsidP="00CB0ADE">
            <w:pPr>
              <w:jc w:val="center"/>
              <w:rPr>
                <w:rFonts w:ascii="GHEA Grapalat" w:hAnsi="GHEA Grapalat"/>
                <w:sz w:val="16"/>
                <w:szCs w:val="20"/>
                <w:lang w:val="hy-AM"/>
              </w:rPr>
            </w:pPr>
            <w:r w:rsidRPr="00B50F3E">
              <w:rPr>
                <w:rFonts w:ascii="GHEA Grapalat" w:hAnsi="GHEA Grapalat"/>
                <w:sz w:val="16"/>
                <w:szCs w:val="20"/>
                <w:lang w:val="hy-AM"/>
              </w:rPr>
              <w:t>նախապես լրացվում է շահառուի կողմից` հրավերով</w:t>
            </w:r>
          </w:p>
        </w:tc>
      </w:tr>
      <w:tr w:rsidR="00334B2F" w:rsidRPr="00064ADD" w14:paraId="6F186A91" w14:textId="77777777" w:rsidTr="00CB0ADE">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B50F3E" w:rsidRDefault="00334B2F" w:rsidP="00CB0ADE">
            <w:pPr>
              <w:jc w:val="center"/>
              <w:rPr>
                <w:rFonts w:ascii="GHEA Grapalat" w:hAnsi="GHEA Grapalat"/>
                <w:sz w:val="16"/>
                <w:szCs w:val="20"/>
              </w:rPr>
            </w:pPr>
            <w:r w:rsidRPr="00B50F3E">
              <w:rPr>
                <w:rFonts w:ascii="GHEA Grapalat" w:hAnsi="GHEA Grapalat"/>
                <w:sz w:val="16"/>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B50F3E" w:rsidRDefault="00334B2F" w:rsidP="00CB0ADE">
            <w:pPr>
              <w:jc w:val="center"/>
              <w:rPr>
                <w:rFonts w:ascii="GHEA Grapalat" w:hAnsi="GHEA Grapalat"/>
                <w:sz w:val="16"/>
                <w:szCs w:val="20"/>
              </w:rPr>
            </w:pPr>
            <w:r w:rsidRPr="00B50F3E">
              <w:rPr>
                <w:rFonts w:ascii="GHEA Grapalat" w:hAnsi="GHEA Grapalat" w:cs="Sylfaen"/>
                <w:sz w:val="16"/>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B50F3E" w:rsidRDefault="00334B2F" w:rsidP="00CB0ADE">
            <w:pPr>
              <w:jc w:val="center"/>
              <w:rPr>
                <w:rFonts w:ascii="GHEA Grapalat" w:hAnsi="GHEA Grapalat"/>
                <w:sz w:val="16"/>
                <w:szCs w:val="20"/>
              </w:rPr>
            </w:pPr>
            <w:proofErr w:type="spellStart"/>
            <w:r w:rsidRPr="00B50F3E">
              <w:rPr>
                <w:rFonts w:ascii="GHEA Grapalat" w:hAnsi="GHEA Grapalat"/>
                <w:sz w:val="16"/>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B50F3E" w:rsidRDefault="00334B2F" w:rsidP="00CB0ADE">
            <w:pPr>
              <w:jc w:val="center"/>
              <w:rPr>
                <w:rFonts w:ascii="GHEA Grapalat" w:hAnsi="GHEA Grapalat"/>
                <w:sz w:val="16"/>
                <w:szCs w:val="20"/>
              </w:rPr>
            </w:pPr>
            <w:proofErr w:type="spellStart"/>
            <w:r w:rsidRPr="00B50F3E">
              <w:rPr>
                <w:rFonts w:ascii="GHEA Grapalat" w:hAnsi="GHEA Grapalat"/>
                <w:sz w:val="16"/>
                <w:szCs w:val="20"/>
              </w:rPr>
              <w:t>պարտադիր</w:t>
            </w:r>
            <w:proofErr w:type="spellEnd"/>
          </w:p>
          <w:p w14:paraId="27F9226C" w14:textId="77777777" w:rsidR="00334B2F" w:rsidRPr="00B50F3E" w:rsidRDefault="00334B2F" w:rsidP="00CB0ADE">
            <w:pPr>
              <w:jc w:val="center"/>
              <w:rPr>
                <w:rFonts w:ascii="GHEA Grapalat" w:hAnsi="GHEA Grapalat"/>
                <w:sz w:val="16"/>
                <w:szCs w:val="20"/>
              </w:rPr>
            </w:pPr>
            <w:proofErr w:type="spellStart"/>
            <w:r w:rsidRPr="00B50F3E">
              <w:rPr>
                <w:rFonts w:ascii="GHEA Grapalat" w:hAnsi="GHEA Grapalat"/>
                <w:sz w:val="16"/>
                <w:szCs w:val="20"/>
              </w:rPr>
              <w:t>լրացվում</w:t>
            </w:r>
            <w:proofErr w:type="spellEnd"/>
            <w:r w:rsidRPr="00B50F3E">
              <w:rPr>
                <w:rFonts w:ascii="GHEA Grapalat" w:hAnsi="GHEA Grapalat"/>
                <w:sz w:val="16"/>
                <w:szCs w:val="20"/>
              </w:rPr>
              <w:t xml:space="preserve"> է </w:t>
            </w:r>
            <w:proofErr w:type="spellStart"/>
            <w:r w:rsidRPr="00B50F3E">
              <w:rPr>
                <w:rFonts w:ascii="GHEA Grapalat" w:hAnsi="GHEA Grapalat"/>
                <w:sz w:val="16"/>
                <w:szCs w:val="20"/>
              </w:rPr>
              <w:t>պահանջագրով</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նշված</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գումարի</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գանձման</w:t>
            </w:r>
            <w:proofErr w:type="spellEnd"/>
            <w:r w:rsidRPr="00B50F3E">
              <w:rPr>
                <w:rFonts w:ascii="GHEA Grapalat" w:hAnsi="GHEA Grapalat"/>
                <w:sz w:val="16"/>
                <w:szCs w:val="20"/>
              </w:rPr>
              <w:t xml:space="preserve"> և </w:t>
            </w:r>
            <w:proofErr w:type="spellStart"/>
            <w:r w:rsidRPr="00B50F3E">
              <w:rPr>
                <w:rFonts w:ascii="GHEA Grapalat" w:hAnsi="GHEA Grapalat"/>
                <w:sz w:val="16"/>
                <w:szCs w:val="20"/>
              </w:rPr>
              <w:t>շահառուին</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վճարման</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համար</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հիմք</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հանդիսացող</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փաստաթղթի</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տվյալները</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որոնց</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հիման</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վրա</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շահառուն</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վճարման</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պահանջագիր</w:t>
            </w:r>
            <w:proofErr w:type="spellEnd"/>
            <w:r w:rsidRPr="00B50F3E">
              <w:rPr>
                <w:rFonts w:ascii="GHEA Grapalat" w:hAnsi="GHEA Grapalat"/>
                <w:sz w:val="16"/>
                <w:szCs w:val="20"/>
              </w:rPr>
              <w:t xml:space="preserve"> է </w:t>
            </w:r>
            <w:proofErr w:type="spellStart"/>
            <w:r w:rsidRPr="00B50F3E">
              <w:rPr>
                <w:rFonts w:ascii="GHEA Grapalat" w:hAnsi="GHEA Grapalat"/>
                <w:sz w:val="16"/>
                <w:szCs w:val="20"/>
              </w:rPr>
              <w:t>ներկայացնում</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վճարողին</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սպասարկող</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բանկին</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լրացվում</w:t>
            </w:r>
            <w:proofErr w:type="spellEnd"/>
            <w:r w:rsidRPr="00B50F3E">
              <w:rPr>
                <w:rFonts w:ascii="GHEA Grapalat" w:hAnsi="GHEA Grapalat"/>
                <w:sz w:val="16"/>
                <w:szCs w:val="20"/>
              </w:rPr>
              <w:t xml:space="preserve"> է </w:t>
            </w:r>
            <w:proofErr w:type="spellStart"/>
            <w:r w:rsidRPr="00B50F3E">
              <w:rPr>
                <w:rFonts w:ascii="GHEA Grapalat" w:hAnsi="GHEA Grapalat"/>
                <w:sz w:val="16"/>
                <w:szCs w:val="20"/>
              </w:rPr>
              <w:t>պահանջագրի</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ներկայացման</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համար</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հիմք</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հանդիսացող</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պայմանագրի</w:t>
            </w:r>
            <w:proofErr w:type="spellEnd"/>
            <w:r w:rsidRPr="00B50F3E">
              <w:rPr>
                <w:rFonts w:ascii="GHEA Grapalat" w:hAnsi="GHEA Grapalat"/>
                <w:sz w:val="16"/>
                <w:szCs w:val="20"/>
              </w:rPr>
              <w:t xml:space="preserve"> </w:t>
            </w:r>
            <w:proofErr w:type="spellStart"/>
            <w:proofErr w:type="gramStart"/>
            <w:r w:rsidRPr="00B50F3E">
              <w:rPr>
                <w:rFonts w:ascii="GHEA Grapalat" w:hAnsi="GHEA Grapalat"/>
                <w:sz w:val="16"/>
                <w:szCs w:val="20"/>
              </w:rPr>
              <w:t>համարը</w:t>
            </w:r>
            <w:proofErr w:type="spellEnd"/>
            <w:r w:rsidRPr="00B50F3E">
              <w:rPr>
                <w:rFonts w:ascii="GHEA Grapalat" w:hAnsi="GHEA Grapalat"/>
                <w:sz w:val="16"/>
                <w:szCs w:val="20"/>
                <w:lang w:val="hy-AM"/>
              </w:rPr>
              <w:t>,</w:t>
            </w:r>
            <w:r w:rsidRPr="00B50F3E">
              <w:rPr>
                <w:rFonts w:ascii="GHEA Grapalat" w:hAnsi="GHEA Grapalat" w:cs="Arial"/>
                <w:sz w:val="16"/>
                <w:szCs w:val="20"/>
                <w:lang w:val="hy-AM"/>
              </w:rPr>
              <w:t xml:space="preserve"> </w:t>
            </w:r>
            <w:r w:rsidRPr="00B50F3E">
              <w:rPr>
                <w:rFonts w:ascii="GHEA Grapalat" w:hAnsi="GHEA Grapalat"/>
                <w:sz w:val="16"/>
                <w:szCs w:val="20"/>
              </w:rPr>
              <w:t xml:space="preserve"> </w:t>
            </w:r>
            <w:proofErr w:type="spellStart"/>
            <w:r w:rsidRPr="00B50F3E">
              <w:rPr>
                <w:rFonts w:ascii="GHEA Grapalat" w:hAnsi="GHEA Grapalat"/>
                <w:sz w:val="16"/>
                <w:szCs w:val="20"/>
              </w:rPr>
              <w:t>գնման</w:t>
            </w:r>
            <w:proofErr w:type="spellEnd"/>
            <w:proofErr w:type="gramEnd"/>
            <w:r w:rsidRPr="00B50F3E">
              <w:rPr>
                <w:rFonts w:ascii="GHEA Grapalat" w:hAnsi="GHEA Grapalat"/>
                <w:sz w:val="16"/>
                <w:szCs w:val="20"/>
              </w:rPr>
              <w:t xml:space="preserve"> </w:t>
            </w:r>
            <w:proofErr w:type="spellStart"/>
            <w:r w:rsidRPr="00B50F3E">
              <w:rPr>
                <w:rFonts w:ascii="GHEA Grapalat" w:hAnsi="GHEA Grapalat"/>
                <w:sz w:val="16"/>
                <w:szCs w:val="20"/>
              </w:rPr>
              <w:t>ընթացակարգի</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ծածկագիրը</w:t>
            </w:r>
            <w:proofErr w:type="spellEnd"/>
            <w:r w:rsidRPr="00B50F3E">
              <w:rPr>
                <w:rFonts w:ascii="GHEA Grapalat" w:hAnsi="GHEA Grapalat" w:cs="Arial"/>
                <w:sz w:val="16"/>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B50F3E" w:rsidRDefault="00334B2F" w:rsidP="00CB0ADE">
            <w:pPr>
              <w:jc w:val="center"/>
              <w:rPr>
                <w:rFonts w:ascii="GHEA Grapalat" w:hAnsi="GHEA Grapalat"/>
                <w:sz w:val="16"/>
                <w:szCs w:val="20"/>
                <w:lang w:val="hy-AM"/>
              </w:rPr>
            </w:pPr>
            <w:proofErr w:type="spellStart"/>
            <w:r w:rsidRPr="00B50F3E">
              <w:rPr>
                <w:rFonts w:ascii="GHEA Grapalat" w:hAnsi="GHEA Grapalat"/>
                <w:sz w:val="16"/>
                <w:szCs w:val="20"/>
              </w:rPr>
              <w:t>լրացվում</w:t>
            </w:r>
            <w:proofErr w:type="spellEnd"/>
            <w:r w:rsidRPr="00B50F3E">
              <w:rPr>
                <w:rFonts w:ascii="GHEA Grapalat" w:hAnsi="GHEA Grapalat"/>
                <w:sz w:val="16"/>
                <w:szCs w:val="20"/>
              </w:rPr>
              <w:t xml:space="preserve"> է </w:t>
            </w:r>
            <w:r w:rsidRPr="00B50F3E">
              <w:rPr>
                <w:rFonts w:ascii="GHEA Grapalat" w:hAnsi="GHEA Grapalat"/>
                <w:sz w:val="16"/>
                <w:szCs w:val="20"/>
                <w:lang w:val="hy-AM"/>
              </w:rPr>
              <w:t>շահառու</w:t>
            </w:r>
            <w:r w:rsidRPr="00B50F3E">
              <w:rPr>
                <w:rFonts w:ascii="GHEA Grapalat" w:hAnsi="GHEA Grapalat"/>
                <w:sz w:val="16"/>
                <w:szCs w:val="20"/>
              </w:rPr>
              <w:t xml:space="preserve">ի </w:t>
            </w:r>
            <w:proofErr w:type="spellStart"/>
            <w:r w:rsidRPr="00B50F3E">
              <w:rPr>
                <w:rFonts w:ascii="GHEA Grapalat" w:hAnsi="GHEA Grapalat"/>
                <w:sz w:val="16"/>
                <w:szCs w:val="20"/>
              </w:rPr>
              <w:t>կողմից</w:t>
            </w:r>
            <w:proofErr w:type="spellEnd"/>
          </w:p>
        </w:tc>
      </w:tr>
      <w:tr w:rsidR="00334B2F" w:rsidRPr="00D248CD" w14:paraId="4C4A78FC" w14:textId="77777777" w:rsidTr="00CB0ADE">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B50F3E" w:rsidDel="0010680B" w:rsidRDefault="00334B2F" w:rsidP="00CB0ADE">
            <w:pPr>
              <w:jc w:val="center"/>
              <w:rPr>
                <w:rFonts w:ascii="GHEA Grapalat" w:hAnsi="GHEA Grapalat"/>
                <w:sz w:val="16"/>
                <w:szCs w:val="20"/>
                <w:lang w:val="hy-AM"/>
              </w:rPr>
            </w:pPr>
            <w:r w:rsidRPr="00B50F3E">
              <w:rPr>
                <w:rFonts w:ascii="GHEA Grapalat" w:hAnsi="GHEA Grapalat"/>
                <w:sz w:val="16"/>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B50F3E" w:rsidRDefault="00334B2F" w:rsidP="00CB0ADE">
            <w:pPr>
              <w:jc w:val="center"/>
              <w:rPr>
                <w:rFonts w:ascii="GHEA Grapalat" w:hAnsi="GHEA Grapalat"/>
                <w:sz w:val="16"/>
                <w:szCs w:val="20"/>
              </w:rPr>
            </w:pPr>
            <w:r w:rsidRPr="00B50F3E">
              <w:rPr>
                <w:rFonts w:ascii="GHEA Grapalat" w:hAnsi="GHEA Grapalat" w:cs="Sylfaen"/>
                <w:sz w:val="16"/>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B50F3E" w:rsidRDefault="00493DAD" w:rsidP="00CB0ADE">
            <w:pPr>
              <w:jc w:val="center"/>
              <w:rPr>
                <w:rFonts w:ascii="GHEA Grapalat" w:hAnsi="GHEA Grapalat"/>
                <w:sz w:val="16"/>
                <w:szCs w:val="20"/>
              </w:rPr>
            </w:pPr>
            <w:proofErr w:type="spellStart"/>
            <w:r w:rsidRPr="00B50F3E">
              <w:rPr>
                <w:rFonts w:ascii="GHEA Grapalat" w:hAnsi="GHEA Grapalat"/>
                <w:sz w:val="16"/>
                <w:szCs w:val="20"/>
              </w:rPr>
              <w:t>Պ</w:t>
            </w:r>
            <w:r w:rsidR="00334B2F" w:rsidRPr="00B50F3E">
              <w:rPr>
                <w:rFonts w:ascii="GHEA Grapalat" w:hAnsi="GHEA Grapalat"/>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B50F3E" w:rsidRDefault="00334B2F" w:rsidP="00CB0ADE">
            <w:pPr>
              <w:jc w:val="center"/>
              <w:rPr>
                <w:rFonts w:ascii="GHEA Grapalat" w:hAnsi="GHEA Grapalat" w:cs="Sylfaen"/>
                <w:sz w:val="16"/>
                <w:szCs w:val="20"/>
                <w:lang w:val="hy-AM"/>
              </w:rPr>
            </w:pPr>
            <w:proofErr w:type="spellStart"/>
            <w:r w:rsidRPr="00B50F3E">
              <w:rPr>
                <w:rFonts w:ascii="GHEA Grapalat" w:hAnsi="GHEA Grapalat"/>
                <w:sz w:val="16"/>
                <w:szCs w:val="20"/>
              </w:rPr>
              <w:t>պարտադիր</w:t>
            </w:r>
            <w:proofErr w:type="spellEnd"/>
            <w:r w:rsidRPr="00B50F3E">
              <w:rPr>
                <w:rFonts w:ascii="GHEA Grapalat" w:hAnsi="GHEA Grapalat" w:cs="Sylfaen"/>
                <w:sz w:val="16"/>
                <w:szCs w:val="20"/>
                <w:lang w:val="hy-AM"/>
              </w:rPr>
              <w:t xml:space="preserve"> </w:t>
            </w:r>
          </w:p>
          <w:p w14:paraId="0428F3E2" w14:textId="77777777" w:rsidR="00334B2F" w:rsidRPr="00B50F3E" w:rsidRDefault="00334B2F" w:rsidP="00CB0ADE">
            <w:pPr>
              <w:jc w:val="center"/>
              <w:rPr>
                <w:rFonts w:ascii="GHEA Grapalat" w:hAnsi="GHEA Grapalat" w:cs="Sylfaen"/>
                <w:sz w:val="16"/>
                <w:szCs w:val="20"/>
                <w:lang w:val="hy-AM"/>
              </w:rPr>
            </w:pPr>
            <w:r w:rsidRPr="00B50F3E">
              <w:rPr>
                <w:rFonts w:ascii="GHEA Grapalat" w:hAnsi="GHEA Grapalat" w:cs="Sylfaen"/>
                <w:sz w:val="16"/>
                <w:szCs w:val="20"/>
                <w:lang w:val="hy-AM"/>
              </w:rPr>
              <w:t xml:space="preserve">լրացվում է &lt;ակցեպտավորված վճարում&gt; բառերը, </w:t>
            </w:r>
          </w:p>
          <w:p w14:paraId="3220DE20" w14:textId="77777777" w:rsidR="00334B2F" w:rsidRPr="00B50F3E" w:rsidRDefault="00334B2F" w:rsidP="00CB0ADE">
            <w:pPr>
              <w:jc w:val="center"/>
              <w:rPr>
                <w:rFonts w:ascii="GHEA Grapalat" w:hAnsi="GHEA Grapalat"/>
                <w:sz w:val="16"/>
                <w:szCs w:val="20"/>
                <w:lang w:val="hy-AM"/>
              </w:rPr>
            </w:pPr>
            <w:r w:rsidRPr="00B50F3E">
              <w:rPr>
                <w:rFonts w:ascii="GHEA Grapalat" w:hAnsi="GHEA Grapalat" w:cs="Sylfaen"/>
                <w:sz w:val="16"/>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B50F3E" w:rsidRDefault="00334B2F" w:rsidP="00CB0ADE">
            <w:pPr>
              <w:jc w:val="center"/>
              <w:rPr>
                <w:rFonts w:ascii="GHEA Grapalat" w:hAnsi="GHEA Grapalat"/>
                <w:sz w:val="16"/>
                <w:szCs w:val="20"/>
                <w:lang w:val="hy-AM"/>
              </w:rPr>
            </w:pPr>
            <w:r w:rsidRPr="00B50F3E">
              <w:rPr>
                <w:rFonts w:ascii="GHEA Grapalat" w:hAnsi="GHEA Grapalat"/>
                <w:sz w:val="16"/>
                <w:szCs w:val="20"/>
                <w:lang w:val="hy-AM"/>
              </w:rPr>
              <w:t xml:space="preserve">նախապես լրացվում է շահառուի կողմից </w:t>
            </w:r>
          </w:p>
        </w:tc>
      </w:tr>
      <w:tr w:rsidR="00334B2F" w:rsidRPr="00064ADD" w14:paraId="526855FE" w14:textId="77777777" w:rsidTr="00CB0ADE">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B50F3E" w:rsidRDefault="00334B2F" w:rsidP="00CB0ADE">
            <w:pPr>
              <w:jc w:val="center"/>
              <w:rPr>
                <w:rFonts w:ascii="GHEA Grapalat" w:hAnsi="GHEA Grapalat"/>
                <w:sz w:val="16"/>
                <w:szCs w:val="20"/>
                <w:lang w:val="hy-AM"/>
              </w:rPr>
            </w:pPr>
            <w:r w:rsidRPr="00B50F3E">
              <w:rPr>
                <w:rFonts w:ascii="GHEA Grapalat" w:hAnsi="GHEA Grapalat"/>
                <w:sz w:val="16"/>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B50F3E" w:rsidRDefault="00334B2F" w:rsidP="00CB0ADE">
            <w:pPr>
              <w:jc w:val="center"/>
              <w:rPr>
                <w:rFonts w:ascii="GHEA Grapalat" w:hAnsi="GHEA Grapalat"/>
                <w:sz w:val="16"/>
                <w:szCs w:val="20"/>
              </w:rPr>
            </w:pPr>
            <w:proofErr w:type="spellStart"/>
            <w:r w:rsidRPr="00B50F3E">
              <w:rPr>
                <w:rFonts w:ascii="GHEA Grapalat" w:hAnsi="GHEA Grapalat"/>
                <w:sz w:val="16"/>
                <w:szCs w:val="20"/>
              </w:rPr>
              <w:t>առդիր</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էջերի</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B50F3E" w:rsidRDefault="00493DAD" w:rsidP="00CB0ADE">
            <w:pPr>
              <w:jc w:val="center"/>
              <w:rPr>
                <w:rFonts w:ascii="GHEA Grapalat" w:hAnsi="GHEA Grapalat"/>
                <w:sz w:val="16"/>
                <w:szCs w:val="20"/>
              </w:rPr>
            </w:pPr>
            <w:proofErr w:type="spellStart"/>
            <w:r w:rsidRPr="00B50F3E">
              <w:rPr>
                <w:rFonts w:ascii="GHEA Grapalat" w:hAnsi="GHEA Grapalat"/>
                <w:sz w:val="16"/>
                <w:szCs w:val="20"/>
              </w:rPr>
              <w:t>Պ</w:t>
            </w:r>
            <w:r w:rsidR="00334B2F" w:rsidRPr="00B50F3E">
              <w:rPr>
                <w:rFonts w:ascii="GHEA Grapalat" w:hAnsi="GHEA Grapalat"/>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B50F3E" w:rsidRDefault="00334B2F" w:rsidP="00CB0ADE">
            <w:pPr>
              <w:jc w:val="center"/>
              <w:rPr>
                <w:rFonts w:ascii="GHEA Grapalat" w:hAnsi="GHEA Grapalat"/>
                <w:sz w:val="16"/>
                <w:szCs w:val="20"/>
              </w:rPr>
            </w:pPr>
            <w:proofErr w:type="spellStart"/>
            <w:r w:rsidRPr="00B50F3E">
              <w:rPr>
                <w:rFonts w:ascii="GHEA Grapalat" w:hAnsi="GHEA Grapalat"/>
                <w:sz w:val="16"/>
                <w:szCs w:val="20"/>
              </w:rPr>
              <w:t>ոչ</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պարտադիր</w:t>
            </w:r>
            <w:proofErr w:type="spellEnd"/>
          </w:p>
          <w:p w14:paraId="49FF99DB" w14:textId="77777777" w:rsidR="00334B2F" w:rsidRPr="00B50F3E" w:rsidRDefault="00334B2F" w:rsidP="00CB0ADE">
            <w:pPr>
              <w:jc w:val="center"/>
              <w:rPr>
                <w:rFonts w:ascii="GHEA Grapalat" w:hAnsi="GHEA Grapalat"/>
                <w:sz w:val="16"/>
                <w:szCs w:val="20"/>
              </w:rPr>
            </w:pPr>
            <w:proofErr w:type="spellStart"/>
            <w:r w:rsidRPr="00B50F3E">
              <w:rPr>
                <w:rFonts w:ascii="GHEA Grapalat" w:hAnsi="GHEA Grapalat"/>
                <w:sz w:val="16"/>
                <w:szCs w:val="20"/>
              </w:rPr>
              <w:t>լրացվում</w:t>
            </w:r>
            <w:proofErr w:type="spellEnd"/>
            <w:r w:rsidRPr="00B50F3E">
              <w:rPr>
                <w:rFonts w:ascii="GHEA Grapalat" w:hAnsi="GHEA Grapalat"/>
                <w:sz w:val="16"/>
                <w:szCs w:val="20"/>
              </w:rPr>
              <w:t xml:space="preserve"> է </w:t>
            </w:r>
            <w:proofErr w:type="spellStart"/>
            <w:r w:rsidRPr="00B50F3E">
              <w:rPr>
                <w:rFonts w:ascii="GHEA Grapalat" w:hAnsi="GHEA Grapalat"/>
                <w:sz w:val="16"/>
                <w:szCs w:val="20"/>
              </w:rPr>
              <w:t>պահանջագրին</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կից</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ներկայացված</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փաստաթղթերի</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էջերի</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քանակը</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որոնք</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պետք</w:t>
            </w:r>
            <w:proofErr w:type="spellEnd"/>
            <w:r w:rsidRPr="00B50F3E">
              <w:rPr>
                <w:rFonts w:ascii="GHEA Grapalat" w:hAnsi="GHEA Grapalat"/>
                <w:sz w:val="16"/>
                <w:szCs w:val="20"/>
              </w:rPr>
              <w:t xml:space="preserve"> է </w:t>
            </w:r>
            <w:proofErr w:type="spellStart"/>
            <w:r w:rsidRPr="00B50F3E">
              <w:rPr>
                <w:rFonts w:ascii="GHEA Grapalat" w:hAnsi="GHEA Grapalat"/>
                <w:sz w:val="16"/>
                <w:szCs w:val="20"/>
              </w:rPr>
              <w:t>տրամադրվեն</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վճարողին</w:t>
            </w:r>
            <w:proofErr w:type="spellEnd"/>
            <w:r w:rsidRPr="00B50F3E">
              <w:rPr>
                <w:rFonts w:ascii="GHEA Grapalat" w:hAnsi="GHEA Grapalat"/>
                <w:sz w:val="16"/>
                <w:szCs w:val="20"/>
                <w:lang w:val="hy-AM"/>
              </w:rPr>
              <w:t xml:space="preserve"> </w:t>
            </w:r>
            <w:r w:rsidRPr="00B50F3E">
              <w:rPr>
                <w:rFonts w:ascii="GHEA Grapalat" w:hAnsi="GHEA Grapalat"/>
                <w:sz w:val="16"/>
                <w:szCs w:val="20"/>
              </w:rPr>
              <w:t>(</w:t>
            </w:r>
            <w:r w:rsidRPr="00B50F3E">
              <w:rPr>
                <w:rFonts w:ascii="GHEA Grapalat" w:hAnsi="GHEA Grapalat"/>
                <w:sz w:val="16"/>
                <w:szCs w:val="20"/>
                <w:lang w:val="hy-AM"/>
              </w:rPr>
              <w:t>վճարողի բանկին</w:t>
            </w:r>
            <w:r w:rsidRPr="00B50F3E">
              <w:rPr>
                <w:rFonts w:ascii="GHEA Grapalat" w:hAnsi="GHEA Grapalat"/>
                <w:sz w:val="16"/>
                <w:szCs w:val="20"/>
              </w:rPr>
              <w:t>)</w:t>
            </w:r>
          </w:p>
          <w:p w14:paraId="6DBE468A" w14:textId="77777777" w:rsidR="00334B2F" w:rsidRPr="00B50F3E" w:rsidRDefault="00334B2F" w:rsidP="00CB0ADE">
            <w:pPr>
              <w:jc w:val="center"/>
              <w:rPr>
                <w:rFonts w:ascii="GHEA Grapalat" w:hAnsi="GHEA Grapalat"/>
                <w:sz w:val="16"/>
                <w:szCs w:val="20"/>
              </w:rPr>
            </w:pPr>
            <w:r w:rsidRPr="00B50F3E">
              <w:rPr>
                <w:rFonts w:ascii="GHEA Grapalat" w:hAnsi="GHEA Grapalat"/>
                <w:sz w:val="16"/>
                <w:szCs w:val="20"/>
                <w:lang w:val="hy-AM"/>
              </w:rPr>
              <w:t>Եթ ե լրացվել է &lt;</w:t>
            </w:r>
            <w:r w:rsidRPr="00B50F3E">
              <w:rPr>
                <w:rFonts w:ascii="GHEA Grapalat" w:hAnsi="GHEA Grapalat" w:cs="Sylfaen"/>
                <w:sz w:val="16"/>
                <w:szCs w:val="20"/>
                <w:lang w:val="hy-AM"/>
              </w:rPr>
              <w:t>Վճարման կատարման հիմքեր&gt; դաշտը ապա այս տվյալը պարտադիր լրացվում է</w:t>
            </w:r>
            <w:r w:rsidRPr="00B50F3E">
              <w:rPr>
                <w:rFonts w:ascii="GHEA Grapalat" w:hAnsi="GHEA Grapalat" w:cs="Sylfaen"/>
                <w:sz w:val="16"/>
                <w:szCs w:val="20"/>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B50F3E" w:rsidRDefault="00334B2F" w:rsidP="00CB0ADE">
            <w:pPr>
              <w:jc w:val="center"/>
              <w:rPr>
                <w:rFonts w:ascii="GHEA Grapalat" w:hAnsi="GHEA Grapalat"/>
                <w:sz w:val="16"/>
                <w:szCs w:val="20"/>
              </w:rPr>
            </w:pPr>
            <w:proofErr w:type="spellStart"/>
            <w:r w:rsidRPr="00B50F3E">
              <w:rPr>
                <w:rFonts w:ascii="GHEA Grapalat" w:hAnsi="GHEA Grapalat"/>
                <w:sz w:val="16"/>
                <w:szCs w:val="20"/>
              </w:rPr>
              <w:t>լրացվում</w:t>
            </w:r>
            <w:proofErr w:type="spellEnd"/>
            <w:r w:rsidRPr="00B50F3E">
              <w:rPr>
                <w:rFonts w:ascii="GHEA Grapalat" w:hAnsi="GHEA Grapalat"/>
                <w:sz w:val="16"/>
                <w:szCs w:val="20"/>
              </w:rPr>
              <w:t xml:space="preserve"> է </w:t>
            </w:r>
            <w:proofErr w:type="spellStart"/>
            <w:r w:rsidRPr="00B50F3E">
              <w:rPr>
                <w:rFonts w:ascii="GHEA Grapalat" w:hAnsi="GHEA Grapalat"/>
                <w:sz w:val="16"/>
                <w:szCs w:val="20"/>
              </w:rPr>
              <w:t>շահառուի</w:t>
            </w:r>
            <w:proofErr w:type="spellEnd"/>
            <w:r w:rsidRPr="00B50F3E">
              <w:rPr>
                <w:rFonts w:ascii="GHEA Grapalat" w:hAnsi="GHEA Grapalat"/>
                <w:sz w:val="16"/>
                <w:szCs w:val="20"/>
                <w:lang w:val="hy-AM"/>
              </w:rPr>
              <w:t xml:space="preserve"> </w:t>
            </w:r>
            <w:proofErr w:type="spellStart"/>
            <w:r w:rsidRPr="00B50F3E">
              <w:rPr>
                <w:rFonts w:ascii="GHEA Grapalat" w:hAnsi="GHEA Grapalat"/>
                <w:sz w:val="16"/>
                <w:szCs w:val="20"/>
              </w:rPr>
              <w:t>կողմից</w:t>
            </w:r>
            <w:proofErr w:type="spellEnd"/>
          </w:p>
        </w:tc>
      </w:tr>
      <w:tr w:rsidR="00334B2F" w:rsidRPr="00D248CD" w14:paraId="506846F0" w14:textId="77777777" w:rsidTr="00CB0ADE">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B50F3E" w:rsidRDefault="00334B2F" w:rsidP="00CB0ADE">
            <w:pPr>
              <w:jc w:val="center"/>
              <w:rPr>
                <w:rFonts w:ascii="GHEA Grapalat" w:hAnsi="GHEA Grapalat"/>
                <w:sz w:val="16"/>
                <w:szCs w:val="20"/>
              </w:rPr>
            </w:pPr>
            <w:r w:rsidRPr="00B50F3E">
              <w:rPr>
                <w:rFonts w:ascii="GHEA Grapalat" w:hAnsi="GHEA Grapalat"/>
                <w:sz w:val="16"/>
                <w:szCs w:val="20"/>
                <w:lang w:val="hy-AM"/>
              </w:rPr>
              <w:t>2</w:t>
            </w:r>
            <w:r w:rsidRPr="00B50F3E">
              <w:rPr>
                <w:rFonts w:ascii="GHEA Grapalat" w:hAnsi="GHEA Grapalat"/>
                <w:sz w:val="16"/>
                <w:szCs w:val="20"/>
              </w:rPr>
              <w:t>1.ա.</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B50F3E" w:rsidRDefault="00334B2F" w:rsidP="00CB0ADE">
            <w:pPr>
              <w:jc w:val="center"/>
              <w:rPr>
                <w:rFonts w:ascii="GHEA Grapalat" w:hAnsi="GHEA Grapalat"/>
                <w:sz w:val="16"/>
                <w:szCs w:val="20"/>
              </w:rPr>
            </w:pPr>
            <w:proofErr w:type="spellStart"/>
            <w:r w:rsidRPr="00B50F3E">
              <w:rPr>
                <w:rFonts w:ascii="GHEA Grapalat" w:hAnsi="GHEA Grapalat"/>
                <w:sz w:val="16"/>
                <w:szCs w:val="20"/>
              </w:rPr>
              <w:t>վճարողի</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B50F3E" w:rsidRDefault="00493DAD" w:rsidP="00CB0ADE">
            <w:pPr>
              <w:jc w:val="center"/>
              <w:rPr>
                <w:rFonts w:ascii="GHEA Grapalat" w:hAnsi="GHEA Grapalat"/>
                <w:sz w:val="16"/>
                <w:szCs w:val="20"/>
              </w:rPr>
            </w:pPr>
            <w:proofErr w:type="spellStart"/>
            <w:r w:rsidRPr="00B50F3E">
              <w:rPr>
                <w:rFonts w:ascii="GHEA Grapalat" w:hAnsi="GHEA Grapalat"/>
                <w:sz w:val="16"/>
                <w:szCs w:val="20"/>
              </w:rPr>
              <w:t>Պ</w:t>
            </w:r>
            <w:r w:rsidR="00334B2F" w:rsidRPr="00B50F3E">
              <w:rPr>
                <w:rFonts w:ascii="GHEA Grapalat" w:hAnsi="GHEA Grapalat"/>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B50F3E" w:rsidRDefault="00334B2F" w:rsidP="00CB0ADE">
            <w:pPr>
              <w:jc w:val="center"/>
              <w:rPr>
                <w:rFonts w:ascii="GHEA Grapalat" w:hAnsi="GHEA Grapalat"/>
                <w:sz w:val="16"/>
                <w:szCs w:val="20"/>
              </w:rPr>
            </w:pPr>
            <w:proofErr w:type="spellStart"/>
            <w:r w:rsidRPr="00B50F3E">
              <w:rPr>
                <w:rFonts w:ascii="GHEA Grapalat" w:hAnsi="GHEA Grapalat"/>
                <w:sz w:val="16"/>
                <w:szCs w:val="20"/>
              </w:rPr>
              <w:t>պարտադիր</w:t>
            </w:r>
            <w:proofErr w:type="spellEnd"/>
          </w:p>
          <w:p w14:paraId="24705378" w14:textId="77777777" w:rsidR="00334B2F" w:rsidRPr="00B50F3E" w:rsidRDefault="00334B2F" w:rsidP="00CB0ADE">
            <w:pPr>
              <w:jc w:val="center"/>
              <w:rPr>
                <w:rFonts w:ascii="GHEA Grapalat" w:hAnsi="GHEA Grapalat"/>
                <w:sz w:val="16"/>
                <w:szCs w:val="20"/>
                <w:lang w:val="hy-AM"/>
              </w:rPr>
            </w:pPr>
            <w:proofErr w:type="spellStart"/>
            <w:r w:rsidRPr="00B50F3E">
              <w:rPr>
                <w:rFonts w:ascii="GHEA Grapalat" w:hAnsi="GHEA Grapalat"/>
                <w:sz w:val="16"/>
                <w:szCs w:val="20"/>
              </w:rPr>
              <w:t>այս</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դաշտը</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լրացվում</w:t>
            </w:r>
            <w:proofErr w:type="spellEnd"/>
            <w:r w:rsidRPr="00B50F3E">
              <w:rPr>
                <w:rFonts w:ascii="GHEA Grapalat" w:hAnsi="GHEA Grapalat"/>
                <w:sz w:val="16"/>
                <w:szCs w:val="20"/>
                <w:lang w:val="hy-AM"/>
              </w:rPr>
              <w:t xml:space="preserve"> է վճարողի կողմից պահանջագրի ներկայացման դեպքում: Ընդ որում</w:t>
            </w:r>
            <w:r w:rsidRPr="00B50F3E">
              <w:rPr>
                <w:rFonts w:ascii="GHEA Grapalat" w:hAnsi="GHEA Grapalat"/>
                <w:sz w:val="16"/>
                <w:szCs w:val="20"/>
              </w:rPr>
              <w:t xml:space="preserve"> </w:t>
            </w:r>
            <w:proofErr w:type="spellStart"/>
            <w:r w:rsidRPr="00B50F3E">
              <w:rPr>
                <w:rFonts w:ascii="GHEA Grapalat" w:hAnsi="GHEA Grapalat"/>
                <w:sz w:val="16"/>
                <w:szCs w:val="20"/>
              </w:rPr>
              <w:t>եթե</w:t>
            </w:r>
            <w:proofErr w:type="spellEnd"/>
            <w:r w:rsidRPr="00B50F3E">
              <w:rPr>
                <w:rFonts w:ascii="GHEA Grapalat" w:hAnsi="GHEA Grapalat"/>
                <w:sz w:val="16"/>
                <w:szCs w:val="20"/>
              </w:rPr>
              <w:t xml:space="preserve"> </w:t>
            </w:r>
            <w:r w:rsidRPr="00B50F3E">
              <w:rPr>
                <w:rFonts w:ascii="GHEA Grapalat" w:hAnsi="GHEA Grapalat" w:cs="Sylfaen"/>
                <w:sz w:val="16"/>
                <w:szCs w:val="20"/>
                <w:lang w:val="hy-AM"/>
              </w:rPr>
              <w:t xml:space="preserve">Վճարման պայմաններ դաշտում </w:t>
            </w:r>
            <w:r w:rsidRPr="00B50F3E">
              <w:rPr>
                <w:rFonts w:ascii="GHEA Grapalat" w:hAnsi="GHEA Grapalat"/>
                <w:sz w:val="16"/>
                <w:szCs w:val="20"/>
                <w:lang w:val="hy-AM"/>
              </w:rPr>
              <w:t>նշված է &lt;ակցեպտավորված վճարում&gt; ապա</w:t>
            </w:r>
            <w:r w:rsidRPr="00B50F3E">
              <w:rPr>
                <w:rFonts w:ascii="GHEA Grapalat" w:hAnsi="GHEA Grapalat" w:cs="Sylfaen"/>
                <w:sz w:val="16"/>
                <w:szCs w:val="20"/>
                <w:lang w:val="hy-AM"/>
              </w:rPr>
              <w:t xml:space="preserve"> </w:t>
            </w:r>
            <w:proofErr w:type="spellStart"/>
            <w:r w:rsidRPr="00B50F3E">
              <w:rPr>
                <w:rFonts w:ascii="GHEA Grapalat" w:hAnsi="GHEA Grapalat"/>
                <w:sz w:val="16"/>
                <w:szCs w:val="20"/>
              </w:rPr>
              <w:t>վճարող</w:t>
            </w:r>
            <w:proofErr w:type="spellEnd"/>
            <w:r w:rsidRPr="00B50F3E">
              <w:rPr>
                <w:rFonts w:ascii="GHEA Grapalat" w:hAnsi="GHEA Grapalat"/>
                <w:sz w:val="16"/>
                <w:szCs w:val="20"/>
                <w:lang w:val="hy-AM"/>
              </w:rPr>
              <w:t xml:space="preserve">ը ստորագրելով՝ </w:t>
            </w:r>
            <w:r w:rsidRPr="00B50F3E">
              <w:rPr>
                <w:rFonts w:ascii="GHEA Grapalat" w:hAnsi="GHEA Grapalat" w:cs="Sylfaen"/>
                <w:sz w:val="16"/>
                <w:szCs w:val="20"/>
                <w:lang w:val="hy-AM"/>
              </w:rPr>
              <w:t xml:space="preserve">նախապես </w:t>
            </w:r>
            <w:r w:rsidRPr="00B50F3E">
              <w:rPr>
                <w:rFonts w:ascii="GHEA Grapalat" w:hAnsi="GHEA Grapalat"/>
                <w:sz w:val="16"/>
                <w:szCs w:val="20"/>
                <w:lang w:val="hy-AM"/>
              </w:rPr>
              <w:t xml:space="preserve">համաձայնվում  </w:t>
            </w:r>
            <w:r w:rsidRPr="00B50F3E">
              <w:rPr>
                <w:rFonts w:ascii="GHEA Grapalat" w:hAnsi="GHEA Grapalat" w:cs="Sylfaen"/>
                <w:sz w:val="16"/>
                <w:szCs w:val="20"/>
                <w:lang w:val="hy-AM"/>
              </w:rPr>
              <w:t xml:space="preserve">  </w:t>
            </w:r>
            <w:r w:rsidRPr="00B50F3E">
              <w:rPr>
                <w:rFonts w:ascii="GHEA Grapalat" w:hAnsi="GHEA Grapalat"/>
                <w:sz w:val="16"/>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43EF000" w14:textId="77777777" w:rsidR="00334B2F" w:rsidRPr="00B50F3E" w:rsidRDefault="00334B2F" w:rsidP="00CB0ADE">
            <w:pPr>
              <w:jc w:val="center"/>
              <w:rPr>
                <w:rFonts w:ascii="GHEA Grapalat" w:hAnsi="GHEA Grapalat"/>
                <w:sz w:val="16"/>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B50F3E" w:rsidRDefault="00334B2F" w:rsidP="00CB0ADE">
            <w:pPr>
              <w:jc w:val="center"/>
              <w:rPr>
                <w:rFonts w:ascii="GHEA Grapalat" w:hAnsi="GHEA Grapalat"/>
                <w:sz w:val="16"/>
                <w:szCs w:val="20"/>
                <w:lang w:val="hy-AM"/>
              </w:rPr>
            </w:pPr>
            <w:r w:rsidRPr="00B50F3E">
              <w:rPr>
                <w:rFonts w:ascii="GHEA Grapalat" w:hAnsi="GHEA Grapalat"/>
                <w:sz w:val="16"/>
                <w:szCs w:val="20"/>
                <w:lang w:val="hy-AM"/>
              </w:rPr>
              <w:t xml:space="preserve">ստորագրվում է վճարողի կողմից կամ </w:t>
            </w:r>
          </w:p>
          <w:p w14:paraId="2BCF092D" w14:textId="77777777" w:rsidR="00334B2F" w:rsidRPr="00B50F3E" w:rsidRDefault="00334B2F" w:rsidP="00CB0ADE">
            <w:pPr>
              <w:jc w:val="center"/>
              <w:rPr>
                <w:rFonts w:ascii="GHEA Grapalat" w:hAnsi="GHEA Grapalat"/>
                <w:sz w:val="16"/>
                <w:szCs w:val="20"/>
                <w:lang w:val="hy-AM"/>
              </w:rPr>
            </w:pPr>
            <w:r w:rsidRPr="00B50F3E">
              <w:rPr>
                <w:rFonts w:ascii="GHEA Grapalat" w:hAnsi="GHEA Grapalat"/>
                <w:sz w:val="16"/>
                <w:szCs w:val="20"/>
                <w:lang w:val="hy-AM"/>
              </w:rPr>
              <w:t>դրվում է վճարողի էլեկտրոնային ստորագրությունը</w:t>
            </w:r>
          </w:p>
          <w:p w14:paraId="409FE02F" w14:textId="77777777" w:rsidR="00334B2F" w:rsidRPr="00B50F3E" w:rsidRDefault="00334B2F" w:rsidP="00CB0ADE">
            <w:pPr>
              <w:jc w:val="center"/>
              <w:rPr>
                <w:rFonts w:ascii="GHEA Grapalat" w:hAnsi="GHEA Grapalat"/>
                <w:sz w:val="16"/>
                <w:szCs w:val="20"/>
                <w:lang w:val="hy-AM"/>
              </w:rPr>
            </w:pPr>
          </w:p>
        </w:tc>
      </w:tr>
      <w:tr w:rsidR="00334B2F" w:rsidRPr="00D248CD" w14:paraId="4BC8D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B50F3E" w:rsidRDefault="00334B2F" w:rsidP="00CB0ADE">
            <w:pPr>
              <w:rPr>
                <w:rFonts w:ascii="GHEA Grapalat" w:hAnsi="GHEA Grapalat"/>
                <w:sz w:val="16"/>
                <w:szCs w:val="20"/>
              </w:rPr>
            </w:pPr>
            <w:r w:rsidRPr="00B50F3E">
              <w:rPr>
                <w:rFonts w:ascii="GHEA Grapalat" w:hAnsi="GHEA Grapalat"/>
                <w:sz w:val="16"/>
                <w:szCs w:val="20"/>
                <w:lang w:val="hy-AM"/>
              </w:rPr>
              <w:t>2</w:t>
            </w:r>
            <w:r w:rsidRPr="00B50F3E">
              <w:rPr>
                <w:rFonts w:ascii="GHEA Grapalat" w:hAnsi="GHEA Grapalat"/>
                <w:sz w:val="16"/>
                <w:szCs w:val="20"/>
              </w:rPr>
              <w:t>1.բ.</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B50F3E" w:rsidRDefault="00334B2F" w:rsidP="00CB0ADE">
            <w:pPr>
              <w:jc w:val="center"/>
              <w:rPr>
                <w:rFonts w:ascii="GHEA Grapalat" w:hAnsi="GHEA Grapalat"/>
                <w:sz w:val="16"/>
                <w:szCs w:val="20"/>
              </w:rPr>
            </w:pPr>
            <w:proofErr w:type="spellStart"/>
            <w:r w:rsidRPr="00B50F3E">
              <w:rPr>
                <w:rFonts w:ascii="GHEA Grapalat" w:hAnsi="GHEA Grapalat"/>
                <w:sz w:val="16"/>
                <w:szCs w:val="20"/>
              </w:rPr>
              <w:t>վճարողի</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B50F3E" w:rsidRDefault="00493DAD" w:rsidP="00CB0ADE">
            <w:pPr>
              <w:jc w:val="center"/>
              <w:rPr>
                <w:rFonts w:ascii="GHEA Grapalat" w:hAnsi="GHEA Grapalat"/>
                <w:sz w:val="16"/>
                <w:szCs w:val="20"/>
              </w:rPr>
            </w:pPr>
            <w:proofErr w:type="spellStart"/>
            <w:r w:rsidRPr="00B50F3E">
              <w:rPr>
                <w:rFonts w:ascii="GHEA Grapalat" w:hAnsi="GHEA Grapalat"/>
                <w:sz w:val="16"/>
                <w:szCs w:val="20"/>
              </w:rPr>
              <w:t>Պ</w:t>
            </w:r>
            <w:r w:rsidR="00334B2F" w:rsidRPr="00B50F3E">
              <w:rPr>
                <w:rFonts w:ascii="GHEA Grapalat" w:hAnsi="GHEA Grapalat"/>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B50F3E" w:rsidRDefault="00334B2F" w:rsidP="00CB0ADE">
            <w:pPr>
              <w:jc w:val="center"/>
              <w:rPr>
                <w:rFonts w:ascii="GHEA Grapalat" w:hAnsi="GHEA Grapalat"/>
                <w:sz w:val="16"/>
                <w:szCs w:val="20"/>
              </w:rPr>
            </w:pPr>
            <w:proofErr w:type="spellStart"/>
            <w:r w:rsidRPr="00B50F3E">
              <w:rPr>
                <w:rFonts w:ascii="GHEA Grapalat" w:hAnsi="GHEA Grapalat"/>
                <w:sz w:val="16"/>
                <w:szCs w:val="20"/>
              </w:rPr>
              <w:t>պարտադիր</w:t>
            </w:r>
            <w:proofErr w:type="spellEnd"/>
            <w:r w:rsidRPr="00B50F3E">
              <w:rPr>
                <w:rFonts w:ascii="GHEA Grapalat" w:hAnsi="GHEA Grapalat"/>
                <w:sz w:val="16"/>
                <w:szCs w:val="20"/>
              </w:rPr>
              <w:t xml:space="preserve">` </w:t>
            </w:r>
          </w:p>
          <w:p w14:paraId="4454A843" w14:textId="77777777" w:rsidR="00334B2F" w:rsidRPr="00B50F3E" w:rsidRDefault="00334B2F" w:rsidP="00CB0ADE">
            <w:pPr>
              <w:jc w:val="center"/>
              <w:rPr>
                <w:rFonts w:ascii="GHEA Grapalat" w:hAnsi="GHEA Grapalat"/>
                <w:sz w:val="16"/>
                <w:szCs w:val="20"/>
                <w:lang w:val="hy-AM"/>
              </w:rPr>
            </w:pPr>
            <w:proofErr w:type="spellStart"/>
            <w:r w:rsidRPr="00B50F3E">
              <w:rPr>
                <w:rFonts w:ascii="GHEA Grapalat" w:hAnsi="GHEA Grapalat"/>
                <w:sz w:val="16"/>
                <w:szCs w:val="20"/>
              </w:rPr>
              <w:t>կնիքի</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առկայության</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դեպքում</w:t>
            </w:r>
            <w:proofErr w:type="spellEnd"/>
            <w:r w:rsidRPr="00B50F3E">
              <w:rPr>
                <w:rFonts w:ascii="GHEA Grapalat" w:hAnsi="GHEA Grapalat"/>
                <w:sz w:val="16"/>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B50F3E" w:rsidRDefault="00334B2F" w:rsidP="00CB0ADE">
            <w:pPr>
              <w:jc w:val="center"/>
              <w:rPr>
                <w:rFonts w:ascii="GHEA Grapalat" w:hAnsi="GHEA Grapalat"/>
                <w:sz w:val="16"/>
                <w:szCs w:val="20"/>
                <w:lang w:val="hy-AM"/>
              </w:rPr>
            </w:pPr>
            <w:r w:rsidRPr="00B50F3E">
              <w:rPr>
                <w:rFonts w:ascii="GHEA Grapalat" w:hAnsi="GHEA Grapalat"/>
                <w:sz w:val="16"/>
                <w:szCs w:val="20"/>
                <w:lang w:val="hy-AM"/>
              </w:rPr>
              <w:t xml:space="preserve">կնքվում է վճարողի կողմից </w:t>
            </w:r>
          </w:p>
          <w:p w14:paraId="55F8FB2D" w14:textId="77777777" w:rsidR="00334B2F" w:rsidRPr="00B50F3E" w:rsidRDefault="00334B2F" w:rsidP="00CB0ADE">
            <w:pPr>
              <w:jc w:val="center"/>
              <w:rPr>
                <w:rFonts w:ascii="GHEA Grapalat" w:hAnsi="GHEA Grapalat"/>
                <w:sz w:val="16"/>
                <w:szCs w:val="20"/>
                <w:lang w:val="hy-AM"/>
              </w:rPr>
            </w:pPr>
            <w:r w:rsidRPr="00B50F3E">
              <w:rPr>
                <w:rFonts w:ascii="GHEA Grapalat" w:hAnsi="GHEA Grapalat"/>
                <w:sz w:val="16"/>
                <w:szCs w:val="20"/>
                <w:lang w:val="hy-AM"/>
              </w:rPr>
              <w:t>թղթային եղանակով ներկայացնելիս</w:t>
            </w:r>
          </w:p>
        </w:tc>
      </w:tr>
      <w:tr w:rsidR="00334B2F" w:rsidRPr="00064ADD" w14:paraId="66CFD82C" w14:textId="77777777" w:rsidTr="00CB0ADE">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B50F3E" w:rsidRDefault="00334B2F" w:rsidP="00CB0ADE">
            <w:pPr>
              <w:jc w:val="center"/>
              <w:rPr>
                <w:rFonts w:ascii="GHEA Grapalat" w:hAnsi="GHEA Grapalat"/>
                <w:sz w:val="16"/>
                <w:szCs w:val="20"/>
              </w:rPr>
            </w:pPr>
            <w:r w:rsidRPr="00B50F3E">
              <w:rPr>
                <w:rFonts w:ascii="GHEA Grapalat" w:hAnsi="GHEA Grapalat"/>
                <w:sz w:val="16"/>
                <w:szCs w:val="20"/>
                <w:lang w:val="hy-AM"/>
              </w:rPr>
              <w:t>22</w:t>
            </w:r>
            <w:r w:rsidRPr="00B50F3E">
              <w:rPr>
                <w:rFonts w:ascii="GHEA Grapalat" w:hAnsi="GHEA Grapalat"/>
                <w:sz w:val="16"/>
                <w:szCs w:val="20"/>
              </w:rPr>
              <w:t>.ա.</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B50F3E" w:rsidRDefault="00334B2F" w:rsidP="00CB0ADE">
            <w:pPr>
              <w:jc w:val="center"/>
              <w:rPr>
                <w:rFonts w:ascii="GHEA Grapalat" w:hAnsi="GHEA Grapalat"/>
                <w:sz w:val="16"/>
                <w:szCs w:val="20"/>
              </w:rPr>
            </w:pPr>
            <w:proofErr w:type="spellStart"/>
            <w:r w:rsidRPr="00B50F3E">
              <w:rPr>
                <w:rFonts w:ascii="GHEA Grapalat" w:hAnsi="GHEA Grapalat"/>
                <w:sz w:val="16"/>
                <w:szCs w:val="20"/>
              </w:rPr>
              <w:t>շահառուի</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B50F3E" w:rsidRDefault="00493DAD" w:rsidP="00CB0ADE">
            <w:pPr>
              <w:jc w:val="center"/>
              <w:rPr>
                <w:rFonts w:ascii="GHEA Grapalat" w:hAnsi="GHEA Grapalat"/>
                <w:sz w:val="16"/>
                <w:szCs w:val="20"/>
              </w:rPr>
            </w:pPr>
            <w:proofErr w:type="spellStart"/>
            <w:r w:rsidRPr="00B50F3E">
              <w:rPr>
                <w:rFonts w:ascii="GHEA Grapalat" w:hAnsi="GHEA Grapalat"/>
                <w:sz w:val="16"/>
                <w:szCs w:val="20"/>
              </w:rPr>
              <w:t>Պ</w:t>
            </w:r>
            <w:r w:rsidR="00334B2F" w:rsidRPr="00B50F3E">
              <w:rPr>
                <w:rFonts w:ascii="GHEA Grapalat" w:hAnsi="GHEA Grapalat"/>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B50F3E" w:rsidRDefault="00334B2F" w:rsidP="00CB0ADE">
            <w:pPr>
              <w:jc w:val="center"/>
              <w:rPr>
                <w:rFonts w:ascii="GHEA Grapalat" w:hAnsi="GHEA Grapalat"/>
                <w:sz w:val="16"/>
                <w:szCs w:val="20"/>
              </w:rPr>
            </w:pPr>
            <w:proofErr w:type="spellStart"/>
            <w:r w:rsidRPr="00B50F3E">
              <w:rPr>
                <w:rFonts w:ascii="GHEA Grapalat" w:hAnsi="GHEA Grapalat"/>
                <w:sz w:val="16"/>
                <w:szCs w:val="20"/>
              </w:rPr>
              <w:t>Պարտադիր</w:t>
            </w:r>
            <w:proofErr w:type="spellEnd"/>
            <w:r w:rsidRPr="00B50F3E">
              <w:rPr>
                <w:rFonts w:ascii="GHEA Grapalat" w:hAnsi="GHEA Grapalat"/>
                <w:sz w:val="16"/>
                <w:szCs w:val="20"/>
                <w:lang w:val="hy-AM"/>
              </w:rPr>
              <w:t>՝</w:t>
            </w:r>
            <w:r w:rsidRPr="00B50F3E">
              <w:rPr>
                <w:rFonts w:ascii="GHEA Grapalat" w:hAnsi="GHEA Grapalat"/>
                <w:sz w:val="16"/>
                <w:szCs w:val="20"/>
              </w:rPr>
              <w:t xml:space="preserve"> </w:t>
            </w:r>
          </w:p>
          <w:p w14:paraId="7621C01C" w14:textId="77777777" w:rsidR="00334B2F" w:rsidRPr="00B50F3E" w:rsidRDefault="00334B2F" w:rsidP="00CB0ADE">
            <w:pPr>
              <w:jc w:val="center"/>
              <w:rPr>
                <w:rFonts w:ascii="GHEA Grapalat" w:hAnsi="GHEA Grapalat"/>
                <w:sz w:val="16"/>
                <w:szCs w:val="20"/>
              </w:rPr>
            </w:pPr>
            <w:proofErr w:type="spellStart"/>
            <w:r w:rsidRPr="00B50F3E">
              <w:rPr>
                <w:rFonts w:ascii="GHEA Grapalat" w:hAnsi="GHEA Grapalat"/>
                <w:sz w:val="16"/>
                <w:szCs w:val="20"/>
              </w:rPr>
              <w:t>լրացվում</w:t>
            </w:r>
            <w:proofErr w:type="spellEnd"/>
            <w:r w:rsidRPr="00B50F3E">
              <w:rPr>
                <w:rFonts w:ascii="GHEA Grapalat" w:hAnsi="GHEA Grapalat"/>
                <w:sz w:val="16"/>
                <w:szCs w:val="20"/>
              </w:rPr>
              <w:t xml:space="preserve"> է </w:t>
            </w:r>
            <w:proofErr w:type="spellStart"/>
            <w:r w:rsidRPr="00B50F3E">
              <w:rPr>
                <w:rFonts w:ascii="GHEA Grapalat" w:hAnsi="GHEA Grapalat"/>
                <w:sz w:val="16"/>
                <w:szCs w:val="20"/>
              </w:rPr>
              <w:t>բանկ</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B50F3E" w:rsidRDefault="00334B2F" w:rsidP="00CB0ADE">
            <w:pPr>
              <w:jc w:val="center"/>
              <w:rPr>
                <w:rFonts w:ascii="GHEA Grapalat" w:hAnsi="GHEA Grapalat"/>
                <w:sz w:val="16"/>
                <w:szCs w:val="20"/>
              </w:rPr>
            </w:pPr>
            <w:proofErr w:type="spellStart"/>
            <w:r w:rsidRPr="00B50F3E">
              <w:rPr>
                <w:rFonts w:ascii="GHEA Grapalat" w:hAnsi="GHEA Grapalat"/>
                <w:sz w:val="16"/>
                <w:szCs w:val="20"/>
              </w:rPr>
              <w:t>ստորագրվում</w:t>
            </w:r>
            <w:proofErr w:type="spellEnd"/>
            <w:r w:rsidRPr="00B50F3E">
              <w:rPr>
                <w:rFonts w:ascii="GHEA Grapalat" w:hAnsi="GHEA Grapalat"/>
                <w:sz w:val="16"/>
                <w:szCs w:val="20"/>
              </w:rPr>
              <w:t xml:space="preserve"> է </w:t>
            </w:r>
            <w:proofErr w:type="spellStart"/>
            <w:r w:rsidRPr="00B50F3E">
              <w:rPr>
                <w:rFonts w:ascii="GHEA Grapalat" w:hAnsi="GHEA Grapalat"/>
                <w:sz w:val="16"/>
                <w:szCs w:val="20"/>
              </w:rPr>
              <w:t>շահառուի</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կողմից</w:t>
            </w:r>
            <w:proofErr w:type="spellEnd"/>
          </w:p>
        </w:tc>
      </w:tr>
      <w:tr w:rsidR="00334B2F" w:rsidRPr="00064ADD" w14:paraId="033A1F7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B50F3E" w:rsidRDefault="00334B2F" w:rsidP="00CB0ADE">
            <w:pPr>
              <w:rPr>
                <w:rFonts w:ascii="GHEA Grapalat" w:hAnsi="GHEA Grapalat"/>
                <w:sz w:val="16"/>
                <w:szCs w:val="20"/>
              </w:rPr>
            </w:pPr>
            <w:r w:rsidRPr="00B50F3E">
              <w:rPr>
                <w:rFonts w:ascii="GHEA Grapalat" w:hAnsi="GHEA Grapalat"/>
                <w:sz w:val="16"/>
                <w:szCs w:val="20"/>
                <w:lang w:val="hy-AM"/>
              </w:rPr>
              <w:t>22</w:t>
            </w:r>
            <w:r w:rsidRPr="00B50F3E">
              <w:rPr>
                <w:rFonts w:ascii="GHEA Grapalat" w:hAnsi="GHEA Grapalat"/>
                <w:sz w:val="16"/>
                <w:szCs w:val="20"/>
              </w:rPr>
              <w:t>.բ.</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B50F3E" w:rsidRDefault="00334B2F" w:rsidP="00CB0ADE">
            <w:pPr>
              <w:jc w:val="center"/>
              <w:rPr>
                <w:rFonts w:ascii="GHEA Grapalat" w:hAnsi="GHEA Grapalat"/>
                <w:sz w:val="16"/>
                <w:szCs w:val="20"/>
              </w:rPr>
            </w:pPr>
            <w:proofErr w:type="spellStart"/>
            <w:r w:rsidRPr="00B50F3E">
              <w:rPr>
                <w:rFonts w:ascii="GHEA Grapalat" w:hAnsi="GHEA Grapalat"/>
                <w:sz w:val="16"/>
                <w:szCs w:val="20"/>
              </w:rPr>
              <w:t>շահառուի</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B50F3E" w:rsidRDefault="00493DAD" w:rsidP="00CB0ADE">
            <w:pPr>
              <w:jc w:val="center"/>
              <w:rPr>
                <w:rFonts w:ascii="GHEA Grapalat" w:hAnsi="GHEA Grapalat"/>
                <w:sz w:val="16"/>
                <w:szCs w:val="20"/>
              </w:rPr>
            </w:pPr>
            <w:proofErr w:type="spellStart"/>
            <w:r w:rsidRPr="00B50F3E">
              <w:rPr>
                <w:rFonts w:ascii="GHEA Grapalat" w:hAnsi="GHEA Grapalat"/>
                <w:sz w:val="16"/>
                <w:szCs w:val="20"/>
              </w:rPr>
              <w:t>Պ</w:t>
            </w:r>
            <w:r w:rsidR="00334B2F" w:rsidRPr="00B50F3E">
              <w:rPr>
                <w:rFonts w:ascii="GHEA Grapalat" w:hAnsi="GHEA Grapalat"/>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B50F3E" w:rsidRDefault="00334B2F" w:rsidP="00CB0ADE">
            <w:pPr>
              <w:jc w:val="center"/>
              <w:rPr>
                <w:rFonts w:ascii="GHEA Grapalat" w:hAnsi="GHEA Grapalat"/>
                <w:sz w:val="16"/>
                <w:szCs w:val="20"/>
              </w:rPr>
            </w:pPr>
            <w:proofErr w:type="spellStart"/>
            <w:r w:rsidRPr="00B50F3E">
              <w:rPr>
                <w:rFonts w:ascii="GHEA Grapalat" w:hAnsi="GHEA Grapalat"/>
                <w:sz w:val="16"/>
                <w:szCs w:val="20"/>
              </w:rPr>
              <w:t>պարտադիր</w:t>
            </w:r>
            <w:proofErr w:type="spellEnd"/>
            <w:r w:rsidRPr="00B50F3E">
              <w:rPr>
                <w:rFonts w:ascii="GHEA Grapalat" w:hAnsi="GHEA Grapalat"/>
                <w:sz w:val="16"/>
                <w:szCs w:val="20"/>
              </w:rPr>
              <w:t xml:space="preserve">` </w:t>
            </w:r>
          </w:p>
          <w:p w14:paraId="6A285B01" w14:textId="77777777" w:rsidR="00334B2F" w:rsidRPr="00B50F3E" w:rsidRDefault="00334B2F" w:rsidP="00CB0ADE">
            <w:pPr>
              <w:jc w:val="center"/>
              <w:rPr>
                <w:rFonts w:ascii="GHEA Grapalat" w:hAnsi="GHEA Grapalat"/>
                <w:sz w:val="16"/>
                <w:szCs w:val="20"/>
              </w:rPr>
            </w:pPr>
            <w:proofErr w:type="spellStart"/>
            <w:r w:rsidRPr="00B50F3E">
              <w:rPr>
                <w:rFonts w:ascii="GHEA Grapalat" w:hAnsi="GHEA Grapalat"/>
                <w:sz w:val="16"/>
                <w:szCs w:val="20"/>
              </w:rPr>
              <w:t>կնիքի</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առկայության</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B50F3E" w:rsidRDefault="00334B2F" w:rsidP="00CB0ADE">
            <w:pPr>
              <w:jc w:val="center"/>
              <w:rPr>
                <w:rFonts w:ascii="GHEA Grapalat" w:hAnsi="GHEA Grapalat"/>
                <w:sz w:val="16"/>
                <w:szCs w:val="20"/>
                <w:lang w:val="hy-AM"/>
              </w:rPr>
            </w:pPr>
            <w:proofErr w:type="spellStart"/>
            <w:r w:rsidRPr="00B50F3E">
              <w:rPr>
                <w:rFonts w:ascii="GHEA Grapalat" w:hAnsi="GHEA Grapalat"/>
                <w:sz w:val="16"/>
                <w:szCs w:val="20"/>
              </w:rPr>
              <w:t>կնքվում</w:t>
            </w:r>
            <w:proofErr w:type="spellEnd"/>
            <w:r w:rsidRPr="00B50F3E">
              <w:rPr>
                <w:rFonts w:ascii="GHEA Grapalat" w:hAnsi="GHEA Grapalat"/>
                <w:sz w:val="16"/>
                <w:szCs w:val="20"/>
              </w:rPr>
              <w:t xml:space="preserve"> է </w:t>
            </w:r>
            <w:proofErr w:type="spellStart"/>
            <w:r w:rsidRPr="00B50F3E">
              <w:rPr>
                <w:rFonts w:ascii="GHEA Grapalat" w:hAnsi="GHEA Grapalat"/>
                <w:sz w:val="16"/>
                <w:szCs w:val="20"/>
              </w:rPr>
              <w:t>շահառուի</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կողմից</w:t>
            </w:r>
            <w:proofErr w:type="spellEnd"/>
            <w:r w:rsidRPr="00B50F3E">
              <w:rPr>
                <w:rFonts w:ascii="GHEA Grapalat" w:hAnsi="GHEA Grapalat"/>
                <w:sz w:val="16"/>
                <w:szCs w:val="20"/>
                <w:lang w:val="hy-AM"/>
              </w:rPr>
              <w:t xml:space="preserve"> </w:t>
            </w:r>
          </w:p>
          <w:p w14:paraId="68D9B679" w14:textId="77777777" w:rsidR="00334B2F" w:rsidRPr="00B50F3E" w:rsidRDefault="00334B2F" w:rsidP="00CB0ADE">
            <w:pPr>
              <w:jc w:val="center"/>
              <w:rPr>
                <w:rFonts w:ascii="GHEA Grapalat" w:hAnsi="GHEA Grapalat"/>
                <w:sz w:val="16"/>
                <w:szCs w:val="20"/>
                <w:lang w:val="hy-AM"/>
              </w:rPr>
            </w:pPr>
            <w:r w:rsidRPr="00B50F3E">
              <w:rPr>
                <w:rFonts w:ascii="GHEA Grapalat" w:hAnsi="GHEA Grapalat"/>
                <w:sz w:val="16"/>
                <w:szCs w:val="20"/>
                <w:lang w:val="hy-AM"/>
              </w:rPr>
              <w:t>թղթային եղանակով բանկ ներկայացնելիս</w:t>
            </w:r>
          </w:p>
        </w:tc>
      </w:tr>
      <w:tr w:rsidR="00334B2F" w:rsidRPr="00064ADD" w14:paraId="5933DB94" w14:textId="77777777" w:rsidTr="00CB0ADE">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B50F3E" w:rsidRDefault="00334B2F" w:rsidP="00CB0ADE">
            <w:pPr>
              <w:jc w:val="center"/>
              <w:rPr>
                <w:rFonts w:ascii="GHEA Grapalat" w:hAnsi="GHEA Grapalat"/>
                <w:sz w:val="16"/>
                <w:szCs w:val="20"/>
              </w:rPr>
            </w:pPr>
            <w:r w:rsidRPr="00B50F3E">
              <w:rPr>
                <w:rFonts w:ascii="GHEA Grapalat" w:hAnsi="GHEA Grapalat"/>
                <w:sz w:val="16"/>
                <w:szCs w:val="20"/>
              </w:rPr>
              <w:t>2</w:t>
            </w:r>
            <w:r w:rsidRPr="00B50F3E">
              <w:rPr>
                <w:rFonts w:ascii="GHEA Grapalat" w:hAnsi="GHEA Grapalat"/>
                <w:sz w:val="16"/>
                <w:szCs w:val="20"/>
                <w:lang w:val="hy-AM"/>
              </w:rPr>
              <w:t>3</w:t>
            </w:r>
            <w:r w:rsidRPr="00B50F3E">
              <w:rPr>
                <w:rFonts w:ascii="GHEA Grapalat" w:hAnsi="GHEA Grapalat"/>
                <w:sz w:val="16"/>
                <w:szCs w:val="20"/>
              </w:rPr>
              <w:t>.ա.</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B50F3E" w:rsidRDefault="00334B2F" w:rsidP="00CB0ADE">
            <w:pPr>
              <w:jc w:val="center"/>
              <w:rPr>
                <w:rFonts w:ascii="GHEA Grapalat" w:hAnsi="GHEA Grapalat"/>
                <w:sz w:val="16"/>
                <w:szCs w:val="20"/>
              </w:rPr>
            </w:pPr>
            <w:proofErr w:type="spellStart"/>
            <w:r w:rsidRPr="00B50F3E">
              <w:rPr>
                <w:rFonts w:ascii="GHEA Grapalat" w:hAnsi="GHEA Grapalat"/>
                <w:sz w:val="16"/>
                <w:szCs w:val="20"/>
              </w:rPr>
              <w:t>վճարողին</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սպասարկող</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ֆինանսական</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կազմակերպության</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մասնաճյուղի</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lastRenderedPageBreak/>
              <w:t>աշխատակցի</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B50F3E" w:rsidRDefault="00493DAD" w:rsidP="00CB0ADE">
            <w:pPr>
              <w:jc w:val="center"/>
              <w:rPr>
                <w:rFonts w:ascii="GHEA Grapalat" w:hAnsi="GHEA Grapalat"/>
                <w:sz w:val="16"/>
                <w:szCs w:val="20"/>
              </w:rPr>
            </w:pPr>
            <w:proofErr w:type="spellStart"/>
            <w:r w:rsidRPr="00B50F3E">
              <w:rPr>
                <w:rFonts w:ascii="GHEA Grapalat" w:hAnsi="GHEA Grapalat"/>
                <w:sz w:val="16"/>
                <w:szCs w:val="20"/>
              </w:rPr>
              <w:lastRenderedPageBreak/>
              <w:t>Պ</w:t>
            </w:r>
            <w:r w:rsidR="00334B2F" w:rsidRPr="00B50F3E">
              <w:rPr>
                <w:rFonts w:ascii="GHEA Grapalat" w:hAnsi="GHEA Grapalat"/>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B50F3E" w:rsidRDefault="00334B2F" w:rsidP="00CB0ADE">
            <w:pPr>
              <w:jc w:val="center"/>
              <w:rPr>
                <w:rFonts w:ascii="GHEA Grapalat" w:hAnsi="GHEA Grapalat"/>
                <w:sz w:val="16"/>
                <w:szCs w:val="20"/>
              </w:rPr>
            </w:pPr>
            <w:proofErr w:type="spellStart"/>
            <w:r w:rsidRPr="00B50F3E">
              <w:rPr>
                <w:rFonts w:ascii="GHEA Grapalat" w:hAnsi="GHEA Grapalat"/>
                <w:sz w:val="16"/>
                <w:szCs w:val="20"/>
              </w:rPr>
              <w:t>պարտադիր</w:t>
            </w:r>
            <w:proofErr w:type="spellEnd"/>
          </w:p>
          <w:p w14:paraId="168C8031" w14:textId="77777777" w:rsidR="00334B2F" w:rsidRPr="00B50F3E" w:rsidRDefault="00334B2F" w:rsidP="00CB0ADE">
            <w:pPr>
              <w:jc w:val="center"/>
              <w:rPr>
                <w:rFonts w:ascii="GHEA Grapalat" w:hAnsi="GHEA Grapalat"/>
                <w:sz w:val="16"/>
                <w:szCs w:val="20"/>
              </w:rPr>
            </w:pPr>
            <w:proofErr w:type="spellStart"/>
            <w:r w:rsidRPr="00B50F3E">
              <w:rPr>
                <w:rFonts w:ascii="GHEA Grapalat" w:hAnsi="GHEA Grapalat"/>
                <w:sz w:val="16"/>
                <w:szCs w:val="20"/>
              </w:rPr>
              <w:t>վճարման</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պահանջագիրը</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վճարողին</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սպասարկող</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ֆինանսական</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կազմակերպության</w:t>
            </w:r>
            <w:proofErr w:type="spellEnd"/>
            <w:r w:rsidRPr="00B50F3E">
              <w:rPr>
                <w:rFonts w:ascii="GHEA Grapalat" w:hAnsi="GHEA Grapalat"/>
                <w:sz w:val="16"/>
                <w:szCs w:val="20"/>
                <w:lang w:val="hy-AM"/>
              </w:rPr>
              <w:t>ը</w:t>
            </w:r>
            <w:r w:rsidRPr="00B50F3E">
              <w:rPr>
                <w:rFonts w:ascii="GHEA Grapalat" w:hAnsi="GHEA Grapalat"/>
                <w:sz w:val="16"/>
                <w:szCs w:val="20"/>
              </w:rPr>
              <w:t xml:space="preserve"> </w:t>
            </w:r>
            <w:proofErr w:type="spellStart"/>
            <w:r w:rsidRPr="00B50F3E">
              <w:rPr>
                <w:rFonts w:ascii="GHEA Grapalat" w:hAnsi="GHEA Grapalat"/>
                <w:sz w:val="16"/>
                <w:szCs w:val="20"/>
              </w:rPr>
              <w:t>թղթային</w:t>
            </w:r>
            <w:proofErr w:type="spellEnd"/>
            <w:r w:rsidRPr="00B50F3E">
              <w:rPr>
                <w:rFonts w:ascii="GHEA Grapalat" w:hAnsi="GHEA Grapalat"/>
                <w:sz w:val="16"/>
                <w:szCs w:val="20"/>
              </w:rPr>
              <w:t xml:space="preserve"> </w:t>
            </w:r>
            <w:proofErr w:type="spellStart"/>
            <w:proofErr w:type="gramStart"/>
            <w:r w:rsidRPr="00B50F3E">
              <w:rPr>
                <w:rFonts w:ascii="GHEA Grapalat" w:hAnsi="GHEA Grapalat"/>
                <w:sz w:val="16"/>
                <w:szCs w:val="20"/>
              </w:rPr>
              <w:t>եղանակով</w:t>
            </w:r>
            <w:proofErr w:type="spellEnd"/>
            <w:r w:rsidRPr="00B50F3E">
              <w:rPr>
                <w:rFonts w:ascii="GHEA Grapalat" w:hAnsi="GHEA Grapalat"/>
                <w:sz w:val="16"/>
                <w:szCs w:val="20"/>
              </w:rPr>
              <w:t xml:space="preserve"> </w:t>
            </w:r>
            <w:r w:rsidRPr="00B50F3E">
              <w:rPr>
                <w:rFonts w:ascii="GHEA Grapalat" w:hAnsi="GHEA Grapalat"/>
                <w:sz w:val="16"/>
                <w:szCs w:val="20"/>
                <w:lang w:val="hy-AM"/>
              </w:rPr>
              <w:t xml:space="preserve"> </w:t>
            </w:r>
            <w:proofErr w:type="spellStart"/>
            <w:r w:rsidRPr="00B50F3E">
              <w:rPr>
                <w:rFonts w:ascii="GHEA Grapalat" w:hAnsi="GHEA Grapalat"/>
                <w:sz w:val="16"/>
                <w:szCs w:val="20"/>
              </w:rPr>
              <w:t>ներկայաց</w:t>
            </w:r>
            <w:proofErr w:type="spellEnd"/>
            <w:r w:rsidRPr="00B50F3E">
              <w:rPr>
                <w:rFonts w:ascii="GHEA Grapalat" w:hAnsi="GHEA Grapalat"/>
                <w:sz w:val="16"/>
                <w:szCs w:val="20"/>
                <w:lang w:val="hy-AM"/>
              </w:rPr>
              <w:t>ված</w:t>
            </w:r>
            <w:proofErr w:type="gramEnd"/>
            <w:r w:rsidRPr="00B50F3E">
              <w:rPr>
                <w:rFonts w:ascii="GHEA Grapalat" w:hAnsi="GHEA Grapalat"/>
                <w:sz w:val="16"/>
                <w:szCs w:val="20"/>
                <w:lang w:val="hy-AM"/>
              </w:rPr>
              <w:t xml:space="preserve"> լի</w:t>
            </w:r>
            <w:proofErr w:type="spellStart"/>
            <w:r w:rsidRPr="00B50F3E">
              <w:rPr>
                <w:rFonts w:ascii="GHEA Grapalat" w:hAnsi="GHEA Grapalat"/>
                <w:sz w:val="16"/>
                <w:szCs w:val="20"/>
              </w:rPr>
              <w:t>նելու</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B50F3E" w:rsidRDefault="00334B2F" w:rsidP="00CB0ADE">
            <w:pPr>
              <w:jc w:val="center"/>
              <w:rPr>
                <w:rFonts w:ascii="GHEA Grapalat" w:hAnsi="GHEA Grapalat"/>
                <w:sz w:val="16"/>
                <w:szCs w:val="20"/>
              </w:rPr>
            </w:pPr>
          </w:p>
        </w:tc>
      </w:tr>
      <w:tr w:rsidR="00334B2F" w:rsidRPr="00064ADD" w14:paraId="167DE5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B50F3E" w:rsidRDefault="00334B2F" w:rsidP="00CB0ADE">
            <w:pPr>
              <w:rPr>
                <w:rFonts w:ascii="GHEA Grapalat" w:hAnsi="GHEA Grapalat"/>
                <w:sz w:val="16"/>
                <w:szCs w:val="20"/>
              </w:rPr>
            </w:pPr>
            <w:r w:rsidRPr="00B50F3E">
              <w:rPr>
                <w:rFonts w:ascii="GHEA Grapalat" w:hAnsi="GHEA Grapalat"/>
                <w:sz w:val="16"/>
                <w:szCs w:val="20"/>
              </w:rPr>
              <w:t>2</w:t>
            </w:r>
            <w:r w:rsidRPr="00B50F3E">
              <w:rPr>
                <w:rFonts w:ascii="GHEA Grapalat" w:hAnsi="GHEA Grapalat"/>
                <w:sz w:val="16"/>
                <w:szCs w:val="20"/>
                <w:lang w:val="hy-AM"/>
              </w:rPr>
              <w:t>3</w:t>
            </w:r>
            <w:r w:rsidRPr="00B50F3E">
              <w:rPr>
                <w:rFonts w:ascii="GHEA Grapalat" w:hAnsi="GHEA Grapalat"/>
                <w:sz w:val="16"/>
                <w:szCs w:val="20"/>
              </w:rPr>
              <w:t>.բ.</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B50F3E" w:rsidRDefault="00334B2F" w:rsidP="00CB0ADE">
            <w:pPr>
              <w:jc w:val="center"/>
              <w:rPr>
                <w:rFonts w:ascii="GHEA Grapalat" w:hAnsi="GHEA Grapalat"/>
                <w:sz w:val="16"/>
                <w:szCs w:val="20"/>
              </w:rPr>
            </w:pPr>
            <w:proofErr w:type="spellStart"/>
            <w:r w:rsidRPr="00B50F3E">
              <w:rPr>
                <w:rFonts w:ascii="GHEA Grapalat" w:hAnsi="GHEA Grapalat"/>
                <w:sz w:val="16"/>
                <w:szCs w:val="20"/>
              </w:rPr>
              <w:t>վճարողին</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սպասարկող</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ֆինանսական</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կազմակերպության</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մասնաճյուղի</w:t>
            </w:r>
            <w:proofErr w:type="spellEnd"/>
            <w:r w:rsidRPr="00B50F3E">
              <w:rPr>
                <w:rFonts w:ascii="GHEA Grapalat" w:hAnsi="GHEA Grapalat"/>
                <w:sz w:val="16"/>
                <w:szCs w:val="20"/>
              </w:rPr>
              <w:t xml:space="preserve">) </w:t>
            </w:r>
            <w:r w:rsidRPr="00B50F3E">
              <w:rPr>
                <w:rFonts w:ascii="GHEA Grapalat" w:hAnsi="GHEA Grapalat"/>
                <w:sz w:val="16"/>
                <w:szCs w:val="20"/>
                <w:lang w:val="hy-AM"/>
              </w:rPr>
              <w:t>դրոշմա</w:t>
            </w:r>
            <w:proofErr w:type="spellStart"/>
            <w:r w:rsidRPr="00B50F3E">
              <w:rPr>
                <w:rFonts w:ascii="GHEA Grapalat" w:hAnsi="GHEA Grapalat"/>
                <w:sz w:val="16"/>
                <w:szCs w:val="20"/>
              </w:rPr>
              <w:t>կնիքը</w:t>
            </w:r>
            <w:proofErr w:type="spellEnd"/>
            <w:r w:rsidRPr="00B50F3E">
              <w:rPr>
                <w:rFonts w:ascii="GHEA Grapalat" w:hAnsi="GHEA Grapalat"/>
                <w:sz w:val="16"/>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B50F3E" w:rsidRDefault="00334B2F" w:rsidP="00CB0ADE">
            <w:pPr>
              <w:jc w:val="center"/>
              <w:rPr>
                <w:rFonts w:ascii="GHEA Grapalat" w:hAnsi="GHEA Grapalat"/>
                <w:sz w:val="16"/>
                <w:szCs w:val="20"/>
              </w:rPr>
            </w:pPr>
            <w:proofErr w:type="spellStart"/>
            <w:r w:rsidRPr="00B50F3E">
              <w:rPr>
                <w:rFonts w:ascii="GHEA Grapalat" w:hAnsi="GHEA Grapalat"/>
                <w:sz w:val="16"/>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B50F3E" w:rsidRDefault="00334B2F" w:rsidP="00CB0ADE">
            <w:pPr>
              <w:jc w:val="center"/>
              <w:rPr>
                <w:rFonts w:ascii="GHEA Grapalat" w:hAnsi="GHEA Grapalat"/>
                <w:sz w:val="16"/>
                <w:szCs w:val="20"/>
              </w:rPr>
            </w:pPr>
            <w:proofErr w:type="spellStart"/>
            <w:r w:rsidRPr="00B50F3E">
              <w:rPr>
                <w:rFonts w:ascii="GHEA Grapalat" w:hAnsi="GHEA Grapalat"/>
                <w:sz w:val="16"/>
                <w:szCs w:val="20"/>
              </w:rPr>
              <w:t>պարտադիր</w:t>
            </w:r>
            <w:proofErr w:type="spellEnd"/>
          </w:p>
          <w:p w14:paraId="4D6609AF" w14:textId="77777777" w:rsidR="00334B2F" w:rsidRPr="00B50F3E" w:rsidRDefault="00334B2F" w:rsidP="00CB0ADE">
            <w:pPr>
              <w:jc w:val="center"/>
              <w:rPr>
                <w:rFonts w:ascii="GHEA Grapalat" w:hAnsi="GHEA Grapalat"/>
                <w:sz w:val="16"/>
                <w:szCs w:val="20"/>
              </w:rPr>
            </w:pPr>
            <w:proofErr w:type="spellStart"/>
            <w:r w:rsidRPr="00B50F3E">
              <w:rPr>
                <w:rFonts w:ascii="GHEA Grapalat" w:hAnsi="GHEA Grapalat"/>
                <w:sz w:val="16"/>
                <w:szCs w:val="20"/>
              </w:rPr>
              <w:t>վճարման</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պահանջագիրը</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վճարողին</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սպասարկող</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ֆինանսական</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կազմակերպության</w:t>
            </w:r>
            <w:proofErr w:type="spellEnd"/>
            <w:r w:rsidRPr="00B50F3E">
              <w:rPr>
                <w:rFonts w:ascii="GHEA Grapalat" w:hAnsi="GHEA Grapalat"/>
                <w:sz w:val="16"/>
                <w:szCs w:val="20"/>
                <w:lang w:val="hy-AM"/>
              </w:rPr>
              <w:t>ը</w:t>
            </w:r>
            <w:r w:rsidRPr="00B50F3E">
              <w:rPr>
                <w:rFonts w:ascii="GHEA Grapalat" w:hAnsi="GHEA Grapalat"/>
                <w:sz w:val="16"/>
                <w:szCs w:val="20"/>
              </w:rPr>
              <w:t xml:space="preserve"> </w:t>
            </w:r>
            <w:proofErr w:type="spellStart"/>
            <w:r w:rsidRPr="00B50F3E">
              <w:rPr>
                <w:rFonts w:ascii="GHEA Grapalat" w:hAnsi="GHEA Grapalat"/>
                <w:sz w:val="16"/>
                <w:szCs w:val="20"/>
              </w:rPr>
              <w:t>թղթային</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եղանակով</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ներկայաց</w:t>
            </w:r>
            <w:proofErr w:type="spellEnd"/>
            <w:r w:rsidRPr="00B50F3E">
              <w:rPr>
                <w:rFonts w:ascii="GHEA Grapalat" w:hAnsi="GHEA Grapalat"/>
                <w:sz w:val="16"/>
                <w:szCs w:val="20"/>
                <w:lang w:val="hy-AM"/>
              </w:rPr>
              <w:t>ված լի</w:t>
            </w:r>
            <w:proofErr w:type="spellStart"/>
            <w:r w:rsidRPr="00B50F3E">
              <w:rPr>
                <w:rFonts w:ascii="GHEA Grapalat" w:hAnsi="GHEA Grapalat"/>
                <w:sz w:val="16"/>
                <w:szCs w:val="20"/>
              </w:rPr>
              <w:t>նելու</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B50F3E" w:rsidRDefault="00334B2F" w:rsidP="00CB0ADE">
            <w:pPr>
              <w:jc w:val="center"/>
              <w:rPr>
                <w:rFonts w:ascii="GHEA Grapalat" w:hAnsi="GHEA Grapalat"/>
                <w:sz w:val="16"/>
                <w:szCs w:val="20"/>
              </w:rPr>
            </w:pPr>
          </w:p>
        </w:tc>
      </w:tr>
      <w:tr w:rsidR="00334B2F" w:rsidRPr="00064ADD" w14:paraId="472A471D" w14:textId="77777777" w:rsidTr="00CB0ADE">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B50F3E" w:rsidRDefault="00334B2F" w:rsidP="00CB0ADE">
            <w:pPr>
              <w:jc w:val="center"/>
              <w:rPr>
                <w:rFonts w:ascii="GHEA Grapalat" w:hAnsi="GHEA Grapalat"/>
                <w:sz w:val="16"/>
                <w:szCs w:val="20"/>
                <w:lang w:val="hy-AM"/>
              </w:rPr>
            </w:pPr>
            <w:r w:rsidRPr="00B50F3E">
              <w:rPr>
                <w:rFonts w:ascii="GHEA Grapalat" w:hAnsi="GHEA Grapalat"/>
                <w:sz w:val="16"/>
                <w:szCs w:val="20"/>
              </w:rPr>
              <w:t>2</w:t>
            </w:r>
            <w:r w:rsidRPr="00B50F3E">
              <w:rPr>
                <w:rFonts w:ascii="GHEA Grapalat" w:hAnsi="GHEA Grapalat"/>
                <w:sz w:val="16"/>
                <w:szCs w:val="20"/>
                <w:lang w:val="hy-AM"/>
              </w:rPr>
              <w:t>3</w:t>
            </w:r>
            <w:r w:rsidRPr="00B50F3E">
              <w:rPr>
                <w:rFonts w:ascii="GHEA Grapalat" w:hAnsi="GHEA Grapalat"/>
                <w:sz w:val="16"/>
                <w:szCs w:val="20"/>
              </w:rPr>
              <w:t>.</w:t>
            </w:r>
            <w:r w:rsidRPr="00B50F3E">
              <w:rPr>
                <w:rFonts w:ascii="GHEA Grapalat" w:hAnsi="GHEA Grapalat"/>
                <w:sz w:val="16"/>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B50F3E" w:rsidRDefault="00334B2F" w:rsidP="00CB0ADE">
            <w:pPr>
              <w:jc w:val="center"/>
              <w:rPr>
                <w:rFonts w:ascii="GHEA Grapalat" w:hAnsi="GHEA Grapalat"/>
                <w:sz w:val="16"/>
                <w:szCs w:val="20"/>
                <w:lang w:val="hy-AM"/>
              </w:rPr>
            </w:pPr>
            <w:r w:rsidRPr="00B50F3E">
              <w:rPr>
                <w:rFonts w:ascii="GHEA Grapalat" w:hAnsi="GHEA Grapalat"/>
                <w:sz w:val="16"/>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B50F3E" w:rsidRDefault="00493DAD" w:rsidP="00CB0ADE">
            <w:pPr>
              <w:jc w:val="center"/>
              <w:rPr>
                <w:rFonts w:ascii="GHEA Grapalat" w:hAnsi="GHEA Grapalat"/>
                <w:sz w:val="16"/>
                <w:szCs w:val="20"/>
              </w:rPr>
            </w:pPr>
            <w:proofErr w:type="spellStart"/>
            <w:r w:rsidRPr="00B50F3E">
              <w:rPr>
                <w:rFonts w:ascii="GHEA Grapalat" w:hAnsi="GHEA Grapalat"/>
                <w:sz w:val="16"/>
                <w:szCs w:val="20"/>
              </w:rPr>
              <w:t>Պ</w:t>
            </w:r>
            <w:r w:rsidR="00334B2F" w:rsidRPr="00B50F3E">
              <w:rPr>
                <w:rFonts w:ascii="GHEA Grapalat" w:hAnsi="GHEA Grapalat"/>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B50F3E" w:rsidRDefault="00334B2F" w:rsidP="00CB0ADE">
            <w:pPr>
              <w:jc w:val="center"/>
              <w:rPr>
                <w:rFonts w:ascii="GHEA Grapalat" w:hAnsi="GHEA Grapalat"/>
                <w:sz w:val="16"/>
                <w:szCs w:val="20"/>
              </w:rPr>
            </w:pPr>
            <w:proofErr w:type="spellStart"/>
            <w:r w:rsidRPr="00B50F3E">
              <w:rPr>
                <w:rFonts w:ascii="GHEA Grapalat" w:hAnsi="GHEA Grapalat"/>
                <w:sz w:val="16"/>
                <w:szCs w:val="20"/>
              </w:rPr>
              <w:t>պարտադիր</w:t>
            </w:r>
            <w:proofErr w:type="spellEnd"/>
          </w:p>
          <w:p w14:paraId="49920697" w14:textId="77777777" w:rsidR="00334B2F" w:rsidRPr="00B50F3E" w:rsidRDefault="00334B2F" w:rsidP="00CB0ADE">
            <w:pPr>
              <w:jc w:val="center"/>
              <w:rPr>
                <w:rFonts w:ascii="GHEA Grapalat" w:hAnsi="GHEA Grapalat"/>
                <w:sz w:val="16"/>
                <w:szCs w:val="20"/>
              </w:rPr>
            </w:pPr>
            <w:proofErr w:type="spellStart"/>
            <w:r w:rsidRPr="00B50F3E">
              <w:rPr>
                <w:rFonts w:ascii="GHEA Grapalat" w:hAnsi="GHEA Grapalat"/>
                <w:sz w:val="16"/>
                <w:szCs w:val="20"/>
              </w:rPr>
              <w:t>վճարողին</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սպասարկող</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ֆինանսական</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կազմակերպության</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մասնաճյուղի</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կողմից</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պարտադիր</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նշվում</w:t>
            </w:r>
            <w:proofErr w:type="spellEnd"/>
            <w:r w:rsidRPr="00B50F3E">
              <w:rPr>
                <w:rFonts w:ascii="GHEA Grapalat" w:hAnsi="GHEA Grapalat"/>
                <w:sz w:val="16"/>
                <w:szCs w:val="20"/>
              </w:rPr>
              <w:t xml:space="preserve"> է </w:t>
            </w:r>
            <w:proofErr w:type="spellStart"/>
            <w:r w:rsidRPr="00B50F3E">
              <w:rPr>
                <w:rFonts w:ascii="GHEA Grapalat" w:hAnsi="GHEA Grapalat"/>
                <w:sz w:val="16"/>
                <w:szCs w:val="20"/>
              </w:rPr>
              <w:t>պահանջագրի</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կատարման</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ամսաթիվը</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ժամը</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B50F3E" w:rsidRDefault="00334B2F" w:rsidP="00CB0ADE">
            <w:pPr>
              <w:jc w:val="center"/>
              <w:rPr>
                <w:rFonts w:ascii="GHEA Grapalat" w:hAnsi="GHEA Grapalat"/>
                <w:sz w:val="16"/>
                <w:szCs w:val="20"/>
              </w:rPr>
            </w:pPr>
          </w:p>
        </w:tc>
      </w:tr>
      <w:tr w:rsidR="00334B2F" w:rsidRPr="00064ADD" w14:paraId="4714E5DC" w14:textId="77777777" w:rsidTr="00CB0ADE">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B50F3E" w:rsidRDefault="00334B2F" w:rsidP="00CB0ADE">
            <w:pPr>
              <w:jc w:val="center"/>
              <w:rPr>
                <w:rFonts w:ascii="GHEA Grapalat" w:hAnsi="GHEA Grapalat"/>
                <w:sz w:val="16"/>
                <w:szCs w:val="20"/>
              </w:rPr>
            </w:pPr>
            <w:r w:rsidRPr="00B50F3E">
              <w:rPr>
                <w:rFonts w:ascii="GHEA Grapalat" w:hAnsi="GHEA Grapalat"/>
                <w:sz w:val="16"/>
                <w:szCs w:val="20"/>
              </w:rPr>
              <w:t>2</w:t>
            </w:r>
            <w:r w:rsidRPr="00B50F3E">
              <w:rPr>
                <w:rFonts w:ascii="GHEA Grapalat" w:hAnsi="GHEA Grapalat"/>
                <w:sz w:val="16"/>
                <w:szCs w:val="20"/>
                <w:lang w:val="hy-AM"/>
              </w:rPr>
              <w:t>4</w:t>
            </w:r>
            <w:r w:rsidRPr="00B50F3E">
              <w:rPr>
                <w:rFonts w:ascii="GHEA Grapalat" w:hAnsi="GHEA Grapalat"/>
                <w:sz w:val="16"/>
                <w:szCs w:val="20"/>
              </w:rPr>
              <w:t>.ա.</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B50F3E" w:rsidRDefault="00334B2F" w:rsidP="00CB0ADE">
            <w:pPr>
              <w:jc w:val="center"/>
              <w:rPr>
                <w:rFonts w:ascii="GHEA Grapalat" w:hAnsi="GHEA Grapalat"/>
                <w:sz w:val="16"/>
                <w:szCs w:val="20"/>
              </w:rPr>
            </w:pPr>
            <w:proofErr w:type="spellStart"/>
            <w:r w:rsidRPr="00B50F3E">
              <w:rPr>
                <w:rFonts w:ascii="GHEA Grapalat" w:hAnsi="GHEA Grapalat"/>
                <w:sz w:val="16"/>
                <w:szCs w:val="20"/>
              </w:rPr>
              <w:t>շահառուին</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սպասարկող</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ֆինանսական</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կազմակերպության</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մասնաճյուղի</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աշխատակցի</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B50F3E" w:rsidRDefault="00493DAD" w:rsidP="00CB0ADE">
            <w:pPr>
              <w:jc w:val="center"/>
              <w:rPr>
                <w:rFonts w:ascii="GHEA Grapalat" w:hAnsi="GHEA Grapalat"/>
                <w:sz w:val="16"/>
                <w:szCs w:val="20"/>
              </w:rPr>
            </w:pPr>
            <w:proofErr w:type="spellStart"/>
            <w:r w:rsidRPr="00B50F3E">
              <w:rPr>
                <w:rFonts w:ascii="GHEA Grapalat" w:hAnsi="GHEA Grapalat"/>
                <w:sz w:val="16"/>
                <w:szCs w:val="20"/>
              </w:rPr>
              <w:t>Պ</w:t>
            </w:r>
            <w:r w:rsidR="00334B2F" w:rsidRPr="00B50F3E">
              <w:rPr>
                <w:rFonts w:ascii="GHEA Grapalat" w:hAnsi="GHEA Grapalat"/>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B50F3E" w:rsidRDefault="00334B2F" w:rsidP="00CB0ADE">
            <w:pPr>
              <w:jc w:val="center"/>
              <w:rPr>
                <w:rFonts w:ascii="GHEA Grapalat" w:hAnsi="GHEA Grapalat"/>
                <w:sz w:val="16"/>
                <w:szCs w:val="20"/>
              </w:rPr>
            </w:pPr>
            <w:proofErr w:type="spellStart"/>
            <w:r w:rsidRPr="00B50F3E">
              <w:rPr>
                <w:rFonts w:ascii="GHEA Grapalat" w:hAnsi="GHEA Grapalat"/>
                <w:sz w:val="16"/>
                <w:szCs w:val="20"/>
              </w:rPr>
              <w:t>ոչ</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պարտադիր</w:t>
            </w:r>
            <w:proofErr w:type="spellEnd"/>
          </w:p>
          <w:p w14:paraId="6750CEF3" w14:textId="77777777" w:rsidR="00334B2F" w:rsidRPr="00B50F3E" w:rsidRDefault="00334B2F" w:rsidP="00CB0ADE">
            <w:pPr>
              <w:jc w:val="center"/>
              <w:rPr>
                <w:rFonts w:ascii="GHEA Grapalat" w:hAnsi="GHEA Grapalat"/>
                <w:sz w:val="16"/>
                <w:szCs w:val="20"/>
              </w:rPr>
            </w:pPr>
            <w:r w:rsidRPr="00B50F3E">
              <w:rPr>
                <w:rFonts w:ascii="GHEA Grapalat" w:hAnsi="GHEA Grapalat"/>
                <w:sz w:val="16"/>
                <w:szCs w:val="20"/>
                <w:lang w:val="hy-AM"/>
              </w:rPr>
              <w:t xml:space="preserve">լրացվում է </w:t>
            </w:r>
            <w:proofErr w:type="spellStart"/>
            <w:r w:rsidRPr="00B50F3E">
              <w:rPr>
                <w:rFonts w:ascii="GHEA Grapalat" w:hAnsi="GHEA Grapalat"/>
                <w:sz w:val="16"/>
                <w:szCs w:val="20"/>
              </w:rPr>
              <w:t>վճարման</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պահանջագիրը</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շահառուին</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սպասարկող</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ֆինանսական</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կազմակերպության</w:t>
            </w:r>
            <w:proofErr w:type="spellEnd"/>
            <w:r w:rsidRPr="00B50F3E">
              <w:rPr>
                <w:rFonts w:ascii="GHEA Grapalat" w:hAnsi="GHEA Grapalat"/>
                <w:sz w:val="16"/>
                <w:szCs w:val="20"/>
                <w:lang w:val="hy-AM"/>
              </w:rPr>
              <w:t xml:space="preserve">ը </w:t>
            </w:r>
            <w:r w:rsidRPr="00B50F3E">
              <w:rPr>
                <w:rFonts w:ascii="GHEA Grapalat" w:hAnsi="GHEA Grapalat"/>
                <w:sz w:val="16"/>
                <w:szCs w:val="20"/>
              </w:rPr>
              <w:t xml:space="preserve"> </w:t>
            </w:r>
            <w:proofErr w:type="spellStart"/>
            <w:r w:rsidRPr="00B50F3E">
              <w:rPr>
                <w:rFonts w:ascii="GHEA Grapalat" w:hAnsi="GHEA Grapalat"/>
                <w:sz w:val="16"/>
                <w:szCs w:val="20"/>
              </w:rPr>
              <w:t>ներկայաց</w:t>
            </w:r>
            <w:proofErr w:type="spellEnd"/>
            <w:r w:rsidRPr="00B50F3E">
              <w:rPr>
                <w:rFonts w:ascii="GHEA Grapalat" w:hAnsi="GHEA Grapalat"/>
                <w:sz w:val="16"/>
                <w:szCs w:val="20"/>
                <w:lang w:val="hy-AM"/>
              </w:rPr>
              <w:t>վ</w:t>
            </w:r>
            <w:proofErr w:type="spellStart"/>
            <w:r w:rsidRPr="00B50F3E">
              <w:rPr>
                <w:rFonts w:ascii="GHEA Grapalat" w:hAnsi="GHEA Grapalat"/>
                <w:sz w:val="16"/>
                <w:szCs w:val="20"/>
              </w:rPr>
              <w:t>ելու</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դեպքում</w:t>
            </w:r>
            <w:proofErr w:type="spellEnd"/>
            <w:r w:rsidRPr="00B50F3E">
              <w:rPr>
                <w:rFonts w:ascii="GHEA Grapalat" w:hAnsi="GHEA Grapalat"/>
                <w:sz w:val="16"/>
                <w:szCs w:val="20"/>
                <w:lang w:val="hy-AM"/>
              </w:rPr>
              <w:t xml:space="preserve">, որտեղ </w:t>
            </w:r>
            <w:r w:rsidRPr="00B50F3E" w:rsidDel="00DF049B">
              <w:rPr>
                <w:rFonts w:ascii="GHEA Grapalat" w:hAnsi="GHEA Grapalat"/>
                <w:sz w:val="16"/>
                <w:szCs w:val="20"/>
                <w:lang w:val="hy-AM"/>
              </w:rPr>
              <w:t xml:space="preserve"> </w:t>
            </w:r>
            <w:r w:rsidRPr="00B50F3E">
              <w:rPr>
                <w:rFonts w:ascii="GHEA Grapalat" w:hAnsi="GHEA Grapalat"/>
                <w:sz w:val="16"/>
                <w:szCs w:val="20"/>
                <w:lang w:val="hy-AM"/>
              </w:rPr>
              <w:t xml:space="preserve"> </w:t>
            </w:r>
            <w:proofErr w:type="spellStart"/>
            <w:r w:rsidRPr="00B50F3E">
              <w:rPr>
                <w:rFonts w:ascii="GHEA Grapalat" w:hAnsi="GHEA Grapalat"/>
                <w:sz w:val="16"/>
                <w:szCs w:val="20"/>
              </w:rPr>
              <w:t>աշխատակցի</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ստորագրությունը</w:t>
            </w:r>
            <w:proofErr w:type="spellEnd"/>
            <w:r w:rsidRPr="00B50F3E">
              <w:rPr>
                <w:rFonts w:ascii="GHEA Grapalat" w:hAnsi="GHEA Grapalat"/>
                <w:sz w:val="16"/>
                <w:szCs w:val="20"/>
              </w:rPr>
              <w:t xml:space="preserve"> </w:t>
            </w:r>
            <w:r w:rsidRPr="00B50F3E">
              <w:rPr>
                <w:rFonts w:ascii="GHEA Grapalat" w:hAnsi="GHEA Grapalat"/>
                <w:sz w:val="16"/>
                <w:szCs w:val="20"/>
                <w:lang w:val="hy-AM"/>
              </w:rPr>
              <w:t xml:space="preserve">դրվում է </w:t>
            </w:r>
            <w:proofErr w:type="spellStart"/>
            <w:r w:rsidRPr="00B50F3E">
              <w:rPr>
                <w:rFonts w:ascii="GHEA Grapalat" w:hAnsi="GHEA Grapalat"/>
                <w:sz w:val="16"/>
                <w:szCs w:val="20"/>
              </w:rPr>
              <w:t>թղթային</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եղանակով</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ներկայաց</w:t>
            </w:r>
            <w:proofErr w:type="spellEnd"/>
            <w:r w:rsidRPr="00B50F3E">
              <w:rPr>
                <w:rFonts w:ascii="GHEA Grapalat" w:hAnsi="GHEA Grapalat"/>
                <w:sz w:val="16"/>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B50F3E" w:rsidRDefault="00334B2F" w:rsidP="00CB0ADE">
            <w:pPr>
              <w:jc w:val="center"/>
              <w:rPr>
                <w:rFonts w:ascii="GHEA Grapalat" w:hAnsi="GHEA Grapalat"/>
                <w:sz w:val="16"/>
                <w:szCs w:val="20"/>
              </w:rPr>
            </w:pPr>
          </w:p>
        </w:tc>
      </w:tr>
      <w:tr w:rsidR="00334B2F" w:rsidRPr="00064ADD" w14:paraId="5141C869" w14:textId="77777777" w:rsidTr="00CB0ADE">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B50F3E" w:rsidRDefault="00334B2F" w:rsidP="00CB0ADE">
            <w:pPr>
              <w:jc w:val="center"/>
              <w:rPr>
                <w:rFonts w:ascii="GHEA Grapalat" w:hAnsi="GHEA Grapalat"/>
                <w:sz w:val="16"/>
                <w:szCs w:val="20"/>
              </w:rPr>
            </w:pPr>
            <w:r w:rsidRPr="00B50F3E">
              <w:rPr>
                <w:rFonts w:ascii="GHEA Grapalat" w:hAnsi="GHEA Grapalat"/>
                <w:sz w:val="16"/>
                <w:szCs w:val="20"/>
              </w:rPr>
              <w:t>2</w:t>
            </w:r>
            <w:r w:rsidRPr="00B50F3E">
              <w:rPr>
                <w:rFonts w:ascii="GHEA Grapalat" w:hAnsi="GHEA Grapalat"/>
                <w:sz w:val="16"/>
                <w:szCs w:val="20"/>
                <w:lang w:val="hy-AM"/>
              </w:rPr>
              <w:t>4</w:t>
            </w:r>
            <w:r w:rsidRPr="00B50F3E">
              <w:rPr>
                <w:rFonts w:ascii="GHEA Grapalat" w:hAnsi="GHEA Grapalat"/>
                <w:sz w:val="16"/>
                <w:szCs w:val="20"/>
              </w:rPr>
              <w:t>.բ.</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B50F3E" w:rsidRDefault="00334B2F" w:rsidP="00CB0ADE">
            <w:pPr>
              <w:jc w:val="center"/>
              <w:rPr>
                <w:rFonts w:ascii="GHEA Grapalat" w:hAnsi="GHEA Grapalat"/>
                <w:sz w:val="16"/>
                <w:szCs w:val="20"/>
              </w:rPr>
            </w:pPr>
            <w:proofErr w:type="spellStart"/>
            <w:r w:rsidRPr="00B50F3E">
              <w:rPr>
                <w:rFonts w:ascii="GHEA Grapalat" w:hAnsi="GHEA Grapalat"/>
                <w:sz w:val="16"/>
                <w:szCs w:val="20"/>
              </w:rPr>
              <w:t>շահառռւին</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սպասարկող</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ֆինանսական</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կազմակերպության</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մասնաճյուղի</w:t>
            </w:r>
            <w:proofErr w:type="spellEnd"/>
            <w:r w:rsidRPr="00B50F3E">
              <w:rPr>
                <w:rFonts w:ascii="GHEA Grapalat" w:hAnsi="GHEA Grapalat"/>
                <w:sz w:val="16"/>
                <w:szCs w:val="20"/>
              </w:rPr>
              <w:t xml:space="preserve">) </w:t>
            </w:r>
            <w:r w:rsidRPr="00B50F3E">
              <w:rPr>
                <w:rFonts w:ascii="GHEA Grapalat" w:hAnsi="GHEA Grapalat"/>
                <w:sz w:val="16"/>
                <w:szCs w:val="20"/>
                <w:lang w:val="hy-AM"/>
              </w:rPr>
              <w:t>դրոշմա</w:t>
            </w:r>
            <w:proofErr w:type="spellStart"/>
            <w:r w:rsidRPr="00B50F3E">
              <w:rPr>
                <w:rFonts w:ascii="GHEA Grapalat" w:hAnsi="GHEA Grapalat"/>
                <w:sz w:val="16"/>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B50F3E" w:rsidRDefault="00493DAD" w:rsidP="00CB0ADE">
            <w:pPr>
              <w:jc w:val="center"/>
              <w:rPr>
                <w:rFonts w:ascii="GHEA Grapalat" w:hAnsi="GHEA Grapalat"/>
                <w:sz w:val="16"/>
                <w:szCs w:val="20"/>
              </w:rPr>
            </w:pPr>
            <w:proofErr w:type="spellStart"/>
            <w:r w:rsidRPr="00B50F3E">
              <w:rPr>
                <w:rFonts w:ascii="GHEA Grapalat" w:hAnsi="GHEA Grapalat"/>
                <w:sz w:val="16"/>
                <w:szCs w:val="20"/>
              </w:rPr>
              <w:t>Պ</w:t>
            </w:r>
            <w:r w:rsidR="00334B2F" w:rsidRPr="00B50F3E">
              <w:rPr>
                <w:rFonts w:ascii="GHEA Grapalat" w:hAnsi="GHEA Grapalat"/>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B50F3E" w:rsidRDefault="00334B2F" w:rsidP="00CB0ADE">
            <w:pPr>
              <w:jc w:val="center"/>
              <w:rPr>
                <w:rFonts w:ascii="GHEA Grapalat" w:hAnsi="GHEA Grapalat"/>
                <w:sz w:val="16"/>
                <w:szCs w:val="20"/>
              </w:rPr>
            </w:pPr>
            <w:r w:rsidRPr="00B50F3E">
              <w:rPr>
                <w:rFonts w:ascii="GHEA Grapalat" w:hAnsi="GHEA Grapalat"/>
                <w:sz w:val="16"/>
                <w:szCs w:val="20"/>
                <w:lang w:val="hy-AM"/>
              </w:rPr>
              <w:t xml:space="preserve">ոչ </w:t>
            </w:r>
            <w:proofErr w:type="spellStart"/>
            <w:r w:rsidRPr="00B50F3E">
              <w:rPr>
                <w:rFonts w:ascii="GHEA Grapalat" w:hAnsi="GHEA Grapalat"/>
                <w:sz w:val="16"/>
                <w:szCs w:val="20"/>
              </w:rPr>
              <w:t>պարտադիր</w:t>
            </w:r>
            <w:proofErr w:type="spellEnd"/>
          </w:p>
          <w:p w14:paraId="4BC29777" w14:textId="77777777" w:rsidR="00334B2F" w:rsidRPr="00B50F3E" w:rsidRDefault="00334B2F" w:rsidP="00CB0ADE">
            <w:pPr>
              <w:jc w:val="center"/>
              <w:rPr>
                <w:rFonts w:ascii="GHEA Grapalat" w:hAnsi="GHEA Grapalat"/>
                <w:sz w:val="16"/>
                <w:szCs w:val="20"/>
              </w:rPr>
            </w:pPr>
            <w:r w:rsidRPr="00B50F3E">
              <w:rPr>
                <w:rFonts w:ascii="GHEA Grapalat" w:hAnsi="GHEA Grapalat"/>
                <w:sz w:val="16"/>
                <w:szCs w:val="20"/>
                <w:lang w:val="hy-AM"/>
              </w:rPr>
              <w:t xml:space="preserve">լրացվում է </w:t>
            </w:r>
            <w:proofErr w:type="spellStart"/>
            <w:r w:rsidRPr="00B50F3E">
              <w:rPr>
                <w:rFonts w:ascii="GHEA Grapalat" w:hAnsi="GHEA Grapalat"/>
                <w:sz w:val="16"/>
                <w:szCs w:val="20"/>
              </w:rPr>
              <w:t>վճարման</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պահանջագիրը</w:t>
            </w:r>
            <w:proofErr w:type="spellEnd"/>
            <w:r w:rsidRPr="00B50F3E">
              <w:rPr>
                <w:rFonts w:ascii="GHEA Grapalat" w:hAnsi="GHEA Grapalat"/>
                <w:sz w:val="16"/>
                <w:szCs w:val="20"/>
              </w:rPr>
              <w:t xml:space="preserve"> </w:t>
            </w:r>
            <w:r w:rsidRPr="00B50F3E">
              <w:rPr>
                <w:rFonts w:ascii="GHEA Grapalat" w:hAnsi="GHEA Grapalat"/>
                <w:sz w:val="16"/>
                <w:szCs w:val="20"/>
                <w:lang w:val="hy-AM"/>
              </w:rPr>
              <w:t xml:space="preserve">վերջինիս </w:t>
            </w:r>
            <w:proofErr w:type="spellStart"/>
            <w:r w:rsidRPr="00B50F3E">
              <w:rPr>
                <w:rFonts w:ascii="GHEA Grapalat" w:hAnsi="GHEA Grapalat"/>
                <w:sz w:val="16"/>
                <w:szCs w:val="20"/>
              </w:rPr>
              <w:t>ներկայաց</w:t>
            </w:r>
            <w:proofErr w:type="spellEnd"/>
            <w:r w:rsidRPr="00B50F3E">
              <w:rPr>
                <w:rFonts w:ascii="GHEA Grapalat" w:hAnsi="GHEA Grapalat"/>
                <w:sz w:val="16"/>
                <w:szCs w:val="20"/>
                <w:lang w:val="hy-AM"/>
              </w:rPr>
              <w:t>վ</w:t>
            </w:r>
            <w:proofErr w:type="spellStart"/>
            <w:r w:rsidRPr="00B50F3E">
              <w:rPr>
                <w:rFonts w:ascii="GHEA Grapalat" w:hAnsi="GHEA Grapalat"/>
                <w:sz w:val="16"/>
                <w:szCs w:val="20"/>
              </w:rPr>
              <w:t>ելու</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դեպքում</w:t>
            </w:r>
            <w:proofErr w:type="spellEnd"/>
            <w:r w:rsidRPr="00B50F3E">
              <w:rPr>
                <w:rFonts w:ascii="GHEA Grapalat" w:hAnsi="GHEA Grapalat"/>
                <w:sz w:val="16"/>
                <w:szCs w:val="20"/>
                <w:lang w:val="hy-AM"/>
              </w:rPr>
              <w:t xml:space="preserve">, որտեղ </w:t>
            </w:r>
            <w:r w:rsidRPr="00B50F3E" w:rsidDel="00DF049B">
              <w:rPr>
                <w:rFonts w:ascii="GHEA Grapalat" w:hAnsi="GHEA Grapalat"/>
                <w:sz w:val="16"/>
                <w:szCs w:val="20"/>
                <w:lang w:val="hy-AM"/>
              </w:rPr>
              <w:t xml:space="preserve"> </w:t>
            </w:r>
            <w:r w:rsidRPr="00B50F3E">
              <w:rPr>
                <w:rFonts w:ascii="GHEA Grapalat" w:hAnsi="GHEA Grapalat"/>
                <w:sz w:val="16"/>
                <w:szCs w:val="20"/>
                <w:lang w:val="hy-AM"/>
              </w:rPr>
              <w:t xml:space="preserve"> դրոշմակնիքը</w:t>
            </w:r>
            <w:r w:rsidRPr="00B50F3E">
              <w:rPr>
                <w:rFonts w:ascii="GHEA Grapalat" w:hAnsi="GHEA Grapalat"/>
                <w:sz w:val="16"/>
                <w:szCs w:val="20"/>
              </w:rPr>
              <w:t xml:space="preserve"> </w:t>
            </w:r>
            <w:r w:rsidRPr="00B50F3E">
              <w:rPr>
                <w:rFonts w:ascii="GHEA Grapalat" w:hAnsi="GHEA Grapalat"/>
                <w:sz w:val="16"/>
                <w:szCs w:val="20"/>
                <w:lang w:val="hy-AM"/>
              </w:rPr>
              <w:t xml:space="preserve">դրվում է </w:t>
            </w:r>
            <w:proofErr w:type="spellStart"/>
            <w:r w:rsidRPr="00B50F3E">
              <w:rPr>
                <w:rFonts w:ascii="GHEA Grapalat" w:hAnsi="GHEA Grapalat"/>
                <w:sz w:val="16"/>
                <w:szCs w:val="20"/>
              </w:rPr>
              <w:t>թղթային</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եղանակով</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ներկայաց</w:t>
            </w:r>
            <w:proofErr w:type="spellEnd"/>
            <w:r w:rsidRPr="00B50F3E">
              <w:rPr>
                <w:rFonts w:ascii="GHEA Grapalat" w:hAnsi="GHEA Grapalat"/>
                <w:sz w:val="16"/>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B50F3E" w:rsidRDefault="00334B2F" w:rsidP="00CB0ADE">
            <w:pPr>
              <w:jc w:val="center"/>
              <w:rPr>
                <w:rFonts w:ascii="GHEA Grapalat" w:hAnsi="GHEA Grapalat"/>
                <w:sz w:val="16"/>
                <w:szCs w:val="20"/>
              </w:rPr>
            </w:pPr>
          </w:p>
        </w:tc>
      </w:tr>
      <w:tr w:rsidR="00334B2F" w:rsidRPr="00064ADD" w14:paraId="6475A354" w14:textId="77777777" w:rsidTr="00CB0ADE">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B50F3E" w:rsidRDefault="00334B2F" w:rsidP="00CB0ADE">
            <w:pPr>
              <w:jc w:val="center"/>
              <w:rPr>
                <w:rFonts w:ascii="GHEA Grapalat" w:hAnsi="GHEA Grapalat"/>
                <w:sz w:val="16"/>
                <w:szCs w:val="20"/>
              </w:rPr>
            </w:pPr>
            <w:r w:rsidRPr="00B50F3E">
              <w:rPr>
                <w:rFonts w:ascii="GHEA Grapalat" w:hAnsi="GHEA Grapalat"/>
                <w:sz w:val="16"/>
                <w:szCs w:val="20"/>
              </w:rPr>
              <w:t>2</w:t>
            </w:r>
            <w:r w:rsidRPr="00B50F3E">
              <w:rPr>
                <w:rFonts w:ascii="GHEA Grapalat" w:hAnsi="GHEA Grapalat"/>
                <w:sz w:val="16"/>
                <w:szCs w:val="20"/>
                <w:lang w:val="hy-AM"/>
              </w:rPr>
              <w:t>4</w:t>
            </w:r>
            <w:r w:rsidRPr="00B50F3E">
              <w:rPr>
                <w:rFonts w:ascii="GHEA Grapalat" w:hAnsi="GHEA Grapalat"/>
                <w:sz w:val="16"/>
                <w:szCs w:val="20"/>
              </w:rPr>
              <w:t>.գ</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B50F3E" w:rsidRDefault="00334B2F" w:rsidP="00CB0ADE">
            <w:pPr>
              <w:jc w:val="center"/>
              <w:rPr>
                <w:rFonts w:ascii="GHEA Grapalat" w:hAnsi="GHEA Grapalat"/>
                <w:sz w:val="16"/>
                <w:szCs w:val="20"/>
              </w:rPr>
            </w:pPr>
            <w:proofErr w:type="spellStart"/>
            <w:r w:rsidRPr="00B50F3E">
              <w:rPr>
                <w:rFonts w:ascii="GHEA Grapalat" w:hAnsi="GHEA Grapalat"/>
                <w:sz w:val="16"/>
                <w:szCs w:val="20"/>
              </w:rPr>
              <w:t>շահառռւին</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սպասարկող</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ֆինանսական</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կազմակերպության</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ամսաթիվը</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ժամը</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B50F3E" w:rsidRDefault="00493DAD" w:rsidP="00CB0ADE">
            <w:pPr>
              <w:jc w:val="center"/>
              <w:rPr>
                <w:rFonts w:ascii="GHEA Grapalat" w:hAnsi="GHEA Grapalat"/>
                <w:sz w:val="16"/>
                <w:szCs w:val="20"/>
              </w:rPr>
            </w:pPr>
            <w:proofErr w:type="spellStart"/>
            <w:r w:rsidRPr="00B50F3E">
              <w:rPr>
                <w:rFonts w:ascii="GHEA Grapalat" w:hAnsi="GHEA Grapalat"/>
                <w:sz w:val="16"/>
                <w:szCs w:val="20"/>
              </w:rPr>
              <w:t>Պ</w:t>
            </w:r>
            <w:r w:rsidR="00334B2F" w:rsidRPr="00B50F3E">
              <w:rPr>
                <w:rFonts w:ascii="GHEA Grapalat" w:hAnsi="GHEA Grapalat"/>
                <w:sz w:val="16"/>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B50F3E" w:rsidRDefault="00334B2F" w:rsidP="00CB0ADE">
            <w:pPr>
              <w:jc w:val="center"/>
              <w:rPr>
                <w:rFonts w:ascii="GHEA Grapalat" w:hAnsi="GHEA Grapalat"/>
                <w:sz w:val="16"/>
                <w:szCs w:val="20"/>
              </w:rPr>
            </w:pPr>
            <w:r w:rsidRPr="00B50F3E">
              <w:rPr>
                <w:rFonts w:ascii="GHEA Grapalat" w:hAnsi="GHEA Grapalat"/>
                <w:sz w:val="16"/>
                <w:szCs w:val="20"/>
                <w:lang w:val="hy-AM"/>
              </w:rPr>
              <w:t xml:space="preserve">ոչ </w:t>
            </w:r>
            <w:proofErr w:type="spellStart"/>
            <w:r w:rsidRPr="00B50F3E">
              <w:rPr>
                <w:rFonts w:ascii="GHEA Grapalat" w:hAnsi="GHEA Grapalat"/>
                <w:sz w:val="16"/>
                <w:szCs w:val="20"/>
              </w:rPr>
              <w:t>պարտադիր</w:t>
            </w:r>
            <w:proofErr w:type="spellEnd"/>
          </w:p>
          <w:p w14:paraId="181D8FA1" w14:textId="77777777" w:rsidR="00334B2F" w:rsidRPr="00B50F3E" w:rsidRDefault="00334B2F" w:rsidP="00CB0ADE">
            <w:pPr>
              <w:jc w:val="center"/>
              <w:rPr>
                <w:rFonts w:ascii="GHEA Grapalat" w:hAnsi="GHEA Grapalat"/>
                <w:sz w:val="16"/>
                <w:szCs w:val="20"/>
              </w:rPr>
            </w:pPr>
            <w:r w:rsidRPr="00B50F3E">
              <w:rPr>
                <w:rFonts w:ascii="GHEA Grapalat" w:hAnsi="GHEA Grapalat"/>
                <w:sz w:val="16"/>
                <w:szCs w:val="20"/>
                <w:lang w:val="hy-AM"/>
              </w:rPr>
              <w:t xml:space="preserve">լրացվում է </w:t>
            </w:r>
            <w:proofErr w:type="spellStart"/>
            <w:r w:rsidRPr="00B50F3E">
              <w:rPr>
                <w:rFonts w:ascii="GHEA Grapalat" w:hAnsi="GHEA Grapalat"/>
                <w:sz w:val="16"/>
                <w:szCs w:val="20"/>
              </w:rPr>
              <w:t>վճարման</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պահանջագիրը</w:t>
            </w:r>
            <w:proofErr w:type="spellEnd"/>
            <w:r w:rsidRPr="00B50F3E">
              <w:rPr>
                <w:rFonts w:ascii="GHEA Grapalat" w:hAnsi="GHEA Grapalat"/>
                <w:sz w:val="16"/>
                <w:szCs w:val="20"/>
              </w:rPr>
              <w:t xml:space="preserve"> </w:t>
            </w:r>
            <w:r w:rsidRPr="00B50F3E">
              <w:rPr>
                <w:rFonts w:ascii="GHEA Grapalat" w:hAnsi="GHEA Grapalat"/>
                <w:sz w:val="16"/>
                <w:szCs w:val="20"/>
                <w:lang w:val="hy-AM"/>
              </w:rPr>
              <w:t xml:space="preserve">վերջինիս </w:t>
            </w:r>
            <w:proofErr w:type="spellStart"/>
            <w:r w:rsidRPr="00B50F3E">
              <w:rPr>
                <w:rFonts w:ascii="GHEA Grapalat" w:hAnsi="GHEA Grapalat"/>
                <w:sz w:val="16"/>
                <w:szCs w:val="20"/>
              </w:rPr>
              <w:t>ներկայաց</w:t>
            </w:r>
            <w:proofErr w:type="spellEnd"/>
            <w:r w:rsidRPr="00B50F3E">
              <w:rPr>
                <w:rFonts w:ascii="GHEA Grapalat" w:hAnsi="GHEA Grapalat"/>
                <w:sz w:val="16"/>
                <w:szCs w:val="20"/>
                <w:lang w:val="hy-AM"/>
              </w:rPr>
              <w:t>վ</w:t>
            </w:r>
            <w:proofErr w:type="spellStart"/>
            <w:r w:rsidRPr="00B50F3E">
              <w:rPr>
                <w:rFonts w:ascii="GHEA Grapalat" w:hAnsi="GHEA Grapalat"/>
                <w:sz w:val="16"/>
                <w:szCs w:val="20"/>
              </w:rPr>
              <w:t>ելու</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դեպքում</w:t>
            </w:r>
            <w:proofErr w:type="spellEnd"/>
            <w:r w:rsidRPr="00B50F3E">
              <w:rPr>
                <w:rFonts w:ascii="GHEA Grapalat" w:hAnsi="GHEA Grapalat"/>
                <w:sz w:val="16"/>
                <w:szCs w:val="20"/>
                <w:lang w:val="hy-AM"/>
              </w:rPr>
              <w:t xml:space="preserve">,   որտեղ </w:t>
            </w:r>
            <w:r w:rsidRPr="00B50F3E" w:rsidDel="00DF049B">
              <w:rPr>
                <w:rFonts w:ascii="GHEA Grapalat" w:hAnsi="GHEA Grapalat"/>
                <w:sz w:val="16"/>
                <w:szCs w:val="20"/>
                <w:lang w:val="hy-AM"/>
              </w:rPr>
              <w:t xml:space="preserve"> </w:t>
            </w:r>
            <w:r w:rsidRPr="00B50F3E">
              <w:rPr>
                <w:rFonts w:ascii="GHEA Grapalat" w:hAnsi="GHEA Grapalat"/>
                <w:sz w:val="16"/>
                <w:szCs w:val="20"/>
                <w:lang w:val="hy-AM"/>
              </w:rPr>
              <w:t xml:space="preserve"> սույն տվյալները</w:t>
            </w:r>
            <w:r w:rsidRPr="00B50F3E">
              <w:rPr>
                <w:rFonts w:ascii="GHEA Grapalat" w:hAnsi="GHEA Grapalat"/>
                <w:sz w:val="16"/>
                <w:szCs w:val="20"/>
              </w:rPr>
              <w:t xml:space="preserve"> </w:t>
            </w:r>
            <w:r w:rsidRPr="00B50F3E">
              <w:rPr>
                <w:rFonts w:ascii="GHEA Grapalat" w:hAnsi="GHEA Grapalat"/>
                <w:sz w:val="16"/>
                <w:szCs w:val="20"/>
                <w:lang w:val="hy-AM"/>
              </w:rPr>
              <w:t xml:space="preserve">դրվում են </w:t>
            </w:r>
            <w:proofErr w:type="spellStart"/>
            <w:r w:rsidRPr="00B50F3E">
              <w:rPr>
                <w:rFonts w:ascii="GHEA Grapalat" w:hAnsi="GHEA Grapalat"/>
                <w:sz w:val="16"/>
                <w:szCs w:val="20"/>
              </w:rPr>
              <w:t>թղթային</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եղանակով</w:t>
            </w:r>
            <w:proofErr w:type="spellEnd"/>
            <w:r w:rsidRPr="00B50F3E">
              <w:rPr>
                <w:rFonts w:ascii="GHEA Grapalat" w:hAnsi="GHEA Grapalat"/>
                <w:sz w:val="16"/>
                <w:szCs w:val="20"/>
              </w:rPr>
              <w:t xml:space="preserve"> </w:t>
            </w:r>
            <w:proofErr w:type="spellStart"/>
            <w:r w:rsidRPr="00B50F3E">
              <w:rPr>
                <w:rFonts w:ascii="GHEA Grapalat" w:hAnsi="GHEA Grapalat"/>
                <w:sz w:val="16"/>
                <w:szCs w:val="20"/>
              </w:rPr>
              <w:t>ներկայաց</w:t>
            </w:r>
            <w:proofErr w:type="spellEnd"/>
            <w:r w:rsidRPr="00B50F3E">
              <w:rPr>
                <w:rFonts w:ascii="GHEA Grapalat" w:hAnsi="GHEA Grapalat"/>
                <w:sz w:val="16"/>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B50F3E" w:rsidRDefault="00334B2F" w:rsidP="00CB0ADE">
            <w:pPr>
              <w:jc w:val="center"/>
              <w:rPr>
                <w:rFonts w:ascii="GHEA Grapalat" w:hAnsi="GHEA Grapalat"/>
                <w:sz w:val="16"/>
                <w:szCs w:val="20"/>
              </w:rPr>
            </w:pPr>
          </w:p>
        </w:tc>
      </w:tr>
    </w:tbl>
    <w:p w14:paraId="1007B4B2" w14:textId="77777777" w:rsidR="00334B2F" w:rsidRPr="00064ADD" w:rsidRDefault="00334B2F" w:rsidP="00334B2F">
      <w:pPr>
        <w:pStyle w:val="BodyTextIndent"/>
        <w:jc w:val="right"/>
        <w:rPr>
          <w:rFonts w:ascii="GHEA Grapalat" w:hAnsi="GHEA Grapalat" w:cs="Sylfaen"/>
          <w:i w:val="0"/>
          <w:lang w:val="en-US"/>
        </w:rPr>
      </w:pPr>
    </w:p>
    <w:p w14:paraId="12ABC8B7" w14:textId="77777777" w:rsidR="00334B2F" w:rsidRPr="00064ADD" w:rsidRDefault="00334B2F" w:rsidP="00334B2F">
      <w:pPr>
        <w:pStyle w:val="BodyTextIndent"/>
        <w:jc w:val="right"/>
        <w:rPr>
          <w:rFonts w:ascii="GHEA Grapalat" w:hAnsi="GHEA Grapalat" w:cs="Sylfaen"/>
          <w:i w:val="0"/>
          <w:lang w:val="en-US"/>
        </w:rPr>
      </w:pPr>
    </w:p>
    <w:p w14:paraId="633FC2DC" w14:textId="77777777" w:rsidR="00334B2F" w:rsidRPr="00064ADD" w:rsidRDefault="00334B2F" w:rsidP="00334B2F">
      <w:pPr>
        <w:pStyle w:val="BodyTextIndent"/>
        <w:jc w:val="right"/>
        <w:rPr>
          <w:rFonts w:ascii="GHEA Grapalat" w:hAnsi="GHEA Grapalat" w:cs="Sylfaen"/>
          <w:i w:val="0"/>
          <w:lang w:val="en-US"/>
        </w:rPr>
      </w:pPr>
    </w:p>
    <w:p w14:paraId="20235C79" w14:textId="77777777" w:rsidR="00334B2F" w:rsidRPr="00064ADD" w:rsidRDefault="00334B2F" w:rsidP="00334B2F">
      <w:pPr>
        <w:pStyle w:val="BodyTextIndent"/>
        <w:jc w:val="right"/>
        <w:rPr>
          <w:rFonts w:ascii="GHEA Grapalat" w:hAnsi="GHEA Grapalat" w:cs="Sylfaen"/>
          <w:i w:val="0"/>
          <w:lang w:val="en-US"/>
        </w:rPr>
      </w:pPr>
    </w:p>
    <w:p w14:paraId="079F4CAD" w14:textId="77777777" w:rsidR="00764040" w:rsidRPr="00064ADD" w:rsidRDefault="00764040" w:rsidP="00764040">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 xml:space="preserve"> </w:t>
      </w:r>
    </w:p>
    <w:p w14:paraId="4F8FF7F0" w14:textId="34A2517E" w:rsidR="00F82F30" w:rsidRDefault="003B3690" w:rsidP="0094516E">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r>
    </w:p>
    <w:p w14:paraId="3C47F0F0" w14:textId="58946267" w:rsidR="003B3690" w:rsidRPr="00064ADD" w:rsidRDefault="00071D1C" w:rsidP="00EF3662">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lastRenderedPageBreak/>
        <w:t xml:space="preserve">Հավելված </w:t>
      </w:r>
      <w:r w:rsidR="00764040" w:rsidRPr="00064ADD">
        <w:rPr>
          <w:rFonts w:ascii="GHEA Grapalat" w:hAnsi="GHEA Grapalat" w:cs="Sylfaen"/>
          <w:b/>
          <w:lang w:val="hy-AM"/>
        </w:rPr>
        <w:t>6</w:t>
      </w:r>
    </w:p>
    <w:p w14:paraId="2EF2EE85" w14:textId="1CB104E7" w:rsidR="00071D1C" w:rsidRPr="00064ADD" w:rsidRDefault="0071327B" w:rsidP="00EF3662">
      <w:pPr>
        <w:pStyle w:val="BodyTextIndent3"/>
        <w:spacing w:line="240" w:lineRule="auto"/>
        <w:jc w:val="right"/>
        <w:rPr>
          <w:rFonts w:ascii="GHEA Grapalat" w:hAnsi="GHEA Grapalat" w:cs="Sylfaen"/>
          <w:b/>
          <w:lang w:val="hy-AM"/>
        </w:rPr>
      </w:pPr>
      <w:r>
        <w:rPr>
          <w:rFonts w:ascii="GHEA Grapalat" w:hAnsi="GHEA Grapalat" w:cs="Sylfaen"/>
          <w:b/>
          <w:color w:val="FF0000"/>
          <w:lang w:val="hy-AM"/>
        </w:rPr>
        <w:t>ԱՄՄՀԼԿՀՈԱԿ-ՀԲՄԾՁԲ-23/6</w:t>
      </w:r>
      <w:r w:rsidR="00071D1C" w:rsidRPr="00426991">
        <w:rPr>
          <w:rFonts w:ascii="GHEA Grapalat" w:hAnsi="GHEA Grapalat" w:cs="Sylfaen"/>
          <w:b/>
          <w:color w:val="FF0000"/>
          <w:lang w:val="hy-AM"/>
        </w:rPr>
        <w:t xml:space="preserve"> </w:t>
      </w:r>
      <w:r w:rsidR="00071D1C" w:rsidRPr="00064ADD">
        <w:rPr>
          <w:rFonts w:ascii="GHEA Grapalat" w:hAnsi="GHEA Grapalat" w:cs="Sylfaen"/>
          <w:b/>
          <w:lang w:val="hy-AM"/>
        </w:rPr>
        <w:t>ծածկագրով</w:t>
      </w:r>
    </w:p>
    <w:p w14:paraId="38B53B29" w14:textId="2F406430" w:rsidR="00071D1C" w:rsidRPr="00064ADD" w:rsidRDefault="00C77138"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ՀՐԱՏԱՊ ԲԱՑ ՄՐՑՈՒՅԹ</w:t>
      </w:r>
      <w:r w:rsidR="00071D1C" w:rsidRPr="00064ADD">
        <w:rPr>
          <w:rFonts w:ascii="GHEA Grapalat" w:hAnsi="GHEA Grapalat" w:cs="Sylfaen"/>
          <w:b/>
          <w:lang w:val="hy-AM"/>
        </w:rPr>
        <w:t>ի հրավերի</w:t>
      </w:r>
    </w:p>
    <w:p w14:paraId="1BAB5B61" w14:textId="77777777" w:rsidR="007678FA" w:rsidRPr="00064ADD" w:rsidRDefault="007678FA" w:rsidP="00F02279">
      <w:pPr>
        <w:ind w:left="-142" w:firstLine="142"/>
        <w:jc w:val="center"/>
        <w:rPr>
          <w:rFonts w:ascii="GHEA Grapalat" w:hAnsi="GHEA Grapalat" w:cs="Sylfaen"/>
          <w:b/>
          <w:lang w:val="hy-AM"/>
        </w:rPr>
      </w:pPr>
    </w:p>
    <w:p w14:paraId="17DD56A8" w14:textId="7861ACFA" w:rsidR="007678FA" w:rsidRPr="00064ADD" w:rsidRDefault="007678FA" w:rsidP="007678FA">
      <w:pPr>
        <w:ind w:left="-142" w:firstLine="142"/>
        <w:jc w:val="center"/>
        <w:rPr>
          <w:rFonts w:ascii="GHEA Grapalat" w:hAnsi="GHEA Grapalat"/>
          <w:b/>
          <w:lang w:val="hy-AM"/>
        </w:rPr>
      </w:pPr>
      <w:r w:rsidRPr="00064ADD">
        <w:rPr>
          <w:rFonts w:ascii="GHEA Grapalat" w:hAnsi="GHEA Grapalat" w:cs="Sylfaen"/>
          <w:b/>
          <w:lang w:val="hy-AM"/>
        </w:rPr>
        <w:t>ՊԵՏՈՒԹՅԱՆ</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sidR="00426991" w:rsidRPr="00E67410">
        <w:rPr>
          <w:rFonts w:ascii="GHEA Grapalat" w:hAnsi="GHEA Grapalat" w:cs="Sylfaen"/>
          <w:b/>
          <w:lang w:val="hy-AM"/>
        </w:rPr>
        <w:t>ԾԱՌԱՅՈՒԹՅԱՆ</w:t>
      </w:r>
      <w:r w:rsidRPr="00064ADD">
        <w:rPr>
          <w:rFonts w:ascii="GHEA Grapalat" w:hAnsi="GHEA Grapalat" w:cs="Sylfaen"/>
          <w:b/>
          <w:lang w:val="hy-AM"/>
        </w:rPr>
        <w:t xml:space="preserve">  ՄԱՏՈՒՑՄԱՆ</w:t>
      </w:r>
    </w:p>
    <w:p w14:paraId="21522A46" w14:textId="77777777" w:rsidR="007678FA" w:rsidRPr="00064ADD" w:rsidRDefault="007678FA" w:rsidP="007678FA">
      <w:pPr>
        <w:ind w:left="-142" w:firstLine="142"/>
        <w:jc w:val="center"/>
        <w:rPr>
          <w:rFonts w:ascii="GHEA Grapalat" w:hAnsi="GHEA Grapalat" w:cs="Times Armenian"/>
          <w:b/>
          <w:lang w:val="hy-AM"/>
        </w:rPr>
      </w:pP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14:paraId="682C7E98" w14:textId="45453B0F" w:rsidR="007678FA" w:rsidRPr="00E67410"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p>
    <w:p w14:paraId="0E016BC8"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Pr="00064ADD">
        <w:rPr>
          <w:rFonts w:ascii="GHEA Grapalat" w:hAnsi="GHEA Grapalat" w:cs="Sylfaen"/>
          <w:sz w:val="20"/>
          <w:u w:val="single"/>
          <w:lang w:val="hy-AM"/>
        </w:rPr>
        <w:t xml:space="preserve">           </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14:paraId="679093F9"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p>
    <w:p w14:paraId="308999C4" w14:textId="4B353703" w:rsidR="007678FA" w:rsidRPr="00064ADD" w:rsidRDefault="00905571" w:rsidP="007678FA">
      <w:pPr>
        <w:ind w:firstLine="720"/>
        <w:jc w:val="both"/>
        <w:rPr>
          <w:rFonts w:ascii="GHEA Grapalat" w:hAnsi="GHEA Grapalat"/>
          <w:sz w:val="20"/>
          <w:lang w:val="hy-AM"/>
        </w:rPr>
      </w:pPr>
      <w:r>
        <w:rPr>
          <w:rFonts w:ascii="GHEA Grapalat" w:hAnsi="GHEA Grapalat"/>
          <w:iCs/>
          <w:color w:val="FF0000"/>
          <w:lang w:val="af-ZA"/>
        </w:rPr>
        <w:t xml:space="preserve"> «Մեծամոր համայնքի լուսավորություն և կանաչապատում» ՀՈԱԿ</w:t>
      </w:r>
      <w:r w:rsidR="00426991" w:rsidRPr="00A71D81">
        <w:rPr>
          <w:rFonts w:ascii="GHEA Grapalat" w:hAnsi="GHEA Grapalat"/>
          <w:sz w:val="20"/>
          <w:lang w:val="hy-AM"/>
        </w:rPr>
        <w:t xml:space="preserve">-ը ի դեմս </w:t>
      </w:r>
      <w:r>
        <w:rPr>
          <w:rFonts w:ascii="GHEA Grapalat" w:hAnsi="GHEA Grapalat"/>
          <w:iCs/>
          <w:color w:val="FF0000"/>
          <w:lang w:val="af-ZA"/>
        </w:rPr>
        <w:t>պ/կ</w:t>
      </w:r>
      <w:r w:rsidR="008B3820">
        <w:rPr>
          <w:rFonts w:ascii="GHEA Grapalat" w:hAnsi="GHEA Grapalat"/>
          <w:iCs/>
          <w:color w:val="FF0000"/>
          <w:lang w:val="af-ZA"/>
        </w:rPr>
        <w:t xml:space="preserve"> </w:t>
      </w:r>
      <w:r>
        <w:rPr>
          <w:rFonts w:ascii="GHEA Grapalat" w:hAnsi="GHEA Grapalat"/>
          <w:color w:val="00B0F0"/>
          <w:sz w:val="20"/>
          <w:lang w:val="af-ZA"/>
        </w:rPr>
        <w:t>Էդվարդ Գալստյան</w:t>
      </w:r>
      <w:r w:rsidR="00426991" w:rsidRPr="00A71D81">
        <w:rPr>
          <w:rFonts w:ascii="GHEA Grapalat" w:hAnsi="GHEA Grapalat"/>
          <w:sz w:val="20"/>
          <w:lang w:val="hy-AM"/>
        </w:rPr>
        <w:t>-ի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որը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գործում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Պատվիրատու</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և</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ն</w:t>
      </w:r>
      <w:r w:rsidR="007678FA" w:rsidRPr="00064ADD">
        <w:rPr>
          <w:rFonts w:ascii="GHEA Grapalat" w:hAnsi="GHEA Grapalat" w:cs="Times Armenian"/>
          <w:sz w:val="20"/>
          <w:lang w:val="hy-AM"/>
        </w:rPr>
        <w:t>,</w:t>
      </w:r>
      <w:r w:rsidR="007678FA" w:rsidRPr="00064ADD">
        <w:rPr>
          <w:rFonts w:ascii="GHEA Grapalat" w:hAnsi="GHEA Grapalat"/>
          <w:sz w:val="20"/>
          <w:lang w:val="hy-AM"/>
        </w:rPr>
        <w:t xml:space="preserve"> </w:t>
      </w:r>
      <w:r w:rsidR="007678FA" w:rsidRPr="00064ADD">
        <w:rPr>
          <w:rFonts w:ascii="GHEA Grapalat" w:hAnsi="GHEA Grapalat" w:cs="Sylfaen"/>
          <w:sz w:val="20"/>
          <w:lang w:val="hy-AM"/>
        </w:rPr>
        <w:t>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դեմս</w:t>
      </w:r>
      <w:r w:rsidR="007678FA" w:rsidRPr="00064ADD">
        <w:rPr>
          <w:rFonts w:ascii="GHEA Grapalat" w:hAnsi="GHEA Grapalat" w:cs="Times Armenian"/>
          <w:sz w:val="20"/>
          <w:lang w:val="hy-AM"/>
        </w:rPr>
        <w:t xml:space="preserve"> </w:t>
      </w:r>
      <w:r w:rsidR="007678FA" w:rsidRPr="002C7E7F">
        <w:rPr>
          <w:rFonts w:ascii="GHEA Grapalat" w:hAnsi="GHEA Grapalat" w:cs="Sylfaen"/>
          <w:color w:val="FF0000"/>
          <w:sz w:val="20"/>
          <w:lang w:val="hy-AM"/>
        </w:rPr>
        <w:t>տնօրեն</w:t>
      </w:r>
      <w:r w:rsidR="007678FA" w:rsidRPr="002C7E7F">
        <w:rPr>
          <w:rFonts w:ascii="GHEA Grapalat" w:hAnsi="GHEA Grapalat" w:cs="Times Armenian"/>
          <w:color w:val="FF0000"/>
          <w:sz w:val="20"/>
          <w:lang w:val="hy-AM"/>
        </w:rPr>
        <w:t xml:space="preserve"> </w:t>
      </w:r>
      <w:r w:rsidR="007678FA" w:rsidRPr="00064ADD">
        <w:rPr>
          <w:rFonts w:ascii="GHEA Grapalat" w:hAnsi="GHEA Grapalat" w:cs="Times Armenian"/>
          <w:sz w:val="20"/>
          <w:lang w:val="hy-AM"/>
        </w:rPr>
        <w:t>------------------------</w:t>
      </w:r>
      <w:r w:rsidR="007678FA" w:rsidRPr="00064ADD">
        <w:rPr>
          <w:rFonts w:ascii="GHEA Grapalat" w:hAnsi="GHEA Grapalat" w:cs="Sylfaen"/>
          <w:sz w:val="20"/>
          <w:lang w:val="hy-AM"/>
        </w:rPr>
        <w:t>ի, որը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գործում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Կատարող</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մյուս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կնքեցին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սույն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պայմանագիրը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հետևյալի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մասին</w:t>
      </w:r>
      <w:r w:rsidR="007678FA" w:rsidRPr="00064ADD">
        <w:rPr>
          <w:rFonts w:ascii="GHEA Grapalat" w:hAnsi="GHEA Grapalat" w:cs="Times Armenian"/>
          <w:sz w:val="20"/>
          <w:lang w:val="hy-AM"/>
        </w:rPr>
        <w:t>։</w:t>
      </w:r>
    </w:p>
    <w:p w14:paraId="29DCB3AB" w14:textId="77777777" w:rsidR="007678FA" w:rsidRPr="00064ADD" w:rsidRDefault="007678FA" w:rsidP="007678FA">
      <w:pPr>
        <w:jc w:val="both"/>
        <w:rPr>
          <w:rFonts w:ascii="GHEA Grapalat" w:hAnsi="GHEA Grapalat"/>
          <w:i/>
          <w:sz w:val="20"/>
          <w:lang w:val="hy-AM" w:eastAsia="zh-CN"/>
        </w:rPr>
      </w:pPr>
    </w:p>
    <w:p w14:paraId="12E57B32"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14:paraId="08B3D900" w14:textId="1E704A78"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1.1 Պատվիրատուն հանձնարարում է, իսկ Կատարողը ստանձնում է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14:paraId="76989270"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p>
    <w:p w14:paraId="5636D0CA" w14:textId="77777777" w:rsidR="007678FA" w:rsidRPr="00064ADD" w:rsidRDefault="007678FA" w:rsidP="007678FA">
      <w:pPr>
        <w:ind w:firstLine="720"/>
        <w:jc w:val="both"/>
        <w:rPr>
          <w:rFonts w:ascii="GHEA Grapalat" w:hAnsi="GHEA Grapalat" w:cs="Sylfaen"/>
          <w:sz w:val="20"/>
          <w:lang w:val="hy-AM"/>
        </w:rPr>
      </w:pPr>
    </w:p>
    <w:p w14:paraId="0FF4CA33"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14:paraId="3CFDC0D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14:paraId="6DDB1E44"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0A24F8B7"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14:paraId="47662812"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351C1F18" w14:textId="77777777"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12E1AC6B"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14:paraId="76A05065"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14:paraId="7F39367D"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14:paraId="13624E60"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14:paraId="3D657591"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785C1A75"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14:paraId="61A7324C"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14:paraId="6641748F"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14:paraId="78218D47" w14:textId="77777777" w:rsidR="007678FA" w:rsidRPr="00064ADD" w:rsidRDefault="007678FA" w:rsidP="007678FA">
      <w:pPr>
        <w:ind w:firstLine="720"/>
        <w:jc w:val="both"/>
        <w:rPr>
          <w:rFonts w:ascii="GHEA Grapalat" w:hAnsi="GHEA Grapalat"/>
          <w:sz w:val="20"/>
          <w:lang w:val="hy-AM"/>
        </w:rPr>
      </w:pPr>
    </w:p>
    <w:p w14:paraId="3A35DC3F"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14:paraId="1A9C3A66"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 մատուցումը` ղեկավարվելով գործող օրենսդրությամբ։</w:t>
      </w:r>
    </w:p>
    <w:p w14:paraId="76790B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1CBC4E41"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0CCE8126" w14:textId="77777777" w:rsidR="002A555B" w:rsidRPr="00064ADD" w:rsidRDefault="002A555B" w:rsidP="007678FA">
      <w:pPr>
        <w:ind w:firstLine="720"/>
        <w:jc w:val="both"/>
        <w:rPr>
          <w:rFonts w:ascii="GHEA Grapalat" w:hAnsi="GHEA Grapalat"/>
          <w:sz w:val="20"/>
          <w:lang w:val="hy-AM"/>
        </w:rPr>
      </w:pPr>
    </w:p>
    <w:p w14:paraId="34AC6FDE"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lastRenderedPageBreak/>
        <w:t>3. ԾԱՌԱՅՈՒԹՅԱՆ ՀԱՆՁՆՄԱՆ ԵՎ ԸՆԴՈՒՆՄԱՆ ԿԱՐԳԸ</w:t>
      </w:r>
    </w:p>
    <w:p w14:paraId="564C77DB"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 xml:space="preserve">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14:paraId="4E9EEF17" w14:textId="1DD13F04"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8B3820" w:rsidRPr="008B3820">
        <w:rPr>
          <w:rFonts w:ascii="GHEA Grapalat" w:hAnsi="GHEA Grapalat" w:cs="Sylfaen"/>
          <w:color w:val="FF0000"/>
          <w:sz w:val="20"/>
          <w:szCs w:val="20"/>
          <w:lang w:val="hy-AM"/>
        </w:rPr>
        <w:t>2</w:t>
      </w:r>
      <w:r w:rsidRPr="008B3820">
        <w:rPr>
          <w:rFonts w:ascii="GHEA Grapalat" w:hAnsi="GHEA Grapalat" w:cs="Sylfaen"/>
          <w:color w:val="FF0000"/>
          <w:sz w:val="20"/>
          <w:lang w:val="hy-AM"/>
        </w:rPr>
        <w:t xml:space="preserve"> օրինակ</w:t>
      </w:r>
      <w:r w:rsidRPr="008B3820">
        <w:rPr>
          <w:rFonts w:ascii="GHEA Grapalat" w:hAnsi="GHEA Grapalat" w:cs="Sylfaen"/>
          <w:color w:val="FF0000"/>
          <w:sz w:val="20"/>
          <w:szCs w:val="20"/>
          <w:lang w:val="hy-AM"/>
        </w:rPr>
        <w:t xml:space="preserve"> </w:t>
      </w:r>
      <w:r w:rsidRPr="00064ADD">
        <w:rPr>
          <w:rFonts w:ascii="GHEA Grapalat" w:hAnsi="GHEA Grapalat" w:cs="Sylfaen"/>
          <w:sz w:val="20"/>
          <w:szCs w:val="20"/>
          <w:lang w:val="hy-AM"/>
        </w:rPr>
        <w:t xml:space="preserve">(հավելված N 3): </w:t>
      </w:r>
    </w:p>
    <w:p w14:paraId="424719BA"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3CB2BC47"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2FEDC31D"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4F6308C6" w14:textId="643578BD"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օրվան հաջորդող աշխատանքային օրվանից հաշված</w:t>
      </w:r>
      <w:r w:rsidR="008B3820" w:rsidRPr="008B3820">
        <w:rPr>
          <w:rFonts w:ascii="GHEA Grapalat" w:hAnsi="GHEA Grapalat" w:cs="Sylfaen"/>
          <w:sz w:val="20"/>
          <w:szCs w:val="20"/>
          <w:lang w:val="hy-AM"/>
        </w:rPr>
        <w:t xml:space="preserve"> </w:t>
      </w:r>
      <w:r w:rsidR="00905571">
        <w:rPr>
          <w:rFonts w:ascii="GHEA Grapalat" w:hAnsi="GHEA Grapalat"/>
          <w:color w:val="00B0F0"/>
          <w:sz w:val="20"/>
          <w:szCs w:val="20"/>
          <w:lang w:val="hy-AM"/>
        </w:rPr>
        <w:t>10</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25547A95"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64ADD">
        <w:rPr>
          <w:rFonts w:ascii="GHEA Grapalat" w:hAnsi="GHEA Grapalat" w:cs="Sylfaen"/>
          <w:sz w:val="20"/>
          <w:lang w:val="hy-AM"/>
        </w:rPr>
        <w:softHyphen/>
        <w:t xml:space="preserve">գրությունը: </w:t>
      </w:r>
    </w:p>
    <w:p w14:paraId="34EF7A20" w14:textId="77777777" w:rsidR="007678FA" w:rsidRPr="00064ADD" w:rsidRDefault="007678FA" w:rsidP="007678FA">
      <w:pPr>
        <w:ind w:firstLine="720"/>
        <w:jc w:val="both"/>
        <w:rPr>
          <w:rFonts w:ascii="GHEA Grapalat" w:hAnsi="GHEA Grapalat" w:cs="Sylfaen"/>
          <w:b/>
          <w:sz w:val="20"/>
          <w:lang w:val="hy-AM"/>
        </w:rPr>
      </w:pPr>
    </w:p>
    <w:p w14:paraId="622CE8DA"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14:paraId="6FEDDB1E"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F846BD" w:rsidRPr="00064ADD">
        <w:rPr>
          <w:rFonts w:ascii="GHEA Grapalat" w:hAnsi="GHEA Grapalat" w:cs="Sylfaen"/>
          <w:sz w:val="20"/>
          <w:vertAlign w:val="superscript"/>
          <w:lang w:val="hy-AM"/>
        </w:rPr>
        <w:t>17</w:t>
      </w:r>
      <w:r w:rsidRPr="00064ADD">
        <w:rPr>
          <w:rFonts w:ascii="GHEA Grapalat" w:hAnsi="GHEA Grapalat" w:cs="Sylfaen"/>
          <w:color w:val="FFFFFF"/>
          <w:sz w:val="20"/>
          <w:vertAlign w:val="superscript"/>
          <w:lang w:val="hy-AM"/>
        </w:rPr>
        <w:t>9</w:t>
      </w:r>
      <w:r w:rsidRPr="00064ADD">
        <w:rPr>
          <w:rStyle w:val="FootnoteReference"/>
          <w:rFonts w:ascii="GHEA Grapalat" w:hAnsi="GHEA Grapalat" w:cs="Sylfaen"/>
          <w:color w:val="FFFFFF"/>
          <w:sz w:val="20"/>
          <w:lang w:val="hy-AM"/>
        </w:rPr>
        <w:footnoteReference w:id="3"/>
      </w:r>
    </w:p>
    <w:p w14:paraId="12FC0BA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6A56F18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67424F32" w14:textId="64BAB36B"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w:t>
      </w:r>
      <w:r w:rsidR="00A81F60" w:rsidRPr="00A81F60">
        <w:rPr>
          <w:rFonts w:ascii="GHEA Grapalat" w:hAnsi="GHEA Grapalat"/>
          <w:sz w:val="20"/>
          <w:lang w:val="hy-AM"/>
        </w:rPr>
        <w:t>բայց ոչ ուշ, քան հանձման-ընդունման արձանագրությունների երկկողմ հաստատման տարվա դեկտեմբերի 30-ը</w:t>
      </w:r>
      <w:r w:rsidRPr="00064ADD">
        <w:rPr>
          <w:rFonts w:ascii="GHEA Grapalat" w:hAnsi="GHEA Grapalat"/>
          <w:sz w:val="20"/>
          <w:lang w:val="hy-AM"/>
        </w:rPr>
        <w:t xml:space="preserve">: </w:t>
      </w:r>
    </w:p>
    <w:p w14:paraId="6CD571A0" w14:textId="438709ED" w:rsidR="00A81F60" w:rsidRPr="00A81F60" w:rsidRDefault="0094516E" w:rsidP="00A81F60">
      <w:pPr>
        <w:ind w:firstLine="709"/>
        <w:jc w:val="both"/>
        <w:rPr>
          <w:rFonts w:ascii="GHEA Grapalat" w:hAnsi="GHEA Grapalat"/>
          <w:sz w:val="20"/>
          <w:lang w:val="hy-AM"/>
        </w:rPr>
      </w:pPr>
      <w:r w:rsidRPr="0094516E">
        <w:rPr>
          <w:rFonts w:ascii="GHEA Grapalat" w:hAnsi="GHEA Grapalat"/>
          <w:sz w:val="20"/>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00A81F60" w:rsidRPr="00A81F60">
        <w:rPr>
          <w:rFonts w:ascii="GHEA Grapalat" w:hAnsi="GHEA Grapalat"/>
          <w:sz w:val="20"/>
          <w:lang w:val="hy-AM"/>
        </w:rPr>
        <w:t>:</w:t>
      </w:r>
    </w:p>
    <w:p w14:paraId="4DB19ACF" w14:textId="77777777" w:rsidR="00DE59C0" w:rsidRPr="00064ADD" w:rsidRDefault="00DE59C0" w:rsidP="00DE59C0">
      <w:pPr>
        <w:tabs>
          <w:tab w:val="left" w:pos="1276"/>
        </w:tabs>
        <w:ind w:firstLine="720"/>
        <w:jc w:val="both"/>
        <w:rPr>
          <w:rFonts w:ascii="GHEA Grapalat" w:hAnsi="GHEA Grapalat" w:cs="Sylfaen"/>
          <w:sz w:val="20"/>
          <w:lang w:val="hy-AM"/>
        </w:rPr>
      </w:pPr>
    </w:p>
    <w:p w14:paraId="5C5ECB5D"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14:paraId="3BAC8DF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65CFBA96" w14:textId="6CF5B24E"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F82F30" w:rsidRPr="00064ADD">
        <w:rPr>
          <w:rFonts w:ascii="GHEA Grapalat" w:hAnsi="GHEA Grapalat"/>
          <w:sz w:val="20"/>
          <w:lang w:val="hy-AM"/>
        </w:rPr>
        <w:t xml:space="preserve"> </w:t>
      </w:r>
      <w:r w:rsidRPr="00064ADD">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6D35F59D" w14:textId="14EE3784"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14:paraId="4A1C822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2BA8875" w14:textId="11D46D24"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lastRenderedPageBreak/>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0,05 (զրո ամբողջ հինգ հարյուրերորդական) տոկոսի չափով։</w:t>
      </w:r>
    </w:p>
    <w:p w14:paraId="0911CC5F"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0ADA0027"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պարտավորությունները լրիվ կատարելուց։</w:t>
      </w:r>
    </w:p>
    <w:p w14:paraId="68448F03" w14:textId="77777777" w:rsidR="007678FA" w:rsidRPr="00064ADD" w:rsidRDefault="007678FA" w:rsidP="007678FA">
      <w:pPr>
        <w:ind w:firstLine="720"/>
        <w:jc w:val="both"/>
        <w:rPr>
          <w:rFonts w:ascii="GHEA Grapalat" w:hAnsi="GHEA Grapalat" w:cs="Sylfaen"/>
          <w:sz w:val="20"/>
          <w:lang w:val="hy-AM"/>
        </w:rPr>
      </w:pPr>
    </w:p>
    <w:p w14:paraId="292F64CC"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14:paraId="1A3A9F82"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14:paraId="5605F6F2" w14:textId="77777777" w:rsidR="007678FA" w:rsidRPr="00064ADD" w:rsidRDefault="007678FA" w:rsidP="007678FA">
      <w:pPr>
        <w:ind w:firstLine="720"/>
        <w:jc w:val="both"/>
        <w:rPr>
          <w:rFonts w:ascii="GHEA Grapalat" w:hAnsi="GHEA Grapalat" w:cs="Sylfaen"/>
          <w:sz w:val="20"/>
          <w:lang w:val="hy-AM"/>
        </w:rPr>
      </w:pPr>
    </w:p>
    <w:p w14:paraId="3DDF8F03"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14:paraId="447E2B8C"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7FE8F27A"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7.2 Պ</w:t>
      </w:r>
      <w:r w:rsidRPr="00064ADD">
        <w:rPr>
          <w:rFonts w:ascii="GHEA Grapalat" w:hAnsi="GHEA Grapalat" w:cs="Sylfaen"/>
          <w:sz w:val="20"/>
          <w:lang w:val="hy-AM"/>
        </w:rPr>
        <w:t>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վճարային</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չի</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հակընդդեմ</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հաշվանցով</w:t>
      </w:r>
      <w:r w:rsidRPr="00064ADD">
        <w:rPr>
          <w:rFonts w:ascii="GHEA Grapalat" w:hAnsi="GHEA Grapalat" w:cs="Times Armenian"/>
          <w:sz w:val="20"/>
          <w:lang w:val="hy-AM"/>
        </w:rPr>
        <w:t xml:space="preserve">, </w:t>
      </w:r>
      <w:r w:rsidRPr="00064ADD">
        <w:rPr>
          <w:rFonts w:ascii="GHEA Grapalat" w:hAnsi="GHEA Grapalat" w:cs="Sylfaen"/>
          <w:sz w:val="20"/>
          <w:lang w:val="hy-AM"/>
        </w:rPr>
        <w:t>առանց</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գրավոր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կնիքով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հաստատված</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cs="Times Armenian"/>
          <w:sz w:val="20"/>
          <w:lang w:val="hy-AM"/>
        </w:rPr>
        <w:t xml:space="preserve"> </w:t>
      </w:r>
      <w:r w:rsidRPr="00064ADD">
        <w:rPr>
          <w:rFonts w:ascii="GHEA Grapalat" w:hAnsi="GHEA Grapalat" w:cs="Sylfaen"/>
          <w:sz w:val="20"/>
          <w:lang w:val="hy-AM"/>
        </w:rPr>
        <w:t>չի</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փոխանցվել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այլ</w:t>
      </w:r>
      <w:r w:rsidRPr="00064ADD">
        <w:rPr>
          <w:rFonts w:ascii="GHEA Grapalat" w:hAnsi="GHEA Grapalat" w:cs="Times Armenian"/>
          <w:sz w:val="20"/>
          <w:lang w:val="hy-AM"/>
        </w:rPr>
        <w:t xml:space="preserve"> </w:t>
      </w:r>
      <w:r w:rsidRPr="00064ADD">
        <w:rPr>
          <w:rFonts w:ascii="GHEA Grapalat" w:hAnsi="GHEA Grapalat" w:cs="Sylfaen"/>
          <w:sz w:val="20"/>
          <w:lang w:val="hy-AM"/>
        </w:rPr>
        <w:t>անձի</w:t>
      </w:r>
      <w:r w:rsidRPr="00064ADD">
        <w:rPr>
          <w:rFonts w:ascii="GHEA Grapalat" w:hAnsi="GHEA Grapalat" w:cs="Times Armenian"/>
          <w:sz w:val="20"/>
          <w:lang w:val="hy-AM"/>
        </w:rPr>
        <w:t xml:space="preserve">, </w:t>
      </w:r>
      <w:r w:rsidRPr="00064ADD">
        <w:rPr>
          <w:rFonts w:ascii="GHEA Grapalat" w:hAnsi="GHEA Grapalat" w:cs="Sylfaen"/>
          <w:sz w:val="20"/>
          <w:lang w:val="hy-AM"/>
        </w:rPr>
        <w:t>առանց</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պարտապան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w:t>
      </w:r>
      <w:r w:rsidRPr="00064ADD">
        <w:rPr>
          <w:rFonts w:ascii="GHEA Grapalat" w:hAnsi="GHEA Grapalat" w:cs="Times Armenian"/>
          <w:sz w:val="20"/>
          <w:lang w:val="hy-AM"/>
        </w:rPr>
        <w:t xml:space="preserve"> </w:t>
      </w:r>
      <w:r w:rsidRPr="00064ADD">
        <w:rPr>
          <w:rFonts w:ascii="GHEA Grapalat" w:hAnsi="GHEA Grapalat" w:cs="Sylfaen"/>
          <w:sz w:val="20"/>
          <w:lang w:val="hy-AM"/>
        </w:rPr>
        <w:t>գրավոր</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համաձայնության</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26AB341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10FA6DA4" w14:textId="77777777"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724CD5C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14:paraId="08B27C7B" w14:textId="77777777"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14:paraId="425E22EC" w14:textId="77777777"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306E7FF7" w14:textId="77777777"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14:paraId="1A300478"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3F282BFD"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6F71CF" w:rsidRPr="00064ADD">
        <w:rPr>
          <w:rFonts w:ascii="GHEA Grapalat" w:hAnsi="GHEA Grapalat"/>
          <w:sz w:val="20"/>
          <w:vertAlign w:val="superscript"/>
          <w:lang w:val="pt-BR"/>
        </w:rPr>
        <w:t>2</w:t>
      </w:r>
      <w:r w:rsidR="00F531EF" w:rsidRPr="00064ADD">
        <w:rPr>
          <w:rFonts w:ascii="GHEA Grapalat" w:hAnsi="GHEA Grapalat"/>
          <w:sz w:val="20"/>
          <w:vertAlign w:val="superscript"/>
          <w:lang w:val="pt-BR"/>
        </w:rPr>
        <w:t>2</w:t>
      </w:r>
    </w:p>
    <w:p w14:paraId="032C4BD3"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w:t>
      </w:r>
      <w:r w:rsidRPr="00064ADD">
        <w:rPr>
          <w:rFonts w:ascii="GHEA Grapalat" w:hAnsi="GHEA Grapalat"/>
          <w:sz w:val="20"/>
          <w:lang w:val="pt-BR"/>
        </w:rPr>
        <w:lastRenderedPageBreak/>
        <w:t>միակողմանիորեն լուծվում է և կոնսորցիումի անդամների նկատմամբ կիրառվում են պայմանագրով նախատեսված պատասխանատվության միջոցները:</w:t>
      </w:r>
      <w:r w:rsidR="008E7F2E" w:rsidRPr="00064ADD">
        <w:rPr>
          <w:rFonts w:ascii="GHEA Grapalat" w:hAnsi="GHEA Grapalat"/>
          <w:sz w:val="20"/>
          <w:vertAlign w:val="superscript"/>
          <w:lang w:val="pt-BR"/>
        </w:rPr>
        <w:t>2</w:t>
      </w:r>
      <w:r w:rsidR="00F531EF" w:rsidRPr="00064ADD">
        <w:rPr>
          <w:rFonts w:ascii="GHEA Grapalat" w:hAnsi="GHEA Grapalat"/>
          <w:sz w:val="20"/>
          <w:vertAlign w:val="superscript"/>
          <w:lang w:val="pt-BR"/>
        </w:rPr>
        <w:t>3</w:t>
      </w:r>
      <w:r w:rsidRPr="00064ADD">
        <w:rPr>
          <w:rStyle w:val="FootnoteReference"/>
          <w:rFonts w:ascii="GHEA Grapalat" w:hAnsi="GHEA Grapalat"/>
          <w:color w:val="FFFFFF"/>
          <w:sz w:val="20"/>
          <w:lang w:val="pt-BR"/>
        </w:rPr>
        <w:footnoteReference w:id="4"/>
      </w:r>
    </w:p>
    <w:p w14:paraId="556598FF"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7.8 Ծառայության</w:t>
      </w:r>
      <w:r w:rsidRPr="00064ADD">
        <w:rPr>
          <w:rFonts w:ascii="GHEA Grapalat" w:hAnsi="GHEA Grapalat" w:cs="Times Armenian"/>
          <w:sz w:val="20"/>
          <w:lang w:val="hy-AM"/>
        </w:rPr>
        <w:t xml:space="preserve"> </w:t>
      </w:r>
      <w:proofErr w:type="spellStart"/>
      <w:r w:rsidRPr="00064ADD">
        <w:rPr>
          <w:rFonts w:ascii="GHEA Grapalat" w:hAnsi="GHEA Grapalat" w:cs="Times Armenian"/>
          <w:sz w:val="20"/>
        </w:rPr>
        <w:t>մատուց</w:t>
      </w:r>
      <w:proofErr w:type="spellEnd"/>
      <w:r w:rsidRPr="00064ADD">
        <w:rPr>
          <w:rFonts w:ascii="GHEA Grapalat" w:hAnsi="GHEA Grapalat" w:cs="Sylfaen"/>
          <w:sz w:val="20"/>
          <w:lang w:val="hy-AM"/>
        </w:rPr>
        <w:t>ման</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ժամկետը</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երկարաձգվել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մինչև</w:t>
      </w:r>
      <w:r w:rsidRPr="00064ADD">
        <w:rPr>
          <w:rFonts w:ascii="GHEA Grapalat" w:hAnsi="GHEA Grapalat" w:cs="Times Armenian"/>
          <w:sz w:val="20"/>
          <w:lang w:val="hy-AM"/>
        </w:rPr>
        <w:t xml:space="preserve"> պայմանագրով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ժամկետը</w:t>
      </w:r>
      <w:r w:rsidRPr="00064ADD">
        <w:rPr>
          <w:rFonts w:ascii="GHEA Grapalat" w:hAnsi="GHEA Grapalat" w:cs="Times Armenian"/>
          <w:sz w:val="20"/>
          <w:lang w:val="hy-AM"/>
        </w:rPr>
        <w:t xml:space="preserve"> </w:t>
      </w:r>
      <w:r w:rsidRPr="00064ADD">
        <w:rPr>
          <w:rFonts w:ascii="GHEA Grapalat" w:hAnsi="GHEA Grapalat" w:cs="Sylfaen"/>
          <w:sz w:val="20"/>
          <w:lang w:val="hy-AM"/>
        </w:rPr>
        <w:t>լրանալը</w:t>
      </w:r>
      <w:r w:rsidRPr="00064ADD">
        <w:rPr>
          <w:rFonts w:ascii="GHEA Grapalat" w:hAnsi="GHEA Grapalat" w:cs="Sylfaen"/>
          <w:sz w:val="20"/>
          <w:lang w:val="pt-BR"/>
        </w:rPr>
        <w:t>`</w:t>
      </w:r>
      <w:r w:rsidRPr="00064ADD">
        <w:rPr>
          <w:rFonts w:ascii="GHEA Grapalat" w:hAnsi="GHEA Grapalat" w:cs="Times Armenian"/>
          <w:sz w:val="20"/>
          <w:lang w:val="hy-AM"/>
        </w:rPr>
        <w:t xml:space="preserve"> </w:t>
      </w:r>
      <w:proofErr w:type="spellStart"/>
      <w:r w:rsidRPr="00064ADD">
        <w:rPr>
          <w:rFonts w:ascii="GHEA Grapalat" w:hAnsi="GHEA Grapalat" w:cs="Times Armenian"/>
          <w:sz w:val="20"/>
        </w:rPr>
        <w:t>Կատարող</w:t>
      </w:r>
      <w:r w:rsidRPr="00064ADD">
        <w:rPr>
          <w:rFonts w:ascii="GHEA Grapalat" w:hAnsi="GHEA Grapalat" w:cs="Sylfaen"/>
          <w:sz w:val="20"/>
        </w:rPr>
        <w:t>ի</w:t>
      </w:r>
      <w:proofErr w:type="spellEnd"/>
      <w:r w:rsidRPr="00064ADD">
        <w:rPr>
          <w:rFonts w:ascii="GHEA Grapalat" w:hAnsi="GHEA Grapalat" w:cs="Times Armenian"/>
          <w:sz w:val="20"/>
          <w:lang w:val="hy-AM"/>
        </w:rPr>
        <w:t xml:space="preserve"> </w:t>
      </w:r>
      <w:r w:rsidRPr="00064ADD">
        <w:rPr>
          <w:rFonts w:ascii="GHEA Grapalat" w:hAnsi="GHEA Grapalat" w:cs="Sylfaen"/>
          <w:sz w:val="20"/>
          <w:lang w:val="hy-AM"/>
        </w:rPr>
        <w:t>առաջարկության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առկայության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պայմանով</w:t>
      </w:r>
      <w:r w:rsidRPr="00064ADD">
        <w:rPr>
          <w:rFonts w:ascii="GHEA Grapalat" w:hAnsi="GHEA Grapalat" w:cs="Times Armenian"/>
          <w:sz w:val="20"/>
          <w:lang w:val="hy-AM"/>
        </w:rPr>
        <w:t xml:space="preserve">, </w:t>
      </w:r>
      <w:r w:rsidRPr="00064ADD">
        <w:rPr>
          <w:rFonts w:ascii="GHEA Grapalat" w:hAnsi="GHEA Grapalat" w:cs="Sylfaen"/>
          <w:sz w:val="20"/>
          <w:lang w:val="hy-AM"/>
        </w:rPr>
        <w:t>որ</w:t>
      </w:r>
      <w:r w:rsidRPr="00064ADD">
        <w:rPr>
          <w:rFonts w:ascii="GHEA Grapalat" w:hAnsi="GHEA Grapalat" w:cs="Sylfaen"/>
          <w:sz w:val="20"/>
          <w:lang w:val="pt-BR"/>
        </w:rPr>
        <w:t xml:space="preserve"> </w:t>
      </w:r>
      <w:r w:rsidRPr="00064ADD">
        <w:rPr>
          <w:rFonts w:ascii="GHEA Grapalat" w:hAnsi="GHEA Grapalat"/>
          <w:sz w:val="20"/>
          <w:lang w:val="hy-AM"/>
        </w:rPr>
        <w:t>Պատվիրատուի</w:t>
      </w:r>
      <w:r w:rsidRPr="00064ADD">
        <w:rPr>
          <w:rFonts w:ascii="GHEA Grapalat" w:hAnsi="GHEA Grapalat" w:cs="Times Armenian"/>
          <w:sz w:val="20"/>
          <w:lang w:val="hy-AM"/>
        </w:rPr>
        <w:t xml:space="preserve"> </w:t>
      </w:r>
      <w:r w:rsidRPr="00064ADD">
        <w:rPr>
          <w:rFonts w:ascii="GHEA Grapalat" w:hAnsi="GHEA Grapalat" w:cs="Sylfaen"/>
          <w:sz w:val="20"/>
          <w:lang w:val="hy-AM"/>
        </w:rPr>
        <w:t>մոտ</w:t>
      </w:r>
      <w:r w:rsidRPr="00064ADD">
        <w:rPr>
          <w:rFonts w:ascii="GHEA Grapalat" w:hAnsi="GHEA Grapalat" w:cs="Times Armenian"/>
          <w:sz w:val="20"/>
          <w:lang w:val="hy-AM"/>
        </w:rPr>
        <w:t xml:space="preserve"> </w:t>
      </w:r>
      <w:r w:rsidRPr="00064ADD">
        <w:rPr>
          <w:rFonts w:ascii="GHEA Grapalat" w:hAnsi="GHEA Grapalat" w:cs="Sylfaen"/>
          <w:sz w:val="20"/>
          <w:lang w:val="hy-AM"/>
        </w:rPr>
        <w:t>չի</w:t>
      </w:r>
      <w:r w:rsidRPr="00064ADD">
        <w:rPr>
          <w:rFonts w:ascii="GHEA Grapalat" w:hAnsi="GHEA Grapalat" w:cs="Times Armenian"/>
          <w:sz w:val="20"/>
          <w:lang w:val="hy-AM"/>
        </w:rPr>
        <w:t xml:space="preserve"> </w:t>
      </w:r>
      <w:r w:rsidRPr="00064ADD">
        <w:rPr>
          <w:rFonts w:ascii="GHEA Grapalat" w:hAnsi="GHEA Grapalat" w:cs="Sylfaen"/>
          <w:sz w:val="20"/>
          <w:lang w:val="hy-AM"/>
        </w:rPr>
        <w:t>վերացել</w:t>
      </w:r>
      <w:r w:rsidRPr="00064ADD">
        <w:rPr>
          <w:rFonts w:ascii="GHEA Grapalat" w:hAnsi="GHEA Grapalat" w:cs="Times Armenian"/>
          <w:sz w:val="20"/>
          <w:lang w:val="hy-AM"/>
        </w:rPr>
        <w:t xml:space="preserve"> </w:t>
      </w:r>
      <w:proofErr w:type="spellStart"/>
      <w:r w:rsidRPr="00064ADD">
        <w:rPr>
          <w:rFonts w:ascii="GHEA Grapalat" w:hAnsi="GHEA Grapalat" w:cs="Times Armenian"/>
          <w:sz w:val="20"/>
        </w:rPr>
        <w:t>ծառայության</w:t>
      </w:r>
      <w:proofErr w:type="spellEnd"/>
      <w:r w:rsidRPr="00064ADD">
        <w:rPr>
          <w:rFonts w:ascii="GHEA Grapalat" w:hAnsi="GHEA Grapalat" w:cs="Times Armenian"/>
          <w:sz w:val="20"/>
          <w:lang w:val="hy-AM"/>
        </w:rPr>
        <w:t xml:space="preserve"> </w:t>
      </w:r>
      <w:r w:rsidRPr="00064ADD">
        <w:rPr>
          <w:rFonts w:ascii="GHEA Grapalat" w:hAnsi="GHEA Grapalat" w:cs="Sylfaen"/>
          <w:sz w:val="20"/>
          <w:lang w:val="hy-AM"/>
        </w:rPr>
        <w:t>օգտագործման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պահանջը</w:t>
      </w:r>
      <w:r w:rsidRPr="00064ADD">
        <w:rPr>
          <w:rFonts w:ascii="GHEA Grapalat" w:hAnsi="GHEA Grapalat" w:cs="Sylfaen"/>
          <w:sz w:val="20"/>
          <w:lang w:val="pt-BR"/>
        </w:rPr>
        <w:t xml:space="preserve">, </w:t>
      </w:r>
      <w:proofErr w:type="spellStart"/>
      <w:r w:rsidRPr="00064ADD">
        <w:rPr>
          <w:rFonts w:ascii="GHEA Grapalat" w:hAnsi="GHEA Grapalat" w:cs="Sylfaen"/>
          <w:sz w:val="20"/>
        </w:rPr>
        <w:t>իսկ</w:t>
      </w:r>
      <w:proofErr w:type="spellEnd"/>
      <w:r w:rsidRPr="00064ADD">
        <w:rPr>
          <w:rFonts w:ascii="GHEA Grapalat" w:hAnsi="GHEA Grapalat" w:cs="Sylfaen"/>
          <w:sz w:val="20"/>
          <w:lang w:val="pt-BR"/>
        </w:rPr>
        <w:t xml:space="preserve"> </w:t>
      </w:r>
      <w:proofErr w:type="spellStart"/>
      <w:r w:rsidRPr="00064ADD">
        <w:rPr>
          <w:rFonts w:ascii="GHEA Grapalat" w:hAnsi="GHEA Grapalat" w:cs="Sylfaen"/>
          <w:sz w:val="20"/>
        </w:rPr>
        <w:t>Կատարողի</w:t>
      </w:r>
      <w:proofErr w:type="spellEnd"/>
      <w:r w:rsidRPr="00064ADD">
        <w:rPr>
          <w:rFonts w:ascii="GHEA Grapalat" w:hAnsi="GHEA Grapalat" w:cs="Sylfaen"/>
          <w:sz w:val="20"/>
          <w:lang w:val="pt-BR"/>
        </w:rPr>
        <w:t xml:space="preserve"> </w:t>
      </w:r>
      <w:proofErr w:type="spellStart"/>
      <w:r w:rsidRPr="00064ADD">
        <w:rPr>
          <w:rFonts w:ascii="GHEA Grapalat" w:hAnsi="GHEA Grapalat" w:cs="Sylfaen"/>
          <w:sz w:val="20"/>
        </w:rPr>
        <w:t>առաջարկությունը</w:t>
      </w:r>
      <w:proofErr w:type="spellEnd"/>
      <w:r w:rsidRPr="00064ADD">
        <w:rPr>
          <w:rFonts w:ascii="GHEA Grapalat" w:hAnsi="GHEA Grapalat" w:cs="Sylfaen"/>
          <w:sz w:val="20"/>
          <w:lang w:val="pt-BR"/>
        </w:rPr>
        <w:t xml:space="preserve"> </w:t>
      </w:r>
      <w:proofErr w:type="spellStart"/>
      <w:r w:rsidRPr="00064ADD">
        <w:rPr>
          <w:rFonts w:ascii="GHEA Grapalat" w:hAnsi="GHEA Grapalat" w:cs="Sylfaen"/>
          <w:sz w:val="20"/>
        </w:rPr>
        <w:t>ներկայացվել</w:t>
      </w:r>
      <w:proofErr w:type="spellEnd"/>
      <w:r w:rsidRPr="00064ADD">
        <w:rPr>
          <w:rFonts w:ascii="GHEA Grapalat" w:hAnsi="GHEA Grapalat" w:cs="Sylfaen"/>
          <w:sz w:val="20"/>
          <w:lang w:val="pt-BR"/>
        </w:rPr>
        <w:t xml:space="preserve"> </w:t>
      </w:r>
      <w:r w:rsidRPr="00064ADD">
        <w:rPr>
          <w:rFonts w:ascii="GHEA Grapalat" w:hAnsi="GHEA Grapalat" w:cs="Sylfaen"/>
          <w:sz w:val="20"/>
        </w:rPr>
        <w:t>է</w:t>
      </w:r>
      <w:r w:rsidRPr="00064ADD">
        <w:rPr>
          <w:rFonts w:ascii="GHEA Grapalat" w:hAnsi="GHEA Grapalat" w:cs="Sylfaen"/>
          <w:sz w:val="20"/>
          <w:lang w:val="pt-BR"/>
        </w:rPr>
        <w:t xml:space="preserve"> </w:t>
      </w:r>
      <w:proofErr w:type="spellStart"/>
      <w:r w:rsidRPr="00064ADD">
        <w:rPr>
          <w:rFonts w:ascii="GHEA Grapalat" w:hAnsi="GHEA Grapalat" w:cs="Sylfaen"/>
          <w:sz w:val="20"/>
        </w:rPr>
        <w:t>ոչ</w:t>
      </w:r>
      <w:proofErr w:type="spellEnd"/>
      <w:r w:rsidRPr="00064ADD">
        <w:rPr>
          <w:rFonts w:ascii="GHEA Grapalat" w:hAnsi="GHEA Grapalat" w:cs="Sylfaen"/>
          <w:sz w:val="20"/>
          <w:lang w:val="pt-BR"/>
        </w:rPr>
        <w:t xml:space="preserve"> </w:t>
      </w:r>
      <w:proofErr w:type="spellStart"/>
      <w:r w:rsidRPr="00064ADD">
        <w:rPr>
          <w:rFonts w:ascii="GHEA Grapalat" w:hAnsi="GHEA Grapalat" w:cs="Sylfaen"/>
          <w:sz w:val="20"/>
        </w:rPr>
        <w:t>ուշ</w:t>
      </w:r>
      <w:proofErr w:type="spellEnd"/>
      <w:r w:rsidRPr="00064ADD">
        <w:rPr>
          <w:rFonts w:ascii="GHEA Grapalat" w:hAnsi="GHEA Grapalat" w:cs="Sylfaen"/>
          <w:sz w:val="20"/>
          <w:lang w:val="pt-BR"/>
        </w:rPr>
        <w:t xml:space="preserve">, </w:t>
      </w:r>
      <w:proofErr w:type="spellStart"/>
      <w:r w:rsidRPr="00064ADD">
        <w:rPr>
          <w:rFonts w:ascii="GHEA Grapalat" w:hAnsi="GHEA Grapalat" w:cs="Sylfaen"/>
          <w:sz w:val="20"/>
        </w:rPr>
        <w:t>քան</w:t>
      </w:r>
      <w:proofErr w:type="spellEnd"/>
      <w:r w:rsidRPr="00064ADD">
        <w:rPr>
          <w:rFonts w:ascii="GHEA Grapalat" w:hAnsi="GHEA Grapalat" w:cs="Sylfaen"/>
          <w:sz w:val="20"/>
          <w:lang w:val="pt-BR"/>
        </w:rPr>
        <w:t xml:space="preserve"> </w:t>
      </w:r>
      <w:proofErr w:type="spellStart"/>
      <w:r w:rsidRPr="00064ADD">
        <w:rPr>
          <w:rFonts w:ascii="GHEA Grapalat" w:hAnsi="GHEA Grapalat" w:cs="Sylfaen"/>
          <w:sz w:val="20"/>
        </w:rPr>
        <w:t>պայմանագրով</w:t>
      </w:r>
      <w:proofErr w:type="spellEnd"/>
      <w:r w:rsidRPr="00064ADD">
        <w:rPr>
          <w:rFonts w:ascii="GHEA Grapalat" w:hAnsi="GHEA Grapalat" w:cs="Sylfaen"/>
          <w:sz w:val="20"/>
          <w:lang w:val="pt-BR"/>
        </w:rPr>
        <w:t xml:space="preserve"> </w:t>
      </w:r>
      <w:r w:rsidRPr="00064ADD">
        <w:rPr>
          <w:rFonts w:ascii="GHEA Grapalat" w:hAnsi="GHEA Grapalat" w:cs="Sylfaen"/>
          <w:sz w:val="20"/>
        </w:rPr>
        <w:t>ի</w:t>
      </w:r>
      <w:r w:rsidRPr="00064ADD">
        <w:rPr>
          <w:rFonts w:ascii="GHEA Grapalat" w:hAnsi="GHEA Grapalat" w:cs="Sylfaen"/>
          <w:sz w:val="20"/>
          <w:lang w:val="pt-BR"/>
        </w:rPr>
        <w:t xml:space="preserve"> </w:t>
      </w:r>
      <w:proofErr w:type="spellStart"/>
      <w:r w:rsidRPr="00064ADD">
        <w:rPr>
          <w:rFonts w:ascii="GHEA Grapalat" w:hAnsi="GHEA Grapalat" w:cs="Sylfaen"/>
          <w:sz w:val="20"/>
        </w:rPr>
        <w:t>սկզբանե</w:t>
      </w:r>
      <w:proofErr w:type="spellEnd"/>
      <w:r w:rsidRPr="00064ADD">
        <w:rPr>
          <w:rFonts w:ascii="GHEA Grapalat" w:hAnsi="GHEA Grapalat" w:cs="Sylfaen"/>
          <w:sz w:val="20"/>
          <w:lang w:val="pt-BR"/>
        </w:rPr>
        <w:t xml:space="preserve"> </w:t>
      </w:r>
      <w:proofErr w:type="spellStart"/>
      <w:r w:rsidRPr="00064ADD">
        <w:rPr>
          <w:rFonts w:ascii="GHEA Grapalat" w:hAnsi="GHEA Grapalat" w:cs="Sylfaen"/>
          <w:sz w:val="20"/>
        </w:rPr>
        <w:t>ծառայությունների</w:t>
      </w:r>
      <w:proofErr w:type="spellEnd"/>
      <w:r w:rsidRPr="00064ADD">
        <w:rPr>
          <w:rFonts w:ascii="GHEA Grapalat" w:hAnsi="GHEA Grapalat" w:cs="Sylfaen"/>
          <w:sz w:val="20"/>
          <w:lang w:val="pt-BR"/>
        </w:rPr>
        <w:t xml:space="preserve"> </w:t>
      </w:r>
      <w:proofErr w:type="spellStart"/>
      <w:r w:rsidRPr="00064ADD">
        <w:rPr>
          <w:rFonts w:ascii="GHEA Grapalat" w:hAnsi="GHEA Grapalat" w:cs="Sylfaen"/>
          <w:sz w:val="20"/>
        </w:rPr>
        <w:t>մատուցման</w:t>
      </w:r>
      <w:proofErr w:type="spellEnd"/>
      <w:r w:rsidRPr="00064ADD">
        <w:rPr>
          <w:rFonts w:ascii="GHEA Grapalat" w:hAnsi="GHEA Grapalat" w:cs="Sylfaen"/>
          <w:sz w:val="20"/>
          <w:lang w:val="pt-BR"/>
        </w:rPr>
        <w:t xml:space="preserve"> </w:t>
      </w:r>
      <w:proofErr w:type="spellStart"/>
      <w:r w:rsidRPr="00064ADD">
        <w:rPr>
          <w:rFonts w:ascii="GHEA Grapalat" w:hAnsi="GHEA Grapalat" w:cs="Sylfaen"/>
          <w:sz w:val="20"/>
        </w:rPr>
        <w:t>համար</w:t>
      </w:r>
      <w:proofErr w:type="spellEnd"/>
      <w:r w:rsidRPr="00064ADD">
        <w:rPr>
          <w:rFonts w:ascii="GHEA Grapalat" w:hAnsi="GHEA Grapalat" w:cs="Sylfaen"/>
          <w:sz w:val="20"/>
          <w:lang w:val="pt-BR"/>
        </w:rPr>
        <w:t xml:space="preserve"> </w:t>
      </w:r>
      <w:proofErr w:type="spellStart"/>
      <w:r w:rsidRPr="00064ADD">
        <w:rPr>
          <w:rFonts w:ascii="GHEA Grapalat" w:hAnsi="GHEA Grapalat" w:cs="Sylfaen"/>
          <w:sz w:val="20"/>
        </w:rPr>
        <w:t>սահմանված</w:t>
      </w:r>
      <w:proofErr w:type="spellEnd"/>
      <w:r w:rsidRPr="00064ADD">
        <w:rPr>
          <w:rFonts w:ascii="GHEA Grapalat" w:hAnsi="GHEA Grapalat" w:cs="Sylfaen"/>
          <w:sz w:val="20"/>
          <w:lang w:val="pt-BR"/>
        </w:rPr>
        <w:t xml:space="preserve"> </w:t>
      </w:r>
      <w:proofErr w:type="spellStart"/>
      <w:r w:rsidRPr="00064ADD">
        <w:rPr>
          <w:rFonts w:ascii="GHEA Grapalat" w:hAnsi="GHEA Grapalat" w:cs="Sylfaen"/>
          <w:sz w:val="20"/>
        </w:rPr>
        <w:t>ժամկետը</w:t>
      </w:r>
      <w:proofErr w:type="spellEnd"/>
      <w:r w:rsidRPr="00064ADD">
        <w:rPr>
          <w:rFonts w:ascii="GHEA Grapalat" w:hAnsi="GHEA Grapalat" w:cs="Sylfaen"/>
          <w:sz w:val="20"/>
          <w:lang w:val="pt-BR"/>
        </w:rPr>
        <w:t xml:space="preserve"> </w:t>
      </w:r>
      <w:proofErr w:type="spellStart"/>
      <w:r w:rsidRPr="00064ADD">
        <w:rPr>
          <w:rFonts w:ascii="GHEA Grapalat" w:hAnsi="GHEA Grapalat" w:cs="Sylfaen"/>
          <w:sz w:val="20"/>
        </w:rPr>
        <w:t>լրանալուց</w:t>
      </w:r>
      <w:proofErr w:type="spellEnd"/>
      <w:r w:rsidRPr="00064ADD">
        <w:rPr>
          <w:rFonts w:ascii="GHEA Grapalat" w:hAnsi="GHEA Grapalat" w:cs="Sylfaen"/>
          <w:sz w:val="20"/>
          <w:lang w:val="pt-BR"/>
        </w:rPr>
        <w:t xml:space="preserve"> </w:t>
      </w:r>
      <w:proofErr w:type="spellStart"/>
      <w:r w:rsidRPr="00064ADD">
        <w:rPr>
          <w:rFonts w:ascii="GHEA Grapalat" w:hAnsi="GHEA Grapalat" w:cs="Sylfaen"/>
          <w:sz w:val="20"/>
        </w:rPr>
        <w:t>առնվազն</w:t>
      </w:r>
      <w:proofErr w:type="spellEnd"/>
      <w:r w:rsidRPr="00064ADD">
        <w:rPr>
          <w:rFonts w:ascii="GHEA Grapalat" w:hAnsi="GHEA Grapalat" w:cs="Sylfaen"/>
          <w:sz w:val="20"/>
          <w:lang w:val="pt-BR"/>
        </w:rPr>
        <w:t xml:space="preserve"> 5 </w:t>
      </w:r>
      <w:proofErr w:type="spellStart"/>
      <w:r w:rsidRPr="00064ADD">
        <w:rPr>
          <w:rFonts w:ascii="GHEA Grapalat" w:hAnsi="GHEA Grapalat" w:cs="Sylfaen"/>
          <w:sz w:val="20"/>
        </w:rPr>
        <w:t>օրացուցային</w:t>
      </w:r>
      <w:proofErr w:type="spellEnd"/>
      <w:r w:rsidRPr="00064ADD">
        <w:rPr>
          <w:rFonts w:ascii="GHEA Grapalat" w:hAnsi="GHEA Grapalat" w:cs="Sylfaen"/>
          <w:sz w:val="20"/>
          <w:lang w:val="pt-BR"/>
        </w:rPr>
        <w:t xml:space="preserve"> </w:t>
      </w:r>
      <w:proofErr w:type="spellStart"/>
      <w:r w:rsidRPr="00064ADD">
        <w:rPr>
          <w:rFonts w:ascii="GHEA Grapalat" w:hAnsi="GHEA Grapalat" w:cs="Sylfaen"/>
          <w:sz w:val="20"/>
        </w:rPr>
        <w:t>օր</w:t>
      </w:r>
      <w:proofErr w:type="spellEnd"/>
      <w:r w:rsidRPr="00064ADD">
        <w:rPr>
          <w:rFonts w:ascii="GHEA Grapalat" w:hAnsi="GHEA Grapalat" w:cs="Sylfaen"/>
          <w:sz w:val="20"/>
          <w:lang w:val="pt-BR"/>
        </w:rPr>
        <w:t xml:space="preserve"> </w:t>
      </w:r>
      <w:proofErr w:type="spellStart"/>
      <w:r w:rsidRPr="00064ADD">
        <w:rPr>
          <w:rFonts w:ascii="GHEA Grapalat" w:hAnsi="GHEA Grapalat" w:cs="Sylfaen"/>
          <w:sz w:val="20"/>
        </w:rPr>
        <w:t>առաջ</w:t>
      </w:r>
      <w:proofErr w:type="spellEnd"/>
      <w:r w:rsidRPr="00064ADD">
        <w:rPr>
          <w:rFonts w:ascii="GHEA Grapalat" w:hAnsi="GHEA Grapalat" w:cs="Sylfaen"/>
          <w:sz w:val="20"/>
          <w:lang w:val="pt-BR"/>
        </w:rPr>
        <w:t>: Ընդ որում սույն կետով սահմանված դեպքում ծ</w:t>
      </w:r>
      <w:r w:rsidRPr="00064ADD">
        <w:rPr>
          <w:rFonts w:ascii="GHEA Grapalat" w:hAnsi="GHEA Grapalat" w:cs="Times Armenian"/>
          <w:sz w:val="20"/>
          <w:lang w:val="pt-BR"/>
        </w:rPr>
        <w:t>առայության</w:t>
      </w:r>
      <w:r w:rsidRPr="00064ADD">
        <w:rPr>
          <w:rFonts w:ascii="GHEA Grapalat" w:hAnsi="GHEA Grapalat" w:cs="Times Armenian"/>
          <w:sz w:val="20"/>
          <w:lang w:val="hy-AM"/>
        </w:rPr>
        <w:t xml:space="preserve"> </w:t>
      </w:r>
      <w:proofErr w:type="spellStart"/>
      <w:r w:rsidRPr="00064ADD">
        <w:rPr>
          <w:rFonts w:ascii="GHEA Grapalat" w:hAnsi="GHEA Grapalat" w:cs="Times Armenian"/>
          <w:sz w:val="20"/>
        </w:rPr>
        <w:t>մատուց</w:t>
      </w:r>
      <w:proofErr w:type="spellEnd"/>
      <w:r w:rsidRPr="00064ADD">
        <w:rPr>
          <w:rFonts w:ascii="GHEA Grapalat" w:hAnsi="GHEA Grapalat" w:cs="Sylfaen"/>
          <w:sz w:val="20"/>
          <w:lang w:val="hy-AM"/>
        </w:rPr>
        <w:t>ման</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ժամկետը</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երկարաձգվել</w:t>
      </w:r>
      <w:r w:rsidRPr="00064ADD">
        <w:rPr>
          <w:rFonts w:ascii="GHEA Grapalat" w:hAnsi="GHEA Grapalat" w:cs="Times Armenian"/>
          <w:sz w:val="20"/>
          <w:lang w:val="hy-AM"/>
        </w:rPr>
        <w:t xml:space="preserve"> </w:t>
      </w:r>
      <w:proofErr w:type="spellStart"/>
      <w:r w:rsidRPr="00064ADD">
        <w:rPr>
          <w:rFonts w:ascii="GHEA Grapalat" w:hAnsi="GHEA Grapalat" w:cs="Times Armenian"/>
          <w:sz w:val="20"/>
        </w:rPr>
        <w:t>մեկ</w:t>
      </w:r>
      <w:proofErr w:type="spellEnd"/>
      <w:r w:rsidRPr="00064ADD">
        <w:rPr>
          <w:rFonts w:ascii="GHEA Grapalat" w:hAnsi="GHEA Grapalat" w:cs="Times Armenian"/>
          <w:sz w:val="20"/>
          <w:lang w:val="pt-BR"/>
        </w:rPr>
        <w:t xml:space="preserve"> </w:t>
      </w:r>
      <w:proofErr w:type="spellStart"/>
      <w:r w:rsidRPr="00064ADD">
        <w:rPr>
          <w:rFonts w:ascii="GHEA Grapalat" w:hAnsi="GHEA Grapalat" w:cs="Times Armenian"/>
          <w:sz w:val="20"/>
        </w:rPr>
        <w:t>անգամ</w:t>
      </w:r>
      <w:proofErr w:type="spellEnd"/>
      <w:r w:rsidRPr="00064ADD">
        <w:rPr>
          <w:rFonts w:ascii="GHEA Grapalat" w:hAnsi="GHEA Grapalat" w:cs="Times Armenian"/>
          <w:sz w:val="20"/>
          <w:lang w:val="pt-BR"/>
        </w:rPr>
        <w:t xml:space="preserve"> </w:t>
      </w:r>
      <w:r w:rsidRPr="00064ADD">
        <w:rPr>
          <w:rFonts w:ascii="GHEA Grapalat" w:hAnsi="GHEA Grapalat" w:cs="Sylfaen"/>
          <w:sz w:val="20"/>
          <w:lang w:val="hy-AM"/>
        </w:rPr>
        <w:t>մինչև</w:t>
      </w:r>
      <w:r w:rsidRPr="00064ADD">
        <w:rPr>
          <w:rFonts w:ascii="GHEA Grapalat" w:hAnsi="GHEA Grapalat" w:cs="Sylfaen"/>
          <w:sz w:val="20"/>
          <w:lang w:val="pt-BR"/>
        </w:rPr>
        <w:t xml:space="preserve"> 30 </w:t>
      </w:r>
      <w:proofErr w:type="spellStart"/>
      <w:r w:rsidRPr="00064ADD">
        <w:rPr>
          <w:rFonts w:ascii="GHEA Grapalat" w:hAnsi="GHEA Grapalat" w:cs="Sylfaen"/>
          <w:sz w:val="20"/>
        </w:rPr>
        <w:t>օրացուցային</w:t>
      </w:r>
      <w:proofErr w:type="spellEnd"/>
      <w:r w:rsidRPr="00064ADD">
        <w:rPr>
          <w:rFonts w:ascii="GHEA Grapalat" w:hAnsi="GHEA Grapalat" w:cs="Sylfaen"/>
          <w:sz w:val="20"/>
          <w:lang w:val="pt-BR"/>
        </w:rPr>
        <w:t xml:space="preserve"> </w:t>
      </w:r>
      <w:proofErr w:type="spellStart"/>
      <w:r w:rsidRPr="00064ADD">
        <w:rPr>
          <w:rFonts w:ascii="GHEA Grapalat" w:hAnsi="GHEA Grapalat" w:cs="Sylfaen"/>
          <w:sz w:val="20"/>
        </w:rPr>
        <w:t>օրով</w:t>
      </w:r>
      <w:proofErr w:type="spellEnd"/>
      <w:r w:rsidRPr="00064ADD">
        <w:rPr>
          <w:rFonts w:ascii="GHEA Grapalat" w:hAnsi="GHEA Grapalat" w:cs="Sylfaen"/>
          <w:sz w:val="20"/>
          <w:lang w:val="pt-BR"/>
        </w:rPr>
        <w:t>, բայց ոչ ավել քան  պայմանագրով սահմանված ժամկետն է:</w:t>
      </w:r>
    </w:p>
    <w:p w14:paraId="35AB4316"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639624F"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627D36D5" w14:textId="77777777"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78AD63D0" w14:textId="77777777"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11"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ուղարկվում է նաև Կատարողի էլեկտրոնային փոստին:</w:t>
      </w:r>
      <w:bookmarkEnd w:id="11"/>
    </w:p>
    <w:p w14:paraId="2EDB2BFB" w14:textId="77777777"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7.12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ՀՀ </w:t>
      </w:r>
      <w:r w:rsidRPr="00064ADD">
        <w:rPr>
          <w:rFonts w:ascii="GHEA Grapalat" w:hAnsi="GHEA Grapalat" w:cs="Sylfaen"/>
          <w:sz w:val="20"/>
          <w:lang w:val="hy-AM"/>
        </w:rPr>
        <w:t>դատարաններում</w:t>
      </w:r>
      <w:r w:rsidRPr="00064ADD">
        <w:rPr>
          <w:rFonts w:ascii="GHEA Grapalat" w:hAnsi="GHEA Grapalat"/>
          <w:sz w:val="20"/>
          <w:lang w:val="hy-AM"/>
        </w:rPr>
        <w:t>։</w:t>
      </w:r>
    </w:p>
    <w:p w14:paraId="29331B1F" w14:textId="77777777"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 xml:space="preserve">7.13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N 2, N 3 և N 3.1 </w:t>
      </w:r>
      <w:r w:rsidRPr="00064ADD">
        <w:rPr>
          <w:rFonts w:ascii="GHEA Grapalat" w:hAnsi="GHEA Grapalat" w:cs="Sylfaen"/>
          <w:sz w:val="20"/>
          <w:lang w:val="hy-AM"/>
        </w:rPr>
        <w:t>հավելվածները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14:paraId="28A42D0F" w14:textId="77777777"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 xml:space="preserve">7.14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14:paraId="3D616626" w14:textId="5F110CB7" w:rsidR="00560A40" w:rsidRPr="00064ADD" w:rsidRDefault="007678FA" w:rsidP="007678FA">
      <w:pPr>
        <w:ind w:firstLine="567"/>
        <w:jc w:val="both"/>
        <w:rPr>
          <w:rFonts w:ascii="GHEA Grapalat" w:hAnsi="GHEA Grapalat"/>
          <w:color w:val="FFFFFF"/>
          <w:sz w:val="20"/>
          <w:szCs w:val="20"/>
          <w:vertAlign w:val="superscript"/>
          <w:lang w:val="hy-AM" w:eastAsia="ru-RU"/>
        </w:rPr>
      </w:pPr>
      <w:r w:rsidRPr="00064ADD">
        <w:rPr>
          <w:rFonts w:ascii="GHEA Grapalat" w:hAnsi="GHEA Grapalat"/>
          <w:sz w:val="20"/>
          <w:szCs w:val="20"/>
          <w:lang w:val="hy-AM" w:eastAsia="ru-RU"/>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333287">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Ընդ որում, Կատարողը համաձայնագիրը կնքում, իսկ տուժանքի ձևով ներկայացված </w:t>
      </w:r>
      <w:r w:rsidR="00CD31D5" w:rsidRPr="00064ADD">
        <w:rPr>
          <w:rFonts w:ascii="GHEA Grapalat" w:hAnsi="GHEA Grapalat"/>
          <w:sz w:val="20"/>
          <w:szCs w:val="20"/>
          <w:lang w:val="hy-AM" w:eastAsia="ru-RU"/>
        </w:rPr>
        <w:t xml:space="preserve">որակավորման և </w:t>
      </w:r>
      <w:r w:rsidRPr="00064ADD">
        <w:rPr>
          <w:rFonts w:ascii="GHEA Grapalat" w:hAnsi="GHEA Grapalat"/>
          <w:sz w:val="20"/>
          <w:szCs w:val="20"/>
          <w:lang w:val="hy-AM" w:eastAsia="ru-RU"/>
        </w:rPr>
        <w:t>պայմանագրի ապահով</w:t>
      </w:r>
      <w:r w:rsidR="00CD31D5" w:rsidRPr="00064ADD">
        <w:rPr>
          <w:rFonts w:ascii="GHEA Grapalat" w:hAnsi="GHEA Grapalat"/>
          <w:sz w:val="20"/>
          <w:szCs w:val="20"/>
          <w:lang w:val="hy-AM" w:eastAsia="ru-RU"/>
        </w:rPr>
        <w:t>ումների</w:t>
      </w:r>
      <w:r w:rsidRPr="00064ADD">
        <w:rPr>
          <w:rFonts w:ascii="GHEA Grapalat" w:hAnsi="GHEA Grapalat"/>
          <w:sz w:val="20"/>
          <w:szCs w:val="20"/>
          <w:lang w:val="hy-AM" w:eastAsia="ru-RU"/>
        </w:rPr>
        <w:t xml:space="preserve"> փոխարինման դեպքում նաև նոր ապահովում</w:t>
      </w:r>
      <w:r w:rsidR="00CD31D5" w:rsidRPr="00064ADD">
        <w:rPr>
          <w:rFonts w:ascii="GHEA Grapalat" w:hAnsi="GHEA Grapalat"/>
          <w:sz w:val="20"/>
          <w:szCs w:val="20"/>
          <w:lang w:val="hy-AM" w:eastAsia="ru-RU"/>
        </w:rPr>
        <w:t>ներ</w:t>
      </w:r>
      <w:r w:rsidRPr="00064ADD">
        <w:rPr>
          <w:rFonts w:ascii="GHEA Grapalat" w:hAnsi="GHEA Grapalat"/>
          <w:sz w:val="20"/>
          <w:szCs w:val="20"/>
          <w:lang w:val="hy-AM" w:eastAsia="ru-RU"/>
        </w:rPr>
        <w:t>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00F82F30">
        <w:rPr>
          <w:rStyle w:val="CommentReference"/>
          <w:rFonts w:ascii="Times Armenian" w:hAnsi="Times Armenian"/>
          <w:lang w:eastAsia="ru-RU"/>
        </w:rPr>
        <w:t xml:space="preserve"> </w:t>
      </w:r>
      <w:r w:rsidR="008D0F13" w:rsidRPr="00064ADD">
        <w:rPr>
          <w:rStyle w:val="FootnoteReference"/>
          <w:rFonts w:ascii="GHEA Grapalat" w:hAnsi="GHEA Grapalat"/>
          <w:color w:val="FFFFFF"/>
          <w:sz w:val="20"/>
          <w:szCs w:val="20"/>
          <w:lang w:val="hy-AM" w:eastAsia="ru-RU"/>
        </w:rPr>
        <w:t>4</w:t>
      </w:r>
      <w:r w:rsidRPr="00064ADD">
        <w:rPr>
          <w:rFonts w:ascii="GHEA Grapalat" w:hAnsi="GHEA Grapalat"/>
          <w:color w:val="FFFFFF"/>
          <w:sz w:val="20"/>
          <w:szCs w:val="20"/>
          <w:vertAlign w:val="superscript"/>
          <w:lang w:val="hy-AM" w:eastAsia="ru-RU"/>
        </w:rPr>
        <w:t>36</w:t>
      </w:r>
    </w:p>
    <w:p w14:paraId="5C98A781" w14:textId="77777777" w:rsidR="007678FA" w:rsidRPr="00064ADD" w:rsidRDefault="007678FA" w:rsidP="007678FA">
      <w:pPr>
        <w:ind w:firstLine="567"/>
        <w:jc w:val="both"/>
        <w:rPr>
          <w:rFonts w:ascii="GHEA Grapalat" w:hAnsi="GHEA Grapalat"/>
          <w:sz w:val="20"/>
          <w:szCs w:val="20"/>
          <w:lang w:val="hy-AM" w:eastAsia="ru-RU"/>
        </w:rPr>
      </w:pPr>
      <w:r w:rsidRPr="00064ADD">
        <w:rPr>
          <w:rStyle w:val="FootnoteReference"/>
          <w:rFonts w:ascii="GHEA Grapalat" w:hAnsi="GHEA Grapalat"/>
          <w:color w:val="FFFFFF"/>
          <w:sz w:val="20"/>
          <w:szCs w:val="20"/>
          <w:lang w:val="hy-AM" w:eastAsia="ru-RU"/>
        </w:rPr>
        <w:footnoteReference w:id="5"/>
      </w:r>
    </w:p>
    <w:p w14:paraId="3F118633"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14:paraId="6816C4AB" w14:textId="1003E67F" w:rsidR="007678FA" w:rsidRPr="00064ADD" w:rsidRDefault="007678FA" w:rsidP="00F82F30">
      <w:pPr>
        <w:jc w:val="both"/>
        <w:rPr>
          <w:rFonts w:ascii="GHEA Grapalat" w:hAnsi="GHEA Grapalat"/>
          <w:sz w:val="20"/>
          <w:lang w:val="hy-AM"/>
        </w:rPr>
      </w:pPr>
      <w:r w:rsidRPr="00064ADD">
        <w:rPr>
          <w:rFonts w:ascii="GHEA Grapalat" w:hAnsi="GHEA Grapalat"/>
          <w:i/>
          <w:sz w:val="20"/>
          <w:lang w:val="hy-AM" w:eastAsia="zh-CN"/>
        </w:rPr>
        <w:t xml:space="preserve"> </w:t>
      </w:r>
    </w:p>
    <w:tbl>
      <w:tblPr>
        <w:tblW w:w="0" w:type="auto"/>
        <w:tblInd w:w="540" w:type="dxa"/>
        <w:tblLayout w:type="fixed"/>
        <w:tblLook w:val="0000" w:firstRow="0" w:lastRow="0" w:firstColumn="0" w:lastColumn="0" w:noHBand="0" w:noVBand="0"/>
      </w:tblPr>
      <w:tblGrid>
        <w:gridCol w:w="5040"/>
        <w:gridCol w:w="4111"/>
      </w:tblGrid>
      <w:tr w:rsidR="007678FA" w:rsidRPr="00064ADD" w14:paraId="1C0E83D5" w14:textId="77777777" w:rsidTr="008B3820">
        <w:tc>
          <w:tcPr>
            <w:tcW w:w="5040" w:type="dxa"/>
          </w:tcPr>
          <w:p w14:paraId="4C83B873" w14:textId="77777777"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14:paraId="4D2D8210" w14:textId="403FD780" w:rsidR="008B3820" w:rsidRPr="00842DC8" w:rsidRDefault="00905571" w:rsidP="008B3820">
            <w:pPr>
              <w:jc w:val="center"/>
              <w:rPr>
                <w:rFonts w:ascii="GHEA Grapalat" w:hAnsi="GHEA Grapalat"/>
                <w:color w:val="00B0F0"/>
                <w:sz w:val="20"/>
                <w:lang w:val="af-ZA"/>
              </w:rPr>
            </w:pPr>
            <w:r>
              <w:rPr>
                <w:rFonts w:ascii="GHEA Grapalat" w:hAnsi="GHEA Grapalat"/>
                <w:color w:val="00B0F0"/>
                <w:sz w:val="20"/>
                <w:lang w:val="af-ZA"/>
              </w:rPr>
              <w:t xml:space="preserve"> «Մեծամոր համայնքի լուսավորություն և կանաչապատում» ՀՈԱԿ</w:t>
            </w:r>
          </w:p>
          <w:p w14:paraId="65E3905A" w14:textId="51D3F599" w:rsidR="008B3820" w:rsidRPr="00842DC8" w:rsidRDefault="00905571" w:rsidP="008B3820">
            <w:pPr>
              <w:jc w:val="center"/>
              <w:rPr>
                <w:rFonts w:ascii="GHEA Grapalat" w:hAnsi="GHEA Grapalat"/>
                <w:color w:val="00B0F0"/>
                <w:sz w:val="20"/>
                <w:lang w:val="af-ZA"/>
              </w:rPr>
            </w:pPr>
            <w:r>
              <w:rPr>
                <w:rFonts w:ascii="GHEA Grapalat" w:hAnsi="GHEA Grapalat"/>
                <w:color w:val="00B0F0"/>
                <w:sz w:val="20"/>
                <w:lang w:val="af-ZA"/>
              </w:rPr>
              <w:lastRenderedPageBreak/>
              <w:t>ՀՀ Արմավիրի մարզ, Մեծամոր համայնք, գյուղ Նորապատ, 5-րդ փողոց, թիվ 11 շենք</w:t>
            </w:r>
          </w:p>
          <w:p w14:paraId="6625C627" w14:textId="3352A7E1" w:rsidR="008B3820" w:rsidRPr="00842DC8" w:rsidRDefault="00905571" w:rsidP="008B3820">
            <w:pPr>
              <w:jc w:val="center"/>
              <w:rPr>
                <w:rFonts w:ascii="GHEA Grapalat" w:hAnsi="GHEA Grapalat"/>
                <w:color w:val="00B0F0"/>
                <w:sz w:val="20"/>
                <w:lang w:val="af-ZA"/>
              </w:rPr>
            </w:pPr>
            <w:r>
              <w:rPr>
                <w:rFonts w:ascii="GHEA Grapalat" w:hAnsi="GHEA Grapalat"/>
                <w:color w:val="00B0F0"/>
                <w:sz w:val="20"/>
                <w:lang w:val="af-ZA"/>
              </w:rPr>
              <w:t xml:space="preserve"> «Արդշինբանկ» ՓԲԸ</w:t>
            </w:r>
          </w:p>
          <w:p w14:paraId="522FB0DD" w14:textId="1DE85382" w:rsidR="008B3820" w:rsidRPr="00842DC8" w:rsidRDefault="008B3820" w:rsidP="008B3820">
            <w:pPr>
              <w:jc w:val="center"/>
              <w:rPr>
                <w:rFonts w:ascii="GHEA Grapalat" w:hAnsi="GHEA Grapalat"/>
                <w:color w:val="00B0F0"/>
                <w:sz w:val="20"/>
                <w:lang w:val="af-ZA"/>
              </w:rPr>
            </w:pPr>
            <w:r w:rsidRPr="00842DC8">
              <w:rPr>
                <w:rFonts w:ascii="GHEA Grapalat" w:hAnsi="GHEA Grapalat"/>
                <w:color w:val="00B0F0"/>
                <w:sz w:val="20"/>
                <w:lang w:val="af-ZA"/>
              </w:rPr>
              <w:t xml:space="preserve">Հ/Հ </w:t>
            </w:r>
            <w:r w:rsidR="00905571">
              <w:rPr>
                <w:rFonts w:ascii="GHEA Grapalat" w:hAnsi="GHEA Grapalat"/>
                <w:color w:val="00B0F0"/>
                <w:sz w:val="20"/>
                <w:lang w:val="af-ZA"/>
              </w:rPr>
              <w:t>2475405900380000</w:t>
            </w:r>
          </w:p>
          <w:p w14:paraId="0AA1014E" w14:textId="77777777" w:rsidR="008B3820" w:rsidRPr="00842DC8" w:rsidRDefault="008B3820" w:rsidP="008B3820">
            <w:pPr>
              <w:jc w:val="center"/>
              <w:rPr>
                <w:rFonts w:ascii="GHEA Grapalat" w:hAnsi="GHEA Grapalat"/>
                <w:color w:val="00B0F0"/>
                <w:sz w:val="20"/>
                <w:lang w:val="af-ZA"/>
              </w:rPr>
            </w:pPr>
            <w:r w:rsidRPr="00842DC8">
              <w:rPr>
                <w:rFonts w:ascii="GHEA Grapalat" w:hAnsi="GHEA Grapalat"/>
                <w:color w:val="00B0F0"/>
                <w:sz w:val="20"/>
                <w:lang w:val="af-ZA"/>
              </w:rPr>
              <w:t>ՀՎՀՀ LLL</w:t>
            </w:r>
          </w:p>
          <w:p w14:paraId="5DBBB9D8" w14:textId="77777777" w:rsidR="008B3820" w:rsidRPr="00842DC8" w:rsidRDefault="008B3820" w:rsidP="008B3820">
            <w:pPr>
              <w:jc w:val="center"/>
              <w:rPr>
                <w:rFonts w:ascii="GHEA Grapalat" w:hAnsi="GHEA Grapalat"/>
                <w:color w:val="00B0F0"/>
                <w:sz w:val="20"/>
                <w:lang w:val="af-ZA"/>
              </w:rPr>
            </w:pPr>
          </w:p>
          <w:p w14:paraId="7C8BF60F" w14:textId="4596BF51" w:rsidR="007678FA" w:rsidRPr="00064ADD" w:rsidRDefault="00905571" w:rsidP="008B3820">
            <w:pPr>
              <w:jc w:val="center"/>
              <w:rPr>
                <w:rFonts w:ascii="GHEA Grapalat" w:hAnsi="GHEA Grapalat"/>
                <w:sz w:val="20"/>
                <w:lang w:val="hy-AM"/>
              </w:rPr>
            </w:pPr>
            <w:r>
              <w:rPr>
                <w:rFonts w:ascii="GHEA Grapalat" w:hAnsi="GHEA Grapalat"/>
                <w:color w:val="00B0F0"/>
                <w:sz w:val="20"/>
                <w:lang w:val="af-ZA"/>
              </w:rPr>
              <w:t>պ/կ</w:t>
            </w:r>
            <w:r w:rsidR="008B3820" w:rsidRPr="00842DC8">
              <w:rPr>
                <w:rFonts w:ascii="GHEA Grapalat" w:hAnsi="GHEA Grapalat"/>
                <w:sz w:val="20"/>
                <w:lang w:val="hy-AM"/>
              </w:rPr>
              <w:t>---------------------</w:t>
            </w:r>
            <w:r w:rsidR="008B3820">
              <w:rPr>
                <w:rFonts w:ascii="GHEA Grapalat" w:hAnsi="GHEA Grapalat"/>
                <w:color w:val="00B0F0"/>
                <w:sz w:val="20"/>
                <w:lang w:val="af-ZA"/>
              </w:rPr>
              <w:t xml:space="preserve"> </w:t>
            </w:r>
            <w:r>
              <w:rPr>
                <w:rFonts w:ascii="GHEA Grapalat" w:hAnsi="GHEA Grapalat"/>
                <w:color w:val="00B0F0"/>
                <w:sz w:val="20"/>
                <w:lang w:val="af-ZA"/>
              </w:rPr>
              <w:t>Էդվարդ Գալստյան</w:t>
            </w:r>
          </w:p>
          <w:p w14:paraId="206BAA8B" w14:textId="432370DF" w:rsidR="007678FA" w:rsidRPr="00064ADD" w:rsidRDefault="007678FA" w:rsidP="008B3820">
            <w:pPr>
              <w:jc w:val="center"/>
              <w:rPr>
                <w:rFonts w:ascii="GHEA Grapalat" w:hAnsi="GHEA Grapalat"/>
                <w:sz w:val="16"/>
                <w:szCs w:val="16"/>
                <w:lang w:val="pt-BR"/>
              </w:rPr>
            </w:pPr>
            <w:r w:rsidRPr="00064ADD">
              <w:rPr>
                <w:rFonts w:ascii="GHEA Grapalat" w:hAnsi="GHEA Grapalat"/>
                <w:sz w:val="16"/>
                <w:szCs w:val="16"/>
                <w:lang w:val="pt-BR"/>
              </w:rPr>
              <w:t>(ստորագրություն)</w:t>
            </w:r>
          </w:p>
          <w:p w14:paraId="0C5B38B6" w14:textId="4EE53780" w:rsidR="007678FA" w:rsidRPr="008B3820" w:rsidRDefault="007678FA" w:rsidP="008B3820">
            <w:pPr>
              <w:jc w:val="center"/>
              <w:rPr>
                <w:rFonts w:ascii="GHEA Grapalat" w:hAnsi="GHEA Grapalat"/>
                <w:sz w:val="16"/>
                <w:szCs w:val="16"/>
                <w:lang w:val="pt-BR"/>
              </w:rPr>
            </w:pPr>
            <w:r w:rsidRPr="00064ADD">
              <w:rPr>
                <w:rFonts w:ascii="GHEA Grapalat" w:hAnsi="GHEA Grapalat"/>
                <w:sz w:val="16"/>
                <w:szCs w:val="16"/>
                <w:lang w:val="pt-BR"/>
              </w:rPr>
              <w:t>Կ.Տ.</w:t>
            </w:r>
          </w:p>
        </w:tc>
        <w:tc>
          <w:tcPr>
            <w:tcW w:w="4111" w:type="dxa"/>
          </w:tcPr>
          <w:p w14:paraId="229B57E4" w14:textId="77777777"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lastRenderedPageBreak/>
              <w:t>Կ Ա Տ Ա Ր Ո Ղ</w:t>
            </w:r>
          </w:p>
          <w:p w14:paraId="3C877B07" w14:textId="77777777" w:rsidR="007678FA" w:rsidRPr="00064ADD" w:rsidRDefault="007678FA" w:rsidP="00E53C12">
            <w:pPr>
              <w:spacing w:line="360" w:lineRule="auto"/>
              <w:jc w:val="center"/>
              <w:rPr>
                <w:rFonts w:ascii="GHEA Grapalat" w:hAnsi="GHEA Grapalat"/>
                <w:b/>
                <w:sz w:val="20"/>
                <w:lang w:val="nb-NO"/>
              </w:rPr>
            </w:pPr>
          </w:p>
          <w:p w14:paraId="34879409"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5046E49A"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lastRenderedPageBreak/>
              <w:t xml:space="preserve">         --------------------------------------------</w:t>
            </w:r>
          </w:p>
          <w:p w14:paraId="4ABCBEC9"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14:paraId="45F012DD"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26108D11"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6400846A" w14:textId="77777777" w:rsidR="007678FA" w:rsidRPr="00064ADD" w:rsidRDefault="007678FA" w:rsidP="00E53C12">
            <w:pPr>
              <w:rPr>
                <w:rFonts w:ascii="GHEA Grapalat" w:hAnsi="GHEA Grapalat"/>
                <w:sz w:val="20"/>
                <w:lang w:val="pt-BR"/>
              </w:rPr>
            </w:pPr>
          </w:p>
          <w:p w14:paraId="02E4BC0A" w14:textId="77777777" w:rsidR="007678FA" w:rsidRPr="00064ADD" w:rsidRDefault="007678FA" w:rsidP="00E53C12">
            <w:pPr>
              <w:spacing w:line="360" w:lineRule="auto"/>
              <w:jc w:val="center"/>
              <w:rPr>
                <w:rFonts w:ascii="GHEA Grapalat" w:hAnsi="GHEA Grapalat"/>
                <w:b/>
                <w:sz w:val="20"/>
                <w:lang w:val="nb-NO"/>
              </w:rPr>
            </w:pPr>
          </w:p>
        </w:tc>
      </w:tr>
    </w:tbl>
    <w:p w14:paraId="4ED7351C" w14:textId="44BDDF84" w:rsidR="007678FA" w:rsidRPr="00064ADD" w:rsidRDefault="007678FA" w:rsidP="007678FA">
      <w:pPr>
        <w:rPr>
          <w:rFonts w:ascii="GHEA Grapalat" w:hAnsi="GHEA Grapalat"/>
          <w:sz w:val="20"/>
          <w:szCs w:val="20"/>
          <w:lang w:val="hy-AM"/>
        </w:rPr>
      </w:pPr>
      <w:r w:rsidRPr="00064ADD">
        <w:rPr>
          <w:rFonts w:ascii="GHEA Grapalat" w:hAnsi="GHEA Grapalat" w:cs="Sylfaen"/>
          <w:i/>
          <w:sz w:val="20"/>
          <w:szCs w:val="20"/>
          <w:lang w:val="pt-BR"/>
        </w:rPr>
        <w:lastRenderedPageBreak/>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14:paraId="3B89D3CE" w14:textId="77777777" w:rsidR="0094516E" w:rsidRDefault="007678FA" w:rsidP="007678FA">
      <w:pPr>
        <w:jc w:val="right"/>
        <w:rPr>
          <w:rFonts w:ascii="GHEA Grapalat" w:hAnsi="GHEA Grapalat"/>
          <w:i/>
          <w:sz w:val="18"/>
          <w:lang w:val="hy-AM"/>
        </w:rPr>
        <w:sectPr w:rsidR="0094516E" w:rsidSect="005844C0">
          <w:footnotePr>
            <w:pos w:val="beneathText"/>
          </w:footnotePr>
          <w:pgSz w:w="11906" w:h="16838" w:code="9"/>
          <w:pgMar w:top="533" w:right="849" w:bottom="426" w:left="663" w:header="561" w:footer="561" w:gutter="0"/>
          <w:cols w:space="720"/>
        </w:sectPr>
      </w:pPr>
      <w:r w:rsidRPr="00064ADD">
        <w:rPr>
          <w:rFonts w:ascii="GHEA Grapalat" w:hAnsi="GHEA Grapalat"/>
          <w:i/>
          <w:sz w:val="18"/>
          <w:lang w:val="hy-AM"/>
        </w:rPr>
        <w:br w:type="page"/>
      </w:r>
    </w:p>
    <w:p w14:paraId="311D412C" w14:textId="780038A4"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lastRenderedPageBreak/>
        <w:t>Հավելված N 1</w:t>
      </w:r>
    </w:p>
    <w:p w14:paraId="4A5A1232"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7C78E080" w14:textId="4A8F10C0"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ծածկագրով պայմանագրի</w:t>
      </w:r>
    </w:p>
    <w:p w14:paraId="4449949F" w14:textId="77777777" w:rsidR="007678FA" w:rsidRPr="00064ADD" w:rsidRDefault="007678FA" w:rsidP="007678FA">
      <w:pPr>
        <w:jc w:val="center"/>
        <w:rPr>
          <w:rFonts w:ascii="GHEA Grapalat" w:hAnsi="GHEA Grapalat"/>
          <w:sz w:val="18"/>
          <w:lang w:val="hy-AM"/>
        </w:rPr>
      </w:pPr>
    </w:p>
    <w:p w14:paraId="55D776FF" w14:textId="77777777" w:rsidR="007678FA" w:rsidRPr="00064ADD" w:rsidRDefault="007678FA" w:rsidP="007678FA">
      <w:pPr>
        <w:jc w:val="center"/>
        <w:rPr>
          <w:rFonts w:ascii="GHEA Grapalat" w:hAnsi="GHEA Grapalat"/>
          <w:sz w:val="20"/>
          <w:lang w:val="hy-AM"/>
        </w:rPr>
      </w:pPr>
    </w:p>
    <w:p w14:paraId="45FCE94E" w14:textId="77777777"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14:paraId="128F38EB" w14:textId="77777777"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tbl>
      <w:tblPr>
        <w:tblW w:w="156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
        <w:gridCol w:w="1384"/>
        <w:gridCol w:w="2186"/>
        <w:gridCol w:w="3916"/>
        <w:gridCol w:w="893"/>
        <w:gridCol w:w="1046"/>
        <w:gridCol w:w="1253"/>
        <w:gridCol w:w="1055"/>
        <w:gridCol w:w="3460"/>
      </w:tblGrid>
      <w:tr w:rsidR="0094516E" w:rsidRPr="00AF2811" w14:paraId="55EF5278" w14:textId="77777777" w:rsidTr="002E2538">
        <w:trPr>
          <w:trHeight w:val="53"/>
          <w:jc w:val="center"/>
        </w:trPr>
        <w:tc>
          <w:tcPr>
            <w:tcW w:w="457" w:type="dxa"/>
            <w:vMerge w:val="restart"/>
            <w:shd w:val="clear" w:color="auto" w:fill="auto"/>
            <w:vAlign w:val="center"/>
          </w:tcPr>
          <w:p w14:paraId="44CD3F83" w14:textId="77777777" w:rsidR="0094516E" w:rsidRPr="00AF2811" w:rsidRDefault="0094516E" w:rsidP="002E2538">
            <w:pPr>
              <w:contextualSpacing/>
              <w:jc w:val="center"/>
              <w:rPr>
                <w:rFonts w:ascii="GHEA Grapalat" w:hAnsi="GHEA Grapalat"/>
                <w:color w:val="000000" w:themeColor="text1"/>
                <w:sz w:val="16"/>
                <w:szCs w:val="16"/>
                <w:lang w:val="af-ZA"/>
              </w:rPr>
            </w:pPr>
            <w:bookmarkStart w:id="12" w:name="_Hlk17205613"/>
            <w:r w:rsidRPr="00AF2811">
              <w:rPr>
                <w:rFonts w:ascii="GHEA Grapalat" w:hAnsi="GHEA Grapalat"/>
                <w:color w:val="000000" w:themeColor="text1"/>
                <w:sz w:val="16"/>
                <w:szCs w:val="16"/>
                <w:lang w:val="hy-AM"/>
              </w:rPr>
              <w:t>Չ</w:t>
            </w:r>
            <w:r w:rsidRPr="00AF2811">
              <w:rPr>
                <w:rFonts w:ascii="GHEA Grapalat" w:hAnsi="GHEA Grapalat"/>
                <w:color w:val="000000" w:themeColor="text1"/>
                <w:sz w:val="16"/>
                <w:szCs w:val="16"/>
                <w:lang w:val="af-ZA"/>
              </w:rPr>
              <w:t>/</w:t>
            </w:r>
            <w:r w:rsidRPr="00AF2811">
              <w:rPr>
                <w:rFonts w:ascii="GHEA Grapalat" w:hAnsi="GHEA Grapalat"/>
                <w:color w:val="000000" w:themeColor="text1"/>
                <w:sz w:val="16"/>
                <w:szCs w:val="16"/>
                <w:lang w:val="hy-AM"/>
              </w:rPr>
              <w:t>հ</w:t>
            </w:r>
          </w:p>
        </w:tc>
        <w:tc>
          <w:tcPr>
            <w:tcW w:w="15193" w:type="dxa"/>
            <w:gridSpan w:val="8"/>
            <w:shd w:val="clear" w:color="auto" w:fill="auto"/>
          </w:tcPr>
          <w:p w14:paraId="110A5F1B" w14:textId="77777777" w:rsidR="0094516E" w:rsidRPr="00AF2811" w:rsidRDefault="0094516E" w:rsidP="002E2538">
            <w:pPr>
              <w:contextualSpacing/>
              <w:jc w:val="center"/>
              <w:rPr>
                <w:rFonts w:ascii="GHEA Grapalat" w:hAnsi="GHEA Grapalat"/>
                <w:color w:val="000000" w:themeColor="text1"/>
                <w:sz w:val="16"/>
                <w:szCs w:val="16"/>
              </w:rPr>
            </w:pPr>
            <w:proofErr w:type="spellStart"/>
            <w:r w:rsidRPr="00AF2811">
              <w:rPr>
                <w:rFonts w:ascii="GHEA Grapalat" w:hAnsi="GHEA Grapalat"/>
                <w:color w:val="000000" w:themeColor="text1"/>
                <w:sz w:val="16"/>
                <w:szCs w:val="16"/>
              </w:rPr>
              <w:t>Ծառայության</w:t>
            </w:r>
            <w:proofErr w:type="spellEnd"/>
          </w:p>
        </w:tc>
      </w:tr>
      <w:tr w:rsidR="0094516E" w:rsidRPr="00AF2811" w14:paraId="408ADF6F" w14:textId="77777777" w:rsidTr="002E2538">
        <w:trPr>
          <w:trHeight w:val="70"/>
          <w:jc w:val="center"/>
        </w:trPr>
        <w:tc>
          <w:tcPr>
            <w:tcW w:w="457" w:type="dxa"/>
            <w:vMerge/>
            <w:shd w:val="clear" w:color="auto" w:fill="auto"/>
            <w:vAlign w:val="center"/>
          </w:tcPr>
          <w:p w14:paraId="593BA041" w14:textId="77777777" w:rsidR="0094516E" w:rsidRPr="00AF2811" w:rsidRDefault="0094516E" w:rsidP="002E2538">
            <w:pPr>
              <w:contextualSpacing/>
              <w:jc w:val="center"/>
              <w:rPr>
                <w:rFonts w:ascii="GHEA Grapalat" w:hAnsi="GHEA Grapalat"/>
                <w:color w:val="000000" w:themeColor="text1"/>
                <w:sz w:val="16"/>
                <w:szCs w:val="16"/>
                <w:lang w:val="af-ZA"/>
              </w:rPr>
            </w:pPr>
          </w:p>
        </w:tc>
        <w:tc>
          <w:tcPr>
            <w:tcW w:w="1384" w:type="dxa"/>
            <w:vMerge w:val="restart"/>
            <w:shd w:val="clear" w:color="auto" w:fill="auto"/>
            <w:vAlign w:val="center"/>
          </w:tcPr>
          <w:p w14:paraId="5F7FD592" w14:textId="77777777" w:rsidR="0094516E" w:rsidRPr="00AF2811" w:rsidRDefault="0094516E" w:rsidP="002E2538">
            <w:pPr>
              <w:contextualSpacing/>
              <w:jc w:val="center"/>
              <w:rPr>
                <w:rFonts w:ascii="GHEA Grapalat" w:hAnsi="GHEA Grapalat"/>
                <w:color w:val="000000" w:themeColor="text1"/>
                <w:sz w:val="16"/>
                <w:szCs w:val="16"/>
                <w:lang w:val="af-ZA"/>
              </w:rPr>
            </w:pPr>
            <w:r w:rsidRPr="00AF2811">
              <w:rPr>
                <w:rFonts w:ascii="GHEA Grapalat" w:hAnsi="GHEA Grapalat"/>
                <w:color w:val="000000" w:themeColor="text1"/>
                <w:sz w:val="16"/>
                <w:szCs w:val="16"/>
                <w:lang w:val="hy-AM"/>
              </w:rPr>
              <w:t>Միջանցիկ</w:t>
            </w:r>
            <w:r w:rsidRPr="00AF2811">
              <w:rPr>
                <w:rFonts w:ascii="GHEA Grapalat" w:hAnsi="GHEA Grapalat"/>
                <w:color w:val="000000" w:themeColor="text1"/>
                <w:sz w:val="16"/>
                <w:szCs w:val="16"/>
                <w:lang w:val="af-ZA"/>
              </w:rPr>
              <w:t xml:space="preserve"> </w:t>
            </w:r>
            <w:r w:rsidRPr="00AF2811">
              <w:rPr>
                <w:rFonts w:ascii="GHEA Grapalat" w:hAnsi="GHEA Grapalat"/>
                <w:color w:val="000000" w:themeColor="text1"/>
                <w:sz w:val="16"/>
                <w:szCs w:val="16"/>
                <w:lang w:val="hy-AM"/>
              </w:rPr>
              <w:t>ծածկագիրը</w:t>
            </w:r>
            <w:r w:rsidRPr="00AF2811">
              <w:rPr>
                <w:rFonts w:ascii="GHEA Grapalat" w:hAnsi="GHEA Grapalat"/>
                <w:color w:val="000000" w:themeColor="text1"/>
                <w:sz w:val="16"/>
                <w:szCs w:val="16"/>
                <w:lang w:val="af-ZA"/>
              </w:rPr>
              <w:t xml:space="preserve">` </w:t>
            </w:r>
            <w:r w:rsidRPr="00AF2811">
              <w:rPr>
                <w:rFonts w:ascii="GHEA Grapalat" w:hAnsi="GHEA Grapalat"/>
                <w:color w:val="000000" w:themeColor="text1"/>
                <w:sz w:val="16"/>
                <w:szCs w:val="16"/>
                <w:lang w:val="hy-AM"/>
              </w:rPr>
              <w:t>ըստ</w:t>
            </w:r>
            <w:r w:rsidRPr="00AF2811">
              <w:rPr>
                <w:rFonts w:ascii="GHEA Grapalat" w:hAnsi="GHEA Grapalat"/>
                <w:color w:val="000000" w:themeColor="text1"/>
                <w:sz w:val="16"/>
                <w:szCs w:val="16"/>
                <w:lang w:val="af-ZA"/>
              </w:rPr>
              <w:t xml:space="preserve"> </w:t>
            </w:r>
            <w:r w:rsidRPr="00AF2811">
              <w:rPr>
                <w:rFonts w:ascii="GHEA Grapalat" w:hAnsi="GHEA Grapalat"/>
                <w:color w:val="000000" w:themeColor="text1"/>
                <w:sz w:val="16"/>
                <w:szCs w:val="16"/>
                <w:lang w:val="hy-AM"/>
              </w:rPr>
              <w:t>ԳՄԱ</w:t>
            </w:r>
            <w:r w:rsidRPr="00AF2811">
              <w:rPr>
                <w:rFonts w:ascii="GHEA Grapalat" w:hAnsi="GHEA Grapalat"/>
                <w:color w:val="000000" w:themeColor="text1"/>
                <w:sz w:val="16"/>
                <w:szCs w:val="16"/>
                <w:lang w:val="af-ZA"/>
              </w:rPr>
              <w:t xml:space="preserve"> </w:t>
            </w:r>
            <w:r w:rsidRPr="00AF2811">
              <w:rPr>
                <w:rFonts w:ascii="GHEA Grapalat" w:hAnsi="GHEA Grapalat"/>
                <w:color w:val="000000" w:themeColor="text1"/>
                <w:sz w:val="16"/>
                <w:szCs w:val="16"/>
                <w:lang w:val="hy-AM"/>
              </w:rPr>
              <w:t>դասակարգման</w:t>
            </w:r>
            <w:r w:rsidRPr="00AF2811">
              <w:rPr>
                <w:rFonts w:ascii="GHEA Grapalat" w:hAnsi="GHEA Grapalat"/>
                <w:color w:val="000000" w:themeColor="text1"/>
                <w:sz w:val="16"/>
                <w:szCs w:val="16"/>
                <w:lang w:val="af-ZA"/>
              </w:rPr>
              <w:t xml:space="preserve"> (CPV)</w:t>
            </w:r>
          </w:p>
        </w:tc>
        <w:tc>
          <w:tcPr>
            <w:tcW w:w="2186" w:type="dxa"/>
            <w:vMerge w:val="restart"/>
            <w:shd w:val="clear" w:color="auto" w:fill="auto"/>
            <w:vAlign w:val="center"/>
          </w:tcPr>
          <w:p w14:paraId="46313AD3" w14:textId="77777777" w:rsidR="0094516E" w:rsidRPr="00AF2811" w:rsidRDefault="0094516E" w:rsidP="002E2538">
            <w:pPr>
              <w:contextualSpacing/>
              <w:jc w:val="center"/>
              <w:rPr>
                <w:rFonts w:ascii="GHEA Grapalat" w:hAnsi="GHEA Grapalat"/>
                <w:color w:val="000000" w:themeColor="text1"/>
                <w:sz w:val="16"/>
                <w:szCs w:val="16"/>
                <w:lang w:val="hy-AM"/>
              </w:rPr>
            </w:pPr>
            <w:r w:rsidRPr="00AF2811">
              <w:rPr>
                <w:rFonts w:ascii="GHEA Grapalat" w:hAnsi="GHEA Grapalat"/>
                <w:color w:val="000000" w:themeColor="text1"/>
                <w:sz w:val="16"/>
                <w:szCs w:val="16"/>
                <w:lang w:val="hy-AM"/>
              </w:rPr>
              <w:t>Անվանումը</w:t>
            </w:r>
          </w:p>
        </w:tc>
        <w:tc>
          <w:tcPr>
            <w:tcW w:w="3916" w:type="dxa"/>
            <w:vMerge w:val="restart"/>
            <w:shd w:val="clear" w:color="auto" w:fill="auto"/>
            <w:vAlign w:val="center"/>
          </w:tcPr>
          <w:p w14:paraId="69AA82FF" w14:textId="77777777" w:rsidR="0094516E" w:rsidRPr="00AF2811" w:rsidRDefault="0094516E" w:rsidP="002E2538">
            <w:pPr>
              <w:contextualSpacing/>
              <w:jc w:val="center"/>
              <w:rPr>
                <w:rFonts w:ascii="GHEA Grapalat" w:hAnsi="GHEA Grapalat"/>
                <w:color w:val="000000" w:themeColor="text1"/>
                <w:sz w:val="16"/>
                <w:szCs w:val="16"/>
              </w:rPr>
            </w:pPr>
            <w:r w:rsidRPr="00AF2811">
              <w:rPr>
                <w:rFonts w:ascii="GHEA Grapalat" w:hAnsi="GHEA Grapalat"/>
                <w:color w:val="000000" w:themeColor="text1"/>
                <w:sz w:val="16"/>
                <w:szCs w:val="16"/>
                <w:lang w:val="hy-AM"/>
              </w:rPr>
              <w:t>Հատկ</w:t>
            </w:r>
            <w:proofErr w:type="spellStart"/>
            <w:r w:rsidRPr="00AF2811">
              <w:rPr>
                <w:rFonts w:ascii="GHEA Grapalat" w:hAnsi="GHEA Grapalat"/>
                <w:color w:val="000000" w:themeColor="text1"/>
                <w:sz w:val="16"/>
                <w:szCs w:val="16"/>
              </w:rPr>
              <w:t>անիշները</w:t>
            </w:r>
            <w:proofErr w:type="spellEnd"/>
          </w:p>
          <w:p w14:paraId="4D706261" w14:textId="77777777" w:rsidR="0094516E" w:rsidRPr="00AF2811" w:rsidRDefault="0094516E" w:rsidP="002E2538">
            <w:pPr>
              <w:contextualSpacing/>
              <w:jc w:val="center"/>
              <w:rPr>
                <w:rFonts w:ascii="GHEA Grapalat" w:hAnsi="GHEA Grapalat"/>
                <w:color w:val="000000" w:themeColor="text1"/>
                <w:sz w:val="16"/>
                <w:szCs w:val="16"/>
              </w:rPr>
            </w:pPr>
            <w:r w:rsidRPr="00AF2811">
              <w:rPr>
                <w:rFonts w:ascii="GHEA Grapalat" w:hAnsi="GHEA Grapalat"/>
                <w:color w:val="000000" w:themeColor="text1"/>
                <w:sz w:val="16"/>
                <w:szCs w:val="16"/>
              </w:rPr>
              <w:t>(</w:t>
            </w:r>
            <w:proofErr w:type="spellStart"/>
            <w:r w:rsidRPr="00AF2811">
              <w:rPr>
                <w:rFonts w:ascii="GHEA Grapalat" w:hAnsi="GHEA Grapalat"/>
                <w:color w:val="000000" w:themeColor="text1"/>
                <w:sz w:val="16"/>
                <w:szCs w:val="16"/>
              </w:rPr>
              <w:t>տեխնիկական</w:t>
            </w:r>
            <w:proofErr w:type="spellEnd"/>
            <w:r w:rsidRPr="00AF2811">
              <w:rPr>
                <w:rFonts w:ascii="GHEA Grapalat" w:hAnsi="GHEA Grapalat"/>
                <w:color w:val="000000" w:themeColor="text1"/>
                <w:sz w:val="16"/>
                <w:szCs w:val="16"/>
              </w:rPr>
              <w:t xml:space="preserve"> </w:t>
            </w:r>
            <w:proofErr w:type="spellStart"/>
            <w:r w:rsidRPr="00AF2811">
              <w:rPr>
                <w:rFonts w:ascii="GHEA Grapalat" w:hAnsi="GHEA Grapalat"/>
                <w:color w:val="000000" w:themeColor="text1"/>
                <w:sz w:val="16"/>
                <w:szCs w:val="16"/>
              </w:rPr>
              <w:t>բնութագիր</w:t>
            </w:r>
            <w:proofErr w:type="spellEnd"/>
            <w:r w:rsidRPr="00AF2811">
              <w:rPr>
                <w:rFonts w:ascii="GHEA Grapalat" w:hAnsi="GHEA Grapalat"/>
                <w:color w:val="000000" w:themeColor="text1"/>
                <w:sz w:val="16"/>
                <w:szCs w:val="16"/>
              </w:rPr>
              <w:t>)</w:t>
            </w:r>
          </w:p>
        </w:tc>
        <w:tc>
          <w:tcPr>
            <w:tcW w:w="893" w:type="dxa"/>
            <w:vMerge w:val="restart"/>
            <w:shd w:val="clear" w:color="auto" w:fill="auto"/>
            <w:vAlign w:val="center"/>
          </w:tcPr>
          <w:p w14:paraId="6B7AF2BC" w14:textId="77777777" w:rsidR="0094516E" w:rsidRPr="00AF2811" w:rsidRDefault="0094516E" w:rsidP="002E2538">
            <w:pPr>
              <w:contextualSpacing/>
              <w:jc w:val="center"/>
              <w:rPr>
                <w:rFonts w:ascii="GHEA Grapalat" w:hAnsi="GHEA Grapalat"/>
                <w:color w:val="000000" w:themeColor="text1"/>
                <w:sz w:val="16"/>
                <w:szCs w:val="16"/>
              </w:rPr>
            </w:pPr>
            <w:r w:rsidRPr="00AF2811">
              <w:rPr>
                <w:rFonts w:ascii="GHEA Grapalat" w:hAnsi="GHEA Grapalat"/>
                <w:color w:val="000000" w:themeColor="text1"/>
                <w:sz w:val="16"/>
                <w:szCs w:val="16"/>
                <w:lang w:val="hy-AM"/>
              </w:rPr>
              <w:t>Չ</w:t>
            </w:r>
            <w:r w:rsidRPr="00AF2811">
              <w:rPr>
                <w:rFonts w:ascii="GHEA Grapalat" w:hAnsi="GHEA Grapalat"/>
                <w:color w:val="000000" w:themeColor="text1"/>
                <w:sz w:val="16"/>
                <w:szCs w:val="16"/>
                <w:lang w:val="ru-RU"/>
              </w:rPr>
              <w:t>ափման միավորը</w:t>
            </w:r>
          </w:p>
        </w:tc>
        <w:tc>
          <w:tcPr>
            <w:tcW w:w="1046" w:type="dxa"/>
            <w:vMerge w:val="restart"/>
            <w:shd w:val="clear" w:color="auto" w:fill="auto"/>
            <w:vAlign w:val="center"/>
          </w:tcPr>
          <w:p w14:paraId="66BF0BC8" w14:textId="77777777" w:rsidR="0094516E" w:rsidRPr="00AF2811" w:rsidRDefault="0094516E" w:rsidP="002E2538">
            <w:pPr>
              <w:contextualSpacing/>
              <w:jc w:val="center"/>
              <w:rPr>
                <w:rFonts w:ascii="GHEA Grapalat" w:hAnsi="GHEA Grapalat"/>
                <w:color w:val="000000" w:themeColor="text1"/>
                <w:sz w:val="16"/>
                <w:szCs w:val="16"/>
                <w:lang w:val="hy-AM"/>
              </w:rPr>
            </w:pPr>
            <w:r w:rsidRPr="00AF2811">
              <w:rPr>
                <w:rFonts w:ascii="GHEA Grapalat" w:hAnsi="GHEA Grapalat"/>
                <w:color w:val="000000" w:themeColor="text1"/>
                <w:sz w:val="16"/>
                <w:szCs w:val="16"/>
                <w:lang w:val="hy-AM"/>
              </w:rPr>
              <w:t>Ընդհանուր քանա</w:t>
            </w:r>
          </w:p>
          <w:p w14:paraId="4A33F0AA" w14:textId="77777777" w:rsidR="0094516E" w:rsidRPr="00AF2811" w:rsidRDefault="0094516E" w:rsidP="002E2538">
            <w:pPr>
              <w:contextualSpacing/>
              <w:jc w:val="center"/>
              <w:rPr>
                <w:rFonts w:ascii="GHEA Grapalat" w:hAnsi="GHEA Grapalat"/>
                <w:color w:val="000000" w:themeColor="text1"/>
                <w:sz w:val="16"/>
                <w:szCs w:val="16"/>
                <w:lang w:val="hy-AM"/>
              </w:rPr>
            </w:pPr>
            <w:r w:rsidRPr="00AF2811">
              <w:rPr>
                <w:rFonts w:ascii="GHEA Grapalat" w:hAnsi="GHEA Grapalat"/>
                <w:color w:val="000000" w:themeColor="text1"/>
                <w:sz w:val="16"/>
                <w:szCs w:val="16"/>
                <w:lang w:val="hy-AM"/>
              </w:rPr>
              <w:t xml:space="preserve">կը </w:t>
            </w:r>
          </w:p>
        </w:tc>
        <w:tc>
          <w:tcPr>
            <w:tcW w:w="1253" w:type="dxa"/>
            <w:vMerge w:val="restart"/>
            <w:shd w:val="clear" w:color="auto" w:fill="auto"/>
            <w:vAlign w:val="center"/>
          </w:tcPr>
          <w:p w14:paraId="45A49102" w14:textId="77777777" w:rsidR="0094516E" w:rsidRPr="00AF2811" w:rsidRDefault="0094516E" w:rsidP="002E2538">
            <w:pPr>
              <w:contextualSpacing/>
              <w:jc w:val="center"/>
              <w:rPr>
                <w:rFonts w:ascii="GHEA Grapalat" w:hAnsi="GHEA Grapalat"/>
                <w:color w:val="000000" w:themeColor="text1"/>
                <w:sz w:val="16"/>
                <w:szCs w:val="16"/>
              </w:rPr>
            </w:pPr>
            <w:proofErr w:type="spellStart"/>
            <w:r w:rsidRPr="00AF2811">
              <w:rPr>
                <w:rFonts w:ascii="GHEA Grapalat" w:hAnsi="GHEA Grapalat"/>
                <w:color w:val="000000" w:themeColor="text1"/>
                <w:sz w:val="16"/>
                <w:szCs w:val="16"/>
              </w:rPr>
              <w:t>Ընդհանուր</w:t>
            </w:r>
            <w:proofErr w:type="spellEnd"/>
            <w:r w:rsidRPr="00AF2811">
              <w:rPr>
                <w:rFonts w:ascii="GHEA Grapalat" w:hAnsi="GHEA Grapalat"/>
                <w:color w:val="000000" w:themeColor="text1"/>
                <w:sz w:val="16"/>
                <w:szCs w:val="16"/>
              </w:rPr>
              <w:t xml:space="preserve"> գ</w:t>
            </w:r>
            <w:r w:rsidRPr="00AF2811">
              <w:rPr>
                <w:rFonts w:ascii="GHEA Grapalat" w:hAnsi="GHEA Grapalat"/>
                <w:color w:val="000000" w:themeColor="text1"/>
                <w:sz w:val="16"/>
                <w:szCs w:val="16"/>
                <w:lang w:val="hy-AM"/>
              </w:rPr>
              <w:t>ումար</w:t>
            </w:r>
            <w:r w:rsidRPr="00AF2811">
              <w:rPr>
                <w:rFonts w:ascii="GHEA Grapalat" w:hAnsi="GHEA Grapalat"/>
                <w:color w:val="000000" w:themeColor="text1"/>
                <w:sz w:val="16"/>
                <w:szCs w:val="16"/>
              </w:rPr>
              <w:t xml:space="preserve">/ ՀՀ </w:t>
            </w:r>
            <w:proofErr w:type="spellStart"/>
            <w:r w:rsidRPr="00AF2811">
              <w:rPr>
                <w:rFonts w:ascii="GHEA Grapalat" w:hAnsi="GHEA Grapalat"/>
                <w:color w:val="000000" w:themeColor="text1"/>
                <w:sz w:val="16"/>
                <w:szCs w:val="16"/>
              </w:rPr>
              <w:t>դրամ</w:t>
            </w:r>
            <w:proofErr w:type="spellEnd"/>
          </w:p>
        </w:tc>
        <w:tc>
          <w:tcPr>
            <w:tcW w:w="4515" w:type="dxa"/>
            <w:gridSpan w:val="2"/>
            <w:shd w:val="clear" w:color="auto" w:fill="auto"/>
          </w:tcPr>
          <w:p w14:paraId="555BDF1B" w14:textId="77777777" w:rsidR="0094516E" w:rsidRPr="00AF2811" w:rsidRDefault="0094516E" w:rsidP="002E2538">
            <w:pPr>
              <w:contextualSpacing/>
              <w:jc w:val="center"/>
              <w:rPr>
                <w:rFonts w:ascii="GHEA Grapalat" w:hAnsi="GHEA Grapalat"/>
                <w:color w:val="000000" w:themeColor="text1"/>
                <w:sz w:val="16"/>
                <w:szCs w:val="16"/>
              </w:rPr>
            </w:pPr>
            <w:proofErr w:type="spellStart"/>
            <w:r w:rsidRPr="00AF2811">
              <w:rPr>
                <w:rFonts w:ascii="GHEA Grapalat" w:hAnsi="GHEA Grapalat"/>
                <w:color w:val="000000" w:themeColor="text1"/>
                <w:sz w:val="16"/>
                <w:szCs w:val="16"/>
              </w:rPr>
              <w:t>մատուցման</w:t>
            </w:r>
            <w:proofErr w:type="spellEnd"/>
          </w:p>
        </w:tc>
      </w:tr>
      <w:tr w:rsidR="0094516E" w:rsidRPr="00AF2811" w14:paraId="2DF75C8A" w14:textId="77777777" w:rsidTr="002E2538">
        <w:trPr>
          <w:trHeight w:val="193"/>
          <w:jc w:val="center"/>
        </w:trPr>
        <w:tc>
          <w:tcPr>
            <w:tcW w:w="457" w:type="dxa"/>
            <w:vMerge/>
            <w:shd w:val="clear" w:color="auto" w:fill="auto"/>
            <w:vAlign w:val="center"/>
          </w:tcPr>
          <w:p w14:paraId="2AAA69E3" w14:textId="77777777" w:rsidR="0094516E" w:rsidRPr="00AF2811" w:rsidRDefault="0094516E" w:rsidP="002E2538">
            <w:pPr>
              <w:contextualSpacing/>
              <w:jc w:val="center"/>
              <w:rPr>
                <w:rFonts w:ascii="GHEA Grapalat" w:hAnsi="GHEA Grapalat"/>
                <w:color w:val="000000" w:themeColor="text1"/>
                <w:sz w:val="16"/>
                <w:szCs w:val="16"/>
              </w:rPr>
            </w:pPr>
          </w:p>
        </w:tc>
        <w:tc>
          <w:tcPr>
            <w:tcW w:w="1384" w:type="dxa"/>
            <w:vMerge/>
            <w:shd w:val="clear" w:color="auto" w:fill="auto"/>
            <w:vAlign w:val="center"/>
          </w:tcPr>
          <w:p w14:paraId="66ACE4A8" w14:textId="77777777" w:rsidR="0094516E" w:rsidRPr="00AF2811" w:rsidRDefault="0094516E" w:rsidP="002E2538">
            <w:pPr>
              <w:contextualSpacing/>
              <w:jc w:val="center"/>
              <w:rPr>
                <w:rFonts w:ascii="GHEA Grapalat" w:hAnsi="GHEA Grapalat"/>
                <w:color w:val="000000" w:themeColor="text1"/>
                <w:sz w:val="16"/>
                <w:szCs w:val="16"/>
              </w:rPr>
            </w:pPr>
          </w:p>
        </w:tc>
        <w:tc>
          <w:tcPr>
            <w:tcW w:w="2186" w:type="dxa"/>
            <w:vMerge/>
            <w:shd w:val="clear" w:color="auto" w:fill="auto"/>
            <w:vAlign w:val="center"/>
          </w:tcPr>
          <w:p w14:paraId="11CCEDE8" w14:textId="77777777" w:rsidR="0094516E" w:rsidRPr="00AF2811" w:rsidRDefault="0094516E" w:rsidP="002E2538">
            <w:pPr>
              <w:contextualSpacing/>
              <w:jc w:val="center"/>
              <w:rPr>
                <w:rFonts w:ascii="GHEA Grapalat" w:hAnsi="GHEA Grapalat"/>
                <w:color w:val="000000" w:themeColor="text1"/>
                <w:sz w:val="16"/>
                <w:szCs w:val="16"/>
              </w:rPr>
            </w:pPr>
          </w:p>
        </w:tc>
        <w:tc>
          <w:tcPr>
            <w:tcW w:w="3916" w:type="dxa"/>
            <w:vMerge/>
            <w:shd w:val="clear" w:color="auto" w:fill="auto"/>
            <w:vAlign w:val="center"/>
          </w:tcPr>
          <w:p w14:paraId="7DCF8DD5" w14:textId="77777777" w:rsidR="0094516E" w:rsidRPr="00AF2811" w:rsidRDefault="0094516E" w:rsidP="002E2538">
            <w:pPr>
              <w:contextualSpacing/>
              <w:jc w:val="center"/>
              <w:rPr>
                <w:rFonts w:ascii="GHEA Grapalat" w:hAnsi="GHEA Grapalat"/>
                <w:color w:val="000000" w:themeColor="text1"/>
                <w:sz w:val="16"/>
                <w:szCs w:val="16"/>
              </w:rPr>
            </w:pPr>
          </w:p>
        </w:tc>
        <w:tc>
          <w:tcPr>
            <w:tcW w:w="893" w:type="dxa"/>
            <w:vMerge/>
            <w:shd w:val="clear" w:color="auto" w:fill="auto"/>
            <w:vAlign w:val="center"/>
          </w:tcPr>
          <w:p w14:paraId="1E811932" w14:textId="77777777" w:rsidR="0094516E" w:rsidRPr="00AF2811" w:rsidRDefault="0094516E" w:rsidP="002E2538">
            <w:pPr>
              <w:contextualSpacing/>
              <w:jc w:val="center"/>
              <w:rPr>
                <w:rFonts w:ascii="GHEA Grapalat" w:hAnsi="GHEA Grapalat"/>
                <w:color w:val="000000" w:themeColor="text1"/>
                <w:sz w:val="16"/>
                <w:szCs w:val="16"/>
              </w:rPr>
            </w:pPr>
          </w:p>
        </w:tc>
        <w:tc>
          <w:tcPr>
            <w:tcW w:w="1046" w:type="dxa"/>
            <w:vMerge/>
            <w:shd w:val="clear" w:color="auto" w:fill="auto"/>
            <w:vAlign w:val="center"/>
          </w:tcPr>
          <w:p w14:paraId="59B04D88" w14:textId="77777777" w:rsidR="0094516E" w:rsidRPr="00AF2811" w:rsidRDefault="0094516E" w:rsidP="002E2538">
            <w:pPr>
              <w:contextualSpacing/>
              <w:jc w:val="center"/>
              <w:rPr>
                <w:rFonts w:ascii="GHEA Grapalat" w:hAnsi="GHEA Grapalat"/>
                <w:color w:val="000000" w:themeColor="text1"/>
                <w:sz w:val="16"/>
                <w:szCs w:val="16"/>
                <w:lang w:val="hy-AM"/>
              </w:rPr>
            </w:pPr>
          </w:p>
        </w:tc>
        <w:tc>
          <w:tcPr>
            <w:tcW w:w="1253" w:type="dxa"/>
            <w:vMerge/>
            <w:shd w:val="clear" w:color="auto" w:fill="auto"/>
            <w:vAlign w:val="center"/>
          </w:tcPr>
          <w:p w14:paraId="5B9B475A" w14:textId="77777777" w:rsidR="0094516E" w:rsidRPr="00AF2811" w:rsidRDefault="0094516E" w:rsidP="002E2538">
            <w:pPr>
              <w:contextualSpacing/>
              <w:jc w:val="center"/>
              <w:rPr>
                <w:rFonts w:ascii="GHEA Grapalat" w:hAnsi="GHEA Grapalat"/>
                <w:color w:val="000000" w:themeColor="text1"/>
                <w:sz w:val="16"/>
                <w:szCs w:val="16"/>
              </w:rPr>
            </w:pPr>
          </w:p>
        </w:tc>
        <w:tc>
          <w:tcPr>
            <w:tcW w:w="1055" w:type="dxa"/>
            <w:shd w:val="clear" w:color="auto" w:fill="auto"/>
            <w:vAlign w:val="center"/>
          </w:tcPr>
          <w:p w14:paraId="6F0D2594" w14:textId="77777777" w:rsidR="0094516E" w:rsidRPr="00AF2811" w:rsidRDefault="0094516E" w:rsidP="002E2538">
            <w:pPr>
              <w:contextualSpacing/>
              <w:jc w:val="center"/>
              <w:rPr>
                <w:rFonts w:ascii="GHEA Grapalat" w:hAnsi="GHEA Grapalat"/>
                <w:color w:val="000000" w:themeColor="text1"/>
                <w:sz w:val="16"/>
                <w:szCs w:val="16"/>
              </w:rPr>
            </w:pPr>
            <w:r w:rsidRPr="00AF2811">
              <w:rPr>
                <w:rFonts w:ascii="GHEA Grapalat" w:hAnsi="GHEA Grapalat"/>
                <w:color w:val="000000" w:themeColor="text1"/>
                <w:sz w:val="16"/>
                <w:szCs w:val="16"/>
                <w:lang w:val="hy-AM"/>
              </w:rPr>
              <w:t>Հ</w:t>
            </w:r>
            <w:r w:rsidRPr="00AF2811">
              <w:rPr>
                <w:rFonts w:ascii="GHEA Grapalat" w:hAnsi="GHEA Grapalat"/>
                <w:color w:val="000000" w:themeColor="text1"/>
                <w:sz w:val="16"/>
                <w:szCs w:val="16"/>
                <w:lang w:val="ru-RU"/>
              </w:rPr>
              <w:t>ասցեն</w:t>
            </w:r>
          </w:p>
        </w:tc>
        <w:tc>
          <w:tcPr>
            <w:tcW w:w="3460" w:type="dxa"/>
            <w:shd w:val="clear" w:color="auto" w:fill="auto"/>
            <w:vAlign w:val="center"/>
          </w:tcPr>
          <w:p w14:paraId="66678F75" w14:textId="77777777" w:rsidR="0094516E" w:rsidRPr="00AF2811" w:rsidRDefault="0094516E" w:rsidP="002E2538">
            <w:pPr>
              <w:contextualSpacing/>
              <w:jc w:val="center"/>
              <w:rPr>
                <w:rFonts w:ascii="GHEA Grapalat" w:hAnsi="GHEA Grapalat"/>
                <w:color w:val="000000" w:themeColor="text1"/>
                <w:sz w:val="16"/>
                <w:szCs w:val="16"/>
              </w:rPr>
            </w:pPr>
            <w:r w:rsidRPr="00AF2811">
              <w:rPr>
                <w:rFonts w:ascii="GHEA Grapalat" w:hAnsi="GHEA Grapalat"/>
                <w:color w:val="000000" w:themeColor="text1"/>
                <w:sz w:val="16"/>
                <w:szCs w:val="16"/>
                <w:lang w:val="hy-AM"/>
              </w:rPr>
              <w:t>Ժ</w:t>
            </w:r>
            <w:r w:rsidRPr="00AF2811">
              <w:rPr>
                <w:rFonts w:ascii="GHEA Grapalat" w:hAnsi="GHEA Grapalat"/>
                <w:color w:val="000000" w:themeColor="text1"/>
                <w:sz w:val="16"/>
                <w:szCs w:val="16"/>
                <w:lang w:val="ru-RU"/>
              </w:rPr>
              <w:t>ամկետը</w:t>
            </w:r>
          </w:p>
        </w:tc>
      </w:tr>
      <w:bookmarkEnd w:id="12"/>
      <w:tr w:rsidR="0094516E" w:rsidRPr="00D248CD" w14:paraId="40C67DC4" w14:textId="77777777" w:rsidTr="002E2538">
        <w:trPr>
          <w:trHeight w:val="549"/>
          <w:jc w:val="center"/>
        </w:trPr>
        <w:tc>
          <w:tcPr>
            <w:tcW w:w="457" w:type="dxa"/>
            <w:shd w:val="clear" w:color="auto" w:fill="auto"/>
            <w:vAlign w:val="center"/>
          </w:tcPr>
          <w:p w14:paraId="05A5D63B" w14:textId="77777777" w:rsidR="0094516E" w:rsidRPr="00AF2811" w:rsidRDefault="0094516E" w:rsidP="002E2538">
            <w:pPr>
              <w:contextualSpacing/>
              <w:jc w:val="center"/>
              <w:rPr>
                <w:rFonts w:ascii="GHEA Grapalat" w:hAnsi="GHEA Grapalat"/>
                <w:bCs/>
                <w:color w:val="000000" w:themeColor="text1"/>
                <w:sz w:val="16"/>
                <w:szCs w:val="16"/>
                <w:lang w:val="hy-AM"/>
              </w:rPr>
            </w:pPr>
            <w:r w:rsidRPr="004A46B9">
              <w:rPr>
                <w:rFonts w:ascii="GHEA Grapalat" w:hAnsi="GHEA Grapalat" w:cs="Sylfaen"/>
                <w:sz w:val="16"/>
                <w:szCs w:val="16"/>
              </w:rPr>
              <w:t>1</w:t>
            </w:r>
          </w:p>
        </w:tc>
        <w:tc>
          <w:tcPr>
            <w:tcW w:w="1384" w:type="dxa"/>
            <w:shd w:val="clear" w:color="auto" w:fill="auto"/>
            <w:vAlign w:val="center"/>
          </w:tcPr>
          <w:p w14:paraId="46183C79" w14:textId="77777777" w:rsidR="0094516E" w:rsidRPr="00285ED3" w:rsidRDefault="0094516E" w:rsidP="002E2538">
            <w:pPr>
              <w:contextualSpacing/>
              <w:jc w:val="center"/>
              <w:rPr>
                <w:rFonts w:ascii="GHEA Grapalat" w:hAnsi="GHEA Grapalat"/>
                <w:bCs/>
                <w:color w:val="000000" w:themeColor="text1"/>
                <w:sz w:val="16"/>
                <w:szCs w:val="16"/>
              </w:rPr>
            </w:pPr>
            <w:r w:rsidRPr="004777DF">
              <w:rPr>
                <w:rFonts w:ascii="GHEA Grapalat" w:hAnsi="GHEA Grapalat"/>
                <w:bCs/>
                <w:color w:val="000000" w:themeColor="text1"/>
                <w:sz w:val="16"/>
                <w:szCs w:val="16"/>
              </w:rPr>
              <w:t>45221142</w:t>
            </w:r>
          </w:p>
        </w:tc>
        <w:tc>
          <w:tcPr>
            <w:tcW w:w="2186" w:type="dxa"/>
            <w:shd w:val="clear" w:color="auto" w:fill="auto"/>
            <w:vAlign w:val="center"/>
          </w:tcPr>
          <w:p w14:paraId="2AD4B9C9" w14:textId="77777777" w:rsidR="0094516E" w:rsidRPr="00AF2811" w:rsidRDefault="0094516E" w:rsidP="002E2538">
            <w:pPr>
              <w:jc w:val="center"/>
              <w:rPr>
                <w:rFonts w:ascii="GHEA Grapalat" w:hAnsi="GHEA Grapalat"/>
                <w:bCs/>
                <w:color w:val="000000" w:themeColor="text1"/>
                <w:sz w:val="16"/>
                <w:szCs w:val="16"/>
                <w:lang w:val="hy-AM"/>
              </w:rPr>
            </w:pPr>
            <w:r w:rsidRPr="00285ED3">
              <w:rPr>
                <w:rFonts w:ascii="GHEA Grapalat" w:hAnsi="GHEA Grapalat" w:cs="Calibri"/>
                <w:color w:val="000000"/>
                <w:sz w:val="16"/>
                <w:szCs w:val="16"/>
                <w:lang w:val="hy-AM"/>
              </w:rPr>
              <w:t>ՀՀ Արմավիրի մարզ, գ. Արգավանդ, խորքային  հորի (Թոփեր) 10կՎ էլեկտրամատակարար</w:t>
            </w:r>
            <w:r w:rsidRPr="004A46B9">
              <w:rPr>
                <w:rFonts w:ascii="GHEA Grapalat" w:hAnsi="GHEA Grapalat" w:cs="Calibri"/>
                <w:color w:val="000000"/>
                <w:sz w:val="16"/>
                <w:szCs w:val="16"/>
                <w:lang w:val="hy-AM"/>
              </w:rPr>
              <w:t xml:space="preserve">ման </w:t>
            </w:r>
            <w:r w:rsidRPr="00285ED3">
              <w:rPr>
                <w:rFonts w:ascii="GHEA Grapalat" w:hAnsi="GHEA Grapalat" w:cs="Calibri"/>
                <w:color w:val="000000"/>
                <w:sz w:val="16"/>
                <w:szCs w:val="16"/>
                <w:lang w:val="hy-AM"/>
              </w:rPr>
              <w:t>աշխատանքների տեխնիկական հսկողություն</w:t>
            </w:r>
          </w:p>
        </w:tc>
        <w:tc>
          <w:tcPr>
            <w:tcW w:w="3916" w:type="dxa"/>
            <w:shd w:val="clear" w:color="auto" w:fill="auto"/>
            <w:vAlign w:val="center"/>
          </w:tcPr>
          <w:p w14:paraId="3DE826F7" w14:textId="5B27F540" w:rsidR="0094516E" w:rsidRPr="00AF2811" w:rsidRDefault="0094516E" w:rsidP="002E2538">
            <w:pPr>
              <w:rPr>
                <w:rFonts w:ascii="GHEA Grapalat" w:hAnsi="GHEA Grapalat"/>
                <w:bCs/>
                <w:color w:val="000000" w:themeColor="text1"/>
                <w:sz w:val="16"/>
                <w:szCs w:val="16"/>
                <w:lang w:val="hy-AM"/>
              </w:rPr>
            </w:pPr>
            <w:r w:rsidRPr="00285ED3">
              <w:rPr>
                <w:rFonts w:ascii="GHEA Grapalat" w:hAnsi="GHEA Grapalat" w:cs="Calibri"/>
                <w:color w:val="000000"/>
                <w:sz w:val="16"/>
                <w:szCs w:val="16"/>
                <w:lang w:val="hy-AM"/>
              </w:rPr>
              <w:t>ՀՀ Արմավիրի մարզ, գ. Արգավանդ, խորքային  հորի (Թոփեր) 10կՎ էլեկտրամատակարար</w:t>
            </w:r>
            <w:r w:rsidRPr="004A46B9">
              <w:rPr>
                <w:rFonts w:ascii="GHEA Grapalat" w:hAnsi="GHEA Grapalat" w:cs="Calibri"/>
                <w:color w:val="000000"/>
                <w:sz w:val="16"/>
                <w:szCs w:val="16"/>
                <w:lang w:val="hy-AM"/>
              </w:rPr>
              <w:t xml:space="preserve">ման </w:t>
            </w:r>
            <w:r w:rsidRPr="00285ED3">
              <w:rPr>
                <w:rFonts w:ascii="GHEA Grapalat" w:hAnsi="GHEA Grapalat" w:cs="Calibri"/>
                <w:color w:val="000000"/>
                <w:sz w:val="16"/>
                <w:szCs w:val="16"/>
                <w:lang w:val="hy-AM"/>
              </w:rPr>
              <w:t>աշխատանքների տեխնիկական հսկողությ</w:t>
            </w:r>
            <w:r>
              <w:rPr>
                <w:rFonts w:ascii="GHEA Grapalat" w:hAnsi="GHEA Grapalat" w:cs="Calibri"/>
                <w:color w:val="000000"/>
                <w:sz w:val="16"/>
                <w:szCs w:val="16"/>
                <w:lang w:val="hy-AM"/>
              </w:rPr>
              <w:t>ա</w:t>
            </w:r>
            <w:r w:rsidRPr="00285ED3">
              <w:rPr>
                <w:rFonts w:ascii="GHEA Grapalat" w:hAnsi="GHEA Grapalat" w:cs="Calibri"/>
                <w:color w:val="000000"/>
                <w:sz w:val="16"/>
                <w:szCs w:val="16"/>
                <w:lang w:val="hy-AM"/>
              </w:rPr>
              <w:t>ն</w:t>
            </w:r>
            <w:r>
              <w:rPr>
                <w:rFonts w:ascii="GHEA Grapalat" w:hAnsi="GHEA Grapalat" w:cs="Calibri"/>
                <w:color w:val="000000"/>
                <w:sz w:val="16"/>
                <w:szCs w:val="16"/>
                <w:lang w:val="hy-AM"/>
              </w:rPr>
              <w:t xml:space="preserve"> </w:t>
            </w:r>
            <w:r w:rsidRPr="006631AF">
              <w:rPr>
                <w:rFonts w:ascii="GHEA Grapalat" w:hAnsi="GHEA Grapalat" w:cs="Calibri"/>
                <w:color w:val="000000"/>
                <w:sz w:val="16"/>
                <w:szCs w:val="16"/>
                <w:lang w:val="hy-AM"/>
              </w:rPr>
              <w:t xml:space="preserve">ծառայություններ համաձայն </w:t>
            </w:r>
            <w:r w:rsidRPr="00943123">
              <w:rPr>
                <w:rFonts w:ascii="GHEA Grapalat" w:hAnsi="GHEA Grapalat" w:cs="Calibri"/>
                <w:sz w:val="16"/>
                <w:szCs w:val="20"/>
                <w:lang w:val="hy-AM"/>
              </w:rPr>
              <w:t xml:space="preserve">Հավելված </w:t>
            </w:r>
            <w:r w:rsidRPr="00A57E56">
              <w:rPr>
                <w:rFonts w:ascii="GHEA Grapalat" w:hAnsi="GHEA Grapalat" w:cs="Calibri"/>
                <w:sz w:val="16"/>
                <w:szCs w:val="20"/>
                <w:lang w:val="hy-AM"/>
              </w:rPr>
              <w:t>1.</w:t>
            </w:r>
            <w:r w:rsidRPr="00943123">
              <w:rPr>
                <w:rFonts w:ascii="GHEA Grapalat" w:hAnsi="GHEA Grapalat" w:cs="Calibri"/>
                <w:sz w:val="16"/>
                <w:szCs w:val="20"/>
                <w:lang w:val="hy-AM"/>
              </w:rPr>
              <w:t xml:space="preserve">1-ի և </w:t>
            </w:r>
            <w:r>
              <w:rPr>
                <w:rFonts w:ascii="GHEA Grapalat" w:hAnsi="GHEA Grapalat" w:cs="Calibri"/>
                <w:sz w:val="16"/>
                <w:szCs w:val="20"/>
                <w:lang w:val="hy-AM"/>
              </w:rPr>
              <w:t xml:space="preserve">կից excelֆայլով (Հավելված </w:t>
            </w:r>
            <w:r w:rsidR="00856623">
              <w:rPr>
                <w:rFonts w:ascii="GHEA Grapalat" w:hAnsi="GHEA Grapalat" w:cs="Calibri"/>
                <w:sz w:val="16"/>
                <w:szCs w:val="20"/>
                <w:lang w:val="hy-AM"/>
              </w:rPr>
              <w:t>1</w:t>
            </w:r>
            <w:r w:rsidR="00856623">
              <w:rPr>
                <w:rFonts w:ascii="Cambria Math" w:hAnsi="Cambria Math" w:cs="Calibri"/>
                <w:sz w:val="16"/>
                <w:szCs w:val="20"/>
                <w:lang w:val="hy-AM"/>
              </w:rPr>
              <w:t>․2</w:t>
            </w:r>
            <w:r>
              <w:rPr>
                <w:rFonts w:ascii="GHEA Grapalat" w:hAnsi="GHEA Grapalat" w:cs="Calibri"/>
                <w:sz w:val="16"/>
                <w:szCs w:val="20"/>
                <w:lang w:val="hy-AM"/>
              </w:rPr>
              <w:t>)</w:t>
            </w:r>
            <w:r w:rsidRPr="00046264">
              <w:rPr>
                <w:rFonts w:ascii="GHEA Grapalat" w:hAnsi="GHEA Grapalat" w:cs="Calibri"/>
                <w:sz w:val="16"/>
                <w:szCs w:val="20"/>
                <w:lang w:val="hy-AM"/>
              </w:rPr>
              <w:t xml:space="preserve"> ներկայացված ծավալաթերթ-նախահաշվի</w:t>
            </w:r>
          </w:p>
        </w:tc>
        <w:tc>
          <w:tcPr>
            <w:tcW w:w="893" w:type="dxa"/>
            <w:shd w:val="clear" w:color="auto" w:fill="auto"/>
            <w:vAlign w:val="center"/>
          </w:tcPr>
          <w:p w14:paraId="0E2BAE7F" w14:textId="77777777" w:rsidR="0094516E" w:rsidRPr="00AF2811" w:rsidRDefault="0094516E" w:rsidP="002E2538">
            <w:pPr>
              <w:contextualSpacing/>
              <w:jc w:val="center"/>
              <w:rPr>
                <w:rFonts w:ascii="GHEA Grapalat" w:hAnsi="GHEA Grapalat"/>
                <w:bCs/>
                <w:color w:val="000000" w:themeColor="text1"/>
                <w:sz w:val="16"/>
                <w:szCs w:val="16"/>
                <w:lang w:val="hy-AM"/>
              </w:rPr>
            </w:pPr>
            <w:r w:rsidRPr="00AF2811">
              <w:rPr>
                <w:rFonts w:ascii="GHEA Grapalat" w:hAnsi="GHEA Grapalat"/>
                <w:bCs/>
                <w:color w:val="000000" w:themeColor="text1"/>
                <w:sz w:val="16"/>
                <w:szCs w:val="16"/>
                <w:lang w:val="hy-AM"/>
              </w:rPr>
              <w:t>դրամ</w:t>
            </w:r>
          </w:p>
        </w:tc>
        <w:tc>
          <w:tcPr>
            <w:tcW w:w="1046" w:type="dxa"/>
            <w:shd w:val="clear" w:color="auto" w:fill="auto"/>
            <w:vAlign w:val="center"/>
          </w:tcPr>
          <w:p w14:paraId="3CD1ECAB" w14:textId="77777777" w:rsidR="0094516E" w:rsidRPr="00AF2811" w:rsidRDefault="0094516E" w:rsidP="002E2538">
            <w:pPr>
              <w:contextualSpacing/>
              <w:jc w:val="center"/>
              <w:rPr>
                <w:rFonts w:ascii="GHEA Grapalat" w:hAnsi="GHEA Grapalat"/>
                <w:bCs/>
                <w:color w:val="000000" w:themeColor="text1"/>
                <w:sz w:val="16"/>
                <w:szCs w:val="16"/>
                <w:lang w:val="hy-AM"/>
              </w:rPr>
            </w:pPr>
            <w:r w:rsidRPr="00AF2811">
              <w:rPr>
                <w:rFonts w:ascii="GHEA Grapalat" w:hAnsi="GHEA Grapalat"/>
                <w:bCs/>
                <w:color w:val="000000" w:themeColor="text1"/>
                <w:sz w:val="16"/>
                <w:szCs w:val="16"/>
                <w:lang w:val="hy-AM"/>
              </w:rPr>
              <w:t>1</w:t>
            </w:r>
          </w:p>
        </w:tc>
        <w:tc>
          <w:tcPr>
            <w:tcW w:w="1253" w:type="dxa"/>
            <w:shd w:val="clear" w:color="auto" w:fill="auto"/>
            <w:vAlign w:val="center"/>
          </w:tcPr>
          <w:p w14:paraId="5C712E3E" w14:textId="4C76B253" w:rsidR="0094516E" w:rsidRPr="008515A3" w:rsidRDefault="0094516E" w:rsidP="002E2538">
            <w:pPr>
              <w:contextualSpacing/>
              <w:jc w:val="center"/>
              <w:rPr>
                <w:rFonts w:ascii="GHEA Grapalat" w:hAnsi="GHEA Grapalat"/>
                <w:bCs/>
                <w:color w:val="000000" w:themeColor="text1"/>
                <w:sz w:val="16"/>
                <w:szCs w:val="16"/>
              </w:rPr>
            </w:pPr>
          </w:p>
        </w:tc>
        <w:tc>
          <w:tcPr>
            <w:tcW w:w="1055" w:type="dxa"/>
            <w:shd w:val="clear" w:color="auto" w:fill="auto"/>
            <w:vAlign w:val="center"/>
          </w:tcPr>
          <w:p w14:paraId="7D07DD5B" w14:textId="77777777" w:rsidR="0094516E" w:rsidRPr="002C3349" w:rsidRDefault="0094516E" w:rsidP="002E2538">
            <w:pPr>
              <w:shd w:val="clear" w:color="auto" w:fill="FFFFFF"/>
              <w:contextualSpacing/>
              <w:jc w:val="center"/>
              <w:rPr>
                <w:rFonts w:ascii="GHEA Grapalat" w:eastAsia="GHEA Grapalat" w:hAnsi="GHEA Grapalat" w:cs="GHEA Grapalat"/>
                <w:sz w:val="16"/>
                <w:szCs w:val="16"/>
                <w:lang w:val="hy-AM"/>
              </w:rPr>
            </w:pPr>
            <w:proofErr w:type="spellStart"/>
            <w:r w:rsidRPr="002C3349">
              <w:rPr>
                <w:rFonts w:ascii="GHEA Grapalat" w:eastAsia="GHEA Grapalat" w:hAnsi="GHEA Grapalat" w:cs="GHEA Grapalat"/>
                <w:sz w:val="16"/>
                <w:szCs w:val="16"/>
              </w:rPr>
              <w:t>Արմավիրի</w:t>
            </w:r>
            <w:proofErr w:type="spellEnd"/>
            <w:r w:rsidRPr="002C3349">
              <w:rPr>
                <w:rFonts w:ascii="GHEA Grapalat" w:eastAsia="GHEA Grapalat" w:hAnsi="GHEA Grapalat" w:cs="GHEA Grapalat"/>
                <w:sz w:val="16"/>
                <w:szCs w:val="16"/>
              </w:rPr>
              <w:t xml:space="preserve"> </w:t>
            </w:r>
            <w:proofErr w:type="spellStart"/>
            <w:r w:rsidRPr="002C3349">
              <w:rPr>
                <w:rFonts w:ascii="GHEA Grapalat" w:eastAsia="GHEA Grapalat" w:hAnsi="GHEA Grapalat" w:cs="GHEA Grapalat"/>
                <w:sz w:val="16"/>
                <w:szCs w:val="16"/>
              </w:rPr>
              <w:t>մարզ</w:t>
            </w:r>
            <w:proofErr w:type="spellEnd"/>
            <w:r w:rsidRPr="002C3349">
              <w:rPr>
                <w:rFonts w:ascii="GHEA Grapalat" w:eastAsia="GHEA Grapalat" w:hAnsi="GHEA Grapalat" w:cs="GHEA Grapalat"/>
                <w:sz w:val="16"/>
                <w:szCs w:val="16"/>
              </w:rPr>
              <w:t xml:space="preserve">, </w:t>
            </w:r>
            <w:r w:rsidRPr="002C3349">
              <w:rPr>
                <w:rFonts w:ascii="GHEA Grapalat" w:eastAsia="GHEA Grapalat" w:hAnsi="GHEA Grapalat" w:cs="GHEA Grapalat"/>
                <w:sz w:val="16"/>
                <w:szCs w:val="16"/>
                <w:lang w:val="hy-AM"/>
              </w:rPr>
              <w:t>ք</w:t>
            </w:r>
            <w:r w:rsidRPr="002C3349">
              <w:rPr>
                <w:rFonts w:ascii="Cambria Math" w:eastAsia="GHEA Grapalat" w:hAnsi="Cambria Math" w:cs="Cambria Math"/>
                <w:sz w:val="16"/>
                <w:szCs w:val="16"/>
                <w:lang w:val="hy-AM"/>
              </w:rPr>
              <w:t>․</w:t>
            </w:r>
            <w:r w:rsidRPr="002C3349">
              <w:rPr>
                <w:rFonts w:ascii="GHEA Grapalat" w:eastAsia="GHEA Grapalat" w:hAnsi="GHEA Grapalat" w:cs="GHEA Grapalat"/>
                <w:sz w:val="16"/>
                <w:szCs w:val="16"/>
                <w:lang w:val="hy-AM"/>
              </w:rPr>
              <w:t xml:space="preserve"> Մեծամոր</w:t>
            </w:r>
          </w:p>
          <w:p w14:paraId="31C3EE49" w14:textId="77777777" w:rsidR="0094516E" w:rsidRPr="00AF2811" w:rsidRDefault="0094516E" w:rsidP="002E2538">
            <w:pPr>
              <w:contextualSpacing/>
              <w:jc w:val="center"/>
              <w:rPr>
                <w:rFonts w:ascii="GHEA Grapalat" w:hAnsi="GHEA Grapalat" w:cs="Calibri"/>
                <w:color w:val="000000" w:themeColor="text1"/>
                <w:sz w:val="16"/>
                <w:szCs w:val="16"/>
                <w:lang w:val="hy-AM"/>
              </w:rPr>
            </w:pPr>
          </w:p>
        </w:tc>
        <w:tc>
          <w:tcPr>
            <w:tcW w:w="3460" w:type="dxa"/>
            <w:shd w:val="clear" w:color="auto" w:fill="auto"/>
            <w:vAlign w:val="center"/>
          </w:tcPr>
          <w:p w14:paraId="449934AB" w14:textId="77777777" w:rsidR="0094516E" w:rsidRPr="006631AF" w:rsidRDefault="0094516E" w:rsidP="002E2538">
            <w:pPr>
              <w:contextualSpacing/>
              <w:jc w:val="center"/>
              <w:rPr>
                <w:rFonts w:ascii="GHEA Grapalat" w:hAnsi="GHEA Grapalat"/>
                <w:bCs/>
                <w:sz w:val="16"/>
                <w:szCs w:val="16"/>
                <w:lang w:val="hy-AM"/>
              </w:rPr>
            </w:pPr>
            <w:r w:rsidRPr="002C3349">
              <w:rPr>
                <w:rFonts w:ascii="GHEA Grapalat" w:hAnsi="GHEA Grapalat" w:cs="Calibri"/>
                <w:sz w:val="16"/>
                <w:szCs w:val="16"/>
                <w:lang w:val="hy-AM"/>
              </w:rPr>
              <w:t xml:space="preserve">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w:t>
            </w:r>
            <w:r w:rsidRPr="002C3349">
              <w:rPr>
                <w:rFonts w:ascii="GHEA Grapalat" w:hAnsi="GHEA Grapalat"/>
                <w:bCs/>
                <w:sz w:val="16"/>
                <w:szCs w:val="16"/>
                <w:lang w:val="hy-AM"/>
              </w:rPr>
              <w:t>համաձայնագիրը</w:t>
            </w:r>
            <w:r w:rsidRPr="006631AF">
              <w:rPr>
                <w:sz w:val="16"/>
                <w:szCs w:val="16"/>
                <w:lang w:val="hy-AM"/>
              </w:rPr>
              <w:t xml:space="preserve"> </w:t>
            </w:r>
            <w:r w:rsidRPr="002C3349">
              <w:rPr>
                <w:rFonts w:ascii="GHEA Grapalat" w:hAnsi="GHEA Grapalat"/>
                <w:bCs/>
                <w:sz w:val="16"/>
                <w:szCs w:val="16"/>
                <w:lang w:val="hy-AM"/>
              </w:rPr>
              <w:t>ուժի  մեջ  մտնելու օրվանից</w:t>
            </w:r>
            <w:r w:rsidRPr="006631AF">
              <w:rPr>
                <w:rFonts w:ascii="GHEA Grapalat" w:hAnsi="GHEA Grapalat"/>
                <w:bCs/>
                <w:sz w:val="16"/>
                <w:szCs w:val="16"/>
                <w:lang w:val="hy-AM"/>
              </w:rPr>
              <w:t xml:space="preserve"> հետո՝</w:t>
            </w:r>
          </w:p>
          <w:p w14:paraId="44866F45" w14:textId="77777777" w:rsidR="0094516E" w:rsidRPr="006631AF" w:rsidRDefault="0094516E" w:rsidP="002E2538">
            <w:pPr>
              <w:contextualSpacing/>
              <w:jc w:val="center"/>
              <w:rPr>
                <w:rFonts w:ascii="GHEA Grapalat" w:hAnsi="GHEA Grapalat" w:cs="Calibri"/>
                <w:sz w:val="16"/>
                <w:szCs w:val="16"/>
                <w:lang w:val="hy-AM"/>
              </w:rPr>
            </w:pPr>
          </w:p>
          <w:p w14:paraId="74677A29" w14:textId="77777777" w:rsidR="0094516E" w:rsidRPr="00AF2811" w:rsidRDefault="0094516E" w:rsidP="002E2538">
            <w:pPr>
              <w:contextualSpacing/>
              <w:jc w:val="center"/>
              <w:rPr>
                <w:rFonts w:ascii="GHEA Grapalat" w:hAnsi="GHEA Grapalat" w:cs="Calibri"/>
                <w:color w:val="000000" w:themeColor="text1"/>
                <w:sz w:val="16"/>
                <w:szCs w:val="16"/>
                <w:lang w:val="hy-AM"/>
              </w:rPr>
            </w:pPr>
            <w:r w:rsidRPr="006631AF">
              <w:rPr>
                <w:rFonts w:ascii="GHEA Grapalat" w:hAnsi="GHEA Grapalat" w:cs="Calibri"/>
                <w:sz w:val="16"/>
                <w:szCs w:val="16"/>
                <w:lang w:val="hy-AM"/>
              </w:rPr>
              <w:t>Շինարարական աշխատանքներին զուգընթաց՝ սկզբից մինչ ավարտ</w:t>
            </w:r>
          </w:p>
        </w:tc>
      </w:tr>
      <w:tr w:rsidR="0094516E" w:rsidRPr="00D248CD" w14:paraId="5109C932" w14:textId="77777777" w:rsidTr="002E2538">
        <w:trPr>
          <w:trHeight w:val="549"/>
          <w:jc w:val="center"/>
        </w:trPr>
        <w:tc>
          <w:tcPr>
            <w:tcW w:w="457" w:type="dxa"/>
            <w:shd w:val="clear" w:color="auto" w:fill="auto"/>
            <w:vAlign w:val="center"/>
          </w:tcPr>
          <w:p w14:paraId="19D3A03F" w14:textId="77777777" w:rsidR="0094516E" w:rsidRPr="00AF2811" w:rsidRDefault="0094516E" w:rsidP="002E2538">
            <w:pPr>
              <w:contextualSpacing/>
              <w:jc w:val="center"/>
              <w:rPr>
                <w:rFonts w:ascii="GHEA Grapalat" w:hAnsi="GHEA Grapalat"/>
                <w:bCs/>
                <w:color w:val="000000" w:themeColor="text1"/>
                <w:sz w:val="16"/>
                <w:szCs w:val="16"/>
                <w:lang w:val="hy-AM"/>
              </w:rPr>
            </w:pPr>
            <w:r w:rsidRPr="004A46B9">
              <w:rPr>
                <w:rFonts w:ascii="GHEA Grapalat" w:hAnsi="GHEA Grapalat" w:cs="Sylfaen"/>
                <w:sz w:val="16"/>
                <w:szCs w:val="16"/>
                <w:lang w:val="ru-RU"/>
              </w:rPr>
              <w:t>2</w:t>
            </w:r>
          </w:p>
        </w:tc>
        <w:tc>
          <w:tcPr>
            <w:tcW w:w="1384" w:type="dxa"/>
            <w:shd w:val="clear" w:color="auto" w:fill="auto"/>
            <w:vAlign w:val="center"/>
          </w:tcPr>
          <w:p w14:paraId="66B754C5" w14:textId="77777777" w:rsidR="0094516E" w:rsidRPr="00AF2811" w:rsidRDefault="0094516E" w:rsidP="002E2538">
            <w:pPr>
              <w:contextualSpacing/>
              <w:jc w:val="center"/>
              <w:rPr>
                <w:rFonts w:ascii="GHEA Grapalat" w:hAnsi="GHEA Grapalat"/>
                <w:bCs/>
                <w:color w:val="000000" w:themeColor="text1"/>
                <w:sz w:val="16"/>
                <w:szCs w:val="16"/>
                <w:lang w:val="hy-AM"/>
              </w:rPr>
            </w:pPr>
            <w:r w:rsidRPr="004777DF">
              <w:rPr>
                <w:rFonts w:ascii="GHEA Grapalat" w:hAnsi="GHEA Grapalat"/>
                <w:bCs/>
                <w:color w:val="000000" w:themeColor="text1"/>
                <w:sz w:val="16"/>
                <w:szCs w:val="16"/>
              </w:rPr>
              <w:t>45221142</w:t>
            </w:r>
          </w:p>
        </w:tc>
        <w:tc>
          <w:tcPr>
            <w:tcW w:w="2186" w:type="dxa"/>
            <w:shd w:val="clear" w:color="auto" w:fill="auto"/>
            <w:vAlign w:val="center"/>
          </w:tcPr>
          <w:p w14:paraId="223BF923" w14:textId="77777777" w:rsidR="0094516E" w:rsidRPr="00AF2811" w:rsidRDefault="0094516E" w:rsidP="002E2538">
            <w:pPr>
              <w:jc w:val="center"/>
              <w:rPr>
                <w:rFonts w:ascii="GHEA Grapalat" w:hAnsi="GHEA Grapalat"/>
                <w:bCs/>
                <w:color w:val="000000" w:themeColor="text1"/>
                <w:sz w:val="16"/>
                <w:szCs w:val="16"/>
                <w:lang w:val="hy-AM"/>
              </w:rPr>
            </w:pPr>
            <w:r w:rsidRPr="00285ED3">
              <w:rPr>
                <w:rFonts w:ascii="GHEA Grapalat" w:hAnsi="GHEA Grapalat" w:cs="Calibri"/>
                <w:color w:val="000000"/>
                <w:sz w:val="16"/>
                <w:szCs w:val="16"/>
                <w:lang w:val="hy-AM"/>
              </w:rPr>
              <w:t>ՀՀ Արմավիրի մարզ, գ. Տանձուտ, «Խնձորներ» խորքային հորի համար կառուցված 100կՎԱ ԼՏԵ-ի  10կՎ էլեկտրամատակարար</w:t>
            </w:r>
            <w:r w:rsidRPr="004A46B9">
              <w:rPr>
                <w:rFonts w:ascii="GHEA Grapalat" w:hAnsi="GHEA Grapalat" w:cs="Calibri"/>
                <w:color w:val="000000"/>
                <w:sz w:val="16"/>
                <w:szCs w:val="16"/>
                <w:lang w:val="hy-AM"/>
              </w:rPr>
              <w:t xml:space="preserve">ման </w:t>
            </w:r>
            <w:r w:rsidRPr="00285ED3">
              <w:rPr>
                <w:rFonts w:ascii="GHEA Grapalat" w:hAnsi="GHEA Grapalat" w:cs="Calibri"/>
                <w:color w:val="000000"/>
                <w:sz w:val="16"/>
                <w:szCs w:val="16"/>
                <w:lang w:val="hy-AM"/>
              </w:rPr>
              <w:t>աշխատանքների տեխնիկական հսկողություն</w:t>
            </w:r>
          </w:p>
        </w:tc>
        <w:tc>
          <w:tcPr>
            <w:tcW w:w="3916" w:type="dxa"/>
            <w:shd w:val="clear" w:color="auto" w:fill="auto"/>
            <w:vAlign w:val="center"/>
          </w:tcPr>
          <w:p w14:paraId="71D178F2" w14:textId="28625E4F" w:rsidR="0094516E" w:rsidRPr="00AF2811" w:rsidRDefault="0094516E" w:rsidP="002E2538">
            <w:pPr>
              <w:rPr>
                <w:rFonts w:ascii="GHEA Grapalat" w:hAnsi="GHEA Grapalat"/>
                <w:bCs/>
                <w:color w:val="000000" w:themeColor="text1"/>
                <w:sz w:val="16"/>
                <w:szCs w:val="16"/>
                <w:lang w:val="hy-AM"/>
              </w:rPr>
            </w:pPr>
            <w:r w:rsidRPr="00285ED3">
              <w:rPr>
                <w:rFonts w:ascii="GHEA Grapalat" w:hAnsi="GHEA Grapalat" w:cs="Calibri"/>
                <w:color w:val="000000"/>
                <w:sz w:val="16"/>
                <w:szCs w:val="16"/>
                <w:lang w:val="hy-AM"/>
              </w:rPr>
              <w:t>ՀՀ Արմավիրի մարզ, գ. Տանձուտ, «Խնձորներ» խորքային հորի համար կառուցված 100կՎԱ ԼՏԵ-ի  10կՎ էլեկտրամատակարար</w:t>
            </w:r>
            <w:r w:rsidRPr="004A46B9">
              <w:rPr>
                <w:rFonts w:ascii="GHEA Grapalat" w:hAnsi="GHEA Grapalat" w:cs="Calibri"/>
                <w:color w:val="000000"/>
                <w:sz w:val="16"/>
                <w:szCs w:val="16"/>
                <w:lang w:val="hy-AM"/>
              </w:rPr>
              <w:t xml:space="preserve">ման </w:t>
            </w:r>
            <w:r w:rsidRPr="00285ED3">
              <w:rPr>
                <w:rFonts w:ascii="GHEA Grapalat" w:hAnsi="GHEA Grapalat" w:cs="Calibri"/>
                <w:color w:val="000000"/>
                <w:sz w:val="16"/>
                <w:szCs w:val="16"/>
                <w:lang w:val="hy-AM"/>
              </w:rPr>
              <w:t>աշխատանքների տեխնիկական հսկողությ</w:t>
            </w:r>
            <w:r>
              <w:rPr>
                <w:rFonts w:ascii="GHEA Grapalat" w:hAnsi="GHEA Grapalat" w:cs="Calibri"/>
                <w:color w:val="000000"/>
                <w:sz w:val="16"/>
                <w:szCs w:val="16"/>
                <w:lang w:val="hy-AM"/>
              </w:rPr>
              <w:t>ա</w:t>
            </w:r>
            <w:r w:rsidRPr="00285ED3">
              <w:rPr>
                <w:rFonts w:ascii="GHEA Grapalat" w:hAnsi="GHEA Grapalat" w:cs="Calibri"/>
                <w:color w:val="000000"/>
                <w:sz w:val="16"/>
                <w:szCs w:val="16"/>
                <w:lang w:val="hy-AM"/>
              </w:rPr>
              <w:t>ն</w:t>
            </w:r>
            <w:r>
              <w:rPr>
                <w:rFonts w:ascii="GHEA Grapalat" w:hAnsi="GHEA Grapalat" w:cs="Calibri"/>
                <w:color w:val="000000"/>
                <w:sz w:val="16"/>
                <w:szCs w:val="16"/>
                <w:lang w:val="hy-AM"/>
              </w:rPr>
              <w:t xml:space="preserve"> </w:t>
            </w:r>
            <w:r w:rsidRPr="006631AF">
              <w:rPr>
                <w:rFonts w:ascii="GHEA Grapalat" w:hAnsi="GHEA Grapalat" w:cs="Calibri"/>
                <w:color w:val="000000"/>
                <w:sz w:val="16"/>
                <w:szCs w:val="16"/>
                <w:lang w:val="hy-AM"/>
              </w:rPr>
              <w:t xml:space="preserve">ծառայություններ համաձայն </w:t>
            </w:r>
            <w:r w:rsidRPr="00943123">
              <w:rPr>
                <w:rFonts w:ascii="GHEA Grapalat" w:hAnsi="GHEA Grapalat" w:cs="Calibri"/>
                <w:sz w:val="16"/>
                <w:szCs w:val="20"/>
                <w:lang w:val="hy-AM"/>
              </w:rPr>
              <w:t xml:space="preserve">Հավելված </w:t>
            </w:r>
            <w:r w:rsidRPr="00A57E56">
              <w:rPr>
                <w:rFonts w:ascii="GHEA Grapalat" w:hAnsi="GHEA Grapalat" w:cs="Calibri"/>
                <w:sz w:val="16"/>
                <w:szCs w:val="20"/>
                <w:lang w:val="hy-AM"/>
              </w:rPr>
              <w:t>1.</w:t>
            </w:r>
            <w:r w:rsidRPr="00943123">
              <w:rPr>
                <w:rFonts w:ascii="GHEA Grapalat" w:hAnsi="GHEA Grapalat" w:cs="Calibri"/>
                <w:sz w:val="16"/>
                <w:szCs w:val="20"/>
                <w:lang w:val="hy-AM"/>
              </w:rPr>
              <w:t xml:space="preserve">1-ի և </w:t>
            </w:r>
            <w:r>
              <w:rPr>
                <w:rFonts w:ascii="GHEA Grapalat" w:hAnsi="GHEA Grapalat" w:cs="Calibri"/>
                <w:sz w:val="16"/>
                <w:szCs w:val="20"/>
                <w:lang w:val="hy-AM"/>
              </w:rPr>
              <w:t xml:space="preserve">կից excelֆայլով (Հավելված </w:t>
            </w:r>
            <w:r w:rsidR="00856623">
              <w:rPr>
                <w:rFonts w:ascii="GHEA Grapalat" w:hAnsi="GHEA Grapalat" w:cs="Calibri"/>
                <w:sz w:val="16"/>
                <w:szCs w:val="20"/>
                <w:lang w:val="hy-AM"/>
              </w:rPr>
              <w:t>1</w:t>
            </w:r>
            <w:r w:rsidR="00856623">
              <w:rPr>
                <w:rFonts w:ascii="Cambria Math" w:hAnsi="Cambria Math" w:cs="Calibri"/>
                <w:sz w:val="16"/>
                <w:szCs w:val="20"/>
                <w:lang w:val="hy-AM"/>
              </w:rPr>
              <w:t>․</w:t>
            </w:r>
            <w:r>
              <w:rPr>
                <w:rFonts w:ascii="GHEA Grapalat" w:hAnsi="GHEA Grapalat" w:cs="Calibri"/>
                <w:sz w:val="16"/>
                <w:szCs w:val="20"/>
                <w:lang w:val="hy-AM"/>
              </w:rPr>
              <w:t>3)</w:t>
            </w:r>
            <w:r w:rsidRPr="00046264">
              <w:rPr>
                <w:rFonts w:ascii="GHEA Grapalat" w:hAnsi="GHEA Grapalat" w:cs="Calibri"/>
                <w:sz w:val="16"/>
                <w:szCs w:val="20"/>
                <w:lang w:val="hy-AM"/>
              </w:rPr>
              <w:t xml:space="preserve"> ներկայացված ծավալաթերթ-նախահաշվի</w:t>
            </w:r>
          </w:p>
        </w:tc>
        <w:tc>
          <w:tcPr>
            <w:tcW w:w="893" w:type="dxa"/>
            <w:shd w:val="clear" w:color="auto" w:fill="auto"/>
            <w:vAlign w:val="center"/>
          </w:tcPr>
          <w:p w14:paraId="0C19D5D3" w14:textId="77777777" w:rsidR="0094516E" w:rsidRPr="00AF2811" w:rsidRDefault="0094516E" w:rsidP="002E2538">
            <w:pPr>
              <w:contextualSpacing/>
              <w:jc w:val="center"/>
              <w:rPr>
                <w:rFonts w:ascii="GHEA Grapalat" w:hAnsi="GHEA Grapalat"/>
                <w:bCs/>
                <w:color w:val="000000" w:themeColor="text1"/>
                <w:sz w:val="16"/>
                <w:szCs w:val="16"/>
                <w:lang w:val="hy-AM"/>
              </w:rPr>
            </w:pPr>
            <w:r w:rsidRPr="00AF2811">
              <w:rPr>
                <w:rFonts w:ascii="GHEA Grapalat" w:hAnsi="GHEA Grapalat"/>
                <w:bCs/>
                <w:color w:val="000000" w:themeColor="text1"/>
                <w:sz w:val="16"/>
                <w:szCs w:val="16"/>
                <w:lang w:val="hy-AM"/>
              </w:rPr>
              <w:t>դրամ</w:t>
            </w:r>
          </w:p>
        </w:tc>
        <w:tc>
          <w:tcPr>
            <w:tcW w:w="1046" w:type="dxa"/>
            <w:shd w:val="clear" w:color="auto" w:fill="auto"/>
            <w:vAlign w:val="center"/>
          </w:tcPr>
          <w:p w14:paraId="562CC782" w14:textId="77777777" w:rsidR="0094516E" w:rsidRPr="00AF2811" w:rsidRDefault="0094516E" w:rsidP="002E2538">
            <w:pPr>
              <w:contextualSpacing/>
              <w:jc w:val="center"/>
              <w:rPr>
                <w:rFonts w:ascii="GHEA Grapalat" w:hAnsi="GHEA Grapalat"/>
                <w:bCs/>
                <w:color w:val="000000" w:themeColor="text1"/>
                <w:sz w:val="16"/>
                <w:szCs w:val="16"/>
                <w:lang w:val="hy-AM"/>
              </w:rPr>
            </w:pPr>
            <w:r w:rsidRPr="00AF2811">
              <w:rPr>
                <w:rFonts w:ascii="GHEA Grapalat" w:hAnsi="GHEA Grapalat"/>
                <w:bCs/>
                <w:color w:val="000000" w:themeColor="text1"/>
                <w:sz w:val="16"/>
                <w:szCs w:val="16"/>
                <w:lang w:val="hy-AM"/>
              </w:rPr>
              <w:t>1</w:t>
            </w:r>
          </w:p>
        </w:tc>
        <w:tc>
          <w:tcPr>
            <w:tcW w:w="1253" w:type="dxa"/>
            <w:shd w:val="clear" w:color="auto" w:fill="auto"/>
            <w:vAlign w:val="center"/>
          </w:tcPr>
          <w:p w14:paraId="0EEEA77D" w14:textId="00A4096D" w:rsidR="0094516E" w:rsidRPr="00A22725" w:rsidRDefault="0094516E" w:rsidP="002E2538">
            <w:pPr>
              <w:contextualSpacing/>
              <w:jc w:val="center"/>
              <w:rPr>
                <w:rFonts w:ascii="GHEA Grapalat" w:hAnsi="GHEA Grapalat"/>
                <w:bCs/>
                <w:color w:val="000000" w:themeColor="text1"/>
                <w:sz w:val="16"/>
                <w:szCs w:val="16"/>
              </w:rPr>
            </w:pPr>
          </w:p>
        </w:tc>
        <w:tc>
          <w:tcPr>
            <w:tcW w:w="1055" w:type="dxa"/>
            <w:shd w:val="clear" w:color="auto" w:fill="auto"/>
            <w:vAlign w:val="center"/>
          </w:tcPr>
          <w:p w14:paraId="749C110B" w14:textId="77777777" w:rsidR="0094516E" w:rsidRPr="002C3349" w:rsidRDefault="0094516E" w:rsidP="002E2538">
            <w:pPr>
              <w:shd w:val="clear" w:color="auto" w:fill="FFFFFF"/>
              <w:contextualSpacing/>
              <w:jc w:val="center"/>
              <w:rPr>
                <w:rFonts w:ascii="GHEA Grapalat" w:eastAsia="GHEA Grapalat" w:hAnsi="GHEA Grapalat" w:cs="GHEA Grapalat"/>
                <w:sz w:val="16"/>
                <w:szCs w:val="16"/>
                <w:lang w:val="hy-AM"/>
              </w:rPr>
            </w:pPr>
            <w:proofErr w:type="spellStart"/>
            <w:r w:rsidRPr="002C3349">
              <w:rPr>
                <w:rFonts w:ascii="GHEA Grapalat" w:eastAsia="GHEA Grapalat" w:hAnsi="GHEA Grapalat" w:cs="GHEA Grapalat"/>
                <w:sz w:val="16"/>
                <w:szCs w:val="16"/>
              </w:rPr>
              <w:t>Արմավիրի</w:t>
            </w:r>
            <w:proofErr w:type="spellEnd"/>
            <w:r w:rsidRPr="002C3349">
              <w:rPr>
                <w:rFonts w:ascii="GHEA Grapalat" w:eastAsia="GHEA Grapalat" w:hAnsi="GHEA Grapalat" w:cs="GHEA Grapalat"/>
                <w:sz w:val="16"/>
                <w:szCs w:val="16"/>
              </w:rPr>
              <w:t xml:space="preserve"> </w:t>
            </w:r>
            <w:proofErr w:type="spellStart"/>
            <w:r w:rsidRPr="002C3349">
              <w:rPr>
                <w:rFonts w:ascii="GHEA Grapalat" w:eastAsia="GHEA Grapalat" w:hAnsi="GHEA Grapalat" w:cs="GHEA Grapalat"/>
                <w:sz w:val="16"/>
                <w:szCs w:val="16"/>
              </w:rPr>
              <w:t>մարզ</w:t>
            </w:r>
            <w:proofErr w:type="spellEnd"/>
            <w:r w:rsidRPr="002C3349">
              <w:rPr>
                <w:rFonts w:ascii="GHEA Grapalat" w:eastAsia="GHEA Grapalat" w:hAnsi="GHEA Grapalat" w:cs="GHEA Grapalat"/>
                <w:sz w:val="16"/>
                <w:szCs w:val="16"/>
              </w:rPr>
              <w:t xml:space="preserve">, </w:t>
            </w:r>
            <w:r w:rsidRPr="002C3349">
              <w:rPr>
                <w:rFonts w:ascii="GHEA Grapalat" w:eastAsia="GHEA Grapalat" w:hAnsi="GHEA Grapalat" w:cs="GHEA Grapalat"/>
                <w:sz w:val="16"/>
                <w:szCs w:val="16"/>
                <w:lang w:val="hy-AM"/>
              </w:rPr>
              <w:t>ք</w:t>
            </w:r>
            <w:r w:rsidRPr="002C3349">
              <w:rPr>
                <w:rFonts w:ascii="Cambria Math" w:eastAsia="GHEA Grapalat" w:hAnsi="Cambria Math" w:cs="Cambria Math"/>
                <w:sz w:val="16"/>
                <w:szCs w:val="16"/>
                <w:lang w:val="hy-AM"/>
              </w:rPr>
              <w:t>․</w:t>
            </w:r>
            <w:r w:rsidRPr="002C3349">
              <w:rPr>
                <w:rFonts w:ascii="GHEA Grapalat" w:eastAsia="GHEA Grapalat" w:hAnsi="GHEA Grapalat" w:cs="GHEA Grapalat"/>
                <w:sz w:val="16"/>
                <w:szCs w:val="16"/>
                <w:lang w:val="hy-AM"/>
              </w:rPr>
              <w:t xml:space="preserve"> Մեծամոր</w:t>
            </w:r>
          </w:p>
          <w:p w14:paraId="2246BA66" w14:textId="77777777" w:rsidR="0094516E" w:rsidRPr="00AF2811" w:rsidRDefault="0094516E" w:rsidP="002E2538">
            <w:pPr>
              <w:contextualSpacing/>
              <w:jc w:val="center"/>
              <w:rPr>
                <w:rFonts w:ascii="GHEA Grapalat" w:eastAsia="GHEA Grapalat" w:hAnsi="GHEA Grapalat" w:cs="GHEA Grapalat"/>
                <w:color w:val="000000" w:themeColor="text1"/>
                <w:sz w:val="16"/>
                <w:szCs w:val="16"/>
                <w:lang w:val="hy-AM"/>
              </w:rPr>
            </w:pPr>
          </w:p>
        </w:tc>
        <w:tc>
          <w:tcPr>
            <w:tcW w:w="3460" w:type="dxa"/>
            <w:shd w:val="clear" w:color="auto" w:fill="auto"/>
            <w:vAlign w:val="center"/>
          </w:tcPr>
          <w:p w14:paraId="0E69A802" w14:textId="77777777" w:rsidR="0094516E" w:rsidRPr="006631AF" w:rsidRDefault="0094516E" w:rsidP="002E2538">
            <w:pPr>
              <w:contextualSpacing/>
              <w:jc w:val="center"/>
              <w:rPr>
                <w:rFonts w:ascii="GHEA Grapalat" w:hAnsi="GHEA Grapalat"/>
                <w:bCs/>
                <w:sz w:val="16"/>
                <w:szCs w:val="16"/>
                <w:lang w:val="hy-AM"/>
              </w:rPr>
            </w:pPr>
            <w:r w:rsidRPr="002C3349">
              <w:rPr>
                <w:rFonts w:ascii="GHEA Grapalat" w:hAnsi="GHEA Grapalat" w:cs="Calibri"/>
                <w:sz w:val="16"/>
                <w:szCs w:val="16"/>
                <w:lang w:val="hy-AM"/>
              </w:rPr>
              <w:t xml:space="preserve">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w:t>
            </w:r>
            <w:r w:rsidRPr="002C3349">
              <w:rPr>
                <w:rFonts w:ascii="GHEA Grapalat" w:hAnsi="GHEA Grapalat"/>
                <w:bCs/>
                <w:sz w:val="16"/>
                <w:szCs w:val="16"/>
                <w:lang w:val="hy-AM"/>
              </w:rPr>
              <w:t>համաձայնագիրը</w:t>
            </w:r>
            <w:r w:rsidRPr="006631AF">
              <w:rPr>
                <w:sz w:val="16"/>
                <w:szCs w:val="16"/>
                <w:lang w:val="hy-AM"/>
              </w:rPr>
              <w:t xml:space="preserve"> </w:t>
            </w:r>
            <w:r w:rsidRPr="002C3349">
              <w:rPr>
                <w:rFonts w:ascii="GHEA Grapalat" w:hAnsi="GHEA Grapalat"/>
                <w:bCs/>
                <w:sz w:val="16"/>
                <w:szCs w:val="16"/>
                <w:lang w:val="hy-AM"/>
              </w:rPr>
              <w:t>ուժի  մեջ  մտնելու օրվանից</w:t>
            </w:r>
            <w:r w:rsidRPr="006631AF">
              <w:rPr>
                <w:rFonts w:ascii="GHEA Grapalat" w:hAnsi="GHEA Grapalat"/>
                <w:bCs/>
                <w:sz w:val="16"/>
                <w:szCs w:val="16"/>
                <w:lang w:val="hy-AM"/>
              </w:rPr>
              <w:t xml:space="preserve"> հետո՝</w:t>
            </w:r>
          </w:p>
          <w:p w14:paraId="065F1D1C" w14:textId="77777777" w:rsidR="0094516E" w:rsidRPr="006631AF" w:rsidRDefault="0094516E" w:rsidP="002E2538">
            <w:pPr>
              <w:contextualSpacing/>
              <w:jc w:val="center"/>
              <w:rPr>
                <w:rFonts w:ascii="GHEA Grapalat" w:hAnsi="GHEA Grapalat" w:cs="Calibri"/>
                <w:sz w:val="16"/>
                <w:szCs w:val="16"/>
                <w:lang w:val="hy-AM"/>
              </w:rPr>
            </w:pPr>
          </w:p>
          <w:p w14:paraId="09EC807C" w14:textId="77777777" w:rsidR="0094516E" w:rsidRPr="00AF2811" w:rsidRDefault="0094516E" w:rsidP="002E2538">
            <w:pPr>
              <w:contextualSpacing/>
              <w:jc w:val="center"/>
              <w:rPr>
                <w:rFonts w:ascii="GHEA Grapalat" w:hAnsi="GHEA Grapalat" w:cs="Calibri"/>
                <w:color w:val="000000" w:themeColor="text1"/>
                <w:sz w:val="16"/>
                <w:szCs w:val="16"/>
                <w:lang w:val="hy-AM"/>
              </w:rPr>
            </w:pPr>
            <w:r w:rsidRPr="006631AF">
              <w:rPr>
                <w:rFonts w:ascii="GHEA Grapalat" w:hAnsi="GHEA Grapalat" w:cs="Calibri"/>
                <w:sz w:val="16"/>
                <w:szCs w:val="16"/>
                <w:lang w:val="hy-AM"/>
              </w:rPr>
              <w:t>Շինարարական աշխատանքներին զուգընթաց՝ սկզբից մինչ ավարտ</w:t>
            </w:r>
          </w:p>
        </w:tc>
      </w:tr>
      <w:tr w:rsidR="0094516E" w:rsidRPr="00D248CD" w14:paraId="51A1025C" w14:textId="77777777" w:rsidTr="002E2538">
        <w:trPr>
          <w:trHeight w:val="549"/>
          <w:jc w:val="center"/>
        </w:trPr>
        <w:tc>
          <w:tcPr>
            <w:tcW w:w="457" w:type="dxa"/>
            <w:shd w:val="clear" w:color="auto" w:fill="auto"/>
            <w:vAlign w:val="center"/>
          </w:tcPr>
          <w:p w14:paraId="7F786D2F" w14:textId="77777777" w:rsidR="0094516E" w:rsidRPr="00AF2811" w:rsidRDefault="0094516E" w:rsidP="002E2538">
            <w:pPr>
              <w:contextualSpacing/>
              <w:jc w:val="center"/>
              <w:rPr>
                <w:rFonts w:ascii="GHEA Grapalat" w:hAnsi="GHEA Grapalat"/>
                <w:bCs/>
                <w:color w:val="000000" w:themeColor="text1"/>
                <w:sz w:val="16"/>
                <w:szCs w:val="16"/>
                <w:lang w:val="hy-AM"/>
              </w:rPr>
            </w:pPr>
            <w:r w:rsidRPr="004A46B9">
              <w:rPr>
                <w:rFonts w:ascii="GHEA Grapalat" w:hAnsi="GHEA Grapalat" w:cs="Sylfaen"/>
                <w:sz w:val="16"/>
                <w:szCs w:val="16"/>
                <w:lang w:val="ru-RU"/>
              </w:rPr>
              <w:t>3</w:t>
            </w:r>
          </w:p>
        </w:tc>
        <w:tc>
          <w:tcPr>
            <w:tcW w:w="1384" w:type="dxa"/>
            <w:shd w:val="clear" w:color="auto" w:fill="auto"/>
            <w:vAlign w:val="center"/>
          </w:tcPr>
          <w:p w14:paraId="4A01A51A" w14:textId="77777777" w:rsidR="0094516E" w:rsidRPr="00AF2811" w:rsidRDefault="0094516E" w:rsidP="002E2538">
            <w:pPr>
              <w:contextualSpacing/>
              <w:jc w:val="center"/>
              <w:rPr>
                <w:rFonts w:ascii="GHEA Grapalat" w:hAnsi="GHEA Grapalat"/>
                <w:bCs/>
                <w:color w:val="000000" w:themeColor="text1"/>
                <w:sz w:val="16"/>
                <w:szCs w:val="16"/>
                <w:lang w:val="hy-AM"/>
              </w:rPr>
            </w:pPr>
            <w:r w:rsidRPr="004777DF">
              <w:rPr>
                <w:rFonts w:ascii="GHEA Grapalat" w:hAnsi="GHEA Grapalat"/>
                <w:bCs/>
                <w:color w:val="000000" w:themeColor="text1"/>
                <w:sz w:val="16"/>
                <w:szCs w:val="16"/>
              </w:rPr>
              <w:t>45221142</w:t>
            </w:r>
          </w:p>
        </w:tc>
        <w:tc>
          <w:tcPr>
            <w:tcW w:w="2186" w:type="dxa"/>
            <w:shd w:val="clear" w:color="auto" w:fill="auto"/>
            <w:vAlign w:val="center"/>
          </w:tcPr>
          <w:p w14:paraId="3C27A831" w14:textId="77777777" w:rsidR="0094516E" w:rsidRPr="00AF2811" w:rsidRDefault="0094516E" w:rsidP="002E2538">
            <w:pPr>
              <w:jc w:val="center"/>
              <w:rPr>
                <w:rFonts w:ascii="GHEA Grapalat" w:hAnsi="GHEA Grapalat"/>
                <w:bCs/>
                <w:color w:val="000000" w:themeColor="text1"/>
                <w:sz w:val="16"/>
                <w:szCs w:val="16"/>
                <w:lang w:val="hy-AM"/>
              </w:rPr>
            </w:pPr>
            <w:r w:rsidRPr="00285ED3">
              <w:rPr>
                <w:rFonts w:ascii="GHEA Grapalat" w:hAnsi="GHEA Grapalat" w:cs="Calibri"/>
                <w:color w:val="000000"/>
                <w:sz w:val="16"/>
                <w:szCs w:val="16"/>
                <w:lang w:val="hy-AM"/>
              </w:rPr>
              <w:t>ՀՀ Արմավիրի մարզ, գ. Հայկավան, «Թավաբլուր» խորքային հորի համար կառուցված 100կՎԱ ԼՏԵ-ի 10կՎ էլեկտրամատակարարման աշխատանքների տեխնիկական հսկողություն</w:t>
            </w:r>
          </w:p>
        </w:tc>
        <w:tc>
          <w:tcPr>
            <w:tcW w:w="3916" w:type="dxa"/>
            <w:shd w:val="clear" w:color="auto" w:fill="auto"/>
            <w:vAlign w:val="center"/>
          </w:tcPr>
          <w:p w14:paraId="586C4028" w14:textId="101E08E0" w:rsidR="0094516E" w:rsidRPr="00AF2811" w:rsidRDefault="0094516E" w:rsidP="002E2538">
            <w:pPr>
              <w:rPr>
                <w:rFonts w:ascii="GHEA Grapalat" w:hAnsi="GHEA Grapalat"/>
                <w:bCs/>
                <w:color w:val="000000" w:themeColor="text1"/>
                <w:sz w:val="16"/>
                <w:szCs w:val="16"/>
                <w:lang w:val="hy-AM"/>
              </w:rPr>
            </w:pPr>
            <w:r w:rsidRPr="00285ED3">
              <w:rPr>
                <w:rFonts w:ascii="GHEA Grapalat" w:hAnsi="GHEA Grapalat" w:cs="Calibri"/>
                <w:color w:val="000000"/>
                <w:sz w:val="16"/>
                <w:szCs w:val="16"/>
                <w:lang w:val="hy-AM"/>
              </w:rPr>
              <w:t>ՀՀ Արմավիրի մարզ, գ. Հայկավան, «Թավաբլուր» խորքային հորի համար կառուցված 100կՎԱ ԼՏԵ-ի 10կՎ էլեկտրամատակարարման աշխատանքների տեխնիկական հսկողությ</w:t>
            </w:r>
            <w:r>
              <w:rPr>
                <w:rFonts w:ascii="GHEA Grapalat" w:hAnsi="GHEA Grapalat" w:cs="Calibri"/>
                <w:color w:val="000000"/>
                <w:sz w:val="16"/>
                <w:szCs w:val="16"/>
                <w:lang w:val="hy-AM"/>
              </w:rPr>
              <w:t>ա</w:t>
            </w:r>
            <w:r w:rsidRPr="00285ED3">
              <w:rPr>
                <w:rFonts w:ascii="GHEA Grapalat" w:hAnsi="GHEA Grapalat" w:cs="Calibri"/>
                <w:color w:val="000000"/>
                <w:sz w:val="16"/>
                <w:szCs w:val="16"/>
                <w:lang w:val="hy-AM"/>
              </w:rPr>
              <w:t>ն</w:t>
            </w:r>
            <w:r>
              <w:rPr>
                <w:rFonts w:ascii="GHEA Grapalat" w:hAnsi="GHEA Grapalat" w:cs="Calibri"/>
                <w:color w:val="000000"/>
                <w:sz w:val="16"/>
                <w:szCs w:val="16"/>
                <w:lang w:val="hy-AM"/>
              </w:rPr>
              <w:t xml:space="preserve"> </w:t>
            </w:r>
            <w:r w:rsidRPr="006631AF">
              <w:rPr>
                <w:rFonts w:ascii="GHEA Grapalat" w:hAnsi="GHEA Grapalat" w:cs="Calibri"/>
                <w:color w:val="000000"/>
                <w:sz w:val="16"/>
                <w:szCs w:val="16"/>
                <w:lang w:val="hy-AM"/>
              </w:rPr>
              <w:t xml:space="preserve">ծառայություններ համաձայն </w:t>
            </w:r>
            <w:r w:rsidRPr="00943123">
              <w:rPr>
                <w:rFonts w:ascii="GHEA Grapalat" w:hAnsi="GHEA Grapalat" w:cs="Calibri"/>
                <w:sz w:val="16"/>
                <w:szCs w:val="20"/>
                <w:lang w:val="hy-AM"/>
              </w:rPr>
              <w:t xml:space="preserve">Հավելված </w:t>
            </w:r>
            <w:r w:rsidRPr="00A57E56">
              <w:rPr>
                <w:rFonts w:ascii="GHEA Grapalat" w:hAnsi="GHEA Grapalat" w:cs="Calibri"/>
                <w:sz w:val="16"/>
                <w:szCs w:val="20"/>
                <w:lang w:val="hy-AM"/>
              </w:rPr>
              <w:t>1.</w:t>
            </w:r>
            <w:r w:rsidRPr="00943123">
              <w:rPr>
                <w:rFonts w:ascii="GHEA Grapalat" w:hAnsi="GHEA Grapalat" w:cs="Calibri"/>
                <w:sz w:val="16"/>
                <w:szCs w:val="20"/>
                <w:lang w:val="hy-AM"/>
              </w:rPr>
              <w:t xml:space="preserve">1-ի և </w:t>
            </w:r>
            <w:r>
              <w:rPr>
                <w:rFonts w:ascii="GHEA Grapalat" w:hAnsi="GHEA Grapalat" w:cs="Calibri"/>
                <w:sz w:val="16"/>
                <w:szCs w:val="20"/>
                <w:lang w:val="hy-AM"/>
              </w:rPr>
              <w:t xml:space="preserve">կից excelֆայլով (Հավելված </w:t>
            </w:r>
            <w:r w:rsidR="00856623">
              <w:rPr>
                <w:rFonts w:ascii="GHEA Grapalat" w:hAnsi="GHEA Grapalat" w:cs="Calibri"/>
                <w:sz w:val="16"/>
                <w:szCs w:val="20"/>
                <w:lang w:val="hy-AM"/>
              </w:rPr>
              <w:t>1</w:t>
            </w:r>
            <w:r w:rsidR="00856623">
              <w:rPr>
                <w:rFonts w:ascii="Cambria Math" w:hAnsi="Cambria Math" w:cs="Calibri"/>
                <w:sz w:val="16"/>
                <w:szCs w:val="20"/>
                <w:lang w:val="hy-AM"/>
              </w:rPr>
              <w:t>․</w:t>
            </w:r>
            <w:r>
              <w:rPr>
                <w:rFonts w:ascii="GHEA Grapalat" w:hAnsi="GHEA Grapalat" w:cs="Calibri"/>
                <w:sz w:val="16"/>
                <w:szCs w:val="20"/>
                <w:lang w:val="hy-AM"/>
              </w:rPr>
              <w:t>4)</w:t>
            </w:r>
            <w:r w:rsidRPr="00046264">
              <w:rPr>
                <w:rFonts w:ascii="GHEA Grapalat" w:hAnsi="GHEA Grapalat" w:cs="Calibri"/>
                <w:sz w:val="16"/>
                <w:szCs w:val="20"/>
                <w:lang w:val="hy-AM"/>
              </w:rPr>
              <w:t xml:space="preserve"> ներկայացված ծավալաթերթ-նախահաշվի</w:t>
            </w:r>
          </w:p>
        </w:tc>
        <w:tc>
          <w:tcPr>
            <w:tcW w:w="893" w:type="dxa"/>
            <w:shd w:val="clear" w:color="auto" w:fill="auto"/>
            <w:vAlign w:val="center"/>
          </w:tcPr>
          <w:p w14:paraId="4BE62F00" w14:textId="77777777" w:rsidR="0094516E" w:rsidRPr="00AF2811" w:rsidRDefault="0094516E" w:rsidP="002E2538">
            <w:pPr>
              <w:contextualSpacing/>
              <w:jc w:val="center"/>
              <w:rPr>
                <w:rFonts w:ascii="GHEA Grapalat" w:hAnsi="GHEA Grapalat"/>
                <w:bCs/>
                <w:color w:val="000000" w:themeColor="text1"/>
                <w:sz w:val="16"/>
                <w:szCs w:val="16"/>
                <w:lang w:val="hy-AM"/>
              </w:rPr>
            </w:pPr>
            <w:r w:rsidRPr="00AF2811">
              <w:rPr>
                <w:rFonts w:ascii="GHEA Grapalat" w:hAnsi="GHEA Grapalat"/>
                <w:bCs/>
                <w:color w:val="000000" w:themeColor="text1"/>
                <w:sz w:val="16"/>
                <w:szCs w:val="16"/>
                <w:lang w:val="hy-AM"/>
              </w:rPr>
              <w:t>դրամ</w:t>
            </w:r>
          </w:p>
        </w:tc>
        <w:tc>
          <w:tcPr>
            <w:tcW w:w="1046" w:type="dxa"/>
            <w:shd w:val="clear" w:color="auto" w:fill="auto"/>
            <w:vAlign w:val="center"/>
          </w:tcPr>
          <w:p w14:paraId="58A5DF20" w14:textId="77777777" w:rsidR="0094516E" w:rsidRPr="00AF2811" w:rsidRDefault="0094516E" w:rsidP="002E2538">
            <w:pPr>
              <w:contextualSpacing/>
              <w:jc w:val="center"/>
              <w:rPr>
                <w:rFonts w:ascii="GHEA Grapalat" w:hAnsi="GHEA Grapalat"/>
                <w:bCs/>
                <w:color w:val="000000" w:themeColor="text1"/>
                <w:sz w:val="16"/>
                <w:szCs w:val="16"/>
                <w:lang w:val="hy-AM"/>
              </w:rPr>
            </w:pPr>
            <w:r w:rsidRPr="00AF2811">
              <w:rPr>
                <w:rFonts w:ascii="GHEA Grapalat" w:hAnsi="GHEA Grapalat"/>
                <w:bCs/>
                <w:color w:val="000000" w:themeColor="text1"/>
                <w:sz w:val="16"/>
                <w:szCs w:val="16"/>
                <w:lang w:val="hy-AM"/>
              </w:rPr>
              <w:t>1</w:t>
            </w:r>
          </w:p>
        </w:tc>
        <w:tc>
          <w:tcPr>
            <w:tcW w:w="1253" w:type="dxa"/>
            <w:shd w:val="clear" w:color="auto" w:fill="auto"/>
            <w:vAlign w:val="center"/>
          </w:tcPr>
          <w:p w14:paraId="6E6DBD71" w14:textId="300A43F6" w:rsidR="0094516E" w:rsidRPr="008515A3" w:rsidRDefault="0094516E" w:rsidP="002E2538">
            <w:pPr>
              <w:contextualSpacing/>
              <w:jc w:val="center"/>
              <w:rPr>
                <w:rFonts w:ascii="GHEA Grapalat" w:hAnsi="GHEA Grapalat"/>
                <w:bCs/>
                <w:color w:val="000000" w:themeColor="text1"/>
                <w:sz w:val="16"/>
                <w:szCs w:val="16"/>
              </w:rPr>
            </w:pPr>
          </w:p>
        </w:tc>
        <w:tc>
          <w:tcPr>
            <w:tcW w:w="1055" w:type="dxa"/>
            <w:shd w:val="clear" w:color="auto" w:fill="auto"/>
            <w:vAlign w:val="center"/>
          </w:tcPr>
          <w:p w14:paraId="03098AB2" w14:textId="77777777" w:rsidR="0094516E" w:rsidRPr="002C3349" w:rsidRDefault="0094516E" w:rsidP="002E2538">
            <w:pPr>
              <w:shd w:val="clear" w:color="auto" w:fill="FFFFFF"/>
              <w:contextualSpacing/>
              <w:jc w:val="center"/>
              <w:rPr>
                <w:rFonts w:ascii="GHEA Grapalat" w:eastAsia="GHEA Grapalat" w:hAnsi="GHEA Grapalat" w:cs="GHEA Grapalat"/>
                <w:sz w:val="16"/>
                <w:szCs w:val="16"/>
                <w:lang w:val="hy-AM"/>
              </w:rPr>
            </w:pPr>
            <w:proofErr w:type="spellStart"/>
            <w:r w:rsidRPr="002C3349">
              <w:rPr>
                <w:rFonts w:ascii="GHEA Grapalat" w:eastAsia="GHEA Grapalat" w:hAnsi="GHEA Grapalat" w:cs="GHEA Grapalat"/>
                <w:sz w:val="16"/>
                <w:szCs w:val="16"/>
              </w:rPr>
              <w:t>Արմավիրի</w:t>
            </w:r>
            <w:proofErr w:type="spellEnd"/>
            <w:r w:rsidRPr="002C3349">
              <w:rPr>
                <w:rFonts w:ascii="GHEA Grapalat" w:eastAsia="GHEA Grapalat" w:hAnsi="GHEA Grapalat" w:cs="GHEA Grapalat"/>
                <w:sz w:val="16"/>
                <w:szCs w:val="16"/>
              </w:rPr>
              <w:t xml:space="preserve"> </w:t>
            </w:r>
            <w:proofErr w:type="spellStart"/>
            <w:r w:rsidRPr="002C3349">
              <w:rPr>
                <w:rFonts w:ascii="GHEA Grapalat" w:eastAsia="GHEA Grapalat" w:hAnsi="GHEA Grapalat" w:cs="GHEA Grapalat"/>
                <w:sz w:val="16"/>
                <w:szCs w:val="16"/>
              </w:rPr>
              <w:t>մարզ</w:t>
            </w:r>
            <w:proofErr w:type="spellEnd"/>
            <w:r w:rsidRPr="002C3349">
              <w:rPr>
                <w:rFonts w:ascii="GHEA Grapalat" w:eastAsia="GHEA Grapalat" w:hAnsi="GHEA Grapalat" w:cs="GHEA Grapalat"/>
                <w:sz w:val="16"/>
                <w:szCs w:val="16"/>
              </w:rPr>
              <w:t xml:space="preserve">, </w:t>
            </w:r>
            <w:r w:rsidRPr="002C3349">
              <w:rPr>
                <w:rFonts w:ascii="GHEA Grapalat" w:eastAsia="GHEA Grapalat" w:hAnsi="GHEA Grapalat" w:cs="GHEA Grapalat"/>
                <w:sz w:val="16"/>
                <w:szCs w:val="16"/>
                <w:lang w:val="hy-AM"/>
              </w:rPr>
              <w:t>ք</w:t>
            </w:r>
            <w:r w:rsidRPr="002C3349">
              <w:rPr>
                <w:rFonts w:ascii="Cambria Math" w:eastAsia="GHEA Grapalat" w:hAnsi="Cambria Math" w:cs="Cambria Math"/>
                <w:sz w:val="16"/>
                <w:szCs w:val="16"/>
                <w:lang w:val="hy-AM"/>
              </w:rPr>
              <w:t>․</w:t>
            </w:r>
            <w:r w:rsidRPr="002C3349">
              <w:rPr>
                <w:rFonts w:ascii="GHEA Grapalat" w:eastAsia="GHEA Grapalat" w:hAnsi="GHEA Grapalat" w:cs="GHEA Grapalat"/>
                <w:sz w:val="16"/>
                <w:szCs w:val="16"/>
                <w:lang w:val="hy-AM"/>
              </w:rPr>
              <w:t xml:space="preserve"> Մեծամոր</w:t>
            </w:r>
          </w:p>
          <w:p w14:paraId="201A7ED8" w14:textId="77777777" w:rsidR="0094516E" w:rsidRPr="00AF2811" w:rsidRDefault="0094516E" w:rsidP="002E2538">
            <w:pPr>
              <w:contextualSpacing/>
              <w:jc w:val="center"/>
              <w:rPr>
                <w:rFonts w:ascii="GHEA Grapalat" w:eastAsia="GHEA Grapalat" w:hAnsi="GHEA Grapalat" w:cs="GHEA Grapalat"/>
                <w:color w:val="000000" w:themeColor="text1"/>
                <w:sz w:val="16"/>
                <w:szCs w:val="16"/>
                <w:lang w:val="hy-AM"/>
              </w:rPr>
            </w:pPr>
          </w:p>
        </w:tc>
        <w:tc>
          <w:tcPr>
            <w:tcW w:w="3460" w:type="dxa"/>
            <w:shd w:val="clear" w:color="auto" w:fill="auto"/>
            <w:vAlign w:val="center"/>
          </w:tcPr>
          <w:p w14:paraId="3380F672" w14:textId="77777777" w:rsidR="0094516E" w:rsidRPr="006631AF" w:rsidRDefault="0094516E" w:rsidP="002E2538">
            <w:pPr>
              <w:contextualSpacing/>
              <w:jc w:val="center"/>
              <w:rPr>
                <w:rFonts w:ascii="GHEA Grapalat" w:hAnsi="GHEA Grapalat"/>
                <w:bCs/>
                <w:sz w:val="16"/>
                <w:szCs w:val="16"/>
                <w:lang w:val="hy-AM"/>
              </w:rPr>
            </w:pPr>
            <w:r w:rsidRPr="002C3349">
              <w:rPr>
                <w:rFonts w:ascii="GHEA Grapalat" w:hAnsi="GHEA Grapalat" w:cs="Calibri"/>
                <w:sz w:val="16"/>
                <w:szCs w:val="16"/>
                <w:lang w:val="hy-AM"/>
              </w:rPr>
              <w:t xml:space="preserve">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w:t>
            </w:r>
            <w:r w:rsidRPr="002C3349">
              <w:rPr>
                <w:rFonts w:ascii="GHEA Grapalat" w:hAnsi="GHEA Grapalat"/>
                <w:bCs/>
                <w:sz w:val="16"/>
                <w:szCs w:val="16"/>
                <w:lang w:val="hy-AM"/>
              </w:rPr>
              <w:t>համաձայնագիրը</w:t>
            </w:r>
            <w:r w:rsidRPr="006631AF">
              <w:rPr>
                <w:sz w:val="16"/>
                <w:szCs w:val="16"/>
                <w:lang w:val="hy-AM"/>
              </w:rPr>
              <w:t xml:space="preserve"> </w:t>
            </w:r>
            <w:r w:rsidRPr="002C3349">
              <w:rPr>
                <w:rFonts w:ascii="GHEA Grapalat" w:hAnsi="GHEA Grapalat"/>
                <w:bCs/>
                <w:sz w:val="16"/>
                <w:szCs w:val="16"/>
                <w:lang w:val="hy-AM"/>
              </w:rPr>
              <w:t>ուժի  մեջ  մտնելու օրվանից</w:t>
            </w:r>
            <w:r w:rsidRPr="006631AF">
              <w:rPr>
                <w:rFonts w:ascii="GHEA Grapalat" w:hAnsi="GHEA Grapalat"/>
                <w:bCs/>
                <w:sz w:val="16"/>
                <w:szCs w:val="16"/>
                <w:lang w:val="hy-AM"/>
              </w:rPr>
              <w:t xml:space="preserve"> հետո՝</w:t>
            </w:r>
          </w:p>
          <w:p w14:paraId="757B32F3" w14:textId="77777777" w:rsidR="0094516E" w:rsidRPr="006631AF" w:rsidRDefault="0094516E" w:rsidP="002E2538">
            <w:pPr>
              <w:contextualSpacing/>
              <w:jc w:val="center"/>
              <w:rPr>
                <w:rFonts w:ascii="GHEA Grapalat" w:hAnsi="GHEA Grapalat" w:cs="Calibri"/>
                <w:sz w:val="16"/>
                <w:szCs w:val="16"/>
                <w:lang w:val="hy-AM"/>
              </w:rPr>
            </w:pPr>
          </w:p>
          <w:p w14:paraId="125E95AE" w14:textId="77777777" w:rsidR="0094516E" w:rsidRPr="00AF2811" w:rsidRDefault="0094516E" w:rsidP="002E2538">
            <w:pPr>
              <w:contextualSpacing/>
              <w:jc w:val="center"/>
              <w:rPr>
                <w:rFonts w:ascii="GHEA Grapalat" w:hAnsi="GHEA Grapalat" w:cs="Calibri"/>
                <w:color w:val="000000" w:themeColor="text1"/>
                <w:sz w:val="16"/>
                <w:szCs w:val="16"/>
                <w:lang w:val="hy-AM"/>
              </w:rPr>
            </w:pPr>
            <w:r w:rsidRPr="006631AF">
              <w:rPr>
                <w:rFonts w:ascii="GHEA Grapalat" w:hAnsi="GHEA Grapalat" w:cs="Calibri"/>
                <w:sz w:val="16"/>
                <w:szCs w:val="16"/>
                <w:lang w:val="hy-AM"/>
              </w:rPr>
              <w:t>Շինարարական աշխատանքներին զուգընթաց՝ սկզբից մինչ ավարտ</w:t>
            </w:r>
          </w:p>
        </w:tc>
      </w:tr>
      <w:tr w:rsidR="0094516E" w:rsidRPr="00D248CD" w14:paraId="0695A1BC" w14:textId="77777777" w:rsidTr="002E2538">
        <w:trPr>
          <w:trHeight w:val="549"/>
          <w:jc w:val="center"/>
        </w:trPr>
        <w:tc>
          <w:tcPr>
            <w:tcW w:w="457" w:type="dxa"/>
            <w:shd w:val="clear" w:color="auto" w:fill="auto"/>
            <w:vAlign w:val="center"/>
          </w:tcPr>
          <w:p w14:paraId="28E46E92" w14:textId="77777777" w:rsidR="0094516E" w:rsidRPr="00AF2811" w:rsidRDefault="0094516E" w:rsidP="002E2538">
            <w:pPr>
              <w:contextualSpacing/>
              <w:jc w:val="center"/>
              <w:rPr>
                <w:rFonts w:ascii="GHEA Grapalat" w:hAnsi="GHEA Grapalat"/>
                <w:bCs/>
                <w:color w:val="000000" w:themeColor="text1"/>
                <w:sz w:val="16"/>
                <w:szCs w:val="16"/>
                <w:lang w:val="hy-AM"/>
              </w:rPr>
            </w:pPr>
            <w:r w:rsidRPr="004A46B9">
              <w:rPr>
                <w:rFonts w:ascii="GHEA Grapalat" w:hAnsi="GHEA Grapalat" w:cs="Sylfaen"/>
                <w:sz w:val="16"/>
                <w:szCs w:val="16"/>
                <w:lang w:val="ru-RU"/>
              </w:rPr>
              <w:t>4</w:t>
            </w:r>
          </w:p>
        </w:tc>
        <w:tc>
          <w:tcPr>
            <w:tcW w:w="1384" w:type="dxa"/>
            <w:shd w:val="clear" w:color="auto" w:fill="auto"/>
            <w:vAlign w:val="center"/>
          </w:tcPr>
          <w:p w14:paraId="5E72A723" w14:textId="77777777" w:rsidR="0094516E" w:rsidRPr="00AF2811" w:rsidRDefault="0094516E" w:rsidP="002E2538">
            <w:pPr>
              <w:contextualSpacing/>
              <w:jc w:val="center"/>
              <w:rPr>
                <w:rFonts w:ascii="GHEA Grapalat" w:hAnsi="GHEA Grapalat"/>
                <w:bCs/>
                <w:color w:val="000000" w:themeColor="text1"/>
                <w:sz w:val="16"/>
                <w:szCs w:val="16"/>
                <w:lang w:val="hy-AM"/>
              </w:rPr>
            </w:pPr>
            <w:r w:rsidRPr="004777DF">
              <w:rPr>
                <w:rFonts w:ascii="GHEA Grapalat" w:hAnsi="GHEA Grapalat"/>
                <w:bCs/>
                <w:color w:val="000000" w:themeColor="text1"/>
                <w:sz w:val="16"/>
                <w:szCs w:val="16"/>
              </w:rPr>
              <w:t>45221142</w:t>
            </w:r>
          </w:p>
        </w:tc>
        <w:tc>
          <w:tcPr>
            <w:tcW w:w="2186" w:type="dxa"/>
            <w:shd w:val="clear" w:color="auto" w:fill="auto"/>
            <w:vAlign w:val="center"/>
          </w:tcPr>
          <w:p w14:paraId="6F82CA38" w14:textId="77777777" w:rsidR="0094516E" w:rsidRPr="00AF2811" w:rsidRDefault="0094516E" w:rsidP="002E2538">
            <w:pPr>
              <w:jc w:val="center"/>
              <w:rPr>
                <w:rFonts w:ascii="GHEA Grapalat" w:hAnsi="GHEA Grapalat"/>
                <w:bCs/>
                <w:color w:val="000000" w:themeColor="text1"/>
                <w:sz w:val="16"/>
                <w:szCs w:val="16"/>
                <w:lang w:val="hy-AM"/>
              </w:rPr>
            </w:pPr>
            <w:r w:rsidRPr="00285ED3">
              <w:rPr>
                <w:rFonts w:ascii="GHEA Grapalat" w:hAnsi="GHEA Grapalat" w:cs="Calibri"/>
                <w:color w:val="000000"/>
                <w:sz w:val="16"/>
                <w:szCs w:val="16"/>
                <w:lang w:val="hy-AM"/>
              </w:rPr>
              <w:t>ՀՀ Արմավիրի մարզ, գ. Մրգաշատ,</w:t>
            </w:r>
            <w:r w:rsidRPr="004A46B9">
              <w:rPr>
                <w:rFonts w:ascii="GHEA Grapalat" w:hAnsi="GHEA Grapalat" w:cs="Calibri"/>
                <w:color w:val="000000"/>
                <w:sz w:val="16"/>
                <w:szCs w:val="16"/>
                <w:lang w:val="hy-AM"/>
              </w:rPr>
              <w:t xml:space="preserve"> </w:t>
            </w:r>
            <w:r w:rsidRPr="00285ED3">
              <w:rPr>
                <w:rFonts w:ascii="GHEA Grapalat" w:hAnsi="GHEA Grapalat" w:cs="Calibri"/>
                <w:color w:val="000000"/>
                <w:sz w:val="16"/>
                <w:szCs w:val="16"/>
                <w:lang w:val="hy-AM"/>
              </w:rPr>
              <w:t xml:space="preserve"> «Ճլճլիկներ» խորքային հորի համար </w:t>
            </w:r>
            <w:r w:rsidRPr="00285ED3">
              <w:rPr>
                <w:rFonts w:ascii="GHEA Grapalat" w:hAnsi="GHEA Grapalat" w:cs="Calibri"/>
                <w:color w:val="000000"/>
                <w:sz w:val="16"/>
                <w:szCs w:val="16"/>
                <w:lang w:val="hy-AM"/>
              </w:rPr>
              <w:lastRenderedPageBreak/>
              <w:t>կառուցված 100կՎԱ ԼՏԵ-ի</w:t>
            </w:r>
            <w:r w:rsidRPr="004A46B9">
              <w:rPr>
                <w:rFonts w:ascii="GHEA Grapalat" w:hAnsi="GHEA Grapalat" w:cs="Calibri"/>
                <w:color w:val="000000"/>
                <w:sz w:val="16"/>
                <w:szCs w:val="16"/>
                <w:lang w:val="hy-AM"/>
              </w:rPr>
              <w:t xml:space="preserve"> </w:t>
            </w:r>
            <w:r w:rsidRPr="00285ED3">
              <w:rPr>
                <w:rFonts w:ascii="GHEA Grapalat" w:hAnsi="GHEA Grapalat" w:cs="Calibri"/>
                <w:color w:val="000000"/>
                <w:sz w:val="16"/>
                <w:szCs w:val="16"/>
                <w:lang w:val="hy-AM"/>
              </w:rPr>
              <w:t>10կՎ էլեկտրամատակարարման աշխատանքների տեխնիկական հսկողություն</w:t>
            </w:r>
          </w:p>
        </w:tc>
        <w:tc>
          <w:tcPr>
            <w:tcW w:w="3916" w:type="dxa"/>
            <w:shd w:val="clear" w:color="auto" w:fill="auto"/>
            <w:vAlign w:val="center"/>
          </w:tcPr>
          <w:p w14:paraId="0794C4C0" w14:textId="232EE8C7" w:rsidR="0094516E" w:rsidRPr="00AF2811" w:rsidRDefault="0094516E" w:rsidP="002E2538">
            <w:pPr>
              <w:rPr>
                <w:rFonts w:ascii="GHEA Grapalat" w:hAnsi="GHEA Grapalat"/>
                <w:bCs/>
                <w:color w:val="000000" w:themeColor="text1"/>
                <w:sz w:val="16"/>
                <w:szCs w:val="16"/>
                <w:lang w:val="hy-AM"/>
              </w:rPr>
            </w:pPr>
            <w:r w:rsidRPr="00285ED3">
              <w:rPr>
                <w:rFonts w:ascii="GHEA Grapalat" w:hAnsi="GHEA Grapalat" w:cs="Calibri"/>
                <w:color w:val="000000"/>
                <w:sz w:val="16"/>
                <w:szCs w:val="16"/>
                <w:lang w:val="hy-AM"/>
              </w:rPr>
              <w:lastRenderedPageBreak/>
              <w:t>ՀՀ Արմավիրի մարզ, գ. Մրգաշատ,</w:t>
            </w:r>
            <w:r w:rsidRPr="004A46B9">
              <w:rPr>
                <w:rFonts w:ascii="GHEA Grapalat" w:hAnsi="GHEA Grapalat" w:cs="Calibri"/>
                <w:color w:val="000000"/>
                <w:sz w:val="16"/>
                <w:szCs w:val="16"/>
                <w:lang w:val="hy-AM"/>
              </w:rPr>
              <w:t xml:space="preserve"> </w:t>
            </w:r>
            <w:r w:rsidRPr="00285ED3">
              <w:rPr>
                <w:rFonts w:ascii="GHEA Grapalat" w:hAnsi="GHEA Grapalat" w:cs="Calibri"/>
                <w:color w:val="000000"/>
                <w:sz w:val="16"/>
                <w:szCs w:val="16"/>
                <w:lang w:val="hy-AM"/>
              </w:rPr>
              <w:t xml:space="preserve"> «Ճլճլիկներ» խորքային հորի համար կառուցված 100կՎԱ ԼՏԵ-ի</w:t>
            </w:r>
            <w:r w:rsidRPr="004A46B9">
              <w:rPr>
                <w:rFonts w:ascii="GHEA Grapalat" w:hAnsi="GHEA Grapalat" w:cs="Calibri"/>
                <w:color w:val="000000"/>
                <w:sz w:val="16"/>
                <w:szCs w:val="16"/>
                <w:lang w:val="hy-AM"/>
              </w:rPr>
              <w:t xml:space="preserve"> </w:t>
            </w:r>
            <w:r w:rsidRPr="00285ED3">
              <w:rPr>
                <w:rFonts w:ascii="GHEA Grapalat" w:hAnsi="GHEA Grapalat" w:cs="Calibri"/>
                <w:color w:val="000000"/>
                <w:sz w:val="16"/>
                <w:szCs w:val="16"/>
                <w:lang w:val="hy-AM"/>
              </w:rPr>
              <w:t xml:space="preserve">10կՎ էլեկտրամատակարարման </w:t>
            </w:r>
            <w:r w:rsidRPr="00285ED3">
              <w:rPr>
                <w:rFonts w:ascii="GHEA Grapalat" w:hAnsi="GHEA Grapalat" w:cs="Calibri"/>
                <w:color w:val="000000"/>
                <w:sz w:val="16"/>
                <w:szCs w:val="16"/>
                <w:lang w:val="hy-AM"/>
              </w:rPr>
              <w:lastRenderedPageBreak/>
              <w:t>աշխատանքների տեխնիկական հսկողությ</w:t>
            </w:r>
            <w:r>
              <w:rPr>
                <w:rFonts w:ascii="GHEA Grapalat" w:hAnsi="GHEA Grapalat" w:cs="Calibri"/>
                <w:color w:val="000000"/>
                <w:sz w:val="16"/>
                <w:szCs w:val="16"/>
                <w:lang w:val="hy-AM"/>
              </w:rPr>
              <w:t>ա</w:t>
            </w:r>
            <w:r w:rsidRPr="00285ED3">
              <w:rPr>
                <w:rFonts w:ascii="GHEA Grapalat" w:hAnsi="GHEA Grapalat" w:cs="Calibri"/>
                <w:color w:val="000000"/>
                <w:sz w:val="16"/>
                <w:szCs w:val="16"/>
                <w:lang w:val="hy-AM"/>
              </w:rPr>
              <w:t>ն</w:t>
            </w:r>
            <w:r>
              <w:rPr>
                <w:rFonts w:ascii="GHEA Grapalat" w:hAnsi="GHEA Grapalat" w:cs="Calibri"/>
                <w:color w:val="000000"/>
                <w:sz w:val="16"/>
                <w:szCs w:val="16"/>
                <w:lang w:val="hy-AM"/>
              </w:rPr>
              <w:t xml:space="preserve"> </w:t>
            </w:r>
            <w:r w:rsidRPr="006631AF">
              <w:rPr>
                <w:rFonts w:ascii="GHEA Grapalat" w:hAnsi="GHEA Grapalat" w:cs="Calibri"/>
                <w:color w:val="000000"/>
                <w:sz w:val="16"/>
                <w:szCs w:val="16"/>
                <w:lang w:val="hy-AM"/>
              </w:rPr>
              <w:t xml:space="preserve">ծառայություններ համաձայն </w:t>
            </w:r>
            <w:r w:rsidRPr="00943123">
              <w:rPr>
                <w:rFonts w:ascii="GHEA Grapalat" w:hAnsi="GHEA Grapalat" w:cs="Calibri"/>
                <w:sz w:val="16"/>
                <w:szCs w:val="20"/>
                <w:lang w:val="hy-AM"/>
              </w:rPr>
              <w:t xml:space="preserve">Հավելված </w:t>
            </w:r>
            <w:r w:rsidRPr="00A57E56">
              <w:rPr>
                <w:rFonts w:ascii="GHEA Grapalat" w:hAnsi="GHEA Grapalat" w:cs="Calibri"/>
                <w:sz w:val="16"/>
                <w:szCs w:val="20"/>
                <w:lang w:val="hy-AM"/>
              </w:rPr>
              <w:t>1.</w:t>
            </w:r>
            <w:r w:rsidRPr="00943123">
              <w:rPr>
                <w:rFonts w:ascii="GHEA Grapalat" w:hAnsi="GHEA Grapalat" w:cs="Calibri"/>
                <w:sz w:val="16"/>
                <w:szCs w:val="20"/>
                <w:lang w:val="hy-AM"/>
              </w:rPr>
              <w:t xml:space="preserve">1-ի և </w:t>
            </w:r>
            <w:r>
              <w:rPr>
                <w:rFonts w:ascii="GHEA Grapalat" w:hAnsi="GHEA Grapalat" w:cs="Calibri"/>
                <w:sz w:val="16"/>
                <w:szCs w:val="20"/>
                <w:lang w:val="hy-AM"/>
              </w:rPr>
              <w:t xml:space="preserve">կից excelֆայլով (Հավելված </w:t>
            </w:r>
            <w:r w:rsidR="00856623">
              <w:rPr>
                <w:rFonts w:ascii="GHEA Grapalat" w:hAnsi="GHEA Grapalat" w:cs="Calibri"/>
                <w:sz w:val="16"/>
                <w:szCs w:val="20"/>
                <w:lang w:val="hy-AM"/>
              </w:rPr>
              <w:t>1</w:t>
            </w:r>
            <w:r w:rsidR="00856623">
              <w:rPr>
                <w:rFonts w:ascii="Cambria Math" w:hAnsi="Cambria Math" w:cs="Calibri"/>
                <w:sz w:val="16"/>
                <w:szCs w:val="20"/>
                <w:lang w:val="hy-AM"/>
              </w:rPr>
              <w:t>․</w:t>
            </w:r>
            <w:r>
              <w:rPr>
                <w:rFonts w:ascii="GHEA Grapalat" w:hAnsi="GHEA Grapalat" w:cs="Calibri"/>
                <w:sz w:val="16"/>
                <w:szCs w:val="20"/>
                <w:lang w:val="hy-AM"/>
              </w:rPr>
              <w:t>5)</w:t>
            </w:r>
            <w:r w:rsidRPr="00046264">
              <w:rPr>
                <w:rFonts w:ascii="GHEA Grapalat" w:hAnsi="GHEA Grapalat" w:cs="Calibri"/>
                <w:sz w:val="16"/>
                <w:szCs w:val="20"/>
                <w:lang w:val="hy-AM"/>
              </w:rPr>
              <w:t xml:space="preserve"> ներկայացված ծավալաթերթ-նախահաշվի</w:t>
            </w:r>
          </w:p>
        </w:tc>
        <w:tc>
          <w:tcPr>
            <w:tcW w:w="893" w:type="dxa"/>
            <w:shd w:val="clear" w:color="auto" w:fill="auto"/>
            <w:vAlign w:val="center"/>
          </w:tcPr>
          <w:p w14:paraId="714CBDB5" w14:textId="77777777" w:rsidR="0094516E" w:rsidRPr="00AF2811" w:rsidRDefault="0094516E" w:rsidP="002E2538">
            <w:pPr>
              <w:contextualSpacing/>
              <w:jc w:val="center"/>
              <w:rPr>
                <w:rFonts w:ascii="GHEA Grapalat" w:hAnsi="GHEA Grapalat"/>
                <w:bCs/>
                <w:color w:val="000000" w:themeColor="text1"/>
                <w:sz w:val="16"/>
                <w:szCs w:val="16"/>
                <w:lang w:val="hy-AM"/>
              </w:rPr>
            </w:pPr>
            <w:r w:rsidRPr="00AF2811">
              <w:rPr>
                <w:rFonts w:ascii="GHEA Grapalat" w:hAnsi="GHEA Grapalat"/>
                <w:bCs/>
                <w:color w:val="000000" w:themeColor="text1"/>
                <w:sz w:val="16"/>
                <w:szCs w:val="16"/>
                <w:lang w:val="hy-AM"/>
              </w:rPr>
              <w:lastRenderedPageBreak/>
              <w:t>դրամ</w:t>
            </w:r>
          </w:p>
        </w:tc>
        <w:tc>
          <w:tcPr>
            <w:tcW w:w="1046" w:type="dxa"/>
            <w:shd w:val="clear" w:color="auto" w:fill="auto"/>
            <w:vAlign w:val="center"/>
          </w:tcPr>
          <w:p w14:paraId="2816BF4B" w14:textId="77777777" w:rsidR="0094516E" w:rsidRPr="00AF2811" w:rsidRDefault="0094516E" w:rsidP="002E2538">
            <w:pPr>
              <w:contextualSpacing/>
              <w:jc w:val="center"/>
              <w:rPr>
                <w:rFonts w:ascii="GHEA Grapalat" w:hAnsi="GHEA Grapalat"/>
                <w:bCs/>
                <w:color w:val="000000" w:themeColor="text1"/>
                <w:sz w:val="16"/>
                <w:szCs w:val="16"/>
                <w:lang w:val="hy-AM"/>
              </w:rPr>
            </w:pPr>
            <w:r w:rsidRPr="00AF2811">
              <w:rPr>
                <w:rFonts w:ascii="GHEA Grapalat" w:hAnsi="GHEA Grapalat"/>
                <w:bCs/>
                <w:color w:val="000000" w:themeColor="text1"/>
                <w:sz w:val="16"/>
                <w:szCs w:val="16"/>
                <w:lang w:val="hy-AM"/>
              </w:rPr>
              <w:t>1</w:t>
            </w:r>
          </w:p>
        </w:tc>
        <w:tc>
          <w:tcPr>
            <w:tcW w:w="1253" w:type="dxa"/>
            <w:shd w:val="clear" w:color="auto" w:fill="auto"/>
            <w:vAlign w:val="center"/>
          </w:tcPr>
          <w:p w14:paraId="0BB56183" w14:textId="14DDF20A" w:rsidR="0094516E" w:rsidRPr="008515A3" w:rsidRDefault="0094516E" w:rsidP="002E2538">
            <w:pPr>
              <w:contextualSpacing/>
              <w:jc w:val="center"/>
              <w:rPr>
                <w:rFonts w:ascii="GHEA Grapalat" w:hAnsi="GHEA Grapalat"/>
                <w:bCs/>
                <w:color w:val="000000" w:themeColor="text1"/>
                <w:sz w:val="16"/>
                <w:szCs w:val="16"/>
              </w:rPr>
            </w:pPr>
          </w:p>
        </w:tc>
        <w:tc>
          <w:tcPr>
            <w:tcW w:w="1055" w:type="dxa"/>
            <w:shd w:val="clear" w:color="auto" w:fill="auto"/>
            <w:vAlign w:val="center"/>
          </w:tcPr>
          <w:p w14:paraId="486A9A15" w14:textId="77777777" w:rsidR="0094516E" w:rsidRPr="002C3349" w:rsidRDefault="0094516E" w:rsidP="002E2538">
            <w:pPr>
              <w:shd w:val="clear" w:color="auto" w:fill="FFFFFF"/>
              <w:contextualSpacing/>
              <w:jc w:val="center"/>
              <w:rPr>
                <w:rFonts w:ascii="GHEA Grapalat" w:eastAsia="GHEA Grapalat" w:hAnsi="GHEA Grapalat" w:cs="GHEA Grapalat"/>
                <w:sz w:val="16"/>
                <w:szCs w:val="16"/>
                <w:lang w:val="hy-AM"/>
              </w:rPr>
            </w:pPr>
            <w:proofErr w:type="spellStart"/>
            <w:r w:rsidRPr="002C3349">
              <w:rPr>
                <w:rFonts w:ascii="GHEA Grapalat" w:eastAsia="GHEA Grapalat" w:hAnsi="GHEA Grapalat" w:cs="GHEA Grapalat"/>
                <w:sz w:val="16"/>
                <w:szCs w:val="16"/>
              </w:rPr>
              <w:t>Արմավիրի</w:t>
            </w:r>
            <w:proofErr w:type="spellEnd"/>
            <w:r w:rsidRPr="002C3349">
              <w:rPr>
                <w:rFonts w:ascii="GHEA Grapalat" w:eastAsia="GHEA Grapalat" w:hAnsi="GHEA Grapalat" w:cs="GHEA Grapalat"/>
                <w:sz w:val="16"/>
                <w:szCs w:val="16"/>
              </w:rPr>
              <w:t xml:space="preserve"> </w:t>
            </w:r>
            <w:proofErr w:type="spellStart"/>
            <w:r w:rsidRPr="002C3349">
              <w:rPr>
                <w:rFonts w:ascii="GHEA Grapalat" w:eastAsia="GHEA Grapalat" w:hAnsi="GHEA Grapalat" w:cs="GHEA Grapalat"/>
                <w:sz w:val="16"/>
                <w:szCs w:val="16"/>
              </w:rPr>
              <w:t>մարզ</w:t>
            </w:r>
            <w:proofErr w:type="spellEnd"/>
            <w:r w:rsidRPr="002C3349">
              <w:rPr>
                <w:rFonts w:ascii="GHEA Grapalat" w:eastAsia="GHEA Grapalat" w:hAnsi="GHEA Grapalat" w:cs="GHEA Grapalat"/>
                <w:sz w:val="16"/>
                <w:szCs w:val="16"/>
              </w:rPr>
              <w:t xml:space="preserve">, </w:t>
            </w:r>
            <w:r w:rsidRPr="002C3349">
              <w:rPr>
                <w:rFonts w:ascii="GHEA Grapalat" w:eastAsia="GHEA Grapalat" w:hAnsi="GHEA Grapalat" w:cs="GHEA Grapalat"/>
                <w:sz w:val="16"/>
                <w:szCs w:val="16"/>
                <w:lang w:val="hy-AM"/>
              </w:rPr>
              <w:t>ք</w:t>
            </w:r>
            <w:r w:rsidRPr="002C3349">
              <w:rPr>
                <w:rFonts w:ascii="Cambria Math" w:eastAsia="GHEA Grapalat" w:hAnsi="Cambria Math" w:cs="Cambria Math"/>
                <w:sz w:val="16"/>
                <w:szCs w:val="16"/>
                <w:lang w:val="hy-AM"/>
              </w:rPr>
              <w:t>․</w:t>
            </w:r>
            <w:r w:rsidRPr="002C3349">
              <w:rPr>
                <w:rFonts w:ascii="GHEA Grapalat" w:eastAsia="GHEA Grapalat" w:hAnsi="GHEA Grapalat" w:cs="GHEA Grapalat"/>
                <w:sz w:val="16"/>
                <w:szCs w:val="16"/>
                <w:lang w:val="hy-AM"/>
              </w:rPr>
              <w:t xml:space="preserve"> Մեծամոր</w:t>
            </w:r>
          </w:p>
          <w:p w14:paraId="3CA5FA03" w14:textId="77777777" w:rsidR="0094516E" w:rsidRPr="00AF2811" w:rsidRDefault="0094516E" w:rsidP="002E2538">
            <w:pPr>
              <w:contextualSpacing/>
              <w:jc w:val="center"/>
              <w:rPr>
                <w:rFonts w:ascii="GHEA Grapalat" w:eastAsia="GHEA Grapalat" w:hAnsi="GHEA Grapalat" w:cs="GHEA Grapalat"/>
                <w:color w:val="000000" w:themeColor="text1"/>
                <w:sz w:val="16"/>
                <w:szCs w:val="16"/>
                <w:lang w:val="hy-AM"/>
              </w:rPr>
            </w:pPr>
          </w:p>
        </w:tc>
        <w:tc>
          <w:tcPr>
            <w:tcW w:w="3460" w:type="dxa"/>
            <w:shd w:val="clear" w:color="auto" w:fill="auto"/>
            <w:vAlign w:val="center"/>
          </w:tcPr>
          <w:p w14:paraId="46750B86" w14:textId="77777777" w:rsidR="0094516E" w:rsidRPr="006631AF" w:rsidRDefault="0094516E" w:rsidP="002E2538">
            <w:pPr>
              <w:contextualSpacing/>
              <w:jc w:val="center"/>
              <w:rPr>
                <w:rFonts w:ascii="GHEA Grapalat" w:hAnsi="GHEA Grapalat"/>
                <w:bCs/>
                <w:sz w:val="16"/>
                <w:szCs w:val="16"/>
                <w:lang w:val="hy-AM"/>
              </w:rPr>
            </w:pPr>
            <w:r w:rsidRPr="002C3349">
              <w:rPr>
                <w:rFonts w:ascii="GHEA Grapalat" w:hAnsi="GHEA Grapalat" w:cs="Calibri"/>
                <w:sz w:val="16"/>
                <w:szCs w:val="16"/>
                <w:lang w:val="hy-AM"/>
              </w:rPr>
              <w:lastRenderedPageBreak/>
              <w:t xml:space="preserve">Պայմանագիրը կնքվելու է «Գնումների մասին» ՀՀ օրենքի 15-րդ հոդվածի 6-րդ մասի հիման վրա և սյունակում ժամկետի </w:t>
            </w:r>
            <w:r w:rsidRPr="002C3349">
              <w:rPr>
                <w:rFonts w:ascii="GHEA Grapalat" w:hAnsi="GHEA Grapalat" w:cs="Calibri"/>
                <w:sz w:val="16"/>
                <w:szCs w:val="16"/>
                <w:lang w:val="hy-AM"/>
              </w:rPr>
              <w:lastRenderedPageBreak/>
              <w:t xml:space="preserve">հաշվարկն իրականացվելու է ֆինանսական միջոցներ նախատեսվելու դեպքում կողմերի միջև կնքվող </w:t>
            </w:r>
            <w:r w:rsidRPr="002C3349">
              <w:rPr>
                <w:rFonts w:ascii="GHEA Grapalat" w:hAnsi="GHEA Grapalat"/>
                <w:bCs/>
                <w:sz w:val="16"/>
                <w:szCs w:val="16"/>
                <w:lang w:val="hy-AM"/>
              </w:rPr>
              <w:t>համաձայնագիրը</w:t>
            </w:r>
            <w:r w:rsidRPr="006631AF">
              <w:rPr>
                <w:sz w:val="16"/>
                <w:szCs w:val="16"/>
                <w:lang w:val="hy-AM"/>
              </w:rPr>
              <w:t xml:space="preserve"> </w:t>
            </w:r>
            <w:r w:rsidRPr="002C3349">
              <w:rPr>
                <w:rFonts w:ascii="GHEA Grapalat" w:hAnsi="GHEA Grapalat"/>
                <w:bCs/>
                <w:sz w:val="16"/>
                <w:szCs w:val="16"/>
                <w:lang w:val="hy-AM"/>
              </w:rPr>
              <w:t>ուժի  մեջ  մտնելու օրվանից</w:t>
            </w:r>
            <w:r w:rsidRPr="006631AF">
              <w:rPr>
                <w:rFonts w:ascii="GHEA Grapalat" w:hAnsi="GHEA Grapalat"/>
                <w:bCs/>
                <w:sz w:val="16"/>
                <w:szCs w:val="16"/>
                <w:lang w:val="hy-AM"/>
              </w:rPr>
              <w:t xml:space="preserve"> հետո՝</w:t>
            </w:r>
          </w:p>
          <w:p w14:paraId="1347E3A2" w14:textId="77777777" w:rsidR="0094516E" w:rsidRPr="006631AF" w:rsidRDefault="0094516E" w:rsidP="002E2538">
            <w:pPr>
              <w:contextualSpacing/>
              <w:jc w:val="center"/>
              <w:rPr>
                <w:rFonts w:ascii="GHEA Grapalat" w:hAnsi="GHEA Grapalat" w:cs="Calibri"/>
                <w:sz w:val="16"/>
                <w:szCs w:val="16"/>
                <w:lang w:val="hy-AM"/>
              </w:rPr>
            </w:pPr>
          </w:p>
          <w:p w14:paraId="47F46A0F" w14:textId="77777777" w:rsidR="0094516E" w:rsidRPr="00AF2811" w:rsidRDefault="0094516E" w:rsidP="002E2538">
            <w:pPr>
              <w:contextualSpacing/>
              <w:jc w:val="center"/>
              <w:rPr>
                <w:rFonts w:ascii="GHEA Grapalat" w:hAnsi="GHEA Grapalat" w:cs="Calibri"/>
                <w:color w:val="000000" w:themeColor="text1"/>
                <w:sz w:val="16"/>
                <w:szCs w:val="16"/>
                <w:lang w:val="hy-AM"/>
              </w:rPr>
            </w:pPr>
            <w:r w:rsidRPr="006631AF">
              <w:rPr>
                <w:rFonts w:ascii="GHEA Grapalat" w:hAnsi="GHEA Grapalat" w:cs="Calibri"/>
                <w:sz w:val="16"/>
                <w:szCs w:val="16"/>
                <w:lang w:val="hy-AM"/>
              </w:rPr>
              <w:t>Շինարարական աշխատանքներին զուգընթաց՝ սկզբից մինչ ավարտ</w:t>
            </w:r>
          </w:p>
        </w:tc>
      </w:tr>
      <w:tr w:rsidR="0094516E" w:rsidRPr="00D248CD" w14:paraId="2850572B" w14:textId="77777777" w:rsidTr="002E2538">
        <w:trPr>
          <w:trHeight w:val="549"/>
          <w:jc w:val="center"/>
        </w:trPr>
        <w:tc>
          <w:tcPr>
            <w:tcW w:w="457" w:type="dxa"/>
            <w:shd w:val="clear" w:color="auto" w:fill="auto"/>
            <w:vAlign w:val="center"/>
          </w:tcPr>
          <w:p w14:paraId="356A6C6F" w14:textId="77777777" w:rsidR="0094516E" w:rsidRPr="00AF2811" w:rsidRDefault="0094516E" w:rsidP="002E2538">
            <w:pPr>
              <w:contextualSpacing/>
              <w:jc w:val="center"/>
              <w:rPr>
                <w:rFonts w:ascii="GHEA Grapalat" w:hAnsi="GHEA Grapalat"/>
                <w:bCs/>
                <w:color w:val="000000" w:themeColor="text1"/>
                <w:sz w:val="16"/>
                <w:szCs w:val="16"/>
                <w:lang w:val="hy-AM"/>
              </w:rPr>
            </w:pPr>
            <w:r w:rsidRPr="004A46B9">
              <w:rPr>
                <w:rFonts w:ascii="GHEA Grapalat" w:hAnsi="GHEA Grapalat" w:cs="Sylfaen"/>
                <w:sz w:val="16"/>
                <w:szCs w:val="16"/>
                <w:lang w:val="ru-RU"/>
              </w:rPr>
              <w:lastRenderedPageBreak/>
              <w:t>5</w:t>
            </w:r>
          </w:p>
        </w:tc>
        <w:tc>
          <w:tcPr>
            <w:tcW w:w="1384" w:type="dxa"/>
            <w:shd w:val="clear" w:color="auto" w:fill="auto"/>
            <w:vAlign w:val="center"/>
          </w:tcPr>
          <w:p w14:paraId="4ECEAE92" w14:textId="77777777" w:rsidR="0094516E" w:rsidRPr="00AF2811" w:rsidRDefault="0094516E" w:rsidP="002E2538">
            <w:pPr>
              <w:contextualSpacing/>
              <w:jc w:val="center"/>
              <w:rPr>
                <w:rFonts w:ascii="GHEA Grapalat" w:hAnsi="GHEA Grapalat"/>
                <w:bCs/>
                <w:color w:val="000000" w:themeColor="text1"/>
                <w:sz w:val="16"/>
                <w:szCs w:val="16"/>
                <w:lang w:val="hy-AM"/>
              </w:rPr>
            </w:pPr>
            <w:r w:rsidRPr="004777DF">
              <w:rPr>
                <w:rFonts w:ascii="GHEA Grapalat" w:hAnsi="GHEA Grapalat"/>
                <w:bCs/>
                <w:color w:val="000000" w:themeColor="text1"/>
                <w:sz w:val="16"/>
                <w:szCs w:val="16"/>
              </w:rPr>
              <w:t>45221142</w:t>
            </w:r>
          </w:p>
        </w:tc>
        <w:tc>
          <w:tcPr>
            <w:tcW w:w="2186" w:type="dxa"/>
            <w:shd w:val="clear" w:color="auto" w:fill="auto"/>
            <w:vAlign w:val="center"/>
          </w:tcPr>
          <w:p w14:paraId="6A0C057B" w14:textId="77777777" w:rsidR="0094516E" w:rsidRPr="00AF2811" w:rsidRDefault="0094516E" w:rsidP="002E2538">
            <w:pPr>
              <w:jc w:val="center"/>
              <w:rPr>
                <w:rFonts w:ascii="GHEA Grapalat" w:hAnsi="GHEA Grapalat"/>
                <w:bCs/>
                <w:color w:val="000000" w:themeColor="text1"/>
                <w:sz w:val="16"/>
                <w:szCs w:val="16"/>
                <w:lang w:val="hy-AM"/>
              </w:rPr>
            </w:pPr>
            <w:r w:rsidRPr="00285ED3">
              <w:rPr>
                <w:rFonts w:ascii="GHEA Grapalat" w:hAnsi="GHEA Grapalat" w:cs="Calibri"/>
                <w:color w:val="000000"/>
                <w:sz w:val="16"/>
                <w:szCs w:val="16"/>
                <w:lang w:val="hy-AM"/>
              </w:rPr>
              <w:t>ՀՀ Արմավրի մարզ, գ. Արմավիր, «Նարյադի ուռի» խորքային հորի համար կառուցված 100կՎԱ ԼՏԵ-ի 10կՎ էլեկտրամատակարարման աշխատանքների տեխնիկական հսկողություն</w:t>
            </w:r>
          </w:p>
        </w:tc>
        <w:tc>
          <w:tcPr>
            <w:tcW w:w="3916" w:type="dxa"/>
            <w:shd w:val="clear" w:color="auto" w:fill="auto"/>
            <w:vAlign w:val="center"/>
          </w:tcPr>
          <w:p w14:paraId="6A3B35D8" w14:textId="23A1C2CA" w:rsidR="0094516E" w:rsidRPr="00AF2811" w:rsidRDefault="0094516E" w:rsidP="002E2538">
            <w:pPr>
              <w:rPr>
                <w:rFonts w:ascii="GHEA Grapalat" w:hAnsi="GHEA Grapalat"/>
                <w:bCs/>
                <w:color w:val="000000" w:themeColor="text1"/>
                <w:sz w:val="16"/>
                <w:szCs w:val="16"/>
                <w:lang w:val="hy-AM"/>
              </w:rPr>
            </w:pPr>
            <w:r w:rsidRPr="00285ED3">
              <w:rPr>
                <w:rFonts w:ascii="GHEA Grapalat" w:hAnsi="GHEA Grapalat" w:cs="Calibri"/>
                <w:color w:val="000000"/>
                <w:sz w:val="16"/>
                <w:szCs w:val="16"/>
                <w:lang w:val="hy-AM"/>
              </w:rPr>
              <w:t>ՀՀ Արմավրի մարզ, գ. Արմավիր, «Նարյադի ուռի» խորքային հորի համար կառուցված 100կՎԱ ԼՏԵ-ի 10կՎ էլեկտրամատակարարման աշխատանքների տեխնիկական հսկողությ</w:t>
            </w:r>
            <w:r>
              <w:rPr>
                <w:rFonts w:ascii="GHEA Grapalat" w:hAnsi="GHEA Grapalat" w:cs="Calibri"/>
                <w:color w:val="000000"/>
                <w:sz w:val="16"/>
                <w:szCs w:val="16"/>
                <w:lang w:val="hy-AM"/>
              </w:rPr>
              <w:t>ա</w:t>
            </w:r>
            <w:r w:rsidRPr="00285ED3">
              <w:rPr>
                <w:rFonts w:ascii="GHEA Grapalat" w:hAnsi="GHEA Grapalat" w:cs="Calibri"/>
                <w:color w:val="000000"/>
                <w:sz w:val="16"/>
                <w:szCs w:val="16"/>
                <w:lang w:val="hy-AM"/>
              </w:rPr>
              <w:t>ն</w:t>
            </w:r>
            <w:r>
              <w:rPr>
                <w:rFonts w:ascii="GHEA Grapalat" w:hAnsi="GHEA Grapalat" w:cs="Calibri"/>
                <w:color w:val="000000"/>
                <w:sz w:val="16"/>
                <w:szCs w:val="16"/>
                <w:lang w:val="hy-AM"/>
              </w:rPr>
              <w:t xml:space="preserve"> </w:t>
            </w:r>
            <w:r w:rsidRPr="006631AF">
              <w:rPr>
                <w:rFonts w:ascii="GHEA Grapalat" w:hAnsi="GHEA Grapalat" w:cs="Calibri"/>
                <w:color w:val="000000"/>
                <w:sz w:val="16"/>
                <w:szCs w:val="16"/>
                <w:lang w:val="hy-AM"/>
              </w:rPr>
              <w:t xml:space="preserve">ծառայություններ համաձայն </w:t>
            </w:r>
            <w:r w:rsidRPr="00943123">
              <w:rPr>
                <w:rFonts w:ascii="GHEA Grapalat" w:hAnsi="GHEA Grapalat" w:cs="Calibri"/>
                <w:sz w:val="16"/>
                <w:szCs w:val="20"/>
                <w:lang w:val="hy-AM"/>
              </w:rPr>
              <w:t xml:space="preserve">Հավելված </w:t>
            </w:r>
            <w:r w:rsidRPr="00A57E56">
              <w:rPr>
                <w:rFonts w:ascii="GHEA Grapalat" w:hAnsi="GHEA Grapalat" w:cs="Calibri"/>
                <w:sz w:val="16"/>
                <w:szCs w:val="20"/>
                <w:lang w:val="hy-AM"/>
              </w:rPr>
              <w:t>1.</w:t>
            </w:r>
            <w:r w:rsidRPr="00943123">
              <w:rPr>
                <w:rFonts w:ascii="GHEA Grapalat" w:hAnsi="GHEA Grapalat" w:cs="Calibri"/>
                <w:sz w:val="16"/>
                <w:szCs w:val="20"/>
                <w:lang w:val="hy-AM"/>
              </w:rPr>
              <w:t xml:space="preserve">1-ի և </w:t>
            </w:r>
            <w:r>
              <w:rPr>
                <w:rFonts w:ascii="GHEA Grapalat" w:hAnsi="GHEA Grapalat" w:cs="Calibri"/>
                <w:sz w:val="16"/>
                <w:szCs w:val="20"/>
                <w:lang w:val="hy-AM"/>
              </w:rPr>
              <w:t xml:space="preserve">կից excelֆայլով (Հավելված </w:t>
            </w:r>
            <w:r w:rsidR="00856623">
              <w:rPr>
                <w:rFonts w:ascii="GHEA Grapalat" w:hAnsi="GHEA Grapalat" w:cs="Calibri"/>
                <w:sz w:val="16"/>
                <w:szCs w:val="20"/>
                <w:lang w:val="hy-AM"/>
              </w:rPr>
              <w:t>1</w:t>
            </w:r>
            <w:r w:rsidR="00856623">
              <w:rPr>
                <w:rFonts w:ascii="Cambria Math" w:hAnsi="Cambria Math" w:cs="Calibri"/>
                <w:sz w:val="16"/>
                <w:szCs w:val="20"/>
                <w:lang w:val="hy-AM"/>
              </w:rPr>
              <w:t>․</w:t>
            </w:r>
            <w:r>
              <w:rPr>
                <w:rFonts w:ascii="GHEA Grapalat" w:hAnsi="GHEA Grapalat" w:cs="Calibri"/>
                <w:sz w:val="16"/>
                <w:szCs w:val="20"/>
                <w:lang w:val="hy-AM"/>
              </w:rPr>
              <w:t>6)</w:t>
            </w:r>
            <w:r w:rsidRPr="00046264">
              <w:rPr>
                <w:rFonts w:ascii="GHEA Grapalat" w:hAnsi="GHEA Grapalat" w:cs="Calibri"/>
                <w:sz w:val="16"/>
                <w:szCs w:val="20"/>
                <w:lang w:val="hy-AM"/>
              </w:rPr>
              <w:t xml:space="preserve"> ներկայացված ծավալաթերթ-նախահաշվի</w:t>
            </w:r>
          </w:p>
        </w:tc>
        <w:tc>
          <w:tcPr>
            <w:tcW w:w="893" w:type="dxa"/>
            <w:shd w:val="clear" w:color="auto" w:fill="auto"/>
            <w:vAlign w:val="center"/>
          </w:tcPr>
          <w:p w14:paraId="7C8D8A77" w14:textId="77777777" w:rsidR="0094516E" w:rsidRPr="00AF2811" w:rsidRDefault="0094516E" w:rsidP="002E2538">
            <w:pPr>
              <w:contextualSpacing/>
              <w:jc w:val="center"/>
              <w:rPr>
                <w:rFonts w:ascii="GHEA Grapalat" w:hAnsi="GHEA Grapalat"/>
                <w:bCs/>
                <w:color w:val="000000" w:themeColor="text1"/>
                <w:sz w:val="16"/>
                <w:szCs w:val="16"/>
                <w:lang w:val="hy-AM"/>
              </w:rPr>
            </w:pPr>
            <w:r w:rsidRPr="00AF2811">
              <w:rPr>
                <w:rFonts w:ascii="GHEA Grapalat" w:hAnsi="GHEA Grapalat"/>
                <w:bCs/>
                <w:color w:val="000000" w:themeColor="text1"/>
                <w:sz w:val="16"/>
                <w:szCs w:val="16"/>
                <w:lang w:val="hy-AM"/>
              </w:rPr>
              <w:t>դրամ</w:t>
            </w:r>
          </w:p>
        </w:tc>
        <w:tc>
          <w:tcPr>
            <w:tcW w:w="1046" w:type="dxa"/>
            <w:shd w:val="clear" w:color="auto" w:fill="auto"/>
            <w:vAlign w:val="center"/>
          </w:tcPr>
          <w:p w14:paraId="5D05DFC1" w14:textId="77777777" w:rsidR="0094516E" w:rsidRPr="00AF2811" w:rsidRDefault="0094516E" w:rsidP="002E2538">
            <w:pPr>
              <w:contextualSpacing/>
              <w:jc w:val="center"/>
              <w:rPr>
                <w:rFonts w:ascii="GHEA Grapalat" w:hAnsi="GHEA Grapalat"/>
                <w:bCs/>
                <w:color w:val="000000" w:themeColor="text1"/>
                <w:sz w:val="16"/>
                <w:szCs w:val="16"/>
                <w:lang w:val="hy-AM"/>
              </w:rPr>
            </w:pPr>
            <w:r w:rsidRPr="00AF2811">
              <w:rPr>
                <w:rFonts w:ascii="GHEA Grapalat" w:hAnsi="GHEA Grapalat"/>
                <w:bCs/>
                <w:color w:val="000000" w:themeColor="text1"/>
                <w:sz w:val="16"/>
                <w:szCs w:val="16"/>
                <w:lang w:val="hy-AM"/>
              </w:rPr>
              <w:t>1</w:t>
            </w:r>
          </w:p>
        </w:tc>
        <w:tc>
          <w:tcPr>
            <w:tcW w:w="1253" w:type="dxa"/>
            <w:shd w:val="clear" w:color="auto" w:fill="auto"/>
            <w:vAlign w:val="center"/>
          </w:tcPr>
          <w:p w14:paraId="4565D7F0" w14:textId="219B150E" w:rsidR="0094516E" w:rsidRPr="008515A3" w:rsidRDefault="0094516E" w:rsidP="002E2538">
            <w:pPr>
              <w:contextualSpacing/>
              <w:jc w:val="center"/>
              <w:rPr>
                <w:rFonts w:ascii="GHEA Grapalat" w:hAnsi="GHEA Grapalat"/>
                <w:bCs/>
                <w:color w:val="000000" w:themeColor="text1"/>
                <w:sz w:val="16"/>
                <w:szCs w:val="16"/>
              </w:rPr>
            </w:pPr>
          </w:p>
        </w:tc>
        <w:tc>
          <w:tcPr>
            <w:tcW w:w="1055" w:type="dxa"/>
            <w:shd w:val="clear" w:color="auto" w:fill="auto"/>
            <w:vAlign w:val="center"/>
          </w:tcPr>
          <w:p w14:paraId="6F19F072" w14:textId="77777777" w:rsidR="0094516E" w:rsidRPr="002C3349" w:rsidRDefault="0094516E" w:rsidP="002E2538">
            <w:pPr>
              <w:shd w:val="clear" w:color="auto" w:fill="FFFFFF"/>
              <w:contextualSpacing/>
              <w:jc w:val="center"/>
              <w:rPr>
                <w:rFonts w:ascii="GHEA Grapalat" w:eastAsia="GHEA Grapalat" w:hAnsi="GHEA Grapalat" w:cs="GHEA Grapalat"/>
                <w:sz w:val="16"/>
                <w:szCs w:val="16"/>
                <w:lang w:val="hy-AM"/>
              </w:rPr>
            </w:pPr>
            <w:proofErr w:type="spellStart"/>
            <w:r w:rsidRPr="002C3349">
              <w:rPr>
                <w:rFonts w:ascii="GHEA Grapalat" w:eastAsia="GHEA Grapalat" w:hAnsi="GHEA Grapalat" w:cs="GHEA Grapalat"/>
                <w:sz w:val="16"/>
                <w:szCs w:val="16"/>
              </w:rPr>
              <w:t>Արմավիրի</w:t>
            </w:r>
            <w:proofErr w:type="spellEnd"/>
            <w:r w:rsidRPr="002C3349">
              <w:rPr>
                <w:rFonts w:ascii="GHEA Grapalat" w:eastAsia="GHEA Grapalat" w:hAnsi="GHEA Grapalat" w:cs="GHEA Grapalat"/>
                <w:sz w:val="16"/>
                <w:szCs w:val="16"/>
              </w:rPr>
              <w:t xml:space="preserve"> </w:t>
            </w:r>
            <w:proofErr w:type="spellStart"/>
            <w:r w:rsidRPr="002C3349">
              <w:rPr>
                <w:rFonts w:ascii="GHEA Grapalat" w:eastAsia="GHEA Grapalat" w:hAnsi="GHEA Grapalat" w:cs="GHEA Grapalat"/>
                <w:sz w:val="16"/>
                <w:szCs w:val="16"/>
              </w:rPr>
              <w:t>մարզ</w:t>
            </w:r>
            <w:proofErr w:type="spellEnd"/>
            <w:r w:rsidRPr="002C3349">
              <w:rPr>
                <w:rFonts w:ascii="GHEA Grapalat" w:eastAsia="GHEA Grapalat" w:hAnsi="GHEA Grapalat" w:cs="GHEA Grapalat"/>
                <w:sz w:val="16"/>
                <w:szCs w:val="16"/>
              </w:rPr>
              <w:t xml:space="preserve">, </w:t>
            </w:r>
            <w:r w:rsidRPr="002C3349">
              <w:rPr>
                <w:rFonts w:ascii="GHEA Grapalat" w:eastAsia="GHEA Grapalat" w:hAnsi="GHEA Grapalat" w:cs="GHEA Grapalat"/>
                <w:sz w:val="16"/>
                <w:szCs w:val="16"/>
                <w:lang w:val="hy-AM"/>
              </w:rPr>
              <w:t>ք</w:t>
            </w:r>
            <w:r w:rsidRPr="002C3349">
              <w:rPr>
                <w:rFonts w:ascii="Cambria Math" w:eastAsia="GHEA Grapalat" w:hAnsi="Cambria Math" w:cs="Cambria Math"/>
                <w:sz w:val="16"/>
                <w:szCs w:val="16"/>
                <w:lang w:val="hy-AM"/>
              </w:rPr>
              <w:t>․</w:t>
            </w:r>
            <w:r w:rsidRPr="002C3349">
              <w:rPr>
                <w:rFonts w:ascii="GHEA Grapalat" w:eastAsia="GHEA Grapalat" w:hAnsi="GHEA Grapalat" w:cs="GHEA Grapalat"/>
                <w:sz w:val="16"/>
                <w:szCs w:val="16"/>
                <w:lang w:val="hy-AM"/>
              </w:rPr>
              <w:t xml:space="preserve"> Մեծամոր</w:t>
            </w:r>
          </w:p>
          <w:p w14:paraId="512A3295" w14:textId="77777777" w:rsidR="0094516E" w:rsidRPr="00AF2811" w:rsidRDefault="0094516E" w:rsidP="002E2538">
            <w:pPr>
              <w:contextualSpacing/>
              <w:jc w:val="center"/>
              <w:rPr>
                <w:rFonts w:ascii="GHEA Grapalat" w:eastAsia="GHEA Grapalat" w:hAnsi="GHEA Grapalat" w:cs="GHEA Grapalat"/>
                <w:color w:val="000000" w:themeColor="text1"/>
                <w:sz w:val="16"/>
                <w:szCs w:val="16"/>
                <w:lang w:val="hy-AM"/>
              </w:rPr>
            </w:pPr>
          </w:p>
        </w:tc>
        <w:tc>
          <w:tcPr>
            <w:tcW w:w="3460" w:type="dxa"/>
            <w:shd w:val="clear" w:color="auto" w:fill="auto"/>
            <w:vAlign w:val="center"/>
          </w:tcPr>
          <w:p w14:paraId="5AE370FE" w14:textId="77777777" w:rsidR="0094516E" w:rsidRPr="006631AF" w:rsidRDefault="0094516E" w:rsidP="002E2538">
            <w:pPr>
              <w:contextualSpacing/>
              <w:jc w:val="center"/>
              <w:rPr>
                <w:rFonts w:ascii="GHEA Grapalat" w:hAnsi="GHEA Grapalat"/>
                <w:bCs/>
                <w:sz w:val="16"/>
                <w:szCs w:val="16"/>
                <w:lang w:val="hy-AM"/>
              </w:rPr>
            </w:pPr>
            <w:r w:rsidRPr="002C3349">
              <w:rPr>
                <w:rFonts w:ascii="GHEA Grapalat" w:hAnsi="GHEA Grapalat" w:cs="Calibri"/>
                <w:sz w:val="16"/>
                <w:szCs w:val="16"/>
                <w:lang w:val="hy-AM"/>
              </w:rPr>
              <w:t xml:space="preserve">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w:t>
            </w:r>
            <w:r w:rsidRPr="002C3349">
              <w:rPr>
                <w:rFonts w:ascii="GHEA Grapalat" w:hAnsi="GHEA Grapalat"/>
                <w:bCs/>
                <w:sz w:val="16"/>
                <w:szCs w:val="16"/>
                <w:lang w:val="hy-AM"/>
              </w:rPr>
              <w:t>համաձայնագիրը</w:t>
            </w:r>
            <w:r w:rsidRPr="006631AF">
              <w:rPr>
                <w:sz w:val="16"/>
                <w:szCs w:val="16"/>
                <w:lang w:val="hy-AM"/>
              </w:rPr>
              <w:t xml:space="preserve"> </w:t>
            </w:r>
            <w:r w:rsidRPr="002C3349">
              <w:rPr>
                <w:rFonts w:ascii="GHEA Grapalat" w:hAnsi="GHEA Grapalat"/>
                <w:bCs/>
                <w:sz w:val="16"/>
                <w:szCs w:val="16"/>
                <w:lang w:val="hy-AM"/>
              </w:rPr>
              <w:t>ուժի  մեջ  մտնելու օրվանից</w:t>
            </w:r>
            <w:r w:rsidRPr="006631AF">
              <w:rPr>
                <w:rFonts w:ascii="GHEA Grapalat" w:hAnsi="GHEA Grapalat"/>
                <w:bCs/>
                <w:sz w:val="16"/>
                <w:szCs w:val="16"/>
                <w:lang w:val="hy-AM"/>
              </w:rPr>
              <w:t xml:space="preserve"> հետո՝</w:t>
            </w:r>
          </w:p>
          <w:p w14:paraId="6272AB92" w14:textId="77777777" w:rsidR="0094516E" w:rsidRPr="006631AF" w:rsidRDefault="0094516E" w:rsidP="002E2538">
            <w:pPr>
              <w:contextualSpacing/>
              <w:jc w:val="center"/>
              <w:rPr>
                <w:rFonts w:ascii="GHEA Grapalat" w:hAnsi="GHEA Grapalat" w:cs="Calibri"/>
                <w:sz w:val="16"/>
                <w:szCs w:val="16"/>
                <w:lang w:val="hy-AM"/>
              </w:rPr>
            </w:pPr>
          </w:p>
          <w:p w14:paraId="642CDE12" w14:textId="77777777" w:rsidR="0094516E" w:rsidRPr="00AF2811" w:rsidRDefault="0094516E" w:rsidP="002E2538">
            <w:pPr>
              <w:contextualSpacing/>
              <w:jc w:val="center"/>
              <w:rPr>
                <w:rFonts w:ascii="GHEA Grapalat" w:hAnsi="GHEA Grapalat" w:cs="Calibri"/>
                <w:color w:val="000000" w:themeColor="text1"/>
                <w:sz w:val="16"/>
                <w:szCs w:val="16"/>
                <w:lang w:val="hy-AM"/>
              </w:rPr>
            </w:pPr>
            <w:r w:rsidRPr="006631AF">
              <w:rPr>
                <w:rFonts w:ascii="GHEA Grapalat" w:hAnsi="GHEA Grapalat" w:cs="Calibri"/>
                <w:sz w:val="16"/>
                <w:szCs w:val="16"/>
                <w:lang w:val="hy-AM"/>
              </w:rPr>
              <w:t>Շինարարական աշխատանքներին զուգընթաց՝ սկզբից մինչ ավարտ</w:t>
            </w:r>
          </w:p>
        </w:tc>
      </w:tr>
      <w:tr w:rsidR="0094516E" w:rsidRPr="00D248CD" w14:paraId="10CDCEA3" w14:textId="77777777" w:rsidTr="002E2538">
        <w:trPr>
          <w:trHeight w:val="549"/>
          <w:jc w:val="center"/>
        </w:trPr>
        <w:tc>
          <w:tcPr>
            <w:tcW w:w="457" w:type="dxa"/>
            <w:shd w:val="clear" w:color="auto" w:fill="auto"/>
            <w:vAlign w:val="center"/>
          </w:tcPr>
          <w:p w14:paraId="2D2CE56A" w14:textId="77777777" w:rsidR="0094516E" w:rsidRPr="00AF2811" w:rsidRDefault="0094516E" w:rsidP="002E2538">
            <w:pPr>
              <w:contextualSpacing/>
              <w:jc w:val="center"/>
              <w:rPr>
                <w:rFonts w:ascii="GHEA Grapalat" w:hAnsi="GHEA Grapalat"/>
                <w:bCs/>
                <w:color w:val="000000" w:themeColor="text1"/>
                <w:sz w:val="16"/>
                <w:szCs w:val="16"/>
                <w:lang w:val="hy-AM"/>
              </w:rPr>
            </w:pPr>
            <w:r w:rsidRPr="004A46B9">
              <w:rPr>
                <w:rFonts w:ascii="GHEA Grapalat" w:hAnsi="GHEA Grapalat" w:cs="Sylfaen"/>
                <w:sz w:val="16"/>
                <w:szCs w:val="16"/>
                <w:lang w:val="ru-RU"/>
              </w:rPr>
              <w:t>6</w:t>
            </w:r>
          </w:p>
        </w:tc>
        <w:tc>
          <w:tcPr>
            <w:tcW w:w="1384" w:type="dxa"/>
            <w:shd w:val="clear" w:color="auto" w:fill="auto"/>
            <w:vAlign w:val="center"/>
          </w:tcPr>
          <w:p w14:paraId="2E69D05A" w14:textId="77777777" w:rsidR="0094516E" w:rsidRPr="00AF2811" w:rsidRDefault="0094516E" w:rsidP="002E2538">
            <w:pPr>
              <w:contextualSpacing/>
              <w:jc w:val="center"/>
              <w:rPr>
                <w:rFonts w:ascii="GHEA Grapalat" w:hAnsi="GHEA Grapalat"/>
                <w:bCs/>
                <w:color w:val="000000" w:themeColor="text1"/>
                <w:sz w:val="16"/>
                <w:szCs w:val="16"/>
                <w:lang w:val="hy-AM"/>
              </w:rPr>
            </w:pPr>
            <w:r w:rsidRPr="004777DF">
              <w:rPr>
                <w:rFonts w:ascii="GHEA Grapalat" w:hAnsi="GHEA Grapalat"/>
                <w:bCs/>
                <w:color w:val="000000" w:themeColor="text1"/>
                <w:sz w:val="16"/>
                <w:szCs w:val="16"/>
              </w:rPr>
              <w:t>45221142</w:t>
            </w:r>
          </w:p>
        </w:tc>
        <w:tc>
          <w:tcPr>
            <w:tcW w:w="2186" w:type="dxa"/>
            <w:shd w:val="clear" w:color="auto" w:fill="auto"/>
            <w:vAlign w:val="center"/>
          </w:tcPr>
          <w:p w14:paraId="2C6AD30E" w14:textId="77777777" w:rsidR="0094516E" w:rsidRPr="006631AF" w:rsidRDefault="0094516E" w:rsidP="002E2538">
            <w:pPr>
              <w:jc w:val="center"/>
              <w:rPr>
                <w:rFonts w:ascii="GHEA Grapalat" w:hAnsi="GHEA Grapalat"/>
                <w:bCs/>
                <w:color w:val="000000" w:themeColor="text1"/>
                <w:sz w:val="16"/>
                <w:szCs w:val="16"/>
                <w:lang w:val="hy-AM"/>
              </w:rPr>
            </w:pPr>
            <w:r w:rsidRPr="006631AF">
              <w:rPr>
                <w:rFonts w:ascii="GHEA Grapalat" w:hAnsi="GHEA Grapalat" w:cs="Calibri"/>
                <w:color w:val="000000" w:themeColor="text1"/>
                <w:sz w:val="16"/>
                <w:szCs w:val="16"/>
                <w:lang w:val="hy-AM"/>
              </w:rPr>
              <w:t>ՀՀ Արմավրի մարզ, գ. Բամբակաշատ, «Պոպոքի» խորքային հորի  համար կառուցված 100կՎԱ ԼՏԵ-ի  10կՎ էլեկտրամատակարարման աշխատանքների տեխնիկական հսկողություն</w:t>
            </w:r>
          </w:p>
        </w:tc>
        <w:tc>
          <w:tcPr>
            <w:tcW w:w="3916" w:type="dxa"/>
            <w:shd w:val="clear" w:color="auto" w:fill="auto"/>
            <w:vAlign w:val="center"/>
          </w:tcPr>
          <w:p w14:paraId="192F8912" w14:textId="0386BD8A" w:rsidR="0094516E" w:rsidRPr="006631AF" w:rsidRDefault="0094516E" w:rsidP="002E2538">
            <w:pPr>
              <w:rPr>
                <w:rFonts w:ascii="GHEA Grapalat" w:hAnsi="GHEA Grapalat"/>
                <w:bCs/>
                <w:color w:val="000000" w:themeColor="text1"/>
                <w:sz w:val="16"/>
                <w:szCs w:val="16"/>
                <w:lang w:val="hy-AM"/>
              </w:rPr>
            </w:pPr>
            <w:r w:rsidRPr="006631AF">
              <w:rPr>
                <w:rFonts w:ascii="GHEA Grapalat" w:hAnsi="GHEA Grapalat" w:cs="Calibri"/>
                <w:color w:val="000000" w:themeColor="text1"/>
                <w:sz w:val="16"/>
                <w:szCs w:val="16"/>
                <w:lang w:val="hy-AM"/>
              </w:rPr>
              <w:t xml:space="preserve">ՀՀ Արմավրի մարզ, գ. Բամբակաշատ, «Պոպոքի» խորքային հորի  համար կառուցված 100կՎԱ ԼՏԵ-ի  10կՎ էլեկտրամատակարարման աշխատանքների տեխնիկական հսկողության ծառայություններ համաձայն </w:t>
            </w:r>
            <w:r w:rsidRPr="00943123">
              <w:rPr>
                <w:rFonts w:ascii="GHEA Grapalat" w:hAnsi="GHEA Grapalat" w:cs="Calibri"/>
                <w:sz w:val="16"/>
                <w:szCs w:val="20"/>
                <w:lang w:val="hy-AM"/>
              </w:rPr>
              <w:t xml:space="preserve">Հավելված </w:t>
            </w:r>
            <w:r w:rsidRPr="00A57E56">
              <w:rPr>
                <w:rFonts w:ascii="GHEA Grapalat" w:hAnsi="GHEA Grapalat" w:cs="Calibri"/>
                <w:sz w:val="16"/>
                <w:szCs w:val="20"/>
                <w:lang w:val="hy-AM"/>
              </w:rPr>
              <w:t>1.</w:t>
            </w:r>
            <w:r w:rsidRPr="00943123">
              <w:rPr>
                <w:rFonts w:ascii="GHEA Grapalat" w:hAnsi="GHEA Grapalat" w:cs="Calibri"/>
                <w:sz w:val="16"/>
                <w:szCs w:val="20"/>
                <w:lang w:val="hy-AM"/>
              </w:rPr>
              <w:t xml:space="preserve">1-ի և </w:t>
            </w:r>
            <w:r>
              <w:rPr>
                <w:rFonts w:ascii="GHEA Grapalat" w:hAnsi="GHEA Grapalat" w:cs="Calibri"/>
                <w:sz w:val="16"/>
                <w:szCs w:val="20"/>
                <w:lang w:val="hy-AM"/>
              </w:rPr>
              <w:t xml:space="preserve">կից excelֆայլով (Հավելված </w:t>
            </w:r>
            <w:r w:rsidR="00856623">
              <w:rPr>
                <w:rFonts w:ascii="GHEA Grapalat" w:hAnsi="GHEA Grapalat" w:cs="Calibri"/>
                <w:sz w:val="16"/>
                <w:szCs w:val="20"/>
                <w:lang w:val="hy-AM"/>
              </w:rPr>
              <w:t>1</w:t>
            </w:r>
            <w:r w:rsidR="00856623">
              <w:rPr>
                <w:rFonts w:ascii="Cambria Math" w:hAnsi="Cambria Math" w:cs="Calibri"/>
                <w:sz w:val="16"/>
                <w:szCs w:val="20"/>
                <w:lang w:val="hy-AM"/>
              </w:rPr>
              <w:t>․</w:t>
            </w:r>
            <w:r>
              <w:rPr>
                <w:rFonts w:ascii="GHEA Grapalat" w:hAnsi="GHEA Grapalat" w:cs="Calibri"/>
                <w:sz w:val="16"/>
                <w:szCs w:val="20"/>
                <w:lang w:val="hy-AM"/>
              </w:rPr>
              <w:t>7)</w:t>
            </w:r>
            <w:r w:rsidRPr="00046264">
              <w:rPr>
                <w:rFonts w:ascii="GHEA Grapalat" w:hAnsi="GHEA Grapalat" w:cs="Calibri"/>
                <w:sz w:val="16"/>
                <w:szCs w:val="20"/>
                <w:lang w:val="hy-AM"/>
              </w:rPr>
              <w:t xml:space="preserve"> ներկայացված ծավալաթերթ-նախահաշվի</w:t>
            </w:r>
          </w:p>
        </w:tc>
        <w:tc>
          <w:tcPr>
            <w:tcW w:w="893" w:type="dxa"/>
            <w:shd w:val="clear" w:color="auto" w:fill="auto"/>
            <w:vAlign w:val="center"/>
          </w:tcPr>
          <w:p w14:paraId="4FAA27DE" w14:textId="77777777" w:rsidR="0094516E" w:rsidRPr="00AF2811" w:rsidRDefault="0094516E" w:rsidP="002E2538">
            <w:pPr>
              <w:contextualSpacing/>
              <w:jc w:val="center"/>
              <w:rPr>
                <w:rFonts w:ascii="GHEA Grapalat" w:hAnsi="GHEA Grapalat"/>
                <w:bCs/>
                <w:color w:val="000000" w:themeColor="text1"/>
                <w:sz w:val="16"/>
                <w:szCs w:val="16"/>
                <w:lang w:val="hy-AM"/>
              </w:rPr>
            </w:pPr>
            <w:r w:rsidRPr="00AF2811">
              <w:rPr>
                <w:rFonts w:ascii="GHEA Grapalat" w:hAnsi="GHEA Grapalat"/>
                <w:bCs/>
                <w:color w:val="000000" w:themeColor="text1"/>
                <w:sz w:val="16"/>
                <w:szCs w:val="16"/>
                <w:lang w:val="hy-AM"/>
              </w:rPr>
              <w:t>դրամ</w:t>
            </w:r>
          </w:p>
        </w:tc>
        <w:tc>
          <w:tcPr>
            <w:tcW w:w="1046" w:type="dxa"/>
            <w:shd w:val="clear" w:color="auto" w:fill="auto"/>
            <w:vAlign w:val="center"/>
          </w:tcPr>
          <w:p w14:paraId="4DC84F8E" w14:textId="77777777" w:rsidR="0094516E" w:rsidRPr="00AF2811" w:rsidRDefault="0094516E" w:rsidP="002E2538">
            <w:pPr>
              <w:contextualSpacing/>
              <w:jc w:val="center"/>
              <w:rPr>
                <w:rFonts w:ascii="GHEA Grapalat" w:hAnsi="GHEA Grapalat"/>
                <w:bCs/>
                <w:color w:val="000000" w:themeColor="text1"/>
                <w:sz w:val="16"/>
                <w:szCs w:val="16"/>
                <w:lang w:val="hy-AM"/>
              </w:rPr>
            </w:pPr>
            <w:r w:rsidRPr="00AF2811">
              <w:rPr>
                <w:rFonts w:ascii="GHEA Grapalat" w:hAnsi="GHEA Grapalat"/>
                <w:bCs/>
                <w:color w:val="000000" w:themeColor="text1"/>
                <w:sz w:val="16"/>
                <w:szCs w:val="16"/>
                <w:lang w:val="hy-AM"/>
              </w:rPr>
              <w:t>1</w:t>
            </w:r>
          </w:p>
        </w:tc>
        <w:tc>
          <w:tcPr>
            <w:tcW w:w="1253" w:type="dxa"/>
            <w:shd w:val="clear" w:color="auto" w:fill="auto"/>
            <w:vAlign w:val="center"/>
          </w:tcPr>
          <w:p w14:paraId="18A0E79C" w14:textId="55838ABF" w:rsidR="0094516E" w:rsidRPr="008515A3" w:rsidRDefault="0094516E" w:rsidP="002E2538">
            <w:pPr>
              <w:contextualSpacing/>
              <w:jc w:val="center"/>
              <w:rPr>
                <w:rFonts w:ascii="GHEA Grapalat" w:hAnsi="GHEA Grapalat"/>
                <w:bCs/>
                <w:color w:val="000000" w:themeColor="text1"/>
                <w:sz w:val="16"/>
                <w:szCs w:val="16"/>
              </w:rPr>
            </w:pPr>
          </w:p>
        </w:tc>
        <w:tc>
          <w:tcPr>
            <w:tcW w:w="1055" w:type="dxa"/>
            <w:shd w:val="clear" w:color="auto" w:fill="auto"/>
            <w:vAlign w:val="center"/>
          </w:tcPr>
          <w:p w14:paraId="6FE20A29" w14:textId="77777777" w:rsidR="0094516E" w:rsidRPr="002C3349" w:rsidRDefault="0094516E" w:rsidP="002E2538">
            <w:pPr>
              <w:shd w:val="clear" w:color="auto" w:fill="FFFFFF"/>
              <w:contextualSpacing/>
              <w:jc w:val="center"/>
              <w:rPr>
                <w:rFonts w:ascii="GHEA Grapalat" w:eastAsia="GHEA Grapalat" w:hAnsi="GHEA Grapalat" w:cs="GHEA Grapalat"/>
                <w:sz w:val="16"/>
                <w:szCs w:val="16"/>
                <w:lang w:val="hy-AM"/>
              </w:rPr>
            </w:pPr>
            <w:proofErr w:type="spellStart"/>
            <w:r w:rsidRPr="002C3349">
              <w:rPr>
                <w:rFonts w:ascii="GHEA Grapalat" w:eastAsia="GHEA Grapalat" w:hAnsi="GHEA Grapalat" w:cs="GHEA Grapalat"/>
                <w:sz w:val="16"/>
                <w:szCs w:val="16"/>
              </w:rPr>
              <w:t>Արմավիրի</w:t>
            </w:r>
            <w:proofErr w:type="spellEnd"/>
            <w:r w:rsidRPr="002C3349">
              <w:rPr>
                <w:rFonts w:ascii="GHEA Grapalat" w:eastAsia="GHEA Grapalat" w:hAnsi="GHEA Grapalat" w:cs="GHEA Grapalat"/>
                <w:sz w:val="16"/>
                <w:szCs w:val="16"/>
              </w:rPr>
              <w:t xml:space="preserve"> </w:t>
            </w:r>
            <w:proofErr w:type="spellStart"/>
            <w:r w:rsidRPr="002C3349">
              <w:rPr>
                <w:rFonts w:ascii="GHEA Grapalat" w:eastAsia="GHEA Grapalat" w:hAnsi="GHEA Grapalat" w:cs="GHEA Grapalat"/>
                <w:sz w:val="16"/>
                <w:szCs w:val="16"/>
              </w:rPr>
              <w:t>մարզ</w:t>
            </w:r>
            <w:proofErr w:type="spellEnd"/>
            <w:r w:rsidRPr="002C3349">
              <w:rPr>
                <w:rFonts w:ascii="GHEA Grapalat" w:eastAsia="GHEA Grapalat" w:hAnsi="GHEA Grapalat" w:cs="GHEA Grapalat"/>
                <w:sz w:val="16"/>
                <w:szCs w:val="16"/>
              </w:rPr>
              <w:t xml:space="preserve">, </w:t>
            </w:r>
            <w:r w:rsidRPr="002C3349">
              <w:rPr>
                <w:rFonts w:ascii="GHEA Grapalat" w:eastAsia="GHEA Grapalat" w:hAnsi="GHEA Grapalat" w:cs="GHEA Grapalat"/>
                <w:sz w:val="16"/>
                <w:szCs w:val="16"/>
                <w:lang w:val="hy-AM"/>
              </w:rPr>
              <w:t>ք</w:t>
            </w:r>
            <w:r w:rsidRPr="002C3349">
              <w:rPr>
                <w:rFonts w:ascii="Cambria Math" w:eastAsia="GHEA Grapalat" w:hAnsi="Cambria Math" w:cs="Cambria Math"/>
                <w:sz w:val="16"/>
                <w:szCs w:val="16"/>
                <w:lang w:val="hy-AM"/>
              </w:rPr>
              <w:t>․</w:t>
            </w:r>
            <w:r w:rsidRPr="002C3349">
              <w:rPr>
                <w:rFonts w:ascii="GHEA Grapalat" w:eastAsia="GHEA Grapalat" w:hAnsi="GHEA Grapalat" w:cs="GHEA Grapalat"/>
                <w:sz w:val="16"/>
                <w:szCs w:val="16"/>
                <w:lang w:val="hy-AM"/>
              </w:rPr>
              <w:t xml:space="preserve"> Մեծամոր</w:t>
            </w:r>
          </w:p>
          <w:p w14:paraId="4DACB377" w14:textId="77777777" w:rsidR="0094516E" w:rsidRPr="00AF2811" w:rsidRDefault="0094516E" w:rsidP="002E2538">
            <w:pPr>
              <w:contextualSpacing/>
              <w:jc w:val="center"/>
              <w:rPr>
                <w:rFonts w:ascii="GHEA Grapalat" w:eastAsia="GHEA Grapalat" w:hAnsi="GHEA Grapalat" w:cs="GHEA Grapalat"/>
                <w:color w:val="000000" w:themeColor="text1"/>
                <w:sz w:val="16"/>
                <w:szCs w:val="16"/>
                <w:lang w:val="hy-AM"/>
              </w:rPr>
            </w:pPr>
          </w:p>
        </w:tc>
        <w:tc>
          <w:tcPr>
            <w:tcW w:w="3460" w:type="dxa"/>
            <w:shd w:val="clear" w:color="auto" w:fill="auto"/>
            <w:vAlign w:val="center"/>
          </w:tcPr>
          <w:p w14:paraId="756DBDB6" w14:textId="77777777" w:rsidR="0094516E" w:rsidRPr="006631AF" w:rsidRDefault="0094516E" w:rsidP="002E2538">
            <w:pPr>
              <w:contextualSpacing/>
              <w:jc w:val="center"/>
              <w:rPr>
                <w:rFonts w:ascii="GHEA Grapalat" w:hAnsi="GHEA Grapalat"/>
                <w:bCs/>
                <w:sz w:val="16"/>
                <w:szCs w:val="16"/>
                <w:lang w:val="hy-AM"/>
              </w:rPr>
            </w:pPr>
            <w:r w:rsidRPr="002C3349">
              <w:rPr>
                <w:rFonts w:ascii="GHEA Grapalat" w:hAnsi="GHEA Grapalat" w:cs="Calibri"/>
                <w:sz w:val="16"/>
                <w:szCs w:val="16"/>
                <w:lang w:val="hy-AM"/>
              </w:rPr>
              <w:t xml:space="preserve">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w:t>
            </w:r>
            <w:r w:rsidRPr="002C3349">
              <w:rPr>
                <w:rFonts w:ascii="GHEA Grapalat" w:hAnsi="GHEA Grapalat"/>
                <w:bCs/>
                <w:sz w:val="16"/>
                <w:szCs w:val="16"/>
                <w:lang w:val="hy-AM"/>
              </w:rPr>
              <w:t>համաձայնագիրը</w:t>
            </w:r>
            <w:r w:rsidRPr="006631AF">
              <w:rPr>
                <w:sz w:val="16"/>
                <w:szCs w:val="16"/>
                <w:lang w:val="hy-AM"/>
              </w:rPr>
              <w:t xml:space="preserve"> </w:t>
            </w:r>
            <w:r w:rsidRPr="002C3349">
              <w:rPr>
                <w:rFonts w:ascii="GHEA Grapalat" w:hAnsi="GHEA Grapalat"/>
                <w:bCs/>
                <w:sz w:val="16"/>
                <w:szCs w:val="16"/>
                <w:lang w:val="hy-AM"/>
              </w:rPr>
              <w:t>ուժի  մեջ  մտնելու օրվանից</w:t>
            </w:r>
            <w:r w:rsidRPr="006631AF">
              <w:rPr>
                <w:rFonts w:ascii="GHEA Grapalat" w:hAnsi="GHEA Grapalat"/>
                <w:bCs/>
                <w:sz w:val="16"/>
                <w:szCs w:val="16"/>
                <w:lang w:val="hy-AM"/>
              </w:rPr>
              <w:t xml:space="preserve"> հետո՝</w:t>
            </w:r>
          </w:p>
          <w:p w14:paraId="0E13D506" w14:textId="77777777" w:rsidR="0094516E" w:rsidRPr="006631AF" w:rsidRDefault="0094516E" w:rsidP="002E2538">
            <w:pPr>
              <w:contextualSpacing/>
              <w:jc w:val="center"/>
              <w:rPr>
                <w:rFonts w:ascii="GHEA Grapalat" w:hAnsi="GHEA Grapalat" w:cs="Calibri"/>
                <w:sz w:val="16"/>
                <w:szCs w:val="16"/>
                <w:lang w:val="hy-AM"/>
              </w:rPr>
            </w:pPr>
          </w:p>
          <w:p w14:paraId="29DFFBDB" w14:textId="77777777" w:rsidR="0094516E" w:rsidRPr="00AF2811" w:rsidRDefault="0094516E" w:rsidP="002E2538">
            <w:pPr>
              <w:contextualSpacing/>
              <w:jc w:val="center"/>
              <w:rPr>
                <w:rFonts w:ascii="GHEA Grapalat" w:hAnsi="GHEA Grapalat" w:cs="Calibri"/>
                <w:color w:val="000000" w:themeColor="text1"/>
                <w:sz w:val="16"/>
                <w:szCs w:val="16"/>
                <w:lang w:val="hy-AM"/>
              </w:rPr>
            </w:pPr>
            <w:r w:rsidRPr="006631AF">
              <w:rPr>
                <w:rFonts w:ascii="GHEA Grapalat" w:hAnsi="GHEA Grapalat" w:cs="Calibri"/>
                <w:sz w:val="16"/>
                <w:szCs w:val="16"/>
                <w:lang w:val="hy-AM"/>
              </w:rPr>
              <w:t>Շինարարական աշխատանքներին զուգընթաց՝ սկզբից մինչ ավարտ</w:t>
            </w:r>
          </w:p>
        </w:tc>
      </w:tr>
      <w:tr w:rsidR="0094516E" w:rsidRPr="00D248CD" w14:paraId="6A5CC629" w14:textId="77777777" w:rsidTr="002E2538">
        <w:trPr>
          <w:trHeight w:val="549"/>
          <w:jc w:val="center"/>
        </w:trPr>
        <w:tc>
          <w:tcPr>
            <w:tcW w:w="457" w:type="dxa"/>
            <w:shd w:val="clear" w:color="auto" w:fill="auto"/>
            <w:vAlign w:val="center"/>
          </w:tcPr>
          <w:p w14:paraId="427D0108" w14:textId="77777777" w:rsidR="0094516E" w:rsidRPr="00AF2811" w:rsidRDefault="0094516E" w:rsidP="002E2538">
            <w:pPr>
              <w:contextualSpacing/>
              <w:jc w:val="center"/>
              <w:rPr>
                <w:rFonts w:ascii="GHEA Grapalat" w:hAnsi="GHEA Grapalat"/>
                <w:bCs/>
                <w:color w:val="000000" w:themeColor="text1"/>
                <w:sz w:val="16"/>
                <w:szCs w:val="16"/>
                <w:lang w:val="hy-AM"/>
              </w:rPr>
            </w:pPr>
            <w:r w:rsidRPr="004A46B9">
              <w:rPr>
                <w:rFonts w:ascii="GHEA Grapalat" w:hAnsi="GHEA Grapalat" w:cs="Sylfaen"/>
                <w:sz w:val="16"/>
                <w:szCs w:val="16"/>
                <w:lang w:val="ru-RU"/>
              </w:rPr>
              <w:t>7</w:t>
            </w:r>
          </w:p>
        </w:tc>
        <w:tc>
          <w:tcPr>
            <w:tcW w:w="1384" w:type="dxa"/>
            <w:shd w:val="clear" w:color="auto" w:fill="auto"/>
            <w:vAlign w:val="center"/>
          </w:tcPr>
          <w:p w14:paraId="509D6420" w14:textId="77777777" w:rsidR="0094516E" w:rsidRPr="00AF2811" w:rsidRDefault="0094516E" w:rsidP="002E2538">
            <w:pPr>
              <w:contextualSpacing/>
              <w:jc w:val="center"/>
              <w:rPr>
                <w:rFonts w:ascii="GHEA Grapalat" w:hAnsi="GHEA Grapalat"/>
                <w:bCs/>
                <w:color w:val="000000" w:themeColor="text1"/>
                <w:sz w:val="16"/>
                <w:szCs w:val="16"/>
                <w:lang w:val="hy-AM"/>
              </w:rPr>
            </w:pPr>
            <w:r w:rsidRPr="004777DF">
              <w:rPr>
                <w:rFonts w:ascii="GHEA Grapalat" w:hAnsi="GHEA Grapalat"/>
                <w:bCs/>
                <w:color w:val="000000" w:themeColor="text1"/>
                <w:sz w:val="16"/>
                <w:szCs w:val="16"/>
              </w:rPr>
              <w:t>45221142</w:t>
            </w:r>
          </w:p>
        </w:tc>
        <w:tc>
          <w:tcPr>
            <w:tcW w:w="2186" w:type="dxa"/>
            <w:shd w:val="clear" w:color="auto" w:fill="auto"/>
            <w:vAlign w:val="center"/>
          </w:tcPr>
          <w:p w14:paraId="4116FFC2" w14:textId="77777777" w:rsidR="0094516E" w:rsidRPr="00AF2811" w:rsidRDefault="0094516E" w:rsidP="002E2538">
            <w:pPr>
              <w:jc w:val="center"/>
              <w:rPr>
                <w:rFonts w:ascii="GHEA Grapalat" w:hAnsi="GHEA Grapalat"/>
                <w:bCs/>
                <w:color w:val="000000" w:themeColor="text1"/>
                <w:sz w:val="16"/>
                <w:szCs w:val="16"/>
                <w:lang w:val="hy-AM"/>
              </w:rPr>
            </w:pPr>
            <w:r w:rsidRPr="00285ED3">
              <w:rPr>
                <w:rFonts w:ascii="GHEA Grapalat" w:hAnsi="GHEA Grapalat" w:cs="Calibri"/>
                <w:color w:val="000000"/>
                <w:sz w:val="16"/>
                <w:szCs w:val="16"/>
                <w:lang w:val="hy-AM"/>
              </w:rPr>
              <w:t>ՀՀ Արմավիրի մարզ, գ. Զարթոնք, «Գործարանի բաց և փակ» խորքային հորերի համար կառուցված ԼՏԵ-ի 10կՎ էլեկտրամատակարարման աշխատանքների տեխնիկական հսկողություն</w:t>
            </w:r>
          </w:p>
        </w:tc>
        <w:tc>
          <w:tcPr>
            <w:tcW w:w="3916" w:type="dxa"/>
            <w:shd w:val="clear" w:color="auto" w:fill="auto"/>
            <w:vAlign w:val="center"/>
          </w:tcPr>
          <w:p w14:paraId="2A5E910A" w14:textId="2C7C4EA8" w:rsidR="0094516E" w:rsidRPr="00AF2811" w:rsidRDefault="0094516E" w:rsidP="002E2538">
            <w:pPr>
              <w:rPr>
                <w:rFonts w:ascii="GHEA Grapalat" w:hAnsi="GHEA Grapalat"/>
                <w:bCs/>
                <w:color w:val="000000" w:themeColor="text1"/>
                <w:sz w:val="16"/>
                <w:szCs w:val="16"/>
                <w:lang w:val="hy-AM"/>
              </w:rPr>
            </w:pPr>
            <w:r w:rsidRPr="00285ED3">
              <w:rPr>
                <w:rFonts w:ascii="GHEA Grapalat" w:hAnsi="GHEA Grapalat" w:cs="Calibri"/>
                <w:color w:val="000000"/>
                <w:sz w:val="16"/>
                <w:szCs w:val="16"/>
                <w:lang w:val="hy-AM"/>
              </w:rPr>
              <w:t>ՀՀ Արմավիրի մարզ, գ. Զարթոնք, «Գործարանի բաց և փակ» խորքային հորերի համար կառուցված ԼՏԵ-ի 10կՎ էլեկտրամատակարարման աշխատանքների տեխնիկական հսկողությ</w:t>
            </w:r>
            <w:r>
              <w:rPr>
                <w:rFonts w:ascii="GHEA Grapalat" w:hAnsi="GHEA Grapalat" w:cs="Calibri"/>
                <w:color w:val="000000"/>
                <w:sz w:val="16"/>
                <w:szCs w:val="16"/>
                <w:lang w:val="hy-AM"/>
              </w:rPr>
              <w:t>ա</w:t>
            </w:r>
            <w:r w:rsidRPr="00285ED3">
              <w:rPr>
                <w:rFonts w:ascii="GHEA Grapalat" w:hAnsi="GHEA Grapalat" w:cs="Calibri"/>
                <w:color w:val="000000"/>
                <w:sz w:val="16"/>
                <w:szCs w:val="16"/>
                <w:lang w:val="hy-AM"/>
              </w:rPr>
              <w:t>ն</w:t>
            </w:r>
            <w:r>
              <w:rPr>
                <w:rFonts w:ascii="GHEA Grapalat" w:hAnsi="GHEA Grapalat" w:cs="Calibri"/>
                <w:color w:val="000000"/>
                <w:sz w:val="16"/>
                <w:szCs w:val="16"/>
                <w:lang w:val="hy-AM"/>
              </w:rPr>
              <w:t xml:space="preserve"> </w:t>
            </w:r>
            <w:r w:rsidRPr="006631AF">
              <w:rPr>
                <w:rFonts w:ascii="GHEA Grapalat" w:hAnsi="GHEA Grapalat" w:cs="Calibri"/>
                <w:color w:val="000000"/>
                <w:sz w:val="16"/>
                <w:szCs w:val="16"/>
                <w:lang w:val="hy-AM"/>
              </w:rPr>
              <w:t xml:space="preserve">ծառայություններ համաձայն </w:t>
            </w:r>
            <w:r w:rsidRPr="00943123">
              <w:rPr>
                <w:rFonts w:ascii="GHEA Grapalat" w:hAnsi="GHEA Grapalat" w:cs="Calibri"/>
                <w:sz w:val="16"/>
                <w:szCs w:val="20"/>
                <w:lang w:val="hy-AM"/>
              </w:rPr>
              <w:t xml:space="preserve">Հավելված </w:t>
            </w:r>
            <w:r w:rsidRPr="00A57E56">
              <w:rPr>
                <w:rFonts w:ascii="GHEA Grapalat" w:hAnsi="GHEA Grapalat" w:cs="Calibri"/>
                <w:sz w:val="16"/>
                <w:szCs w:val="20"/>
                <w:lang w:val="hy-AM"/>
              </w:rPr>
              <w:t>1.</w:t>
            </w:r>
            <w:r w:rsidRPr="00943123">
              <w:rPr>
                <w:rFonts w:ascii="GHEA Grapalat" w:hAnsi="GHEA Grapalat" w:cs="Calibri"/>
                <w:sz w:val="16"/>
                <w:szCs w:val="20"/>
                <w:lang w:val="hy-AM"/>
              </w:rPr>
              <w:t xml:space="preserve">1-ի և </w:t>
            </w:r>
            <w:r>
              <w:rPr>
                <w:rFonts w:ascii="GHEA Grapalat" w:hAnsi="GHEA Grapalat" w:cs="Calibri"/>
                <w:sz w:val="16"/>
                <w:szCs w:val="20"/>
                <w:lang w:val="hy-AM"/>
              </w:rPr>
              <w:t xml:space="preserve">կից excelֆայլով (Հավելված </w:t>
            </w:r>
            <w:r w:rsidR="00856623">
              <w:rPr>
                <w:rFonts w:ascii="GHEA Grapalat" w:hAnsi="GHEA Grapalat" w:cs="Calibri"/>
                <w:sz w:val="16"/>
                <w:szCs w:val="20"/>
                <w:lang w:val="hy-AM"/>
              </w:rPr>
              <w:t>1</w:t>
            </w:r>
            <w:r w:rsidR="00856623">
              <w:rPr>
                <w:rFonts w:ascii="Cambria Math" w:hAnsi="Cambria Math" w:cs="Calibri"/>
                <w:sz w:val="16"/>
                <w:szCs w:val="20"/>
                <w:lang w:val="hy-AM"/>
              </w:rPr>
              <w:t>․</w:t>
            </w:r>
            <w:r>
              <w:rPr>
                <w:rFonts w:ascii="GHEA Grapalat" w:hAnsi="GHEA Grapalat" w:cs="Calibri"/>
                <w:sz w:val="16"/>
                <w:szCs w:val="20"/>
                <w:lang w:val="hy-AM"/>
              </w:rPr>
              <w:t>8)</w:t>
            </w:r>
            <w:r w:rsidRPr="00046264">
              <w:rPr>
                <w:rFonts w:ascii="GHEA Grapalat" w:hAnsi="GHEA Grapalat" w:cs="Calibri"/>
                <w:sz w:val="16"/>
                <w:szCs w:val="20"/>
                <w:lang w:val="hy-AM"/>
              </w:rPr>
              <w:t xml:space="preserve"> ներկայացված ծավալաթերթ-նախահաշվի</w:t>
            </w:r>
          </w:p>
        </w:tc>
        <w:tc>
          <w:tcPr>
            <w:tcW w:w="893" w:type="dxa"/>
            <w:shd w:val="clear" w:color="auto" w:fill="auto"/>
            <w:vAlign w:val="center"/>
          </w:tcPr>
          <w:p w14:paraId="08EF0520" w14:textId="77777777" w:rsidR="0094516E" w:rsidRPr="00AF2811" w:rsidRDefault="0094516E" w:rsidP="002E2538">
            <w:pPr>
              <w:contextualSpacing/>
              <w:jc w:val="center"/>
              <w:rPr>
                <w:rFonts w:ascii="GHEA Grapalat" w:hAnsi="GHEA Grapalat"/>
                <w:bCs/>
                <w:color w:val="000000" w:themeColor="text1"/>
                <w:sz w:val="16"/>
                <w:szCs w:val="16"/>
                <w:lang w:val="hy-AM"/>
              </w:rPr>
            </w:pPr>
            <w:r w:rsidRPr="00AF2811">
              <w:rPr>
                <w:rFonts w:ascii="GHEA Grapalat" w:hAnsi="GHEA Grapalat"/>
                <w:bCs/>
                <w:color w:val="000000" w:themeColor="text1"/>
                <w:sz w:val="16"/>
                <w:szCs w:val="16"/>
                <w:lang w:val="hy-AM"/>
              </w:rPr>
              <w:t>դրամ</w:t>
            </w:r>
          </w:p>
        </w:tc>
        <w:tc>
          <w:tcPr>
            <w:tcW w:w="1046" w:type="dxa"/>
            <w:shd w:val="clear" w:color="auto" w:fill="auto"/>
            <w:vAlign w:val="center"/>
          </w:tcPr>
          <w:p w14:paraId="54A463F5" w14:textId="77777777" w:rsidR="0094516E" w:rsidRPr="00AF2811" w:rsidRDefault="0094516E" w:rsidP="002E2538">
            <w:pPr>
              <w:contextualSpacing/>
              <w:jc w:val="center"/>
              <w:rPr>
                <w:rFonts w:ascii="GHEA Grapalat" w:hAnsi="GHEA Grapalat"/>
                <w:bCs/>
                <w:color w:val="000000" w:themeColor="text1"/>
                <w:sz w:val="16"/>
                <w:szCs w:val="16"/>
                <w:lang w:val="hy-AM"/>
              </w:rPr>
            </w:pPr>
            <w:r w:rsidRPr="00AF2811">
              <w:rPr>
                <w:rFonts w:ascii="GHEA Grapalat" w:hAnsi="GHEA Grapalat"/>
                <w:bCs/>
                <w:color w:val="000000" w:themeColor="text1"/>
                <w:sz w:val="16"/>
                <w:szCs w:val="16"/>
                <w:lang w:val="hy-AM"/>
              </w:rPr>
              <w:t>1</w:t>
            </w:r>
          </w:p>
        </w:tc>
        <w:tc>
          <w:tcPr>
            <w:tcW w:w="1253" w:type="dxa"/>
            <w:shd w:val="clear" w:color="auto" w:fill="auto"/>
            <w:vAlign w:val="center"/>
          </w:tcPr>
          <w:p w14:paraId="419B84D9" w14:textId="326E9C9D" w:rsidR="0094516E" w:rsidRPr="008515A3" w:rsidRDefault="0094516E" w:rsidP="002E2538">
            <w:pPr>
              <w:contextualSpacing/>
              <w:jc w:val="center"/>
              <w:rPr>
                <w:rFonts w:ascii="GHEA Grapalat" w:hAnsi="GHEA Grapalat"/>
                <w:bCs/>
                <w:color w:val="000000" w:themeColor="text1"/>
                <w:sz w:val="16"/>
                <w:szCs w:val="16"/>
              </w:rPr>
            </w:pPr>
          </w:p>
        </w:tc>
        <w:tc>
          <w:tcPr>
            <w:tcW w:w="1055" w:type="dxa"/>
            <w:shd w:val="clear" w:color="auto" w:fill="auto"/>
            <w:vAlign w:val="center"/>
          </w:tcPr>
          <w:p w14:paraId="06444051" w14:textId="77777777" w:rsidR="0094516E" w:rsidRPr="002C3349" w:rsidRDefault="0094516E" w:rsidP="002E2538">
            <w:pPr>
              <w:shd w:val="clear" w:color="auto" w:fill="FFFFFF"/>
              <w:contextualSpacing/>
              <w:jc w:val="center"/>
              <w:rPr>
                <w:rFonts w:ascii="GHEA Grapalat" w:eastAsia="GHEA Grapalat" w:hAnsi="GHEA Grapalat" w:cs="GHEA Grapalat"/>
                <w:sz w:val="16"/>
                <w:szCs w:val="16"/>
                <w:lang w:val="hy-AM"/>
              </w:rPr>
            </w:pPr>
            <w:proofErr w:type="spellStart"/>
            <w:r w:rsidRPr="002C3349">
              <w:rPr>
                <w:rFonts w:ascii="GHEA Grapalat" w:eastAsia="GHEA Grapalat" w:hAnsi="GHEA Grapalat" w:cs="GHEA Grapalat"/>
                <w:sz w:val="16"/>
                <w:szCs w:val="16"/>
              </w:rPr>
              <w:t>Արմավիրի</w:t>
            </w:r>
            <w:proofErr w:type="spellEnd"/>
            <w:r w:rsidRPr="002C3349">
              <w:rPr>
                <w:rFonts w:ascii="GHEA Grapalat" w:eastAsia="GHEA Grapalat" w:hAnsi="GHEA Grapalat" w:cs="GHEA Grapalat"/>
                <w:sz w:val="16"/>
                <w:szCs w:val="16"/>
              </w:rPr>
              <w:t xml:space="preserve"> </w:t>
            </w:r>
            <w:proofErr w:type="spellStart"/>
            <w:r w:rsidRPr="002C3349">
              <w:rPr>
                <w:rFonts w:ascii="GHEA Grapalat" w:eastAsia="GHEA Grapalat" w:hAnsi="GHEA Grapalat" w:cs="GHEA Grapalat"/>
                <w:sz w:val="16"/>
                <w:szCs w:val="16"/>
              </w:rPr>
              <w:t>մարզ</w:t>
            </w:r>
            <w:proofErr w:type="spellEnd"/>
            <w:r w:rsidRPr="002C3349">
              <w:rPr>
                <w:rFonts w:ascii="GHEA Grapalat" w:eastAsia="GHEA Grapalat" w:hAnsi="GHEA Grapalat" w:cs="GHEA Grapalat"/>
                <w:sz w:val="16"/>
                <w:szCs w:val="16"/>
              </w:rPr>
              <w:t xml:space="preserve">, </w:t>
            </w:r>
            <w:r w:rsidRPr="002C3349">
              <w:rPr>
                <w:rFonts w:ascii="GHEA Grapalat" w:eastAsia="GHEA Grapalat" w:hAnsi="GHEA Grapalat" w:cs="GHEA Grapalat"/>
                <w:sz w:val="16"/>
                <w:szCs w:val="16"/>
                <w:lang w:val="hy-AM"/>
              </w:rPr>
              <w:t>ք</w:t>
            </w:r>
            <w:r w:rsidRPr="002C3349">
              <w:rPr>
                <w:rFonts w:ascii="Cambria Math" w:eastAsia="GHEA Grapalat" w:hAnsi="Cambria Math" w:cs="Cambria Math"/>
                <w:sz w:val="16"/>
                <w:szCs w:val="16"/>
                <w:lang w:val="hy-AM"/>
              </w:rPr>
              <w:t>․</w:t>
            </w:r>
            <w:r w:rsidRPr="002C3349">
              <w:rPr>
                <w:rFonts w:ascii="GHEA Grapalat" w:eastAsia="GHEA Grapalat" w:hAnsi="GHEA Grapalat" w:cs="GHEA Grapalat"/>
                <w:sz w:val="16"/>
                <w:szCs w:val="16"/>
                <w:lang w:val="hy-AM"/>
              </w:rPr>
              <w:t xml:space="preserve"> Մեծամոր</w:t>
            </w:r>
          </w:p>
          <w:p w14:paraId="036421D8" w14:textId="77777777" w:rsidR="0094516E" w:rsidRPr="00AF2811" w:rsidRDefault="0094516E" w:rsidP="002E2538">
            <w:pPr>
              <w:contextualSpacing/>
              <w:jc w:val="center"/>
              <w:rPr>
                <w:rFonts w:ascii="GHEA Grapalat" w:eastAsia="GHEA Grapalat" w:hAnsi="GHEA Grapalat" w:cs="GHEA Grapalat"/>
                <w:color w:val="000000" w:themeColor="text1"/>
                <w:sz w:val="16"/>
                <w:szCs w:val="16"/>
                <w:lang w:val="hy-AM"/>
              </w:rPr>
            </w:pPr>
          </w:p>
        </w:tc>
        <w:tc>
          <w:tcPr>
            <w:tcW w:w="3460" w:type="dxa"/>
            <w:shd w:val="clear" w:color="auto" w:fill="auto"/>
            <w:vAlign w:val="center"/>
          </w:tcPr>
          <w:p w14:paraId="33731AB6" w14:textId="77777777" w:rsidR="0094516E" w:rsidRPr="006631AF" w:rsidRDefault="0094516E" w:rsidP="002E2538">
            <w:pPr>
              <w:contextualSpacing/>
              <w:jc w:val="center"/>
              <w:rPr>
                <w:rFonts w:ascii="GHEA Grapalat" w:hAnsi="GHEA Grapalat"/>
                <w:bCs/>
                <w:sz w:val="16"/>
                <w:szCs w:val="16"/>
                <w:lang w:val="hy-AM"/>
              </w:rPr>
            </w:pPr>
            <w:r w:rsidRPr="002C3349">
              <w:rPr>
                <w:rFonts w:ascii="GHEA Grapalat" w:hAnsi="GHEA Grapalat" w:cs="Calibri"/>
                <w:sz w:val="16"/>
                <w:szCs w:val="16"/>
                <w:lang w:val="hy-AM"/>
              </w:rPr>
              <w:t xml:space="preserve">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w:t>
            </w:r>
            <w:r w:rsidRPr="002C3349">
              <w:rPr>
                <w:rFonts w:ascii="GHEA Grapalat" w:hAnsi="GHEA Grapalat"/>
                <w:bCs/>
                <w:sz w:val="16"/>
                <w:szCs w:val="16"/>
                <w:lang w:val="hy-AM"/>
              </w:rPr>
              <w:t>համաձայնագիրը</w:t>
            </w:r>
            <w:r w:rsidRPr="006631AF">
              <w:rPr>
                <w:sz w:val="16"/>
                <w:szCs w:val="16"/>
                <w:lang w:val="hy-AM"/>
              </w:rPr>
              <w:t xml:space="preserve"> </w:t>
            </w:r>
            <w:r w:rsidRPr="002C3349">
              <w:rPr>
                <w:rFonts w:ascii="GHEA Grapalat" w:hAnsi="GHEA Grapalat"/>
                <w:bCs/>
                <w:sz w:val="16"/>
                <w:szCs w:val="16"/>
                <w:lang w:val="hy-AM"/>
              </w:rPr>
              <w:t>ուժի  մեջ  մտնելու օրվանից</w:t>
            </w:r>
            <w:r w:rsidRPr="006631AF">
              <w:rPr>
                <w:rFonts w:ascii="GHEA Grapalat" w:hAnsi="GHEA Grapalat"/>
                <w:bCs/>
                <w:sz w:val="16"/>
                <w:szCs w:val="16"/>
                <w:lang w:val="hy-AM"/>
              </w:rPr>
              <w:t xml:space="preserve"> հետո՝</w:t>
            </w:r>
          </w:p>
          <w:p w14:paraId="61D47748" w14:textId="77777777" w:rsidR="0094516E" w:rsidRPr="006631AF" w:rsidRDefault="0094516E" w:rsidP="002E2538">
            <w:pPr>
              <w:contextualSpacing/>
              <w:jc w:val="center"/>
              <w:rPr>
                <w:rFonts w:ascii="GHEA Grapalat" w:hAnsi="GHEA Grapalat" w:cs="Calibri"/>
                <w:sz w:val="16"/>
                <w:szCs w:val="16"/>
                <w:lang w:val="hy-AM"/>
              </w:rPr>
            </w:pPr>
          </w:p>
          <w:p w14:paraId="2EF0E3B8" w14:textId="77777777" w:rsidR="0094516E" w:rsidRPr="00AF2811" w:rsidRDefault="0094516E" w:rsidP="002E2538">
            <w:pPr>
              <w:contextualSpacing/>
              <w:jc w:val="center"/>
              <w:rPr>
                <w:rFonts w:ascii="GHEA Grapalat" w:hAnsi="GHEA Grapalat" w:cs="Calibri"/>
                <w:color w:val="000000" w:themeColor="text1"/>
                <w:sz w:val="16"/>
                <w:szCs w:val="16"/>
                <w:lang w:val="hy-AM"/>
              </w:rPr>
            </w:pPr>
            <w:r w:rsidRPr="006631AF">
              <w:rPr>
                <w:rFonts w:ascii="GHEA Grapalat" w:hAnsi="GHEA Grapalat" w:cs="Calibri"/>
                <w:sz w:val="16"/>
                <w:szCs w:val="16"/>
                <w:lang w:val="hy-AM"/>
              </w:rPr>
              <w:t>Շինարարական աշխատանքներին զուգընթաց՝ սկզբից մինչ ավարտ</w:t>
            </w:r>
          </w:p>
        </w:tc>
      </w:tr>
      <w:tr w:rsidR="0094516E" w:rsidRPr="00D248CD" w14:paraId="5A7AC1A6" w14:textId="77777777" w:rsidTr="002E2538">
        <w:trPr>
          <w:trHeight w:val="549"/>
          <w:jc w:val="center"/>
        </w:trPr>
        <w:tc>
          <w:tcPr>
            <w:tcW w:w="457" w:type="dxa"/>
            <w:shd w:val="clear" w:color="auto" w:fill="auto"/>
            <w:vAlign w:val="center"/>
          </w:tcPr>
          <w:p w14:paraId="042AF534" w14:textId="77777777" w:rsidR="0094516E" w:rsidRPr="00AF2811" w:rsidRDefault="0094516E" w:rsidP="002E2538">
            <w:pPr>
              <w:contextualSpacing/>
              <w:jc w:val="center"/>
              <w:rPr>
                <w:rFonts w:ascii="GHEA Grapalat" w:hAnsi="GHEA Grapalat"/>
                <w:bCs/>
                <w:color w:val="000000" w:themeColor="text1"/>
                <w:sz w:val="16"/>
                <w:szCs w:val="16"/>
                <w:lang w:val="hy-AM"/>
              </w:rPr>
            </w:pPr>
            <w:r w:rsidRPr="004A46B9">
              <w:rPr>
                <w:rFonts w:ascii="GHEA Grapalat" w:hAnsi="GHEA Grapalat" w:cs="Sylfaen"/>
                <w:sz w:val="16"/>
                <w:szCs w:val="16"/>
                <w:lang w:val="ru-RU"/>
              </w:rPr>
              <w:t>8</w:t>
            </w:r>
          </w:p>
        </w:tc>
        <w:tc>
          <w:tcPr>
            <w:tcW w:w="1384" w:type="dxa"/>
            <w:shd w:val="clear" w:color="auto" w:fill="auto"/>
            <w:vAlign w:val="center"/>
          </w:tcPr>
          <w:p w14:paraId="7F0D8B5A" w14:textId="77777777" w:rsidR="0094516E" w:rsidRPr="00AF2811" w:rsidRDefault="0094516E" w:rsidP="002E2538">
            <w:pPr>
              <w:contextualSpacing/>
              <w:jc w:val="center"/>
              <w:rPr>
                <w:rFonts w:ascii="GHEA Grapalat" w:hAnsi="GHEA Grapalat"/>
                <w:bCs/>
                <w:color w:val="000000" w:themeColor="text1"/>
                <w:sz w:val="16"/>
                <w:szCs w:val="16"/>
                <w:lang w:val="hy-AM"/>
              </w:rPr>
            </w:pPr>
            <w:r w:rsidRPr="004777DF">
              <w:rPr>
                <w:rFonts w:ascii="GHEA Grapalat" w:hAnsi="GHEA Grapalat"/>
                <w:bCs/>
                <w:color w:val="000000" w:themeColor="text1"/>
                <w:sz w:val="16"/>
                <w:szCs w:val="16"/>
              </w:rPr>
              <w:t>45221142</w:t>
            </w:r>
          </w:p>
        </w:tc>
        <w:tc>
          <w:tcPr>
            <w:tcW w:w="2186" w:type="dxa"/>
            <w:shd w:val="clear" w:color="auto" w:fill="auto"/>
            <w:vAlign w:val="center"/>
          </w:tcPr>
          <w:p w14:paraId="45A7F621" w14:textId="77777777" w:rsidR="0094516E" w:rsidRPr="00AF2811" w:rsidRDefault="0094516E" w:rsidP="002E2538">
            <w:pPr>
              <w:jc w:val="center"/>
              <w:rPr>
                <w:rFonts w:ascii="GHEA Grapalat" w:hAnsi="GHEA Grapalat"/>
                <w:bCs/>
                <w:color w:val="000000" w:themeColor="text1"/>
                <w:sz w:val="16"/>
                <w:szCs w:val="16"/>
                <w:lang w:val="hy-AM"/>
              </w:rPr>
            </w:pPr>
            <w:r w:rsidRPr="00285ED3">
              <w:rPr>
                <w:rFonts w:ascii="GHEA Grapalat" w:hAnsi="GHEA Grapalat" w:cs="Calibri"/>
                <w:color w:val="000000"/>
                <w:sz w:val="16"/>
                <w:szCs w:val="16"/>
                <w:lang w:val="hy-AM"/>
              </w:rPr>
              <w:t>ՀՀ Արմավիրի մարզ, գ. Վարդանաշեն, «Դեղձեր» խորքային հորի համար կառուցված 100կՎԱ ԼՏԵ-ի 10կՎ էլեկտրամատակարարման աշխատանքների տեխնիկական հսկողություն</w:t>
            </w:r>
          </w:p>
        </w:tc>
        <w:tc>
          <w:tcPr>
            <w:tcW w:w="3916" w:type="dxa"/>
            <w:shd w:val="clear" w:color="auto" w:fill="auto"/>
            <w:vAlign w:val="center"/>
          </w:tcPr>
          <w:p w14:paraId="579A2255" w14:textId="7DD31991" w:rsidR="0094516E" w:rsidRPr="00AF2811" w:rsidRDefault="0094516E" w:rsidP="002E2538">
            <w:pPr>
              <w:rPr>
                <w:rFonts w:ascii="GHEA Grapalat" w:hAnsi="GHEA Grapalat"/>
                <w:bCs/>
                <w:color w:val="000000" w:themeColor="text1"/>
                <w:sz w:val="16"/>
                <w:szCs w:val="16"/>
                <w:lang w:val="hy-AM"/>
              </w:rPr>
            </w:pPr>
            <w:r w:rsidRPr="00285ED3">
              <w:rPr>
                <w:rFonts w:ascii="GHEA Grapalat" w:hAnsi="GHEA Grapalat" w:cs="Calibri"/>
                <w:color w:val="000000"/>
                <w:sz w:val="16"/>
                <w:szCs w:val="16"/>
                <w:lang w:val="hy-AM"/>
              </w:rPr>
              <w:t>ՀՀ Արմավիրի մարզ, գ. Վարդանաշեն, «Դեղձեր» խորքային հորի համար կառուցված 100կՎԱ ԼՏԵ-ի 10կՎ էլեկտրամատակարարման աշխատանքների տեխնիկական հսկողությ</w:t>
            </w:r>
            <w:r>
              <w:rPr>
                <w:rFonts w:ascii="GHEA Grapalat" w:hAnsi="GHEA Grapalat" w:cs="Calibri"/>
                <w:color w:val="000000"/>
                <w:sz w:val="16"/>
                <w:szCs w:val="16"/>
                <w:lang w:val="hy-AM"/>
              </w:rPr>
              <w:t>ա</w:t>
            </w:r>
            <w:r w:rsidRPr="00285ED3">
              <w:rPr>
                <w:rFonts w:ascii="GHEA Grapalat" w:hAnsi="GHEA Grapalat" w:cs="Calibri"/>
                <w:color w:val="000000"/>
                <w:sz w:val="16"/>
                <w:szCs w:val="16"/>
                <w:lang w:val="hy-AM"/>
              </w:rPr>
              <w:t>ն</w:t>
            </w:r>
            <w:r>
              <w:rPr>
                <w:rFonts w:ascii="GHEA Grapalat" w:hAnsi="GHEA Grapalat" w:cs="Calibri"/>
                <w:color w:val="000000"/>
                <w:sz w:val="16"/>
                <w:szCs w:val="16"/>
                <w:lang w:val="hy-AM"/>
              </w:rPr>
              <w:t xml:space="preserve"> </w:t>
            </w:r>
            <w:r w:rsidRPr="006631AF">
              <w:rPr>
                <w:rFonts w:ascii="GHEA Grapalat" w:hAnsi="GHEA Grapalat" w:cs="Calibri"/>
                <w:color w:val="000000"/>
                <w:sz w:val="16"/>
                <w:szCs w:val="16"/>
                <w:lang w:val="hy-AM"/>
              </w:rPr>
              <w:t xml:space="preserve">ծառայություններ համաձայն </w:t>
            </w:r>
            <w:r w:rsidRPr="00943123">
              <w:rPr>
                <w:rFonts w:ascii="GHEA Grapalat" w:hAnsi="GHEA Grapalat" w:cs="Calibri"/>
                <w:sz w:val="16"/>
                <w:szCs w:val="20"/>
                <w:lang w:val="hy-AM"/>
              </w:rPr>
              <w:t xml:space="preserve">Հավելված </w:t>
            </w:r>
            <w:r w:rsidRPr="00A57E56">
              <w:rPr>
                <w:rFonts w:ascii="GHEA Grapalat" w:hAnsi="GHEA Grapalat" w:cs="Calibri"/>
                <w:sz w:val="16"/>
                <w:szCs w:val="20"/>
                <w:lang w:val="hy-AM"/>
              </w:rPr>
              <w:t>1.</w:t>
            </w:r>
            <w:r w:rsidRPr="00943123">
              <w:rPr>
                <w:rFonts w:ascii="GHEA Grapalat" w:hAnsi="GHEA Grapalat" w:cs="Calibri"/>
                <w:sz w:val="16"/>
                <w:szCs w:val="20"/>
                <w:lang w:val="hy-AM"/>
              </w:rPr>
              <w:t xml:space="preserve">1-ի և </w:t>
            </w:r>
            <w:r>
              <w:rPr>
                <w:rFonts w:ascii="GHEA Grapalat" w:hAnsi="GHEA Grapalat" w:cs="Calibri"/>
                <w:sz w:val="16"/>
                <w:szCs w:val="20"/>
                <w:lang w:val="hy-AM"/>
              </w:rPr>
              <w:t xml:space="preserve">կից excelֆայլով (Հավելված </w:t>
            </w:r>
            <w:r w:rsidR="00856623">
              <w:rPr>
                <w:rFonts w:ascii="GHEA Grapalat" w:hAnsi="GHEA Grapalat" w:cs="Calibri"/>
                <w:sz w:val="16"/>
                <w:szCs w:val="20"/>
                <w:lang w:val="hy-AM"/>
              </w:rPr>
              <w:t>1</w:t>
            </w:r>
            <w:r w:rsidR="00856623">
              <w:rPr>
                <w:rFonts w:ascii="Cambria Math" w:hAnsi="Cambria Math" w:cs="Calibri"/>
                <w:sz w:val="16"/>
                <w:szCs w:val="20"/>
                <w:lang w:val="hy-AM"/>
              </w:rPr>
              <w:t>․</w:t>
            </w:r>
            <w:r>
              <w:rPr>
                <w:rFonts w:ascii="GHEA Grapalat" w:hAnsi="GHEA Grapalat" w:cs="Calibri"/>
                <w:sz w:val="16"/>
                <w:szCs w:val="20"/>
                <w:lang w:val="hy-AM"/>
              </w:rPr>
              <w:t>9)</w:t>
            </w:r>
            <w:r w:rsidRPr="00046264">
              <w:rPr>
                <w:rFonts w:ascii="GHEA Grapalat" w:hAnsi="GHEA Grapalat" w:cs="Calibri"/>
                <w:sz w:val="16"/>
                <w:szCs w:val="20"/>
                <w:lang w:val="hy-AM"/>
              </w:rPr>
              <w:t xml:space="preserve"> ներկայացված ծավալաթերթ-նախահաշվի</w:t>
            </w:r>
          </w:p>
        </w:tc>
        <w:tc>
          <w:tcPr>
            <w:tcW w:w="893" w:type="dxa"/>
            <w:shd w:val="clear" w:color="auto" w:fill="auto"/>
            <w:vAlign w:val="center"/>
          </w:tcPr>
          <w:p w14:paraId="4F24089F" w14:textId="77777777" w:rsidR="0094516E" w:rsidRPr="00AF2811" w:rsidRDefault="0094516E" w:rsidP="002E2538">
            <w:pPr>
              <w:contextualSpacing/>
              <w:jc w:val="center"/>
              <w:rPr>
                <w:rFonts w:ascii="GHEA Grapalat" w:hAnsi="GHEA Grapalat"/>
                <w:bCs/>
                <w:color w:val="000000" w:themeColor="text1"/>
                <w:sz w:val="16"/>
                <w:szCs w:val="16"/>
                <w:lang w:val="hy-AM"/>
              </w:rPr>
            </w:pPr>
            <w:r w:rsidRPr="00AF2811">
              <w:rPr>
                <w:rFonts w:ascii="GHEA Grapalat" w:hAnsi="GHEA Grapalat"/>
                <w:bCs/>
                <w:color w:val="000000" w:themeColor="text1"/>
                <w:sz w:val="16"/>
                <w:szCs w:val="16"/>
                <w:lang w:val="hy-AM"/>
              </w:rPr>
              <w:t>դրամ</w:t>
            </w:r>
          </w:p>
        </w:tc>
        <w:tc>
          <w:tcPr>
            <w:tcW w:w="1046" w:type="dxa"/>
            <w:shd w:val="clear" w:color="auto" w:fill="auto"/>
            <w:vAlign w:val="center"/>
          </w:tcPr>
          <w:p w14:paraId="346B8B43" w14:textId="77777777" w:rsidR="0094516E" w:rsidRPr="00AF2811" w:rsidRDefault="0094516E" w:rsidP="002E2538">
            <w:pPr>
              <w:contextualSpacing/>
              <w:jc w:val="center"/>
              <w:rPr>
                <w:rFonts w:ascii="GHEA Grapalat" w:hAnsi="GHEA Grapalat"/>
                <w:bCs/>
                <w:color w:val="000000" w:themeColor="text1"/>
                <w:sz w:val="16"/>
                <w:szCs w:val="16"/>
                <w:lang w:val="hy-AM"/>
              </w:rPr>
            </w:pPr>
            <w:r w:rsidRPr="00AF2811">
              <w:rPr>
                <w:rFonts w:ascii="GHEA Grapalat" w:hAnsi="GHEA Grapalat"/>
                <w:bCs/>
                <w:color w:val="000000" w:themeColor="text1"/>
                <w:sz w:val="16"/>
                <w:szCs w:val="16"/>
                <w:lang w:val="hy-AM"/>
              </w:rPr>
              <w:t>1</w:t>
            </w:r>
          </w:p>
        </w:tc>
        <w:tc>
          <w:tcPr>
            <w:tcW w:w="1253" w:type="dxa"/>
            <w:shd w:val="clear" w:color="auto" w:fill="auto"/>
            <w:vAlign w:val="center"/>
          </w:tcPr>
          <w:p w14:paraId="1CCA5877" w14:textId="587AFF50" w:rsidR="0094516E" w:rsidRPr="008515A3" w:rsidRDefault="0094516E" w:rsidP="002E2538">
            <w:pPr>
              <w:contextualSpacing/>
              <w:jc w:val="center"/>
              <w:rPr>
                <w:rFonts w:ascii="GHEA Grapalat" w:hAnsi="GHEA Grapalat"/>
                <w:bCs/>
                <w:color w:val="000000" w:themeColor="text1"/>
                <w:sz w:val="16"/>
                <w:szCs w:val="16"/>
              </w:rPr>
            </w:pPr>
          </w:p>
        </w:tc>
        <w:tc>
          <w:tcPr>
            <w:tcW w:w="1055" w:type="dxa"/>
            <w:shd w:val="clear" w:color="auto" w:fill="auto"/>
            <w:vAlign w:val="center"/>
          </w:tcPr>
          <w:p w14:paraId="19B09FE1" w14:textId="77777777" w:rsidR="0094516E" w:rsidRPr="002C3349" w:rsidRDefault="0094516E" w:rsidP="002E2538">
            <w:pPr>
              <w:shd w:val="clear" w:color="auto" w:fill="FFFFFF"/>
              <w:contextualSpacing/>
              <w:jc w:val="center"/>
              <w:rPr>
                <w:rFonts w:ascii="GHEA Grapalat" w:eastAsia="GHEA Grapalat" w:hAnsi="GHEA Grapalat" w:cs="GHEA Grapalat"/>
                <w:sz w:val="16"/>
                <w:szCs w:val="16"/>
                <w:lang w:val="hy-AM"/>
              </w:rPr>
            </w:pPr>
            <w:proofErr w:type="spellStart"/>
            <w:r w:rsidRPr="002C3349">
              <w:rPr>
                <w:rFonts w:ascii="GHEA Grapalat" w:eastAsia="GHEA Grapalat" w:hAnsi="GHEA Grapalat" w:cs="GHEA Grapalat"/>
                <w:sz w:val="16"/>
                <w:szCs w:val="16"/>
              </w:rPr>
              <w:t>Արմավիրի</w:t>
            </w:r>
            <w:proofErr w:type="spellEnd"/>
            <w:r w:rsidRPr="002C3349">
              <w:rPr>
                <w:rFonts w:ascii="GHEA Grapalat" w:eastAsia="GHEA Grapalat" w:hAnsi="GHEA Grapalat" w:cs="GHEA Grapalat"/>
                <w:sz w:val="16"/>
                <w:szCs w:val="16"/>
              </w:rPr>
              <w:t xml:space="preserve"> </w:t>
            </w:r>
            <w:proofErr w:type="spellStart"/>
            <w:r w:rsidRPr="002C3349">
              <w:rPr>
                <w:rFonts w:ascii="GHEA Grapalat" w:eastAsia="GHEA Grapalat" w:hAnsi="GHEA Grapalat" w:cs="GHEA Grapalat"/>
                <w:sz w:val="16"/>
                <w:szCs w:val="16"/>
              </w:rPr>
              <w:t>մարզ</w:t>
            </w:r>
            <w:proofErr w:type="spellEnd"/>
            <w:r w:rsidRPr="002C3349">
              <w:rPr>
                <w:rFonts w:ascii="GHEA Grapalat" w:eastAsia="GHEA Grapalat" w:hAnsi="GHEA Grapalat" w:cs="GHEA Grapalat"/>
                <w:sz w:val="16"/>
                <w:szCs w:val="16"/>
              </w:rPr>
              <w:t xml:space="preserve">, </w:t>
            </w:r>
            <w:r w:rsidRPr="002C3349">
              <w:rPr>
                <w:rFonts w:ascii="GHEA Grapalat" w:eastAsia="GHEA Grapalat" w:hAnsi="GHEA Grapalat" w:cs="GHEA Grapalat"/>
                <w:sz w:val="16"/>
                <w:szCs w:val="16"/>
                <w:lang w:val="hy-AM"/>
              </w:rPr>
              <w:t>ք</w:t>
            </w:r>
            <w:r w:rsidRPr="002C3349">
              <w:rPr>
                <w:rFonts w:ascii="Cambria Math" w:eastAsia="GHEA Grapalat" w:hAnsi="Cambria Math" w:cs="Cambria Math"/>
                <w:sz w:val="16"/>
                <w:szCs w:val="16"/>
                <w:lang w:val="hy-AM"/>
              </w:rPr>
              <w:t>․</w:t>
            </w:r>
            <w:r w:rsidRPr="002C3349">
              <w:rPr>
                <w:rFonts w:ascii="GHEA Grapalat" w:eastAsia="GHEA Grapalat" w:hAnsi="GHEA Grapalat" w:cs="GHEA Grapalat"/>
                <w:sz w:val="16"/>
                <w:szCs w:val="16"/>
                <w:lang w:val="hy-AM"/>
              </w:rPr>
              <w:t xml:space="preserve"> Մեծամոր</w:t>
            </w:r>
          </w:p>
          <w:p w14:paraId="27F23BA1" w14:textId="77777777" w:rsidR="0094516E" w:rsidRPr="00AF2811" w:rsidRDefault="0094516E" w:rsidP="002E2538">
            <w:pPr>
              <w:contextualSpacing/>
              <w:jc w:val="center"/>
              <w:rPr>
                <w:rFonts w:ascii="GHEA Grapalat" w:eastAsia="GHEA Grapalat" w:hAnsi="GHEA Grapalat" w:cs="GHEA Grapalat"/>
                <w:color w:val="000000" w:themeColor="text1"/>
                <w:sz w:val="16"/>
                <w:szCs w:val="16"/>
                <w:lang w:val="hy-AM"/>
              </w:rPr>
            </w:pPr>
          </w:p>
        </w:tc>
        <w:tc>
          <w:tcPr>
            <w:tcW w:w="3460" w:type="dxa"/>
            <w:shd w:val="clear" w:color="auto" w:fill="auto"/>
            <w:vAlign w:val="center"/>
          </w:tcPr>
          <w:p w14:paraId="12E64E82" w14:textId="77777777" w:rsidR="0094516E" w:rsidRPr="006631AF" w:rsidRDefault="0094516E" w:rsidP="002E2538">
            <w:pPr>
              <w:contextualSpacing/>
              <w:jc w:val="center"/>
              <w:rPr>
                <w:rFonts w:ascii="GHEA Grapalat" w:hAnsi="GHEA Grapalat"/>
                <w:bCs/>
                <w:sz w:val="16"/>
                <w:szCs w:val="16"/>
                <w:lang w:val="hy-AM"/>
              </w:rPr>
            </w:pPr>
            <w:r w:rsidRPr="002C3349">
              <w:rPr>
                <w:rFonts w:ascii="GHEA Grapalat" w:hAnsi="GHEA Grapalat" w:cs="Calibri"/>
                <w:sz w:val="16"/>
                <w:szCs w:val="16"/>
                <w:lang w:val="hy-AM"/>
              </w:rPr>
              <w:t xml:space="preserve">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w:t>
            </w:r>
            <w:r w:rsidRPr="002C3349">
              <w:rPr>
                <w:rFonts w:ascii="GHEA Grapalat" w:hAnsi="GHEA Grapalat"/>
                <w:bCs/>
                <w:sz w:val="16"/>
                <w:szCs w:val="16"/>
                <w:lang w:val="hy-AM"/>
              </w:rPr>
              <w:t>համաձայնագիրը</w:t>
            </w:r>
            <w:r w:rsidRPr="006631AF">
              <w:rPr>
                <w:sz w:val="16"/>
                <w:szCs w:val="16"/>
                <w:lang w:val="hy-AM"/>
              </w:rPr>
              <w:t xml:space="preserve"> </w:t>
            </w:r>
            <w:r w:rsidRPr="002C3349">
              <w:rPr>
                <w:rFonts w:ascii="GHEA Grapalat" w:hAnsi="GHEA Grapalat"/>
                <w:bCs/>
                <w:sz w:val="16"/>
                <w:szCs w:val="16"/>
                <w:lang w:val="hy-AM"/>
              </w:rPr>
              <w:t>ուժի  մեջ  մտնելու օրվանից</w:t>
            </w:r>
            <w:r w:rsidRPr="006631AF">
              <w:rPr>
                <w:rFonts w:ascii="GHEA Grapalat" w:hAnsi="GHEA Grapalat"/>
                <w:bCs/>
                <w:sz w:val="16"/>
                <w:szCs w:val="16"/>
                <w:lang w:val="hy-AM"/>
              </w:rPr>
              <w:t xml:space="preserve"> հետո՝</w:t>
            </w:r>
          </w:p>
          <w:p w14:paraId="285E7B7D" w14:textId="77777777" w:rsidR="0094516E" w:rsidRPr="006631AF" w:rsidRDefault="0094516E" w:rsidP="002E2538">
            <w:pPr>
              <w:contextualSpacing/>
              <w:jc w:val="center"/>
              <w:rPr>
                <w:rFonts w:ascii="GHEA Grapalat" w:hAnsi="GHEA Grapalat" w:cs="Calibri"/>
                <w:sz w:val="16"/>
                <w:szCs w:val="16"/>
                <w:lang w:val="hy-AM"/>
              </w:rPr>
            </w:pPr>
          </w:p>
          <w:p w14:paraId="4BB42EF8" w14:textId="77777777" w:rsidR="0094516E" w:rsidRPr="00AF2811" w:rsidRDefault="0094516E" w:rsidP="002E2538">
            <w:pPr>
              <w:contextualSpacing/>
              <w:jc w:val="center"/>
              <w:rPr>
                <w:rFonts w:ascii="GHEA Grapalat" w:hAnsi="GHEA Grapalat" w:cs="Calibri"/>
                <w:color w:val="000000" w:themeColor="text1"/>
                <w:sz w:val="16"/>
                <w:szCs w:val="16"/>
                <w:lang w:val="hy-AM"/>
              </w:rPr>
            </w:pPr>
            <w:r w:rsidRPr="006631AF">
              <w:rPr>
                <w:rFonts w:ascii="GHEA Grapalat" w:hAnsi="GHEA Grapalat" w:cs="Calibri"/>
                <w:sz w:val="16"/>
                <w:szCs w:val="16"/>
                <w:lang w:val="hy-AM"/>
              </w:rPr>
              <w:t>Շինարարական աշխատանքներին զուգընթաց՝ սկզբից մինչ ավարտ</w:t>
            </w:r>
          </w:p>
        </w:tc>
      </w:tr>
      <w:tr w:rsidR="0094516E" w:rsidRPr="00D248CD" w14:paraId="7BE868C8" w14:textId="77777777" w:rsidTr="002E2538">
        <w:trPr>
          <w:trHeight w:val="549"/>
          <w:jc w:val="center"/>
        </w:trPr>
        <w:tc>
          <w:tcPr>
            <w:tcW w:w="457" w:type="dxa"/>
            <w:shd w:val="clear" w:color="auto" w:fill="auto"/>
            <w:vAlign w:val="center"/>
          </w:tcPr>
          <w:p w14:paraId="3263EA2D" w14:textId="77777777" w:rsidR="0094516E" w:rsidRPr="00AF2811" w:rsidRDefault="0094516E" w:rsidP="002E2538">
            <w:pPr>
              <w:contextualSpacing/>
              <w:jc w:val="center"/>
              <w:rPr>
                <w:rFonts w:ascii="GHEA Grapalat" w:hAnsi="GHEA Grapalat"/>
                <w:bCs/>
                <w:color w:val="000000" w:themeColor="text1"/>
                <w:sz w:val="16"/>
                <w:szCs w:val="16"/>
                <w:lang w:val="hy-AM"/>
              </w:rPr>
            </w:pPr>
            <w:r w:rsidRPr="004A46B9">
              <w:rPr>
                <w:rFonts w:ascii="GHEA Grapalat" w:hAnsi="GHEA Grapalat" w:cs="Sylfaen"/>
                <w:sz w:val="16"/>
                <w:szCs w:val="16"/>
                <w:lang w:val="ru-RU"/>
              </w:rPr>
              <w:lastRenderedPageBreak/>
              <w:t>9</w:t>
            </w:r>
          </w:p>
        </w:tc>
        <w:tc>
          <w:tcPr>
            <w:tcW w:w="1384" w:type="dxa"/>
            <w:shd w:val="clear" w:color="auto" w:fill="auto"/>
            <w:vAlign w:val="center"/>
          </w:tcPr>
          <w:p w14:paraId="3E1B9744" w14:textId="77777777" w:rsidR="0094516E" w:rsidRPr="00AF2811" w:rsidRDefault="0094516E" w:rsidP="002E2538">
            <w:pPr>
              <w:contextualSpacing/>
              <w:jc w:val="center"/>
              <w:rPr>
                <w:rFonts w:ascii="GHEA Grapalat" w:hAnsi="GHEA Grapalat"/>
                <w:bCs/>
                <w:color w:val="000000" w:themeColor="text1"/>
                <w:sz w:val="16"/>
                <w:szCs w:val="16"/>
                <w:lang w:val="hy-AM"/>
              </w:rPr>
            </w:pPr>
            <w:r w:rsidRPr="004777DF">
              <w:rPr>
                <w:rFonts w:ascii="GHEA Grapalat" w:hAnsi="GHEA Grapalat"/>
                <w:bCs/>
                <w:color w:val="000000" w:themeColor="text1"/>
                <w:sz w:val="16"/>
                <w:szCs w:val="16"/>
              </w:rPr>
              <w:t>45221142</w:t>
            </w:r>
          </w:p>
        </w:tc>
        <w:tc>
          <w:tcPr>
            <w:tcW w:w="2186" w:type="dxa"/>
            <w:shd w:val="clear" w:color="auto" w:fill="auto"/>
            <w:vAlign w:val="center"/>
          </w:tcPr>
          <w:p w14:paraId="4386DA27" w14:textId="77777777" w:rsidR="0094516E" w:rsidRPr="00AF2811" w:rsidRDefault="0094516E" w:rsidP="002E2538">
            <w:pPr>
              <w:jc w:val="center"/>
              <w:rPr>
                <w:rFonts w:ascii="GHEA Grapalat" w:hAnsi="GHEA Grapalat"/>
                <w:bCs/>
                <w:color w:val="000000" w:themeColor="text1"/>
                <w:sz w:val="16"/>
                <w:szCs w:val="16"/>
                <w:lang w:val="hy-AM"/>
              </w:rPr>
            </w:pPr>
            <w:r w:rsidRPr="00285ED3">
              <w:rPr>
                <w:rFonts w:ascii="GHEA Grapalat" w:hAnsi="GHEA Grapalat" w:cs="Calibri"/>
                <w:color w:val="000000"/>
                <w:sz w:val="16"/>
                <w:szCs w:val="16"/>
                <w:lang w:val="hy-AM"/>
              </w:rPr>
              <w:t>ՀՀ Արմավիրի մարզ, գ. Վարդանաշեն,</w:t>
            </w:r>
            <w:r w:rsidRPr="004A46B9">
              <w:rPr>
                <w:rFonts w:ascii="GHEA Grapalat" w:hAnsi="GHEA Grapalat" w:cs="Calibri"/>
                <w:color w:val="000000"/>
                <w:sz w:val="16"/>
                <w:szCs w:val="16"/>
                <w:lang w:val="hy-AM"/>
              </w:rPr>
              <w:t xml:space="preserve"> «</w:t>
            </w:r>
            <w:r w:rsidRPr="00285ED3">
              <w:rPr>
                <w:rFonts w:ascii="GHEA Grapalat" w:hAnsi="GHEA Grapalat" w:cs="Calibri"/>
                <w:color w:val="000000"/>
                <w:sz w:val="16"/>
                <w:szCs w:val="16"/>
                <w:lang w:val="hy-AM"/>
              </w:rPr>
              <w:t>Ժորժիկ</w:t>
            </w:r>
            <w:r w:rsidRPr="004A46B9">
              <w:rPr>
                <w:rFonts w:ascii="GHEA Grapalat" w:hAnsi="GHEA Grapalat" w:cs="Calibri"/>
                <w:color w:val="000000"/>
                <w:sz w:val="16"/>
                <w:szCs w:val="16"/>
                <w:lang w:val="hy-AM"/>
              </w:rPr>
              <w:t>»</w:t>
            </w:r>
            <w:r w:rsidRPr="00285ED3">
              <w:rPr>
                <w:rFonts w:ascii="GHEA Grapalat" w:hAnsi="GHEA Grapalat" w:cs="Calibri"/>
                <w:color w:val="000000"/>
                <w:sz w:val="16"/>
                <w:szCs w:val="16"/>
                <w:lang w:val="hy-AM"/>
              </w:rPr>
              <w:t xml:space="preserve"> խորքային հորի համար կառուցված 100կՎԱ ԼՏԵ-ի 10կՎ էլեկտրամատակարար</w:t>
            </w:r>
            <w:r w:rsidRPr="004A46B9">
              <w:rPr>
                <w:rFonts w:ascii="GHEA Grapalat" w:hAnsi="GHEA Grapalat" w:cs="Calibri"/>
                <w:color w:val="000000"/>
                <w:sz w:val="16"/>
                <w:szCs w:val="16"/>
                <w:lang w:val="hy-AM"/>
              </w:rPr>
              <w:t xml:space="preserve">ման </w:t>
            </w:r>
            <w:r w:rsidRPr="00285ED3">
              <w:rPr>
                <w:rFonts w:ascii="GHEA Grapalat" w:hAnsi="GHEA Grapalat" w:cs="Calibri"/>
                <w:color w:val="000000"/>
                <w:sz w:val="16"/>
                <w:szCs w:val="16"/>
                <w:lang w:val="hy-AM"/>
              </w:rPr>
              <w:t>աշխատանքների տեխնիկական հսկողություն</w:t>
            </w:r>
          </w:p>
        </w:tc>
        <w:tc>
          <w:tcPr>
            <w:tcW w:w="3916" w:type="dxa"/>
            <w:shd w:val="clear" w:color="auto" w:fill="auto"/>
            <w:vAlign w:val="center"/>
          </w:tcPr>
          <w:p w14:paraId="276BEAD4" w14:textId="6745D762" w:rsidR="0094516E" w:rsidRPr="00AF2811" w:rsidRDefault="0094516E" w:rsidP="002E2538">
            <w:pPr>
              <w:rPr>
                <w:rFonts w:ascii="GHEA Grapalat" w:hAnsi="GHEA Grapalat"/>
                <w:bCs/>
                <w:color w:val="000000" w:themeColor="text1"/>
                <w:sz w:val="16"/>
                <w:szCs w:val="16"/>
                <w:lang w:val="hy-AM"/>
              </w:rPr>
            </w:pPr>
            <w:r w:rsidRPr="00285ED3">
              <w:rPr>
                <w:rFonts w:ascii="GHEA Grapalat" w:hAnsi="GHEA Grapalat" w:cs="Calibri"/>
                <w:color w:val="000000"/>
                <w:sz w:val="16"/>
                <w:szCs w:val="16"/>
                <w:lang w:val="hy-AM"/>
              </w:rPr>
              <w:t>ՀՀ Արմավիրի մարզ, գ. Վարդանաշեն,</w:t>
            </w:r>
            <w:r w:rsidRPr="004A46B9">
              <w:rPr>
                <w:rFonts w:ascii="GHEA Grapalat" w:hAnsi="GHEA Grapalat" w:cs="Calibri"/>
                <w:color w:val="000000"/>
                <w:sz w:val="16"/>
                <w:szCs w:val="16"/>
                <w:lang w:val="hy-AM"/>
              </w:rPr>
              <w:t xml:space="preserve"> «</w:t>
            </w:r>
            <w:r w:rsidRPr="00285ED3">
              <w:rPr>
                <w:rFonts w:ascii="GHEA Grapalat" w:hAnsi="GHEA Grapalat" w:cs="Calibri"/>
                <w:color w:val="000000"/>
                <w:sz w:val="16"/>
                <w:szCs w:val="16"/>
                <w:lang w:val="hy-AM"/>
              </w:rPr>
              <w:t>Ժորժիկ</w:t>
            </w:r>
            <w:r w:rsidRPr="004A46B9">
              <w:rPr>
                <w:rFonts w:ascii="GHEA Grapalat" w:hAnsi="GHEA Grapalat" w:cs="Calibri"/>
                <w:color w:val="000000"/>
                <w:sz w:val="16"/>
                <w:szCs w:val="16"/>
                <w:lang w:val="hy-AM"/>
              </w:rPr>
              <w:t>»</w:t>
            </w:r>
            <w:r w:rsidRPr="00285ED3">
              <w:rPr>
                <w:rFonts w:ascii="GHEA Grapalat" w:hAnsi="GHEA Grapalat" w:cs="Calibri"/>
                <w:color w:val="000000"/>
                <w:sz w:val="16"/>
                <w:szCs w:val="16"/>
                <w:lang w:val="hy-AM"/>
              </w:rPr>
              <w:t xml:space="preserve"> խորքային հորի համար կառուցված 100կՎԱ ԼՏԵ-ի 10կՎ էլեկտրամատակարար</w:t>
            </w:r>
            <w:r w:rsidRPr="004A46B9">
              <w:rPr>
                <w:rFonts w:ascii="GHEA Grapalat" w:hAnsi="GHEA Grapalat" w:cs="Calibri"/>
                <w:color w:val="000000"/>
                <w:sz w:val="16"/>
                <w:szCs w:val="16"/>
                <w:lang w:val="hy-AM"/>
              </w:rPr>
              <w:t xml:space="preserve">ման </w:t>
            </w:r>
            <w:r w:rsidRPr="00285ED3">
              <w:rPr>
                <w:rFonts w:ascii="GHEA Grapalat" w:hAnsi="GHEA Grapalat" w:cs="Calibri"/>
                <w:color w:val="000000"/>
                <w:sz w:val="16"/>
                <w:szCs w:val="16"/>
                <w:lang w:val="hy-AM"/>
              </w:rPr>
              <w:t>աշխատանքների տեխնիկական հսկողությ</w:t>
            </w:r>
            <w:r>
              <w:rPr>
                <w:rFonts w:ascii="GHEA Grapalat" w:hAnsi="GHEA Grapalat" w:cs="Calibri"/>
                <w:color w:val="000000"/>
                <w:sz w:val="16"/>
                <w:szCs w:val="16"/>
                <w:lang w:val="hy-AM"/>
              </w:rPr>
              <w:t>ա</w:t>
            </w:r>
            <w:r w:rsidRPr="00285ED3">
              <w:rPr>
                <w:rFonts w:ascii="GHEA Grapalat" w:hAnsi="GHEA Grapalat" w:cs="Calibri"/>
                <w:color w:val="000000"/>
                <w:sz w:val="16"/>
                <w:szCs w:val="16"/>
                <w:lang w:val="hy-AM"/>
              </w:rPr>
              <w:t>ն</w:t>
            </w:r>
            <w:r>
              <w:rPr>
                <w:rFonts w:ascii="GHEA Grapalat" w:hAnsi="GHEA Grapalat" w:cs="Calibri"/>
                <w:color w:val="000000"/>
                <w:sz w:val="16"/>
                <w:szCs w:val="16"/>
                <w:lang w:val="hy-AM"/>
              </w:rPr>
              <w:t xml:space="preserve"> </w:t>
            </w:r>
            <w:r w:rsidRPr="006631AF">
              <w:rPr>
                <w:rFonts w:ascii="GHEA Grapalat" w:hAnsi="GHEA Grapalat" w:cs="Calibri"/>
                <w:color w:val="000000"/>
                <w:sz w:val="16"/>
                <w:szCs w:val="16"/>
                <w:lang w:val="hy-AM"/>
              </w:rPr>
              <w:t xml:space="preserve">ծառայություններ համաձայն </w:t>
            </w:r>
            <w:r w:rsidRPr="00943123">
              <w:rPr>
                <w:rFonts w:ascii="GHEA Grapalat" w:hAnsi="GHEA Grapalat" w:cs="Calibri"/>
                <w:sz w:val="16"/>
                <w:szCs w:val="20"/>
                <w:lang w:val="hy-AM"/>
              </w:rPr>
              <w:t xml:space="preserve">Հավելված </w:t>
            </w:r>
            <w:r w:rsidRPr="00A57E56">
              <w:rPr>
                <w:rFonts w:ascii="GHEA Grapalat" w:hAnsi="GHEA Grapalat" w:cs="Calibri"/>
                <w:sz w:val="16"/>
                <w:szCs w:val="20"/>
                <w:lang w:val="hy-AM"/>
              </w:rPr>
              <w:t>1.</w:t>
            </w:r>
            <w:r w:rsidRPr="00943123">
              <w:rPr>
                <w:rFonts w:ascii="GHEA Grapalat" w:hAnsi="GHEA Grapalat" w:cs="Calibri"/>
                <w:sz w:val="16"/>
                <w:szCs w:val="20"/>
                <w:lang w:val="hy-AM"/>
              </w:rPr>
              <w:t xml:space="preserve">1-ի և </w:t>
            </w:r>
            <w:r>
              <w:rPr>
                <w:rFonts w:ascii="GHEA Grapalat" w:hAnsi="GHEA Grapalat" w:cs="Calibri"/>
                <w:sz w:val="16"/>
                <w:szCs w:val="20"/>
                <w:lang w:val="hy-AM"/>
              </w:rPr>
              <w:t xml:space="preserve">կից excelֆայլով (Հավելված </w:t>
            </w:r>
            <w:r w:rsidR="00856623">
              <w:rPr>
                <w:rFonts w:ascii="GHEA Grapalat" w:hAnsi="GHEA Grapalat" w:cs="Calibri"/>
                <w:sz w:val="16"/>
                <w:szCs w:val="20"/>
                <w:lang w:val="hy-AM"/>
              </w:rPr>
              <w:t>1</w:t>
            </w:r>
            <w:r w:rsidR="00856623">
              <w:rPr>
                <w:rFonts w:ascii="Cambria Math" w:hAnsi="Cambria Math" w:cs="Calibri"/>
                <w:sz w:val="16"/>
                <w:szCs w:val="20"/>
                <w:lang w:val="hy-AM"/>
              </w:rPr>
              <w:t>․</w:t>
            </w:r>
            <w:r>
              <w:rPr>
                <w:rFonts w:ascii="GHEA Grapalat" w:hAnsi="GHEA Grapalat" w:cs="Calibri"/>
                <w:sz w:val="16"/>
                <w:szCs w:val="20"/>
                <w:lang w:val="hy-AM"/>
              </w:rPr>
              <w:t>10)</w:t>
            </w:r>
            <w:r w:rsidRPr="00046264">
              <w:rPr>
                <w:rFonts w:ascii="GHEA Grapalat" w:hAnsi="GHEA Grapalat" w:cs="Calibri"/>
                <w:sz w:val="16"/>
                <w:szCs w:val="20"/>
                <w:lang w:val="hy-AM"/>
              </w:rPr>
              <w:t xml:space="preserve"> ներկայացված ծավալաթերթ-նախահաշվի</w:t>
            </w:r>
          </w:p>
        </w:tc>
        <w:tc>
          <w:tcPr>
            <w:tcW w:w="893" w:type="dxa"/>
            <w:shd w:val="clear" w:color="auto" w:fill="auto"/>
            <w:vAlign w:val="center"/>
          </w:tcPr>
          <w:p w14:paraId="721C86A1" w14:textId="77777777" w:rsidR="0094516E" w:rsidRPr="00AF2811" w:rsidRDefault="0094516E" w:rsidP="002E2538">
            <w:pPr>
              <w:contextualSpacing/>
              <w:jc w:val="center"/>
              <w:rPr>
                <w:rFonts w:ascii="GHEA Grapalat" w:hAnsi="GHEA Grapalat"/>
                <w:bCs/>
                <w:color w:val="000000" w:themeColor="text1"/>
                <w:sz w:val="16"/>
                <w:szCs w:val="16"/>
                <w:lang w:val="hy-AM"/>
              </w:rPr>
            </w:pPr>
            <w:r w:rsidRPr="00AF2811">
              <w:rPr>
                <w:rFonts w:ascii="GHEA Grapalat" w:hAnsi="GHEA Grapalat"/>
                <w:bCs/>
                <w:color w:val="000000" w:themeColor="text1"/>
                <w:sz w:val="16"/>
                <w:szCs w:val="16"/>
                <w:lang w:val="hy-AM"/>
              </w:rPr>
              <w:t>դրամ</w:t>
            </w:r>
          </w:p>
        </w:tc>
        <w:tc>
          <w:tcPr>
            <w:tcW w:w="1046" w:type="dxa"/>
            <w:shd w:val="clear" w:color="auto" w:fill="auto"/>
            <w:vAlign w:val="center"/>
          </w:tcPr>
          <w:p w14:paraId="4B65B07E" w14:textId="77777777" w:rsidR="0094516E" w:rsidRPr="00AF2811" w:rsidRDefault="0094516E" w:rsidP="002E2538">
            <w:pPr>
              <w:contextualSpacing/>
              <w:jc w:val="center"/>
              <w:rPr>
                <w:rFonts w:ascii="GHEA Grapalat" w:hAnsi="GHEA Grapalat"/>
                <w:bCs/>
                <w:color w:val="000000" w:themeColor="text1"/>
                <w:sz w:val="16"/>
                <w:szCs w:val="16"/>
                <w:lang w:val="hy-AM"/>
              </w:rPr>
            </w:pPr>
            <w:r w:rsidRPr="00AF2811">
              <w:rPr>
                <w:rFonts w:ascii="GHEA Grapalat" w:hAnsi="GHEA Grapalat"/>
                <w:bCs/>
                <w:color w:val="000000" w:themeColor="text1"/>
                <w:sz w:val="16"/>
                <w:szCs w:val="16"/>
                <w:lang w:val="hy-AM"/>
              </w:rPr>
              <w:t>1</w:t>
            </w:r>
          </w:p>
        </w:tc>
        <w:tc>
          <w:tcPr>
            <w:tcW w:w="1253" w:type="dxa"/>
            <w:shd w:val="clear" w:color="auto" w:fill="auto"/>
            <w:vAlign w:val="center"/>
          </w:tcPr>
          <w:p w14:paraId="1730C218" w14:textId="01A17675" w:rsidR="0094516E" w:rsidRPr="008515A3" w:rsidRDefault="0094516E" w:rsidP="002E2538">
            <w:pPr>
              <w:contextualSpacing/>
              <w:jc w:val="center"/>
              <w:rPr>
                <w:rFonts w:ascii="GHEA Grapalat" w:hAnsi="GHEA Grapalat"/>
                <w:bCs/>
                <w:color w:val="000000" w:themeColor="text1"/>
                <w:sz w:val="16"/>
                <w:szCs w:val="16"/>
              </w:rPr>
            </w:pPr>
          </w:p>
        </w:tc>
        <w:tc>
          <w:tcPr>
            <w:tcW w:w="1055" w:type="dxa"/>
            <w:shd w:val="clear" w:color="auto" w:fill="auto"/>
            <w:vAlign w:val="center"/>
          </w:tcPr>
          <w:p w14:paraId="4492D0E9" w14:textId="77777777" w:rsidR="0094516E" w:rsidRPr="002C3349" w:rsidRDefault="0094516E" w:rsidP="002E2538">
            <w:pPr>
              <w:shd w:val="clear" w:color="auto" w:fill="FFFFFF"/>
              <w:contextualSpacing/>
              <w:jc w:val="center"/>
              <w:rPr>
                <w:rFonts w:ascii="GHEA Grapalat" w:eastAsia="GHEA Grapalat" w:hAnsi="GHEA Grapalat" w:cs="GHEA Grapalat"/>
                <w:sz w:val="16"/>
                <w:szCs w:val="16"/>
                <w:lang w:val="hy-AM"/>
              </w:rPr>
            </w:pPr>
            <w:proofErr w:type="spellStart"/>
            <w:r w:rsidRPr="002C3349">
              <w:rPr>
                <w:rFonts w:ascii="GHEA Grapalat" w:eastAsia="GHEA Grapalat" w:hAnsi="GHEA Grapalat" w:cs="GHEA Grapalat"/>
                <w:sz w:val="16"/>
                <w:szCs w:val="16"/>
              </w:rPr>
              <w:t>Արմավիրի</w:t>
            </w:r>
            <w:proofErr w:type="spellEnd"/>
            <w:r w:rsidRPr="002C3349">
              <w:rPr>
                <w:rFonts w:ascii="GHEA Grapalat" w:eastAsia="GHEA Grapalat" w:hAnsi="GHEA Grapalat" w:cs="GHEA Grapalat"/>
                <w:sz w:val="16"/>
                <w:szCs w:val="16"/>
              </w:rPr>
              <w:t xml:space="preserve"> </w:t>
            </w:r>
            <w:proofErr w:type="spellStart"/>
            <w:r w:rsidRPr="002C3349">
              <w:rPr>
                <w:rFonts w:ascii="GHEA Grapalat" w:eastAsia="GHEA Grapalat" w:hAnsi="GHEA Grapalat" w:cs="GHEA Grapalat"/>
                <w:sz w:val="16"/>
                <w:szCs w:val="16"/>
              </w:rPr>
              <w:t>մարզ</w:t>
            </w:r>
            <w:proofErr w:type="spellEnd"/>
            <w:r w:rsidRPr="002C3349">
              <w:rPr>
                <w:rFonts w:ascii="GHEA Grapalat" w:eastAsia="GHEA Grapalat" w:hAnsi="GHEA Grapalat" w:cs="GHEA Grapalat"/>
                <w:sz w:val="16"/>
                <w:szCs w:val="16"/>
              </w:rPr>
              <w:t xml:space="preserve">, </w:t>
            </w:r>
            <w:r w:rsidRPr="002C3349">
              <w:rPr>
                <w:rFonts w:ascii="GHEA Grapalat" w:eastAsia="GHEA Grapalat" w:hAnsi="GHEA Grapalat" w:cs="GHEA Grapalat"/>
                <w:sz w:val="16"/>
                <w:szCs w:val="16"/>
                <w:lang w:val="hy-AM"/>
              </w:rPr>
              <w:t>ք</w:t>
            </w:r>
            <w:r w:rsidRPr="002C3349">
              <w:rPr>
                <w:rFonts w:ascii="Cambria Math" w:eastAsia="GHEA Grapalat" w:hAnsi="Cambria Math" w:cs="Cambria Math"/>
                <w:sz w:val="16"/>
                <w:szCs w:val="16"/>
                <w:lang w:val="hy-AM"/>
              </w:rPr>
              <w:t>․</w:t>
            </w:r>
            <w:r w:rsidRPr="002C3349">
              <w:rPr>
                <w:rFonts w:ascii="GHEA Grapalat" w:eastAsia="GHEA Grapalat" w:hAnsi="GHEA Grapalat" w:cs="GHEA Grapalat"/>
                <w:sz w:val="16"/>
                <w:szCs w:val="16"/>
                <w:lang w:val="hy-AM"/>
              </w:rPr>
              <w:t xml:space="preserve"> Մեծամոր</w:t>
            </w:r>
          </w:p>
          <w:p w14:paraId="4F654B57" w14:textId="77777777" w:rsidR="0094516E" w:rsidRPr="00AF2811" w:rsidRDefault="0094516E" w:rsidP="002E2538">
            <w:pPr>
              <w:contextualSpacing/>
              <w:jc w:val="center"/>
              <w:rPr>
                <w:rFonts w:ascii="GHEA Grapalat" w:eastAsia="GHEA Grapalat" w:hAnsi="GHEA Grapalat" w:cs="GHEA Grapalat"/>
                <w:color w:val="000000" w:themeColor="text1"/>
                <w:sz w:val="16"/>
                <w:szCs w:val="16"/>
                <w:lang w:val="hy-AM"/>
              </w:rPr>
            </w:pPr>
          </w:p>
        </w:tc>
        <w:tc>
          <w:tcPr>
            <w:tcW w:w="3460" w:type="dxa"/>
            <w:shd w:val="clear" w:color="auto" w:fill="auto"/>
            <w:vAlign w:val="center"/>
          </w:tcPr>
          <w:p w14:paraId="7C083A7E" w14:textId="77777777" w:rsidR="0094516E" w:rsidRPr="006631AF" w:rsidRDefault="0094516E" w:rsidP="002E2538">
            <w:pPr>
              <w:contextualSpacing/>
              <w:jc w:val="center"/>
              <w:rPr>
                <w:rFonts w:ascii="GHEA Grapalat" w:hAnsi="GHEA Grapalat"/>
                <w:bCs/>
                <w:sz w:val="16"/>
                <w:szCs w:val="16"/>
                <w:lang w:val="hy-AM"/>
              </w:rPr>
            </w:pPr>
            <w:r w:rsidRPr="002C3349">
              <w:rPr>
                <w:rFonts w:ascii="GHEA Grapalat" w:hAnsi="GHEA Grapalat" w:cs="Calibri"/>
                <w:sz w:val="16"/>
                <w:szCs w:val="16"/>
                <w:lang w:val="hy-AM"/>
              </w:rPr>
              <w:t xml:space="preserve">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w:t>
            </w:r>
            <w:r w:rsidRPr="002C3349">
              <w:rPr>
                <w:rFonts w:ascii="GHEA Grapalat" w:hAnsi="GHEA Grapalat"/>
                <w:bCs/>
                <w:sz w:val="16"/>
                <w:szCs w:val="16"/>
                <w:lang w:val="hy-AM"/>
              </w:rPr>
              <w:t>համաձայնագիրը</w:t>
            </w:r>
            <w:r w:rsidRPr="006631AF">
              <w:rPr>
                <w:sz w:val="16"/>
                <w:szCs w:val="16"/>
                <w:lang w:val="hy-AM"/>
              </w:rPr>
              <w:t xml:space="preserve"> </w:t>
            </w:r>
            <w:r w:rsidRPr="002C3349">
              <w:rPr>
                <w:rFonts w:ascii="GHEA Grapalat" w:hAnsi="GHEA Grapalat"/>
                <w:bCs/>
                <w:sz w:val="16"/>
                <w:szCs w:val="16"/>
                <w:lang w:val="hy-AM"/>
              </w:rPr>
              <w:t>ուժի  մեջ  մտնելու օրվանից</w:t>
            </w:r>
            <w:r w:rsidRPr="006631AF">
              <w:rPr>
                <w:rFonts w:ascii="GHEA Grapalat" w:hAnsi="GHEA Grapalat"/>
                <w:bCs/>
                <w:sz w:val="16"/>
                <w:szCs w:val="16"/>
                <w:lang w:val="hy-AM"/>
              </w:rPr>
              <w:t xml:space="preserve"> հետո՝</w:t>
            </w:r>
          </w:p>
          <w:p w14:paraId="62B8F792" w14:textId="77777777" w:rsidR="0094516E" w:rsidRPr="006631AF" w:rsidRDefault="0094516E" w:rsidP="002E2538">
            <w:pPr>
              <w:contextualSpacing/>
              <w:jc w:val="center"/>
              <w:rPr>
                <w:rFonts w:ascii="GHEA Grapalat" w:hAnsi="GHEA Grapalat" w:cs="Calibri"/>
                <w:sz w:val="16"/>
                <w:szCs w:val="16"/>
                <w:lang w:val="hy-AM"/>
              </w:rPr>
            </w:pPr>
          </w:p>
          <w:p w14:paraId="6CFE895B" w14:textId="77777777" w:rsidR="0094516E" w:rsidRPr="00AF2811" w:rsidRDefault="0094516E" w:rsidP="002E2538">
            <w:pPr>
              <w:contextualSpacing/>
              <w:jc w:val="center"/>
              <w:rPr>
                <w:rFonts w:ascii="GHEA Grapalat" w:hAnsi="GHEA Grapalat" w:cs="Calibri"/>
                <w:color w:val="000000" w:themeColor="text1"/>
                <w:sz w:val="16"/>
                <w:szCs w:val="16"/>
                <w:lang w:val="hy-AM"/>
              </w:rPr>
            </w:pPr>
            <w:r w:rsidRPr="006631AF">
              <w:rPr>
                <w:rFonts w:ascii="GHEA Grapalat" w:hAnsi="GHEA Grapalat" w:cs="Calibri"/>
                <w:sz w:val="16"/>
                <w:szCs w:val="16"/>
                <w:lang w:val="hy-AM"/>
              </w:rPr>
              <w:t>Շինարարական աշխատանքներին զուգընթաց՝ սկզբից մինչ ավարտ</w:t>
            </w:r>
          </w:p>
        </w:tc>
      </w:tr>
      <w:tr w:rsidR="0094516E" w:rsidRPr="00D248CD" w14:paraId="2203FBD6" w14:textId="77777777" w:rsidTr="002E2538">
        <w:trPr>
          <w:trHeight w:val="549"/>
          <w:jc w:val="center"/>
        </w:trPr>
        <w:tc>
          <w:tcPr>
            <w:tcW w:w="457" w:type="dxa"/>
            <w:shd w:val="clear" w:color="auto" w:fill="auto"/>
            <w:vAlign w:val="center"/>
          </w:tcPr>
          <w:p w14:paraId="1E08C342" w14:textId="77777777" w:rsidR="0094516E" w:rsidRPr="00AF2811" w:rsidRDefault="0094516E" w:rsidP="002E2538">
            <w:pPr>
              <w:contextualSpacing/>
              <w:jc w:val="center"/>
              <w:rPr>
                <w:rFonts w:ascii="GHEA Grapalat" w:hAnsi="GHEA Grapalat"/>
                <w:bCs/>
                <w:color w:val="000000" w:themeColor="text1"/>
                <w:sz w:val="16"/>
                <w:szCs w:val="16"/>
                <w:lang w:val="hy-AM"/>
              </w:rPr>
            </w:pPr>
            <w:r w:rsidRPr="004A46B9">
              <w:rPr>
                <w:rFonts w:ascii="GHEA Grapalat" w:hAnsi="GHEA Grapalat" w:cs="Sylfaen"/>
                <w:sz w:val="16"/>
                <w:szCs w:val="16"/>
                <w:lang w:val="ru-RU"/>
              </w:rPr>
              <w:t>10</w:t>
            </w:r>
          </w:p>
        </w:tc>
        <w:tc>
          <w:tcPr>
            <w:tcW w:w="1384" w:type="dxa"/>
            <w:shd w:val="clear" w:color="auto" w:fill="auto"/>
            <w:vAlign w:val="center"/>
          </w:tcPr>
          <w:p w14:paraId="51378588" w14:textId="77777777" w:rsidR="0094516E" w:rsidRPr="00AF2811" w:rsidRDefault="0094516E" w:rsidP="002E2538">
            <w:pPr>
              <w:contextualSpacing/>
              <w:jc w:val="center"/>
              <w:rPr>
                <w:rFonts w:ascii="GHEA Grapalat" w:hAnsi="GHEA Grapalat"/>
                <w:bCs/>
                <w:color w:val="000000" w:themeColor="text1"/>
                <w:sz w:val="16"/>
                <w:szCs w:val="16"/>
                <w:lang w:val="hy-AM"/>
              </w:rPr>
            </w:pPr>
            <w:r w:rsidRPr="004777DF">
              <w:rPr>
                <w:rFonts w:ascii="GHEA Grapalat" w:hAnsi="GHEA Grapalat"/>
                <w:bCs/>
                <w:color w:val="000000" w:themeColor="text1"/>
                <w:sz w:val="16"/>
                <w:szCs w:val="16"/>
              </w:rPr>
              <w:t>45221142</w:t>
            </w:r>
          </w:p>
        </w:tc>
        <w:tc>
          <w:tcPr>
            <w:tcW w:w="2186" w:type="dxa"/>
            <w:shd w:val="clear" w:color="auto" w:fill="auto"/>
            <w:vAlign w:val="center"/>
          </w:tcPr>
          <w:p w14:paraId="5A0A81FB" w14:textId="77777777" w:rsidR="0094516E" w:rsidRPr="00AF2811" w:rsidRDefault="0094516E" w:rsidP="002E2538">
            <w:pPr>
              <w:jc w:val="center"/>
              <w:rPr>
                <w:rFonts w:ascii="GHEA Grapalat" w:hAnsi="GHEA Grapalat"/>
                <w:bCs/>
                <w:color w:val="000000" w:themeColor="text1"/>
                <w:sz w:val="16"/>
                <w:szCs w:val="16"/>
                <w:lang w:val="hy-AM"/>
              </w:rPr>
            </w:pPr>
            <w:r w:rsidRPr="00285ED3">
              <w:rPr>
                <w:rFonts w:ascii="GHEA Grapalat" w:hAnsi="GHEA Grapalat" w:cs="Calibri"/>
                <w:color w:val="000000"/>
                <w:sz w:val="16"/>
                <w:szCs w:val="16"/>
                <w:lang w:val="hy-AM"/>
              </w:rPr>
              <w:t>ՀՀ Արմավիրի մարզ, գ. Արտաշար, «Ավազահանք» խորքային հորի համար կառուցված ԼՏԵ-ի 6կՎ էլեկտրամատակարարման աշխատանքների տեխնիկական հսկողություն</w:t>
            </w:r>
          </w:p>
        </w:tc>
        <w:tc>
          <w:tcPr>
            <w:tcW w:w="3916" w:type="dxa"/>
            <w:shd w:val="clear" w:color="auto" w:fill="auto"/>
            <w:vAlign w:val="center"/>
          </w:tcPr>
          <w:p w14:paraId="60295046" w14:textId="1BF952B6" w:rsidR="0094516E" w:rsidRPr="00AF2811" w:rsidRDefault="0094516E" w:rsidP="002E2538">
            <w:pPr>
              <w:rPr>
                <w:rFonts w:ascii="GHEA Grapalat" w:hAnsi="GHEA Grapalat"/>
                <w:bCs/>
                <w:color w:val="000000" w:themeColor="text1"/>
                <w:sz w:val="16"/>
                <w:szCs w:val="16"/>
                <w:lang w:val="hy-AM"/>
              </w:rPr>
            </w:pPr>
            <w:r w:rsidRPr="00285ED3">
              <w:rPr>
                <w:rFonts w:ascii="GHEA Grapalat" w:hAnsi="GHEA Grapalat" w:cs="Calibri"/>
                <w:color w:val="000000"/>
                <w:sz w:val="16"/>
                <w:szCs w:val="16"/>
                <w:lang w:val="hy-AM"/>
              </w:rPr>
              <w:t>ՀՀ Արմավիրի մարզ, գ. Արտաշար, «Ավազահանք» խորքային հորի համար կառուցված ԼՏԵ-ի 6կՎ էլեկտրամատակարարման աշխատանքների տեխնիկական հսկողությ</w:t>
            </w:r>
            <w:r>
              <w:rPr>
                <w:rFonts w:ascii="GHEA Grapalat" w:hAnsi="GHEA Grapalat" w:cs="Calibri"/>
                <w:color w:val="000000"/>
                <w:sz w:val="16"/>
                <w:szCs w:val="16"/>
                <w:lang w:val="hy-AM"/>
              </w:rPr>
              <w:t>ա</w:t>
            </w:r>
            <w:r w:rsidRPr="00285ED3">
              <w:rPr>
                <w:rFonts w:ascii="GHEA Grapalat" w:hAnsi="GHEA Grapalat" w:cs="Calibri"/>
                <w:color w:val="000000"/>
                <w:sz w:val="16"/>
                <w:szCs w:val="16"/>
                <w:lang w:val="hy-AM"/>
              </w:rPr>
              <w:t>ն</w:t>
            </w:r>
            <w:r>
              <w:rPr>
                <w:rFonts w:ascii="GHEA Grapalat" w:hAnsi="GHEA Grapalat" w:cs="Calibri"/>
                <w:color w:val="000000"/>
                <w:sz w:val="16"/>
                <w:szCs w:val="16"/>
                <w:lang w:val="hy-AM"/>
              </w:rPr>
              <w:t xml:space="preserve"> </w:t>
            </w:r>
            <w:r w:rsidRPr="006631AF">
              <w:rPr>
                <w:rFonts w:ascii="GHEA Grapalat" w:hAnsi="GHEA Grapalat" w:cs="Calibri"/>
                <w:color w:val="000000"/>
                <w:sz w:val="16"/>
                <w:szCs w:val="16"/>
                <w:lang w:val="hy-AM"/>
              </w:rPr>
              <w:t xml:space="preserve">ծառայություններ համաձայն </w:t>
            </w:r>
            <w:r w:rsidRPr="00943123">
              <w:rPr>
                <w:rFonts w:ascii="GHEA Grapalat" w:hAnsi="GHEA Grapalat" w:cs="Calibri"/>
                <w:sz w:val="16"/>
                <w:szCs w:val="20"/>
                <w:lang w:val="hy-AM"/>
              </w:rPr>
              <w:t xml:space="preserve">Հավելված </w:t>
            </w:r>
            <w:r w:rsidRPr="00A57E56">
              <w:rPr>
                <w:rFonts w:ascii="GHEA Grapalat" w:hAnsi="GHEA Grapalat" w:cs="Calibri"/>
                <w:sz w:val="16"/>
                <w:szCs w:val="20"/>
                <w:lang w:val="hy-AM"/>
              </w:rPr>
              <w:t>1.</w:t>
            </w:r>
            <w:r w:rsidRPr="00943123">
              <w:rPr>
                <w:rFonts w:ascii="GHEA Grapalat" w:hAnsi="GHEA Grapalat" w:cs="Calibri"/>
                <w:sz w:val="16"/>
                <w:szCs w:val="20"/>
                <w:lang w:val="hy-AM"/>
              </w:rPr>
              <w:t xml:space="preserve">1-ի և </w:t>
            </w:r>
            <w:r>
              <w:rPr>
                <w:rFonts w:ascii="GHEA Grapalat" w:hAnsi="GHEA Grapalat" w:cs="Calibri"/>
                <w:sz w:val="16"/>
                <w:szCs w:val="20"/>
                <w:lang w:val="hy-AM"/>
              </w:rPr>
              <w:t xml:space="preserve">կից excelֆայլով (Հավելված </w:t>
            </w:r>
            <w:r w:rsidR="00856623">
              <w:rPr>
                <w:rFonts w:ascii="GHEA Grapalat" w:hAnsi="GHEA Grapalat" w:cs="Calibri"/>
                <w:sz w:val="16"/>
                <w:szCs w:val="20"/>
                <w:lang w:val="hy-AM"/>
              </w:rPr>
              <w:t>1</w:t>
            </w:r>
            <w:r w:rsidR="00856623">
              <w:rPr>
                <w:rFonts w:ascii="Cambria Math" w:hAnsi="Cambria Math" w:cs="Calibri"/>
                <w:sz w:val="16"/>
                <w:szCs w:val="20"/>
                <w:lang w:val="hy-AM"/>
              </w:rPr>
              <w:t>․</w:t>
            </w:r>
            <w:r>
              <w:rPr>
                <w:rFonts w:ascii="GHEA Grapalat" w:hAnsi="GHEA Grapalat" w:cs="Calibri"/>
                <w:sz w:val="16"/>
                <w:szCs w:val="20"/>
                <w:lang w:val="hy-AM"/>
              </w:rPr>
              <w:t>11)</w:t>
            </w:r>
            <w:r w:rsidRPr="00046264">
              <w:rPr>
                <w:rFonts w:ascii="GHEA Grapalat" w:hAnsi="GHEA Grapalat" w:cs="Calibri"/>
                <w:sz w:val="16"/>
                <w:szCs w:val="20"/>
                <w:lang w:val="hy-AM"/>
              </w:rPr>
              <w:t xml:space="preserve"> ներկայացված ծավալաթերթ-նախահաշվի</w:t>
            </w:r>
          </w:p>
        </w:tc>
        <w:tc>
          <w:tcPr>
            <w:tcW w:w="893" w:type="dxa"/>
            <w:shd w:val="clear" w:color="auto" w:fill="auto"/>
            <w:vAlign w:val="center"/>
          </w:tcPr>
          <w:p w14:paraId="2BF98252" w14:textId="77777777" w:rsidR="0094516E" w:rsidRPr="00AF2811" w:rsidRDefault="0094516E" w:rsidP="002E2538">
            <w:pPr>
              <w:contextualSpacing/>
              <w:jc w:val="center"/>
              <w:rPr>
                <w:rFonts w:ascii="GHEA Grapalat" w:hAnsi="GHEA Grapalat"/>
                <w:bCs/>
                <w:color w:val="000000" w:themeColor="text1"/>
                <w:sz w:val="16"/>
                <w:szCs w:val="16"/>
                <w:lang w:val="hy-AM"/>
              </w:rPr>
            </w:pPr>
            <w:r w:rsidRPr="00AF2811">
              <w:rPr>
                <w:rFonts w:ascii="GHEA Grapalat" w:hAnsi="GHEA Grapalat"/>
                <w:bCs/>
                <w:color w:val="000000" w:themeColor="text1"/>
                <w:sz w:val="16"/>
                <w:szCs w:val="16"/>
                <w:lang w:val="hy-AM"/>
              </w:rPr>
              <w:t>դրամ</w:t>
            </w:r>
          </w:p>
        </w:tc>
        <w:tc>
          <w:tcPr>
            <w:tcW w:w="1046" w:type="dxa"/>
            <w:shd w:val="clear" w:color="auto" w:fill="auto"/>
            <w:vAlign w:val="center"/>
          </w:tcPr>
          <w:p w14:paraId="1E09450E" w14:textId="77777777" w:rsidR="0094516E" w:rsidRPr="00AF2811" w:rsidRDefault="0094516E" w:rsidP="002E2538">
            <w:pPr>
              <w:contextualSpacing/>
              <w:jc w:val="center"/>
              <w:rPr>
                <w:rFonts w:ascii="GHEA Grapalat" w:hAnsi="GHEA Grapalat"/>
                <w:bCs/>
                <w:color w:val="000000" w:themeColor="text1"/>
                <w:sz w:val="16"/>
                <w:szCs w:val="16"/>
                <w:lang w:val="hy-AM"/>
              </w:rPr>
            </w:pPr>
            <w:r w:rsidRPr="00AF2811">
              <w:rPr>
                <w:rFonts w:ascii="GHEA Grapalat" w:hAnsi="GHEA Grapalat"/>
                <w:bCs/>
                <w:color w:val="000000" w:themeColor="text1"/>
                <w:sz w:val="16"/>
                <w:szCs w:val="16"/>
                <w:lang w:val="hy-AM"/>
              </w:rPr>
              <w:t>1</w:t>
            </w:r>
          </w:p>
        </w:tc>
        <w:tc>
          <w:tcPr>
            <w:tcW w:w="1253" w:type="dxa"/>
            <w:shd w:val="clear" w:color="auto" w:fill="auto"/>
            <w:vAlign w:val="center"/>
          </w:tcPr>
          <w:p w14:paraId="64AAE594" w14:textId="2A4A2A8A" w:rsidR="0094516E" w:rsidRPr="008515A3" w:rsidRDefault="0094516E" w:rsidP="002E2538">
            <w:pPr>
              <w:contextualSpacing/>
              <w:jc w:val="center"/>
              <w:rPr>
                <w:rFonts w:ascii="GHEA Grapalat" w:hAnsi="GHEA Grapalat"/>
                <w:bCs/>
                <w:color w:val="000000" w:themeColor="text1"/>
                <w:sz w:val="16"/>
                <w:szCs w:val="16"/>
              </w:rPr>
            </w:pPr>
          </w:p>
        </w:tc>
        <w:tc>
          <w:tcPr>
            <w:tcW w:w="1055" w:type="dxa"/>
            <w:shd w:val="clear" w:color="auto" w:fill="auto"/>
            <w:vAlign w:val="center"/>
          </w:tcPr>
          <w:p w14:paraId="0B364126" w14:textId="77777777" w:rsidR="0094516E" w:rsidRPr="002C3349" w:rsidRDefault="0094516E" w:rsidP="002E2538">
            <w:pPr>
              <w:shd w:val="clear" w:color="auto" w:fill="FFFFFF"/>
              <w:contextualSpacing/>
              <w:jc w:val="center"/>
              <w:rPr>
                <w:rFonts w:ascii="GHEA Grapalat" w:eastAsia="GHEA Grapalat" w:hAnsi="GHEA Grapalat" w:cs="GHEA Grapalat"/>
                <w:sz w:val="16"/>
                <w:szCs w:val="16"/>
                <w:lang w:val="hy-AM"/>
              </w:rPr>
            </w:pPr>
            <w:proofErr w:type="spellStart"/>
            <w:r w:rsidRPr="002C3349">
              <w:rPr>
                <w:rFonts w:ascii="GHEA Grapalat" w:eastAsia="GHEA Grapalat" w:hAnsi="GHEA Grapalat" w:cs="GHEA Grapalat"/>
                <w:sz w:val="16"/>
                <w:szCs w:val="16"/>
              </w:rPr>
              <w:t>Արմավիրի</w:t>
            </w:r>
            <w:proofErr w:type="spellEnd"/>
            <w:r w:rsidRPr="002C3349">
              <w:rPr>
                <w:rFonts w:ascii="GHEA Grapalat" w:eastAsia="GHEA Grapalat" w:hAnsi="GHEA Grapalat" w:cs="GHEA Grapalat"/>
                <w:sz w:val="16"/>
                <w:szCs w:val="16"/>
              </w:rPr>
              <w:t xml:space="preserve"> </w:t>
            </w:r>
            <w:proofErr w:type="spellStart"/>
            <w:r w:rsidRPr="002C3349">
              <w:rPr>
                <w:rFonts w:ascii="GHEA Grapalat" w:eastAsia="GHEA Grapalat" w:hAnsi="GHEA Grapalat" w:cs="GHEA Grapalat"/>
                <w:sz w:val="16"/>
                <w:szCs w:val="16"/>
              </w:rPr>
              <w:t>մարզ</w:t>
            </w:r>
            <w:proofErr w:type="spellEnd"/>
            <w:r w:rsidRPr="002C3349">
              <w:rPr>
                <w:rFonts w:ascii="GHEA Grapalat" w:eastAsia="GHEA Grapalat" w:hAnsi="GHEA Grapalat" w:cs="GHEA Grapalat"/>
                <w:sz w:val="16"/>
                <w:szCs w:val="16"/>
              </w:rPr>
              <w:t xml:space="preserve">, </w:t>
            </w:r>
            <w:r w:rsidRPr="002C3349">
              <w:rPr>
                <w:rFonts w:ascii="GHEA Grapalat" w:eastAsia="GHEA Grapalat" w:hAnsi="GHEA Grapalat" w:cs="GHEA Grapalat"/>
                <w:sz w:val="16"/>
                <w:szCs w:val="16"/>
                <w:lang w:val="hy-AM"/>
              </w:rPr>
              <w:t>ք</w:t>
            </w:r>
            <w:r w:rsidRPr="002C3349">
              <w:rPr>
                <w:rFonts w:ascii="Cambria Math" w:eastAsia="GHEA Grapalat" w:hAnsi="Cambria Math" w:cs="Cambria Math"/>
                <w:sz w:val="16"/>
                <w:szCs w:val="16"/>
                <w:lang w:val="hy-AM"/>
              </w:rPr>
              <w:t>․</w:t>
            </w:r>
            <w:r w:rsidRPr="002C3349">
              <w:rPr>
                <w:rFonts w:ascii="GHEA Grapalat" w:eastAsia="GHEA Grapalat" w:hAnsi="GHEA Grapalat" w:cs="GHEA Grapalat"/>
                <w:sz w:val="16"/>
                <w:szCs w:val="16"/>
                <w:lang w:val="hy-AM"/>
              </w:rPr>
              <w:t xml:space="preserve"> Մեծամոր</w:t>
            </w:r>
          </w:p>
          <w:p w14:paraId="3B6E153D" w14:textId="77777777" w:rsidR="0094516E" w:rsidRPr="00AF2811" w:rsidRDefault="0094516E" w:rsidP="002E2538">
            <w:pPr>
              <w:contextualSpacing/>
              <w:jc w:val="center"/>
              <w:rPr>
                <w:rFonts w:ascii="GHEA Grapalat" w:eastAsia="GHEA Grapalat" w:hAnsi="GHEA Grapalat" w:cs="GHEA Grapalat"/>
                <w:color w:val="000000" w:themeColor="text1"/>
                <w:sz w:val="16"/>
                <w:szCs w:val="16"/>
                <w:lang w:val="hy-AM"/>
              </w:rPr>
            </w:pPr>
          </w:p>
        </w:tc>
        <w:tc>
          <w:tcPr>
            <w:tcW w:w="3460" w:type="dxa"/>
            <w:shd w:val="clear" w:color="auto" w:fill="auto"/>
            <w:vAlign w:val="center"/>
          </w:tcPr>
          <w:p w14:paraId="0931951D" w14:textId="77777777" w:rsidR="0094516E" w:rsidRPr="006631AF" w:rsidRDefault="0094516E" w:rsidP="002E2538">
            <w:pPr>
              <w:contextualSpacing/>
              <w:jc w:val="center"/>
              <w:rPr>
                <w:rFonts w:ascii="GHEA Grapalat" w:hAnsi="GHEA Grapalat"/>
                <w:bCs/>
                <w:sz w:val="16"/>
                <w:szCs w:val="16"/>
                <w:lang w:val="hy-AM"/>
              </w:rPr>
            </w:pPr>
            <w:r w:rsidRPr="002C3349">
              <w:rPr>
                <w:rFonts w:ascii="GHEA Grapalat" w:hAnsi="GHEA Grapalat" w:cs="Calibri"/>
                <w:sz w:val="16"/>
                <w:szCs w:val="16"/>
                <w:lang w:val="hy-AM"/>
              </w:rPr>
              <w:t xml:space="preserve">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w:t>
            </w:r>
            <w:r w:rsidRPr="002C3349">
              <w:rPr>
                <w:rFonts w:ascii="GHEA Grapalat" w:hAnsi="GHEA Grapalat"/>
                <w:bCs/>
                <w:sz w:val="16"/>
                <w:szCs w:val="16"/>
                <w:lang w:val="hy-AM"/>
              </w:rPr>
              <w:t>համաձայնագիրը</w:t>
            </w:r>
            <w:r w:rsidRPr="006631AF">
              <w:rPr>
                <w:sz w:val="16"/>
                <w:szCs w:val="16"/>
                <w:lang w:val="hy-AM"/>
              </w:rPr>
              <w:t xml:space="preserve"> </w:t>
            </w:r>
            <w:r w:rsidRPr="002C3349">
              <w:rPr>
                <w:rFonts w:ascii="GHEA Grapalat" w:hAnsi="GHEA Grapalat"/>
                <w:bCs/>
                <w:sz w:val="16"/>
                <w:szCs w:val="16"/>
                <w:lang w:val="hy-AM"/>
              </w:rPr>
              <w:t>ուժի  մեջ  մտնելու օրվանից</w:t>
            </w:r>
            <w:r w:rsidRPr="006631AF">
              <w:rPr>
                <w:rFonts w:ascii="GHEA Grapalat" w:hAnsi="GHEA Grapalat"/>
                <w:bCs/>
                <w:sz w:val="16"/>
                <w:szCs w:val="16"/>
                <w:lang w:val="hy-AM"/>
              </w:rPr>
              <w:t xml:space="preserve"> հետո՝</w:t>
            </w:r>
          </w:p>
          <w:p w14:paraId="4E3225BE" w14:textId="77777777" w:rsidR="0094516E" w:rsidRPr="006631AF" w:rsidRDefault="0094516E" w:rsidP="002E2538">
            <w:pPr>
              <w:contextualSpacing/>
              <w:jc w:val="center"/>
              <w:rPr>
                <w:rFonts w:ascii="GHEA Grapalat" w:hAnsi="GHEA Grapalat" w:cs="Calibri"/>
                <w:sz w:val="16"/>
                <w:szCs w:val="16"/>
                <w:lang w:val="hy-AM"/>
              </w:rPr>
            </w:pPr>
          </w:p>
          <w:p w14:paraId="74DECA4E" w14:textId="77777777" w:rsidR="0094516E" w:rsidRPr="00AF2811" w:rsidRDefault="0094516E" w:rsidP="002E2538">
            <w:pPr>
              <w:contextualSpacing/>
              <w:jc w:val="center"/>
              <w:rPr>
                <w:rFonts w:ascii="GHEA Grapalat" w:hAnsi="GHEA Grapalat" w:cs="Calibri"/>
                <w:color w:val="000000" w:themeColor="text1"/>
                <w:sz w:val="16"/>
                <w:szCs w:val="16"/>
                <w:lang w:val="hy-AM"/>
              </w:rPr>
            </w:pPr>
            <w:r w:rsidRPr="006631AF">
              <w:rPr>
                <w:rFonts w:ascii="GHEA Grapalat" w:hAnsi="GHEA Grapalat" w:cs="Calibri"/>
                <w:sz w:val="16"/>
                <w:szCs w:val="16"/>
                <w:lang w:val="hy-AM"/>
              </w:rPr>
              <w:t>Շինարարական աշխատանքներին զուգընթաց՝ սկզբից մինչ ավարտ</w:t>
            </w:r>
          </w:p>
        </w:tc>
      </w:tr>
      <w:tr w:rsidR="0094516E" w:rsidRPr="00D248CD" w14:paraId="101A684C" w14:textId="77777777" w:rsidTr="002E2538">
        <w:trPr>
          <w:trHeight w:val="549"/>
          <w:jc w:val="center"/>
        </w:trPr>
        <w:tc>
          <w:tcPr>
            <w:tcW w:w="457" w:type="dxa"/>
            <w:shd w:val="clear" w:color="auto" w:fill="auto"/>
            <w:vAlign w:val="center"/>
          </w:tcPr>
          <w:p w14:paraId="0DE110FE" w14:textId="77777777" w:rsidR="0094516E" w:rsidRPr="00AF2811" w:rsidRDefault="0094516E" w:rsidP="002E2538">
            <w:pPr>
              <w:contextualSpacing/>
              <w:jc w:val="center"/>
              <w:rPr>
                <w:rFonts w:ascii="GHEA Grapalat" w:hAnsi="GHEA Grapalat"/>
                <w:bCs/>
                <w:color w:val="000000" w:themeColor="text1"/>
                <w:sz w:val="16"/>
                <w:szCs w:val="16"/>
                <w:lang w:val="hy-AM"/>
              </w:rPr>
            </w:pPr>
            <w:r w:rsidRPr="004A46B9">
              <w:rPr>
                <w:rFonts w:ascii="GHEA Grapalat" w:hAnsi="GHEA Grapalat" w:cs="Sylfaen"/>
                <w:sz w:val="16"/>
                <w:szCs w:val="16"/>
                <w:lang w:val="ru-RU"/>
              </w:rPr>
              <w:t>11</w:t>
            </w:r>
          </w:p>
        </w:tc>
        <w:tc>
          <w:tcPr>
            <w:tcW w:w="1384" w:type="dxa"/>
            <w:shd w:val="clear" w:color="auto" w:fill="auto"/>
            <w:vAlign w:val="center"/>
          </w:tcPr>
          <w:p w14:paraId="0E55A85C" w14:textId="77777777" w:rsidR="0094516E" w:rsidRPr="00AF2811" w:rsidRDefault="0094516E" w:rsidP="002E2538">
            <w:pPr>
              <w:contextualSpacing/>
              <w:jc w:val="center"/>
              <w:rPr>
                <w:rFonts w:ascii="GHEA Grapalat" w:hAnsi="GHEA Grapalat"/>
                <w:bCs/>
                <w:color w:val="000000" w:themeColor="text1"/>
                <w:sz w:val="16"/>
                <w:szCs w:val="16"/>
                <w:lang w:val="hy-AM"/>
              </w:rPr>
            </w:pPr>
            <w:r w:rsidRPr="004777DF">
              <w:rPr>
                <w:rFonts w:ascii="GHEA Grapalat" w:hAnsi="GHEA Grapalat"/>
                <w:bCs/>
                <w:color w:val="000000" w:themeColor="text1"/>
                <w:sz w:val="16"/>
                <w:szCs w:val="16"/>
              </w:rPr>
              <w:t>45221142</w:t>
            </w:r>
          </w:p>
        </w:tc>
        <w:tc>
          <w:tcPr>
            <w:tcW w:w="2186" w:type="dxa"/>
            <w:shd w:val="clear" w:color="auto" w:fill="auto"/>
            <w:vAlign w:val="center"/>
          </w:tcPr>
          <w:p w14:paraId="07287ADC" w14:textId="77777777" w:rsidR="0094516E" w:rsidRPr="00AF2811" w:rsidRDefault="0094516E" w:rsidP="002E2538">
            <w:pPr>
              <w:jc w:val="center"/>
              <w:rPr>
                <w:rFonts w:ascii="GHEA Grapalat" w:hAnsi="GHEA Grapalat"/>
                <w:bCs/>
                <w:color w:val="000000" w:themeColor="text1"/>
                <w:sz w:val="16"/>
                <w:szCs w:val="16"/>
                <w:lang w:val="hy-AM"/>
              </w:rPr>
            </w:pPr>
            <w:r w:rsidRPr="004A46B9">
              <w:rPr>
                <w:rFonts w:ascii="GHEA Grapalat" w:hAnsi="GHEA Grapalat" w:cs="Calibri"/>
                <w:color w:val="000000"/>
                <w:sz w:val="16"/>
                <w:szCs w:val="16"/>
                <w:lang w:val="hy-AM"/>
              </w:rPr>
              <w:t xml:space="preserve">ՀՀ Արմավիրի մարզ, գ. Արտաշար, </w:t>
            </w:r>
            <w:r w:rsidRPr="00285ED3">
              <w:rPr>
                <w:rFonts w:ascii="GHEA Grapalat" w:hAnsi="GHEA Grapalat" w:cs="Calibri"/>
                <w:color w:val="000000"/>
                <w:sz w:val="16"/>
                <w:szCs w:val="16"/>
                <w:lang w:val="hy-AM"/>
              </w:rPr>
              <w:t>«</w:t>
            </w:r>
            <w:r w:rsidRPr="004A46B9">
              <w:rPr>
                <w:rFonts w:ascii="GHEA Grapalat" w:hAnsi="GHEA Grapalat" w:cs="Calibri"/>
                <w:color w:val="000000"/>
                <w:sz w:val="16"/>
                <w:szCs w:val="16"/>
                <w:lang w:val="hy-AM"/>
              </w:rPr>
              <w:t>Խդո</w:t>
            </w:r>
            <w:r w:rsidRPr="00285ED3">
              <w:rPr>
                <w:rFonts w:ascii="GHEA Grapalat" w:hAnsi="GHEA Grapalat" w:cs="Calibri"/>
                <w:color w:val="000000"/>
                <w:sz w:val="16"/>
                <w:szCs w:val="16"/>
                <w:lang w:val="hy-AM"/>
              </w:rPr>
              <w:t>»</w:t>
            </w:r>
            <w:r w:rsidRPr="004A46B9">
              <w:rPr>
                <w:rFonts w:ascii="GHEA Grapalat" w:hAnsi="GHEA Grapalat" w:cs="Calibri"/>
                <w:color w:val="000000"/>
                <w:sz w:val="16"/>
                <w:szCs w:val="16"/>
                <w:lang w:val="hy-AM"/>
              </w:rPr>
              <w:t xml:space="preserve"> խորքային հորի համար կառուցված 100կՎԱ ԼՏԵ-ի 6կՎ էլեկտրամատակարարման </w:t>
            </w:r>
            <w:r w:rsidRPr="00285ED3">
              <w:rPr>
                <w:rFonts w:ascii="GHEA Grapalat" w:hAnsi="GHEA Grapalat" w:cs="Calibri"/>
                <w:color w:val="000000"/>
                <w:sz w:val="16"/>
                <w:szCs w:val="16"/>
                <w:lang w:val="hy-AM"/>
              </w:rPr>
              <w:t>աշխատանքների տեխնիկական հսկողություն</w:t>
            </w:r>
          </w:p>
        </w:tc>
        <w:tc>
          <w:tcPr>
            <w:tcW w:w="3916" w:type="dxa"/>
            <w:shd w:val="clear" w:color="auto" w:fill="auto"/>
            <w:vAlign w:val="center"/>
          </w:tcPr>
          <w:p w14:paraId="36FE0E8F" w14:textId="7BC9ECED" w:rsidR="0094516E" w:rsidRPr="00AF2811" w:rsidRDefault="0094516E" w:rsidP="002E2538">
            <w:pPr>
              <w:rPr>
                <w:rFonts w:ascii="GHEA Grapalat" w:hAnsi="GHEA Grapalat"/>
                <w:bCs/>
                <w:color w:val="000000" w:themeColor="text1"/>
                <w:sz w:val="16"/>
                <w:szCs w:val="16"/>
                <w:lang w:val="hy-AM"/>
              </w:rPr>
            </w:pPr>
            <w:r w:rsidRPr="004A46B9">
              <w:rPr>
                <w:rFonts w:ascii="GHEA Grapalat" w:hAnsi="GHEA Grapalat" w:cs="Calibri"/>
                <w:color w:val="000000"/>
                <w:sz w:val="16"/>
                <w:szCs w:val="16"/>
                <w:lang w:val="hy-AM"/>
              </w:rPr>
              <w:t xml:space="preserve">ՀՀ Արմավիրի մարզ, գ. Արտաշար, </w:t>
            </w:r>
            <w:r w:rsidRPr="00285ED3">
              <w:rPr>
                <w:rFonts w:ascii="GHEA Grapalat" w:hAnsi="GHEA Grapalat" w:cs="Calibri"/>
                <w:color w:val="000000"/>
                <w:sz w:val="16"/>
                <w:szCs w:val="16"/>
                <w:lang w:val="hy-AM"/>
              </w:rPr>
              <w:t>«</w:t>
            </w:r>
            <w:r w:rsidRPr="004A46B9">
              <w:rPr>
                <w:rFonts w:ascii="GHEA Grapalat" w:hAnsi="GHEA Grapalat" w:cs="Calibri"/>
                <w:color w:val="000000"/>
                <w:sz w:val="16"/>
                <w:szCs w:val="16"/>
                <w:lang w:val="hy-AM"/>
              </w:rPr>
              <w:t>Խդո</w:t>
            </w:r>
            <w:r w:rsidRPr="00285ED3">
              <w:rPr>
                <w:rFonts w:ascii="GHEA Grapalat" w:hAnsi="GHEA Grapalat" w:cs="Calibri"/>
                <w:color w:val="000000"/>
                <w:sz w:val="16"/>
                <w:szCs w:val="16"/>
                <w:lang w:val="hy-AM"/>
              </w:rPr>
              <w:t>»</w:t>
            </w:r>
            <w:r w:rsidRPr="004A46B9">
              <w:rPr>
                <w:rFonts w:ascii="GHEA Grapalat" w:hAnsi="GHEA Grapalat" w:cs="Calibri"/>
                <w:color w:val="000000"/>
                <w:sz w:val="16"/>
                <w:szCs w:val="16"/>
                <w:lang w:val="hy-AM"/>
              </w:rPr>
              <w:t xml:space="preserve"> խորքային հորի համար կառուցված 100կՎԱ ԼՏԵ-ի 6կՎ էլեկտրամատակարարման </w:t>
            </w:r>
            <w:r w:rsidRPr="00285ED3">
              <w:rPr>
                <w:rFonts w:ascii="GHEA Grapalat" w:hAnsi="GHEA Grapalat" w:cs="Calibri"/>
                <w:color w:val="000000"/>
                <w:sz w:val="16"/>
                <w:szCs w:val="16"/>
                <w:lang w:val="hy-AM"/>
              </w:rPr>
              <w:t>աշխատանքների տեխնիկական հսկողությ</w:t>
            </w:r>
            <w:r>
              <w:rPr>
                <w:rFonts w:ascii="GHEA Grapalat" w:hAnsi="GHEA Grapalat" w:cs="Calibri"/>
                <w:color w:val="000000"/>
                <w:sz w:val="16"/>
                <w:szCs w:val="16"/>
                <w:lang w:val="hy-AM"/>
              </w:rPr>
              <w:t>ա</w:t>
            </w:r>
            <w:r w:rsidRPr="00285ED3">
              <w:rPr>
                <w:rFonts w:ascii="GHEA Grapalat" w:hAnsi="GHEA Grapalat" w:cs="Calibri"/>
                <w:color w:val="000000"/>
                <w:sz w:val="16"/>
                <w:szCs w:val="16"/>
                <w:lang w:val="hy-AM"/>
              </w:rPr>
              <w:t>ն</w:t>
            </w:r>
            <w:r>
              <w:rPr>
                <w:rFonts w:ascii="GHEA Grapalat" w:hAnsi="GHEA Grapalat" w:cs="Calibri"/>
                <w:color w:val="000000"/>
                <w:sz w:val="16"/>
                <w:szCs w:val="16"/>
                <w:lang w:val="hy-AM"/>
              </w:rPr>
              <w:t xml:space="preserve"> </w:t>
            </w:r>
            <w:r w:rsidRPr="006631AF">
              <w:rPr>
                <w:rFonts w:ascii="GHEA Grapalat" w:hAnsi="GHEA Grapalat" w:cs="Calibri"/>
                <w:color w:val="000000"/>
                <w:sz w:val="16"/>
                <w:szCs w:val="16"/>
                <w:lang w:val="hy-AM"/>
              </w:rPr>
              <w:t xml:space="preserve">ծառայություններ համաձայն </w:t>
            </w:r>
            <w:r w:rsidRPr="00943123">
              <w:rPr>
                <w:rFonts w:ascii="GHEA Grapalat" w:hAnsi="GHEA Grapalat" w:cs="Calibri"/>
                <w:sz w:val="16"/>
                <w:szCs w:val="20"/>
                <w:lang w:val="hy-AM"/>
              </w:rPr>
              <w:t xml:space="preserve">Հավելված </w:t>
            </w:r>
            <w:r w:rsidRPr="00A57E56">
              <w:rPr>
                <w:rFonts w:ascii="GHEA Grapalat" w:hAnsi="GHEA Grapalat" w:cs="Calibri"/>
                <w:sz w:val="16"/>
                <w:szCs w:val="20"/>
                <w:lang w:val="hy-AM"/>
              </w:rPr>
              <w:t>1.</w:t>
            </w:r>
            <w:r w:rsidRPr="00943123">
              <w:rPr>
                <w:rFonts w:ascii="GHEA Grapalat" w:hAnsi="GHEA Grapalat" w:cs="Calibri"/>
                <w:sz w:val="16"/>
                <w:szCs w:val="20"/>
                <w:lang w:val="hy-AM"/>
              </w:rPr>
              <w:t xml:space="preserve">1-ի և </w:t>
            </w:r>
            <w:r>
              <w:rPr>
                <w:rFonts w:ascii="GHEA Grapalat" w:hAnsi="GHEA Grapalat" w:cs="Calibri"/>
                <w:sz w:val="16"/>
                <w:szCs w:val="20"/>
                <w:lang w:val="hy-AM"/>
              </w:rPr>
              <w:t xml:space="preserve">կից excelֆայլով (Հավելված </w:t>
            </w:r>
            <w:r w:rsidR="00ED772C">
              <w:rPr>
                <w:rFonts w:ascii="GHEA Grapalat" w:hAnsi="GHEA Grapalat" w:cs="Calibri"/>
                <w:sz w:val="16"/>
                <w:szCs w:val="20"/>
                <w:lang w:val="hy-AM"/>
              </w:rPr>
              <w:t>1</w:t>
            </w:r>
            <w:r w:rsidR="00ED772C">
              <w:rPr>
                <w:rFonts w:ascii="Cambria Math" w:hAnsi="Cambria Math" w:cs="Calibri"/>
                <w:sz w:val="16"/>
                <w:szCs w:val="20"/>
                <w:lang w:val="hy-AM"/>
              </w:rPr>
              <w:t>․</w:t>
            </w:r>
            <w:r>
              <w:rPr>
                <w:rFonts w:ascii="GHEA Grapalat" w:hAnsi="GHEA Grapalat" w:cs="Calibri"/>
                <w:sz w:val="16"/>
                <w:szCs w:val="20"/>
                <w:lang w:val="hy-AM"/>
              </w:rPr>
              <w:t>12)</w:t>
            </w:r>
            <w:r w:rsidRPr="00046264">
              <w:rPr>
                <w:rFonts w:ascii="GHEA Grapalat" w:hAnsi="GHEA Grapalat" w:cs="Calibri"/>
                <w:sz w:val="16"/>
                <w:szCs w:val="20"/>
                <w:lang w:val="hy-AM"/>
              </w:rPr>
              <w:t xml:space="preserve"> ներկայացված ծավալաթերթ-նախահաշվի</w:t>
            </w:r>
          </w:p>
        </w:tc>
        <w:tc>
          <w:tcPr>
            <w:tcW w:w="893" w:type="dxa"/>
            <w:shd w:val="clear" w:color="auto" w:fill="auto"/>
            <w:vAlign w:val="center"/>
          </w:tcPr>
          <w:p w14:paraId="4B81461C" w14:textId="77777777" w:rsidR="0094516E" w:rsidRPr="00AF2811" w:rsidRDefault="0094516E" w:rsidP="002E2538">
            <w:pPr>
              <w:contextualSpacing/>
              <w:jc w:val="center"/>
              <w:rPr>
                <w:rFonts w:ascii="GHEA Grapalat" w:hAnsi="GHEA Grapalat"/>
                <w:bCs/>
                <w:color w:val="000000" w:themeColor="text1"/>
                <w:sz w:val="16"/>
                <w:szCs w:val="16"/>
                <w:lang w:val="hy-AM"/>
              </w:rPr>
            </w:pPr>
            <w:r w:rsidRPr="00AF2811">
              <w:rPr>
                <w:rFonts w:ascii="GHEA Grapalat" w:hAnsi="GHEA Grapalat"/>
                <w:bCs/>
                <w:color w:val="000000" w:themeColor="text1"/>
                <w:sz w:val="16"/>
                <w:szCs w:val="16"/>
                <w:lang w:val="hy-AM"/>
              </w:rPr>
              <w:t>դրամ</w:t>
            </w:r>
          </w:p>
        </w:tc>
        <w:tc>
          <w:tcPr>
            <w:tcW w:w="1046" w:type="dxa"/>
            <w:shd w:val="clear" w:color="auto" w:fill="auto"/>
            <w:vAlign w:val="center"/>
          </w:tcPr>
          <w:p w14:paraId="396B88EC" w14:textId="77777777" w:rsidR="0094516E" w:rsidRPr="00AF2811" w:rsidRDefault="0094516E" w:rsidP="002E2538">
            <w:pPr>
              <w:contextualSpacing/>
              <w:jc w:val="center"/>
              <w:rPr>
                <w:rFonts w:ascii="GHEA Grapalat" w:hAnsi="GHEA Grapalat"/>
                <w:bCs/>
                <w:color w:val="000000" w:themeColor="text1"/>
                <w:sz w:val="16"/>
                <w:szCs w:val="16"/>
                <w:lang w:val="hy-AM"/>
              </w:rPr>
            </w:pPr>
            <w:r w:rsidRPr="00AF2811">
              <w:rPr>
                <w:rFonts w:ascii="GHEA Grapalat" w:hAnsi="GHEA Grapalat"/>
                <w:bCs/>
                <w:color w:val="000000" w:themeColor="text1"/>
                <w:sz w:val="16"/>
                <w:szCs w:val="16"/>
                <w:lang w:val="hy-AM"/>
              </w:rPr>
              <w:t>1</w:t>
            </w:r>
          </w:p>
        </w:tc>
        <w:tc>
          <w:tcPr>
            <w:tcW w:w="1253" w:type="dxa"/>
            <w:shd w:val="clear" w:color="auto" w:fill="auto"/>
            <w:vAlign w:val="center"/>
          </w:tcPr>
          <w:p w14:paraId="6D709D06" w14:textId="7A4EC746" w:rsidR="0094516E" w:rsidRPr="00A22725" w:rsidRDefault="0094516E" w:rsidP="002E2538">
            <w:pPr>
              <w:contextualSpacing/>
              <w:jc w:val="center"/>
              <w:rPr>
                <w:rFonts w:ascii="GHEA Grapalat" w:hAnsi="GHEA Grapalat"/>
                <w:bCs/>
                <w:color w:val="000000" w:themeColor="text1"/>
                <w:sz w:val="16"/>
                <w:szCs w:val="16"/>
              </w:rPr>
            </w:pPr>
          </w:p>
        </w:tc>
        <w:tc>
          <w:tcPr>
            <w:tcW w:w="1055" w:type="dxa"/>
            <w:shd w:val="clear" w:color="auto" w:fill="auto"/>
            <w:vAlign w:val="center"/>
          </w:tcPr>
          <w:p w14:paraId="1444E079" w14:textId="77777777" w:rsidR="0094516E" w:rsidRPr="002C3349" w:rsidRDefault="0094516E" w:rsidP="002E2538">
            <w:pPr>
              <w:shd w:val="clear" w:color="auto" w:fill="FFFFFF"/>
              <w:contextualSpacing/>
              <w:jc w:val="center"/>
              <w:rPr>
                <w:rFonts w:ascii="GHEA Grapalat" w:eastAsia="GHEA Grapalat" w:hAnsi="GHEA Grapalat" w:cs="GHEA Grapalat"/>
                <w:sz w:val="16"/>
                <w:szCs w:val="16"/>
                <w:lang w:val="hy-AM"/>
              </w:rPr>
            </w:pPr>
            <w:proofErr w:type="spellStart"/>
            <w:r w:rsidRPr="002C3349">
              <w:rPr>
                <w:rFonts w:ascii="GHEA Grapalat" w:eastAsia="GHEA Grapalat" w:hAnsi="GHEA Grapalat" w:cs="GHEA Grapalat"/>
                <w:sz w:val="16"/>
                <w:szCs w:val="16"/>
              </w:rPr>
              <w:t>Արմավիրի</w:t>
            </w:r>
            <w:proofErr w:type="spellEnd"/>
            <w:r w:rsidRPr="002C3349">
              <w:rPr>
                <w:rFonts w:ascii="GHEA Grapalat" w:eastAsia="GHEA Grapalat" w:hAnsi="GHEA Grapalat" w:cs="GHEA Grapalat"/>
                <w:sz w:val="16"/>
                <w:szCs w:val="16"/>
              </w:rPr>
              <w:t xml:space="preserve"> </w:t>
            </w:r>
            <w:proofErr w:type="spellStart"/>
            <w:r w:rsidRPr="002C3349">
              <w:rPr>
                <w:rFonts w:ascii="GHEA Grapalat" w:eastAsia="GHEA Grapalat" w:hAnsi="GHEA Grapalat" w:cs="GHEA Grapalat"/>
                <w:sz w:val="16"/>
                <w:szCs w:val="16"/>
              </w:rPr>
              <w:t>մարզ</w:t>
            </w:r>
            <w:proofErr w:type="spellEnd"/>
            <w:r w:rsidRPr="002C3349">
              <w:rPr>
                <w:rFonts w:ascii="GHEA Grapalat" w:eastAsia="GHEA Grapalat" w:hAnsi="GHEA Grapalat" w:cs="GHEA Grapalat"/>
                <w:sz w:val="16"/>
                <w:szCs w:val="16"/>
              </w:rPr>
              <w:t xml:space="preserve">, </w:t>
            </w:r>
            <w:r w:rsidRPr="002C3349">
              <w:rPr>
                <w:rFonts w:ascii="GHEA Grapalat" w:eastAsia="GHEA Grapalat" w:hAnsi="GHEA Grapalat" w:cs="GHEA Grapalat"/>
                <w:sz w:val="16"/>
                <w:szCs w:val="16"/>
                <w:lang w:val="hy-AM"/>
              </w:rPr>
              <w:t>ք</w:t>
            </w:r>
            <w:r w:rsidRPr="002C3349">
              <w:rPr>
                <w:rFonts w:ascii="Cambria Math" w:eastAsia="GHEA Grapalat" w:hAnsi="Cambria Math" w:cs="Cambria Math"/>
                <w:sz w:val="16"/>
                <w:szCs w:val="16"/>
                <w:lang w:val="hy-AM"/>
              </w:rPr>
              <w:t>․</w:t>
            </w:r>
            <w:r w:rsidRPr="002C3349">
              <w:rPr>
                <w:rFonts w:ascii="GHEA Grapalat" w:eastAsia="GHEA Grapalat" w:hAnsi="GHEA Grapalat" w:cs="GHEA Grapalat"/>
                <w:sz w:val="16"/>
                <w:szCs w:val="16"/>
                <w:lang w:val="hy-AM"/>
              </w:rPr>
              <w:t xml:space="preserve"> Մեծամոր</w:t>
            </w:r>
          </w:p>
          <w:p w14:paraId="31644E03" w14:textId="77777777" w:rsidR="0094516E" w:rsidRPr="00AF2811" w:rsidRDefault="0094516E" w:rsidP="002E2538">
            <w:pPr>
              <w:contextualSpacing/>
              <w:jc w:val="center"/>
              <w:rPr>
                <w:rFonts w:ascii="GHEA Grapalat" w:eastAsia="GHEA Grapalat" w:hAnsi="GHEA Grapalat" w:cs="GHEA Grapalat"/>
                <w:color w:val="000000" w:themeColor="text1"/>
                <w:sz w:val="16"/>
                <w:szCs w:val="16"/>
                <w:lang w:val="hy-AM"/>
              </w:rPr>
            </w:pPr>
          </w:p>
        </w:tc>
        <w:tc>
          <w:tcPr>
            <w:tcW w:w="3460" w:type="dxa"/>
            <w:shd w:val="clear" w:color="auto" w:fill="auto"/>
            <w:vAlign w:val="center"/>
          </w:tcPr>
          <w:p w14:paraId="70118A93" w14:textId="77777777" w:rsidR="0094516E" w:rsidRPr="006631AF" w:rsidRDefault="0094516E" w:rsidP="002E2538">
            <w:pPr>
              <w:contextualSpacing/>
              <w:jc w:val="center"/>
              <w:rPr>
                <w:rFonts w:ascii="GHEA Grapalat" w:hAnsi="GHEA Grapalat"/>
                <w:bCs/>
                <w:sz w:val="16"/>
                <w:szCs w:val="16"/>
                <w:lang w:val="hy-AM"/>
              </w:rPr>
            </w:pPr>
            <w:r w:rsidRPr="002C3349">
              <w:rPr>
                <w:rFonts w:ascii="GHEA Grapalat" w:hAnsi="GHEA Grapalat" w:cs="Calibri"/>
                <w:sz w:val="16"/>
                <w:szCs w:val="16"/>
                <w:lang w:val="hy-AM"/>
              </w:rPr>
              <w:t xml:space="preserve">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w:t>
            </w:r>
            <w:r w:rsidRPr="002C3349">
              <w:rPr>
                <w:rFonts w:ascii="GHEA Grapalat" w:hAnsi="GHEA Grapalat"/>
                <w:bCs/>
                <w:sz w:val="16"/>
                <w:szCs w:val="16"/>
                <w:lang w:val="hy-AM"/>
              </w:rPr>
              <w:t>համաձայնագիրը</w:t>
            </w:r>
            <w:r w:rsidRPr="006631AF">
              <w:rPr>
                <w:sz w:val="16"/>
                <w:szCs w:val="16"/>
                <w:lang w:val="hy-AM"/>
              </w:rPr>
              <w:t xml:space="preserve"> </w:t>
            </w:r>
            <w:r w:rsidRPr="002C3349">
              <w:rPr>
                <w:rFonts w:ascii="GHEA Grapalat" w:hAnsi="GHEA Grapalat"/>
                <w:bCs/>
                <w:sz w:val="16"/>
                <w:szCs w:val="16"/>
                <w:lang w:val="hy-AM"/>
              </w:rPr>
              <w:t>ուժի  մեջ  մտնելու օրվանից</w:t>
            </w:r>
            <w:r w:rsidRPr="006631AF">
              <w:rPr>
                <w:rFonts w:ascii="GHEA Grapalat" w:hAnsi="GHEA Grapalat"/>
                <w:bCs/>
                <w:sz w:val="16"/>
                <w:szCs w:val="16"/>
                <w:lang w:val="hy-AM"/>
              </w:rPr>
              <w:t xml:space="preserve"> հետո՝</w:t>
            </w:r>
          </w:p>
          <w:p w14:paraId="6BFE2029" w14:textId="77777777" w:rsidR="0094516E" w:rsidRPr="006631AF" w:rsidRDefault="0094516E" w:rsidP="002E2538">
            <w:pPr>
              <w:contextualSpacing/>
              <w:jc w:val="center"/>
              <w:rPr>
                <w:rFonts w:ascii="GHEA Grapalat" w:hAnsi="GHEA Grapalat" w:cs="Calibri"/>
                <w:sz w:val="16"/>
                <w:szCs w:val="16"/>
                <w:lang w:val="hy-AM"/>
              </w:rPr>
            </w:pPr>
          </w:p>
          <w:p w14:paraId="0F24C15B" w14:textId="77777777" w:rsidR="0094516E" w:rsidRPr="00AF2811" w:rsidRDefault="0094516E" w:rsidP="002E2538">
            <w:pPr>
              <w:contextualSpacing/>
              <w:jc w:val="center"/>
              <w:rPr>
                <w:rFonts w:ascii="GHEA Grapalat" w:hAnsi="GHEA Grapalat" w:cs="Calibri"/>
                <w:color w:val="000000" w:themeColor="text1"/>
                <w:sz w:val="16"/>
                <w:szCs w:val="16"/>
                <w:lang w:val="hy-AM"/>
              </w:rPr>
            </w:pPr>
            <w:r w:rsidRPr="006631AF">
              <w:rPr>
                <w:rFonts w:ascii="GHEA Grapalat" w:hAnsi="GHEA Grapalat" w:cs="Calibri"/>
                <w:sz w:val="16"/>
                <w:szCs w:val="16"/>
                <w:lang w:val="hy-AM"/>
              </w:rPr>
              <w:t>Շինարարական աշխատանքներին զուգընթաց՝ սկզբից մինչ ավարտ</w:t>
            </w:r>
          </w:p>
        </w:tc>
      </w:tr>
      <w:tr w:rsidR="0094516E" w:rsidRPr="00D248CD" w14:paraId="235A08D4" w14:textId="77777777" w:rsidTr="002E2538">
        <w:trPr>
          <w:trHeight w:val="549"/>
          <w:jc w:val="center"/>
        </w:trPr>
        <w:tc>
          <w:tcPr>
            <w:tcW w:w="457" w:type="dxa"/>
            <w:shd w:val="clear" w:color="auto" w:fill="auto"/>
            <w:vAlign w:val="center"/>
          </w:tcPr>
          <w:p w14:paraId="601FF3D7" w14:textId="77777777" w:rsidR="0094516E" w:rsidRPr="00AF2811" w:rsidRDefault="0094516E" w:rsidP="002E2538">
            <w:pPr>
              <w:contextualSpacing/>
              <w:jc w:val="center"/>
              <w:rPr>
                <w:rFonts w:ascii="GHEA Grapalat" w:hAnsi="GHEA Grapalat"/>
                <w:bCs/>
                <w:color w:val="000000" w:themeColor="text1"/>
                <w:sz w:val="16"/>
                <w:szCs w:val="16"/>
                <w:lang w:val="hy-AM"/>
              </w:rPr>
            </w:pPr>
            <w:r w:rsidRPr="004A46B9">
              <w:rPr>
                <w:rFonts w:ascii="GHEA Grapalat" w:hAnsi="GHEA Grapalat" w:cs="Sylfaen"/>
                <w:sz w:val="16"/>
                <w:szCs w:val="16"/>
                <w:lang w:val="ru-RU"/>
              </w:rPr>
              <w:t>12</w:t>
            </w:r>
          </w:p>
        </w:tc>
        <w:tc>
          <w:tcPr>
            <w:tcW w:w="1384" w:type="dxa"/>
            <w:shd w:val="clear" w:color="auto" w:fill="auto"/>
            <w:vAlign w:val="center"/>
          </w:tcPr>
          <w:p w14:paraId="44DA5CD7" w14:textId="77777777" w:rsidR="0094516E" w:rsidRPr="00AF2811" w:rsidRDefault="0094516E" w:rsidP="002E2538">
            <w:pPr>
              <w:contextualSpacing/>
              <w:jc w:val="center"/>
              <w:rPr>
                <w:rFonts w:ascii="GHEA Grapalat" w:hAnsi="GHEA Grapalat"/>
                <w:bCs/>
                <w:color w:val="000000" w:themeColor="text1"/>
                <w:sz w:val="16"/>
                <w:szCs w:val="16"/>
                <w:lang w:val="hy-AM"/>
              </w:rPr>
            </w:pPr>
            <w:r w:rsidRPr="004777DF">
              <w:rPr>
                <w:rFonts w:ascii="GHEA Grapalat" w:hAnsi="GHEA Grapalat"/>
                <w:bCs/>
                <w:color w:val="000000" w:themeColor="text1"/>
                <w:sz w:val="16"/>
                <w:szCs w:val="16"/>
              </w:rPr>
              <w:t>45221142</w:t>
            </w:r>
          </w:p>
        </w:tc>
        <w:tc>
          <w:tcPr>
            <w:tcW w:w="2186" w:type="dxa"/>
            <w:shd w:val="clear" w:color="auto" w:fill="auto"/>
            <w:vAlign w:val="center"/>
          </w:tcPr>
          <w:p w14:paraId="082886DD" w14:textId="77777777" w:rsidR="0094516E" w:rsidRPr="00AF2811" w:rsidRDefault="0094516E" w:rsidP="002E2538">
            <w:pPr>
              <w:jc w:val="center"/>
              <w:rPr>
                <w:rFonts w:ascii="GHEA Grapalat" w:hAnsi="GHEA Grapalat"/>
                <w:bCs/>
                <w:color w:val="000000" w:themeColor="text1"/>
                <w:sz w:val="16"/>
                <w:szCs w:val="16"/>
                <w:lang w:val="hy-AM"/>
              </w:rPr>
            </w:pPr>
            <w:r w:rsidRPr="00285ED3">
              <w:rPr>
                <w:rFonts w:ascii="GHEA Grapalat" w:hAnsi="GHEA Grapalat" w:cs="Calibri"/>
                <w:color w:val="000000"/>
                <w:sz w:val="16"/>
                <w:szCs w:val="16"/>
                <w:lang w:val="hy-AM"/>
              </w:rPr>
              <w:t>ՀՀ Արմավիրի մարզ, գ. Տարոնիկ, «Աղբանոց» խորքային  հորի համար կառուցված 100կՎԱ ԼՏԵ-ի 6կՎ էլեկտրամատակարարման աշխատանքների տեխնիկական հսկողություն</w:t>
            </w:r>
          </w:p>
        </w:tc>
        <w:tc>
          <w:tcPr>
            <w:tcW w:w="3916" w:type="dxa"/>
            <w:shd w:val="clear" w:color="auto" w:fill="auto"/>
            <w:vAlign w:val="center"/>
          </w:tcPr>
          <w:p w14:paraId="15CA8F33" w14:textId="076743B0" w:rsidR="0094516E" w:rsidRPr="00AF2811" w:rsidRDefault="0094516E" w:rsidP="002E2538">
            <w:pPr>
              <w:rPr>
                <w:rFonts w:ascii="GHEA Grapalat" w:hAnsi="GHEA Grapalat"/>
                <w:bCs/>
                <w:color w:val="000000" w:themeColor="text1"/>
                <w:sz w:val="16"/>
                <w:szCs w:val="16"/>
                <w:lang w:val="hy-AM"/>
              </w:rPr>
            </w:pPr>
            <w:r w:rsidRPr="00285ED3">
              <w:rPr>
                <w:rFonts w:ascii="GHEA Grapalat" w:hAnsi="GHEA Grapalat" w:cs="Calibri"/>
                <w:color w:val="000000"/>
                <w:sz w:val="16"/>
                <w:szCs w:val="16"/>
                <w:lang w:val="hy-AM"/>
              </w:rPr>
              <w:t>ՀՀ Արմավիրի մարզ, գ. Տարոնիկ, «Աղբանոց» խորքային  հորի համար կառուցված 100կՎԱ ԼՏԵ-ի 6կՎ էլեկտրամատակարարման աշխատանքների տեխնիկական հսկողությ</w:t>
            </w:r>
            <w:r>
              <w:rPr>
                <w:rFonts w:ascii="GHEA Grapalat" w:hAnsi="GHEA Grapalat" w:cs="Calibri"/>
                <w:color w:val="000000"/>
                <w:sz w:val="16"/>
                <w:szCs w:val="16"/>
                <w:lang w:val="hy-AM"/>
              </w:rPr>
              <w:t>ա</w:t>
            </w:r>
            <w:r w:rsidRPr="00285ED3">
              <w:rPr>
                <w:rFonts w:ascii="GHEA Grapalat" w:hAnsi="GHEA Grapalat" w:cs="Calibri"/>
                <w:color w:val="000000"/>
                <w:sz w:val="16"/>
                <w:szCs w:val="16"/>
                <w:lang w:val="hy-AM"/>
              </w:rPr>
              <w:t>ն</w:t>
            </w:r>
            <w:r>
              <w:rPr>
                <w:rFonts w:ascii="GHEA Grapalat" w:hAnsi="GHEA Grapalat" w:cs="Calibri"/>
                <w:color w:val="000000"/>
                <w:sz w:val="16"/>
                <w:szCs w:val="16"/>
                <w:lang w:val="hy-AM"/>
              </w:rPr>
              <w:t xml:space="preserve"> </w:t>
            </w:r>
            <w:r w:rsidRPr="006631AF">
              <w:rPr>
                <w:rFonts w:ascii="GHEA Grapalat" w:hAnsi="GHEA Grapalat" w:cs="Calibri"/>
                <w:color w:val="000000"/>
                <w:sz w:val="16"/>
                <w:szCs w:val="16"/>
                <w:lang w:val="hy-AM"/>
              </w:rPr>
              <w:t xml:space="preserve">ծառայություններ համաձայն </w:t>
            </w:r>
            <w:r w:rsidRPr="00943123">
              <w:rPr>
                <w:rFonts w:ascii="GHEA Grapalat" w:hAnsi="GHEA Grapalat" w:cs="Calibri"/>
                <w:sz w:val="16"/>
                <w:szCs w:val="20"/>
                <w:lang w:val="hy-AM"/>
              </w:rPr>
              <w:t xml:space="preserve">Հավելված </w:t>
            </w:r>
            <w:r w:rsidRPr="00A57E56">
              <w:rPr>
                <w:rFonts w:ascii="GHEA Grapalat" w:hAnsi="GHEA Grapalat" w:cs="Calibri"/>
                <w:sz w:val="16"/>
                <w:szCs w:val="20"/>
                <w:lang w:val="hy-AM"/>
              </w:rPr>
              <w:t>1.</w:t>
            </w:r>
            <w:r w:rsidRPr="00943123">
              <w:rPr>
                <w:rFonts w:ascii="GHEA Grapalat" w:hAnsi="GHEA Grapalat" w:cs="Calibri"/>
                <w:sz w:val="16"/>
                <w:szCs w:val="20"/>
                <w:lang w:val="hy-AM"/>
              </w:rPr>
              <w:t xml:space="preserve">1-ի և </w:t>
            </w:r>
            <w:r>
              <w:rPr>
                <w:rFonts w:ascii="GHEA Grapalat" w:hAnsi="GHEA Grapalat" w:cs="Calibri"/>
                <w:sz w:val="16"/>
                <w:szCs w:val="20"/>
                <w:lang w:val="hy-AM"/>
              </w:rPr>
              <w:t xml:space="preserve">կից excelֆայլով (Հավելված </w:t>
            </w:r>
            <w:r w:rsidR="00ED772C">
              <w:rPr>
                <w:rFonts w:ascii="GHEA Grapalat" w:hAnsi="GHEA Grapalat" w:cs="Calibri"/>
                <w:sz w:val="16"/>
                <w:szCs w:val="20"/>
                <w:lang w:val="hy-AM"/>
              </w:rPr>
              <w:t>1</w:t>
            </w:r>
            <w:r w:rsidR="00ED772C">
              <w:rPr>
                <w:rFonts w:ascii="Cambria Math" w:hAnsi="Cambria Math" w:cs="Calibri"/>
                <w:sz w:val="16"/>
                <w:szCs w:val="20"/>
                <w:lang w:val="hy-AM"/>
              </w:rPr>
              <w:t>․</w:t>
            </w:r>
            <w:r>
              <w:rPr>
                <w:rFonts w:ascii="GHEA Grapalat" w:hAnsi="GHEA Grapalat" w:cs="Calibri"/>
                <w:sz w:val="16"/>
                <w:szCs w:val="20"/>
                <w:lang w:val="hy-AM"/>
              </w:rPr>
              <w:t>13)</w:t>
            </w:r>
            <w:r w:rsidRPr="00046264">
              <w:rPr>
                <w:rFonts w:ascii="GHEA Grapalat" w:hAnsi="GHEA Grapalat" w:cs="Calibri"/>
                <w:sz w:val="16"/>
                <w:szCs w:val="20"/>
                <w:lang w:val="hy-AM"/>
              </w:rPr>
              <w:t xml:space="preserve"> ներկայացված ծավալաթերթ-նախահաշվի</w:t>
            </w:r>
          </w:p>
        </w:tc>
        <w:tc>
          <w:tcPr>
            <w:tcW w:w="893" w:type="dxa"/>
            <w:shd w:val="clear" w:color="auto" w:fill="auto"/>
            <w:vAlign w:val="center"/>
          </w:tcPr>
          <w:p w14:paraId="16E452E0" w14:textId="77777777" w:rsidR="0094516E" w:rsidRPr="00AF2811" w:rsidRDefault="0094516E" w:rsidP="002E2538">
            <w:pPr>
              <w:contextualSpacing/>
              <w:jc w:val="center"/>
              <w:rPr>
                <w:rFonts w:ascii="GHEA Grapalat" w:hAnsi="GHEA Grapalat"/>
                <w:bCs/>
                <w:color w:val="000000" w:themeColor="text1"/>
                <w:sz w:val="16"/>
                <w:szCs w:val="16"/>
                <w:lang w:val="hy-AM"/>
              </w:rPr>
            </w:pPr>
            <w:r w:rsidRPr="00AF2811">
              <w:rPr>
                <w:rFonts w:ascii="GHEA Grapalat" w:hAnsi="GHEA Grapalat"/>
                <w:bCs/>
                <w:color w:val="000000" w:themeColor="text1"/>
                <w:sz w:val="16"/>
                <w:szCs w:val="16"/>
                <w:lang w:val="hy-AM"/>
              </w:rPr>
              <w:t>դրամ</w:t>
            </w:r>
          </w:p>
        </w:tc>
        <w:tc>
          <w:tcPr>
            <w:tcW w:w="1046" w:type="dxa"/>
            <w:shd w:val="clear" w:color="auto" w:fill="auto"/>
            <w:vAlign w:val="center"/>
          </w:tcPr>
          <w:p w14:paraId="504C0975" w14:textId="77777777" w:rsidR="0094516E" w:rsidRPr="00AF2811" w:rsidRDefault="0094516E" w:rsidP="002E2538">
            <w:pPr>
              <w:contextualSpacing/>
              <w:jc w:val="center"/>
              <w:rPr>
                <w:rFonts w:ascii="GHEA Grapalat" w:hAnsi="GHEA Grapalat"/>
                <w:bCs/>
                <w:color w:val="000000" w:themeColor="text1"/>
                <w:sz w:val="16"/>
                <w:szCs w:val="16"/>
                <w:lang w:val="hy-AM"/>
              </w:rPr>
            </w:pPr>
            <w:r w:rsidRPr="00AF2811">
              <w:rPr>
                <w:rFonts w:ascii="GHEA Grapalat" w:hAnsi="GHEA Grapalat"/>
                <w:bCs/>
                <w:color w:val="000000" w:themeColor="text1"/>
                <w:sz w:val="16"/>
                <w:szCs w:val="16"/>
                <w:lang w:val="hy-AM"/>
              </w:rPr>
              <w:t>1</w:t>
            </w:r>
          </w:p>
        </w:tc>
        <w:tc>
          <w:tcPr>
            <w:tcW w:w="1253" w:type="dxa"/>
            <w:shd w:val="clear" w:color="auto" w:fill="auto"/>
            <w:vAlign w:val="center"/>
          </w:tcPr>
          <w:p w14:paraId="10139C2F" w14:textId="3B3FB749" w:rsidR="0094516E" w:rsidRPr="008515A3" w:rsidRDefault="0094516E" w:rsidP="002E2538">
            <w:pPr>
              <w:contextualSpacing/>
              <w:jc w:val="center"/>
              <w:rPr>
                <w:rFonts w:ascii="GHEA Grapalat" w:hAnsi="GHEA Grapalat"/>
                <w:bCs/>
                <w:color w:val="000000" w:themeColor="text1"/>
                <w:sz w:val="16"/>
                <w:szCs w:val="16"/>
              </w:rPr>
            </w:pPr>
          </w:p>
        </w:tc>
        <w:tc>
          <w:tcPr>
            <w:tcW w:w="1055" w:type="dxa"/>
            <w:shd w:val="clear" w:color="auto" w:fill="auto"/>
            <w:vAlign w:val="center"/>
          </w:tcPr>
          <w:p w14:paraId="5B5B5FE9" w14:textId="77777777" w:rsidR="0094516E" w:rsidRPr="002C3349" w:rsidRDefault="0094516E" w:rsidP="002E2538">
            <w:pPr>
              <w:shd w:val="clear" w:color="auto" w:fill="FFFFFF"/>
              <w:contextualSpacing/>
              <w:jc w:val="center"/>
              <w:rPr>
                <w:rFonts w:ascii="GHEA Grapalat" w:eastAsia="GHEA Grapalat" w:hAnsi="GHEA Grapalat" w:cs="GHEA Grapalat"/>
                <w:sz w:val="16"/>
                <w:szCs w:val="16"/>
                <w:lang w:val="hy-AM"/>
              </w:rPr>
            </w:pPr>
            <w:proofErr w:type="spellStart"/>
            <w:r w:rsidRPr="002C3349">
              <w:rPr>
                <w:rFonts w:ascii="GHEA Grapalat" w:eastAsia="GHEA Grapalat" w:hAnsi="GHEA Grapalat" w:cs="GHEA Grapalat"/>
                <w:sz w:val="16"/>
                <w:szCs w:val="16"/>
              </w:rPr>
              <w:t>Արմավիրի</w:t>
            </w:r>
            <w:proofErr w:type="spellEnd"/>
            <w:r w:rsidRPr="002C3349">
              <w:rPr>
                <w:rFonts w:ascii="GHEA Grapalat" w:eastAsia="GHEA Grapalat" w:hAnsi="GHEA Grapalat" w:cs="GHEA Grapalat"/>
                <w:sz w:val="16"/>
                <w:szCs w:val="16"/>
              </w:rPr>
              <w:t xml:space="preserve"> </w:t>
            </w:r>
            <w:proofErr w:type="spellStart"/>
            <w:r w:rsidRPr="002C3349">
              <w:rPr>
                <w:rFonts w:ascii="GHEA Grapalat" w:eastAsia="GHEA Grapalat" w:hAnsi="GHEA Grapalat" w:cs="GHEA Grapalat"/>
                <w:sz w:val="16"/>
                <w:szCs w:val="16"/>
              </w:rPr>
              <w:t>մարզ</w:t>
            </w:r>
            <w:proofErr w:type="spellEnd"/>
            <w:r w:rsidRPr="002C3349">
              <w:rPr>
                <w:rFonts w:ascii="GHEA Grapalat" w:eastAsia="GHEA Grapalat" w:hAnsi="GHEA Grapalat" w:cs="GHEA Grapalat"/>
                <w:sz w:val="16"/>
                <w:szCs w:val="16"/>
              </w:rPr>
              <w:t xml:space="preserve">, </w:t>
            </w:r>
            <w:r w:rsidRPr="002C3349">
              <w:rPr>
                <w:rFonts w:ascii="GHEA Grapalat" w:eastAsia="GHEA Grapalat" w:hAnsi="GHEA Grapalat" w:cs="GHEA Grapalat"/>
                <w:sz w:val="16"/>
                <w:szCs w:val="16"/>
                <w:lang w:val="hy-AM"/>
              </w:rPr>
              <w:t>ք</w:t>
            </w:r>
            <w:r w:rsidRPr="002C3349">
              <w:rPr>
                <w:rFonts w:ascii="Cambria Math" w:eastAsia="GHEA Grapalat" w:hAnsi="Cambria Math" w:cs="Cambria Math"/>
                <w:sz w:val="16"/>
                <w:szCs w:val="16"/>
                <w:lang w:val="hy-AM"/>
              </w:rPr>
              <w:t>․</w:t>
            </w:r>
            <w:r w:rsidRPr="002C3349">
              <w:rPr>
                <w:rFonts w:ascii="GHEA Grapalat" w:eastAsia="GHEA Grapalat" w:hAnsi="GHEA Grapalat" w:cs="GHEA Grapalat"/>
                <w:sz w:val="16"/>
                <w:szCs w:val="16"/>
                <w:lang w:val="hy-AM"/>
              </w:rPr>
              <w:t xml:space="preserve"> Մեծամոր</w:t>
            </w:r>
          </w:p>
          <w:p w14:paraId="5B7B4742" w14:textId="77777777" w:rsidR="0094516E" w:rsidRPr="00AF2811" w:rsidRDefault="0094516E" w:rsidP="002E2538">
            <w:pPr>
              <w:contextualSpacing/>
              <w:jc w:val="center"/>
              <w:rPr>
                <w:rFonts w:ascii="GHEA Grapalat" w:eastAsia="GHEA Grapalat" w:hAnsi="GHEA Grapalat" w:cs="GHEA Grapalat"/>
                <w:color w:val="000000" w:themeColor="text1"/>
                <w:sz w:val="16"/>
                <w:szCs w:val="16"/>
                <w:lang w:val="hy-AM"/>
              </w:rPr>
            </w:pPr>
          </w:p>
        </w:tc>
        <w:tc>
          <w:tcPr>
            <w:tcW w:w="3460" w:type="dxa"/>
            <w:shd w:val="clear" w:color="auto" w:fill="auto"/>
            <w:vAlign w:val="center"/>
          </w:tcPr>
          <w:p w14:paraId="2369921C" w14:textId="77777777" w:rsidR="0094516E" w:rsidRPr="006631AF" w:rsidRDefault="0094516E" w:rsidP="002E2538">
            <w:pPr>
              <w:contextualSpacing/>
              <w:jc w:val="center"/>
              <w:rPr>
                <w:rFonts w:ascii="GHEA Grapalat" w:hAnsi="GHEA Grapalat"/>
                <w:bCs/>
                <w:sz w:val="16"/>
                <w:szCs w:val="16"/>
                <w:lang w:val="hy-AM"/>
              </w:rPr>
            </w:pPr>
            <w:r w:rsidRPr="002C3349">
              <w:rPr>
                <w:rFonts w:ascii="GHEA Grapalat" w:hAnsi="GHEA Grapalat" w:cs="Calibri"/>
                <w:sz w:val="16"/>
                <w:szCs w:val="16"/>
                <w:lang w:val="hy-AM"/>
              </w:rPr>
              <w:t xml:space="preserve">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w:t>
            </w:r>
            <w:r w:rsidRPr="002C3349">
              <w:rPr>
                <w:rFonts w:ascii="GHEA Grapalat" w:hAnsi="GHEA Grapalat"/>
                <w:bCs/>
                <w:sz w:val="16"/>
                <w:szCs w:val="16"/>
                <w:lang w:val="hy-AM"/>
              </w:rPr>
              <w:t>համաձայնագիրը</w:t>
            </w:r>
            <w:r w:rsidRPr="006631AF">
              <w:rPr>
                <w:sz w:val="16"/>
                <w:szCs w:val="16"/>
                <w:lang w:val="hy-AM"/>
              </w:rPr>
              <w:t xml:space="preserve"> </w:t>
            </w:r>
            <w:r w:rsidRPr="002C3349">
              <w:rPr>
                <w:rFonts w:ascii="GHEA Grapalat" w:hAnsi="GHEA Grapalat"/>
                <w:bCs/>
                <w:sz w:val="16"/>
                <w:szCs w:val="16"/>
                <w:lang w:val="hy-AM"/>
              </w:rPr>
              <w:t>ուժի  մեջ  մտնելու օրվանից</w:t>
            </w:r>
            <w:r w:rsidRPr="006631AF">
              <w:rPr>
                <w:rFonts w:ascii="GHEA Grapalat" w:hAnsi="GHEA Grapalat"/>
                <w:bCs/>
                <w:sz w:val="16"/>
                <w:szCs w:val="16"/>
                <w:lang w:val="hy-AM"/>
              </w:rPr>
              <w:t xml:space="preserve"> հետո՝</w:t>
            </w:r>
          </w:p>
          <w:p w14:paraId="2416FB90" w14:textId="77777777" w:rsidR="0094516E" w:rsidRPr="006631AF" w:rsidRDefault="0094516E" w:rsidP="002E2538">
            <w:pPr>
              <w:contextualSpacing/>
              <w:jc w:val="center"/>
              <w:rPr>
                <w:rFonts w:ascii="GHEA Grapalat" w:hAnsi="GHEA Grapalat" w:cs="Calibri"/>
                <w:sz w:val="16"/>
                <w:szCs w:val="16"/>
                <w:lang w:val="hy-AM"/>
              </w:rPr>
            </w:pPr>
          </w:p>
          <w:p w14:paraId="20BD906A" w14:textId="77777777" w:rsidR="0094516E" w:rsidRPr="00AF2811" w:rsidRDefault="0094516E" w:rsidP="002E2538">
            <w:pPr>
              <w:contextualSpacing/>
              <w:jc w:val="center"/>
              <w:rPr>
                <w:rFonts w:ascii="GHEA Grapalat" w:hAnsi="GHEA Grapalat" w:cs="Calibri"/>
                <w:color w:val="000000" w:themeColor="text1"/>
                <w:sz w:val="16"/>
                <w:szCs w:val="16"/>
                <w:lang w:val="hy-AM"/>
              </w:rPr>
            </w:pPr>
            <w:r w:rsidRPr="006631AF">
              <w:rPr>
                <w:rFonts w:ascii="GHEA Grapalat" w:hAnsi="GHEA Grapalat" w:cs="Calibri"/>
                <w:sz w:val="16"/>
                <w:szCs w:val="16"/>
                <w:lang w:val="hy-AM"/>
              </w:rPr>
              <w:t>Շինարարական աշխատանքներին զուգընթաց՝ սկզբից մինչ ավարտ</w:t>
            </w:r>
          </w:p>
        </w:tc>
      </w:tr>
      <w:tr w:rsidR="0094516E" w:rsidRPr="00D248CD" w14:paraId="55983B08" w14:textId="77777777" w:rsidTr="002E2538">
        <w:trPr>
          <w:trHeight w:val="549"/>
          <w:jc w:val="center"/>
        </w:trPr>
        <w:tc>
          <w:tcPr>
            <w:tcW w:w="457" w:type="dxa"/>
            <w:shd w:val="clear" w:color="auto" w:fill="auto"/>
            <w:vAlign w:val="center"/>
          </w:tcPr>
          <w:p w14:paraId="50116A15" w14:textId="77777777" w:rsidR="0094516E" w:rsidRPr="00AF2811" w:rsidRDefault="0094516E" w:rsidP="002E2538">
            <w:pPr>
              <w:contextualSpacing/>
              <w:jc w:val="center"/>
              <w:rPr>
                <w:rFonts w:ascii="GHEA Grapalat" w:hAnsi="GHEA Grapalat"/>
                <w:bCs/>
                <w:color w:val="000000" w:themeColor="text1"/>
                <w:sz w:val="16"/>
                <w:szCs w:val="16"/>
                <w:lang w:val="hy-AM"/>
              </w:rPr>
            </w:pPr>
            <w:r w:rsidRPr="004A46B9">
              <w:rPr>
                <w:rFonts w:ascii="GHEA Grapalat" w:hAnsi="GHEA Grapalat" w:cs="Sylfaen"/>
                <w:sz w:val="16"/>
                <w:szCs w:val="16"/>
                <w:lang w:val="ru-RU"/>
              </w:rPr>
              <w:t>13</w:t>
            </w:r>
          </w:p>
        </w:tc>
        <w:tc>
          <w:tcPr>
            <w:tcW w:w="1384" w:type="dxa"/>
            <w:shd w:val="clear" w:color="auto" w:fill="auto"/>
            <w:vAlign w:val="center"/>
          </w:tcPr>
          <w:p w14:paraId="471F82E4" w14:textId="77777777" w:rsidR="0094516E" w:rsidRPr="00AF2811" w:rsidRDefault="0094516E" w:rsidP="002E2538">
            <w:pPr>
              <w:contextualSpacing/>
              <w:jc w:val="center"/>
              <w:rPr>
                <w:rFonts w:ascii="GHEA Grapalat" w:hAnsi="GHEA Grapalat"/>
                <w:bCs/>
                <w:color w:val="000000" w:themeColor="text1"/>
                <w:sz w:val="16"/>
                <w:szCs w:val="16"/>
                <w:lang w:val="hy-AM"/>
              </w:rPr>
            </w:pPr>
            <w:r w:rsidRPr="004777DF">
              <w:rPr>
                <w:rFonts w:ascii="GHEA Grapalat" w:hAnsi="GHEA Grapalat"/>
                <w:bCs/>
                <w:color w:val="000000" w:themeColor="text1"/>
                <w:sz w:val="16"/>
                <w:szCs w:val="16"/>
              </w:rPr>
              <w:t>45221142</w:t>
            </w:r>
          </w:p>
        </w:tc>
        <w:tc>
          <w:tcPr>
            <w:tcW w:w="2186" w:type="dxa"/>
            <w:shd w:val="clear" w:color="auto" w:fill="auto"/>
            <w:vAlign w:val="center"/>
          </w:tcPr>
          <w:p w14:paraId="1EED47D0" w14:textId="77777777" w:rsidR="0094516E" w:rsidRPr="00AF2811" w:rsidRDefault="0094516E" w:rsidP="002E2538">
            <w:pPr>
              <w:jc w:val="center"/>
              <w:rPr>
                <w:rFonts w:ascii="GHEA Grapalat" w:hAnsi="GHEA Grapalat"/>
                <w:bCs/>
                <w:color w:val="000000" w:themeColor="text1"/>
                <w:sz w:val="16"/>
                <w:szCs w:val="16"/>
                <w:lang w:val="hy-AM"/>
              </w:rPr>
            </w:pPr>
            <w:r w:rsidRPr="00285ED3">
              <w:rPr>
                <w:rFonts w:ascii="GHEA Grapalat" w:hAnsi="GHEA Grapalat" w:cs="Calibri"/>
                <w:color w:val="000000"/>
                <w:sz w:val="16"/>
                <w:szCs w:val="16"/>
                <w:lang w:val="hy-AM"/>
              </w:rPr>
              <w:t xml:space="preserve">ՀՀ Արմավիրի մարզ, գ. Երասխահուն, «Ախմեյանի» (Ղազաչի) խորքային հորի համար կառուցված 100կՎԱ ԼՏԵ-ի 10կՎ էլեկտրամատակարարման աշխատանքների </w:t>
            </w:r>
            <w:r w:rsidRPr="00285ED3">
              <w:rPr>
                <w:rFonts w:ascii="GHEA Grapalat" w:hAnsi="GHEA Grapalat" w:cs="Calibri"/>
                <w:color w:val="000000"/>
                <w:sz w:val="16"/>
                <w:szCs w:val="16"/>
                <w:lang w:val="hy-AM"/>
              </w:rPr>
              <w:lastRenderedPageBreak/>
              <w:t>տեխնիկական հսկողություն</w:t>
            </w:r>
          </w:p>
        </w:tc>
        <w:tc>
          <w:tcPr>
            <w:tcW w:w="3916" w:type="dxa"/>
            <w:shd w:val="clear" w:color="auto" w:fill="auto"/>
            <w:vAlign w:val="center"/>
          </w:tcPr>
          <w:p w14:paraId="0FE8A805" w14:textId="4E1E5C84" w:rsidR="0094516E" w:rsidRPr="00AF2811" w:rsidRDefault="0094516E" w:rsidP="002E2538">
            <w:pPr>
              <w:rPr>
                <w:rFonts w:ascii="GHEA Grapalat" w:hAnsi="GHEA Grapalat"/>
                <w:bCs/>
                <w:color w:val="000000" w:themeColor="text1"/>
                <w:sz w:val="16"/>
                <w:szCs w:val="16"/>
                <w:lang w:val="hy-AM"/>
              </w:rPr>
            </w:pPr>
            <w:r w:rsidRPr="00285ED3">
              <w:rPr>
                <w:rFonts w:ascii="GHEA Grapalat" w:hAnsi="GHEA Grapalat" w:cs="Calibri"/>
                <w:color w:val="000000"/>
                <w:sz w:val="16"/>
                <w:szCs w:val="16"/>
                <w:lang w:val="hy-AM"/>
              </w:rPr>
              <w:lastRenderedPageBreak/>
              <w:t>ՀՀ Արմավիրի մարզ, գ. Երասխահուն, «Ախմեյանի» (Ղազաչի) խորքային հորի համար կառուցված 100կՎԱ ԼՏԵ-ի 10կՎ էլեկտրամատակարարման աշխատանքների տեխնիկական հսկողությ</w:t>
            </w:r>
            <w:r>
              <w:rPr>
                <w:rFonts w:ascii="GHEA Grapalat" w:hAnsi="GHEA Grapalat" w:cs="Calibri"/>
                <w:color w:val="000000"/>
                <w:sz w:val="16"/>
                <w:szCs w:val="16"/>
                <w:lang w:val="hy-AM"/>
              </w:rPr>
              <w:t>ա</w:t>
            </w:r>
            <w:r w:rsidRPr="00285ED3">
              <w:rPr>
                <w:rFonts w:ascii="GHEA Grapalat" w:hAnsi="GHEA Grapalat" w:cs="Calibri"/>
                <w:color w:val="000000"/>
                <w:sz w:val="16"/>
                <w:szCs w:val="16"/>
                <w:lang w:val="hy-AM"/>
              </w:rPr>
              <w:t>ն</w:t>
            </w:r>
            <w:r>
              <w:rPr>
                <w:rFonts w:ascii="GHEA Grapalat" w:hAnsi="GHEA Grapalat" w:cs="Calibri"/>
                <w:color w:val="000000"/>
                <w:sz w:val="16"/>
                <w:szCs w:val="16"/>
                <w:lang w:val="hy-AM"/>
              </w:rPr>
              <w:t xml:space="preserve"> </w:t>
            </w:r>
            <w:r w:rsidRPr="006631AF">
              <w:rPr>
                <w:rFonts w:ascii="GHEA Grapalat" w:hAnsi="GHEA Grapalat" w:cs="Calibri"/>
                <w:color w:val="000000"/>
                <w:sz w:val="16"/>
                <w:szCs w:val="16"/>
                <w:lang w:val="hy-AM"/>
              </w:rPr>
              <w:t xml:space="preserve">ծառայություններ համաձայն </w:t>
            </w:r>
            <w:r w:rsidRPr="00943123">
              <w:rPr>
                <w:rFonts w:ascii="GHEA Grapalat" w:hAnsi="GHEA Grapalat" w:cs="Calibri"/>
                <w:sz w:val="16"/>
                <w:szCs w:val="20"/>
                <w:lang w:val="hy-AM"/>
              </w:rPr>
              <w:t xml:space="preserve">Հավելված </w:t>
            </w:r>
            <w:r w:rsidRPr="00A57E56">
              <w:rPr>
                <w:rFonts w:ascii="GHEA Grapalat" w:hAnsi="GHEA Grapalat" w:cs="Calibri"/>
                <w:sz w:val="16"/>
                <w:szCs w:val="20"/>
                <w:lang w:val="hy-AM"/>
              </w:rPr>
              <w:t>1.</w:t>
            </w:r>
            <w:r w:rsidRPr="00943123">
              <w:rPr>
                <w:rFonts w:ascii="GHEA Grapalat" w:hAnsi="GHEA Grapalat" w:cs="Calibri"/>
                <w:sz w:val="16"/>
                <w:szCs w:val="20"/>
                <w:lang w:val="hy-AM"/>
              </w:rPr>
              <w:t xml:space="preserve">1-ի և </w:t>
            </w:r>
            <w:r>
              <w:rPr>
                <w:rFonts w:ascii="GHEA Grapalat" w:hAnsi="GHEA Grapalat" w:cs="Calibri"/>
                <w:sz w:val="16"/>
                <w:szCs w:val="20"/>
                <w:lang w:val="hy-AM"/>
              </w:rPr>
              <w:t xml:space="preserve">կից excelֆայլով (Հավելված </w:t>
            </w:r>
            <w:r w:rsidR="00ED772C">
              <w:rPr>
                <w:rFonts w:ascii="GHEA Grapalat" w:hAnsi="GHEA Grapalat" w:cs="Calibri"/>
                <w:sz w:val="16"/>
                <w:szCs w:val="20"/>
                <w:lang w:val="hy-AM"/>
              </w:rPr>
              <w:t>1</w:t>
            </w:r>
            <w:r w:rsidR="00ED772C">
              <w:rPr>
                <w:rFonts w:ascii="Cambria Math" w:hAnsi="Cambria Math" w:cs="Calibri"/>
                <w:sz w:val="16"/>
                <w:szCs w:val="20"/>
                <w:lang w:val="hy-AM"/>
              </w:rPr>
              <w:t>․</w:t>
            </w:r>
            <w:r>
              <w:rPr>
                <w:rFonts w:ascii="GHEA Grapalat" w:hAnsi="GHEA Grapalat" w:cs="Calibri"/>
                <w:sz w:val="16"/>
                <w:szCs w:val="20"/>
                <w:lang w:val="hy-AM"/>
              </w:rPr>
              <w:t>14)</w:t>
            </w:r>
            <w:r w:rsidRPr="00046264">
              <w:rPr>
                <w:rFonts w:ascii="GHEA Grapalat" w:hAnsi="GHEA Grapalat" w:cs="Calibri"/>
                <w:sz w:val="16"/>
                <w:szCs w:val="20"/>
                <w:lang w:val="hy-AM"/>
              </w:rPr>
              <w:t xml:space="preserve"> ներկայացված ծավալաթերթ-նախահաշվի</w:t>
            </w:r>
          </w:p>
        </w:tc>
        <w:tc>
          <w:tcPr>
            <w:tcW w:w="893" w:type="dxa"/>
            <w:shd w:val="clear" w:color="auto" w:fill="auto"/>
            <w:vAlign w:val="center"/>
          </w:tcPr>
          <w:p w14:paraId="6B8276CB" w14:textId="77777777" w:rsidR="0094516E" w:rsidRPr="00AF2811" w:rsidRDefault="0094516E" w:rsidP="002E2538">
            <w:pPr>
              <w:contextualSpacing/>
              <w:jc w:val="center"/>
              <w:rPr>
                <w:rFonts w:ascii="GHEA Grapalat" w:hAnsi="GHEA Grapalat"/>
                <w:bCs/>
                <w:color w:val="000000" w:themeColor="text1"/>
                <w:sz w:val="16"/>
                <w:szCs w:val="16"/>
                <w:lang w:val="hy-AM"/>
              </w:rPr>
            </w:pPr>
            <w:r w:rsidRPr="00AF2811">
              <w:rPr>
                <w:rFonts w:ascii="GHEA Grapalat" w:hAnsi="GHEA Grapalat"/>
                <w:bCs/>
                <w:color w:val="000000" w:themeColor="text1"/>
                <w:sz w:val="16"/>
                <w:szCs w:val="16"/>
                <w:lang w:val="hy-AM"/>
              </w:rPr>
              <w:t>դրամ</w:t>
            </w:r>
          </w:p>
        </w:tc>
        <w:tc>
          <w:tcPr>
            <w:tcW w:w="1046" w:type="dxa"/>
            <w:shd w:val="clear" w:color="auto" w:fill="auto"/>
            <w:vAlign w:val="center"/>
          </w:tcPr>
          <w:p w14:paraId="071445AE" w14:textId="77777777" w:rsidR="0094516E" w:rsidRPr="00AF2811" w:rsidRDefault="0094516E" w:rsidP="002E2538">
            <w:pPr>
              <w:contextualSpacing/>
              <w:jc w:val="center"/>
              <w:rPr>
                <w:rFonts w:ascii="GHEA Grapalat" w:hAnsi="GHEA Grapalat"/>
                <w:bCs/>
                <w:color w:val="000000" w:themeColor="text1"/>
                <w:sz w:val="16"/>
                <w:szCs w:val="16"/>
                <w:lang w:val="hy-AM"/>
              </w:rPr>
            </w:pPr>
            <w:r w:rsidRPr="00AF2811">
              <w:rPr>
                <w:rFonts w:ascii="GHEA Grapalat" w:hAnsi="GHEA Grapalat"/>
                <w:bCs/>
                <w:color w:val="000000" w:themeColor="text1"/>
                <w:sz w:val="16"/>
                <w:szCs w:val="16"/>
                <w:lang w:val="hy-AM"/>
              </w:rPr>
              <w:t>1</w:t>
            </w:r>
          </w:p>
        </w:tc>
        <w:tc>
          <w:tcPr>
            <w:tcW w:w="1253" w:type="dxa"/>
            <w:shd w:val="clear" w:color="auto" w:fill="auto"/>
            <w:vAlign w:val="center"/>
          </w:tcPr>
          <w:p w14:paraId="2FC1E879" w14:textId="16674E81" w:rsidR="0094516E" w:rsidRPr="008515A3" w:rsidRDefault="0094516E" w:rsidP="002E2538">
            <w:pPr>
              <w:contextualSpacing/>
              <w:jc w:val="center"/>
              <w:rPr>
                <w:rFonts w:ascii="GHEA Grapalat" w:hAnsi="GHEA Grapalat"/>
                <w:bCs/>
                <w:color w:val="000000" w:themeColor="text1"/>
                <w:sz w:val="16"/>
                <w:szCs w:val="16"/>
              </w:rPr>
            </w:pPr>
          </w:p>
        </w:tc>
        <w:tc>
          <w:tcPr>
            <w:tcW w:w="1055" w:type="dxa"/>
            <w:shd w:val="clear" w:color="auto" w:fill="auto"/>
            <w:vAlign w:val="center"/>
          </w:tcPr>
          <w:p w14:paraId="3D002FA4" w14:textId="77777777" w:rsidR="0094516E" w:rsidRPr="002C3349" w:rsidRDefault="0094516E" w:rsidP="002E2538">
            <w:pPr>
              <w:shd w:val="clear" w:color="auto" w:fill="FFFFFF"/>
              <w:contextualSpacing/>
              <w:jc w:val="center"/>
              <w:rPr>
                <w:rFonts w:ascii="GHEA Grapalat" w:eastAsia="GHEA Grapalat" w:hAnsi="GHEA Grapalat" w:cs="GHEA Grapalat"/>
                <w:sz w:val="16"/>
                <w:szCs w:val="16"/>
                <w:lang w:val="hy-AM"/>
              </w:rPr>
            </w:pPr>
            <w:proofErr w:type="spellStart"/>
            <w:r w:rsidRPr="002C3349">
              <w:rPr>
                <w:rFonts w:ascii="GHEA Grapalat" w:eastAsia="GHEA Grapalat" w:hAnsi="GHEA Grapalat" w:cs="GHEA Grapalat"/>
                <w:sz w:val="16"/>
                <w:szCs w:val="16"/>
              </w:rPr>
              <w:t>Արմավիրի</w:t>
            </w:r>
            <w:proofErr w:type="spellEnd"/>
            <w:r w:rsidRPr="002C3349">
              <w:rPr>
                <w:rFonts w:ascii="GHEA Grapalat" w:eastAsia="GHEA Grapalat" w:hAnsi="GHEA Grapalat" w:cs="GHEA Grapalat"/>
                <w:sz w:val="16"/>
                <w:szCs w:val="16"/>
              </w:rPr>
              <w:t xml:space="preserve"> </w:t>
            </w:r>
            <w:proofErr w:type="spellStart"/>
            <w:r w:rsidRPr="002C3349">
              <w:rPr>
                <w:rFonts w:ascii="GHEA Grapalat" w:eastAsia="GHEA Grapalat" w:hAnsi="GHEA Grapalat" w:cs="GHEA Grapalat"/>
                <w:sz w:val="16"/>
                <w:szCs w:val="16"/>
              </w:rPr>
              <w:t>մարզ</w:t>
            </w:r>
            <w:proofErr w:type="spellEnd"/>
            <w:r w:rsidRPr="002C3349">
              <w:rPr>
                <w:rFonts w:ascii="GHEA Grapalat" w:eastAsia="GHEA Grapalat" w:hAnsi="GHEA Grapalat" w:cs="GHEA Grapalat"/>
                <w:sz w:val="16"/>
                <w:szCs w:val="16"/>
              </w:rPr>
              <w:t xml:space="preserve">, </w:t>
            </w:r>
            <w:r w:rsidRPr="002C3349">
              <w:rPr>
                <w:rFonts w:ascii="GHEA Grapalat" w:eastAsia="GHEA Grapalat" w:hAnsi="GHEA Grapalat" w:cs="GHEA Grapalat"/>
                <w:sz w:val="16"/>
                <w:szCs w:val="16"/>
                <w:lang w:val="hy-AM"/>
              </w:rPr>
              <w:t>ք</w:t>
            </w:r>
            <w:r w:rsidRPr="002C3349">
              <w:rPr>
                <w:rFonts w:ascii="Cambria Math" w:eastAsia="GHEA Grapalat" w:hAnsi="Cambria Math" w:cs="Cambria Math"/>
                <w:sz w:val="16"/>
                <w:szCs w:val="16"/>
                <w:lang w:val="hy-AM"/>
              </w:rPr>
              <w:t>․</w:t>
            </w:r>
            <w:r w:rsidRPr="002C3349">
              <w:rPr>
                <w:rFonts w:ascii="GHEA Grapalat" w:eastAsia="GHEA Grapalat" w:hAnsi="GHEA Grapalat" w:cs="GHEA Grapalat"/>
                <w:sz w:val="16"/>
                <w:szCs w:val="16"/>
                <w:lang w:val="hy-AM"/>
              </w:rPr>
              <w:t xml:space="preserve"> Մեծամոր</w:t>
            </w:r>
          </w:p>
          <w:p w14:paraId="4B307D92" w14:textId="77777777" w:rsidR="0094516E" w:rsidRPr="00AF2811" w:rsidRDefault="0094516E" w:rsidP="002E2538">
            <w:pPr>
              <w:contextualSpacing/>
              <w:jc w:val="center"/>
              <w:rPr>
                <w:rFonts w:ascii="GHEA Grapalat" w:eastAsia="GHEA Grapalat" w:hAnsi="GHEA Grapalat" w:cs="GHEA Grapalat"/>
                <w:color w:val="000000" w:themeColor="text1"/>
                <w:sz w:val="16"/>
                <w:szCs w:val="16"/>
                <w:lang w:val="hy-AM"/>
              </w:rPr>
            </w:pPr>
          </w:p>
        </w:tc>
        <w:tc>
          <w:tcPr>
            <w:tcW w:w="3460" w:type="dxa"/>
            <w:shd w:val="clear" w:color="auto" w:fill="auto"/>
            <w:vAlign w:val="center"/>
          </w:tcPr>
          <w:p w14:paraId="1E4E1F76" w14:textId="77777777" w:rsidR="0094516E" w:rsidRPr="006631AF" w:rsidRDefault="0094516E" w:rsidP="002E2538">
            <w:pPr>
              <w:contextualSpacing/>
              <w:jc w:val="center"/>
              <w:rPr>
                <w:rFonts w:ascii="GHEA Grapalat" w:hAnsi="GHEA Grapalat"/>
                <w:bCs/>
                <w:sz w:val="16"/>
                <w:szCs w:val="16"/>
                <w:lang w:val="hy-AM"/>
              </w:rPr>
            </w:pPr>
            <w:r w:rsidRPr="002C3349">
              <w:rPr>
                <w:rFonts w:ascii="GHEA Grapalat" w:hAnsi="GHEA Grapalat" w:cs="Calibri"/>
                <w:sz w:val="16"/>
                <w:szCs w:val="16"/>
                <w:lang w:val="hy-AM"/>
              </w:rPr>
              <w:t xml:space="preserve">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w:t>
            </w:r>
            <w:r w:rsidRPr="002C3349">
              <w:rPr>
                <w:rFonts w:ascii="GHEA Grapalat" w:hAnsi="GHEA Grapalat"/>
                <w:bCs/>
                <w:sz w:val="16"/>
                <w:szCs w:val="16"/>
                <w:lang w:val="hy-AM"/>
              </w:rPr>
              <w:t>համաձայնագիրը</w:t>
            </w:r>
            <w:r w:rsidRPr="006631AF">
              <w:rPr>
                <w:sz w:val="16"/>
                <w:szCs w:val="16"/>
                <w:lang w:val="hy-AM"/>
              </w:rPr>
              <w:t xml:space="preserve"> </w:t>
            </w:r>
            <w:r w:rsidRPr="002C3349">
              <w:rPr>
                <w:rFonts w:ascii="GHEA Grapalat" w:hAnsi="GHEA Grapalat"/>
                <w:bCs/>
                <w:sz w:val="16"/>
                <w:szCs w:val="16"/>
                <w:lang w:val="hy-AM"/>
              </w:rPr>
              <w:t>ուժի  մեջ  մտնելու օրվանից</w:t>
            </w:r>
            <w:r w:rsidRPr="006631AF">
              <w:rPr>
                <w:rFonts w:ascii="GHEA Grapalat" w:hAnsi="GHEA Grapalat"/>
                <w:bCs/>
                <w:sz w:val="16"/>
                <w:szCs w:val="16"/>
                <w:lang w:val="hy-AM"/>
              </w:rPr>
              <w:t xml:space="preserve"> հետո՝</w:t>
            </w:r>
          </w:p>
          <w:p w14:paraId="3619A80B" w14:textId="77777777" w:rsidR="0094516E" w:rsidRPr="006631AF" w:rsidRDefault="0094516E" w:rsidP="002E2538">
            <w:pPr>
              <w:contextualSpacing/>
              <w:jc w:val="center"/>
              <w:rPr>
                <w:rFonts w:ascii="GHEA Grapalat" w:hAnsi="GHEA Grapalat" w:cs="Calibri"/>
                <w:sz w:val="16"/>
                <w:szCs w:val="16"/>
                <w:lang w:val="hy-AM"/>
              </w:rPr>
            </w:pPr>
          </w:p>
          <w:p w14:paraId="11506DFD" w14:textId="77777777" w:rsidR="0094516E" w:rsidRPr="00AF2811" w:rsidRDefault="0094516E" w:rsidP="002E2538">
            <w:pPr>
              <w:contextualSpacing/>
              <w:jc w:val="center"/>
              <w:rPr>
                <w:rFonts w:ascii="GHEA Grapalat" w:hAnsi="GHEA Grapalat" w:cs="Calibri"/>
                <w:color w:val="000000" w:themeColor="text1"/>
                <w:sz w:val="16"/>
                <w:szCs w:val="16"/>
                <w:lang w:val="hy-AM"/>
              </w:rPr>
            </w:pPr>
            <w:r w:rsidRPr="006631AF">
              <w:rPr>
                <w:rFonts w:ascii="GHEA Grapalat" w:hAnsi="GHEA Grapalat" w:cs="Calibri"/>
                <w:sz w:val="16"/>
                <w:szCs w:val="16"/>
                <w:lang w:val="hy-AM"/>
              </w:rPr>
              <w:lastRenderedPageBreak/>
              <w:t>Շինարարական աշխատանքներին զուգընթաց՝ սկզբից մինչ ավարտ</w:t>
            </w:r>
          </w:p>
        </w:tc>
      </w:tr>
      <w:tr w:rsidR="0094516E" w:rsidRPr="00D248CD" w14:paraId="7D47B778" w14:textId="77777777" w:rsidTr="002E2538">
        <w:trPr>
          <w:trHeight w:val="549"/>
          <w:jc w:val="center"/>
        </w:trPr>
        <w:tc>
          <w:tcPr>
            <w:tcW w:w="457" w:type="dxa"/>
            <w:shd w:val="clear" w:color="auto" w:fill="auto"/>
            <w:vAlign w:val="center"/>
          </w:tcPr>
          <w:p w14:paraId="4C1D7D9E" w14:textId="77777777" w:rsidR="0094516E" w:rsidRPr="00AF2811" w:rsidRDefault="0094516E" w:rsidP="002E2538">
            <w:pPr>
              <w:contextualSpacing/>
              <w:jc w:val="center"/>
              <w:rPr>
                <w:rFonts w:ascii="GHEA Grapalat" w:hAnsi="GHEA Grapalat"/>
                <w:bCs/>
                <w:color w:val="000000" w:themeColor="text1"/>
                <w:sz w:val="16"/>
                <w:szCs w:val="16"/>
                <w:lang w:val="hy-AM"/>
              </w:rPr>
            </w:pPr>
            <w:r w:rsidRPr="004A46B9">
              <w:rPr>
                <w:rFonts w:ascii="GHEA Grapalat" w:hAnsi="GHEA Grapalat" w:cs="Sylfaen"/>
                <w:sz w:val="16"/>
                <w:szCs w:val="16"/>
                <w:lang w:val="ru-RU"/>
              </w:rPr>
              <w:lastRenderedPageBreak/>
              <w:t>14</w:t>
            </w:r>
          </w:p>
        </w:tc>
        <w:tc>
          <w:tcPr>
            <w:tcW w:w="1384" w:type="dxa"/>
            <w:shd w:val="clear" w:color="auto" w:fill="auto"/>
            <w:vAlign w:val="center"/>
          </w:tcPr>
          <w:p w14:paraId="2268FCD4" w14:textId="77777777" w:rsidR="0094516E" w:rsidRPr="00AF2811" w:rsidRDefault="0094516E" w:rsidP="002E2538">
            <w:pPr>
              <w:contextualSpacing/>
              <w:jc w:val="center"/>
              <w:rPr>
                <w:rFonts w:ascii="GHEA Grapalat" w:hAnsi="GHEA Grapalat"/>
                <w:bCs/>
                <w:color w:val="000000" w:themeColor="text1"/>
                <w:sz w:val="16"/>
                <w:szCs w:val="16"/>
                <w:lang w:val="hy-AM"/>
              </w:rPr>
            </w:pPr>
            <w:r w:rsidRPr="004777DF">
              <w:rPr>
                <w:rFonts w:ascii="GHEA Grapalat" w:hAnsi="GHEA Grapalat"/>
                <w:bCs/>
                <w:color w:val="000000" w:themeColor="text1"/>
                <w:sz w:val="16"/>
                <w:szCs w:val="16"/>
              </w:rPr>
              <w:t>45221142</w:t>
            </w:r>
          </w:p>
        </w:tc>
        <w:tc>
          <w:tcPr>
            <w:tcW w:w="2186" w:type="dxa"/>
            <w:shd w:val="clear" w:color="auto" w:fill="auto"/>
            <w:vAlign w:val="center"/>
          </w:tcPr>
          <w:p w14:paraId="30B8101B" w14:textId="77777777" w:rsidR="0094516E" w:rsidRPr="00AF2811" w:rsidRDefault="0094516E" w:rsidP="002E2538">
            <w:pPr>
              <w:jc w:val="center"/>
              <w:rPr>
                <w:rFonts w:ascii="GHEA Grapalat" w:hAnsi="GHEA Grapalat"/>
                <w:bCs/>
                <w:color w:val="000000" w:themeColor="text1"/>
                <w:sz w:val="16"/>
                <w:szCs w:val="16"/>
                <w:lang w:val="hy-AM"/>
              </w:rPr>
            </w:pPr>
            <w:r w:rsidRPr="00285ED3">
              <w:rPr>
                <w:rFonts w:ascii="GHEA Grapalat" w:hAnsi="GHEA Grapalat" w:cs="Calibri"/>
                <w:color w:val="000000"/>
                <w:sz w:val="16"/>
                <w:szCs w:val="16"/>
                <w:lang w:val="hy-AM"/>
              </w:rPr>
              <w:t>ՀՀ Արմավիրի մարզ, գ. Արազափ,  «Գուգոշի» խորքային հորի համար կառուցված 100կՎԱ ԼՏԵ-ի  10կՎ էլեկտրամատակարարման աշխատանքների տեխնիկական հսկողություն</w:t>
            </w:r>
          </w:p>
        </w:tc>
        <w:tc>
          <w:tcPr>
            <w:tcW w:w="3916" w:type="dxa"/>
            <w:shd w:val="clear" w:color="auto" w:fill="auto"/>
            <w:vAlign w:val="center"/>
          </w:tcPr>
          <w:p w14:paraId="204EB367" w14:textId="3320C5BC" w:rsidR="0094516E" w:rsidRPr="00AF2811" w:rsidRDefault="0094516E" w:rsidP="002E2538">
            <w:pPr>
              <w:rPr>
                <w:rFonts w:ascii="GHEA Grapalat" w:hAnsi="GHEA Grapalat"/>
                <w:bCs/>
                <w:color w:val="000000" w:themeColor="text1"/>
                <w:sz w:val="16"/>
                <w:szCs w:val="16"/>
                <w:lang w:val="hy-AM"/>
              </w:rPr>
            </w:pPr>
            <w:r w:rsidRPr="00285ED3">
              <w:rPr>
                <w:rFonts w:ascii="GHEA Grapalat" w:hAnsi="GHEA Grapalat" w:cs="Calibri"/>
                <w:color w:val="000000"/>
                <w:sz w:val="16"/>
                <w:szCs w:val="16"/>
                <w:lang w:val="hy-AM"/>
              </w:rPr>
              <w:t>ՀՀ Արմավիրի մարզ, գ. Արազափ,  «Գուգոշի» խորքային հորի համար կառուցված 100կՎԱ ԼՏԵ-ի  10կՎ էլեկտրամատակարարման աշխատանքների տեխնիկական հսկողությ</w:t>
            </w:r>
            <w:r>
              <w:rPr>
                <w:rFonts w:ascii="GHEA Grapalat" w:hAnsi="GHEA Grapalat" w:cs="Calibri"/>
                <w:color w:val="000000"/>
                <w:sz w:val="16"/>
                <w:szCs w:val="16"/>
                <w:lang w:val="hy-AM"/>
              </w:rPr>
              <w:t>ա</w:t>
            </w:r>
            <w:r w:rsidRPr="00285ED3">
              <w:rPr>
                <w:rFonts w:ascii="GHEA Grapalat" w:hAnsi="GHEA Grapalat" w:cs="Calibri"/>
                <w:color w:val="000000"/>
                <w:sz w:val="16"/>
                <w:szCs w:val="16"/>
                <w:lang w:val="hy-AM"/>
              </w:rPr>
              <w:t>ն</w:t>
            </w:r>
            <w:r>
              <w:rPr>
                <w:rFonts w:ascii="GHEA Grapalat" w:hAnsi="GHEA Grapalat" w:cs="Calibri"/>
                <w:color w:val="000000"/>
                <w:sz w:val="16"/>
                <w:szCs w:val="16"/>
                <w:lang w:val="hy-AM"/>
              </w:rPr>
              <w:t xml:space="preserve"> </w:t>
            </w:r>
            <w:r w:rsidRPr="006631AF">
              <w:rPr>
                <w:rFonts w:ascii="GHEA Grapalat" w:hAnsi="GHEA Grapalat" w:cs="Calibri"/>
                <w:color w:val="000000"/>
                <w:sz w:val="16"/>
                <w:szCs w:val="16"/>
                <w:lang w:val="hy-AM"/>
              </w:rPr>
              <w:t xml:space="preserve">ծառայություններ համաձայն </w:t>
            </w:r>
            <w:r w:rsidRPr="00943123">
              <w:rPr>
                <w:rFonts w:ascii="GHEA Grapalat" w:hAnsi="GHEA Grapalat" w:cs="Calibri"/>
                <w:sz w:val="16"/>
                <w:szCs w:val="20"/>
                <w:lang w:val="hy-AM"/>
              </w:rPr>
              <w:t xml:space="preserve">Հավելված </w:t>
            </w:r>
            <w:r w:rsidRPr="00A57E56">
              <w:rPr>
                <w:rFonts w:ascii="GHEA Grapalat" w:hAnsi="GHEA Grapalat" w:cs="Calibri"/>
                <w:sz w:val="16"/>
                <w:szCs w:val="20"/>
                <w:lang w:val="hy-AM"/>
              </w:rPr>
              <w:t>1.</w:t>
            </w:r>
            <w:r w:rsidRPr="00943123">
              <w:rPr>
                <w:rFonts w:ascii="GHEA Grapalat" w:hAnsi="GHEA Grapalat" w:cs="Calibri"/>
                <w:sz w:val="16"/>
                <w:szCs w:val="20"/>
                <w:lang w:val="hy-AM"/>
              </w:rPr>
              <w:t xml:space="preserve">1-ի և </w:t>
            </w:r>
            <w:r>
              <w:rPr>
                <w:rFonts w:ascii="GHEA Grapalat" w:hAnsi="GHEA Grapalat" w:cs="Calibri"/>
                <w:sz w:val="16"/>
                <w:szCs w:val="20"/>
                <w:lang w:val="hy-AM"/>
              </w:rPr>
              <w:t xml:space="preserve">կից excelֆայլով (Հավելված </w:t>
            </w:r>
            <w:r w:rsidR="00ED772C">
              <w:rPr>
                <w:rFonts w:ascii="GHEA Grapalat" w:hAnsi="GHEA Grapalat" w:cs="Calibri"/>
                <w:sz w:val="16"/>
                <w:szCs w:val="20"/>
                <w:lang w:val="hy-AM"/>
              </w:rPr>
              <w:t>1</w:t>
            </w:r>
            <w:r w:rsidR="00ED772C">
              <w:rPr>
                <w:rFonts w:ascii="Cambria Math" w:hAnsi="Cambria Math" w:cs="Calibri"/>
                <w:sz w:val="16"/>
                <w:szCs w:val="20"/>
                <w:lang w:val="hy-AM"/>
              </w:rPr>
              <w:t>․</w:t>
            </w:r>
            <w:r>
              <w:rPr>
                <w:rFonts w:ascii="GHEA Grapalat" w:hAnsi="GHEA Grapalat" w:cs="Calibri"/>
                <w:sz w:val="16"/>
                <w:szCs w:val="20"/>
                <w:lang w:val="hy-AM"/>
              </w:rPr>
              <w:t>15)</w:t>
            </w:r>
            <w:r w:rsidRPr="00046264">
              <w:rPr>
                <w:rFonts w:ascii="GHEA Grapalat" w:hAnsi="GHEA Grapalat" w:cs="Calibri"/>
                <w:sz w:val="16"/>
                <w:szCs w:val="20"/>
                <w:lang w:val="hy-AM"/>
              </w:rPr>
              <w:t xml:space="preserve"> ներկայացված ծավալաթերթ-նախահաշվի</w:t>
            </w:r>
          </w:p>
        </w:tc>
        <w:tc>
          <w:tcPr>
            <w:tcW w:w="893" w:type="dxa"/>
            <w:shd w:val="clear" w:color="auto" w:fill="auto"/>
            <w:vAlign w:val="center"/>
          </w:tcPr>
          <w:p w14:paraId="064536DC" w14:textId="77777777" w:rsidR="0094516E" w:rsidRPr="00AF2811" w:rsidRDefault="0094516E" w:rsidP="002E2538">
            <w:pPr>
              <w:contextualSpacing/>
              <w:jc w:val="center"/>
              <w:rPr>
                <w:rFonts w:ascii="GHEA Grapalat" w:hAnsi="GHEA Grapalat"/>
                <w:bCs/>
                <w:color w:val="000000" w:themeColor="text1"/>
                <w:sz w:val="16"/>
                <w:szCs w:val="16"/>
                <w:lang w:val="hy-AM"/>
              </w:rPr>
            </w:pPr>
            <w:r w:rsidRPr="00AF2811">
              <w:rPr>
                <w:rFonts w:ascii="GHEA Grapalat" w:hAnsi="GHEA Grapalat"/>
                <w:bCs/>
                <w:color w:val="000000" w:themeColor="text1"/>
                <w:sz w:val="16"/>
                <w:szCs w:val="16"/>
                <w:lang w:val="hy-AM"/>
              </w:rPr>
              <w:t>դրամ</w:t>
            </w:r>
          </w:p>
        </w:tc>
        <w:tc>
          <w:tcPr>
            <w:tcW w:w="1046" w:type="dxa"/>
            <w:shd w:val="clear" w:color="auto" w:fill="auto"/>
            <w:vAlign w:val="center"/>
          </w:tcPr>
          <w:p w14:paraId="2856517E" w14:textId="77777777" w:rsidR="0094516E" w:rsidRPr="00AF2811" w:rsidRDefault="0094516E" w:rsidP="002E2538">
            <w:pPr>
              <w:contextualSpacing/>
              <w:jc w:val="center"/>
              <w:rPr>
                <w:rFonts w:ascii="GHEA Grapalat" w:hAnsi="GHEA Grapalat"/>
                <w:bCs/>
                <w:color w:val="000000" w:themeColor="text1"/>
                <w:sz w:val="16"/>
                <w:szCs w:val="16"/>
                <w:lang w:val="hy-AM"/>
              </w:rPr>
            </w:pPr>
            <w:r w:rsidRPr="00AF2811">
              <w:rPr>
                <w:rFonts w:ascii="GHEA Grapalat" w:hAnsi="GHEA Grapalat"/>
                <w:bCs/>
                <w:color w:val="000000" w:themeColor="text1"/>
                <w:sz w:val="16"/>
                <w:szCs w:val="16"/>
                <w:lang w:val="hy-AM"/>
              </w:rPr>
              <w:t>1</w:t>
            </w:r>
          </w:p>
        </w:tc>
        <w:tc>
          <w:tcPr>
            <w:tcW w:w="1253" w:type="dxa"/>
            <w:shd w:val="clear" w:color="auto" w:fill="auto"/>
            <w:vAlign w:val="center"/>
          </w:tcPr>
          <w:p w14:paraId="128111C3" w14:textId="143B5C52" w:rsidR="0094516E" w:rsidRPr="008515A3" w:rsidRDefault="0094516E" w:rsidP="002E2538">
            <w:pPr>
              <w:contextualSpacing/>
              <w:jc w:val="center"/>
              <w:rPr>
                <w:rFonts w:ascii="GHEA Grapalat" w:hAnsi="GHEA Grapalat"/>
                <w:bCs/>
                <w:color w:val="000000" w:themeColor="text1"/>
                <w:sz w:val="16"/>
                <w:szCs w:val="16"/>
              </w:rPr>
            </w:pPr>
          </w:p>
        </w:tc>
        <w:tc>
          <w:tcPr>
            <w:tcW w:w="1055" w:type="dxa"/>
            <w:shd w:val="clear" w:color="auto" w:fill="auto"/>
            <w:vAlign w:val="center"/>
          </w:tcPr>
          <w:p w14:paraId="7C932826" w14:textId="77777777" w:rsidR="0094516E" w:rsidRPr="002C3349" w:rsidRDefault="0094516E" w:rsidP="002E2538">
            <w:pPr>
              <w:shd w:val="clear" w:color="auto" w:fill="FFFFFF"/>
              <w:contextualSpacing/>
              <w:jc w:val="center"/>
              <w:rPr>
                <w:rFonts w:ascii="GHEA Grapalat" w:eastAsia="GHEA Grapalat" w:hAnsi="GHEA Grapalat" w:cs="GHEA Grapalat"/>
                <w:sz w:val="16"/>
                <w:szCs w:val="16"/>
                <w:lang w:val="hy-AM"/>
              </w:rPr>
            </w:pPr>
            <w:proofErr w:type="spellStart"/>
            <w:r w:rsidRPr="002C3349">
              <w:rPr>
                <w:rFonts w:ascii="GHEA Grapalat" w:eastAsia="GHEA Grapalat" w:hAnsi="GHEA Grapalat" w:cs="GHEA Grapalat"/>
                <w:sz w:val="16"/>
                <w:szCs w:val="16"/>
              </w:rPr>
              <w:t>Արմավիրի</w:t>
            </w:r>
            <w:proofErr w:type="spellEnd"/>
            <w:r w:rsidRPr="002C3349">
              <w:rPr>
                <w:rFonts w:ascii="GHEA Grapalat" w:eastAsia="GHEA Grapalat" w:hAnsi="GHEA Grapalat" w:cs="GHEA Grapalat"/>
                <w:sz w:val="16"/>
                <w:szCs w:val="16"/>
              </w:rPr>
              <w:t xml:space="preserve"> </w:t>
            </w:r>
            <w:proofErr w:type="spellStart"/>
            <w:r w:rsidRPr="002C3349">
              <w:rPr>
                <w:rFonts w:ascii="GHEA Grapalat" w:eastAsia="GHEA Grapalat" w:hAnsi="GHEA Grapalat" w:cs="GHEA Grapalat"/>
                <w:sz w:val="16"/>
                <w:szCs w:val="16"/>
              </w:rPr>
              <w:t>մարզ</w:t>
            </w:r>
            <w:proofErr w:type="spellEnd"/>
            <w:r w:rsidRPr="002C3349">
              <w:rPr>
                <w:rFonts w:ascii="GHEA Grapalat" w:eastAsia="GHEA Grapalat" w:hAnsi="GHEA Grapalat" w:cs="GHEA Grapalat"/>
                <w:sz w:val="16"/>
                <w:szCs w:val="16"/>
              </w:rPr>
              <w:t xml:space="preserve">, </w:t>
            </w:r>
            <w:r w:rsidRPr="002C3349">
              <w:rPr>
                <w:rFonts w:ascii="GHEA Grapalat" w:eastAsia="GHEA Grapalat" w:hAnsi="GHEA Grapalat" w:cs="GHEA Grapalat"/>
                <w:sz w:val="16"/>
                <w:szCs w:val="16"/>
                <w:lang w:val="hy-AM"/>
              </w:rPr>
              <w:t>ք</w:t>
            </w:r>
            <w:r w:rsidRPr="002C3349">
              <w:rPr>
                <w:rFonts w:ascii="Cambria Math" w:eastAsia="GHEA Grapalat" w:hAnsi="Cambria Math" w:cs="Cambria Math"/>
                <w:sz w:val="16"/>
                <w:szCs w:val="16"/>
                <w:lang w:val="hy-AM"/>
              </w:rPr>
              <w:t>․</w:t>
            </w:r>
            <w:r w:rsidRPr="002C3349">
              <w:rPr>
                <w:rFonts w:ascii="GHEA Grapalat" w:eastAsia="GHEA Grapalat" w:hAnsi="GHEA Grapalat" w:cs="GHEA Grapalat"/>
                <w:sz w:val="16"/>
                <w:szCs w:val="16"/>
                <w:lang w:val="hy-AM"/>
              </w:rPr>
              <w:t xml:space="preserve"> Մեծամոր</w:t>
            </w:r>
          </w:p>
          <w:p w14:paraId="3478307E" w14:textId="77777777" w:rsidR="0094516E" w:rsidRPr="00AF2811" w:rsidRDefault="0094516E" w:rsidP="002E2538">
            <w:pPr>
              <w:contextualSpacing/>
              <w:jc w:val="center"/>
              <w:rPr>
                <w:rFonts w:ascii="GHEA Grapalat" w:eastAsia="GHEA Grapalat" w:hAnsi="GHEA Grapalat" w:cs="GHEA Grapalat"/>
                <w:color w:val="000000" w:themeColor="text1"/>
                <w:sz w:val="16"/>
                <w:szCs w:val="16"/>
                <w:lang w:val="hy-AM"/>
              </w:rPr>
            </w:pPr>
          </w:p>
        </w:tc>
        <w:tc>
          <w:tcPr>
            <w:tcW w:w="3460" w:type="dxa"/>
            <w:shd w:val="clear" w:color="auto" w:fill="auto"/>
            <w:vAlign w:val="center"/>
          </w:tcPr>
          <w:p w14:paraId="01E920D4" w14:textId="77777777" w:rsidR="0094516E" w:rsidRPr="006631AF" w:rsidRDefault="0094516E" w:rsidP="002E2538">
            <w:pPr>
              <w:contextualSpacing/>
              <w:jc w:val="center"/>
              <w:rPr>
                <w:rFonts w:ascii="GHEA Grapalat" w:hAnsi="GHEA Grapalat"/>
                <w:bCs/>
                <w:sz w:val="16"/>
                <w:szCs w:val="16"/>
                <w:lang w:val="hy-AM"/>
              </w:rPr>
            </w:pPr>
            <w:r w:rsidRPr="002C3349">
              <w:rPr>
                <w:rFonts w:ascii="GHEA Grapalat" w:hAnsi="GHEA Grapalat" w:cs="Calibri"/>
                <w:sz w:val="16"/>
                <w:szCs w:val="16"/>
                <w:lang w:val="hy-AM"/>
              </w:rPr>
              <w:t xml:space="preserve">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w:t>
            </w:r>
            <w:r w:rsidRPr="002C3349">
              <w:rPr>
                <w:rFonts w:ascii="GHEA Grapalat" w:hAnsi="GHEA Grapalat"/>
                <w:bCs/>
                <w:sz w:val="16"/>
                <w:szCs w:val="16"/>
                <w:lang w:val="hy-AM"/>
              </w:rPr>
              <w:t>համաձայնագիրը</w:t>
            </w:r>
            <w:r w:rsidRPr="006631AF">
              <w:rPr>
                <w:sz w:val="16"/>
                <w:szCs w:val="16"/>
                <w:lang w:val="hy-AM"/>
              </w:rPr>
              <w:t xml:space="preserve"> </w:t>
            </w:r>
            <w:r w:rsidRPr="002C3349">
              <w:rPr>
                <w:rFonts w:ascii="GHEA Grapalat" w:hAnsi="GHEA Grapalat"/>
                <w:bCs/>
                <w:sz w:val="16"/>
                <w:szCs w:val="16"/>
                <w:lang w:val="hy-AM"/>
              </w:rPr>
              <w:t>ուժի  մեջ  մտնելու օրվանից</w:t>
            </w:r>
            <w:r w:rsidRPr="006631AF">
              <w:rPr>
                <w:rFonts w:ascii="GHEA Grapalat" w:hAnsi="GHEA Grapalat"/>
                <w:bCs/>
                <w:sz w:val="16"/>
                <w:szCs w:val="16"/>
                <w:lang w:val="hy-AM"/>
              </w:rPr>
              <w:t xml:space="preserve"> հետո՝</w:t>
            </w:r>
          </w:p>
          <w:p w14:paraId="679D0A54" w14:textId="77777777" w:rsidR="0094516E" w:rsidRPr="006631AF" w:rsidRDefault="0094516E" w:rsidP="002E2538">
            <w:pPr>
              <w:contextualSpacing/>
              <w:jc w:val="center"/>
              <w:rPr>
                <w:rFonts w:ascii="GHEA Grapalat" w:hAnsi="GHEA Grapalat" w:cs="Calibri"/>
                <w:sz w:val="16"/>
                <w:szCs w:val="16"/>
                <w:lang w:val="hy-AM"/>
              </w:rPr>
            </w:pPr>
          </w:p>
          <w:p w14:paraId="0EA223E5" w14:textId="77777777" w:rsidR="0094516E" w:rsidRPr="00AF2811" w:rsidRDefault="0094516E" w:rsidP="002E2538">
            <w:pPr>
              <w:contextualSpacing/>
              <w:jc w:val="center"/>
              <w:rPr>
                <w:rFonts w:ascii="GHEA Grapalat" w:hAnsi="GHEA Grapalat" w:cs="Calibri"/>
                <w:color w:val="000000" w:themeColor="text1"/>
                <w:sz w:val="16"/>
                <w:szCs w:val="16"/>
                <w:lang w:val="hy-AM"/>
              </w:rPr>
            </w:pPr>
            <w:r w:rsidRPr="006631AF">
              <w:rPr>
                <w:rFonts w:ascii="GHEA Grapalat" w:hAnsi="GHEA Grapalat" w:cs="Calibri"/>
                <w:sz w:val="16"/>
                <w:szCs w:val="16"/>
                <w:lang w:val="hy-AM"/>
              </w:rPr>
              <w:t>Շինարարական աշխատանքներին զուգընթաց՝ սկզբից մինչ ավարտ</w:t>
            </w:r>
          </w:p>
        </w:tc>
      </w:tr>
    </w:tbl>
    <w:p w14:paraId="745924B3" w14:textId="77777777" w:rsidR="007678FA" w:rsidRPr="0094516E" w:rsidRDefault="007678FA" w:rsidP="007678FA">
      <w:pPr>
        <w:jc w:val="center"/>
        <w:rPr>
          <w:rFonts w:ascii="GHEA Grapalat" w:hAnsi="GHEA Grapalat"/>
          <w:sz w:val="20"/>
          <w:lang w:val="hy-AM"/>
        </w:rPr>
      </w:pPr>
    </w:p>
    <w:p w14:paraId="1AE1D45A" w14:textId="77777777" w:rsidR="007678FA" w:rsidRPr="0094516E" w:rsidRDefault="007678FA" w:rsidP="007678FA">
      <w:pPr>
        <w:jc w:val="both"/>
        <w:rPr>
          <w:rFonts w:ascii="GHEA Grapalat" w:hAnsi="GHEA Grapalat"/>
          <w:sz w:val="20"/>
          <w:lang w:val="hy-AM"/>
        </w:rPr>
      </w:pPr>
      <w:r w:rsidRPr="0094516E">
        <w:rPr>
          <w:rFonts w:ascii="GHEA Grapalat" w:hAnsi="GHEA Grapalat"/>
          <w:sz w:val="20"/>
          <w:lang w:val="hy-AM"/>
        </w:rPr>
        <w:t xml:space="preserve"> </w:t>
      </w:r>
      <w:r w:rsidRPr="00064ADD">
        <w:rPr>
          <w:rFonts w:ascii="GHEA Grapalat" w:hAnsi="GHEA Grapalat" w:cs="Sylfaen"/>
          <w:i/>
          <w:sz w:val="18"/>
          <w:szCs w:val="18"/>
          <w:lang w:val="pt-BR"/>
        </w:rPr>
        <w:t>* ծառայության մատուցման վերջնաժամկետը չի կարող ավել լինել, քան տվյալ տարվա դեկտեմբերի 25-ը:</w:t>
      </w:r>
    </w:p>
    <w:p w14:paraId="57A14C9F" w14:textId="77777777" w:rsidR="007678FA" w:rsidRPr="0094516E" w:rsidRDefault="007678FA" w:rsidP="007678FA">
      <w:pPr>
        <w:jc w:val="both"/>
        <w:rPr>
          <w:rFonts w:ascii="GHEA Grapalat" w:hAnsi="GHEA Grapalat"/>
          <w:sz w:val="20"/>
          <w:lang w:val="hy-AM"/>
        </w:rPr>
      </w:pPr>
    </w:p>
    <w:p w14:paraId="62054E8B" w14:textId="77777777" w:rsidR="007678FA" w:rsidRPr="0094516E" w:rsidRDefault="007678FA" w:rsidP="007678FA">
      <w:pPr>
        <w:jc w:val="both"/>
        <w:rPr>
          <w:rFonts w:ascii="GHEA Grapalat" w:hAnsi="GHEA Grapalat"/>
          <w:sz w:val="20"/>
          <w:lang w:val="hy-AM"/>
        </w:rPr>
      </w:pPr>
    </w:p>
    <w:p w14:paraId="00A32216" w14:textId="77777777" w:rsidR="007678FA" w:rsidRPr="0094516E" w:rsidRDefault="007678FA" w:rsidP="007678FA">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63D24FB2" w14:textId="77777777" w:rsidTr="00E53C12">
        <w:trPr>
          <w:jc w:val="center"/>
        </w:trPr>
        <w:tc>
          <w:tcPr>
            <w:tcW w:w="4536" w:type="dxa"/>
          </w:tcPr>
          <w:p w14:paraId="0D5F5593"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76EC933F" w14:textId="3294001E" w:rsidR="008B3820" w:rsidRPr="00842DC8" w:rsidRDefault="00905571" w:rsidP="008B3820">
            <w:pPr>
              <w:jc w:val="center"/>
              <w:rPr>
                <w:rFonts w:ascii="GHEA Grapalat" w:hAnsi="GHEA Grapalat"/>
                <w:color w:val="00B0F0"/>
                <w:sz w:val="20"/>
                <w:lang w:val="af-ZA"/>
              </w:rPr>
            </w:pPr>
            <w:r>
              <w:rPr>
                <w:rFonts w:ascii="GHEA Grapalat" w:hAnsi="GHEA Grapalat"/>
                <w:color w:val="00B0F0"/>
                <w:sz w:val="20"/>
                <w:lang w:val="af-ZA"/>
              </w:rPr>
              <w:t xml:space="preserve"> «Մեծամոր համայնքի լուսավորություն և կանաչապատում» ՀՈԱԿ</w:t>
            </w:r>
          </w:p>
          <w:p w14:paraId="6CD9C9A0" w14:textId="4E3D3A08" w:rsidR="008B3820" w:rsidRPr="00842DC8" w:rsidRDefault="00905571" w:rsidP="008B3820">
            <w:pPr>
              <w:jc w:val="center"/>
              <w:rPr>
                <w:rFonts w:ascii="GHEA Grapalat" w:hAnsi="GHEA Grapalat"/>
                <w:color w:val="00B0F0"/>
                <w:sz w:val="20"/>
                <w:lang w:val="af-ZA"/>
              </w:rPr>
            </w:pPr>
            <w:r>
              <w:rPr>
                <w:rFonts w:ascii="GHEA Grapalat" w:hAnsi="GHEA Grapalat"/>
                <w:color w:val="00B0F0"/>
                <w:sz w:val="20"/>
                <w:lang w:val="af-ZA"/>
              </w:rPr>
              <w:t>ՀՀ Արմավիրի մարզ, Մեծամոր համայնք, գյուղ Նորապատ, 5-րդ փողոց, թիվ 11 շենք</w:t>
            </w:r>
          </w:p>
          <w:p w14:paraId="7A18F522" w14:textId="4C0C2ABC" w:rsidR="008B3820" w:rsidRPr="00842DC8" w:rsidRDefault="00905571" w:rsidP="008B3820">
            <w:pPr>
              <w:jc w:val="center"/>
              <w:rPr>
                <w:rFonts w:ascii="GHEA Grapalat" w:hAnsi="GHEA Grapalat"/>
                <w:color w:val="00B0F0"/>
                <w:sz w:val="20"/>
                <w:lang w:val="af-ZA"/>
              </w:rPr>
            </w:pPr>
            <w:r>
              <w:rPr>
                <w:rFonts w:ascii="GHEA Grapalat" w:hAnsi="GHEA Grapalat"/>
                <w:color w:val="00B0F0"/>
                <w:sz w:val="20"/>
                <w:lang w:val="af-ZA"/>
              </w:rPr>
              <w:t xml:space="preserve"> «Արդշինբանկ» ՓԲԸ</w:t>
            </w:r>
          </w:p>
          <w:p w14:paraId="2A811CDA" w14:textId="2F3C33F0" w:rsidR="008B3820" w:rsidRPr="00842DC8" w:rsidRDefault="008B3820" w:rsidP="008B3820">
            <w:pPr>
              <w:jc w:val="center"/>
              <w:rPr>
                <w:rFonts w:ascii="GHEA Grapalat" w:hAnsi="GHEA Grapalat"/>
                <w:color w:val="00B0F0"/>
                <w:sz w:val="20"/>
                <w:lang w:val="af-ZA"/>
              </w:rPr>
            </w:pPr>
            <w:r w:rsidRPr="00842DC8">
              <w:rPr>
                <w:rFonts w:ascii="GHEA Grapalat" w:hAnsi="GHEA Grapalat"/>
                <w:color w:val="00B0F0"/>
                <w:sz w:val="20"/>
                <w:lang w:val="af-ZA"/>
              </w:rPr>
              <w:t xml:space="preserve">Հ/Հ </w:t>
            </w:r>
            <w:r w:rsidR="00905571">
              <w:rPr>
                <w:rFonts w:ascii="GHEA Grapalat" w:hAnsi="GHEA Grapalat"/>
                <w:color w:val="00B0F0"/>
                <w:sz w:val="20"/>
                <w:lang w:val="af-ZA"/>
              </w:rPr>
              <w:t>2475405900380000</w:t>
            </w:r>
          </w:p>
          <w:p w14:paraId="363CA8A5" w14:textId="77777777" w:rsidR="008B3820" w:rsidRPr="00842DC8" w:rsidRDefault="008B3820" w:rsidP="008B3820">
            <w:pPr>
              <w:jc w:val="center"/>
              <w:rPr>
                <w:rFonts w:ascii="GHEA Grapalat" w:hAnsi="GHEA Grapalat"/>
                <w:color w:val="00B0F0"/>
                <w:sz w:val="20"/>
                <w:lang w:val="af-ZA"/>
              </w:rPr>
            </w:pPr>
            <w:r w:rsidRPr="00842DC8">
              <w:rPr>
                <w:rFonts w:ascii="GHEA Grapalat" w:hAnsi="GHEA Grapalat"/>
                <w:color w:val="00B0F0"/>
                <w:sz w:val="20"/>
                <w:lang w:val="af-ZA"/>
              </w:rPr>
              <w:t>ՀՎՀՀ LLL</w:t>
            </w:r>
          </w:p>
          <w:p w14:paraId="501E866D" w14:textId="77777777" w:rsidR="008B3820" w:rsidRPr="00842DC8" w:rsidRDefault="008B3820" w:rsidP="008B3820">
            <w:pPr>
              <w:jc w:val="center"/>
              <w:rPr>
                <w:rFonts w:ascii="GHEA Grapalat" w:hAnsi="GHEA Grapalat"/>
                <w:color w:val="00B0F0"/>
                <w:sz w:val="20"/>
                <w:lang w:val="af-ZA"/>
              </w:rPr>
            </w:pPr>
          </w:p>
          <w:p w14:paraId="3E899505" w14:textId="1887FD56" w:rsidR="007678FA" w:rsidRPr="008B3820" w:rsidRDefault="00905571" w:rsidP="008B3820">
            <w:pPr>
              <w:jc w:val="center"/>
              <w:rPr>
                <w:rFonts w:ascii="GHEA Grapalat" w:hAnsi="GHEA Grapalat"/>
                <w:lang w:val="af-ZA"/>
              </w:rPr>
            </w:pPr>
            <w:r>
              <w:rPr>
                <w:rFonts w:ascii="GHEA Grapalat" w:hAnsi="GHEA Grapalat"/>
                <w:color w:val="00B0F0"/>
                <w:sz w:val="20"/>
                <w:lang w:val="af-ZA"/>
              </w:rPr>
              <w:t>պ/կ</w:t>
            </w:r>
            <w:r w:rsidR="008B3820" w:rsidRPr="00842DC8">
              <w:rPr>
                <w:rFonts w:ascii="GHEA Grapalat" w:hAnsi="GHEA Grapalat"/>
                <w:sz w:val="20"/>
                <w:lang w:val="hy-AM"/>
              </w:rPr>
              <w:t>---------------------</w:t>
            </w:r>
            <w:r w:rsidR="008B3820">
              <w:rPr>
                <w:rFonts w:ascii="GHEA Grapalat" w:hAnsi="GHEA Grapalat"/>
                <w:color w:val="00B0F0"/>
                <w:sz w:val="20"/>
                <w:lang w:val="af-ZA"/>
              </w:rPr>
              <w:t xml:space="preserve"> </w:t>
            </w:r>
            <w:r>
              <w:rPr>
                <w:rFonts w:ascii="GHEA Grapalat" w:hAnsi="GHEA Grapalat"/>
                <w:color w:val="00B0F0"/>
                <w:sz w:val="20"/>
                <w:lang w:val="af-ZA"/>
              </w:rPr>
              <w:t>Էդվարդ Գալստյան</w:t>
            </w:r>
          </w:p>
          <w:p w14:paraId="3F26B27D" w14:textId="77777777" w:rsidR="007678FA" w:rsidRPr="008B3820" w:rsidRDefault="007678FA" w:rsidP="00E53C12">
            <w:pPr>
              <w:jc w:val="center"/>
              <w:rPr>
                <w:rFonts w:ascii="GHEA Grapalat" w:hAnsi="GHEA Grapalat"/>
                <w:sz w:val="18"/>
                <w:szCs w:val="18"/>
                <w:lang w:val="af-ZA"/>
              </w:rPr>
            </w:pPr>
            <w:r w:rsidRPr="008B3820">
              <w:rPr>
                <w:rFonts w:ascii="GHEA Grapalat" w:hAnsi="GHEA Grapalat"/>
                <w:sz w:val="18"/>
                <w:szCs w:val="18"/>
                <w:lang w:val="af-ZA"/>
              </w:rPr>
              <w:t>/</w:t>
            </w:r>
            <w:r w:rsidRPr="00064ADD">
              <w:rPr>
                <w:rFonts w:ascii="GHEA Grapalat" w:hAnsi="GHEA Grapalat" w:cs="Sylfaen"/>
                <w:sz w:val="18"/>
                <w:szCs w:val="18"/>
                <w:lang w:val="ru-RU"/>
              </w:rPr>
              <w:t>ստորագրություն</w:t>
            </w:r>
            <w:r w:rsidRPr="008B3820">
              <w:rPr>
                <w:rFonts w:ascii="GHEA Grapalat" w:hAnsi="GHEA Grapalat"/>
                <w:sz w:val="18"/>
                <w:szCs w:val="18"/>
                <w:lang w:val="af-ZA"/>
              </w:rPr>
              <w:t>/</w:t>
            </w:r>
          </w:p>
          <w:p w14:paraId="4A9A3ECD" w14:textId="77777777"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1A680CB3" w14:textId="77777777" w:rsidR="007678FA" w:rsidRPr="00064ADD" w:rsidRDefault="007678FA" w:rsidP="00E53C12">
            <w:pPr>
              <w:spacing w:line="360" w:lineRule="auto"/>
              <w:jc w:val="center"/>
              <w:rPr>
                <w:rFonts w:ascii="GHEA Grapalat" w:hAnsi="GHEA Grapalat"/>
                <w:lang w:val="ru-RU"/>
              </w:rPr>
            </w:pPr>
          </w:p>
        </w:tc>
        <w:tc>
          <w:tcPr>
            <w:tcW w:w="4343" w:type="dxa"/>
          </w:tcPr>
          <w:p w14:paraId="24BBFAC8"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5A9096A2" w14:textId="77777777" w:rsidR="007678FA" w:rsidRPr="00064ADD" w:rsidRDefault="007678FA" w:rsidP="00E53C12">
            <w:pPr>
              <w:jc w:val="center"/>
              <w:rPr>
                <w:rFonts w:ascii="GHEA Grapalat" w:hAnsi="GHEA Grapalat"/>
                <w:lang w:val="ru-RU"/>
              </w:rPr>
            </w:pPr>
          </w:p>
          <w:p w14:paraId="77EFA5BB" w14:textId="77777777" w:rsidR="007678FA" w:rsidRPr="00064ADD" w:rsidRDefault="007678FA" w:rsidP="00E53C12">
            <w:pPr>
              <w:jc w:val="center"/>
              <w:rPr>
                <w:rFonts w:ascii="GHEA Grapalat" w:hAnsi="GHEA Grapalat"/>
                <w:lang w:val="ru-RU"/>
              </w:rPr>
            </w:pPr>
          </w:p>
          <w:p w14:paraId="3FB5F1D1" w14:textId="77777777" w:rsidR="007678FA" w:rsidRPr="00064ADD" w:rsidRDefault="007678FA" w:rsidP="00E53C12">
            <w:pPr>
              <w:jc w:val="center"/>
              <w:rPr>
                <w:rFonts w:ascii="GHEA Grapalat" w:hAnsi="GHEA Grapalat"/>
                <w:lang w:val="ru-RU"/>
              </w:rPr>
            </w:pPr>
          </w:p>
          <w:p w14:paraId="420AB492" w14:textId="77777777" w:rsidR="007678FA" w:rsidRPr="00064ADD" w:rsidRDefault="007678FA" w:rsidP="00E53C12">
            <w:pPr>
              <w:jc w:val="center"/>
              <w:rPr>
                <w:rFonts w:ascii="GHEA Grapalat" w:hAnsi="GHEA Grapalat"/>
              </w:rPr>
            </w:pPr>
          </w:p>
          <w:p w14:paraId="2FBE101E" w14:textId="77777777" w:rsidR="007678FA" w:rsidRPr="00064ADD" w:rsidRDefault="007678FA" w:rsidP="00E53C12">
            <w:pPr>
              <w:jc w:val="center"/>
              <w:rPr>
                <w:rFonts w:ascii="GHEA Grapalat" w:hAnsi="GHEA Grapalat"/>
              </w:rPr>
            </w:pPr>
          </w:p>
          <w:p w14:paraId="297D28E4"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41966C13"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42BCE60D"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16484ABD" w14:textId="77777777" w:rsidR="007678FA" w:rsidRPr="00064ADD" w:rsidRDefault="007678FA" w:rsidP="007678FA">
      <w:pPr>
        <w:jc w:val="center"/>
        <w:rPr>
          <w:rFonts w:ascii="GHEA Grapalat" w:hAnsi="GHEA Grapalat"/>
          <w:sz w:val="20"/>
        </w:rPr>
      </w:pPr>
      <w:r w:rsidRPr="00064ADD">
        <w:rPr>
          <w:rFonts w:ascii="GHEA Grapalat" w:hAnsi="GHEA Grapalat"/>
          <w:sz w:val="20"/>
        </w:rPr>
        <w:br w:type="page"/>
      </w:r>
    </w:p>
    <w:p w14:paraId="6267D7C3" w14:textId="77777777" w:rsidR="0094516E" w:rsidRDefault="0094516E" w:rsidP="007678FA">
      <w:pPr>
        <w:jc w:val="right"/>
        <w:rPr>
          <w:rFonts w:ascii="GHEA Grapalat" w:hAnsi="GHEA Grapalat"/>
          <w:sz w:val="20"/>
        </w:rPr>
        <w:sectPr w:rsidR="0094516E" w:rsidSect="0094516E">
          <w:footnotePr>
            <w:pos w:val="beneathText"/>
          </w:footnotePr>
          <w:pgSz w:w="16838" w:h="11906" w:orient="landscape" w:code="9"/>
          <w:pgMar w:top="662" w:right="533" w:bottom="850" w:left="432" w:header="562" w:footer="562" w:gutter="0"/>
          <w:cols w:space="720"/>
        </w:sectPr>
      </w:pPr>
    </w:p>
    <w:p w14:paraId="6E67FDCA" w14:textId="318F52CA" w:rsidR="007678FA" w:rsidRPr="00064ADD" w:rsidRDefault="007678FA" w:rsidP="007678FA">
      <w:pPr>
        <w:jc w:val="right"/>
        <w:rPr>
          <w:rFonts w:ascii="GHEA Grapalat" w:hAnsi="GHEA Grapalat"/>
          <w:sz w:val="20"/>
        </w:rPr>
      </w:pPr>
    </w:p>
    <w:p w14:paraId="3158E2C3" w14:textId="77777777" w:rsidR="0094516E" w:rsidRPr="00AF60E9" w:rsidRDefault="0094516E" w:rsidP="0094516E">
      <w:pPr>
        <w:jc w:val="right"/>
        <w:rPr>
          <w:rFonts w:ascii="GHEA Grapalat" w:hAnsi="GHEA Grapalat"/>
          <w:i/>
          <w:sz w:val="18"/>
        </w:rPr>
      </w:pPr>
      <w:r w:rsidRPr="00AF60E9">
        <w:rPr>
          <w:rFonts w:ascii="GHEA Grapalat" w:hAnsi="GHEA Grapalat"/>
          <w:i/>
          <w:sz w:val="18"/>
          <w:lang w:val="hy-AM"/>
        </w:rPr>
        <w:t>Հավելված N 1</w:t>
      </w:r>
      <w:r w:rsidRPr="00AF60E9">
        <w:rPr>
          <w:rFonts w:ascii="GHEA Grapalat" w:hAnsi="GHEA Grapalat"/>
          <w:i/>
          <w:sz w:val="18"/>
        </w:rPr>
        <w:t>.1</w:t>
      </w:r>
    </w:p>
    <w:p w14:paraId="3A002C61" w14:textId="77777777" w:rsidR="0094516E" w:rsidRPr="00AF60E9" w:rsidRDefault="0094516E" w:rsidP="0094516E">
      <w:pPr>
        <w:jc w:val="right"/>
        <w:rPr>
          <w:rFonts w:ascii="GHEA Grapalat" w:hAnsi="GHEA Grapalat"/>
          <w:i/>
          <w:sz w:val="18"/>
          <w:lang w:val="hy-AM"/>
        </w:rPr>
      </w:pPr>
      <w:r w:rsidRPr="00AF60E9">
        <w:rPr>
          <w:rFonts w:ascii="GHEA Grapalat" w:hAnsi="GHEA Grapalat"/>
          <w:i/>
          <w:sz w:val="18"/>
          <w:lang w:val="hy-AM"/>
        </w:rPr>
        <w:t>«         »              20</w:t>
      </w:r>
      <w:r w:rsidRPr="00AF60E9">
        <w:rPr>
          <w:rFonts w:ascii="GHEA Grapalat" w:hAnsi="GHEA Grapalat"/>
          <w:i/>
          <w:sz w:val="18"/>
        </w:rPr>
        <w:t>22</w:t>
      </w:r>
      <w:r w:rsidRPr="00AF60E9">
        <w:rPr>
          <w:rFonts w:ascii="GHEA Grapalat" w:hAnsi="GHEA Grapalat"/>
          <w:i/>
          <w:sz w:val="18"/>
          <w:lang w:val="hy-AM"/>
        </w:rPr>
        <w:t xml:space="preserve">թ. կնքված </w:t>
      </w:r>
    </w:p>
    <w:p w14:paraId="33B36167" w14:textId="65416613" w:rsidR="0094516E" w:rsidRDefault="0094516E" w:rsidP="0094516E">
      <w:pPr>
        <w:jc w:val="right"/>
        <w:rPr>
          <w:rFonts w:ascii="GHEA Grapalat" w:hAnsi="GHEA Grapalat"/>
          <w:i/>
          <w:sz w:val="18"/>
          <w:lang w:val="hy-AM"/>
        </w:rPr>
      </w:pPr>
      <w:r>
        <w:rPr>
          <w:rFonts w:ascii="GHEA Grapalat" w:hAnsi="GHEA Grapalat"/>
          <w:i/>
          <w:sz w:val="18"/>
          <w:lang w:val="hy-AM"/>
        </w:rPr>
        <w:t>ՀՀԱՄՄՀ-ԲՄԾՁԲ-22/63</w:t>
      </w:r>
      <w:r w:rsidRPr="00AF60E9">
        <w:rPr>
          <w:rFonts w:ascii="GHEA Grapalat" w:hAnsi="GHEA Grapalat"/>
          <w:i/>
          <w:sz w:val="18"/>
          <w:lang w:val="hy-AM"/>
        </w:rPr>
        <w:t>-</w:t>
      </w:r>
      <w:r w:rsidRPr="00AF60E9">
        <w:rPr>
          <w:rFonts w:ascii="GHEA Grapalat" w:hAnsi="GHEA Grapalat"/>
          <w:i/>
          <w:sz w:val="18"/>
        </w:rPr>
        <w:t xml:space="preserve"> </w:t>
      </w:r>
      <w:r w:rsidRPr="00AF60E9">
        <w:rPr>
          <w:rFonts w:ascii="GHEA Grapalat" w:hAnsi="GHEA Grapalat"/>
          <w:i/>
          <w:sz w:val="18"/>
          <w:lang w:val="hy-AM"/>
        </w:rPr>
        <w:t>ծածկագրով պայմանագրի</w:t>
      </w:r>
    </w:p>
    <w:p w14:paraId="18F5D859" w14:textId="77777777" w:rsidR="0094516E" w:rsidRPr="00AF60E9" w:rsidRDefault="0094516E" w:rsidP="0094516E">
      <w:pPr>
        <w:jc w:val="right"/>
        <w:rPr>
          <w:rFonts w:ascii="GHEA Grapalat" w:hAnsi="GHEA Grapalat"/>
          <w:i/>
          <w:sz w:val="18"/>
          <w:lang w:val="hy-AM"/>
        </w:rPr>
      </w:pPr>
    </w:p>
    <w:p w14:paraId="374643BC" w14:textId="469FF60C" w:rsidR="0094516E" w:rsidRDefault="0094516E" w:rsidP="0094516E">
      <w:pPr>
        <w:jc w:val="center"/>
        <w:rPr>
          <w:rFonts w:ascii="GHEA Grapalat" w:hAnsi="GHEA Grapalat"/>
          <w:b/>
          <w:sz w:val="20"/>
          <w:szCs w:val="20"/>
          <w:lang w:val="hy-AM"/>
        </w:rPr>
      </w:pPr>
      <w:r w:rsidRPr="00AF60E9">
        <w:rPr>
          <w:rFonts w:ascii="GHEA Grapalat" w:hAnsi="GHEA Grapalat"/>
          <w:b/>
          <w:sz w:val="20"/>
          <w:szCs w:val="20"/>
          <w:lang w:val="hy-AM"/>
        </w:rPr>
        <w:t>Տեխնիկական բնութագիր բոլոր չափաբաժինների համար</w:t>
      </w:r>
    </w:p>
    <w:tbl>
      <w:tblPr>
        <w:tblW w:w="10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37"/>
        <w:gridCol w:w="5303"/>
      </w:tblGrid>
      <w:tr w:rsidR="0094516E" w:rsidRPr="00D248CD" w14:paraId="19371AB7" w14:textId="77777777" w:rsidTr="002E2538">
        <w:trPr>
          <w:trHeight w:val="368"/>
          <w:jc w:val="center"/>
        </w:trPr>
        <w:tc>
          <w:tcPr>
            <w:tcW w:w="10740" w:type="dxa"/>
            <w:gridSpan w:val="2"/>
          </w:tcPr>
          <w:p w14:paraId="30F09955" w14:textId="77777777" w:rsidR="0094516E" w:rsidRPr="00AF2811" w:rsidRDefault="0094516E" w:rsidP="002E2538">
            <w:pPr>
              <w:jc w:val="center"/>
              <w:rPr>
                <w:color w:val="000000" w:themeColor="text1"/>
                <w:lang w:val="pt-BR"/>
              </w:rPr>
            </w:pPr>
            <w:r w:rsidRPr="00AF2811">
              <w:rPr>
                <w:rFonts w:ascii="GHEA Grapalat" w:hAnsi="GHEA Grapalat" w:cs="Calibri"/>
                <w:b/>
                <w:bCs/>
                <w:color w:val="000000" w:themeColor="text1"/>
                <w:sz w:val="20"/>
                <w:szCs w:val="20"/>
                <w:lang w:val="hy-AM"/>
              </w:rPr>
              <w:t>Շինարարական աշխատանքների որակի տեխնիկական հսկողության խորհրդատվական ծառայություններ</w:t>
            </w:r>
          </w:p>
        </w:tc>
      </w:tr>
      <w:tr w:rsidR="0094516E" w:rsidRPr="00AF2811" w14:paraId="73C48F1A" w14:textId="77777777" w:rsidTr="002E2538">
        <w:trPr>
          <w:trHeight w:val="70"/>
          <w:jc w:val="center"/>
        </w:trPr>
        <w:tc>
          <w:tcPr>
            <w:tcW w:w="10740" w:type="dxa"/>
            <w:gridSpan w:val="2"/>
          </w:tcPr>
          <w:tbl>
            <w:tblPr>
              <w:tblW w:w="10575" w:type="dxa"/>
              <w:tblLayout w:type="fixed"/>
              <w:tblLook w:val="01E0" w:firstRow="1" w:lastRow="1" w:firstColumn="1" w:lastColumn="1" w:noHBand="0" w:noVBand="0"/>
            </w:tblPr>
            <w:tblGrid>
              <w:gridCol w:w="3346"/>
              <w:gridCol w:w="7229"/>
            </w:tblGrid>
            <w:tr w:rsidR="0094516E" w:rsidRPr="00D248CD" w14:paraId="68D6B4AC" w14:textId="77777777" w:rsidTr="002E2538">
              <w:tc>
                <w:tcPr>
                  <w:tcW w:w="3346" w:type="dxa"/>
                </w:tcPr>
                <w:p w14:paraId="720897DF" w14:textId="77777777" w:rsidR="0094516E" w:rsidRPr="00AF2811" w:rsidRDefault="0094516E" w:rsidP="002E2538">
                  <w:pPr>
                    <w:jc w:val="both"/>
                    <w:rPr>
                      <w:rFonts w:ascii="GHEA Grapalat" w:hAnsi="GHEA Grapalat"/>
                      <w:color w:val="000000" w:themeColor="text1"/>
                      <w:sz w:val="19"/>
                      <w:szCs w:val="19"/>
                      <w:lang w:val="hy-AM"/>
                    </w:rPr>
                  </w:pPr>
                  <w:r w:rsidRPr="00AF2811">
                    <w:rPr>
                      <w:rFonts w:ascii="GHEA Grapalat" w:hAnsi="GHEA Grapalat"/>
                      <w:b/>
                      <w:i/>
                      <w:color w:val="000000" w:themeColor="text1"/>
                      <w:sz w:val="19"/>
                      <w:szCs w:val="19"/>
                      <w:lang w:val="hy-AM"/>
                    </w:rPr>
                    <w:t>Պատվիրատու</w:t>
                  </w:r>
                </w:p>
              </w:tc>
              <w:tc>
                <w:tcPr>
                  <w:tcW w:w="7229" w:type="dxa"/>
                </w:tcPr>
                <w:p w14:paraId="4EB74B75" w14:textId="77777777" w:rsidR="0094516E" w:rsidRPr="00AF2811" w:rsidRDefault="0094516E" w:rsidP="002E2538">
                  <w:pPr>
                    <w:jc w:val="both"/>
                    <w:rPr>
                      <w:rFonts w:ascii="GHEA Grapalat" w:hAnsi="GHEA Grapalat"/>
                      <w:color w:val="000000" w:themeColor="text1"/>
                      <w:sz w:val="19"/>
                      <w:szCs w:val="19"/>
                      <w:lang w:val="hy-AM"/>
                    </w:rPr>
                  </w:pPr>
                  <w:r w:rsidRPr="00AF2811">
                    <w:rPr>
                      <w:rFonts w:ascii="GHEA Grapalat" w:hAnsi="GHEA Grapalat"/>
                      <w:color w:val="000000" w:themeColor="text1"/>
                      <w:sz w:val="19"/>
                      <w:szCs w:val="19"/>
                      <w:lang w:val="hy-AM"/>
                    </w:rPr>
                    <w:t>«Մեծամոր համայնքի լուսավորություն և կանաչապատում» ՀՈԱԿ</w:t>
                  </w:r>
                </w:p>
              </w:tc>
            </w:tr>
            <w:tr w:rsidR="0094516E" w:rsidRPr="00AF2811" w14:paraId="4984D18F" w14:textId="77777777" w:rsidTr="002E2538">
              <w:tc>
                <w:tcPr>
                  <w:tcW w:w="3346" w:type="dxa"/>
                </w:tcPr>
                <w:p w14:paraId="0FDE1D47" w14:textId="77777777" w:rsidR="0094516E" w:rsidRPr="00AF2811" w:rsidRDefault="0094516E" w:rsidP="002E2538">
                  <w:pPr>
                    <w:rPr>
                      <w:rFonts w:ascii="GHEA Grapalat" w:hAnsi="GHEA Grapalat"/>
                      <w:b/>
                      <w:i/>
                      <w:color w:val="000000" w:themeColor="text1"/>
                      <w:sz w:val="19"/>
                      <w:szCs w:val="19"/>
                      <w:lang w:val="hy-AM"/>
                    </w:rPr>
                  </w:pPr>
                </w:p>
                <w:p w14:paraId="5715EAC2" w14:textId="77777777" w:rsidR="0094516E" w:rsidRPr="00AF2811" w:rsidRDefault="0094516E" w:rsidP="002E2538">
                  <w:pPr>
                    <w:rPr>
                      <w:rFonts w:ascii="GHEA Grapalat" w:hAnsi="GHEA Grapalat"/>
                      <w:b/>
                      <w:i/>
                      <w:color w:val="000000" w:themeColor="text1"/>
                      <w:sz w:val="19"/>
                      <w:szCs w:val="19"/>
                      <w:lang w:val="hy-AM"/>
                    </w:rPr>
                  </w:pPr>
                  <w:r w:rsidRPr="00AF2811">
                    <w:rPr>
                      <w:rFonts w:ascii="GHEA Grapalat" w:hAnsi="GHEA Grapalat"/>
                      <w:b/>
                      <w:i/>
                      <w:color w:val="000000" w:themeColor="text1"/>
                      <w:sz w:val="19"/>
                      <w:szCs w:val="19"/>
                      <w:lang w:val="hy-AM"/>
                    </w:rPr>
                    <w:t>Աշխատանքի տեսակը</w:t>
                  </w:r>
                </w:p>
              </w:tc>
              <w:tc>
                <w:tcPr>
                  <w:tcW w:w="7229" w:type="dxa"/>
                </w:tcPr>
                <w:p w14:paraId="7EDBF6A1" w14:textId="77777777" w:rsidR="0094516E" w:rsidRPr="00AF2811" w:rsidRDefault="0094516E" w:rsidP="002E2538">
                  <w:pPr>
                    <w:rPr>
                      <w:rFonts w:ascii="GHEA Grapalat" w:hAnsi="GHEA Grapalat" w:cs="Sylfaen"/>
                      <w:color w:val="000000" w:themeColor="text1"/>
                      <w:sz w:val="19"/>
                      <w:szCs w:val="19"/>
                      <w:lang w:val="hy-AM"/>
                    </w:rPr>
                  </w:pPr>
                </w:p>
                <w:p w14:paraId="57917CBE" w14:textId="77777777" w:rsidR="0094516E" w:rsidRPr="00AF2811" w:rsidRDefault="0094516E" w:rsidP="002E2538">
                  <w:pPr>
                    <w:rPr>
                      <w:rFonts w:ascii="GHEA Grapalat" w:hAnsi="GHEA Grapalat"/>
                      <w:color w:val="000000" w:themeColor="text1"/>
                      <w:sz w:val="19"/>
                      <w:szCs w:val="19"/>
                      <w:lang w:val="hy-AM"/>
                    </w:rPr>
                  </w:pPr>
                  <w:r w:rsidRPr="00AF2811">
                    <w:rPr>
                      <w:rFonts w:ascii="GHEA Grapalat" w:hAnsi="GHEA Grapalat" w:cs="Sylfaen"/>
                      <w:color w:val="000000" w:themeColor="text1"/>
                      <w:sz w:val="19"/>
                      <w:szCs w:val="19"/>
                      <w:lang w:val="hy-AM"/>
                    </w:rPr>
                    <w:t>Ըստ նախագծի և նախահաշիվ ծավալաթերթի</w:t>
                  </w:r>
                </w:p>
                <w:p w14:paraId="036B616A" w14:textId="77777777" w:rsidR="0094516E" w:rsidRPr="00AF2811" w:rsidRDefault="0094516E" w:rsidP="002E2538">
                  <w:pPr>
                    <w:jc w:val="both"/>
                    <w:rPr>
                      <w:rFonts w:ascii="GHEA Grapalat" w:hAnsi="GHEA Grapalat"/>
                      <w:color w:val="000000" w:themeColor="text1"/>
                      <w:sz w:val="19"/>
                      <w:szCs w:val="19"/>
                      <w:lang w:val="hy-AM"/>
                    </w:rPr>
                  </w:pPr>
                </w:p>
              </w:tc>
            </w:tr>
            <w:tr w:rsidR="0094516E" w:rsidRPr="00D248CD" w14:paraId="1991E026" w14:textId="77777777" w:rsidTr="002E2538">
              <w:trPr>
                <w:trHeight w:val="988"/>
              </w:trPr>
              <w:tc>
                <w:tcPr>
                  <w:tcW w:w="3346" w:type="dxa"/>
                </w:tcPr>
                <w:p w14:paraId="076841AE" w14:textId="77777777" w:rsidR="0094516E" w:rsidRPr="00AF2811" w:rsidRDefault="0094516E" w:rsidP="002E2538">
                  <w:pPr>
                    <w:rPr>
                      <w:rFonts w:ascii="GHEA Grapalat" w:hAnsi="GHEA Grapalat"/>
                      <w:b/>
                      <w:i/>
                      <w:color w:val="000000" w:themeColor="text1"/>
                      <w:sz w:val="19"/>
                      <w:szCs w:val="19"/>
                      <w:lang w:val="hy-AM"/>
                    </w:rPr>
                  </w:pPr>
                  <w:r w:rsidRPr="00AF2811">
                    <w:rPr>
                      <w:rFonts w:ascii="GHEA Grapalat" w:hAnsi="GHEA Grapalat"/>
                      <w:b/>
                      <w:i/>
                      <w:color w:val="000000" w:themeColor="text1"/>
                      <w:sz w:val="19"/>
                      <w:szCs w:val="19"/>
                      <w:lang w:val="hy-AM"/>
                    </w:rPr>
                    <w:t>Ծառայության մատուցման ընդհանուր պահանջներ</w:t>
                  </w:r>
                </w:p>
                <w:p w14:paraId="45AC64D0" w14:textId="77777777" w:rsidR="0094516E" w:rsidRPr="00AF2811" w:rsidRDefault="0094516E" w:rsidP="002E2538">
                  <w:pPr>
                    <w:jc w:val="center"/>
                    <w:rPr>
                      <w:rFonts w:ascii="GHEA Grapalat" w:hAnsi="GHEA Grapalat"/>
                      <w:b/>
                      <w:i/>
                      <w:color w:val="000000" w:themeColor="text1"/>
                      <w:sz w:val="19"/>
                      <w:szCs w:val="19"/>
                      <w:lang w:val="hy-AM"/>
                    </w:rPr>
                  </w:pPr>
                </w:p>
                <w:p w14:paraId="01A446AC" w14:textId="77777777" w:rsidR="0094516E" w:rsidRPr="00AF2811" w:rsidRDefault="0094516E" w:rsidP="002E2538">
                  <w:pPr>
                    <w:jc w:val="center"/>
                    <w:rPr>
                      <w:rFonts w:ascii="GHEA Grapalat" w:hAnsi="GHEA Grapalat"/>
                      <w:b/>
                      <w:i/>
                      <w:color w:val="000000" w:themeColor="text1"/>
                      <w:sz w:val="19"/>
                      <w:szCs w:val="19"/>
                      <w:lang w:val="hy-AM"/>
                    </w:rPr>
                  </w:pPr>
                </w:p>
                <w:p w14:paraId="1637F66D" w14:textId="77777777" w:rsidR="0094516E" w:rsidRPr="00AF2811" w:rsidRDefault="0094516E" w:rsidP="002E2538">
                  <w:pPr>
                    <w:jc w:val="center"/>
                    <w:rPr>
                      <w:rFonts w:ascii="GHEA Grapalat" w:hAnsi="GHEA Grapalat"/>
                      <w:b/>
                      <w:i/>
                      <w:color w:val="000000" w:themeColor="text1"/>
                      <w:sz w:val="19"/>
                      <w:szCs w:val="19"/>
                      <w:lang w:val="hy-AM"/>
                    </w:rPr>
                  </w:pPr>
                </w:p>
                <w:p w14:paraId="7BF56114" w14:textId="77777777" w:rsidR="0094516E" w:rsidRPr="00AF2811" w:rsidRDefault="0094516E" w:rsidP="002E2538">
                  <w:pPr>
                    <w:jc w:val="center"/>
                    <w:rPr>
                      <w:rFonts w:ascii="GHEA Grapalat" w:hAnsi="GHEA Grapalat"/>
                      <w:b/>
                      <w:i/>
                      <w:color w:val="000000" w:themeColor="text1"/>
                      <w:sz w:val="19"/>
                      <w:szCs w:val="19"/>
                      <w:lang w:val="hy-AM"/>
                    </w:rPr>
                  </w:pPr>
                </w:p>
                <w:p w14:paraId="0F9A2B6D" w14:textId="77777777" w:rsidR="0094516E" w:rsidRPr="00AF2811" w:rsidRDefault="0094516E" w:rsidP="002E2538">
                  <w:pPr>
                    <w:jc w:val="center"/>
                    <w:rPr>
                      <w:rFonts w:ascii="GHEA Grapalat" w:hAnsi="GHEA Grapalat"/>
                      <w:b/>
                      <w:i/>
                      <w:color w:val="000000" w:themeColor="text1"/>
                      <w:sz w:val="19"/>
                      <w:szCs w:val="19"/>
                      <w:lang w:val="hy-AM"/>
                    </w:rPr>
                  </w:pPr>
                </w:p>
                <w:p w14:paraId="2880A6BA" w14:textId="77777777" w:rsidR="0094516E" w:rsidRPr="00AF2811" w:rsidRDefault="0094516E" w:rsidP="002E2538">
                  <w:pPr>
                    <w:jc w:val="center"/>
                    <w:rPr>
                      <w:rFonts w:ascii="GHEA Grapalat" w:hAnsi="GHEA Grapalat"/>
                      <w:b/>
                      <w:i/>
                      <w:color w:val="000000" w:themeColor="text1"/>
                      <w:sz w:val="19"/>
                      <w:szCs w:val="19"/>
                      <w:lang w:val="hy-AM"/>
                    </w:rPr>
                  </w:pPr>
                </w:p>
                <w:p w14:paraId="6A88F4E6" w14:textId="77777777" w:rsidR="0094516E" w:rsidRPr="00AF2811" w:rsidRDefault="0094516E" w:rsidP="002E2538">
                  <w:pPr>
                    <w:jc w:val="center"/>
                    <w:rPr>
                      <w:rFonts w:ascii="GHEA Grapalat" w:hAnsi="GHEA Grapalat"/>
                      <w:b/>
                      <w:i/>
                      <w:color w:val="000000" w:themeColor="text1"/>
                      <w:sz w:val="19"/>
                      <w:szCs w:val="19"/>
                      <w:lang w:val="hy-AM"/>
                    </w:rPr>
                  </w:pPr>
                </w:p>
                <w:p w14:paraId="232818C3" w14:textId="77777777" w:rsidR="0094516E" w:rsidRPr="00AF2811" w:rsidRDefault="0094516E" w:rsidP="002E2538">
                  <w:pPr>
                    <w:jc w:val="center"/>
                    <w:rPr>
                      <w:rFonts w:ascii="GHEA Grapalat" w:hAnsi="GHEA Grapalat"/>
                      <w:b/>
                      <w:i/>
                      <w:color w:val="000000" w:themeColor="text1"/>
                      <w:sz w:val="19"/>
                      <w:szCs w:val="19"/>
                      <w:lang w:val="hy-AM"/>
                    </w:rPr>
                  </w:pPr>
                </w:p>
                <w:p w14:paraId="544AB852" w14:textId="77777777" w:rsidR="0094516E" w:rsidRPr="00AF2811" w:rsidRDefault="0094516E" w:rsidP="002E2538">
                  <w:pPr>
                    <w:jc w:val="center"/>
                    <w:rPr>
                      <w:rFonts w:ascii="GHEA Grapalat" w:hAnsi="GHEA Grapalat"/>
                      <w:b/>
                      <w:i/>
                      <w:color w:val="000000" w:themeColor="text1"/>
                      <w:sz w:val="19"/>
                      <w:szCs w:val="19"/>
                      <w:lang w:val="hy-AM"/>
                    </w:rPr>
                  </w:pPr>
                </w:p>
                <w:p w14:paraId="518E0691" w14:textId="77777777" w:rsidR="0094516E" w:rsidRPr="00AF2811" w:rsidRDefault="0094516E" w:rsidP="002E2538">
                  <w:pPr>
                    <w:jc w:val="center"/>
                    <w:rPr>
                      <w:rFonts w:ascii="GHEA Grapalat" w:hAnsi="GHEA Grapalat"/>
                      <w:b/>
                      <w:i/>
                      <w:color w:val="000000" w:themeColor="text1"/>
                      <w:sz w:val="19"/>
                      <w:szCs w:val="19"/>
                      <w:lang w:val="hy-AM"/>
                    </w:rPr>
                  </w:pPr>
                </w:p>
                <w:p w14:paraId="509ECE47" w14:textId="77777777" w:rsidR="0094516E" w:rsidRPr="00AF2811" w:rsidRDefault="0094516E" w:rsidP="002E2538">
                  <w:pPr>
                    <w:jc w:val="center"/>
                    <w:rPr>
                      <w:rFonts w:ascii="GHEA Grapalat" w:hAnsi="GHEA Grapalat"/>
                      <w:b/>
                      <w:i/>
                      <w:color w:val="000000" w:themeColor="text1"/>
                      <w:sz w:val="19"/>
                      <w:szCs w:val="19"/>
                      <w:lang w:val="hy-AM"/>
                    </w:rPr>
                  </w:pPr>
                </w:p>
              </w:tc>
              <w:tc>
                <w:tcPr>
                  <w:tcW w:w="7229" w:type="dxa"/>
                </w:tcPr>
                <w:p w14:paraId="775C5F51" w14:textId="77777777" w:rsidR="0094516E" w:rsidRPr="00AF2811" w:rsidRDefault="0094516E" w:rsidP="0094516E">
                  <w:pPr>
                    <w:numPr>
                      <w:ilvl w:val="0"/>
                      <w:numId w:val="34"/>
                    </w:numPr>
                    <w:ind w:left="162" w:hanging="180"/>
                    <w:jc w:val="both"/>
                    <w:rPr>
                      <w:rFonts w:ascii="GHEA Grapalat" w:hAnsi="GHEA Grapalat"/>
                      <w:color w:val="000000" w:themeColor="text1"/>
                      <w:sz w:val="19"/>
                      <w:szCs w:val="19"/>
                      <w:lang w:val="hy-AM"/>
                    </w:rPr>
                  </w:pPr>
                  <w:r w:rsidRPr="00AF2811">
                    <w:rPr>
                      <w:rFonts w:ascii="GHEA Grapalat" w:hAnsi="GHEA Grapalat"/>
                      <w:color w:val="000000" w:themeColor="text1"/>
                      <w:sz w:val="19"/>
                      <w:szCs w:val="19"/>
                      <w:lang w:val="hy-AM"/>
                    </w:rPr>
                    <w:t>Իրականացնել ամենօրյա տեխնիկական հսկողություն` համաձայն քաղաքաշինության նախարարի թիվ 44 առ 28.04.1998թ. Շինարարության որակի տեխնիկական հսկողության իրականացման հրահանգ հրամանում  բերված  դրույթների՝ ապահովելով Ծառայությունը մատուցողի կողմից նշանակված տեխնիկական հսկիչի ամենօրյա ներկայությունը շինարարական օբյեկտում։ Տվյալ  շինարարական տեղամասում նշանակված տեխնիկական հսկիչի անհարգելի բացակայության դեպքում Ծառայություն մատուցողը պայմանագրով սահմանված կարգով կրում է պատասխանատվություն:</w:t>
                  </w:r>
                </w:p>
                <w:p w14:paraId="2DC1AB5A" w14:textId="77777777" w:rsidR="0094516E" w:rsidRPr="00AF2811" w:rsidRDefault="0094516E" w:rsidP="0094516E">
                  <w:pPr>
                    <w:numPr>
                      <w:ilvl w:val="0"/>
                      <w:numId w:val="33"/>
                    </w:numPr>
                    <w:tabs>
                      <w:tab w:val="clear" w:pos="720"/>
                      <w:tab w:val="num" w:pos="252"/>
                    </w:tabs>
                    <w:ind w:left="252" w:hanging="252"/>
                    <w:jc w:val="both"/>
                    <w:rPr>
                      <w:rFonts w:ascii="GHEA Grapalat" w:hAnsi="GHEA Grapalat"/>
                      <w:color w:val="000000" w:themeColor="text1"/>
                      <w:sz w:val="19"/>
                      <w:szCs w:val="19"/>
                      <w:lang w:val="hy-AM"/>
                    </w:rPr>
                  </w:pPr>
                  <w:r w:rsidRPr="00AF2811">
                    <w:rPr>
                      <w:rFonts w:ascii="GHEA Grapalat" w:hAnsi="GHEA Grapalat"/>
                      <w:color w:val="000000" w:themeColor="text1"/>
                      <w:sz w:val="19"/>
                      <w:szCs w:val="19"/>
                      <w:lang w:val="hy-AM"/>
                    </w:rPr>
                    <w:t>Հսկել շինարարական աշխատանքների ընթացքը, համապատասխանությունն  ապահովելու նպատակով`  աշխատանքային նախագծին, կապալի  պայմանագրի  դրույթներին  և գործող շինարարական նորմերին:</w:t>
                  </w:r>
                </w:p>
                <w:p w14:paraId="79D75829" w14:textId="77777777" w:rsidR="0094516E" w:rsidRPr="00AF2811" w:rsidRDefault="0094516E" w:rsidP="0094516E">
                  <w:pPr>
                    <w:numPr>
                      <w:ilvl w:val="0"/>
                      <w:numId w:val="33"/>
                    </w:numPr>
                    <w:tabs>
                      <w:tab w:val="clear" w:pos="720"/>
                      <w:tab w:val="num" w:pos="252"/>
                    </w:tabs>
                    <w:ind w:left="252" w:hanging="252"/>
                    <w:jc w:val="both"/>
                    <w:rPr>
                      <w:rFonts w:ascii="GHEA Grapalat" w:hAnsi="GHEA Grapalat"/>
                      <w:color w:val="000000" w:themeColor="text1"/>
                      <w:sz w:val="19"/>
                      <w:szCs w:val="19"/>
                      <w:lang w:val="hy-AM"/>
                    </w:rPr>
                  </w:pPr>
                  <w:r w:rsidRPr="00AF2811">
                    <w:rPr>
                      <w:rFonts w:ascii="GHEA Grapalat" w:hAnsi="GHEA Grapalat"/>
                      <w:color w:val="000000" w:themeColor="text1"/>
                      <w:sz w:val="19"/>
                      <w:szCs w:val="19"/>
                      <w:lang w:val="hy-AM"/>
                    </w:rPr>
                    <w:t>Հաստատել և հսկել աշխատանքների իրականացման ծրագիրը:</w:t>
                  </w:r>
                </w:p>
                <w:p w14:paraId="555E0D23" w14:textId="77777777" w:rsidR="0094516E" w:rsidRPr="00AF2811" w:rsidRDefault="0094516E" w:rsidP="0094516E">
                  <w:pPr>
                    <w:numPr>
                      <w:ilvl w:val="0"/>
                      <w:numId w:val="33"/>
                    </w:numPr>
                    <w:tabs>
                      <w:tab w:val="clear" w:pos="720"/>
                      <w:tab w:val="num" w:pos="252"/>
                    </w:tabs>
                    <w:ind w:left="252" w:hanging="252"/>
                    <w:jc w:val="both"/>
                    <w:rPr>
                      <w:rFonts w:ascii="GHEA Grapalat" w:hAnsi="GHEA Grapalat"/>
                      <w:color w:val="000000" w:themeColor="text1"/>
                      <w:sz w:val="19"/>
                      <w:szCs w:val="19"/>
                      <w:lang w:val="hy-AM"/>
                    </w:rPr>
                  </w:pPr>
                  <w:r w:rsidRPr="00AF2811">
                    <w:rPr>
                      <w:rFonts w:ascii="GHEA Grapalat" w:hAnsi="GHEA Grapalat"/>
                      <w:color w:val="000000" w:themeColor="text1"/>
                      <w:sz w:val="19"/>
                      <w:szCs w:val="19"/>
                      <w:lang w:val="hy-AM"/>
                    </w:rPr>
                    <w:t>Ստուգել և հսկել նյութերի որակը և շինարարական աշխատանքների ընթացքը, համաձայն նախագծի և նախահաշիվ ծավալաթերթի։ Արգելել կամ պահանջել փոփոխել այն շինարարական նյութերը, որոնք չեն համապատասխանում պահանջվող որակի պահանջներին:</w:t>
                  </w:r>
                </w:p>
                <w:p w14:paraId="142AD574" w14:textId="77777777" w:rsidR="0094516E" w:rsidRPr="00AF2811" w:rsidRDefault="0094516E" w:rsidP="0094516E">
                  <w:pPr>
                    <w:numPr>
                      <w:ilvl w:val="0"/>
                      <w:numId w:val="33"/>
                    </w:numPr>
                    <w:tabs>
                      <w:tab w:val="clear" w:pos="720"/>
                      <w:tab w:val="num" w:pos="252"/>
                    </w:tabs>
                    <w:ind w:left="252" w:hanging="252"/>
                    <w:jc w:val="both"/>
                    <w:rPr>
                      <w:rFonts w:ascii="GHEA Grapalat" w:hAnsi="GHEA Grapalat"/>
                      <w:color w:val="000000" w:themeColor="text1"/>
                      <w:sz w:val="19"/>
                      <w:szCs w:val="19"/>
                      <w:lang w:val="hy-AM"/>
                    </w:rPr>
                  </w:pPr>
                  <w:r w:rsidRPr="00AF2811">
                    <w:rPr>
                      <w:rFonts w:ascii="GHEA Grapalat" w:hAnsi="GHEA Grapalat"/>
                      <w:color w:val="000000" w:themeColor="text1"/>
                      <w:sz w:val="19"/>
                      <w:szCs w:val="19"/>
                      <w:lang w:val="hy-AM"/>
                    </w:rPr>
                    <w:t>Գնահատել և հսկել շինարարական աշխատանքների ընթացքը, որպեսզի ապահովվի շինարարական աշխատանքների ավարտը՝ համաձայն պայմանագրով սահմանված ժամանակացույցի:</w:t>
                  </w:r>
                </w:p>
                <w:p w14:paraId="4A4B7F88" w14:textId="77777777" w:rsidR="0094516E" w:rsidRPr="00AF2811" w:rsidRDefault="0094516E" w:rsidP="0094516E">
                  <w:pPr>
                    <w:numPr>
                      <w:ilvl w:val="0"/>
                      <w:numId w:val="33"/>
                    </w:numPr>
                    <w:tabs>
                      <w:tab w:val="clear" w:pos="720"/>
                      <w:tab w:val="num" w:pos="252"/>
                    </w:tabs>
                    <w:ind w:left="252" w:hanging="252"/>
                    <w:jc w:val="both"/>
                    <w:rPr>
                      <w:rFonts w:ascii="GHEA Grapalat" w:hAnsi="GHEA Grapalat"/>
                      <w:color w:val="000000" w:themeColor="text1"/>
                      <w:sz w:val="19"/>
                      <w:szCs w:val="19"/>
                      <w:lang w:val="hy-AM"/>
                    </w:rPr>
                  </w:pPr>
                  <w:r w:rsidRPr="00AF2811">
                    <w:rPr>
                      <w:rFonts w:ascii="GHEA Grapalat" w:hAnsi="GHEA Grapalat"/>
                      <w:color w:val="000000" w:themeColor="text1"/>
                      <w:sz w:val="19"/>
                      <w:szCs w:val="19"/>
                      <w:lang w:val="hy-AM"/>
                    </w:rPr>
                    <w:t>Ստուգել բոլոր այն լաբորատոր փորձարկումների արդյունքները, ինչպես նաև օգտագործվող նյութերի և կոնստրուկցիաների որակի հավաստագրերը, որոնք անհրաժեշտ են որակի ապահովման համար:</w:t>
                  </w:r>
                </w:p>
                <w:p w14:paraId="4D686DAE" w14:textId="77777777" w:rsidR="0094516E" w:rsidRPr="00AF2811" w:rsidRDefault="0094516E" w:rsidP="0094516E">
                  <w:pPr>
                    <w:numPr>
                      <w:ilvl w:val="0"/>
                      <w:numId w:val="33"/>
                    </w:numPr>
                    <w:tabs>
                      <w:tab w:val="clear" w:pos="720"/>
                      <w:tab w:val="num" w:pos="252"/>
                    </w:tabs>
                    <w:ind w:left="252" w:hanging="252"/>
                    <w:jc w:val="both"/>
                    <w:rPr>
                      <w:rFonts w:ascii="GHEA Grapalat" w:hAnsi="GHEA Grapalat"/>
                      <w:color w:val="000000" w:themeColor="text1"/>
                      <w:sz w:val="19"/>
                      <w:szCs w:val="19"/>
                      <w:lang w:val="hy-AM"/>
                    </w:rPr>
                  </w:pPr>
                  <w:r w:rsidRPr="00AF2811">
                    <w:rPr>
                      <w:rFonts w:ascii="GHEA Grapalat" w:hAnsi="GHEA Grapalat"/>
                      <w:color w:val="000000" w:themeColor="text1"/>
                      <w:sz w:val="19"/>
                      <w:szCs w:val="19"/>
                      <w:lang w:val="hy-AM"/>
                    </w:rPr>
                    <w:t>Ստուգել բոլոր փաստաթղթերը, որոնք անհրաժեշտ են համապատասխան վճարումները իրականացնելու համար:</w:t>
                  </w:r>
                </w:p>
                <w:p w14:paraId="3A448DEB" w14:textId="77777777" w:rsidR="0094516E" w:rsidRPr="00AF2811" w:rsidRDefault="0094516E" w:rsidP="0094516E">
                  <w:pPr>
                    <w:numPr>
                      <w:ilvl w:val="0"/>
                      <w:numId w:val="33"/>
                    </w:numPr>
                    <w:tabs>
                      <w:tab w:val="clear" w:pos="720"/>
                      <w:tab w:val="num" w:pos="252"/>
                    </w:tabs>
                    <w:ind w:left="252" w:hanging="252"/>
                    <w:jc w:val="both"/>
                    <w:rPr>
                      <w:rFonts w:ascii="GHEA Grapalat" w:hAnsi="GHEA Grapalat"/>
                      <w:color w:val="000000" w:themeColor="text1"/>
                      <w:sz w:val="19"/>
                      <w:szCs w:val="19"/>
                      <w:lang w:val="hy-AM"/>
                    </w:rPr>
                  </w:pPr>
                  <w:r w:rsidRPr="00AF2811">
                    <w:rPr>
                      <w:rFonts w:ascii="GHEA Grapalat" w:hAnsi="GHEA Grapalat"/>
                      <w:color w:val="000000" w:themeColor="text1"/>
                      <w:sz w:val="19"/>
                      <w:szCs w:val="19"/>
                      <w:lang w:val="hy-AM"/>
                    </w:rPr>
                    <w:t>Կատարել որակի և կատարված ծավալի ամենօրյա հսկում։ Հաստատել վճարման հավաստագրերը, եթե աշխատանքները կատարվել են անհրաժեշտ  որակով և ծավալով:</w:t>
                  </w:r>
                </w:p>
                <w:p w14:paraId="730544D0" w14:textId="77777777" w:rsidR="0094516E" w:rsidRPr="00AF2811" w:rsidRDefault="0094516E" w:rsidP="0094516E">
                  <w:pPr>
                    <w:numPr>
                      <w:ilvl w:val="0"/>
                      <w:numId w:val="33"/>
                    </w:numPr>
                    <w:tabs>
                      <w:tab w:val="clear" w:pos="720"/>
                      <w:tab w:val="num" w:pos="252"/>
                    </w:tabs>
                    <w:ind w:left="252" w:hanging="252"/>
                    <w:jc w:val="both"/>
                    <w:rPr>
                      <w:rFonts w:ascii="GHEA Grapalat" w:hAnsi="GHEA Grapalat"/>
                      <w:color w:val="000000" w:themeColor="text1"/>
                      <w:sz w:val="19"/>
                      <w:szCs w:val="19"/>
                      <w:lang w:val="hy-AM"/>
                    </w:rPr>
                  </w:pPr>
                  <w:r w:rsidRPr="00AF2811">
                    <w:rPr>
                      <w:rFonts w:ascii="GHEA Grapalat" w:hAnsi="GHEA Grapalat"/>
                      <w:color w:val="000000" w:themeColor="text1"/>
                      <w:sz w:val="19"/>
                      <w:szCs w:val="19"/>
                      <w:lang w:val="hy-AM"/>
                    </w:rPr>
                    <w:t>Կապալառուին պարզաբանել նախագծային փաստաթղթերի հետ կապված հարցերը: Անհրաժեշտության դեպքում  առաջարկել աշխատանքային ժամանակացույցի մեջ կատարել փոփոխություններ կամ առաջարկել կատարել լրացուցիչ վճարումներ (երկու դեպքում էլ անհրաժեշտ է Պատվիրատուի համաձայնությունը):</w:t>
                  </w:r>
                </w:p>
                <w:p w14:paraId="2C2DD49A" w14:textId="77777777" w:rsidR="0094516E" w:rsidRPr="00AF2811" w:rsidRDefault="0094516E" w:rsidP="0094516E">
                  <w:pPr>
                    <w:numPr>
                      <w:ilvl w:val="0"/>
                      <w:numId w:val="33"/>
                    </w:numPr>
                    <w:tabs>
                      <w:tab w:val="clear" w:pos="720"/>
                      <w:tab w:val="num" w:pos="252"/>
                    </w:tabs>
                    <w:ind w:left="252" w:hanging="252"/>
                    <w:jc w:val="both"/>
                    <w:rPr>
                      <w:rFonts w:ascii="GHEA Grapalat" w:hAnsi="GHEA Grapalat"/>
                      <w:color w:val="000000" w:themeColor="text1"/>
                      <w:sz w:val="19"/>
                      <w:szCs w:val="19"/>
                      <w:lang w:val="hy-AM"/>
                    </w:rPr>
                  </w:pPr>
                  <w:r w:rsidRPr="00AF2811">
                    <w:rPr>
                      <w:rFonts w:ascii="GHEA Grapalat" w:hAnsi="GHEA Grapalat"/>
                      <w:color w:val="000000" w:themeColor="text1"/>
                      <w:sz w:val="19"/>
                      <w:szCs w:val="19"/>
                      <w:lang w:val="hy-AM"/>
                    </w:rPr>
                    <w:t>Իրականացնել հսկողություն աշխատանքային տեղամասերում շինարարական աշխատանքների անվտանգությունը ապահովելու նպատակով։ Հրահանգել կապալառուին ապահովել աշխատանքային տեղամասերում անհրաժեշտ նշանների, լուսավորության, անվտանգության այլ միջոցների առկայությունը՝ շինարարության ընթացքում երթևեկության կազմակերպման հաստատված սխեմաների համապատասխան:</w:t>
                  </w:r>
                </w:p>
                <w:p w14:paraId="7541E74B" w14:textId="77777777" w:rsidR="0094516E" w:rsidRPr="00AF2811" w:rsidRDefault="0094516E" w:rsidP="0094516E">
                  <w:pPr>
                    <w:numPr>
                      <w:ilvl w:val="0"/>
                      <w:numId w:val="33"/>
                    </w:numPr>
                    <w:tabs>
                      <w:tab w:val="clear" w:pos="720"/>
                      <w:tab w:val="num" w:pos="252"/>
                    </w:tabs>
                    <w:ind w:left="252" w:hanging="252"/>
                    <w:jc w:val="both"/>
                    <w:rPr>
                      <w:rFonts w:ascii="GHEA Grapalat" w:hAnsi="GHEA Grapalat"/>
                      <w:color w:val="000000" w:themeColor="text1"/>
                      <w:sz w:val="19"/>
                      <w:szCs w:val="19"/>
                      <w:lang w:val="hy-AM"/>
                    </w:rPr>
                  </w:pPr>
                  <w:r w:rsidRPr="00AF2811">
                    <w:rPr>
                      <w:rFonts w:ascii="GHEA Grapalat" w:hAnsi="GHEA Grapalat"/>
                      <w:color w:val="000000" w:themeColor="text1"/>
                      <w:sz w:val="19"/>
                      <w:szCs w:val="19"/>
                      <w:lang w:val="hy-AM"/>
                    </w:rPr>
                    <w:t>Կատարել անհրաժեշտ օրական գրառումներ, որոնք անհրաժեշտ են պայմանագրի ընթացքի տեխնիկական հսկման համար (ընդգրկելով կատարված աշխատանքների օրական հավաստագրերը և այլ անհրաժեշտ փաստաթղթեր):</w:t>
                  </w:r>
                </w:p>
                <w:p w14:paraId="7C530FCB" w14:textId="77777777" w:rsidR="0094516E" w:rsidRPr="00AF2811" w:rsidRDefault="0094516E" w:rsidP="0094516E">
                  <w:pPr>
                    <w:numPr>
                      <w:ilvl w:val="0"/>
                      <w:numId w:val="33"/>
                    </w:numPr>
                    <w:tabs>
                      <w:tab w:val="clear" w:pos="720"/>
                      <w:tab w:val="num" w:pos="252"/>
                    </w:tabs>
                    <w:ind w:left="252" w:hanging="252"/>
                    <w:jc w:val="both"/>
                    <w:rPr>
                      <w:rFonts w:ascii="GHEA Grapalat" w:hAnsi="GHEA Grapalat"/>
                      <w:color w:val="000000" w:themeColor="text1"/>
                      <w:sz w:val="19"/>
                      <w:szCs w:val="19"/>
                      <w:lang w:val="hy-AM"/>
                    </w:rPr>
                  </w:pPr>
                  <w:r w:rsidRPr="00AF2811">
                    <w:rPr>
                      <w:rFonts w:ascii="GHEA Grapalat" w:hAnsi="GHEA Grapalat"/>
                      <w:color w:val="000000" w:themeColor="text1"/>
                      <w:sz w:val="19"/>
                      <w:szCs w:val="19"/>
                      <w:lang w:val="hy-AM"/>
                    </w:rPr>
                    <w:t>Ստուգել և հաստատել կապալառուի կողմից նախապատրաստված կատարողական գծագրերը</w:t>
                  </w:r>
                </w:p>
              </w:tc>
            </w:tr>
            <w:tr w:rsidR="0094516E" w:rsidRPr="00D248CD" w14:paraId="5F0FFA83" w14:textId="77777777" w:rsidTr="002E2538">
              <w:tc>
                <w:tcPr>
                  <w:tcW w:w="3346" w:type="dxa"/>
                </w:tcPr>
                <w:p w14:paraId="0C50DFF5" w14:textId="77777777" w:rsidR="0094516E" w:rsidRPr="00AF2811" w:rsidRDefault="0094516E" w:rsidP="002E2538">
                  <w:pPr>
                    <w:rPr>
                      <w:rFonts w:ascii="GHEA Grapalat" w:hAnsi="GHEA Grapalat"/>
                      <w:b/>
                      <w:i/>
                      <w:color w:val="000000" w:themeColor="text1"/>
                      <w:sz w:val="19"/>
                      <w:szCs w:val="19"/>
                      <w:lang w:val="hy-AM"/>
                    </w:rPr>
                  </w:pPr>
                  <w:r w:rsidRPr="00AF2811">
                    <w:rPr>
                      <w:rFonts w:ascii="GHEA Grapalat" w:hAnsi="GHEA Grapalat"/>
                      <w:b/>
                      <w:i/>
                      <w:color w:val="000000" w:themeColor="text1"/>
                      <w:sz w:val="19"/>
                      <w:szCs w:val="19"/>
                      <w:lang w:val="hy-AM"/>
                    </w:rPr>
                    <w:t xml:space="preserve">Նշանակված տեխնիկական հսկիչի տվյալների և հաշվետվությունների   ներկայացման պահանջներ </w:t>
                  </w:r>
                </w:p>
              </w:tc>
              <w:tc>
                <w:tcPr>
                  <w:tcW w:w="7229" w:type="dxa"/>
                </w:tcPr>
                <w:p w14:paraId="15AC7ECA" w14:textId="77777777" w:rsidR="0094516E" w:rsidRPr="00AF2811" w:rsidRDefault="0094516E" w:rsidP="0094516E">
                  <w:pPr>
                    <w:numPr>
                      <w:ilvl w:val="0"/>
                      <w:numId w:val="33"/>
                    </w:numPr>
                    <w:tabs>
                      <w:tab w:val="clear" w:pos="720"/>
                      <w:tab w:val="num" w:pos="252"/>
                    </w:tabs>
                    <w:ind w:left="252" w:hanging="252"/>
                    <w:jc w:val="both"/>
                    <w:rPr>
                      <w:rFonts w:ascii="GHEA Grapalat" w:hAnsi="GHEA Grapalat"/>
                      <w:color w:val="000000" w:themeColor="text1"/>
                      <w:sz w:val="19"/>
                      <w:szCs w:val="19"/>
                      <w:lang w:val="hy-AM"/>
                    </w:rPr>
                  </w:pPr>
                  <w:r w:rsidRPr="00AF2811">
                    <w:rPr>
                      <w:rFonts w:ascii="GHEA Grapalat" w:hAnsi="GHEA Grapalat"/>
                      <w:color w:val="000000" w:themeColor="text1"/>
                      <w:sz w:val="19"/>
                      <w:szCs w:val="19"/>
                      <w:lang w:val="hy-AM"/>
                    </w:rPr>
                    <w:t xml:space="preserve">Կատարողը  պարտավոր է պայմանագրով տեխնիկական հսկողության ծառայությունների կատարման պարտավորությունը ստանձնելուց հետո  3 (երեք) օրյա ժամկետում Պատվիրատուին ներկայացնել տեխնիկական հսկողության ծառայության համար նշանակված տվյալ շինարարական </w:t>
                  </w:r>
                  <w:r w:rsidRPr="00AF2811">
                    <w:rPr>
                      <w:rFonts w:ascii="GHEA Grapalat" w:hAnsi="GHEA Grapalat"/>
                      <w:color w:val="000000" w:themeColor="text1"/>
                      <w:sz w:val="19"/>
                      <w:szCs w:val="19"/>
                      <w:lang w:val="hy-AM"/>
                    </w:rPr>
                    <w:lastRenderedPageBreak/>
                    <w:t>տեղամասի տեխնիկական հսկիչի տվյալները (անուն, ազգանուն, ստորագրության նմուշ, հեռախոսի համար):</w:t>
                  </w:r>
                </w:p>
                <w:p w14:paraId="1588DB7C" w14:textId="77777777" w:rsidR="0094516E" w:rsidRPr="00AF2811" w:rsidRDefault="0094516E" w:rsidP="0094516E">
                  <w:pPr>
                    <w:numPr>
                      <w:ilvl w:val="0"/>
                      <w:numId w:val="33"/>
                    </w:numPr>
                    <w:tabs>
                      <w:tab w:val="clear" w:pos="720"/>
                      <w:tab w:val="num" w:pos="252"/>
                    </w:tabs>
                    <w:ind w:left="252" w:hanging="252"/>
                    <w:jc w:val="both"/>
                    <w:rPr>
                      <w:rFonts w:ascii="GHEA Grapalat" w:hAnsi="GHEA Grapalat"/>
                      <w:color w:val="000000" w:themeColor="text1"/>
                      <w:sz w:val="19"/>
                      <w:szCs w:val="19"/>
                      <w:lang w:val="hy-AM"/>
                    </w:rPr>
                  </w:pPr>
                  <w:r w:rsidRPr="00AF2811">
                    <w:rPr>
                      <w:rFonts w:ascii="GHEA Grapalat" w:hAnsi="GHEA Grapalat"/>
                      <w:color w:val="000000" w:themeColor="text1"/>
                      <w:sz w:val="19"/>
                      <w:szCs w:val="19"/>
                      <w:lang w:val="hy-AM"/>
                    </w:rPr>
                    <w:t xml:space="preserve">Կատարողը  պարտավոր է ներկայացնել Պատվիրատուին Ծառայությունների վերաբերյալ </w:t>
                  </w:r>
                  <w:r w:rsidRPr="00AF2811">
                    <w:rPr>
                      <w:rFonts w:ascii="GHEA Grapalat" w:hAnsi="GHEA Grapalat"/>
                      <w:b/>
                      <w:i/>
                      <w:color w:val="000000" w:themeColor="text1"/>
                      <w:sz w:val="19"/>
                      <w:szCs w:val="19"/>
                      <w:u w:val="single"/>
                      <w:lang w:val="hy-AM"/>
                    </w:rPr>
                    <w:t>ընթացիկ և ավարտական հաշվետվություններ</w:t>
                  </w:r>
                  <w:r w:rsidRPr="00AF2811">
                    <w:rPr>
                      <w:rFonts w:ascii="GHEA Grapalat" w:hAnsi="GHEA Grapalat"/>
                      <w:color w:val="000000" w:themeColor="text1"/>
                      <w:sz w:val="19"/>
                      <w:szCs w:val="19"/>
                      <w:lang w:val="hy-AM"/>
                    </w:rPr>
                    <w:t>, որոնք հանդիսանում են Ծառայությունների հանձնման-ընդունման արձանագրությունները հիմնավորող փաստաթղթեր:</w:t>
                  </w:r>
                </w:p>
                <w:p w14:paraId="3E58DE31" w14:textId="77777777" w:rsidR="0094516E" w:rsidRPr="00AF2811" w:rsidRDefault="0094516E" w:rsidP="002E2538">
                  <w:pPr>
                    <w:ind w:left="252"/>
                    <w:rPr>
                      <w:rFonts w:ascii="GHEA Grapalat" w:hAnsi="GHEA Grapalat"/>
                      <w:color w:val="000000" w:themeColor="text1"/>
                      <w:sz w:val="19"/>
                      <w:szCs w:val="19"/>
                      <w:lang w:val="hy-AM"/>
                    </w:rPr>
                  </w:pPr>
                </w:p>
                <w:p w14:paraId="7250D5D7" w14:textId="77777777" w:rsidR="0094516E" w:rsidRPr="00AF2811" w:rsidRDefault="0094516E" w:rsidP="0094516E">
                  <w:pPr>
                    <w:numPr>
                      <w:ilvl w:val="0"/>
                      <w:numId w:val="33"/>
                    </w:numPr>
                    <w:tabs>
                      <w:tab w:val="clear" w:pos="720"/>
                      <w:tab w:val="num" w:pos="252"/>
                    </w:tabs>
                    <w:ind w:left="252" w:right="-108" w:hanging="252"/>
                    <w:jc w:val="both"/>
                    <w:rPr>
                      <w:rFonts w:ascii="GHEA Grapalat" w:hAnsi="GHEA Grapalat"/>
                      <w:color w:val="000000" w:themeColor="text1"/>
                      <w:sz w:val="19"/>
                      <w:szCs w:val="19"/>
                      <w:lang w:val="hy-AM"/>
                    </w:rPr>
                  </w:pPr>
                  <w:r w:rsidRPr="00AF2811">
                    <w:rPr>
                      <w:rFonts w:ascii="GHEA Grapalat" w:hAnsi="GHEA Grapalat"/>
                      <w:b/>
                      <w:i/>
                      <w:color w:val="000000" w:themeColor="text1"/>
                      <w:sz w:val="19"/>
                      <w:szCs w:val="19"/>
                      <w:u w:val="single"/>
                      <w:lang w:val="hy-AM"/>
                    </w:rPr>
                    <w:t>Ընթացիկ հաշվետվությունները</w:t>
                  </w:r>
                  <w:r w:rsidRPr="00AF2811">
                    <w:rPr>
                      <w:rFonts w:ascii="GHEA Grapalat" w:hAnsi="GHEA Grapalat"/>
                      <w:color w:val="000000" w:themeColor="text1"/>
                      <w:sz w:val="19"/>
                      <w:szCs w:val="19"/>
                      <w:lang w:val="hy-AM"/>
                    </w:rPr>
                    <w:t xml:space="preserve"> ներկայացվում են շինարարական աշխատանքների յուրաքանչյուր կատարողական ակտի ժամանակահատվածին համապատասխան՝ շինարարական աշխատանքների յուրաքանչյուր կատարողական ակտը Ծառայություն մատուցողի կողմից ստորագրելուց հետո 2 (երկու) օրյա ժամկետում` Ծառայությունների հանձնման-ընդունման արձանագրությունների հետ մեկտեղ: Ընթացիկ հաշվետվությունները ընդգրկելու են իրականացված ծառայությունները և կատարված աշխատանքները հավաստող ու հիմնավորող տեխնիկական փաստաթղթերի պատճենները (համառոտ նկարագրություն տվյալ ժամանակահատվածում իրականացված շինարարական աշխատանքների  և տեխնիկական հսկողության ծառայությունների վերաբերյալ, տեղեկանք (Ձև 2), լաբորատոր փորձարկումների արդյունքներ, նյութերի, կոնստրուկցիաների որակի համապատասխանության հավաստագրեր, ծածկված (միջանկյալ) աշխատանքների ընդունման ակտեր, ծածկված (միջանկյալ) աշխատանքների լուսանկարներ (տպագրված և էլեկտրոնային կրիչով), սխեմաներ, թույլտվություններ,   և այլ անհրաժեշտ փաստաթղթեր:</w:t>
                  </w:r>
                </w:p>
                <w:p w14:paraId="2228835B" w14:textId="77777777" w:rsidR="0094516E" w:rsidRPr="00AF2811" w:rsidRDefault="0094516E" w:rsidP="0094516E">
                  <w:pPr>
                    <w:numPr>
                      <w:ilvl w:val="0"/>
                      <w:numId w:val="33"/>
                    </w:numPr>
                    <w:tabs>
                      <w:tab w:val="clear" w:pos="720"/>
                      <w:tab w:val="num" w:pos="252"/>
                    </w:tabs>
                    <w:ind w:left="252" w:right="-108" w:hanging="252"/>
                    <w:jc w:val="both"/>
                    <w:rPr>
                      <w:rFonts w:ascii="GHEA Grapalat" w:hAnsi="GHEA Grapalat"/>
                      <w:color w:val="000000" w:themeColor="text1"/>
                      <w:sz w:val="19"/>
                      <w:szCs w:val="19"/>
                      <w:lang w:val="hy-AM"/>
                    </w:rPr>
                  </w:pPr>
                  <w:r w:rsidRPr="00AF2811">
                    <w:rPr>
                      <w:rFonts w:ascii="GHEA Grapalat" w:hAnsi="GHEA Grapalat"/>
                      <w:b/>
                      <w:i/>
                      <w:color w:val="000000" w:themeColor="text1"/>
                      <w:sz w:val="19"/>
                      <w:szCs w:val="19"/>
                      <w:u w:val="single"/>
                      <w:lang w:val="hy-AM"/>
                    </w:rPr>
                    <w:t xml:space="preserve">Ավարտական </w:t>
                  </w:r>
                  <w:r w:rsidRPr="00AF2811">
                    <w:rPr>
                      <w:rFonts w:ascii="GHEA Grapalat" w:hAnsi="GHEA Grapalat" w:cs="Sylfaen"/>
                      <w:b/>
                      <w:i/>
                      <w:color w:val="000000" w:themeColor="text1"/>
                      <w:sz w:val="19"/>
                      <w:szCs w:val="19"/>
                      <w:u w:val="single"/>
                      <w:lang w:val="hy-AM"/>
                    </w:rPr>
                    <w:t>հաշվետվությունը</w:t>
                  </w:r>
                  <w:r w:rsidRPr="00AF2811">
                    <w:rPr>
                      <w:rFonts w:ascii="GHEA Grapalat" w:hAnsi="GHEA Grapalat"/>
                      <w:color w:val="000000" w:themeColor="text1"/>
                      <w:sz w:val="19"/>
                      <w:szCs w:val="19"/>
                      <w:lang w:val="hy-AM"/>
                    </w:rPr>
                    <w:t xml:space="preserve"> պետք է ընդգրկի հետևյալ փաստաթղթերի պատճենները՝ ավարտական կատարողական գծագրեր, ավարտական կատարողական ակտ, ամփոփ նկարագրական տեղեկանք իրականացված շինարարական աշխատանքների ամբողջ ժամանակահատվածի համար, ավարտված շինարարական օբյեկտի  լուսանկարներ (տպագրված և էլեկտրոնային կրիչով)</w:t>
                  </w:r>
                </w:p>
                <w:p w14:paraId="0744036B" w14:textId="77777777" w:rsidR="0094516E" w:rsidRPr="00AF2811" w:rsidRDefault="0094516E" w:rsidP="0094516E">
                  <w:pPr>
                    <w:numPr>
                      <w:ilvl w:val="0"/>
                      <w:numId w:val="33"/>
                    </w:numPr>
                    <w:tabs>
                      <w:tab w:val="clear" w:pos="720"/>
                      <w:tab w:val="num" w:pos="252"/>
                    </w:tabs>
                    <w:ind w:left="252" w:hanging="252"/>
                    <w:jc w:val="both"/>
                    <w:rPr>
                      <w:rFonts w:ascii="GHEA Grapalat" w:hAnsi="GHEA Grapalat"/>
                      <w:color w:val="000000" w:themeColor="text1"/>
                      <w:sz w:val="19"/>
                      <w:szCs w:val="19"/>
                      <w:lang w:val="hy-AM"/>
                    </w:rPr>
                  </w:pPr>
                  <w:r w:rsidRPr="00AF2811">
                    <w:rPr>
                      <w:rFonts w:ascii="GHEA Grapalat" w:hAnsi="GHEA Grapalat"/>
                      <w:b/>
                      <w:i/>
                      <w:color w:val="000000" w:themeColor="text1"/>
                      <w:sz w:val="19"/>
                      <w:szCs w:val="19"/>
                      <w:u w:val="single"/>
                      <w:lang w:val="hy-AM"/>
                    </w:rPr>
                    <w:t>Ավարտական հաշվետվությունը</w:t>
                  </w:r>
                  <w:r w:rsidRPr="00AF2811">
                    <w:rPr>
                      <w:rFonts w:ascii="GHEA Grapalat" w:hAnsi="GHEA Grapalat"/>
                      <w:color w:val="000000" w:themeColor="text1"/>
                      <w:sz w:val="19"/>
                      <w:szCs w:val="19"/>
                      <w:lang w:val="hy-AM"/>
                    </w:rPr>
                    <w:t xml:space="preserve"> ներկայացվում է շինարարական աշխատանքների ավարտական կատարողական ակտը Ծառայություն մատուցողի կողմից ստորագրելուց հետո երկօրյա ժամկետում:  </w:t>
                  </w:r>
                </w:p>
                <w:p w14:paraId="5743CCAD" w14:textId="77777777" w:rsidR="0094516E" w:rsidRPr="00AF2811" w:rsidRDefault="0094516E" w:rsidP="002E2538">
                  <w:pPr>
                    <w:ind w:left="252"/>
                    <w:jc w:val="both"/>
                    <w:rPr>
                      <w:rFonts w:ascii="GHEA Grapalat" w:hAnsi="GHEA Grapalat"/>
                      <w:color w:val="000000" w:themeColor="text1"/>
                      <w:sz w:val="19"/>
                      <w:szCs w:val="19"/>
                      <w:lang w:val="hy-AM"/>
                    </w:rPr>
                  </w:pPr>
                  <w:r w:rsidRPr="00AF2811">
                    <w:rPr>
                      <w:rFonts w:ascii="GHEA Grapalat" w:hAnsi="GHEA Grapalat"/>
                      <w:color w:val="000000" w:themeColor="text1"/>
                      <w:sz w:val="19"/>
                      <w:szCs w:val="19"/>
                      <w:lang w:val="hy-AM"/>
                    </w:rPr>
                    <w:t xml:space="preserve"> </w:t>
                  </w:r>
                </w:p>
              </w:tc>
            </w:tr>
            <w:tr w:rsidR="0094516E" w:rsidRPr="00AF2811" w14:paraId="0436D8FD" w14:textId="77777777" w:rsidTr="002E2538">
              <w:tc>
                <w:tcPr>
                  <w:tcW w:w="3346" w:type="dxa"/>
                </w:tcPr>
                <w:p w14:paraId="030A627D" w14:textId="77777777" w:rsidR="0094516E" w:rsidRPr="00AF2811" w:rsidRDefault="0094516E" w:rsidP="002E2538">
                  <w:pPr>
                    <w:rPr>
                      <w:rFonts w:ascii="GHEA Grapalat" w:hAnsi="GHEA Grapalat"/>
                      <w:b/>
                      <w:i/>
                      <w:color w:val="000000" w:themeColor="text1"/>
                      <w:sz w:val="19"/>
                      <w:szCs w:val="19"/>
                      <w:lang w:val="hy-AM"/>
                    </w:rPr>
                  </w:pPr>
                  <w:r w:rsidRPr="00AF2811">
                    <w:rPr>
                      <w:rFonts w:ascii="GHEA Grapalat" w:hAnsi="GHEA Grapalat"/>
                      <w:b/>
                      <w:i/>
                      <w:color w:val="000000" w:themeColor="text1"/>
                      <w:sz w:val="19"/>
                      <w:szCs w:val="19"/>
                      <w:lang w:val="hy-AM"/>
                    </w:rPr>
                    <w:lastRenderedPageBreak/>
                    <w:t xml:space="preserve">Նորմատիվային </w:t>
                  </w:r>
                  <w:r w:rsidRPr="00AF2811">
                    <w:rPr>
                      <w:rFonts w:ascii="GHEA Grapalat" w:hAnsi="GHEA Grapalat"/>
                      <w:b/>
                      <w:i/>
                      <w:color w:val="000000" w:themeColor="text1"/>
                      <w:sz w:val="19"/>
                      <w:szCs w:val="19"/>
                    </w:rPr>
                    <w:t xml:space="preserve">                      </w:t>
                  </w:r>
                  <w:r w:rsidRPr="00AF2811">
                    <w:rPr>
                      <w:rFonts w:ascii="GHEA Grapalat" w:hAnsi="GHEA Grapalat"/>
                      <w:b/>
                      <w:i/>
                      <w:color w:val="000000" w:themeColor="text1"/>
                      <w:sz w:val="19"/>
                      <w:szCs w:val="19"/>
                      <w:lang w:val="hy-AM"/>
                    </w:rPr>
                    <w:t>պահանջներ</w:t>
                  </w:r>
                </w:p>
              </w:tc>
              <w:tc>
                <w:tcPr>
                  <w:tcW w:w="7229" w:type="dxa"/>
                </w:tcPr>
                <w:p w14:paraId="4071024B" w14:textId="77777777" w:rsidR="0094516E" w:rsidRPr="00AF2811" w:rsidRDefault="0094516E" w:rsidP="002E2538">
                  <w:pPr>
                    <w:jc w:val="both"/>
                    <w:rPr>
                      <w:rFonts w:ascii="GHEA Grapalat" w:hAnsi="GHEA Grapalat"/>
                      <w:color w:val="000000" w:themeColor="text1"/>
                      <w:sz w:val="19"/>
                      <w:szCs w:val="19"/>
                      <w:lang w:val="hy-AM"/>
                    </w:rPr>
                  </w:pPr>
                  <w:r w:rsidRPr="00AF2811">
                    <w:rPr>
                      <w:rFonts w:ascii="GHEA Grapalat" w:hAnsi="GHEA Grapalat"/>
                      <w:color w:val="000000" w:themeColor="text1"/>
                      <w:sz w:val="19"/>
                      <w:szCs w:val="19"/>
                      <w:lang w:val="hy-AM"/>
                    </w:rPr>
                    <w:t>Տեխնիկական հսկողության ծառայությունները իրականացնել համաձայն՝</w:t>
                  </w:r>
                </w:p>
                <w:p w14:paraId="4A71C985" w14:textId="77777777" w:rsidR="0094516E" w:rsidRPr="00AF2811" w:rsidRDefault="0094516E" w:rsidP="0094516E">
                  <w:pPr>
                    <w:numPr>
                      <w:ilvl w:val="0"/>
                      <w:numId w:val="33"/>
                    </w:numPr>
                    <w:tabs>
                      <w:tab w:val="clear" w:pos="720"/>
                      <w:tab w:val="num" w:pos="252"/>
                    </w:tabs>
                    <w:ind w:left="252" w:hanging="252"/>
                    <w:jc w:val="both"/>
                    <w:rPr>
                      <w:rFonts w:ascii="GHEA Grapalat" w:hAnsi="GHEA Grapalat"/>
                      <w:color w:val="000000" w:themeColor="text1"/>
                      <w:sz w:val="19"/>
                      <w:szCs w:val="19"/>
                      <w:lang w:val="hy-AM"/>
                    </w:rPr>
                  </w:pPr>
                  <w:r w:rsidRPr="00AF2811">
                    <w:rPr>
                      <w:rFonts w:ascii="GHEA Grapalat" w:hAnsi="GHEA Grapalat"/>
                      <w:color w:val="000000" w:themeColor="text1"/>
                      <w:sz w:val="19"/>
                      <w:szCs w:val="19"/>
                      <w:lang w:val="hy-AM"/>
                    </w:rPr>
                    <w:t>ՀՀ քաղաքաշինության մասին օրենքի</w:t>
                  </w:r>
                  <w:r w:rsidRPr="00AF2811">
                    <w:rPr>
                      <w:rFonts w:ascii="GHEA Grapalat" w:hAnsi="GHEA Grapalat"/>
                      <w:color w:val="000000" w:themeColor="text1"/>
                      <w:sz w:val="19"/>
                      <w:szCs w:val="19"/>
                    </w:rPr>
                    <w:t>,</w:t>
                  </w:r>
                </w:p>
                <w:p w14:paraId="0A4CCEBC" w14:textId="77777777" w:rsidR="0094516E" w:rsidRPr="00AF2811" w:rsidRDefault="0094516E" w:rsidP="0094516E">
                  <w:pPr>
                    <w:numPr>
                      <w:ilvl w:val="0"/>
                      <w:numId w:val="33"/>
                    </w:numPr>
                    <w:tabs>
                      <w:tab w:val="clear" w:pos="720"/>
                      <w:tab w:val="num" w:pos="252"/>
                    </w:tabs>
                    <w:ind w:left="252" w:hanging="252"/>
                    <w:jc w:val="both"/>
                    <w:rPr>
                      <w:rFonts w:ascii="GHEA Grapalat" w:hAnsi="GHEA Grapalat"/>
                      <w:color w:val="000000" w:themeColor="text1"/>
                      <w:sz w:val="19"/>
                      <w:szCs w:val="19"/>
                      <w:lang w:val="hy-AM"/>
                    </w:rPr>
                  </w:pPr>
                  <w:r w:rsidRPr="00AF2811">
                    <w:rPr>
                      <w:rFonts w:ascii="GHEA Grapalat" w:hAnsi="GHEA Grapalat"/>
                      <w:color w:val="000000" w:themeColor="text1"/>
                      <w:sz w:val="19"/>
                      <w:szCs w:val="19"/>
                      <w:lang w:val="hy-AM"/>
                    </w:rPr>
                    <w:t xml:space="preserve">Քաղաքաշինության նախարարի թիվ 44 առ 28.04.1998թ. «Շինարարության որակի տեխնիկական հսկողության իրականացման հրահանգ» հրամանի, </w:t>
                  </w:r>
                </w:p>
                <w:p w14:paraId="3FA3A67D" w14:textId="77777777" w:rsidR="0094516E" w:rsidRPr="00AF2811" w:rsidRDefault="0094516E" w:rsidP="0094516E">
                  <w:pPr>
                    <w:numPr>
                      <w:ilvl w:val="0"/>
                      <w:numId w:val="33"/>
                    </w:numPr>
                    <w:tabs>
                      <w:tab w:val="clear" w:pos="720"/>
                      <w:tab w:val="num" w:pos="252"/>
                    </w:tabs>
                    <w:ind w:left="252" w:hanging="252"/>
                    <w:jc w:val="both"/>
                    <w:rPr>
                      <w:rFonts w:ascii="GHEA Grapalat" w:hAnsi="GHEA Grapalat"/>
                      <w:color w:val="000000" w:themeColor="text1"/>
                      <w:sz w:val="19"/>
                      <w:szCs w:val="19"/>
                      <w:lang w:val="hy-AM"/>
                    </w:rPr>
                  </w:pPr>
                  <w:r w:rsidRPr="00AF2811">
                    <w:rPr>
                      <w:rFonts w:ascii="GHEA Grapalat" w:hAnsi="GHEA Grapalat"/>
                      <w:color w:val="000000" w:themeColor="text1"/>
                      <w:sz w:val="19"/>
                      <w:szCs w:val="19"/>
                      <w:lang w:val="hy-AM"/>
                    </w:rPr>
                    <w:t>ՀՀ կառավարության թիվ N 526-Ն 04 մայիսի  2017թ. Որոշման</w:t>
                  </w:r>
                  <w:r w:rsidRPr="00AF2811">
                    <w:rPr>
                      <w:rFonts w:ascii="GHEA Grapalat" w:hAnsi="GHEA Grapalat"/>
                      <w:color w:val="000000" w:themeColor="text1"/>
                      <w:sz w:val="19"/>
                      <w:szCs w:val="19"/>
                    </w:rPr>
                    <w:t>:</w:t>
                  </w:r>
                </w:p>
              </w:tc>
            </w:tr>
          </w:tbl>
          <w:p w14:paraId="472F11A4" w14:textId="77777777" w:rsidR="0094516E" w:rsidRPr="00AF2811" w:rsidRDefault="0094516E" w:rsidP="002E2538">
            <w:pPr>
              <w:rPr>
                <w:rFonts w:ascii="GHEA Grapalat" w:hAnsi="GHEA Grapalat" w:cs="Sylfaen"/>
                <w:color w:val="000000" w:themeColor="text1"/>
                <w:sz w:val="19"/>
                <w:szCs w:val="19"/>
                <w:lang w:val="af-ZA"/>
              </w:rPr>
            </w:pPr>
          </w:p>
        </w:tc>
      </w:tr>
      <w:tr w:rsidR="0094516E" w:rsidRPr="00AF2811" w14:paraId="227F5479" w14:textId="77777777" w:rsidTr="002E2538">
        <w:trPr>
          <w:trHeight w:val="70"/>
          <w:jc w:val="center"/>
        </w:trPr>
        <w:tc>
          <w:tcPr>
            <w:tcW w:w="10740" w:type="dxa"/>
            <w:gridSpan w:val="2"/>
            <w:vAlign w:val="center"/>
          </w:tcPr>
          <w:p w14:paraId="56B2C012" w14:textId="77777777" w:rsidR="0094516E" w:rsidRPr="00AF2811" w:rsidRDefault="0094516E" w:rsidP="002E2538">
            <w:pPr>
              <w:jc w:val="center"/>
              <w:rPr>
                <w:rFonts w:ascii="GHEA Grapalat" w:hAnsi="GHEA Grapalat" w:cs="Sylfaen"/>
                <w:b/>
                <w:color w:val="000000" w:themeColor="text1"/>
                <w:sz w:val="19"/>
                <w:szCs w:val="19"/>
                <w:lang w:val="af-ZA"/>
              </w:rPr>
            </w:pPr>
            <w:r w:rsidRPr="00AF2811">
              <w:rPr>
                <w:rFonts w:ascii="GHEA Grapalat" w:hAnsi="GHEA Grapalat" w:cs="Sylfaen"/>
                <w:b/>
                <w:color w:val="000000" w:themeColor="text1"/>
                <w:sz w:val="19"/>
                <w:szCs w:val="19"/>
                <w:lang w:val="af-ZA"/>
              </w:rPr>
              <w:lastRenderedPageBreak/>
              <w:t>Ծառայությունների մատուցման ժամկետը</w:t>
            </w:r>
          </w:p>
        </w:tc>
      </w:tr>
      <w:tr w:rsidR="0094516E" w:rsidRPr="00AF2811" w14:paraId="5A7A5764" w14:textId="77777777" w:rsidTr="002E2538">
        <w:trPr>
          <w:trHeight w:val="70"/>
          <w:jc w:val="center"/>
        </w:trPr>
        <w:tc>
          <w:tcPr>
            <w:tcW w:w="5437" w:type="dxa"/>
            <w:vAlign w:val="center"/>
          </w:tcPr>
          <w:p w14:paraId="09D868F2" w14:textId="77777777" w:rsidR="0094516E" w:rsidRPr="00AF2811" w:rsidRDefault="0094516E" w:rsidP="002E2538">
            <w:pPr>
              <w:jc w:val="center"/>
              <w:rPr>
                <w:rFonts w:ascii="GHEA Grapalat" w:hAnsi="GHEA Grapalat"/>
                <w:b/>
                <w:i/>
                <w:color w:val="000000" w:themeColor="text1"/>
                <w:sz w:val="19"/>
                <w:szCs w:val="19"/>
                <w:lang w:val="hy-AM"/>
              </w:rPr>
            </w:pPr>
            <w:r w:rsidRPr="00AF2811">
              <w:rPr>
                <w:rFonts w:ascii="GHEA Grapalat" w:hAnsi="GHEA Grapalat"/>
                <w:b/>
                <w:i/>
                <w:color w:val="000000" w:themeColor="text1"/>
                <w:sz w:val="19"/>
                <w:szCs w:val="19"/>
                <w:lang w:val="hy-AM"/>
              </w:rPr>
              <w:t>սկիզբը</w:t>
            </w:r>
          </w:p>
        </w:tc>
        <w:tc>
          <w:tcPr>
            <w:tcW w:w="5303" w:type="dxa"/>
            <w:vAlign w:val="center"/>
          </w:tcPr>
          <w:p w14:paraId="4E3ECE3A" w14:textId="77777777" w:rsidR="0094516E" w:rsidRPr="00AF2811" w:rsidRDefault="0094516E" w:rsidP="002E2538">
            <w:pPr>
              <w:jc w:val="center"/>
              <w:rPr>
                <w:rFonts w:ascii="GHEA Grapalat" w:hAnsi="GHEA Grapalat"/>
                <w:b/>
                <w:i/>
                <w:color w:val="000000" w:themeColor="text1"/>
                <w:sz w:val="19"/>
                <w:szCs w:val="19"/>
                <w:lang w:val="hy-AM"/>
              </w:rPr>
            </w:pPr>
            <w:r w:rsidRPr="00AF2811">
              <w:rPr>
                <w:rFonts w:ascii="GHEA Grapalat" w:hAnsi="GHEA Grapalat"/>
                <w:b/>
                <w:i/>
                <w:color w:val="000000" w:themeColor="text1"/>
                <w:sz w:val="19"/>
                <w:szCs w:val="19"/>
                <w:lang w:val="hy-AM"/>
              </w:rPr>
              <w:t>ավարտը</w:t>
            </w:r>
          </w:p>
        </w:tc>
      </w:tr>
      <w:tr w:rsidR="0094516E" w:rsidRPr="00AF2811" w14:paraId="5F765E66" w14:textId="77777777" w:rsidTr="002E2538">
        <w:trPr>
          <w:trHeight w:val="705"/>
          <w:jc w:val="center"/>
        </w:trPr>
        <w:tc>
          <w:tcPr>
            <w:tcW w:w="5437" w:type="dxa"/>
            <w:vAlign w:val="center"/>
          </w:tcPr>
          <w:p w14:paraId="22778CBE" w14:textId="77777777" w:rsidR="0094516E" w:rsidRPr="00AF2811" w:rsidRDefault="0094516E" w:rsidP="002E2538">
            <w:pPr>
              <w:pStyle w:val="ListParagraph1"/>
              <w:ind w:left="413"/>
              <w:jc w:val="center"/>
              <w:rPr>
                <w:rFonts w:ascii="GHEA Grapalat" w:hAnsi="GHEA Grapalat" w:cs="Sylfaen"/>
                <w:color w:val="000000" w:themeColor="text1"/>
                <w:sz w:val="19"/>
                <w:szCs w:val="19"/>
                <w:lang w:val="en-US"/>
              </w:rPr>
            </w:pPr>
            <w:r w:rsidRPr="00AF2811">
              <w:rPr>
                <w:rFonts w:ascii="GHEA Grapalat" w:hAnsi="GHEA Grapalat" w:cs="Sylfaen"/>
                <w:color w:val="000000" w:themeColor="text1"/>
                <w:sz w:val="19"/>
                <w:szCs w:val="19"/>
                <w:lang w:val="en-US"/>
              </w:rPr>
              <w:t>Հ</w:t>
            </w:r>
            <w:r w:rsidRPr="00AF2811">
              <w:rPr>
                <w:rFonts w:ascii="GHEA Grapalat" w:hAnsi="GHEA Grapalat" w:cs="Sylfaen"/>
                <w:color w:val="000000" w:themeColor="text1"/>
                <w:sz w:val="19"/>
                <w:szCs w:val="19"/>
              </w:rPr>
              <w:t>ամապատասխան</w:t>
            </w:r>
            <w:r w:rsidRPr="00AF2811">
              <w:rPr>
                <w:rFonts w:ascii="GHEA Grapalat" w:hAnsi="GHEA Grapalat" w:cs="Sylfaen"/>
                <w:color w:val="000000" w:themeColor="text1"/>
                <w:sz w:val="19"/>
                <w:szCs w:val="19"/>
                <w:lang w:val="en-US"/>
              </w:rPr>
              <w:t xml:space="preserve"> </w:t>
            </w:r>
            <w:r w:rsidRPr="00AF2811">
              <w:rPr>
                <w:rFonts w:ascii="GHEA Grapalat" w:hAnsi="GHEA Grapalat" w:cs="Sylfaen"/>
                <w:color w:val="000000" w:themeColor="text1"/>
                <w:sz w:val="19"/>
                <w:szCs w:val="19"/>
              </w:rPr>
              <w:t>շինարարական</w:t>
            </w:r>
            <w:r w:rsidRPr="00AF2811">
              <w:rPr>
                <w:rFonts w:ascii="GHEA Grapalat" w:hAnsi="GHEA Grapalat" w:cs="Sylfaen"/>
                <w:color w:val="000000" w:themeColor="text1"/>
                <w:sz w:val="19"/>
                <w:szCs w:val="19"/>
                <w:lang w:val="en-US"/>
              </w:rPr>
              <w:t xml:space="preserve"> </w:t>
            </w:r>
            <w:r w:rsidRPr="00AF2811">
              <w:rPr>
                <w:rFonts w:ascii="GHEA Grapalat" w:hAnsi="GHEA Grapalat" w:cs="Sylfaen"/>
                <w:color w:val="000000" w:themeColor="text1"/>
                <w:sz w:val="19"/>
                <w:szCs w:val="19"/>
              </w:rPr>
              <w:t>աշխատանքների</w:t>
            </w:r>
            <w:r w:rsidRPr="00AF2811">
              <w:rPr>
                <w:rFonts w:ascii="GHEA Grapalat" w:hAnsi="GHEA Grapalat" w:cs="Sylfaen"/>
                <w:color w:val="000000" w:themeColor="text1"/>
                <w:sz w:val="19"/>
                <w:szCs w:val="19"/>
                <w:lang w:val="en-US"/>
              </w:rPr>
              <w:t xml:space="preserve"> </w:t>
            </w:r>
            <w:r w:rsidRPr="00AF2811">
              <w:rPr>
                <w:rFonts w:ascii="GHEA Grapalat" w:hAnsi="GHEA Grapalat" w:cs="Sylfaen"/>
                <w:color w:val="000000" w:themeColor="text1"/>
                <w:sz w:val="19"/>
                <w:szCs w:val="19"/>
              </w:rPr>
              <w:t>կատարման</w:t>
            </w:r>
            <w:r w:rsidRPr="00AF2811">
              <w:rPr>
                <w:rFonts w:ascii="GHEA Grapalat" w:hAnsi="GHEA Grapalat" w:cs="Sylfaen"/>
                <w:color w:val="000000" w:themeColor="text1"/>
                <w:sz w:val="19"/>
                <w:szCs w:val="19"/>
                <w:lang w:val="en-US"/>
              </w:rPr>
              <w:t xml:space="preserve"> </w:t>
            </w:r>
            <w:r w:rsidRPr="00AF2811">
              <w:rPr>
                <w:rFonts w:ascii="GHEA Grapalat" w:hAnsi="GHEA Grapalat" w:cs="Sylfaen"/>
                <w:color w:val="000000" w:themeColor="text1"/>
                <w:sz w:val="19"/>
                <w:szCs w:val="19"/>
              </w:rPr>
              <w:t>սկիզբը</w:t>
            </w:r>
          </w:p>
        </w:tc>
        <w:tc>
          <w:tcPr>
            <w:tcW w:w="5303" w:type="dxa"/>
            <w:vAlign w:val="center"/>
          </w:tcPr>
          <w:p w14:paraId="5F5F20B3" w14:textId="77777777" w:rsidR="0094516E" w:rsidRPr="00AF2811" w:rsidRDefault="0094516E" w:rsidP="002E2538">
            <w:pPr>
              <w:pStyle w:val="ListParagraph2"/>
              <w:ind w:left="413"/>
              <w:jc w:val="center"/>
              <w:rPr>
                <w:rFonts w:ascii="GHEA Grapalat" w:hAnsi="GHEA Grapalat" w:cs="Sylfaen"/>
                <w:color w:val="000000" w:themeColor="text1"/>
                <w:sz w:val="19"/>
                <w:szCs w:val="19"/>
                <w:lang w:val="hy-AM"/>
              </w:rPr>
            </w:pPr>
            <w:r w:rsidRPr="00AF2811">
              <w:rPr>
                <w:rFonts w:ascii="GHEA Grapalat" w:eastAsia="Times New Roman" w:hAnsi="GHEA Grapalat" w:cs="Sylfaen"/>
                <w:color w:val="000000" w:themeColor="text1"/>
                <w:sz w:val="19"/>
                <w:szCs w:val="19"/>
                <w:lang w:val="hy-AM"/>
              </w:rPr>
              <w:t>Համապատասխան շինարարական աշխատանքների կատարման ավարտը</w:t>
            </w:r>
          </w:p>
        </w:tc>
      </w:tr>
    </w:tbl>
    <w:p w14:paraId="1C759799" w14:textId="77777777" w:rsidR="0094516E" w:rsidRPr="00F60858" w:rsidRDefault="0094516E" w:rsidP="0094516E">
      <w:pPr>
        <w:spacing w:line="259" w:lineRule="auto"/>
        <w:rPr>
          <w:rFonts w:ascii="GHEA Grapalat" w:hAnsi="GHEA Grapalat"/>
          <w:bCs/>
          <w:sz w:val="16"/>
          <w:szCs w:val="16"/>
          <w:lang w:val="pt-BR"/>
        </w:rPr>
      </w:pPr>
      <w:r w:rsidRPr="003A6EAF">
        <w:rPr>
          <w:rFonts w:ascii="GHEA Grapalat" w:hAnsi="GHEA Grapalat"/>
          <w:sz w:val="20"/>
        </w:rPr>
        <w:t>*</w:t>
      </w:r>
      <w:r w:rsidRPr="002A5CDD">
        <w:rPr>
          <w:rFonts w:ascii="GHEA Grapalat" w:hAnsi="GHEA Grapalat" w:cs="Calibri"/>
          <w:sz w:val="16"/>
          <w:szCs w:val="16"/>
          <w:lang w:val="hy-AM"/>
        </w:rPr>
        <w:t xml:space="preserve">Պայմանագիրը կնքվելու է «Գնումների մասին» ՀՀ օրենքի 15-րդ հոդվածի 6-րդ մասի հիման վրա և սյունակում ժամկետի հաշվարկն իրականացվելու է ֆինանսական միջոցներ նախատեսվելու դեպքում կողմերի միջև կնքվող </w:t>
      </w:r>
      <w:r w:rsidRPr="002A5CDD">
        <w:rPr>
          <w:rFonts w:ascii="GHEA Grapalat" w:hAnsi="GHEA Grapalat"/>
          <w:bCs/>
          <w:sz w:val="16"/>
          <w:szCs w:val="16"/>
          <w:lang w:val="hy-AM"/>
        </w:rPr>
        <w:t>համաձայնագիրը</w:t>
      </w:r>
      <w:r w:rsidRPr="002A5CDD">
        <w:rPr>
          <w:rFonts w:ascii="GHEA Grapalat" w:hAnsi="GHEA Grapalat"/>
          <w:bCs/>
          <w:sz w:val="16"/>
          <w:szCs w:val="16"/>
          <w:lang w:val="pt-BR"/>
        </w:rPr>
        <w:t xml:space="preserve"> </w:t>
      </w:r>
      <w:r w:rsidRPr="002A5CDD">
        <w:rPr>
          <w:rFonts w:ascii="GHEA Grapalat" w:hAnsi="GHEA Grapalat"/>
          <w:bCs/>
          <w:sz w:val="16"/>
          <w:szCs w:val="16"/>
          <w:lang w:val="hy-AM"/>
        </w:rPr>
        <w:t>ուժի մեջ մտնելու օրվանից</w:t>
      </w:r>
      <w:r w:rsidRPr="002A5CDD">
        <w:rPr>
          <w:rFonts w:ascii="GHEA Grapalat" w:hAnsi="GHEA Grapalat"/>
          <w:bCs/>
          <w:sz w:val="16"/>
          <w:szCs w:val="16"/>
          <w:lang w:val="pt-BR"/>
        </w:rPr>
        <w:t xml:space="preserve"> </w:t>
      </w:r>
      <w:proofErr w:type="spellStart"/>
      <w:r w:rsidRPr="002A5CDD">
        <w:rPr>
          <w:rFonts w:ascii="GHEA Grapalat" w:hAnsi="GHEA Grapalat"/>
          <w:bCs/>
          <w:sz w:val="16"/>
          <w:szCs w:val="16"/>
        </w:rPr>
        <w:t>սկսած</w:t>
      </w:r>
      <w:proofErr w:type="spellEnd"/>
    </w:p>
    <w:p w14:paraId="01AEFB70" w14:textId="77777777" w:rsidR="0094516E" w:rsidRPr="0094516E" w:rsidRDefault="0094516E" w:rsidP="0094516E">
      <w:pPr>
        <w:jc w:val="center"/>
        <w:rPr>
          <w:rFonts w:ascii="GHEA Grapalat" w:hAnsi="GHEA Grapalat"/>
          <w:b/>
          <w:sz w:val="20"/>
          <w:szCs w:val="20"/>
          <w:lang w:val="pt-BR"/>
        </w:rPr>
      </w:pPr>
    </w:p>
    <w:p w14:paraId="1B000E78" w14:textId="77777777" w:rsidR="0094516E" w:rsidRDefault="0094516E" w:rsidP="007678FA">
      <w:pPr>
        <w:jc w:val="right"/>
        <w:rPr>
          <w:rFonts w:ascii="GHEA Grapalat" w:hAnsi="GHEA Grapalat"/>
          <w:i/>
          <w:sz w:val="18"/>
          <w:lang w:val="hy-AM"/>
        </w:rPr>
      </w:pPr>
    </w:p>
    <w:p w14:paraId="46E416AA" w14:textId="77777777" w:rsidR="0094516E" w:rsidRDefault="0094516E" w:rsidP="007678FA">
      <w:pPr>
        <w:jc w:val="right"/>
        <w:rPr>
          <w:rFonts w:ascii="GHEA Grapalat" w:hAnsi="GHEA Grapalat"/>
          <w:i/>
          <w:sz w:val="18"/>
          <w:lang w:val="hy-AM"/>
        </w:rPr>
      </w:pPr>
    </w:p>
    <w:p w14:paraId="75228E11" w14:textId="77777777" w:rsidR="0094516E" w:rsidRDefault="0094516E">
      <w:pPr>
        <w:rPr>
          <w:rFonts w:ascii="GHEA Grapalat" w:hAnsi="GHEA Grapalat"/>
          <w:i/>
          <w:sz w:val="18"/>
          <w:lang w:val="hy-AM"/>
        </w:rPr>
      </w:pPr>
      <w:r>
        <w:rPr>
          <w:rFonts w:ascii="GHEA Grapalat" w:hAnsi="GHEA Grapalat"/>
          <w:i/>
          <w:sz w:val="18"/>
          <w:lang w:val="hy-AM"/>
        </w:rPr>
        <w:br w:type="page"/>
      </w:r>
    </w:p>
    <w:p w14:paraId="26801303" w14:textId="68B14EA2"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lastRenderedPageBreak/>
        <w:t>Հավելված N 2</w:t>
      </w:r>
    </w:p>
    <w:p w14:paraId="1A6631D5"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5D9286C1" w14:textId="35CDE938"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ծածկագրով պայմանագրի</w:t>
      </w:r>
    </w:p>
    <w:p w14:paraId="594873CD" w14:textId="77777777" w:rsidR="007678FA" w:rsidRPr="00F56120" w:rsidRDefault="007678FA" w:rsidP="007678FA">
      <w:pPr>
        <w:tabs>
          <w:tab w:val="left" w:pos="9540"/>
        </w:tabs>
        <w:rPr>
          <w:rFonts w:ascii="GHEA Grapalat" w:hAnsi="GHEA Grapalat"/>
          <w:sz w:val="20"/>
          <w:lang w:val="hy-AM"/>
        </w:rPr>
      </w:pPr>
    </w:p>
    <w:p w14:paraId="4B8F6992" w14:textId="77777777" w:rsidR="007678FA" w:rsidRPr="00F56120" w:rsidRDefault="007678FA" w:rsidP="007678FA">
      <w:pPr>
        <w:tabs>
          <w:tab w:val="left" w:pos="9540"/>
        </w:tabs>
        <w:rPr>
          <w:rFonts w:ascii="GHEA Grapalat" w:hAnsi="GHEA Grapalat"/>
          <w:sz w:val="20"/>
          <w:lang w:val="hy-AM"/>
        </w:rPr>
      </w:pPr>
    </w:p>
    <w:p w14:paraId="57D1E7AB" w14:textId="38CC62BB" w:rsidR="007678FA" w:rsidRPr="00F56120" w:rsidRDefault="007678FA" w:rsidP="007678FA">
      <w:pPr>
        <w:jc w:val="center"/>
        <w:rPr>
          <w:rFonts w:ascii="GHEA Grapalat" w:hAnsi="GHEA Grapalat"/>
          <w:sz w:val="20"/>
          <w:lang w:val="hy-AM"/>
        </w:rPr>
      </w:pPr>
      <w:r w:rsidRPr="00F56120">
        <w:rPr>
          <w:rFonts w:ascii="GHEA Grapalat" w:hAnsi="GHEA Grapalat" w:cs="Sylfaen"/>
          <w:b/>
          <w:sz w:val="22"/>
          <w:szCs w:val="22"/>
          <w:lang w:val="hy-AM"/>
        </w:rPr>
        <w:softHyphen/>
      </w:r>
      <w:r w:rsidRPr="00F56120">
        <w:rPr>
          <w:rFonts w:ascii="GHEA Grapalat" w:hAnsi="GHEA Grapalat" w:cs="Sylfaen"/>
          <w:b/>
          <w:sz w:val="22"/>
          <w:szCs w:val="22"/>
          <w:lang w:val="hy-AM"/>
        </w:rPr>
        <w:softHyphen/>
      </w:r>
      <w:r w:rsidRPr="00F56120">
        <w:rPr>
          <w:rFonts w:ascii="GHEA Grapalat" w:hAnsi="GHEA Grapalat" w:cs="Sylfaen"/>
          <w:b/>
          <w:sz w:val="22"/>
          <w:szCs w:val="22"/>
          <w:lang w:val="hy-AM"/>
        </w:rPr>
        <w:softHyphen/>
      </w:r>
      <w:r w:rsidRPr="00F56120">
        <w:rPr>
          <w:rFonts w:ascii="GHEA Grapalat" w:hAnsi="GHEA Grapalat" w:cs="Sylfaen"/>
          <w:b/>
          <w:sz w:val="22"/>
          <w:szCs w:val="22"/>
          <w:lang w:val="hy-AM"/>
        </w:rPr>
        <w:softHyphen/>
      </w:r>
      <w:r w:rsidRPr="00F56120">
        <w:rPr>
          <w:rFonts w:ascii="GHEA Grapalat" w:hAnsi="GHEA Grapalat" w:cs="Sylfaen"/>
          <w:b/>
          <w:sz w:val="22"/>
          <w:szCs w:val="22"/>
          <w:lang w:val="hy-AM"/>
        </w:rPr>
        <w:softHyphen/>
      </w:r>
      <w:r w:rsidRPr="00F56120">
        <w:rPr>
          <w:rFonts w:ascii="GHEA Grapalat" w:hAnsi="GHEA Grapalat" w:cs="Sylfaen"/>
          <w:b/>
          <w:sz w:val="22"/>
          <w:szCs w:val="22"/>
          <w:lang w:val="hy-AM"/>
        </w:rPr>
        <w:softHyphen/>
      </w:r>
      <w:r w:rsidRPr="00F56120">
        <w:rPr>
          <w:rFonts w:ascii="GHEA Grapalat" w:hAnsi="GHEA Grapalat" w:cs="Sylfaen"/>
          <w:b/>
          <w:sz w:val="22"/>
          <w:szCs w:val="22"/>
          <w:lang w:val="hy-AM"/>
        </w:rPr>
        <w:softHyphen/>
      </w:r>
      <w:r w:rsidRPr="00F56120">
        <w:rPr>
          <w:rFonts w:ascii="GHEA Grapalat" w:hAnsi="GHEA Grapalat" w:cs="Sylfaen"/>
          <w:b/>
          <w:sz w:val="22"/>
          <w:szCs w:val="22"/>
          <w:lang w:val="hy-AM"/>
        </w:rPr>
        <w:softHyphen/>
      </w:r>
      <w:r w:rsidRPr="00F56120">
        <w:rPr>
          <w:rFonts w:ascii="GHEA Grapalat" w:hAnsi="GHEA Grapalat" w:cs="Sylfaen"/>
          <w:b/>
          <w:sz w:val="22"/>
          <w:szCs w:val="22"/>
          <w:lang w:val="hy-AM"/>
        </w:rPr>
        <w:softHyphen/>
      </w:r>
      <w:r w:rsidRPr="00F56120">
        <w:rPr>
          <w:rFonts w:ascii="GHEA Grapalat" w:hAnsi="GHEA Grapalat" w:cs="Sylfaen"/>
          <w:b/>
          <w:sz w:val="22"/>
          <w:szCs w:val="22"/>
          <w:lang w:val="hy-AM"/>
        </w:rPr>
        <w:softHyphen/>
      </w:r>
      <w:r w:rsidRPr="00F56120">
        <w:rPr>
          <w:rFonts w:ascii="GHEA Grapalat" w:hAnsi="GHEA Grapalat" w:cs="Sylfaen"/>
          <w:b/>
          <w:sz w:val="22"/>
          <w:szCs w:val="22"/>
          <w:lang w:val="hy-AM"/>
        </w:rPr>
        <w:softHyphen/>
      </w:r>
      <w:r w:rsidRPr="00F56120">
        <w:rPr>
          <w:rFonts w:ascii="GHEA Grapalat" w:hAnsi="GHEA Grapalat" w:cs="Sylfaen"/>
          <w:b/>
          <w:sz w:val="22"/>
          <w:szCs w:val="22"/>
          <w:lang w:val="hy-AM"/>
        </w:rPr>
        <w:softHyphen/>
      </w:r>
      <w:r w:rsidRPr="00F56120">
        <w:rPr>
          <w:rFonts w:ascii="GHEA Grapalat" w:hAnsi="GHEA Grapalat" w:cs="Sylfaen"/>
          <w:b/>
          <w:sz w:val="22"/>
          <w:szCs w:val="22"/>
          <w:lang w:val="hy-AM"/>
        </w:rPr>
        <w:softHyphen/>
      </w:r>
      <w:r w:rsidRPr="00F56120">
        <w:rPr>
          <w:rFonts w:ascii="GHEA Grapalat" w:hAnsi="GHEA Grapalat" w:cs="Sylfaen"/>
          <w:b/>
          <w:sz w:val="22"/>
          <w:szCs w:val="22"/>
          <w:lang w:val="hy-AM"/>
        </w:rPr>
        <w:softHyphen/>
      </w:r>
      <w:r w:rsidRPr="00F56120">
        <w:rPr>
          <w:rFonts w:ascii="GHEA Grapalat" w:hAnsi="GHEA Grapalat"/>
          <w:sz w:val="20"/>
          <w:lang w:val="hy-AM"/>
        </w:rPr>
        <w:t>ՎՃԱՐՄԱՆ ԺԱՄԱՆԱԿԱՑՈՒՅՑ</w:t>
      </w:r>
    </w:p>
    <w:p w14:paraId="2AB17EF6" w14:textId="1E803DB7" w:rsidR="007678FA" w:rsidRPr="00F56120" w:rsidRDefault="007678FA" w:rsidP="007678FA">
      <w:pPr>
        <w:jc w:val="right"/>
        <w:rPr>
          <w:rFonts w:ascii="GHEA Grapalat" w:hAnsi="GHEA Grapalat"/>
          <w:sz w:val="20"/>
          <w:lang w:val="hy-AM"/>
        </w:rPr>
      </w:pPr>
      <w:r w:rsidRPr="00F56120">
        <w:rPr>
          <w:rFonts w:ascii="GHEA Grapalat" w:hAnsi="GHEA Grapalat"/>
          <w:sz w:val="20"/>
          <w:lang w:val="hy-AM"/>
        </w:rPr>
        <w:t xml:space="preserve">                                                                                                                                                                                                            </w:t>
      </w:r>
    </w:p>
    <w:p w14:paraId="3488B72D" w14:textId="35C973C7" w:rsidR="00F56120" w:rsidRPr="009B5887" w:rsidRDefault="0071327B" w:rsidP="00F56120">
      <w:pPr>
        <w:ind w:left="567" w:right="512" w:firstLine="567"/>
        <w:contextualSpacing/>
        <w:jc w:val="both"/>
        <w:rPr>
          <w:rFonts w:ascii="GHEA Grapalat" w:hAnsi="GHEA Grapalat"/>
          <w:sz w:val="20"/>
          <w:szCs w:val="20"/>
          <w:lang w:val="pt-BR"/>
        </w:rPr>
      </w:pPr>
      <w:r>
        <w:rPr>
          <w:rFonts w:ascii="GHEA Grapalat" w:hAnsi="GHEA Grapalat"/>
          <w:sz w:val="20"/>
          <w:szCs w:val="20"/>
          <w:lang w:val="pt-BR"/>
        </w:rPr>
        <w:t>ԱՄՄՀԼԿՀՈԱԿ-ՀԲՄԾՁԲ-23/6</w:t>
      </w:r>
      <w:r w:rsidR="00F56120" w:rsidRPr="00187FAD">
        <w:rPr>
          <w:rFonts w:ascii="GHEA Grapalat" w:hAnsi="GHEA Grapalat"/>
          <w:sz w:val="20"/>
          <w:szCs w:val="20"/>
          <w:lang w:val="pt-BR"/>
        </w:rPr>
        <w:t xml:space="preserve"> </w:t>
      </w:r>
      <w:r w:rsidR="00F56120" w:rsidRPr="009B5887">
        <w:rPr>
          <w:rFonts w:ascii="GHEA Grapalat" w:hAnsi="GHEA Grapalat"/>
          <w:sz w:val="20"/>
          <w:szCs w:val="20"/>
          <w:lang w:val="pt-BR"/>
        </w:rPr>
        <w:t xml:space="preserve">ծածկագրով գնման ընթացակարգի շրջանակներում պայմանագիրը կնքվելու է «Գնումների մասին» ՀՀ օրենքի 15-րդ հոդվածի 6-րդ մասի հիման վրա և վճարման ժամանակացույցը լրացվելու և կնքվելու է Ֆինանսական միջոցներ նախատեսվելու դեպքում կողմերի միջև կնքվող համաձայնագրի հետ միաժամանակ` որպես դրա անբաժանելի մաս: </w:t>
      </w:r>
    </w:p>
    <w:p w14:paraId="7BE8198D" w14:textId="77777777" w:rsidR="00F56120" w:rsidRPr="009B5887" w:rsidRDefault="00F56120" w:rsidP="00F56120">
      <w:pPr>
        <w:ind w:left="567" w:right="512" w:firstLine="567"/>
        <w:contextualSpacing/>
        <w:jc w:val="both"/>
        <w:rPr>
          <w:rFonts w:ascii="GHEA Grapalat" w:hAnsi="GHEA Grapalat"/>
          <w:sz w:val="20"/>
          <w:szCs w:val="20"/>
          <w:lang w:val="pt-BR"/>
        </w:rPr>
      </w:pPr>
      <w:r w:rsidRPr="009B5887">
        <w:rPr>
          <w:rFonts w:ascii="GHEA Grapalat" w:hAnsi="GHEA Grapalat"/>
          <w:sz w:val="20"/>
          <w:szCs w:val="20"/>
          <w:lang w:val="pt-BR"/>
        </w:rPr>
        <w:t xml:space="preserve">Գնման համար անհրաժեշտ ֆինանսական միջոցները նախատեսվելու են </w:t>
      </w:r>
      <w:r w:rsidRPr="009B5887">
        <w:rPr>
          <w:rFonts w:ascii="GHEA Grapalat" w:hAnsi="GHEA Grapalat"/>
          <w:sz w:val="20"/>
          <w:szCs w:val="20"/>
          <w:lang w:val="hy-AM"/>
        </w:rPr>
        <w:t>Մեծամորի համայնքապետարանի</w:t>
      </w:r>
      <w:r w:rsidRPr="009B5887">
        <w:rPr>
          <w:rFonts w:ascii="GHEA Grapalat" w:hAnsi="GHEA Grapalat"/>
          <w:sz w:val="20"/>
          <w:szCs w:val="20"/>
          <w:lang w:val="pt-BR"/>
        </w:rPr>
        <w:t xml:space="preserve"> հրապարակած փոփոխված և լրացված գնման պլանի համապատասխան անվանատողերով:</w:t>
      </w:r>
    </w:p>
    <w:p w14:paraId="12293F1F" w14:textId="77777777" w:rsidR="00F56120" w:rsidRPr="009B5887" w:rsidRDefault="00F56120" w:rsidP="00F56120">
      <w:pPr>
        <w:ind w:left="567" w:right="512" w:firstLine="567"/>
        <w:contextualSpacing/>
        <w:jc w:val="both"/>
        <w:rPr>
          <w:rFonts w:ascii="GHEA Grapalat" w:hAnsi="GHEA Grapalat"/>
          <w:sz w:val="20"/>
          <w:szCs w:val="20"/>
          <w:lang w:val="hy-AM"/>
        </w:rPr>
      </w:pPr>
      <w:r w:rsidRPr="009B5887">
        <w:rPr>
          <w:rFonts w:ascii="GHEA Grapalat" w:hAnsi="GHEA Grapalat"/>
          <w:sz w:val="20"/>
          <w:szCs w:val="20"/>
          <w:lang w:val="hy-AM"/>
        </w:rPr>
        <w:t>Վճարումը կիրականացվի ՀՀ դրամով անկանխիկ</w:t>
      </w:r>
      <w:r w:rsidRPr="009B5887">
        <w:rPr>
          <w:rFonts w:ascii="GHEA Grapalat" w:hAnsi="GHEA Grapalat"/>
          <w:sz w:val="20"/>
          <w:szCs w:val="20"/>
          <w:lang w:val="pt-BR"/>
        </w:rPr>
        <w:t xml:space="preserve">` </w:t>
      </w:r>
      <w:proofErr w:type="spellStart"/>
      <w:r w:rsidRPr="009B5887">
        <w:rPr>
          <w:rFonts w:ascii="GHEA Grapalat" w:hAnsi="GHEA Grapalat"/>
          <w:sz w:val="20"/>
          <w:szCs w:val="20"/>
        </w:rPr>
        <w:t>դրամական</w:t>
      </w:r>
      <w:proofErr w:type="spellEnd"/>
      <w:r w:rsidRPr="009B5887">
        <w:rPr>
          <w:rFonts w:ascii="GHEA Grapalat" w:hAnsi="GHEA Grapalat"/>
          <w:sz w:val="20"/>
          <w:szCs w:val="20"/>
          <w:lang w:val="pt-BR"/>
        </w:rPr>
        <w:t xml:space="preserve"> </w:t>
      </w:r>
      <w:proofErr w:type="spellStart"/>
      <w:r w:rsidRPr="009B5887">
        <w:rPr>
          <w:rFonts w:ascii="GHEA Grapalat" w:hAnsi="GHEA Grapalat"/>
          <w:sz w:val="20"/>
          <w:szCs w:val="20"/>
        </w:rPr>
        <w:t>միջոցները</w:t>
      </w:r>
      <w:proofErr w:type="spellEnd"/>
      <w:r w:rsidRPr="009B5887">
        <w:rPr>
          <w:rFonts w:ascii="GHEA Grapalat" w:hAnsi="GHEA Grapalat"/>
          <w:sz w:val="20"/>
          <w:szCs w:val="20"/>
          <w:lang w:val="pt-BR"/>
        </w:rPr>
        <w:t xml:space="preserve"> </w:t>
      </w:r>
      <w:proofErr w:type="spellStart"/>
      <w:r w:rsidRPr="009B5887">
        <w:rPr>
          <w:rFonts w:ascii="GHEA Grapalat" w:hAnsi="GHEA Grapalat"/>
          <w:sz w:val="20"/>
          <w:szCs w:val="20"/>
        </w:rPr>
        <w:t>Վաճառողի</w:t>
      </w:r>
      <w:proofErr w:type="spellEnd"/>
      <w:r w:rsidRPr="009B5887">
        <w:rPr>
          <w:rFonts w:ascii="GHEA Grapalat" w:hAnsi="GHEA Grapalat"/>
          <w:sz w:val="20"/>
          <w:szCs w:val="20"/>
          <w:lang w:val="pt-BR"/>
        </w:rPr>
        <w:t xml:space="preserve"> </w:t>
      </w:r>
      <w:proofErr w:type="spellStart"/>
      <w:r w:rsidRPr="009B5887">
        <w:rPr>
          <w:rFonts w:ascii="GHEA Grapalat" w:hAnsi="GHEA Grapalat"/>
          <w:sz w:val="20"/>
          <w:szCs w:val="20"/>
        </w:rPr>
        <w:t>հաշվարկային</w:t>
      </w:r>
      <w:proofErr w:type="spellEnd"/>
      <w:r w:rsidRPr="009B5887">
        <w:rPr>
          <w:rFonts w:ascii="GHEA Grapalat" w:hAnsi="GHEA Grapalat"/>
          <w:sz w:val="20"/>
          <w:szCs w:val="20"/>
          <w:lang w:val="pt-BR"/>
        </w:rPr>
        <w:t xml:space="preserve"> </w:t>
      </w:r>
      <w:proofErr w:type="spellStart"/>
      <w:r w:rsidRPr="009B5887">
        <w:rPr>
          <w:rFonts w:ascii="GHEA Grapalat" w:hAnsi="GHEA Grapalat"/>
          <w:sz w:val="20"/>
          <w:szCs w:val="20"/>
        </w:rPr>
        <w:t>հաշվին</w:t>
      </w:r>
      <w:proofErr w:type="spellEnd"/>
      <w:r w:rsidRPr="009B5887">
        <w:rPr>
          <w:rFonts w:ascii="GHEA Grapalat" w:hAnsi="GHEA Grapalat"/>
          <w:sz w:val="20"/>
          <w:szCs w:val="20"/>
          <w:lang w:val="pt-BR"/>
        </w:rPr>
        <w:t xml:space="preserve"> </w:t>
      </w:r>
      <w:proofErr w:type="spellStart"/>
      <w:r w:rsidRPr="009B5887">
        <w:rPr>
          <w:rFonts w:ascii="GHEA Grapalat" w:hAnsi="GHEA Grapalat"/>
          <w:sz w:val="20"/>
          <w:szCs w:val="20"/>
        </w:rPr>
        <w:t>փոխանցելու</w:t>
      </w:r>
      <w:proofErr w:type="spellEnd"/>
      <w:r w:rsidRPr="009B5887">
        <w:rPr>
          <w:rFonts w:ascii="GHEA Grapalat" w:hAnsi="GHEA Grapalat"/>
          <w:sz w:val="20"/>
          <w:szCs w:val="20"/>
          <w:lang w:val="pt-BR"/>
        </w:rPr>
        <w:t xml:space="preserve"> </w:t>
      </w:r>
      <w:proofErr w:type="spellStart"/>
      <w:r w:rsidRPr="009B5887">
        <w:rPr>
          <w:rFonts w:ascii="GHEA Grapalat" w:hAnsi="GHEA Grapalat"/>
          <w:sz w:val="20"/>
          <w:szCs w:val="20"/>
        </w:rPr>
        <w:t>միջոցով</w:t>
      </w:r>
      <w:proofErr w:type="spellEnd"/>
      <w:r w:rsidRPr="009B5887">
        <w:rPr>
          <w:rFonts w:ascii="GHEA Grapalat" w:hAnsi="GHEA Grapalat"/>
          <w:sz w:val="20"/>
          <w:szCs w:val="20"/>
        </w:rPr>
        <w:t>։</w:t>
      </w:r>
      <w:r w:rsidRPr="009B5887">
        <w:rPr>
          <w:rFonts w:ascii="GHEA Grapalat" w:hAnsi="GHEA Grapalat"/>
          <w:sz w:val="20"/>
          <w:szCs w:val="20"/>
          <w:lang w:val="pt-BR"/>
        </w:rPr>
        <w:t xml:space="preserve"> </w:t>
      </w:r>
      <w:r w:rsidRPr="009B5887">
        <w:rPr>
          <w:rFonts w:ascii="GHEA Grapalat" w:hAnsi="GHEA Grapalat"/>
          <w:sz w:val="20"/>
          <w:lang w:val="hy-AM"/>
        </w:rPr>
        <w:t>Դրամական միջոցների փոխանցումը կատարվում է հանձման-ընդունման արձանագրության հիման վրա` պայմանագրի վճարման  ժամանակացույցով նախատեսված ամի</w:t>
      </w:r>
      <w:r w:rsidRPr="009B5887">
        <w:rPr>
          <w:rFonts w:ascii="GHEA Grapalat" w:hAnsi="GHEA Grapalat"/>
          <w:sz w:val="20"/>
        </w:rPr>
        <w:t>ս</w:t>
      </w:r>
      <w:r w:rsidRPr="009B5887">
        <w:rPr>
          <w:rFonts w:ascii="GHEA Grapalat" w:hAnsi="GHEA Grapalat"/>
          <w:sz w:val="20"/>
          <w:lang w:val="hy-AM"/>
        </w:rPr>
        <w:t xml:space="preserve">ներին: </w:t>
      </w:r>
    </w:p>
    <w:p w14:paraId="53673657" w14:textId="77777777" w:rsidR="00F56120" w:rsidRPr="009B5887" w:rsidRDefault="00F56120" w:rsidP="00F56120">
      <w:pPr>
        <w:ind w:left="567" w:right="512" w:firstLine="567"/>
        <w:contextualSpacing/>
        <w:jc w:val="both"/>
        <w:rPr>
          <w:rFonts w:ascii="GHEA Grapalat" w:hAnsi="GHEA Grapalat"/>
          <w:sz w:val="20"/>
          <w:szCs w:val="20"/>
          <w:lang w:val="hy-AM"/>
        </w:rPr>
      </w:pPr>
      <w:r w:rsidRPr="009B5887">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p>
    <w:p w14:paraId="5E7743CD" w14:textId="77777777" w:rsidR="007678FA" w:rsidRPr="00064ADD" w:rsidRDefault="007678FA" w:rsidP="007678FA">
      <w:pPr>
        <w:jc w:val="center"/>
        <w:rPr>
          <w:rFonts w:ascii="GHEA Grapalat" w:hAnsi="GHEA Grapalat"/>
          <w:sz w:val="20"/>
          <w:lang w:val="es-ES"/>
        </w:rPr>
      </w:pPr>
    </w:p>
    <w:p w14:paraId="2070EDCF" w14:textId="77777777" w:rsidR="007678FA" w:rsidRPr="00064ADD"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332886B3" w14:textId="77777777" w:rsidTr="00E53C12">
        <w:trPr>
          <w:jc w:val="center"/>
        </w:trPr>
        <w:tc>
          <w:tcPr>
            <w:tcW w:w="4536" w:type="dxa"/>
          </w:tcPr>
          <w:p w14:paraId="275FEBFA"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6A5D3CB7" w14:textId="7AC33E79" w:rsidR="008B3820" w:rsidRPr="00842DC8" w:rsidRDefault="00905571" w:rsidP="008B3820">
            <w:pPr>
              <w:jc w:val="center"/>
              <w:rPr>
                <w:rFonts w:ascii="GHEA Grapalat" w:hAnsi="GHEA Grapalat"/>
                <w:color w:val="00B0F0"/>
                <w:sz w:val="20"/>
                <w:lang w:val="af-ZA"/>
              </w:rPr>
            </w:pPr>
            <w:r>
              <w:rPr>
                <w:rFonts w:ascii="GHEA Grapalat" w:hAnsi="GHEA Grapalat"/>
                <w:color w:val="00B0F0"/>
                <w:sz w:val="20"/>
                <w:lang w:val="af-ZA"/>
              </w:rPr>
              <w:t xml:space="preserve"> «Մեծամոր համայնքի լուսավորություն և կանաչապատում» ՀՈԱԿ</w:t>
            </w:r>
          </w:p>
          <w:p w14:paraId="15EF30D1" w14:textId="70968D06" w:rsidR="008B3820" w:rsidRPr="00842DC8" w:rsidRDefault="00905571" w:rsidP="008B3820">
            <w:pPr>
              <w:jc w:val="center"/>
              <w:rPr>
                <w:rFonts w:ascii="GHEA Grapalat" w:hAnsi="GHEA Grapalat"/>
                <w:color w:val="00B0F0"/>
                <w:sz w:val="20"/>
                <w:lang w:val="af-ZA"/>
              </w:rPr>
            </w:pPr>
            <w:r>
              <w:rPr>
                <w:rFonts w:ascii="GHEA Grapalat" w:hAnsi="GHEA Grapalat"/>
                <w:color w:val="00B0F0"/>
                <w:sz w:val="20"/>
                <w:lang w:val="af-ZA"/>
              </w:rPr>
              <w:t>ՀՀ Արմավիրի մարզ, Մեծամոր համայնք, գյուղ Նորապատ, 5-րդ փողոց, թիվ 11 շենք</w:t>
            </w:r>
          </w:p>
          <w:p w14:paraId="143090D4" w14:textId="1655396D" w:rsidR="008B3820" w:rsidRPr="00842DC8" w:rsidRDefault="00905571" w:rsidP="008B3820">
            <w:pPr>
              <w:jc w:val="center"/>
              <w:rPr>
                <w:rFonts w:ascii="GHEA Grapalat" w:hAnsi="GHEA Grapalat"/>
                <w:color w:val="00B0F0"/>
                <w:sz w:val="20"/>
                <w:lang w:val="af-ZA"/>
              </w:rPr>
            </w:pPr>
            <w:r>
              <w:rPr>
                <w:rFonts w:ascii="GHEA Grapalat" w:hAnsi="GHEA Grapalat"/>
                <w:color w:val="00B0F0"/>
                <w:sz w:val="20"/>
                <w:lang w:val="af-ZA"/>
              </w:rPr>
              <w:t xml:space="preserve"> «Արդշինբանկ» ՓԲԸ</w:t>
            </w:r>
          </w:p>
          <w:p w14:paraId="2630D2C2" w14:textId="4C17801E" w:rsidR="008B3820" w:rsidRPr="00842DC8" w:rsidRDefault="008B3820" w:rsidP="008B3820">
            <w:pPr>
              <w:jc w:val="center"/>
              <w:rPr>
                <w:rFonts w:ascii="GHEA Grapalat" w:hAnsi="GHEA Grapalat"/>
                <w:color w:val="00B0F0"/>
                <w:sz w:val="20"/>
                <w:lang w:val="af-ZA"/>
              </w:rPr>
            </w:pPr>
            <w:r w:rsidRPr="00842DC8">
              <w:rPr>
                <w:rFonts w:ascii="GHEA Grapalat" w:hAnsi="GHEA Grapalat"/>
                <w:color w:val="00B0F0"/>
                <w:sz w:val="20"/>
                <w:lang w:val="af-ZA"/>
              </w:rPr>
              <w:t xml:space="preserve">Հ/Հ </w:t>
            </w:r>
            <w:r w:rsidR="00905571">
              <w:rPr>
                <w:rFonts w:ascii="GHEA Grapalat" w:hAnsi="GHEA Grapalat"/>
                <w:color w:val="00B0F0"/>
                <w:sz w:val="20"/>
                <w:lang w:val="af-ZA"/>
              </w:rPr>
              <w:t>2475405900380000</w:t>
            </w:r>
          </w:p>
          <w:p w14:paraId="3A1229BA" w14:textId="77777777" w:rsidR="008B3820" w:rsidRPr="00842DC8" w:rsidRDefault="008B3820" w:rsidP="008B3820">
            <w:pPr>
              <w:jc w:val="center"/>
              <w:rPr>
                <w:rFonts w:ascii="GHEA Grapalat" w:hAnsi="GHEA Grapalat"/>
                <w:color w:val="00B0F0"/>
                <w:sz w:val="20"/>
                <w:lang w:val="af-ZA"/>
              </w:rPr>
            </w:pPr>
            <w:r w:rsidRPr="00842DC8">
              <w:rPr>
                <w:rFonts w:ascii="GHEA Grapalat" w:hAnsi="GHEA Grapalat"/>
                <w:color w:val="00B0F0"/>
                <w:sz w:val="20"/>
                <w:lang w:val="af-ZA"/>
              </w:rPr>
              <w:t>ՀՎՀՀ LLL</w:t>
            </w:r>
          </w:p>
          <w:p w14:paraId="65D7A8D3" w14:textId="77777777" w:rsidR="008B3820" w:rsidRPr="00842DC8" w:rsidRDefault="008B3820" w:rsidP="008B3820">
            <w:pPr>
              <w:jc w:val="center"/>
              <w:rPr>
                <w:rFonts w:ascii="GHEA Grapalat" w:hAnsi="GHEA Grapalat"/>
                <w:color w:val="00B0F0"/>
                <w:sz w:val="20"/>
                <w:lang w:val="af-ZA"/>
              </w:rPr>
            </w:pPr>
          </w:p>
          <w:p w14:paraId="6A147326" w14:textId="2A1E74D6" w:rsidR="007678FA" w:rsidRPr="008B3820" w:rsidRDefault="00905571" w:rsidP="008B3820">
            <w:pPr>
              <w:jc w:val="center"/>
              <w:rPr>
                <w:rFonts w:ascii="GHEA Grapalat" w:hAnsi="GHEA Grapalat"/>
                <w:lang w:val="af-ZA"/>
              </w:rPr>
            </w:pPr>
            <w:r>
              <w:rPr>
                <w:rFonts w:ascii="GHEA Grapalat" w:hAnsi="GHEA Grapalat"/>
                <w:color w:val="00B0F0"/>
                <w:sz w:val="20"/>
                <w:lang w:val="af-ZA"/>
              </w:rPr>
              <w:t>պ/կ</w:t>
            </w:r>
            <w:r w:rsidR="008B3820" w:rsidRPr="00842DC8">
              <w:rPr>
                <w:rFonts w:ascii="GHEA Grapalat" w:hAnsi="GHEA Grapalat"/>
                <w:sz w:val="20"/>
                <w:lang w:val="hy-AM"/>
              </w:rPr>
              <w:t>---------------------</w:t>
            </w:r>
            <w:r w:rsidR="008B3820">
              <w:rPr>
                <w:rFonts w:ascii="GHEA Grapalat" w:hAnsi="GHEA Grapalat"/>
                <w:color w:val="00B0F0"/>
                <w:sz w:val="20"/>
                <w:lang w:val="af-ZA"/>
              </w:rPr>
              <w:t xml:space="preserve"> </w:t>
            </w:r>
            <w:r>
              <w:rPr>
                <w:rFonts w:ascii="GHEA Grapalat" w:hAnsi="GHEA Grapalat"/>
                <w:color w:val="00B0F0"/>
                <w:sz w:val="20"/>
                <w:lang w:val="af-ZA"/>
              </w:rPr>
              <w:t>Էդվարդ Գալստյան</w:t>
            </w:r>
          </w:p>
          <w:p w14:paraId="2D926275" w14:textId="77777777" w:rsidR="007678FA" w:rsidRPr="008B3820" w:rsidRDefault="007678FA" w:rsidP="00E53C12">
            <w:pPr>
              <w:jc w:val="center"/>
              <w:rPr>
                <w:rFonts w:ascii="GHEA Grapalat" w:hAnsi="GHEA Grapalat"/>
                <w:sz w:val="18"/>
                <w:szCs w:val="18"/>
                <w:lang w:val="af-ZA"/>
              </w:rPr>
            </w:pPr>
            <w:r w:rsidRPr="008B3820">
              <w:rPr>
                <w:rFonts w:ascii="GHEA Grapalat" w:hAnsi="GHEA Grapalat"/>
                <w:sz w:val="18"/>
                <w:szCs w:val="18"/>
                <w:lang w:val="af-ZA"/>
              </w:rPr>
              <w:t>/</w:t>
            </w:r>
            <w:r w:rsidRPr="00064ADD">
              <w:rPr>
                <w:rFonts w:ascii="GHEA Grapalat" w:hAnsi="GHEA Grapalat" w:cs="Sylfaen"/>
                <w:sz w:val="18"/>
                <w:szCs w:val="18"/>
                <w:lang w:val="ru-RU"/>
              </w:rPr>
              <w:t>ստորագրություն</w:t>
            </w:r>
            <w:r w:rsidRPr="008B3820">
              <w:rPr>
                <w:rFonts w:ascii="GHEA Grapalat" w:hAnsi="GHEA Grapalat"/>
                <w:sz w:val="18"/>
                <w:szCs w:val="18"/>
                <w:lang w:val="af-ZA"/>
              </w:rPr>
              <w:t>/</w:t>
            </w:r>
          </w:p>
          <w:p w14:paraId="63D7E5CA" w14:textId="77777777" w:rsidR="007678FA" w:rsidRPr="008B3820" w:rsidRDefault="007678FA" w:rsidP="00E53C12">
            <w:pPr>
              <w:jc w:val="center"/>
              <w:rPr>
                <w:rFonts w:ascii="GHEA Grapalat" w:hAnsi="GHEA Grapalat"/>
                <w:sz w:val="18"/>
                <w:szCs w:val="18"/>
                <w:lang w:val="af-ZA"/>
              </w:rPr>
            </w:pPr>
            <w:r w:rsidRPr="00064ADD">
              <w:rPr>
                <w:rFonts w:ascii="GHEA Grapalat" w:hAnsi="GHEA Grapalat" w:cs="Sylfaen"/>
                <w:sz w:val="18"/>
                <w:szCs w:val="18"/>
                <w:lang w:val="ru-RU"/>
              </w:rPr>
              <w:t>Կ</w:t>
            </w:r>
            <w:r w:rsidRPr="008B3820">
              <w:rPr>
                <w:rFonts w:ascii="GHEA Grapalat" w:hAnsi="GHEA Grapalat"/>
                <w:sz w:val="18"/>
                <w:szCs w:val="18"/>
                <w:lang w:val="af-ZA"/>
              </w:rPr>
              <w:t>.</w:t>
            </w:r>
            <w:r w:rsidRPr="00064ADD">
              <w:rPr>
                <w:rFonts w:ascii="GHEA Grapalat" w:hAnsi="GHEA Grapalat" w:cs="Sylfaen"/>
                <w:sz w:val="18"/>
                <w:szCs w:val="18"/>
                <w:lang w:val="ru-RU"/>
              </w:rPr>
              <w:t>Տ</w:t>
            </w:r>
          </w:p>
        </w:tc>
        <w:tc>
          <w:tcPr>
            <w:tcW w:w="760" w:type="dxa"/>
          </w:tcPr>
          <w:p w14:paraId="6C975491" w14:textId="77777777" w:rsidR="007678FA" w:rsidRPr="008B3820" w:rsidRDefault="007678FA" w:rsidP="00E53C12">
            <w:pPr>
              <w:spacing w:line="360" w:lineRule="auto"/>
              <w:jc w:val="center"/>
              <w:rPr>
                <w:rFonts w:ascii="GHEA Grapalat" w:hAnsi="GHEA Grapalat"/>
                <w:lang w:val="af-ZA"/>
              </w:rPr>
            </w:pPr>
          </w:p>
        </w:tc>
        <w:tc>
          <w:tcPr>
            <w:tcW w:w="4343" w:type="dxa"/>
          </w:tcPr>
          <w:p w14:paraId="049424E2"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42579C49" w14:textId="77777777" w:rsidR="007678FA" w:rsidRPr="00064ADD" w:rsidRDefault="007678FA" w:rsidP="00E53C12">
            <w:pPr>
              <w:jc w:val="center"/>
              <w:rPr>
                <w:rFonts w:ascii="GHEA Grapalat" w:hAnsi="GHEA Grapalat"/>
                <w:lang w:val="ru-RU"/>
              </w:rPr>
            </w:pPr>
          </w:p>
          <w:p w14:paraId="3613807A" w14:textId="77777777" w:rsidR="007678FA" w:rsidRPr="00064ADD" w:rsidRDefault="007678FA" w:rsidP="00E53C12">
            <w:pPr>
              <w:jc w:val="center"/>
              <w:rPr>
                <w:rFonts w:ascii="GHEA Grapalat" w:hAnsi="GHEA Grapalat"/>
                <w:lang w:val="ru-RU"/>
              </w:rPr>
            </w:pPr>
          </w:p>
          <w:p w14:paraId="253487A3"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6B443E58"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3418B6C6"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34C4406B" w14:textId="77777777" w:rsidR="007678FA" w:rsidRPr="00064ADD" w:rsidRDefault="007678FA" w:rsidP="007678FA">
      <w:pPr>
        <w:rPr>
          <w:rFonts w:ascii="GHEA Grapalat" w:hAnsi="GHEA Grapalat"/>
          <w:sz w:val="20"/>
          <w:lang w:val="ru-RU"/>
        </w:rPr>
        <w:sectPr w:rsidR="007678FA" w:rsidRPr="00064ADD" w:rsidSect="005844C0">
          <w:footnotePr>
            <w:pos w:val="beneathText"/>
          </w:footnotePr>
          <w:pgSz w:w="11906" w:h="16838" w:code="9"/>
          <w:pgMar w:top="533" w:right="849" w:bottom="426" w:left="663" w:header="561" w:footer="561" w:gutter="0"/>
          <w:cols w:space="720"/>
        </w:sectPr>
      </w:pPr>
    </w:p>
    <w:p w14:paraId="67E815F8"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lastRenderedPageBreak/>
        <w:t xml:space="preserve">Հավելված </w:t>
      </w:r>
      <w:r w:rsidRPr="00064ADD">
        <w:rPr>
          <w:rFonts w:ascii="GHEA Grapalat" w:hAnsi="GHEA Grapalat" w:cs="TimesArmenianPSMT"/>
          <w:i/>
          <w:sz w:val="20"/>
        </w:rPr>
        <w:t>3</w:t>
      </w:r>
    </w:p>
    <w:p w14:paraId="4D9FC7C6"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14:paraId="05BFDA5D" w14:textId="3778E6A1"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ծածկագրով պայմանագրի</w:t>
      </w:r>
    </w:p>
    <w:p w14:paraId="2C28D6B0" w14:textId="77777777"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064ADD" w:rsidDel="004B29A5" w14:paraId="4278B1C3" w14:textId="77777777" w:rsidTr="00E53C12">
        <w:trPr>
          <w:tblCellSpacing w:w="7" w:type="dxa"/>
          <w:jc w:val="center"/>
        </w:trPr>
        <w:tc>
          <w:tcPr>
            <w:tcW w:w="0" w:type="auto"/>
            <w:gridSpan w:val="2"/>
            <w:vAlign w:val="center"/>
          </w:tcPr>
          <w:p w14:paraId="35C0DA8E" w14:textId="77777777" w:rsidR="007678FA" w:rsidRPr="00064ADD" w:rsidDel="004B29A5" w:rsidRDefault="007678FA" w:rsidP="00E53C12">
            <w:pPr>
              <w:rPr>
                <w:rFonts w:ascii="GHEA Grapalat" w:hAnsi="GHEA Grapalat"/>
                <w:iCs/>
                <w:color w:val="000000"/>
                <w:sz w:val="21"/>
                <w:szCs w:val="21"/>
              </w:rPr>
            </w:pPr>
          </w:p>
        </w:tc>
        <w:tc>
          <w:tcPr>
            <w:tcW w:w="0" w:type="auto"/>
            <w:vAlign w:val="center"/>
          </w:tcPr>
          <w:p w14:paraId="428D5167" w14:textId="77777777" w:rsidR="007678FA" w:rsidRPr="00064ADD" w:rsidDel="004B29A5" w:rsidRDefault="007678FA" w:rsidP="00E53C12">
            <w:pPr>
              <w:rPr>
                <w:rFonts w:ascii="Arial" w:hAnsi="Arial" w:cs="Arial"/>
                <w:iCs/>
                <w:color w:val="000000"/>
                <w:sz w:val="21"/>
                <w:szCs w:val="21"/>
              </w:rPr>
            </w:pPr>
          </w:p>
        </w:tc>
      </w:tr>
      <w:tr w:rsidR="007678FA" w:rsidRPr="00D248CD" w14:paraId="6B5D56FB" w14:textId="77777777" w:rsidTr="00E53C12">
        <w:trPr>
          <w:tblCellSpacing w:w="7" w:type="dxa"/>
          <w:jc w:val="center"/>
        </w:trPr>
        <w:tc>
          <w:tcPr>
            <w:tcW w:w="0" w:type="auto"/>
            <w:vAlign w:val="center"/>
          </w:tcPr>
          <w:p w14:paraId="2B485B69" w14:textId="34348DCC"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Պայմանագրի</w:t>
            </w:r>
            <w:proofErr w:type="spellEnd"/>
            <w:r w:rsidRPr="00064ADD">
              <w:rPr>
                <w:rFonts w:ascii="GHEA Grapalat" w:hAnsi="GHEA Grapalat"/>
                <w:iCs/>
                <w:color w:val="000000"/>
                <w:sz w:val="21"/>
                <w:szCs w:val="21"/>
                <w:lang w:val="pt-BR"/>
              </w:rPr>
              <w:t xml:space="preserve"> </w:t>
            </w:r>
            <w:proofErr w:type="spellStart"/>
            <w:r w:rsidRPr="00064ADD">
              <w:rPr>
                <w:rFonts w:ascii="GHEA Grapalat" w:hAnsi="GHEA Grapalat"/>
                <w:iCs/>
                <w:color w:val="000000"/>
                <w:sz w:val="21"/>
                <w:szCs w:val="21"/>
              </w:rPr>
              <w:t>կողմ</w:t>
            </w:r>
            <w:proofErr w:type="spellEnd"/>
            <w:r w:rsidRPr="00064ADD">
              <w:rPr>
                <w:rFonts w:ascii="GHEA Grapalat" w:hAnsi="GHEA Grapalat"/>
                <w:iCs/>
                <w:color w:val="000000"/>
                <w:sz w:val="21"/>
                <w:szCs w:val="21"/>
                <w:lang w:val="pt-BR"/>
              </w:rPr>
              <w:t xml:space="preserve"> </w:t>
            </w:r>
          </w:p>
          <w:p w14:paraId="11E78F4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7B6F8EB8"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01C32E72"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գտնվելու</w:t>
            </w:r>
            <w:proofErr w:type="spellEnd"/>
            <w:r w:rsidRPr="00064ADD">
              <w:rPr>
                <w:rFonts w:ascii="GHEA Grapalat" w:hAnsi="GHEA Grapalat"/>
                <w:iCs/>
                <w:color w:val="000000"/>
                <w:sz w:val="21"/>
                <w:szCs w:val="21"/>
                <w:lang w:val="pt-BR"/>
              </w:rPr>
              <w:t xml:space="preserve"> </w:t>
            </w:r>
            <w:proofErr w:type="spellStart"/>
            <w:r w:rsidRPr="00064ADD">
              <w:rPr>
                <w:rFonts w:ascii="GHEA Grapalat" w:hAnsi="GHEA Grapalat"/>
                <w:iCs/>
                <w:color w:val="000000"/>
                <w:sz w:val="21"/>
                <w:szCs w:val="21"/>
              </w:rPr>
              <w:t>վայրը</w:t>
            </w:r>
            <w:proofErr w:type="spellEnd"/>
            <w:r w:rsidRPr="00064ADD">
              <w:rPr>
                <w:rFonts w:ascii="GHEA Grapalat" w:hAnsi="GHEA Grapalat"/>
                <w:iCs/>
                <w:color w:val="000000"/>
                <w:sz w:val="21"/>
                <w:szCs w:val="21"/>
                <w:lang w:val="pt-BR"/>
              </w:rPr>
              <w:t xml:space="preserve"> ______________</w:t>
            </w:r>
          </w:p>
          <w:p w14:paraId="37D979CC"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հհ</w:t>
            </w:r>
            <w:proofErr w:type="spellEnd"/>
            <w:r w:rsidRPr="00064ADD">
              <w:rPr>
                <w:rFonts w:ascii="GHEA Grapalat" w:hAnsi="GHEA Grapalat"/>
                <w:iCs/>
                <w:color w:val="000000"/>
                <w:sz w:val="21"/>
                <w:szCs w:val="21"/>
                <w:lang w:val="pt-BR"/>
              </w:rPr>
              <w:t xml:space="preserve"> _________________________ </w:t>
            </w:r>
          </w:p>
          <w:p w14:paraId="2D224B4C"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հվհհ</w:t>
            </w:r>
            <w:proofErr w:type="spellEnd"/>
            <w:r w:rsidRPr="00064ADD">
              <w:rPr>
                <w:rFonts w:ascii="GHEA Grapalat" w:hAnsi="GHEA Grapalat"/>
                <w:iCs/>
                <w:color w:val="000000"/>
                <w:sz w:val="21"/>
                <w:szCs w:val="21"/>
                <w:lang w:val="pt-BR"/>
              </w:rPr>
              <w:t xml:space="preserve"> _______________________ </w:t>
            </w:r>
          </w:p>
        </w:tc>
        <w:tc>
          <w:tcPr>
            <w:tcW w:w="0" w:type="auto"/>
            <w:gridSpan w:val="2"/>
            <w:vAlign w:val="center"/>
          </w:tcPr>
          <w:p w14:paraId="17AF7855"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Պատվիրատու</w:t>
            </w:r>
            <w:proofErr w:type="spellEnd"/>
          </w:p>
          <w:p w14:paraId="41A80090"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652A6A2E"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273846B2"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գտնվելու</w:t>
            </w:r>
            <w:proofErr w:type="spellEnd"/>
            <w:r w:rsidRPr="00064ADD">
              <w:rPr>
                <w:rFonts w:ascii="GHEA Grapalat" w:hAnsi="GHEA Grapalat"/>
                <w:iCs/>
                <w:color w:val="000000"/>
                <w:sz w:val="21"/>
                <w:szCs w:val="21"/>
                <w:lang w:val="pt-BR"/>
              </w:rPr>
              <w:t xml:space="preserve"> </w:t>
            </w:r>
            <w:proofErr w:type="spellStart"/>
            <w:r w:rsidRPr="00064ADD">
              <w:rPr>
                <w:rFonts w:ascii="GHEA Grapalat" w:hAnsi="GHEA Grapalat"/>
                <w:iCs/>
                <w:color w:val="000000"/>
                <w:sz w:val="21"/>
                <w:szCs w:val="21"/>
              </w:rPr>
              <w:t>վայրը</w:t>
            </w:r>
            <w:proofErr w:type="spellEnd"/>
            <w:r w:rsidRPr="00064ADD">
              <w:rPr>
                <w:rFonts w:ascii="GHEA Grapalat" w:hAnsi="GHEA Grapalat"/>
                <w:iCs/>
                <w:color w:val="000000"/>
                <w:sz w:val="21"/>
                <w:szCs w:val="21"/>
                <w:lang w:val="pt-BR"/>
              </w:rPr>
              <w:t xml:space="preserve"> _________________</w:t>
            </w:r>
          </w:p>
          <w:p w14:paraId="34FCE84A"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հհ</w:t>
            </w:r>
            <w:proofErr w:type="spellEnd"/>
            <w:r w:rsidRPr="00064ADD">
              <w:rPr>
                <w:rFonts w:ascii="GHEA Grapalat" w:hAnsi="GHEA Grapalat"/>
                <w:iCs/>
                <w:color w:val="000000"/>
                <w:sz w:val="21"/>
                <w:szCs w:val="21"/>
                <w:lang w:val="pt-BR"/>
              </w:rPr>
              <w:t>____________________________</w:t>
            </w:r>
          </w:p>
          <w:p w14:paraId="65683F9D" w14:textId="77777777" w:rsidR="007678FA" w:rsidRPr="00064ADD" w:rsidRDefault="007678FA" w:rsidP="00E53C12">
            <w:pPr>
              <w:jc w:val="center"/>
              <w:rPr>
                <w:rFonts w:ascii="GHEA Grapalat" w:hAnsi="GHEA Grapalat"/>
                <w:iCs/>
                <w:color w:val="000000"/>
                <w:sz w:val="21"/>
                <w:szCs w:val="21"/>
                <w:lang w:val="pt-BR"/>
              </w:rPr>
            </w:pPr>
            <w:proofErr w:type="spellStart"/>
            <w:r w:rsidRPr="00064ADD">
              <w:rPr>
                <w:rFonts w:ascii="GHEA Grapalat" w:hAnsi="GHEA Grapalat"/>
                <w:iCs/>
                <w:color w:val="000000"/>
                <w:sz w:val="21"/>
                <w:szCs w:val="21"/>
              </w:rPr>
              <w:t>հվհհ</w:t>
            </w:r>
            <w:proofErr w:type="spellEnd"/>
            <w:r w:rsidRPr="00064ADD">
              <w:rPr>
                <w:rFonts w:ascii="GHEA Grapalat" w:hAnsi="GHEA Grapalat"/>
                <w:iCs/>
                <w:color w:val="000000"/>
                <w:sz w:val="21"/>
                <w:szCs w:val="21"/>
                <w:lang w:val="pt-BR"/>
              </w:rPr>
              <w:t>___________________________</w:t>
            </w:r>
          </w:p>
        </w:tc>
      </w:tr>
    </w:tbl>
    <w:p w14:paraId="76DEB911" w14:textId="77777777"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14:paraId="596EB1F1" w14:textId="77777777" w:rsidR="007678FA" w:rsidRPr="00064ADD" w:rsidRDefault="007678FA" w:rsidP="007678FA">
      <w:pPr>
        <w:ind w:firstLine="375"/>
        <w:rPr>
          <w:rFonts w:ascii="GHEA Grapalat" w:hAnsi="GHEA Grapalat"/>
          <w:iCs/>
          <w:color w:val="000000"/>
          <w:sz w:val="15"/>
          <w:szCs w:val="21"/>
          <w:lang w:val="pt-BR"/>
        </w:rPr>
      </w:pPr>
    </w:p>
    <w:p w14:paraId="06AD52A1" w14:textId="77777777"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14:paraId="4247A96E" w14:textId="77777777"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14:paraId="523BAA9D" w14:textId="77777777"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14:paraId="560D3814" w14:textId="77777777" w:rsidR="007678FA" w:rsidRPr="00064ADD" w:rsidRDefault="007678FA" w:rsidP="007678FA">
      <w:pPr>
        <w:pStyle w:val="BodyTextIndent"/>
        <w:spacing w:line="240" w:lineRule="auto"/>
        <w:ind w:firstLine="0"/>
        <w:jc w:val="center"/>
        <w:rPr>
          <w:b/>
          <w:bCs/>
          <w:iCs/>
          <w:lang w:val="es-ES"/>
        </w:rPr>
      </w:pPr>
    </w:p>
    <w:p w14:paraId="542D3872" w14:textId="77777777" w:rsidR="007678FA" w:rsidRPr="00064ADD" w:rsidRDefault="007678FA" w:rsidP="007678FA">
      <w:pPr>
        <w:pStyle w:val="BodyTextIndent"/>
        <w:spacing w:line="240" w:lineRule="auto"/>
        <w:ind w:firstLine="540"/>
        <w:rPr>
          <w:iCs/>
          <w:lang w:val="es-ES"/>
        </w:rPr>
      </w:pPr>
      <w:proofErr w:type="gramStart"/>
      <w:r w:rsidRPr="00064ADD">
        <w:rPr>
          <w:rFonts w:ascii="GHEA Grapalat" w:hAnsi="GHEA Grapalat"/>
          <w:color w:val="000000"/>
          <w:sz w:val="21"/>
          <w:szCs w:val="21"/>
          <w:lang w:val="es-ES" w:eastAsia="ru-RU"/>
        </w:rPr>
        <w:t xml:space="preserve">«  </w:t>
      </w:r>
      <w:proofErr w:type="gramEnd"/>
      <w:r w:rsidRPr="00064ADD">
        <w:rPr>
          <w:rFonts w:ascii="GHEA Grapalat" w:hAnsi="GHEA Grapalat"/>
          <w:color w:val="000000"/>
          <w:sz w:val="21"/>
          <w:szCs w:val="21"/>
          <w:lang w:val="es-ES" w:eastAsia="ru-RU"/>
        </w:rPr>
        <w:t xml:space="preserve">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14:paraId="65DB5DCE" w14:textId="77777777" w:rsidR="007678FA" w:rsidRPr="00064ADD" w:rsidRDefault="007678FA" w:rsidP="007678FA">
      <w:pPr>
        <w:pStyle w:val="BodyTextIndent"/>
        <w:spacing w:line="240" w:lineRule="auto"/>
        <w:ind w:firstLine="0"/>
        <w:rPr>
          <w:iCs/>
          <w:lang w:val="es-ES"/>
        </w:rPr>
      </w:pPr>
    </w:p>
    <w:p w14:paraId="2BAA935C"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այսուհետ</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Պայմանագիր</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անվանումը</w:t>
      </w:r>
      <w:proofErr w:type="spellEnd"/>
      <w:r w:rsidRPr="00064ADD">
        <w:rPr>
          <w:rFonts w:ascii="GHEA Grapalat" w:hAnsi="GHEA Grapalat"/>
          <w:color w:val="000000"/>
          <w:sz w:val="21"/>
          <w:szCs w:val="21"/>
          <w:lang w:val="es-ES"/>
        </w:rPr>
        <w:t>` ____________________________________________________________________________________________</w:t>
      </w:r>
    </w:p>
    <w:p w14:paraId="49E3FD00"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կնքման</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ամսաթիվը</w:t>
      </w:r>
      <w:proofErr w:type="spellEnd"/>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14:paraId="4A6DB4E7" w14:textId="77777777"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համարը</w:t>
      </w:r>
      <w:proofErr w:type="spellEnd"/>
      <w:r w:rsidRPr="00064ADD">
        <w:rPr>
          <w:rFonts w:ascii="GHEA Grapalat" w:hAnsi="GHEA Grapalat"/>
          <w:color w:val="000000"/>
          <w:sz w:val="21"/>
          <w:szCs w:val="21"/>
          <w:lang w:val="es-ES"/>
        </w:rPr>
        <w:t>`    __________</w:t>
      </w:r>
    </w:p>
    <w:p w14:paraId="6DC1DBD4" w14:textId="77777777" w:rsidR="007678FA" w:rsidRPr="00064ADD" w:rsidRDefault="007678FA" w:rsidP="007678FA">
      <w:pPr>
        <w:jc w:val="both"/>
        <w:rPr>
          <w:rFonts w:ascii="GHEA Grapalat" w:hAnsi="GHEA Grapalat" w:cs="Sylfaen"/>
          <w:iCs/>
          <w:lang w:val="es-ES"/>
        </w:rPr>
      </w:pPr>
      <w:proofErr w:type="spellStart"/>
      <w:proofErr w:type="gramStart"/>
      <w:r w:rsidRPr="00064ADD">
        <w:rPr>
          <w:rFonts w:ascii="GHEA Grapalat" w:hAnsi="GHEA Grapalat"/>
          <w:iCs/>
          <w:color w:val="000000"/>
          <w:sz w:val="21"/>
          <w:szCs w:val="21"/>
        </w:rPr>
        <w:t>Պատվիրատուն</w:t>
      </w:r>
      <w:proofErr w:type="spellEnd"/>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proofErr w:type="gramEnd"/>
      <w:r w:rsidRPr="00064ADD">
        <w:rPr>
          <w:rFonts w:ascii="GHEA Grapalat" w:hAnsi="GHEA Grapalat"/>
          <w:iCs/>
          <w:color w:val="000000"/>
          <w:sz w:val="21"/>
          <w:szCs w:val="21"/>
          <w:lang w:val="es-ES"/>
        </w:rPr>
        <w:t xml:space="preserve">  </w:t>
      </w:r>
      <w:proofErr w:type="spellStart"/>
      <w:r w:rsidRPr="00064ADD">
        <w:rPr>
          <w:rFonts w:ascii="GHEA Grapalat" w:hAnsi="GHEA Grapalat"/>
          <w:color w:val="000000"/>
          <w:sz w:val="21"/>
          <w:szCs w:val="21"/>
        </w:rPr>
        <w:t>Պայմանագրի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rPr>
        <w:t>կողմը</w:t>
      </w:r>
      <w:proofErr w:type="spellEnd"/>
      <w:r w:rsidRPr="00064ADD">
        <w:rPr>
          <w:rFonts w:ascii="GHEA Grapalat" w:hAnsi="GHEA Grapalat"/>
          <w:color w:val="000000"/>
          <w:sz w:val="21"/>
          <w:szCs w:val="21"/>
        </w:rPr>
        <w:t>՝</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proofErr w:type="spellStart"/>
      <w:r w:rsidRPr="00064ADD">
        <w:rPr>
          <w:rFonts w:ascii="GHEA Grapalat" w:hAnsi="GHEA Grapalat"/>
          <w:color w:val="000000"/>
          <w:sz w:val="21"/>
          <w:szCs w:val="21"/>
          <w:lang w:val="es-ES"/>
        </w:rPr>
        <w:t>կազմեցին</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սույն</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արձանագրությունը</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հետևյալի</w:t>
      </w:r>
      <w:proofErr w:type="spellEnd"/>
      <w:r w:rsidRPr="00064ADD">
        <w:rPr>
          <w:rFonts w:ascii="GHEA Grapalat" w:hAnsi="GHEA Grapalat"/>
          <w:color w:val="000000"/>
          <w:sz w:val="21"/>
          <w:szCs w:val="21"/>
          <w:lang w:val="es-ES"/>
        </w:rPr>
        <w:t xml:space="preserve"> </w:t>
      </w:r>
      <w:proofErr w:type="spellStart"/>
      <w:r w:rsidRPr="00064ADD">
        <w:rPr>
          <w:rFonts w:ascii="GHEA Grapalat" w:hAnsi="GHEA Grapalat"/>
          <w:color w:val="000000"/>
          <w:sz w:val="21"/>
          <w:szCs w:val="21"/>
          <w:lang w:val="es-ES"/>
        </w:rPr>
        <w:t>մասին</w:t>
      </w:r>
      <w:proofErr w:type="spellEnd"/>
      <w:r w:rsidRPr="00064ADD">
        <w:rPr>
          <w:rFonts w:ascii="GHEA Grapalat" w:hAnsi="GHEA Grapalat"/>
          <w:color w:val="000000"/>
          <w:sz w:val="21"/>
          <w:szCs w:val="21"/>
          <w:lang w:val="es-ES"/>
        </w:rPr>
        <w:t>.</w:t>
      </w:r>
    </w:p>
    <w:p w14:paraId="411B5305" w14:textId="77777777" w:rsidR="007678FA" w:rsidRPr="00064ADD" w:rsidRDefault="007678FA" w:rsidP="007678FA">
      <w:pPr>
        <w:jc w:val="both"/>
        <w:rPr>
          <w:rFonts w:ascii="GHEA Grapalat" w:hAnsi="GHEA Grapalat"/>
          <w:iCs/>
          <w:color w:val="000000"/>
          <w:sz w:val="21"/>
          <w:szCs w:val="21"/>
          <w:lang w:val="hy-AM"/>
        </w:rPr>
      </w:pPr>
      <w:proofErr w:type="spellStart"/>
      <w:r w:rsidRPr="00064ADD">
        <w:rPr>
          <w:rFonts w:ascii="GHEA Grapalat" w:hAnsi="GHEA Grapalat"/>
          <w:iCs/>
          <w:color w:val="000000"/>
          <w:sz w:val="21"/>
          <w:szCs w:val="21"/>
        </w:rPr>
        <w:t>Պայմանագրի</w:t>
      </w:r>
      <w:proofErr w:type="spellEnd"/>
      <w:r w:rsidRPr="00064ADD">
        <w:rPr>
          <w:rFonts w:ascii="GHEA Grapalat" w:hAnsi="GHEA Grapalat"/>
          <w:iCs/>
          <w:color w:val="000000"/>
          <w:sz w:val="21"/>
          <w:szCs w:val="21"/>
          <w:lang w:val="es-ES"/>
        </w:rPr>
        <w:t xml:space="preserve"> </w:t>
      </w:r>
      <w:proofErr w:type="spellStart"/>
      <w:r w:rsidRPr="00064ADD">
        <w:rPr>
          <w:rFonts w:ascii="GHEA Grapalat" w:hAnsi="GHEA Grapalat"/>
          <w:iCs/>
          <w:color w:val="000000"/>
          <w:sz w:val="21"/>
          <w:szCs w:val="21"/>
        </w:rPr>
        <w:t>շրջանակներում</w:t>
      </w:r>
      <w:proofErr w:type="spellEnd"/>
      <w:r w:rsidRPr="00064ADD">
        <w:rPr>
          <w:rFonts w:ascii="GHEA Grapalat" w:hAnsi="GHEA Grapalat"/>
          <w:iCs/>
          <w:color w:val="000000"/>
          <w:sz w:val="21"/>
          <w:szCs w:val="21"/>
          <w:lang w:val="es-ES"/>
        </w:rPr>
        <w:t xml:space="preserve"> </w:t>
      </w:r>
      <w:proofErr w:type="spellStart"/>
      <w:r w:rsidRPr="00064ADD">
        <w:rPr>
          <w:rFonts w:ascii="GHEA Grapalat" w:hAnsi="GHEA Grapalat"/>
          <w:iCs/>
          <w:snapToGrid w:val="0"/>
          <w:color w:val="000000"/>
          <w:sz w:val="21"/>
          <w:szCs w:val="21"/>
          <w:lang w:val="es-ES"/>
        </w:rPr>
        <w:t>Պայմանագրի</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կողմը</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color w:val="000000"/>
          <w:sz w:val="21"/>
          <w:szCs w:val="21"/>
          <w:lang w:val="es-ES"/>
        </w:rPr>
        <w:t>մատուցել</w:t>
      </w:r>
      <w:proofErr w:type="spellEnd"/>
      <w:r w:rsidRPr="00064ADD">
        <w:rPr>
          <w:rFonts w:ascii="GHEA Grapalat" w:hAnsi="GHEA Grapalat"/>
          <w:iCs/>
          <w:color w:val="000000"/>
          <w:sz w:val="21"/>
          <w:szCs w:val="21"/>
          <w:lang w:val="es-ES"/>
        </w:rPr>
        <w:t xml:space="preserve"> է </w:t>
      </w:r>
      <w:proofErr w:type="spellStart"/>
      <w:r w:rsidRPr="00064ADD">
        <w:rPr>
          <w:rFonts w:ascii="GHEA Grapalat" w:hAnsi="GHEA Grapalat"/>
          <w:iCs/>
          <w:color w:val="000000"/>
          <w:sz w:val="21"/>
          <w:szCs w:val="21"/>
          <w:lang w:val="es-ES"/>
        </w:rPr>
        <w:t>հետևյալ</w:t>
      </w:r>
      <w:proofErr w:type="spellEnd"/>
      <w:r w:rsidRPr="00064ADD">
        <w:rPr>
          <w:rFonts w:ascii="GHEA Grapalat" w:hAnsi="GHEA Grapalat"/>
          <w:iCs/>
          <w:color w:val="000000"/>
          <w:sz w:val="21"/>
          <w:szCs w:val="21"/>
          <w:lang w:val="es-ES"/>
        </w:rPr>
        <w:t xml:space="preserve"> </w:t>
      </w:r>
      <w:proofErr w:type="spellStart"/>
      <w:r w:rsidRPr="00064ADD">
        <w:rPr>
          <w:rFonts w:ascii="GHEA Grapalat" w:hAnsi="GHEA Grapalat"/>
          <w:iCs/>
          <w:color w:val="000000"/>
          <w:sz w:val="21"/>
          <w:szCs w:val="21"/>
          <w:lang w:val="es-ES"/>
        </w:rPr>
        <w:t>ծառայությունները</w:t>
      </w:r>
      <w:proofErr w:type="spellEnd"/>
      <w:r w:rsidRPr="00064ADD">
        <w:rPr>
          <w:rFonts w:ascii="GHEA Grapalat" w:hAnsi="GHEA Grapalat"/>
          <w:iCs/>
          <w:color w:val="000000"/>
          <w:sz w:val="21"/>
          <w:szCs w:val="21"/>
        </w:rPr>
        <w:t>՝</w:t>
      </w:r>
    </w:p>
    <w:p w14:paraId="504CBC29" w14:textId="77777777"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14:paraId="42C572B7" w14:textId="77777777" w:rsidTr="00E53C12">
        <w:trPr>
          <w:jc w:val="right"/>
        </w:trPr>
        <w:tc>
          <w:tcPr>
            <w:tcW w:w="357" w:type="dxa"/>
            <w:vMerge w:val="restart"/>
            <w:shd w:val="clear" w:color="auto" w:fill="auto"/>
            <w:vAlign w:val="center"/>
          </w:tcPr>
          <w:p w14:paraId="2ADB467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14:paraId="392B075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cs="Sylfaen"/>
                <w:sz w:val="18"/>
                <w:szCs w:val="18"/>
              </w:rPr>
              <w:t>Մատուցված</w:t>
            </w:r>
            <w:proofErr w:type="spellEnd"/>
            <w:r w:rsidRPr="00064ADD">
              <w:rPr>
                <w:rFonts w:ascii="GHEA Grapalat" w:hAnsi="GHEA Grapalat" w:cs="Courier New"/>
                <w:sz w:val="18"/>
                <w:szCs w:val="18"/>
              </w:rPr>
              <w:t xml:space="preserve"> </w:t>
            </w:r>
            <w:proofErr w:type="spellStart"/>
            <w:r w:rsidRPr="00064ADD">
              <w:rPr>
                <w:rFonts w:ascii="GHEA Grapalat" w:hAnsi="GHEA Grapalat" w:cs="Sylfaen"/>
                <w:sz w:val="18"/>
                <w:szCs w:val="18"/>
              </w:rPr>
              <w:t>ծառայությունների</w:t>
            </w:r>
            <w:proofErr w:type="spellEnd"/>
          </w:p>
        </w:tc>
      </w:tr>
      <w:tr w:rsidR="007678FA" w:rsidRPr="00064ADD" w14:paraId="21B69499" w14:textId="77777777" w:rsidTr="00E53C12">
        <w:trPr>
          <w:jc w:val="right"/>
        </w:trPr>
        <w:tc>
          <w:tcPr>
            <w:tcW w:w="357" w:type="dxa"/>
            <w:vMerge/>
            <w:shd w:val="clear" w:color="auto" w:fill="auto"/>
          </w:tcPr>
          <w:p w14:paraId="2BCEB5B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341E022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անվանումը</w:t>
            </w:r>
            <w:proofErr w:type="spellEnd"/>
          </w:p>
        </w:tc>
        <w:tc>
          <w:tcPr>
            <w:tcW w:w="1440" w:type="dxa"/>
            <w:vMerge w:val="restart"/>
            <w:shd w:val="clear" w:color="auto" w:fill="auto"/>
            <w:vAlign w:val="center"/>
          </w:tcPr>
          <w:p w14:paraId="7E454F62"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proofErr w:type="gramStart"/>
            <w:r w:rsidRPr="00064ADD">
              <w:rPr>
                <w:rFonts w:ascii="GHEA Grapalat" w:hAnsi="GHEA Grapalat"/>
                <w:sz w:val="18"/>
                <w:szCs w:val="18"/>
              </w:rPr>
              <w:t>տեխնիկական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բնութագրի</w:t>
            </w:r>
            <w:proofErr w:type="spellEnd"/>
            <w:proofErr w:type="gramEnd"/>
            <w:r w:rsidRPr="00064ADD">
              <w:rPr>
                <w:rFonts w:ascii="GHEA Grapalat" w:hAnsi="GHEA Grapalat"/>
                <w:sz w:val="18"/>
                <w:szCs w:val="18"/>
              </w:rPr>
              <w:t xml:space="preserve"> </w:t>
            </w:r>
            <w:proofErr w:type="spellStart"/>
            <w:r w:rsidRPr="00064ADD">
              <w:rPr>
                <w:rFonts w:ascii="GHEA Grapalat" w:hAnsi="GHEA Grapalat"/>
                <w:sz w:val="18"/>
                <w:szCs w:val="18"/>
              </w:rPr>
              <w:t>համառոտ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շարադրանքը</w:t>
            </w:r>
            <w:proofErr w:type="spellEnd"/>
          </w:p>
        </w:tc>
        <w:tc>
          <w:tcPr>
            <w:tcW w:w="2916" w:type="dxa"/>
            <w:gridSpan w:val="2"/>
            <w:shd w:val="clear" w:color="auto" w:fill="auto"/>
            <w:vAlign w:val="center"/>
          </w:tcPr>
          <w:p w14:paraId="44034BC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քանակական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ցուցանիշը</w:t>
            </w:r>
            <w:proofErr w:type="spellEnd"/>
          </w:p>
        </w:tc>
        <w:tc>
          <w:tcPr>
            <w:tcW w:w="2976" w:type="dxa"/>
            <w:gridSpan w:val="2"/>
            <w:shd w:val="clear" w:color="auto" w:fill="auto"/>
            <w:vAlign w:val="center"/>
          </w:tcPr>
          <w:p w14:paraId="4D7FD236"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կատարման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ժամկետը</w:t>
            </w:r>
            <w:proofErr w:type="spellEnd"/>
          </w:p>
        </w:tc>
        <w:tc>
          <w:tcPr>
            <w:tcW w:w="1168" w:type="dxa"/>
            <w:vMerge w:val="restart"/>
            <w:shd w:val="clear" w:color="auto" w:fill="auto"/>
            <w:vAlign w:val="center"/>
          </w:tcPr>
          <w:p w14:paraId="3BB03A2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ենթակա</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գումարը</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հազար</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դրամ</w:t>
            </w:r>
            <w:proofErr w:type="spellEnd"/>
            <w:r w:rsidRPr="00064ADD">
              <w:rPr>
                <w:rFonts w:ascii="GHEA Grapalat" w:hAnsi="GHEA Grapalat"/>
                <w:sz w:val="18"/>
                <w:szCs w:val="18"/>
              </w:rPr>
              <w:t>/</w:t>
            </w:r>
          </w:p>
        </w:tc>
        <w:tc>
          <w:tcPr>
            <w:tcW w:w="675" w:type="dxa"/>
            <w:vMerge w:val="restart"/>
            <w:shd w:val="clear" w:color="auto" w:fill="auto"/>
            <w:vAlign w:val="center"/>
          </w:tcPr>
          <w:p w14:paraId="72B4EB5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ժամկետը</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վճարման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r w:rsidRPr="00064ADD">
              <w:rPr>
                <w:rFonts w:ascii="GHEA Grapalat" w:hAnsi="GHEA Grapalat"/>
                <w:sz w:val="18"/>
                <w:szCs w:val="18"/>
              </w:rPr>
              <w:t>/</w:t>
            </w:r>
          </w:p>
        </w:tc>
      </w:tr>
      <w:tr w:rsidR="007678FA" w:rsidRPr="00064ADD" w14:paraId="54724084" w14:textId="77777777" w:rsidTr="00E53C12">
        <w:trPr>
          <w:trHeight w:val="1105"/>
          <w:jc w:val="right"/>
        </w:trPr>
        <w:tc>
          <w:tcPr>
            <w:tcW w:w="357" w:type="dxa"/>
            <w:vMerge/>
            <w:tcBorders>
              <w:bottom w:val="single" w:sz="4" w:space="0" w:color="auto"/>
            </w:tcBorders>
            <w:shd w:val="clear" w:color="auto" w:fill="auto"/>
          </w:tcPr>
          <w:p w14:paraId="746F796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73929EF1"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AE87B0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23C5E3D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պայմանագրով</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հաստատված</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գնման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79C360F6"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576BA8B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ըստ</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պայմանագրով</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հաստատված</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գնման</w:t>
            </w:r>
            <w:proofErr w:type="spellEnd"/>
            <w:r w:rsidRPr="00064ADD">
              <w:rPr>
                <w:rFonts w:ascii="GHEA Grapalat" w:hAnsi="GHEA Grapalat"/>
                <w:sz w:val="18"/>
                <w:szCs w:val="18"/>
              </w:rPr>
              <w:t xml:space="preserve"> </w:t>
            </w:r>
            <w:proofErr w:type="spellStart"/>
            <w:r w:rsidRPr="00064ADD">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58353FBD"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roofErr w:type="spellStart"/>
            <w:r w:rsidRPr="00064ADD">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0DDB10C7"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1F50FA"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14:paraId="01DF9D6A" w14:textId="77777777" w:rsidTr="00E53C12">
        <w:trPr>
          <w:jc w:val="right"/>
        </w:trPr>
        <w:tc>
          <w:tcPr>
            <w:tcW w:w="357" w:type="dxa"/>
            <w:shd w:val="clear" w:color="auto" w:fill="auto"/>
            <w:vAlign w:val="center"/>
          </w:tcPr>
          <w:p w14:paraId="3E21DC8C"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416C37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855BFE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3CB04E5F"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2BB6E99"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7B8EC67C"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2F617A42"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99C0F84"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030C171E" w14:textId="77777777"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14:paraId="7060FD84" w14:textId="77777777" w:rsidTr="00E53C12">
        <w:trPr>
          <w:jc w:val="right"/>
        </w:trPr>
        <w:tc>
          <w:tcPr>
            <w:tcW w:w="357" w:type="dxa"/>
            <w:shd w:val="clear" w:color="auto" w:fill="auto"/>
          </w:tcPr>
          <w:p w14:paraId="7AA691D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14:paraId="633708D9"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14:paraId="515B544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14:paraId="37BE2E9F"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14:paraId="160F4E06"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14:paraId="643101DC"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14:paraId="47215247"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14:paraId="645E4336" w14:textId="77777777" w:rsidR="007678FA" w:rsidRPr="00064ADD"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14:paraId="0F454B28" w14:textId="77777777" w:rsidR="007678FA" w:rsidRPr="00064ADD" w:rsidRDefault="007678FA" w:rsidP="00E53C12">
            <w:pPr>
              <w:pStyle w:val="NormalWeb"/>
              <w:spacing w:before="0" w:beforeAutospacing="0" w:after="0" w:afterAutospacing="0"/>
              <w:jc w:val="center"/>
              <w:rPr>
                <w:rFonts w:ascii="GHEA Grapalat" w:hAnsi="GHEA Grapalat"/>
              </w:rPr>
            </w:pPr>
          </w:p>
        </w:tc>
      </w:tr>
    </w:tbl>
    <w:p w14:paraId="53EAB5CD" w14:textId="77777777"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14:paraId="6E4D5542" w14:textId="77777777"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proofErr w:type="spellStart"/>
      <w:r w:rsidRPr="00064ADD">
        <w:rPr>
          <w:rFonts w:ascii="GHEA Grapalat" w:hAnsi="GHEA Grapalat"/>
          <w:iCs/>
          <w:snapToGrid w:val="0"/>
          <w:color w:val="000000"/>
          <w:sz w:val="21"/>
          <w:szCs w:val="21"/>
        </w:rPr>
        <w:t>արձանագրության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երկկողմ</w:t>
      </w:r>
      <w:proofErr w:type="spellEnd"/>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հաշիվ</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rPr>
        <w:t>ապրանքագիրը</w:t>
      </w:r>
      <w:proofErr w:type="spellEnd"/>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proofErr w:type="spellStart"/>
      <w:r w:rsidRPr="00064ADD">
        <w:rPr>
          <w:rFonts w:ascii="GHEA Grapalat" w:hAnsi="GHEA Grapalat"/>
          <w:color w:val="000000"/>
          <w:sz w:val="21"/>
          <w:szCs w:val="21"/>
          <w:lang w:val="es-ES"/>
        </w:rPr>
        <w:t>եզրակացությունը</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հանդիսանում</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են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սույն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արձանագրության</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բաղկացուցիչ</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մասը</w:t>
      </w:r>
      <w:proofErr w:type="spellEnd"/>
      <w:r w:rsidRPr="00064ADD">
        <w:rPr>
          <w:rFonts w:ascii="GHEA Grapalat" w:hAnsi="GHEA Grapalat"/>
          <w:iCs/>
          <w:snapToGrid w:val="0"/>
          <w:color w:val="000000"/>
          <w:sz w:val="21"/>
          <w:szCs w:val="21"/>
          <w:lang w:val="es-ES"/>
        </w:rPr>
        <w:t xml:space="preserve"> և </w:t>
      </w:r>
      <w:proofErr w:type="spellStart"/>
      <w:r w:rsidRPr="00064ADD">
        <w:rPr>
          <w:rFonts w:ascii="GHEA Grapalat" w:hAnsi="GHEA Grapalat"/>
          <w:iCs/>
          <w:snapToGrid w:val="0"/>
          <w:color w:val="000000"/>
          <w:sz w:val="21"/>
          <w:szCs w:val="21"/>
          <w:lang w:val="es-ES"/>
        </w:rPr>
        <w:t>կցվում</w:t>
      </w:r>
      <w:proofErr w:type="spellEnd"/>
      <w:r w:rsidRPr="00064ADD">
        <w:rPr>
          <w:rFonts w:ascii="GHEA Grapalat" w:hAnsi="GHEA Grapalat"/>
          <w:iCs/>
          <w:snapToGrid w:val="0"/>
          <w:color w:val="000000"/>
          <w:sz w:val="21"/>
          <w:szCs w:val="21"/>
          <w:lang w:val="es-ES"/>
        </w:rPr>
        <w:t xml:space="preserve"> </w:t>
      </w:r>
      <w:proofErr w:type="spellStart"/>
      <w:r w:rsidRPr="00064ADD">
        <w:rPr>
          <w:rFonts w:ascii="GHEA Grapalat" w:hAnsi="GHEA Grapalat"/>
          <w:iCs/>
          <w:snapToGrid w:val="0"/>
          <w:color w:val="000000"/>
          <w:sz w:val="21"/>
          <w:szCs w:val="21"/>
          <w:lang w:val="es-ES"/>
        </w:rPr>
        <w:t>են</w:t>
      </w:r>
      <w:proofErr w:type="spellEnd"/>
      <w:r w:rsidRPr="00064ADD">
        <w:rPr>
          <w:rFonts w:ascii="GHEA Grapalat" w:hAnsi="GHEA Grapalat"/>
          <w:iCs/>
          <w:snapToGrid w:val="0"/>
          <w:color w:val="000000"/>
          <w:sz w:val="21"/>
          <w:szCs w:val="21"/>
          <w:lang w:val="es-ES"/>
        </w:rPr>
        <w:t>:</w:t>
      </w:r>
    </w:p>
    <w:p w14:paraId="27CCB260" w14:textId="77777777" w:rsidR="007678FA" w:rsidRPr="00064ADD" w:rsidRDefault="007678FA" w:rsidP="007678FA">
      <w:pPr>
        <w:ind w:firstLine="375"/>
        <w:jc w:val="both"/>
        <w:rPr>
          <w:rFonts w:ascii="GHEA Grapalat" w:hAnsi="GHEA Grapalat"/>
          <w:iCs/>
          <w:snapToGrid w:val="0"/>
          <w:color w:val="000000"/>
          <w:sz w:val="21"/>
          <w:szCs w:val="21"/>
          <w:lang w:val="es-ES"/>
        </w:rPr>
      </w:pPr>
    </w:p>
    <w:p w14:paraId="72E3C7D7" w14:textId="77777777" w:rsidR="007678FA" w:rsidRPr="00064ADD" w:rsidRDefault="007678FA" w:rsidP="007678FA">
      <w:pPr>
        <w:ind w:firstLine="375"/>
        <w:jc w:val="both"/>
        <w:rPr>
          <w:rFonts w:ascii="GHEA Grapalat" w:hAnsi="GHEA Grapalat"/>
          <w:iCs/>
          <w:snapToGrid w:val="0"/>
          <w:color w:val="000000"/>
          <w:sz w:val="2"/>
          <w:szCs w:val="21"/>
          <w:lang w:val="es-ES"/>
        </w:rPr>
      </w:pPr>
    </w:p>
    <w:p w14:paraId="27768170" w14:textId="77777777"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14:paraId="2A4982DB" w14:textId="77777777" w:rsidTr="00E53C12">
        <w:trPr>
          <w:trHeight w:val="266"/>
          <w:tblCellSpacing w:w="7" w:type="dxa"/>
          <w:jc w:val="center"/>
        </w:trPr>
        <w:tc>
          <w:tcPr>
            <w:tcW w:w="0" w:type="auto"/>
            <w:vAlign w:val="center"/>
          </w:tcPr>
          <w:p w14:paraId="085062C2" w14:textId="77777777" w:rsidR="007678FA" w:rsidRPr="00064ADD" w:rsidRDefault="007678FA" w:rsidP="00E53C12">
            <w:pPr>
              <w:jc w:val="center"/>
              <w:rPr>
                <w:rFonts w:ascii="GHEA Grapalat" w:hAnsi="GHEA Grapalat"/>
                <w:iCs/>
                <w:color w:val="000000"/>
                <w:sz w:val="21"/>
                <w:szCs w:val="21"/>
              </w:rPr>
            </w:pPr>
            <w:proofErr w:type="spellStart"/>
            <w:r w:rsidRPr="00064ADD">
              <w:rPr>
                <w:rFonts w:ascii="GHEA Grapalat" w:hAnsi="GHEA Grapalat"/>
                <w:iCs/>
                <w:color w:val="000000"/>
                <w:sz w:val="21"/>
                <w:szCs w:val="21"/>
              </w:rPr>
              <w:t>Ծառայությունը</w:t>
            </w:r>
            <w:proofErr w:type="spellEnd"/>
            <w:r w:rsidRPr="00064ADD">
              <w:rPr>
                <w:rFonts w:ascii="GHEA Grapalat" w:hAnsi="GHEA Grapalat"/>
                <w:iCs/>
                <w:color w:val="000000"/>
                <w:sz w:val="21"/>
                <w:szCs w:val="21"/>
              </w:rPr>
              <w:t xml:space="preserve"> </w:t>
            </w:r>
            <w:proofErr w:type="spellStart"/>
            <w:r w:rsidRPr="00064ADD">
              <w:rPr>
                <w:rFonts w:ascii="GHEA Grapalat" w:hAnsi="GHEA Grapalat"/>
                <w:iCs/>
                <w:color w:val="000000"/>
                <w:sz w:val="21"/>
                <w:szCs w:val="21"/>
              </w:rPr>
              <w:t>հանձնեց</w:t>
            </w:r>
            <w:proofErr w:type="spellEnd"/>
            <w:r w:rsidRPr="00064ADD">
              <w:rPr>
                <w:rFonts w:ascii="GHEA Grapalat" w:hAnsi="GHEA Grapalat"/>
                <w:iCs/>
                <w:color w:val="000000"/>
                <w:sz w:val="21"/>
                <w:szCs w:val="21"/>
              </w:rPr>
              <w:t xml:space="preserve"> </w:t>
            </w:r>
          </w:p>
        </w:tc>
        <w:tc>
          <w:tcPr>
            <w:tcW w:w="0" w:type="auto"/>
            <w:vAlign w:val="center"/>
          </w:tcPr>
          <w:p w14:paraId="0EE96161" w14:textId="77777777" w:rsidR="007678FA" w:rsidRPr="00064ADD" w:rsidRDefault="007678FA" w:rsidP="00E53C12">
            <w:pPr>
              <w:jc w:val="center"/>
              <w:rPr>
                <w:rFonts w:ascii="GHEA Grapalat" w:hAnsi="GHEA Grapalat"/>
                <w:iCs/>
                <w:color w:val="000000"/>
                <w:sz w:val="21"/>
                <w:szCs w:val="21"/>
              </w:rPr>
            </w:pPr>
            <w:proofErr w:type="spellStart"/>
            <w:r w:rsidRPr="00064ADD">
              <w:rPr>
                <w:rFonts w:ascii="GHEA Grapalat" w:hAnsi="GHEA Grapalat"/>
                <w:iCs/>
                <w:color w:val="000000"/>
                <w:sz w:val="21"/>
                <w:szCs w:val="21"/>
              </w:rPr>
              <w:t>Ծառայությունն</w:t>
            </w:r>
            <w:proofErr w:type="spellEnd"/>
            <w:r w:rsidRPr="00064ADD">
              <w:rPr>
                <w:rFonts w:ascii="GHEA Grapalat" w:hAnsi="GHEA Grapalat"/>
                <w:iCs/>
                <w:color w:val="000000"/>
                <w:sz w:val="21"/>
                <w:szCs w:val="21"/>
              </w:rPr>
              <w:t xml:space="preserve"> </w:t>
            </w:r>
            <w:proofErr w:type="spellStart"/>
            <w:r w:rsidRPr="00064ADD">
              <w:rPr>
                <w:rFonts w:ascii="GHEA Grapalat" w:hAnsi="GHEA Grapalat"/>
                <w:iCs/>
                <w:color w:val="000000"/>
                <w:sz w:val="21"/>
                <w:szCs w:val="21"/>
              </w:rPr>
              <w:t>ընդունեց</w:t>
            </w:r>
            <w:proofErr w:type="spellEnd"/>
          </w:p>
        </w:tc>
      </w:tr>
      <w:tr w:rsidR="007678FA" w:rsidRPr="00064ADD" w14:paraId="2AE1EA03" w14:textId="77777777" w:rsidTr="00E53C12">
        <w:trPr>
          <w:trHeight w:val="473"/>
          <w:tblCellSpacing w:w="7" w:type="dxa"/>
          <w:jc w:val="center"/>
        </w:trPr>
        <w:tc>
          <w:tcPr>
            <w:tcW w:w="0" w:type="auto"/>
            <w:vAlign w:val="center"/>
          </w:tcPr>
          <w:p w14:paraId="612DE35F"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3878AF38"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ստորագրություն</w:t>
            </w:r>
            <w:proofErr w:type="spellEnd"/>
            <w:r w:rsidRPr="00064ADD">
              <w:rPr>
                <w:rFonts w:ascii="GHEA Grapalat" w:hAnsi="GHEA Grapalat"/>
                <w:iCs/>
                <w:sz w:val="15"/>
                <w:szCs w:val="15"/>
              </w:rPr>
              <w:t xml:space="preserve"> </w:t>
            </w:r>
          </w:p>
        </w:tc>
        <w:tc>
          <w:tcPr>
            <w:tcW w:w="0" w:type="auto"/>
            <w:vAlign w:val="center"/>
          </w:tcPr>
          <w:p w14:paraId="08E6CCE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194FF11F"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ստորագրություն</w:t>
            </w:r>
            <w:proofErr w:type="spellEnd"/>
            <w:r w:rsidRPr="00064ADD">
              <w:rPr>
                <w:rFonts w:ascii="GHEA Grapalat" w:hAnsi="GHEA Grapalat"/>
                <w:iCs/>
                <w:sz w:val="15"/>
                <w:szCs w:val="15"/>
              </w:rPr>
              <w:t xml:space="preserve"> </w:t>
            </w:r>
          </w:p>
        </w:tc>
      </w:tr>
      <w:tr w:rsidR="007678FA" w:rsidRPr="00064ADD" w14:paraId="37723684" w14:textId="77777777" w:rsidTr="00E53C12">
        <w:trPr>
          <w:trHeight w:val="503"/>
          <w:tblCellSpacing w:w="7" w:type="dxa"/>
          <w:jc w:val="center"/>
        </w:trPr>
        <w:tc>
          <w:tcPr>
            <w:tcW w:w="0" w:type="auto"/>
            <w:vAlign w:val="center"/>
          </w:tcPr>
          <w:p w14:paraId="37DB2DF6"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6E7F0B09"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ազգանուն</w:t>
            </w:r>
            <w:proofErr w:type="spellEnd"/>
            <w:r w:rsidRPr="00064ADD">
              <w:rPr>
                <w:rFonts w:ascii="GHEA Grapalat" w:hAnsi="GHEA Grapalat"/>
                <w:iCs/>
                <w:sz w:val="15"/>
                <w:szCs w:val="15"/>
              </w:rPr>
              <w:t xml:space="preserve">, </w:t>
            </w:r>
            <w:proofErr w:type="spellStart"/>
            <w:r w:rsidRPr="00064ADD">
              <w:rPr>
                <w:rFonts w:ascii="GHEA Grapalat" w:hAnsi="GHEA Grapalat"/>
                <w:iCs/>
                <w:sz w:val="15"/>
                <w:szCs w:val="15"/>
              </w:rPr>
              <w:t>անուն</w:t>
            </w:r>
            <w:proofErr w:type="spellEnd"/>
          </w:p>
        </w:tc>
        <w:tc>
          <w:tcPr>
            <w:tcW w:w="0" w:type="auto"/>
            <w:vAlign w:val="center"/>
          </w:tcPr>
          <w:p w14:paraId="1AD73BD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4E1FDD1B" w14:textId="77777777" w:rsidR="007678FA" w:rsidRPr="00064ADD" w:rsidRDefault="007678FA" w:rsidP="00E53C12">
            <w:pPr>
              <w:jc w:val="center"/>
              <w:rPr>
                <w:rFonts w:ascii="GHEA Grapalat" w:hAnsi="GHEA Grapalat"/>
                <w:iCs/>
                <w:sz w:val="21"/>
                <w:szCs w:val="21"/>
              </w:rPr>
            </w:pPr>
            <w:proofErr w:type="spellStart"/>
            <w:r w:rsidRPr="00064ADD">
              <w:rPr>
                <w:rFonts w:ascii="GHEA Grapalat" w:hAnsi="GHEA Grapalat"/>
                <w:iCs/>
                <w:sz w:val="15"/>
                <w:szCs w:val="15"/>
              </w:rPr>
              <w:t>ազգանուն</w:t>
            </w:r>
            <w:proofErr w:type="spellEnd"/>
            <w:r w:rsidRPr="00064ADD">
              <w:rPr>
                <w:rFonts w:ascii="GHEA Grapalat" w:hAnsi="GHEA Grapalat"/>
                <w:iCs/>
                <w:sz w:val="15"/>
                <w:szCs w:val="15"/>
              </w:rPr>
              <w:t xml:space="preserve">, </w:t>
            </w:r>
            <w:proofErr w:type="spellStart"/>
            <w:r w:rsidRPr="00064ADD">
              <w:rPr>
                <w:rFonts w:ascii="GHEA Grapalat" w:hAnsi="GHEA Grapalat"/>
                <w:iCs/>
                <w:sz w:val="15"/>
                <w:szCs w:val="15"/>
              </w:rPr>
              <w:t>անուն</w:t>
            </w:r>
            <w:proofErr w:type="spellEnd"/>
          </w:p>
        </w:tc>
      </w:tr>
      <w:tr w:rsidR="007678FA" w:rsidRPr="00064ADD" w14:paraId="34F8BA22" w14:textId="77777777" w:rsidTr="00E53C12">
        <w:trPr>
          <w:trHeight w:val="281"/>
          <w:tblCellSpacing w:w="7" w:type="dxa"/>
          <w:jc w:val="center"/>
        </w:trPr>
        <w:tc>
          <w:tcPr>
            <w:tcW w:w="0" w:type="auto"/>
            <w:vAlign w:val="center"/>
          </w:tcPr>
          <w:p w14:paraId="33A23A66" w14:textId="77777777"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14:paraId="71A729BA" w14:textId="77777777"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14:paraId="4509840A" w14:textId="77777777" w:rsidR="007678FA" w:rsidRPr="00064ADD" w:rsidRDefault="007678FA" w:rsidP="007678FA">
      <w:pPr>
        <w:autoSpaceDE w:val="0"/>
        <w:autoSpaceDN w:val="0"/>
        <w:adjustRightInd w:val="0"/>
        <w:jc w:val="right"/>
        <w:rPr>
          <w:rFonts w:ascii="GHEA Grapalat" w:hAnsi="GHEA Grapalat" w:cs="TimesArmenianPSMT"/>
          <w:sz w:val="18"/>
        </w:rPr>
      </w:pPr>
    </w:p>
    <w:p w14:paraId="191B5DBC" w14:textId="77777777" w:rsidR="007678FA" w:rsidRPr="00064ADD" w:rsidRDefault="007678FA" w:rsidP="007678FA">
      <w:pPr>
        <w:rPr>
          <w:rFonts w:ascii="GHEA Grapalat" w:hAnsi="GHEA Grapalat"/>
          <w:lang w:val="ru-RU"/>
        </w:rPr>
      </w:pPr>
    </w:p>
    <w:p w14:paraId="49E7B091" w14:textId="77777777" w:rsidR="007678FA" w:rsidRPr="00064ADD" w:rsidRDefault="007678FA" w:rsidP="007678FA">
      <w:pPr>
        <w:rPr>
          <w:rFonts w:ascii="GHEA Grapalat" w:hAnsi="GHEA Grapalat"/>
        </w:rPr>
      </w:pPr>
    </w:p>
    <w:p w14:paraId="586D7827" w14:textId="77777777" w:rsidR="007678FA" w:rsidRPr="00064ADD" w:rsidRDefault="007678FA" w:rsidP="007678FA">
      <w:pPr>
        <w:rPr>
          <w:rFonts w:ascii="GHEA Grapalat" w:hAnsi="GHEA Grapalat"/>
        </w:rPr>
      </w:pPr>
    </w:p>
    <w:p w14:paraId="7AA742F6"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lastRenderedPageBreak/>
        <w:t xml:space="preserve">Հավելված </w:t>
      </w:r>
      <w:r w:rsidRPr="00064ADD">
        <w:rPr>
          <w:rFonts w:ascii="GHEA Grapalat" w:hAnsi="GHEA Grapalat" w:cs="TimesArmenianPSMT"/>
          <w:i/>
          <w:sz w:val="20"/>
        </w:rPr>
        <w:t>3.1</w:t>
      </w:r>
    </w:p>
    <w:p w14:paraId="7DC0CC8D"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14:paraId="687440B8" w14:textId="5F30A6BF"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ծածկագրով պայմանագրի</w:t>
      </w:r>
    </w:p>
    <w:p w14:paraId="4EE3CAA7" w14:textId="77777777" w:rsidR="007678FA" w:rsidRPr="00064ADD" w:rsidRDefault="007678FA" w:rsidP="007678FA">
      <w:pPr>
        <w:autoSpaceDE w:val="0"/>
        <w:autoSpaceDN w:val="0"/>
        <w:adjustRightInd w:val="0"/>
        <w:jc w:val="right"/>
        <w:rPr>
          <w:rFonts w:ascii="GHEA Grapalat" w:hAnsi="GHEA Grapalat" w:cs="TimesArmenianPSMT"/>
          <w:i/>
          <w:sz w:val="20"/>
        </w:rPr>
      </w:pPr>
    </w:p>
    <w:p w14:paraId="13E25385" w14:textId="77777777" w:rsidR="007678FA" w:rsidRPr="00064ADD" w:rsidRDefault="007678FA" w:rsidP="007678FA">
      <w:pPr>
        <w:rPr>
          <w:rFonts w:ascii="GHEA Grapalat" w:hAnsi="GHEA Grapalat"/>
        </w:rPr>
      </w:pPr>
    </w:p>
    <w:p w14:paraId="6CAAC98A" w14:textId="77777777" w:rsidR="007678FA" w:rsidRPr="00064ADD" w:rsidRDefault="007678FA" w:rsidP="008B3820">
      <w:pPr>
        <w:jc w:val="center"/>
        <w:rPr>
          <w:rFonts w:ascii="GHEA Grapalat" w:hAnsi="GHEA Grapalat"/>
        </w:rPr>
      </w:pPr>
    </w:p>
    <w:p w14:paraId="5DC997AE" w14:textId="65001465" w:rsidR="008B3820" w:rsidRPr="0063453F" w:rsidRDefault="008B3820" w:rsidP="008B3820">
      <w:pPr>
        <w:jc w:val="center"/>
        <w:rPr>
          <w:rFonts w:ascii="GHEA Grapalat" w:hAnsi="GHEA Grapalat" w:cs="Sylfaen"/>
          <w:b/>
          <w:bCs/>
          <w:sz w:val="22"/>
          <w:szCs w:val="18"/>
        </w:rPr>
      </w:pPr>
      <w:r w:rsidRPr="0063453F">
        <w:rPr>
          <w:rFonts w:ascii="GHEA Grapalat" w:hAnsi="GHEA Grapalat" w:cs="Sylfaen"/>
          <w:b/>
          <w:bCs/>
          <w:sz w:val="22"/>
          <w:szCs w:val="18"/>
        </w:rPr>
        <w:t>ԱԿՏ N</w:t>
      </w:r>
    </w:p>
    <w:p w14:paraId="6F02A41F" w14:textId="5DA7DF87" w:rsidR="007678FA" w:rsidRDefault="008B3820" w:rsidP="008B3820">
      <w:pPr>
        <w:jc w:val="center"/>
        <w:rPr>
          <w:rFonts w:ascii="GHEA Grapalat" w:hAnsi="GHEA Grapalat"/>
        </w:rPr>
      </w:pPr>
      <w:proofErr w:type="spellStart"/>
      <w:r w:rsidRPr="0063453F">
        <w:rPr>
          <w:rFonts w:ascii="GHEA Grapalat" w:hAnsi="GHEA Grapalat" w:cs="Sylfaen"/>
          <w:b/>
          <w:bCs/>
          <w:sz w:val="22"/>
          <w:szCs w:val="18"/>
        </w:rPr>
        <w:t>պայմանագրի</w:t>
      </w:r>
      <w:proofErr w:type="spellEnd"/>
      <w:r w:rsidRPr="0063453F">
        <w:rPr>
          <w:rFonts w:ascii="GHEA Grapalat" w:hAnsi="GHEA Grapalat" w:cs="Sylfaen"/>
          <w:b/>
          <w:bCs/>
          <w:sz w:val="22"/>
          <w:szCs w:val="18"/>
        </w:rPr>
        <w:t xml:space="preserve"> </w:t>
      </w:r>
      <w:proofErr w:type="spellStart"/>
      <w:r w:rsidRPr="0063453F">
        <w:rPr>
          <w:rFonts w:ascii="GHEA Grapalat" w:hAnsi="GHEA Grapalat" w:cs="Sylfaen"/>
          <w:b/>
          <w:bCs/>
          <w:sz w:val="22"/>
          <w:szCs w:val="18"/>
        </w:rPr>
        <w:t>արդյունքը</w:t>
      </w:r>
      <w:proofErr w:type="spellEnd"/>
      <w:r w:rsidRPr="0063453F">
        <w:rPr>
          <w:rFonts w:ascii="GHEA Grapalat" w:hAnsi="GHEA Grapalat" w:cs="Sylfaen"/>
          <w:b/>
          <w:bCs/>
          <w:sz w:val="22"/>
          <w:szCs w:val="18"/>
        </w:rPr>
        <w:t xml:space="preserve"> </w:t>
      </w:r>
      <w:proofErr w:type="spellStart"/>
      <w:r w:rsidRPr="008B3820">
        <w:rPr>
          <w:rFonts w:ascii="GHEA Grapalat" w:hAnsi="GHEA Grapalat" w:cs="Sylfaen"/>
          <w:b/>
          <w:bCs/>
          <w:sz w:val="22"/>
          <w:szCs w:val="18"/>
        </w:rPr>
        <w:t>Պատվիրատուին</w:t>
      </w:r>
      <w:proofErr w:type="spellEnd"/>
      <w:r w:rsidRPr="008B3820">
        <w:rPr>
          <w:rFonts w:ascii="GHEA Grapalat" w:hAnsi="GHEA Grapalat" w:cs="Sylfaen"/>
          <w:b/>
          <w:bCs/>
          <w:sz w:val="22"/>
          <w:szCs w:val="18"/>
        </w:rPr>
        <w:t xml:space="preserve"> </w:t>
      </w:r>
      <w:proofErr w:type="spellStart"/>
      <w:r w:rsidRPr="0063453F">
        <w:rPr>
          <w:rFonts w:ascii="GHEA Grapalat" w:hAnsi="GHEA Grapalat" w:cs="Sylfaen"/>
          <w:b/>
          <w:bCs/>
          <w:sz w:val="22"/>
          <w:szCs w:val="18"/>
        </w:rPr>
        <w:t>հանձնելու</w:t>
      </w:r>
      <w:proofErr w:type="spellEnd"/>
      <w:r w:rsidRPr="0063453F">
        <w:rPr>
          <w:rFonts w:ascii="GHEA Grapalat" w:hAnsi="GHEA Grapalat" w:cs="Sylfaen"/>
          <w:b/>
          <w:bCs/>
          <w:sz w:val="22"/>
          <w:szCs w:val="18"/>
        </w:rPr>
        <w:t xml:space="preserve"> </w:t>
      </w:r>
      <w:proofErr w:type="spellStart"/>
      <w:r w:rsidRPr="0063453F">
        <w:rPr>
          <w:rFonts w:ascii="GHEA Grapalat" w:hAnsi="GHEA Grapalat" w:cs="Sylfaen"/>
          <w:b/>
          <w:bCs/>
          <w:sz w:val="22"/>
          <w:szCs w:val="18"/>
        </w:rPr>
        <w:t>փաստը</w:t>
      </w:r>
      <w:proofErr w:type="spellEnd"/>
      <w:r w:rsidRPr="0063453F">
        <w:rPr>
          <w:rFonts w:ascii="GHEA Grapalat" w:hAnsi="GHEA Grapalat" w:cs="Sylfaen"/>
          <w:b/>
          <w:bCs/>
          <w:sz w:val="22"/>
          <w:szCs w:val="18"/>
        </w:rPr>
        <w:t xml:space="preserve"> </w:t>
      </w:r>
      <w:proofErr w:type="spellStart"/>
      <w:r w:rsidRPr="0063453F">
        <w:rPr>
          <w:rFonts w:ascii="GHEA Grapalat" w:hAnsi="GHEA Grapalat" w:cs="Sylfaen"/>
          <w:b/>
          <w:bCs/>
          <w:sz w:val="22"/>
          <w:szCs w:val="18"/>
        </w:rPr>
        <w:t>ֆիքսելու</w:t>
      </w:r>
      <w:proofErr w:type="spellEnd"/>
      <w:r w:rsidRPr="0063453F">
        <w:rPr>
          <w:rFonts w:ascii="GHEA Grapalat" w:hAnsi="GHEA Grapalat" w:cs="Sylfaen"/>
          <w:b/>
          <w:bCs/>
          <w:sz w:val="22"/>
          <w:szCs w:val="18"/>
        </w:rPr>
        <w:t xml:space="preserve"> </w:t>
      </w:r>
      <w:proofErr w:type="spellStart"/>
      <w:r w:rsidRPr="0063453F">
        <w:rPr>
          <w:rFonts w:ascii="GHEA Grapalat" w:hAnsi="GHEA Grapalat" w:cs="Sylfaen"/>
          <w:b/>
          <w:bCs/>
          <w:sz w:val="22"/>
          <w:szCs w:val="18"/>
        </w:rPr>
        <w:t>վերաբերյալ</w:t>
      </w:r>
      <w:proofErr w:type="spellEnd"/>
    </w:p>
    <w:p w14:paraId="57B732FD" w14:textId="77777777" w:rsidR="007678FA" w:rsidRPr="00064ADD" w:rsidRDefault="007678FA" w:rsidP="007678FA">
      <w:pPr>
        <w:tabs>
          <w:tab w:val="left" w:pos="360"/>
          <w:tab w:val="left" w:pos="540"/>
        </w:tabs>
        <w:rPr>
          <w:rFonts w:ascii="GHEA Grapalat" w:hAnsi="GHEA Grapalat" w:cs="Sylfaen"/>
          <w:sz w:val="22"/>
          <w:szCs w:val="22"/>
        </w:rPr>
      </w:pPr>
    </w:p>
    <w:p w14:paraId="2A2BF3E5" w14:textId="77777777" w:rsidR="007678FA" w:rsidRPr="00064ADD" w:rsidRDefault="007678FA" w:rsidP="007678FA">
      <w:pPr>
        <w:tabs>
          <w:tab w:val="left" w:pos="360"/>
          <w:tab w:val="left" w:pos="540"/>
        </w:tabs>
        <w:rPr>
          <w:rFonts w:ascii="GHEA Grapalat" w:hAnsi="GHEA Grapalat" w:cs="Sylfaen"/>
          <w:sz w:val="22"/>
          <w:szCs w:val="22"/>
        </w:rPr>
      </w:pPr>
    </w:p>
    <w:p w14:paraId="733865D0" w14:textId="5AC5A994"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proofErr w:type="spellStart"/>
      <w:r w:rsidRPr="00064ADD">
        <w:rPr>
          <w:rFonts w:ascii="GHEA Grapalat" w:hAnsi="GHEA Grapalat" w:cs="Sylfaen"/>
          <w:sz w:val="20"/>
          <w:szCs w:val="20"/>
        </w:rPr>
        <w:t>արձանագրվում</w:t>
      </w:r>
      <w:proofErr w:type="spellEnd"/>
      <w:r w:rsidRPr="00064ADD">
        <w:rPr>
          <w:rFonts w:ascii="GHEA Grapalat" w:hAnsi="GHEA Grapalat" w:cs="Sylfaen"/>
          <w:sz w:val="20"/>
          <w:szCs w:val="20"/>
        </w:rPr>
        <w:t xml:space="preserve">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00905571">
        <w:rPr>
          <w:rFonts w:ascii="GHEA Grapalat" w:hAnsi="GHEA Grapalat" w:cs="Sylfaen"/>
          <w:color w:val="FF0000"/>
        </w:rPr>
        <w:t xml:space="preserve"> «</w:t>
      </w:r>
      <w:proofErr w:type="spellStart"/>
      <w:r w:rsidR="00905571">
        <w:rPr>
          <w:rFonts w:ascii="GHEA Grapalat" w:hAnsi="GHEA Grapalat" w:cs="Sylfaen"/>
          <w:color w:val="FF0000"/>
        </w:rPr>
        <w:t>Մեծամոր</w:t>
      </w:r>
      <w:proofErr w:type="spellEnd"/>
      <w:r w:rsidR="00905571">
        <w:rPr>
          <w:rFonts w:ascii="GHEA Grapalat" w:hAnsi="GHEA Grapalat" w:cs="Sylfaen"/>
          <w:color w:val="FF0000"/>
        </w:rPr>
        <w:t xml:space="preserve"> </w:t>
      </w:r>
      <w:proofErr w:type="spellStart"/>
      <w:r w:rsidR="00905571">
        <w:rPr>
          <w:rFonts w:ascii="GHEA Grapalat" w:hAnsi="GHEA Grapalat" w:cs="Sylfaen"/>
          <w:color w:val="FF0000"/>
        </w:rPr>
        <w:t>համայնքի</w:t>
      </w:r>
      <w:proofErr w:type="spellEnd"/>
      <w:r w:rsidR="00905571">
        <w:rPr>
          <w:rFonts w:ascii="GHEA Grapalat" w:hAnsi="GHEA Grapalat" w:cs="Sylfaen"/>
          <w:color w:val="FF0000"/>
        </w:rPr>
        <w:t xml:space="preserve"> </w:t>
      </w:r>
      <w:proofErr w:type="spellStart"/>
      <w:r w:rsidR="00905571">
        <w:rPr>
          <w:rFonts w:ascii="GHEA Grapalat" w:hAnsi="GHEA Grapalat" w:cs="Sylfaen"/>
          <w:color w:val="FF0000"/>
        </w:rPr>
        <w:t>լուսավորություն</w:t>
      </w:r>
      <w:proofErr w:type="spellEnd"/>
      <w:r w:rsidR="00905571">
        <w:rPr>
          <w:rFonts w:ascii="GHEA Grapalat" w:hAnsi="GHEA Grapalat" w:cs="Sylfaen"/>
          <w:color w:val="FF0000"/>
        </w:rPr>
        <w:t xml:space="preserve"> և </w:t>
      </w:r>
      <w:proofErr w:type="spellStart"/>
      <w:r w:rsidR="00905571">
        <w:rPr>
          <w:rFonts w:ascii="GHEA Grapalat" w:hAnsi="GHEA Grapalat" w:cs="Sylfaen"/>
          <w:color w:val="FF0000"/>
        </w:rPr>
        <w:t>կանաչապատում</w:t>
      </w:r>
      <w:proofErr w:type="spellEnd"/>
      <w:r w:rsidR="00905571">
        <w:rPr>
          <w:rFonts w:ascii="GHEA Grapalat" w:hAnsi="GHEA Grapalat" w:cs="Sylfaen"/>
          <w:color w:val="FF0000"/>
        </w:rPr>
        <w:t>» ՀՈԱԿ</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w:t>
      </w:r>
      <w:proofErr w:type="spellStart"/>
      <w:r w:rsidRPr="00064ADD">
        <w:rPr>
          <w:rFonts w:ascii="GHEA Grapalat" w:hAnsi="GHEA Grapalat" w:cs="Sylfaen"/>
          <w:sz w:val="20"/>
          <w:szCs w:val="20"/>
        </w:rPr>
        <w:t>այսուհետ</w:t>
      </w:r>
      <w:proofErr w:type="spellEnd"/>
      <w:r w:rsidRPr="00064ADD">
        <w:rPr>
          <w:rFonts w:ascii="GHEA Grapalat" w:hAnsi="GHEA Grapalat" w:cs="Sylfaen"/>
          <w:sz w:val="20"/>
          <w:szCs w:val="20"/>
        </w:rPr>
        <w:t xml:space="preserve">` </w:t>
      </w:r>
      <w:proofErr w:type="spellStart"/>
      <w:r w:rsidRPr="00064ADD">
        <w:rPr>
          <w:rFonts w:ascii="GHEA Grapalat" w:hAnsi="GHEA Grapalat" w:cs="Sylfaen"/>
          <w:sz w:val="20"/>
          <w:szCs w:val="20"/>
        </w:rPr>
        <w:t>Պատվիրատու</w:t>
      </w:r>
      <w:proofErr w:type="spellEnd"/>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14:paraId="55A6E3A8" w14:textId="4F012C83" w:rsidR="007678FA" w:rsidRPr="00064ADD" w:rsidRDefault="007678FA" w:rsidP="00426991">
      <w:pPr>
        <w:tabs>
          <w:tab w:val="left" w:pos="360"/>
          <w:tab w:val="left" w:pos="540"/>
        </w:tabs>
        <w:ind w:firstLine="6570"/>
        <w:jc w:val="both"/>
        <w:rPr>
          <w:rFonts w:ascii="GHEA Grapalat" w:hAnsi="GHEA Grapalat" w:cs="Sylfaen"/>
        </w:rPr>
      </w:pPr>
      <w:proofErr w:type="spellStart"/>
      <w:r w:rsidRPr="00064ADD">
        <w:rPr>
          <w:rFonts w:ascii="GHEA Grapalat" w:hAnsi="GHEA Grapalat" w:cs="Sylfaen"/>
          <w:sz w:val="12"/>
          <w:szCs w:val="12"/>
        </w:rPr>
        <w:t>Կատարողի</w:t>
      </w:r>
      <w:proofErr w:type="spellEnd"/>
      <w:r w:rsidRPr="00064ADD">
        <w:rPr>
          <w:rFonts w:ascii="GHEA Grapalat" w:hAnsi="GHEA Grapalat" w:cs="Sylfaen"/>
          <w:sz w:val="12"/>
          <w:szCs w:val="12"/>
        </w:rPr>
        <w:t xml:space="preserve"> </w:t>
      </w:r>
      <w:proofErr w:type="spellStart"/>
      <w:r w:rsidRPr="00064ADD">
        <w:rPr>
          <w:rFonts w:ascii="GHEA Grapalat" w:hAnsi="GHEA Grapalat" w:cs="Sylfaen"/>
          <w:sz w:val="12"/>
          <w:szCs w:val="12"/>
        </w:rPr>
        <w:t>անունը</w:t>
      </w:r>
      <w:proofErr w:type="spellEnd"/>
    </w:p>
    <w:p w14:paraId="7E78910C" w14:textId="77777777" w:rsidR="007678FA" w:rsidRPr="00064ADD" w:rsidRDefault="007678FA" w:rsidP="007678FA">
      <w:pPr>
        <w:tabs>
          <w:tab w:val="left" w:pos="360"/>
          <w:tab w:val="left" w:pos="540"/>
        </w:tabs>
        <w:ind w:right="-360"/>
        <w:jc w:val="both"/>
        <w:rPr>
          <w:rFonts w:ascii="GHEA Grapalat" w:hAnsi="GHEA Grapalat" w:cs="Sylfaen"/>
          <w:sz w:val="12"/>
          <w:szCs w:val="12"/>
        </w:rPr>
      </w:pPr>
    </w:p>
    <w:p w14:paraId="72618493" w14:textId="77777777"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proofErr w:type="spellStart"/>
      <w:r w:rsidRPr="00064ADD">
        <w:rPr>
          <w:rFonts w:ascii="GHEA Grapalat" w:hAnsi="GHEA Grapalat" w:cs="Sylfaen"/>
          <w:sz w:val="20"/>
          <w:szCs w:val="20"/>
        </w:rPr>
        <w:t>ատարող</w:t>
      </w:r>
      <w:proofErr w:type="spellEnd"/>
      <w:r w:rsidRPr="00064ADD">
        <w:rPr>
          <w:rFonts w:ascii="GHEA Grapalat" w:hAnsi="GHEA Grapalat" w:cs="Sylfaen"/>
          <w:sz w:val="20"/>
          <w:szCs w:val="20"/>
          <w:lang w:val="hy-AM"/>
        </w:rPr>
        <w:t>)</w:t>
      </w:r>
      <w:r w:rsidRPr="00064ADD">
        <w:rPr>
          <w:rFonts w:ascii="GHEA Grapalat" w:hAnsi="GHEA Grapalat" w:cs="Sylfaen"/>
          <w:sz w:val="20"/>
          <w:szCs w:val="20"/>
        </w:rPr>
        <w:t xml:space="preserve"> </w:t>
      </w:r>
      <w:proofErr w:type="spellStart"/>
      <w:r w:rsidRPr="00064ADD">
        <w:rPr>
          <w:rFonts w:ascii="GHEA Grapalat" w:hAnsi="GHEA Grapalat" w:cs="Sylfaen"/>
          <w:sz w:val="20"/>
        </w:rPr>
        <w:t>միջև</w:t>
      </w:r>
      <w:proofErr w:type="spellEnd"/>
      <w:r w:rsidRPr="00064ADD">
        <w:rPr>
          <w:rFonts w:ascii="GHEA Grapalat" w:hAnsi="GHEA Grapalat" w:cs="Sylfaen"/>
          <w:sz w:val="20"/>
        </w:rPr>
        <w:t xml:space="preserve">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14:paraId="2227E820" w14:textId="77777777"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14:paraId="7000DCAD"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14:paraId="6C1EDCDE"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14:paraId="770C32F2" w14:textId="77777777"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064ADD" w:rsidRDefault="007678FA" w:rsidP="00E53C12">
            <w:pPr>
              <w:jc w:val="center"/>
              <w:rPr>
                <w:rFonts w:ascii="GHEA Grapalat" w:hAnsi="GHEA Grapalat" w:cs="Sylfaen"/>
                <w:bCs/>
                <w:sz w:val="18"/>
                <w:szCs w:val="18"/>
                <w:lang w:val="ru-RU" w:eastAsia="ru-RU"/>
              </w:rPr>
            </w:pPr>
            <w:proofErr w:type="spellStart"/>
            <w:r w:rsidRPr="00064ADD">
              <w:rPr>
                <w:rFonts w:ascii="GHEA Grapalat" w:hAnsi="GHEA Grapalat" w:cs="Sylfaen"/>
                <w:sz w:val="18"/>
                <w:szCs w:val="18"/>
              </w:rPr>
              <w:t>Ծառայության</w:t>
            </w:r>
            <w:proofErr w:type="spellEnd"/>
          </w:p>
        </w:tc>
      </w:tr>
      <w:tr w:rsidR="007678FA" w:rsidRPr="00064ADD"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չափման</w:t>
            </w:r>
            <w:proofErr w:type="spellEnd"/>
            <w:r w:rsidRPr="00064ADD">
              <w:rPr>
                <w:rFonts w:ascii="GHEA Grapalat" w:hAnsi="GHEA Grapalat" w:cs="Sylfaen"/>
                <w:sz w:val="18"/>
                <w:szCs w:val="18"/>
              </w:rPr>
              <w:t xml:space="preserve"> </w:t>
            </w:r>
            <w:proofErr w:type="spellStart"/>
            <w:r w:rsidRPr="00064ADD">
              <w:rPr>
                <w:rFonts w:ascii="GHEA Grapalat" w:hAnsi="GHEA Grapalat" w:cs="Sylfaen"/>
                <w:sz w:val="18"/>
                <w:szCs w:val="18"/>
              </w:rPr>
              <w:t>միավորը</w:t>
            </w:r>
            <w:proofErr w:type="spellEnd"/>
            <w:r w:rsidRPr="00064ADD">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064ADD" w:rsidRDefault="007678FA" w:rsidP="00E53C12">
            <w:pPr>
              <w:jc w:val="center"/>
              <w:rPr>
                <w:rFonts w:ascii="GHEA Grapalat" w:hAnsi="GHEA Grapalat"/>
                <w:sz w:val="18"/>
                <w:szCs w:val="18"/>
              </w:rPr>
            </w:pPr>
            <w:proofErr w:type="spellStart"/>
            <w:r w:rsidRPr="00064ADD">
              <w:rPr>
                <w:rFonts w:ascii="GHEA Grapalat" w:hAnsi="GHEA Grapalat" w:cs="Sylfaen"/>
                <w:sz w:val="18"/>
                <w:szCs w:val="18"/>
              </w:rPr>
              <w:t>քանակը</w:t>
            </w:r>
            <w:proofErr w:type="spellEnd"/>
            <w:r w:rsidRPr="00064ADD">
              <w:rPr>
                <w:rFonts w:ascii="GHEA Grapalat" w:hAnsi="GHEA Grapalat"/>
                <w:sz w:val="18"/>
                <w:szCs w:val="18"/>
              </w:rPr>
              <w:t xml:space="preserve"> (</w:t>
            </w:r>
            <w:proofErr w:type="spellStart"/>
            <w:r w:rsidRPr="00064ADD">
              <w:rPr>
                <w:rFonts w:ascii="GHEA Grapalat" w:hAnsi="GHEA Grapalat" w:cs="Sylfaen"/>
                <w:sz w:val="18"/>
                <w:szCs w:val="18"/>
              </w:rPr>
              <w:t>փաստացի</w:t>
            </w:r>
            <w:proofErr w:type="spellEnd"/>
            <w:r w:rsidRPr="00064ADD">
              <w:rPr>
                <w:rFonts w:ascii="GHEA Grapalat" w:hAnsi="GHEA Grapalat"/>
                <w:sz w:val="18"/>
                <w:szCs w:val="18"/>
              </w:rPr>
              <w:t>)</w:t>
            </w:r>
          </w:p>
        </w:tc>
      </w:tr>
      <w:tr w:rsidR="007678FA" w:rsidRPr="00064ADD"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064ADD" w:rsidRDefault="007678FA" w:rsidP="00E53C12">
            <w:pPr>
              <w:rPr>
                <w:rFonts w:ascii="GHEA Grapalat" w:hAnsi="GHEA Grapalat" w:cs="Sylfaen"/>
                <w:sz w:val="18"/>
                <w:szCs w:val="18"/>
                <w:lang w:val="ru-RU" w:eastAsia="ru-RU"/>
              </w:rPr>
            </w:pPr>
          </w:p>
        </w:tc>
      </w:tr>
      <w:tr w:rsidR="007678FA" w:rsidRPr="00064ADD"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064ADD" w:rsidRDefault="007678FA" w:rsidP="00E53C12">
            <w:pPr>
              <w:rPr>
                <w:rFonts w:ascii="GHEA Grapalat" w:hAnsi="GHEA Grapalat" w:cs="Sylfaen"/>
                <w:sz w:val="18"/>
                <w:szCs w:val="18"/>
                <w:lang w:val="ru-RU" w:eastAsia="ru-RU"/>
              </w:rPr>
            </w:pPr>
          </w:p>
        </w:tc>
      </w:tr>
    </w:tbl>
    <w:p w14:paraId="5110913F" w14:textId="77777777" w:rsidR="007678FA" w:rsidRPr="00064ADD" w:rsidRDefault="007678FA" w:rsidP="007678FA">
      <w:pPr>
        <w:tabs>
          <w:tab w:val="left" w:pos="360"/>
          <w:tab w:val="left" w:pos="540"/>
        </w:tabs>
        <w:jc w:val="both"/>
        <w:rPr>
          <w:rFonts w:ascii="GHEA Grapalat" w:hAnsi="GHEA Grapalat" w:cs="Sylfaen"/>
          <w:lang w:val="hy-AM"/>
        </w:rPr>
      </w:pPr>
    </w:p>
    <w:p w14:paraId="03A10EE2" w14:textId="77777777"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54C4A448" w14:textId="77777777" w:rsidR="007678FA" w:rsidRPr="00064ADD" w:rsidRDefault="007678FA" w:rsidP="007678FA">
      <w:pPr>
        <w:tabs>
          <w:tab w:val="left" w:pos="360"/>
          <w:tab w:val="left" w:pos="540"/>
        </w:tabs>
        <w:rPr>
          <w:rFonts w:ascii="GHEA Grapalat" w:hAnsi="GHEA Grapalat" w:cs="Sylfaen"/>
          <w:sz w:val="22"/>
          <w:szCs w:val="22"/>
          <w:lang w:val="hy-AM"/>
        </w:rPr>
      </w:pPr>
    </w:p>
    <w:p w14:paraId="16DF3021" w14:textId="77777777" w:rsidR="007678FA" w:rsidRPr="00064ADD" w:rsidRDefault="007678FA" w:rsidP="007678FA">
      <w:pPr>
        <w:jc w:val="center"/>
        <w:rPr>
          <w:rFonts w:ascii="GHEA Grapalat" w:hAnsi="GHEA Grapalat" w:cs="Sylfaen"/>
          <w:sz w:val="22"/>
          <w:szCs w:val="22"/>
          <w:lang w:val="hy-AM"/>
        </w:rPr>
      </w:pPr>
    </w:p>
    <w:p w14:paraId="0B4630E4" w14:textId="77777777" w:rsidR="007678FA" w:rsidRPr="00064ADD" w:rsidRDefault="007678FA" w:rsidP="007678FA">
      <w:pPr>
        <w:jc w:val="center"/>
        <w:rPr>
          <w:rFonts w:ascii="GHEA Grapalat" w:hAnsi="GHEA Grapalat" w:cs="Sylfaen"/>
          <w:sz w:val="14"/>
          <w:szCs w:val="14"/>
          <w:lang w:val="hy-AM"/>
        </w:rPr>
      </w:pPr>
    </w:p>
    <w:p w14:paraId="1ECE5892" w14:textId="77777777" w:rsidR="007678FA" w:rsidRPr="00064ADD" w:rsidRDefault="007678FA" w:rsidP="007678FA">
      <w:pPr>
        <w:jc w:val="center"/>
        <w:rPr>
          <w:rFonts w:ascii="GHEA Grapalat" w:hAnsi="GHEA Grapalat" w:cs="Sylfaen"/>
          <w:sz w:val="22"/>
          <w:szCs w:val="22"/>
          <w:lang w:val="hy-AM"/>
        </w:rPr>
      </w:pPr>
    </w:p>
    <w:p w14:paraId="6D28A64A" w14:textId="77777777"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14:paraId="4B804923" w14:textId="77777777" w:rsidR="007678FA" w:rsidRPr="00064ADD" w:rsidRDefault="007678FA" w:rsidP="007678FA">
      <w:pPr>
        <w:jc w:val="center"/>
        <w:rPr>
          <w:rFonts w:ascii="GHEA Grapalat" w:hAnsi="GHEA Grapalat" w:cs="Sylfaen"/>
          <w:sz w:val="22"/>
          <w:szCs w:val="22"/>
        </w:rPr>
      </w:pPr>
    </w:p>
    <w:p w14:paraId="13829F0E" w14:textId="77777777" w:rsidR="007678FA" w:rsidRPr="00064ADD" w:rsidRDefault="007678FA" w:rsidP="007678FA">
      <w:pPr>
        <w:tabs>
          <w:tab w:val="left" w:pos="360"/>
          <w:tab w:val="left" w:pos="540"/>
        </w:tabs>
        <w:rPr>
          <w:rFonts w:ascii="GHEA Grapalat" w:hAnsi="GHEA Grapalat" w:cs="Sylfaen"/>
          <w:sz w:val="22"/>
          <w:szCs w:val="22"/>
        </w:rPr>
      </w:pPr>
    </w:p>
    <w:p w14:paraId="151C9FAD" w14:textId="77777777"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14:paraId="68ABE501" w14:textId="77777777" w:rsidTr="00E53C12">
        <w:tc>
          <w:tcPr>
            <w:tcW w:w="4785" w:type="dxa"/>
          </w:tcPr>
          <w:p w14:paraId="06265D2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proofErr w:type="spellStart"/>
            <w:r w:rsidRPr="00064ADD">
              <w:rPr>
                <w:rFonts w:ascii="GHEA Grapalat" w:hAnsi="GHEA Grapalat" w:cs="Sylfaen"/>
                <w:b/>
                <w:bCs/>
                <w:sz w:val="22"/>
                <w:szCs w:val="22"/>
              </w:rPr>
              <w:t>Հանձնեց</w:t>
            </w:r>
            <w:proofErr w:type="spellEnd"/>
          </w:p>
        </w:tc>
        <w:tc>
          <w:tcPr>
            <w:tcW w:w="5223" w:type="dxa"/>
          </w:tcPr>
          <w:p w14:paraId="08D1836F"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w:t>
            </w:r>
            <w:proofErr w:type="spellStart"/>
            <w:r w:rsidRPr="00064ADD">
              <w:rPr>
                <w:rFonts w:ascii="GHEA Grapalat" w:hAnsi="GHEA Grapalat" w:cs="Sylfaen"/>
                <w:b/>
                <w:bCs/>
                <w:sz w:val="22"/>
                <w:szCs w:val="22"/>
              </w:rPr>
              <w:t>Ընդունեց</w:t>
            </w:r>
            <w:proofErr w:type="spellEnd"/>
          </w:p>
        </w:tc>
      </w:tr>
    </w:tbl>
    <w:p w14:paraId="257D5399" w14:textId="77777777"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հայտը</w:t>
      </w:r>
      <w:proofErr w:type="spellEnd"/>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նախագծած</w:t>
      </w:r>
      <w:proofErr w:type="spellEnd"/>
      <w:r w:rsidRPr="00064ADD">
        <w:rPr>
          <w:rFonts w:ascii="GHEA Grapalat" w:hAnsi="GHEA Grapalat" w:cs="Sylfaen"/>
          <w:sz w:val="20"/>
          <w:szCs w:val="20"/>
          <w:lang w:eastAsia="ru-RU"/>
        </w:rPr>
        <w:t xml:space="preserve"> </w:t>
      </w:r>
      <w:proofErr w:type="spellStart"/>
      <w:r w:rsidRPr="00064ADD">
        <w:rPr>
          <w:rFonts w:ascii="GHEA Grapalat" w:hAnsi="GHEA Grapalat" w:cs="Sylfaen"/>
          <w:sz w:val="20"/>
          <w:szCs w:val="20"/>
          <w:lang w:eastAsia="ru-RU"/>
        </w:rPr>
        <w:t>ներկայացուցիչ</w:t>
      </w:r>
      <w:proofErr w:type="spellEnd"/>
      <w:r w:rsidRPr="00064ADD">
        <w:rPr>
          <w:rFonts w:ascii="GHEA Grapalat" w:hAnsi="GHEA Grapalat" w:cs="Sylfaen"/>
          <w:sz w:val="20"/>
          <w:szCs w:val="20"/>
          <w:lang w:eastAsia="ru-RU"/>
        </w:rPr>
        <w:t>`</w:t>
      </w:r>
    </w:p>
    <w:p w14:paraId="53FCCE33" w14:textId="77777777"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14:paraId="3B3F9D38" w14:textId="77777777" w:rsidTr="00E53C12">
        <w:trPr>
          <w:tblCellSpacing w:w="7" w:type="dxa"/>
          <w:jc w:val="center"/>
        </w:trPr>
        <w:tc>
          <w:tcPr>
            <w:tcW w:w="0" w:type="auto"/>
            <w:vAlign w:val="center"/>
          </w:tcPr>
          <w:p w14:paraId="247F6E85"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47BF9EAF" w14:textId="77777777"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ազգանուն</w:t>
            </w:r>
            <w:proofErr w:type="spellEnd"/>
            <w:r w:rsidRPr="00064ADD">
              <w:rPr>
                <w:rFonts w:ascii="GHEA Grapalat" w:hAnsi="GHEA Grapalat" w:cs="GHEA Grapalat"/>
                <w:color w:val="000000"/>
                <w:sz w:val="15"/>
                <w:szCs w:val="15"/>
              </w:rPr>
              <w:t xml:space="preserve">, </w:t>
            </w:r>
            <w:proofErr w:type="spellStart"/>
            <w:r w:rsidRPr="00064ADD">
              <w:rPr>
                <w:rFonts w:ascii="GHEA Grapalat" w:hAnsi="GHEA Grapalat" w:cs="GHEA Grapalat"/>
                <w:color w:val="000000"/>
                <w:sz w:val="15"/>
                <w:szCs w:val="15"/>
              </w:rPr>
              <w:t>անուն</w:t>
            </w:r>
            <w:proofErr w:type="spellEnd"/>
          </w:p>
        </w:tc>
        <w:tc>
          <w:tcPr>
            <w:tcW w:w="0" w:type="auto"/>
            <w:vAlign w:val="center"/>
          </w:tcPr>
          <w:p w14:paraId="1D378C86"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7716A833" w14:textId="77777777"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ազգանուն</w:t>
            </w:r>
            <w:proofErr w:type="spellEnd"/>
            <w:r w:rsidRPr="00064ADD">
              <w:rPr>
                <w:rFonts w:ascii="GHEA Grapalat" w:hAnsi="GHEA Grapalat" w:cs="GHEA Grapalat"/>
                <w:color w:val="000000"/>
                <w:sz w:val="15"/>
                <w:szCs w:val="15"/>
              </w:rPr>
              <w:t xml:space="preserve">, </w:t>
            </w:r>
            <w:proofErr w:type="spellStart"/>
            <w:r w:rsidRPr="00064ADD">
              <w:rPr>
                <w:rFonts w:ascii="GHEA Grapalat" w:hAnsi="GHEA Grapalat" w:cs="GHEA Grapalat"/>
                <w:color w:val="000000"/>
                <w:sz w:val="15"/>
                <w:szCs w:val="15"/>
              </w:rPr>
              <w:t>անուն</w:t>
            </w:r>
            <w:proofErr w:type="spellEnd"/>
          </w:p>
        </w:tc>
      </w:tr>
      <w:tr w:rsidR="007678FA" w:rsidRPr="003C22C8" w14:paraId="5192187E" w14:textId="77777777" w:rsidTr="00E53C12">
        <w:trPr>
          <w:tblCellSpacing w:w="7" w:type="dxa"/>
          <w:jc w:val="center"/>
        </w:trPr>
        <w:tc>
          <w:tcPr>
            <w:tcW w:w="0" w:type="auto"/>
            <w:vAlign w:val="center"/>
          </w:tcPr>
          <w:p w14:paraId="127F4E61"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38EE9B55" w14:textId="77777777" w:rsidR="007678FA" w:rsidRPr="00064ADD"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ստորագրություն</w:t>
            </w:r>
            <w:proofErr w:type="spellEnd"/>
          </w:p>
        </w:tc>
        <w:tc>
          <w:tcPr>
            <w:tcW w:w="0" w:type="auto"/>
            <w:vAlign w:val="center"/>
          </w:tcPr>
          <w:p w14:paraId="34C9D948"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3EA16AFC" w14:textId="77777777" w:rsidR="007678FA" w:rsidRPr="003C22C8" w:rsidRDefault="007678FA" w:rsidP="00E53C12">
            <w:pPr>
              <w:jc w:val="center"/>
              <w:rPr>
                <w:rFonts w:ascii="GHEA Grapalat" w:hAnsi="GHEA Grapalat" w:cs="GHEA Grapalat"/>
                <w:color w:val="000000"/>
                <w:sz w:val="21"/>
                <w:szCs w:val="21"/>
                <w:lang w:val="ru-RU" w:eastAsia="ru-RU"/>
              </w:rPr>
            </w:pPr>
            <w:proofErr w:type="spellStart"/>
            <w:r w:rsidRPr="00064ADD">
              <w:rPr>
                <w:rFonts w:ascii="GHEA Grapalat" w:hAnsi="GHEA Grapalat" w:cs="GHEA Grapalat"/>
                <w:color w:val="000000"/>
                <w:sz w:val="15"/>
                <w:szCs w:val="15"/>
              </w:rPr>
              <w:t>ստորագրություն</w:t>
            </w:r>
            <w:proofErr w:type="spellEnd"/>
          </w:p>
        </w:tc>
      </w:tr>
      <w:tr w:rsidR="007678FA" w:rsidRPr="003C22C8" w14:paraId="69B95DF4" w14:textId="77777777" w:rsidTr="00E53C12">
        <w:trPr>
          <w:tblCellSpacing w:w="7" w:type="dxa"/>
          <w:jc w:val="center"/>
        </w:trPr>
        <w:tc>
          <w:tcPr>
            <w:tcW w:w="0" w:type="auto"/>
            <w:vAlign w:val="center"/>
          </w:tcPr>
          <w:p w14:paraId="6CC27688"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7B4A3AA9" w14:textId="77777777" w:rsidR="007678FA" w:rsidRPr="003C22C8" w:rsidRDefault="007678FA" w:rsidP="00E53C12">
            <w:pPr>
              <w:rPr>
                <w:rFonts w:ascii="GHEA Grapalat" w:hAnsi="GHEA Grapalat" w:cs="GHEA Grapalat"/>
                <w:color w:val="000000"/>
                <w:sz w:val="21"/>
                <w:szCs w:val="21"/>
                <w:lang w:val="ru-RU" w:eastAsia="ru-RU"/>
              </w:rPr>
            </w:pPr>
          </w:p>
        </w:tc>
      </w:tr>
    </w:tbl>
    <w:p w14:paraId="07563D86" w14:textId="77777777" w:rsidR="007678FA" w:rsidRPr="003C22C8" w:rsidRDefault="007678FA" w:rsidP="007678FA">
      <w:pPr>
        <w:ind w:left="-142" w:firstLine="142"/>
        <w:jc w:val="center"/>
        <w:rPr>
          <w:rFonts w:ascii="GHEA Grapalat" w:hAnsi="GHEA Grapalat" w:cs="Sylfaen"/>
          <w:b/>
          <w:sz w:val="22"/>
        </w:rPr>
      </w:pPr>
    </w:p>
    <w:p w14:paraId="1282F607" w14:textId="77777777" w:rsidR="007678FA" w:rsidRPr="003C22C8" w:rsidRDefault="007678FA" w:rsidP="007678FA">
      <w:pPr>
        <w:ind w:left="-142" w:firstLine="142"/>
        <w:jc w:val="center"/>
        <w:rPr>
          <w:rFonts w:ascii="GHEA Grapalat" w:hAnsi="GHEA Grapalat" w:cs="Sylfaen"/>
          <w:b/>
          <w:sz w:val="22"/>
        </w:rPr>
      </w:pPr>
    </w:p>
    <w:p w14:paraId="452534CC" w14:textId="77777777" w:rsidR="007678FA" w:rsidRPr="003C22C8" w:rsidRDefault="007678FA" w:rsidP="007678FA">
      <w:pPr>
        <w:ind w:left="-142" w:firstLine="142"/>
        <w:jc w:val="center"/>
        <w:rPr>
          <w:rFonts w:ascii="GHEA Grapalat" w:hAnsi="GHEA Grapalat" w:cs="Sylfaen"/>
          <w:b/>
        </w:rPr>
      </w:pPr>
    </w:p>
    <w:p w14:paraId="3F67502C" w14:textId="77777777" w:rsidR="00071D1C" w:rsidRPr="005E1F72" w:rsidRDefault="00071D1C" w:rsidP="00AC7D8B">
      <w:pPr>
        <w:ind w:left="-142" w:firstLine="142"/>
        <w:jc w:val="cente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1F1BD0" w14:textId="77777777" w:rsidR="00414EAB" w:rsidRDefault="00414EAB">
      <w:r>
        <w:separator/>
      </w:r>
    </w:p>
  </w:endnote>
  <w:endnote w:type="continuationSeparator" w:id="0">
    <w:p w14:paraId="426759C8" w14:textId="77777777" w:rsidR="00414EAB" w:rsidRDefault="00414E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altName w:val="Times New Roma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203" w:usb1="00000000" w:usb2="00000000" w:usb3="00000000" w:csb0="00000005"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1A975B" w14:textId="77777777" w:rsidR="00414EAB" w:rsidRDefault="00414EAB">
      <w:r>
        <w:separator/>
      </w:r>
    </w:p>
  </w:footnote>
  <w:footnote w:type="continuationSeparator" w:id="0">
    <w:p w14:paraId="380D7EAB" w14:textId="77777777" w:rsidR="00414EAB" w:rsidRDefault="00414EAB">
      <w:r>
        <w:continuationSeparator/>
      </w:r>
    </w:p>
  </w:footnote>
  <w:footnote w:id="1">
    <w:p w14:paraId="5964A085" w14:textId="77777777" w:rsidR="00566677" w:rsidRPr="0039302D" w:rsidRDefault="00566677" w:rsidP="0039302D">
      <w:pPr>
        <w:pStyle w:val="BodyTextIndent3"/>
        <w:spacing w:line="240" w:lineRule="auto"/>
        <w:ind w:left="142" w:firstLine="0"/>
        <w:rPr>
          <w:rFonts w:ascii="GHEA Grapalat" w:hAnsi="GHEA Grapalat"/>
          <w:i/>
          <w:lang w:val="hy-AM" w:eastAsia="ru-RU"/>
        </w:rPr>
      </w:pPr>
      <w:r w:rsidRPr="0039302D">
        <w:rPr>
          <w:rFonts w:ascii="GHEA Grapalat" w:hAnsi="GHEA Grapalat"/>
          <w:i/>
          <w:lang w:val="hy-AM" w:eastAsia="ru-RU"/>
        </w:rPr>
        <w:t>** - մասնակիցը դիմում հայտարարությունը լրացնելիս նշում է իր իրական շահառուների վերաբերյալ տեղեկություններ պարունակող կայքէջի հղումը, եթե այդ մասնակիցը «Իրավաբանական անձանց պետական գրանցման, իրավաբանական անձանց ստորաբաժանումների, հիմնարկների և անհատ ձեռնարկատերերի պետական հաշվառման</w:t>
      </w:r>
      <w:r w:rsidRPr="0039302D">
        <w:rPr>
          <w:rFonts w:ascii="Calibri" w:hAnsi="Calibri" w:cs="Calibri"/>
          <w:i/>
          <w:lang w:val="hy-AM" w:eastAsia="ru-RU"/>
        </w:rPr>
        <w:t> </w:t>
      </w:r>
      <w:r w:rsidRPr="0039302D">
        <w:rPr>
          <w:rFonts w:ascii="GHEA Grapalat" w:hAnsi="GHEA Grapalat" w:cs="GHEA Grapalat"/>
          <w:i/>
          <w:lang w:val="hy-AM" w:eastAsia="ru-RU"/>
        </w:rPr>
        <w:t>մասին»</w:t>
      </w:r>
      <w:r w:rsidRPr="0039302D">
        <w:rPr>
          <w:rFonts w:ascii="GHEA Grapalat" w:hAnsi="GHEA Grapalat"/>
          <w:i/>
          <w:lang w:val="hy-AM" w:eastAsia="ru-RU"/>
        </w:rPr>
        <w:t xml:space="preserve"> </w:t>
      </w:r>
      <w:r w:rsidRPr="0039302D">
        <w:rPr>
          <w:rFonts w:ascii="GHEA Grapalat" w:hAnsi="GHEA Grapalat" w:cs="GHEA Grapalat"/>
          <w:i/>
          <w:lang w:val="hy-AM" w:eastAsia="ru-RU"/>
        </w:rPr>
        <w:t>օրենքի</w:t>
      </w:r>
      <w:r w:rsidRPr="0039302D">
        <w:rPr>
          <w:rFonts w:ascii="GHEA Grapalat" w:hAnsi="GHEA Grapalat"/>
          <w:i/>
          <w:lang w:val="hy-AM" w:eastAsia="ru-RU"/>
        </w:rPr>
        <w:t xml:space="preserve"> </w:t>
      </w:r>
      <w:r w:rsidRPr="0039302D">
        <w:rPr>
          <w:rFonts w:ascii="GHEA Grapalat" w:hAnsi="GHEA Grapalat" w:cs="GHEA Grapalat"/>
          <w:i/>
          <w:lang w:val="hy-AM" w:eastAsia="ru-RU"/>
        </w:rPr>
        <w:t>հիման</w:t>
      </w:r>
      <w:r w:rsidRPr="0039302D">
        <w:rPr>
          <w:rFonts w:ascii="GHEA Grapalat" w:hAnsi="GHEA Grapalat"/>
          <w:i/>
          <w:lang w:val="hy-AM" w:eastAsia="ru-RU"/>
        </w:rPr>
        <w:t xml:space="preserve"> </w:t>
      </w:r>
      <w:r w:rsidRPr="0039302D">
        <w:rPr>
          <w:rFonts w:ascii="GHEA Grapalat" w:hAnsi="GHEA Grapalat" w:cs="GHEA Grapalat"/>
          <w:i/>
          <w:lang w:val="hy-AM" w:eastAsia="ru-RU"/>
        </w:rPr>
        <w:t>վրա</w:t>
      </w:r>
      <w:r w:rsidRPr="0039302D">
        <w:rPr>
          <w:rFonts w:ascii="GHEA Grapalat" w:hAnsi="GHEA Grapalat"/>
          <w:i/>
          <w:lang w:val="hy-AM" w:eastAsia="ru-RU"/>
        </w:rPr>
        <w:t xml:space="preserve"> </w:t>
      </w:r>
      <w:r w:rsidRPr="0039302D">
        <w:rPr>
          <w:rFonts w:ascii="GHEA Grapalat" w:hAnsi="GHEA Grapalat" w:cs="GHEA Grapalat"/>
          <w:i/>
          <w:lang w:val="hy-AM" w:eastAsia="ru-RU"/>
        </w:rPr>
        <w:t>իրական</w:t>
      </w:r>
      <w:r w:rsidRPr="0039302D">
        <w:rPr>
          <w:rFonts w:ascii="GHEA Grapalat" w:hAnsi="GHEA Grapalat"/>
          <w:i/>
          <w:lang w:val="hy-AM" w:eastAsia="ru-RU"/>
        </w:rPr>
        <w:t xml:space="preserve"> </w:t>
      </w:r>
      <w:r w:rsidRPr="0039302D">
        <w:rPr>
          <w:rFonts w:ascii="GHEA Grapalat" w:hAnsi="GHEA Grapalat" w:cs="GHEA Grapalat"/>
          <w:i/>
          <w:lang w:val="hy-AM" w:eastAsia="ru-RU"/>
        </w:rPr>
        <w:t>շահառուների</w:t>
      </w:r>
      <w:r w:rsidRPr="0039302D">
        <w:rPr>
          <w:rFonts w:ascii="GHEA Grapalat" w:hAnsi="GHEA Grapalat"/>
          <w:i/>
          <w:lang w:val="hy-AM" w:eastAsia="ru-RU"/>
        </w:rPr>
        <w:t xml:space="preserve"> </w:t>
      </w:r>
      <w:r w:rsidRPr="0039302D">
        <w:rPr>
          <w:rFonts w:ascii="GHEA Grapalat" w:hAnsi="GHEA Grapalat" w:cs="GHEA Grapalat"/>
          <w:i/>
          <w:lang w:val="hy-AM" w:eastAsia="ru-RU"/>
        </w:rPr>
        <w:t>վերաբերյալ</w:t>
      </w:r>
      <w:r w:rsidRPr="0039302D">
        <w:rPr>
          <w:rFonts w:ascii="GHEA Grapalat" w:hAnsi="GHEA Grapalat"/>
          <w:i/>
          <w:lang w:val="hy-AM" w:eastAsia="ru-RU"/>
        </w:rPr>
        <w:t xml:space="preserve"> </w:t>
      </w:r>
      <w:r w:rsidRPr="0039302D">
        <w:rPr>
          <w:rFonts w:ascii="GHEA Grapalat" w:hAnsi="GHEA Grapalat" w:cs="GHEA Grapalat"/>
          <w:i/>
          <w:lang w:val="hy-AM" w:eastAsia="ru-RU"/>
        </w:rPr>
        <w:t>հայտարարագիր</w:t>
      </w:r>
      <w:r w:rsidRPr="0039302D">
        <w:rPr>
          <w:rFonts w:ascii="GHEA Grapalat" w:hAnsi="GHEA Grapalat"/>
          <w:i/>
          <w:lang w:val="hy-AM" w:eastAsia="ru-RU"/>
        </w:rPr>
        <w:t xml:space="preserve"> </w:t>
      </w:r>
      <w:r w:rsidRPr="0039302D">
        <w:rPr>
          <w:rFonts w:ascii="GHEA Grapalat" w:hAnsi="GHEA Grapalat" w:cs="GHEA Grapalat"/>
          <w:i/>
          <w:lang w:val="hy-AM" w:eastAsia="ru-RU"/>
        </w:rPr>
        <w:t>ներկայացնելու</w:t>
      </w:r>
      <w:r w:rsidRPr="0039302D">
        <w:rPr>
          <w:rFonts w:ascii="GHEA Grapalat" w:hAnsi="GHEA Grapalat"/>
          <w:i/>
          <w:lang w:val="hy-AM" w:eastAsia="ru-RU"/>
        </w:rPr>
        <w:t xml:space="preserve"> </w:t>
      </w:r>
      <w:r w:rsidRPr="0039302D">
        <w:rPr>
          <w:rFonts w:ascii="GHEA Grapalat" w:hAnsi="GHEA Grapalat" w:cs="GHEA Grapalat"/>
          <w:i/>
          <w:lang w:val="hy-AM" w:eastAsia="ru-RU"/>
        </w:rPr>
        <w:t>պարտականություն</w:t>
      </w:r>
      <w:r w:rsidRPr="0039302D">
        <w:rPr>
          <w:rFonts w:ascii="GHEA Grapalat" w:hAnsi="GHEA Grapalat"/>
          <w:i/>
          <w:lang w:val="hy-AM" w:eastAsia="ru-RU"/>
        </w:rPr>
        <w:t xml:space="preserve"> </w:t>
      </w:r>
      <w:r w:rsidRPr="0039302D">
        <w:rPr>
          <w:rFonts w:ascii="GHEA Grapalat" w:hAnsi="GHEA Grapalat" w:cs="GHEA Grapalat"/>
          <w:i/>
          <w:lang w:val="hy-AM" w:eastAsia="ru-RU"/>
        </w:rPr>
        <w:t>ունեցող</w:t>
      </w:r>
      <w:r w:rsidRPr="0039302D">
        <w:rPr>
          <w:rFonts w:ascii="GHEA Grapalat" w:hAnsi="GHEA Grapalat"/>
          <w:i/>
          <w:lang w:val="hy-AM" w:eastAsia="ru-RU"/>
        </w:rPr>
        <w:t xml:space="preserve"> </w:t>
      </w:r>
      <w:r w:rsidRPr="0039302D">
        <w:rPr>
          <w:rFonts w:ascii="GHEA Grapalat" w:hAnsi="GHEA Grapalat" w:cs="GHEA Grapalat"/>
          <w:i/>
          <w:lang w:val="hy-AM" w:eastAsia="ru-RU"/>
        </w:rPr>
        <w:t>իրավաբանական</w:t>
      </w:r>
      <w:r w:rsidRPr="0039302D">
        <w:rPr>
          <w:rFonts w:ascii="GHEA Grapalat" w:hAnsi="GHEA Grapalat"/>
          <w:i/>
          <w:lang w:val="hy-AM" w:eastAsia="ru-RU"/>
        </w:rPr>
        <w:t xml:space="preserve"> </w:t>
      </w:r>
      <w:r w:rsidRPr="0039302D">
        <w:rPr>
          <w:rFonts w:ascii="GHEA Grapalat" w:hAnsi="GHEA Grapalat" w:cs="GHEA Grapalat"/>
          <w:i/>
          <w:lang w:val="hy-AM" w:eastAsia="ru-RU"/>
        </w:rPr>
        <w:t>անձ</w:t>
      </w:r>
      <w:r w:rsidRPr="0039302D">
        <w:rPr>
          <w:rFonts w:ascii="GHEA Grapalat" w:hAnsi="GHEA Grapalat"/>
          <w:i/>
          <w:lang w:val="hy-AM" w:eastAsia="ru-RU"/>
        </w:rPr>
        <w:t xml:space="preserve"> </w:t>
      </w:r>
      <w:r w:rsidRPr="0039302D">
        <w:rPr>
          <w:rFonts w:ascii="GHEA Grapalat" w:hAnsi="GHEA Grapalat" w:cs="GHEA Grapalat"/>
          <w:i/>
          <w:lang w:val="hy-AM" w:eastAsia="ru-RU"/>
        </w:rPr>
        <w:t>է</w:t>
      </w:r>
      <w:r w:rsidRPr="0039302D">
        <w:rPr>
          <w:rFonts w:ascii="GHEA Grapalat" w:hAnsi="GHEA Grapalat"/>
          <w:i/>
          <w:lang w:val="hy-AM" w:eastAsia="ru-RU"/>
        </w:rPr>
        <w:t xml:space="preserve"> </w:t>
      </w:r>
      <w:r w:rsidRPr="0039302D">
        <w:rPr>
          <w:rFonts w:ascii="GHEA Grapalat" w:hAnsi="GHEA Grapalat" w:cs="GHEA Grapalat"/>
          <w:i/>
          <w:lang w:val="hy-AM" w:eastAsia="ru-RU"/>
        </w:rPr>
        <w:t>և</w:t>
      </w:r>
      <w:r w:rsidRPr="0039302D">
        <w:rPr>
          <w:rFonts w:ascii="GHEA Grapalat" w:hAnsi="GHEA Grapalat"/>
          <w:i/>
          <w:lang w:val="hy-AM" w:eastAsia="ru-RU"/>
        </w:rPr>
        <w:t xml:space="preserve"> </w:t>
      </w:r>
      <w:r w:rsidRPr="0039302D">
        <w:rPr>
          <w:rFonts w:ascii="GHEA Grapalat" w:hAnsi="GHEA Grapalat" w:cs="GHEA Grapalat"/>
          <w:i/>
          <w:lang w:val="hy-AM" w:eastAsia="ru-RU"/>
        </w:rPr>
        <w:t>հայտը</w:t>
      </w:r>
      <w:r w:rsidRPr="0039302D">
        <w:rPr>
          <w:rFonts w:ascii="GHEA Grapalat" w:hAnsi="GHEA Grapalat"/>
          <w:i/>
          <w:lang w:val="hy-AM" w:eastAsia="ru-RU"/>
        </w:rPr>
        <w:t xml:space="preserve"> </w:t>
      </w:r>
      <w:r w:rsidRPr="0039302D">
        <w:rPr>
          <w:rFonts w:ascii="GHEA Grapalat" w:hAnsi="GHEA Grapalat" w:cs="GHEA Grapalat"/>
          <w:i/>
          <w:lang w:val="hy-AM" w:eastAsia="ru-RU"/>
        </w:rPr>
        <w:t>ներկայացնելու</w:t>
      </w:r>
      <w:r w:rsidRPr="0039302D">
        <w:rPr>
          <w:rFonts w:ascii="GHEA Grapalat" w:hAnsi="GHEA Grapalat"/>
          <w:i/>
          <w:lang w:val="hy-AM" w:eastAsia="ru-RU"/>
        </w:rPr>
        <w:t xml:space="preserve"> </w:t>
      </w:r>
      <w:r w:rsidRPr="0039302D">
        <w:rPr>
          <w:rFonts w:ascii="GHEA Grapalat" w:hAnsi="GHEA Grapalat" w:cs="GHEA Grapalat"/>
          <w:i/>
          <w:lang w:val="hy-AM" w:eastAsia="ru-RU"/>
        </w:rPr>
        <w:t>օրվա</w:t>
      </w:r>
      <w:r w:rsidRPr="0039302D">
        <w:rPr>
          <w:rFonts w:ascii="GHEA Grapalat" w:hAnsi="GHEA Grapalat"/>
          <w:i/>
          <w:lang w:val="hy-AM" w:eastAsia="ru-RU"/>
        </w:rPr>
        <w:t xml:space="preserve"> </w:t>
      </w:r>
      <w:r w:rsidRPr="0039302D">
        <w:rPr>
          <w:rFonts w:ascii="GHEA Grapalat" w:hAnsi="GHEA Grapalat" w:cs="GHEA Grapalat"/>
          <w:i/>
          <w:lang w:val="hy-AM" w:eastAsia="ru-RU"/>
        </w:rPr>
        <w:t>դրությամբ</w:t>
      </w:r>
      <w:r w:rsidRPr="0039302D">
        <w:rPr>
          <w:rFonts w:ascii="GHEA Grapalat" w:hAnsi="GHEA Grapalat"/>
          <w:i/>
          <w:lang w:val="hy-AM" w:eastAsia="ru-RU"/>
        </w:rPr>
        <w:t xml:space="preserve"> </w:t>
      </w:r>
      <w:r w:rsidRPr="0039302D">
        <w:rPr>
          <w:rFonts w:ascii="GHEA Grapalat" w:hAnsi="GHEA Grapalat" w:cs="GHEA Grapalat"/>
          <w:i/>
          <w:lang w:val="hy-AM" w:eastAsia="ru-RU"/>
        </w:rPr>
        <w:t>սահմանված</w:t>
      </w:r>
      <w:r w:rsidRPr="0039302D">
        <w:rPr>
          <w:rFonts w:ascii="GHEA Grapalat" w:hAnsi="GHEA Grapalat"/>
          <w:i/>
          <w:lang w:val="hy-AM" w:eastAsia="ru-RU"/>
        </w:rPr>
        <w:t xml:space="preserve"> </w:t>
      </w:r>
      <w:r w:rsidRPr="0039302D">
        <w:rPr>
          <w:rFonts w:ascii="GHEA Grapalat" w:hAnsi="GHEA Grapalat" w:cs="GHEA Grapalat"/>
          <w:i/>
          <w:lang w:val="hy-AM" w:eastAsia="ru-RU"/>
        </w:rPr>
        <w:t>կարգով</w:t>
      </w:r>
      <w:r w:rsidRPr="0039302D">
        <w:rPr>
          <w:rFonts w:ascii="GHEA Grapalat" w:hAnsi="GHEA Grapalat"/>
          <w:i/>
          <w:lang w:val="hy-AM" w:eastAsia="ru-RU"/>
        </w:rPr>
        <w:t xml:space="preserve"> </w:t>
      </w:r>
      <w:r w:rsidRPr="0039302D">
        <w:rPr>
          <w:rFonts w:ascii="GHEA Grapalat" w:hAnsi="GHEA Grapalat" w:cs="GHEA Grapalat"/>
          <w:i/>
          <w:lang w:val="hy-AM" w:eastAsia="ru-RU"/>
        </w:rPr>
        <w:t>պետք</w:t>
      </w:r>
      <w:r w:rsidRPr="0039302D">
        <w:rPr>
          <w:rFonts w:ascii="GHEA Grapalat" w:hAnsi="GHEA Grapalat"/>
          <w:i/>
          <w:lang w:val="hy-AM" w:eastAsia="ru-RU"/>
        </w:rPr>
        <w:t xml:space="preserve"> </w:t>
      </w:r>
      <w:r w:rsidRPr="0039302D">
        <w:rPr>
          <w:rFonts w:ascii="GHEA Grapalat" w:hAnsi="GHEA Grapalat" w:cs="GHEA Grapalat"/>
          <w:i/>
          <w:lang w:val="hy-AM" w:eastAsia="ru-RU"/>
        </w:rPr>
        <w:t>է</w:t>
      </w:r>
      <w:r w:rsidRPr="0039302D">
        <w:rPr>
          <w:rFonts w:ascii="GHEA Grapalat" w:hAnsi="GHEA Grapalat"/>
          <w:i/>
          <w:lang w:val="hy-AM" w:eastAsia="ru-RU"/>
        </w:rPr>
        <w:t xml:space="preserve"> </w:t>
      </w:r>
      <w:r w:rsidRPr="0039302D">
        <w:rPr>
          <w:rFonts w:ascii="GHEA Grapalat" w:hAnsi="GHEA Grapalat" w:cs="GHEA Grapalat"/>
          <w:i/>
          <w:lang w:val="hy-AM" w:eastAsia="ru-RU"/>
        </w:rPr>
        <w:t>ի</w:t>
      </w:r>
      <w:r w:rsidRPr="0039302D">
        <w:rPr>
          <w:rFonts w:ascii="GHEA Grapalat" w:hAnsi="GHEA Grapalat"/>
          <w:i/>
          <w:lang w:val="hy-AM" w:eastAsia="ru-RU"/>
        </w:rPr>
        <w:t xml:space="preserve">րավաբանական անձանց պետական ռեգիստրի գործակալությունում գրանցված լիներ իր իրական շահառուների վերաբերյալ տեղեկությունները, </w:t>
      </w:r>
    </w:p>
    <w:p w14:paraId="2D237FD6" w14:textId="77777777" w:rsidR="00566677" w:rsidRPr="0039302D" w:rsidRDefault="00566677" w:rsidP="0039302D">
      <w:pPr>
        <w:pStyle w:val="BodyTextIndent3"/>
        <w:spacing w:line="240" w:lineRule="auto"/>
        <w:ind w:left="142" w:firstLine="218"/>
        <w:rPr>
          <w:rFonts w:ascii="GHEA Grapalat" w:hAnsi="GHEA Grapalat"/>
          <w:i/>
          <w:lang w:val="hy-AM" w:eastAsia="ru-RU"/>
        </w:rPr>
      </w:pPr>
      <w:r w:rsidRPr="0039302D">
        <w:rPr>
          <w:rFonts w:ascii="GHEA Grapalat" w:hAnsi="GHEA Grapalat"/>
          <w:i/>
          <w:lang w:val="hy-AM" w:eastAsia="ru-RU"/>
        </w:rPr>
        <w:t>-  Եթե մասնակիցը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եթե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 ապա դիմում- հայտարարությունը լրացնելիս &lt;&lt; տեղեկություններ պարունակող կայքէջի հղումը՝ &gt;&gt; բառերը փոխարինում է &lt;&lt;հայտարարագիր՝ համաձայն  հավելված 1</w:t>
      </w:r>
      <w:r w:rsidRPr="0039302D">
        <w:rPr>
          <w:rFonts w:ascii="Cambria Math" w:hAnsi="Cambria Math" w:cs="Cambria Math"/>
          <w:i/>
          <w:lang w:val="hy-AM" w:eastAsia="ru-RU"/>
        </w:rPr>
        <w:t>․</w:t>
      </w:r>
      <w:r w:rsidRPr="0039302D">
        <w:rPr>
          <w:rFonts w:ascii="GHEA Grapalat" w:hAnsi="GHEA Grapalat"/>
          <w:i/>
          <w:lang w:val="hy-AM" w:eastAsia="ru-RU"/>
        </w:rPr>
        <w:t>1 -ի&gt;&gt; բառերով,</w:t>
      </w:r>
    </w:p>
    <w:p w14:paraId="0818886C" w14:textId="77777777" w:rsidR="00566677" w:rsidRPr="0039302D" w:rsidRDefault="00566677" w:rsidP="0039302D">
      <w:pPr>
        <w:pStyle w:val="FootnoteText"/>
        <w:ind w:firstLine="284"/>
        <w:rPr>
          <w:rFonts w:ascii="GHEA Grapalat" w:hAnsi="GHEA Grapalat"/>
          <w:i/>
          <w:lang w:val="hy-AM"/>
        </w:rPr>
      </w:pPr>
      <w:r w:rsidRPr="0039302D">
        <w:rPr>
          <w:rFonts w:ascii="GHEA Grapalat" w:hAnsi="GHEA Grapalat"/>
          <w:i/>
          <w:lang w:val="hy-AM"/>
        </w:rPr>
        <w:t>-եթե մասնակիցը անհատ ձեռնարկատեր  է կամ ֆիզիկական անձ, ապա իրական շահառուների վերաբերյալ տեղեկատվություն չի ներկայացնում:</w:t>
      </w:r>
    </w:p>
    <w:p w14:paraId="30364C96" w14:textId="77777777" w:rsidR="00566677" w:rsidRPr="0039302D" w:rsidRDefault="00566677" w:rsidP="0039302D">
      <w:pPr>
        <w:pStyle w:val="FootnoteText"/>
        <w:rPr>
          <w:rFonts w:ascii="GHEA Grapalat" w:hAnsi="GHEA Grapalat"/>
          <w:i/>
          <w:lang w:val="hy-AM"/>
        </w:rPr>
      </w:pPr>
    </w:p>
    <w:p w14:paraId="510EF1D4" w14:textId="77777777" w:rsidR="00566677" w:rsidRDefault="00566677" w:rsidP="00CE3A99">
      <w:pPr>
        <w:jc w:val="both"/>
        <w:rPr>
          <w:rFonts w:ascii="GHEA Grapalat" w:hAnsi="GHEA Grapalat"/>
          <w:i/>
          <w:sz w:val="16"/>
          <w:szCs w:val="16"/>
          <w:lang w:val="hy-AM" w:eastAsia="ru-RU"/>
        </w:rPr>
      </w:pPr>
    </w:p>
    <w:p w14:paraId="29053EF1" w14:textId="77777777" w:rsidR="00566677" w:rsidRDefault="00566677" w:rsidP="008F6325">
      <w:pPr>
        <w:pStyle w:val="norm"/>
        <w:spacing w:line="240" w:lineRule="auto"/>
        <w:ind w:firstLine="284"/>
        <w:jc w:val="right"/>
        <w:rPr>
          <w:rFonts w:ascii="GHEA Grapalat" w:hAnsi="GHEA Grapalat" w:cs="Sylfaen"/>
          <w:b/>
          <w:sz w:val="20"/>
          <w:lang w:val="es-ES"/>
        </w:rPr>
      </w:pPr>
    </w:p>
    <w:p w14:paraId="111534D2" w14:textId="77777777" w:rsidR="00566677" w:rsidRDefault="00566677" w:rsidP="008F6325">
      <w:pPr>
        <w:pStyle w:val="norm"/>
        <w:spacing w:line="240" w:lineRule="auto"/>
        <w:ind w:firstLine="284"/>
        <w:jc w:val="right"/>
        <w:rPr>
          <w:rFonts w:ascii="GHEA Grapalat" w:hAnsi="GHEA Grapalat" w:cs="Sylfaen"/>
          <w:b/>
          <w:sz w:val="20"/>
          <w:lang w:val="es-ES"/>
        </w:rPr>
      </w:pPr>
    </w:p>
    <w:p w14:paraId="67900DA1" w14:textId="77777777" w:rsidR="00566677" w:rsidRDefault="00566677" w:rsidP="008F6325">
      <w:pPr>
        <w:pStyle w:val="norm"/>
        <w:spacing w:line="240" w:lineRule="auto"/>
        <w:ind w:firstLine="284"/>
        <w:jc w:val="right"/>
        <w:rPr>
          <w:rFonts w:ascii="GHEA Grapalat" w:hAnsi="GHEA Grapalat" w:cs="Sylfaen"/>
          <w:b/>
          <w:sz w:val="20"/>
          <w:lang w:val="es-ES"/>
        </w:rPr>
      </w:pPr>
    </w:p>
    <w:p w14:paraId="544E4D0B" w14:textId="77777777" w:rsidR="00566677" w:rsidRDefault="00566677" w:rsidP="008F6325">
      <w:pPr>
        <w:pStyle w:val="norm"/>
        <w:spacing w:line="240" w:lineRule="auto"/>
        <w:ind w:firstLine="284"/>
        <w:jc w:val="right"/>
        <w:rPr>
          <w:rFonts w:ascii="GHEA Grapalat" w:hAnsi="GHEA Grapalat" w:cs="Sylfaen"/>
          <w:b/>
          <w:sz w:val="20"/>
          <w:lang w:val="es-ES"/>
        </w:rPr>
      </w:pPr>
    </w:p>
    <w:p w14:paraId="0D3C11C6" w14:textId="77777777" w:rsidR="00566677" w:rsidRDefault="00566677" w:rsidP="008F6325">
      <w:pPr>
        <w:pStyle w:val="norm"/>
        <w:spacing w:line="240" w:lineRule="auto"/>
        <w:ind w:firstLine="284"/>
        <w:jc w:val="right"/>
        <w:rPr>
          <w:rFonts w:ascii="GHEA Grapalat" w:hAnsi="GHEA Grapalat" w:cs="Sylfaen"/>
          <w:b/>
          <w:sz w:val="20"/>
          <w:lang w:val="es-ES"/>
        </w:rPr>
      </w:pPr>
    </w:p>
    <w:p w14:paraId="319BA912" w14:textId="77777777" w:rsidR="00566677" w:rsidRDefault="00566677" w:rsidP="008F6325">
      <w:pPr>
        <w:pStyle w:val="norm"/>
        <w:spacing w:line="240" w:lineRule="auto"/>
        <w:ind w:firstLine="284"/>
        <w:jc w:val="right"/>
        <w:rPr>
          <w:rFonts w:ascii="GHEA Grapalat" w:hAnsi="GHEA Grapalat" w:cs="Sylfaen"/>
          <w:b/>
          <w:sz w:val="20"/>
          <w:lang w:val="es-ES"/>
        </w:rPr>
      </w:pPr>
    </w:p>
    <w:p w14:paraId="34F322FF" w14:textId="77777777" w:rsidR="00566677" w:rsidRDefault="00566677" w:rsidP="008F6325">
      <w:pPr>
        <w:pStyle w:val="norm"/>
        <w:spacing w:line="240" w:lineRule="auto"/>
        <w:ind w:firstLine="284"/>
        <w:jc w:val="right"/>
        <w:rPr>
          <w:rFonts w:ascii="GHEA Grapalat" w:hAnsi="GHEA Grapalat" w:cs="Sylfaen"/>
          <w:b/>
          <w:sz w:val="20"/>
          <w:lang w:val="es-ES"/>
        </w:rPr>
      </w:pPr>
    </w:p>
    <w:p w14:paraId="0181A234" w14:textId="77777777" w:rsidR="00566677" w:rsidRDefault="00566677" w:rsidP="008F6325">
      <w:pPr>
        <w:pStyle w:val="norm"/>
        <w:spacing w:line="240" w:lineRule="auto"/>
        <w:ind w:firstLine="284"/>
        <w:jc w:val="right"/>
        <w:rPr>
          <w:rFonts w:ascii="GHEA Grapalat" w:hAnsi="GHEA Grapalat" w:cs="Sylfaen"/>
          <w:b/>
          <w:sz w:val="20"/>
          <w:lang w:val="es-ES"/>
        </w:rPr>
      </w:pPr>
    </w:p>
    <w:p w14:paraId="3E7D55FE" w14:textId="77777777" w:rsidR="00566677" w:rsidRDefault="00566677" w:rsidP="008F6325">
      <w:pPr>
        <w:pStyle w:val="norm"/>
        <w:spacing w:line="240" w:lineRule="auto"/>
        <w:ind w:firstLine="284"/>
        <w:jc w:val="right"/>
        <w:rPr>
          <w:rFonts w:ascii="GHEA Grapalat" w:hAnsi="GHEA Grapalat" w:cs="Sylfaen"/>
          <w:b/>
          <w:sz w:val="20"/>
          <w:lang w:val="es-ES"/>
        </w:rPr>
      </w:pPr>
    </w:p>
    <w:p w14:paraId="0F2A0110" w14:textId="77777777" w:rsidR="00566677" w:rsidRDefault="00566677" w:rsidP="008F6325">
      <w:pPr>
        <w:pStyle w:val="norm"/>
        <w:spacing w:line="240" w:lineRule="auto"/>
        <w:ind w:firstLine="284"/>
        <w:jc w:val="right"/>
        <w:rPr>
          <w:rFonts w:ascii="GHEA Grapalat" w:hAnsi="GHEA Grapalat" w:cs="Sylfaen"/>
          <w:b/>
          <w:sz w:val="20"/>
          <w:lang w:val="es-ES"/>
        </w:rPr>
      </w:pPr>
    </w:p>
    <w:p w14:paraId="584697F1" w14:textId="77777777" w:rsidR="00566677" w:rsidRDefault="00566677" w:rsidP="008F6325">
      <w:pPr>
        <w:pStyle w:val="norm"/>
        <w:spacing w:line="240" w:lineRule="auto"/>
        <w:ind w:firstLine="284"/>
        <w:jc w:val="right"/>
        <w:rPr>
          <w:rFonts w:ascii="GHEA Grapalat" w:hAnsi="GHEA Grapalat" w:cs="Sylfaen"/>
          <w:b/>
          <w:sz w:val="20"/>
          <w:lang w:val="es-ES"/>
        </w:rPr>
      </w:pPr>
    </w:p>
    <w:p w14:paraId="5599C1F5" w14:textId="77777777" w:rsidR="00566677" w:rsidRDefault="00566677" w:rsidP="008F6325">
      <w:pPr>
        <w:pStyle w:val="norm"/>
        <w:spacing w:line="240" w:lineRule="auto"/>
        <w:ind w:firstLine="284"/>
        <w:jc w:val="right"/>
        <w:rPr>
          <w:rFonts w:ascii="GHEA Grapalat" w:hAnsi="GHEA Grapalat" w:cs="Sylfaen"/>
          <w:b/>
          <w:sz w:val="20"/>
          <w:lang w:val="es-ES"/>
        </w:rPr>
      </w:pPr>
    </w:p>
    <w:p w14:paraId="114257F2" w14:textId="77777777" w:rsidR="00566677" w:rsidRDefault="00566677" w:rsidP="008F6325">
      <w:pPr>
        <w:pStyle w:val="norm"/>
        <w:spacing w:line="240" w:lineRule="auto"/>
        <w:ind w:firstLine="284"/>
        <w:jc w:val="right"/>
        <w:rPr>
          <w:rFonts w:ascii="GHEA Grapalat" w:hAnsi="GHEA Grapalat" w:cs="Sylfaen"/>
          <w:b/>
          <w:sz w:val="20"/>
          <w:lang w:val="es-ES"/>
        </w:rPr>
      </w:pPr>
    </w:p>
    <w:p w14:paraId="2F290BCA" w14:textId="77777777" w:rsidR="00566677" w:rsidRDefault="00566677" w:rsidP="008F6325">
      <w:pPr>
        <w:pStyle w:val="norm"/>
        <w:spacing w:line="240" w:lineRule="auto"/>
        <w:ind w:firstLine="284"/>
        <w:jc w:val="right"/>
        <w:rPr>
          <w:rFonts w:ascii="GHEA Grapalat" w:hAnsi="GHEA Grapalat" w:cs="Sylfaen"/>
          <w:b/>
          <w:sz w:val="20"/>
          <w:lang w:val="es-ES"/>
        </w:rPr>
      </w:pPr>
    </w:p>
    <w:p w14:paraId="66624887" w14:textId="77777777" w:rsidR="00566677" w:rsidRDefault="00566677" w:rsidP="008F6325">
      <w:pPr>
        <w:pStyle w:val="norm"/>
        <w:spacing w:line="240" w:lineRule="auto"/>
        <w:ind w:firstLine="284"/>
        <w:jc w:val="right"/>
        <w:rPr>
          <w:rFonts w:ascii="GHEA Grapalat" w:hAnsi="GHEA Grapalat" w:cs="Sylfaen"/>
          <w:b/>
          <w:sz w:val="20"/>
          <w:lang w:val="es-ES"/>
        </w:rPr>
      </w:pPr>
    </w:p>
    <w:p w14:paraId="0D62EEE7" w14:textId="77777777" w:rsidR="00566677" w:rsidRDefault="00566677" w:rsidP="008F6325">
      <w:pPr>
        <w:pStyle w:val="norm"/>
        <w:spacing w:line="240" w:lineRule="auto"/>
        <w:ind w:firstLine="284"/>
        <w:jc w:val="right"/>
        <w:rPr>
          <w:rFonts w:ascii="GHEA Grapalat" w:hAnsi="GHEA Grapalat" w:cs="Sylfaen"/>
          <w:b/>
          <w:sz w:val="20"/>
          <w:lang w:val="es-ES"/>
        </w:rPr>
      </w:pPr>
    </w:p>
    <w:p w14:paraId="1E0EB260" w14:textId="77777777" w:rsidR="00566677" w:rsidRDefault="00566677" w:rsidP="008F6325">
      <w:pPr>
        <w:pStyle w:val="norm"/>
        <w:spacing w:line="240" w:lineRule="auto"/>
        <w:ind w:firstLine="284"/>
        <w:jc w:val="right"/>
        <w:rPr>
          <w:rFonts w:ascii="GHEA Grapalat" w:hAnsi="GHEA Grapalat" w:cs="Sylfaen"/>
          <w:b/>
          <w:sz w:val="20"/>
          <w:lang w:val="es-ES"/>
        </w:rPr>
      </w:pPr>
    </w:p>
    <w:p w14:paraId="3EA3FAC4" w14:textId="77777777" w:rsidR="00566677" w:rsidRDefault="00566677" w:rsidP="008F6325">
      <w:pPr>
        <w:pStyle w:val="norm"/>
        <w:spacing w:line="240" w:lineRule="auto"/>
        <w:ind w:firstLine="284"/>
        <w:jc w:val="right"/>
        <w:rPr>
          <w:rFonts w:ascii="GHEA Grapalat" w:hAnsi="GHEA Grapalat" w:cs="Sylfaen"/>
          <w:b/>
          <w:sz w:val="20"/>
          <w:lang w:val="es-ES"/>
        </w:rPr>
      </w:pPr>
    </w:p>
    <w:p w14:paraId="02E74E44" w14:textId="77777777" w:rsidR="00566677" w:rsidRDefault="00566677" w:rsidP="008F6325">
      <w:pPr>
        <w:pStyle w:val="norm"/>
        <w:spacing w:line="240" w:lineRule="auto"/>
        <w:ind w:firstLine="284"/>
        <w:jc w:val="right"/>
        <w:rPr>
          <w:rFonts w:ascii="GHEA Grapalat" w:hAnsi="GHEA Grapalat" w:cs="Sylfaen"/>
          <w:b/>
          <w:sz w:val="20"/>
          <w:lang w:val="es-ES"/>
        </w:rPr>
      </w:pPr>
    </w:p>
    <w:p w14:paraId="16776800" w14:textId="77777777" w:rsidR="00566677" w:rsidRDefault="00566677" w:rsidP="008F6325">
      <w:pPr>
        <w:pStyle w:val="norm"/>
        <w:spacing w:line="240" w:lineRule="auto"/>
        <w:ind w:firstLine="284"/>
        <w:jc w:val="right"/>
        <w:rPr>
          <w:rFonts w:ascii="GHEA Grapalat" w:hAnsi="GHEA Grapalat" w:cs="Sylfaen"/>
          <w:b/>
          <w:sz w:val="20"/>
          <w:lang w:val="es-ES"/>
        </w:rPr>
      </w:pPr>
    </w:p>
    <w:p w14:paraId="365DB768" w14:textId="77777777" w:rsidR="00566677" w:rsidRDefault="00566677" w:rsidP="008F6325">
      <w:pPr>
        <w:pStyle w:val="norm"/>
        <w:spacing w:line="240" w:lineRule="auto"/>
        <w:ind w:firstLine="284"/>
        <w:jc w:val="right"/>
        <w:rPr>
          <w:rFonts w:ascii="GHEA Grapalat" w:hAnsi="GHEA Grapalat" w:cs="Sylfaen"/>
          <w:b/>
          <w:sz w:val="20"/>
          <w:lang w:val="es-ES"/>
        </w:rPr>
      </w:pPr>
    </w:p>
    <w:p w14:paraId="1216504E" w14:textId="77777777" w:rsidR="00566677" w:rsidRDefault="00566677" w:rsidP="008F6325">
      <w:pPr>
        <w:pStyle w:val="norm"/>
        <w:spacing w:line="240" w:lineRule="auto"/>
        <w:ind w:firstLine="284"/>
        <w:jc w:val="right"/>
        <w:rPr>
          <w:rFonts w:ascii="GHEA Grapalat" w:hAnsi="GHEA Grapalat" w:cs="Sylfaen"/>
          <w:b/>
          <w:sz w:val="20"/>
          <w:lang w:val="es-ES"/>
        </w:rPr>
      </w:pPr>
    </w:p>
    <w:p w14:paraId="6DED08A1" w14:textId="77777777" w:rsidR="00566677" w:rsidRDefault="00566677" w:rsidP="008F6325">
      <w:pPr>
        <w:pStyle w:val="norm"/>
        <w:spacing w:line="240" w:lineRule="auto"/>
        <w:ind w:firstLine="284"/>
        <w:jc w:val="right"/>
        <w:rPr>
          <w:rFonts w:ascii="GHEA Grapalat" w:hAnsi="GHEA Grapalat" w:cs="Sylfaen"/>
          <w:b/>
          <w:sz w:val="20"/>
          <w:lang w:val="es-ES"/>
        </w:rPr>
      </w:pPr>
    </w:p>
    <w:p w14:paraId="3E5657D8" w14:textId="77777777" w:rsidR="00566677" w:rsidRDefault="00566677" w:rsidP="008F6325">
      <w:pPr>
        <w:pStyle w:val="norm"/>
        <w:spacing w:line="240" w:lineRule="auto"/>
        <w:ind w:firstLine="284"/>
        <w:jc w:val="right"/>
        <w:rPr>
          <w:rFonts w:ascii="GHEA Grapalat" w:hAnsi="GHEA Grapalat" w:cs="Sylfaen"/>
          <w:b/>
          <w:sz w:val="20"/>
          <w:lang w:val="es-ES"/>
        </w:rPr>
      </w:pPr>
    </w:p>
    <w:p w14:paraId="00FFA815" w14:textId="77777777" w:rsidR="00566677" w:rsidRDefault="00566677" w:rsidP="008F6325">
      <w:pPr>
        <w:pStyle w:val="norm"/>
        <w:spacing w:line="240" w:lineRule="auto"/>
        <w:ind w:firstLine="284"/>
        <w:jc w:val="right"/>
        <w:rPr>
          <w:rFonts w:ascii="GHEA Grapalat" w:hAnsi="GHEA Grapalat" w:cs="Sylfaen"/>
          <w:b/>
          <w:sz w:val="20"/>
          <w:lang w:val="es-ES"/>
        </w:rPr>
      </w:pPr>
    </w:p>
    <w:p w14:paraId="2744D795" w14:textId="77777777" w:rsidR="00566677" w:rsidRDefault="00566677" w:rsidP="008F6325">
      <w:pPr>
        <w:pStyle w:val="norm"/>
        <w:spacing w:line="240" w:lineRule="auto"/>
        <w:ind w:firstLine="284"/>
        <w:jc w:val="right"/>
        <w:rPr>
          <w:rFonts w:ascii="GHEA Grapalat" w:hAnsi="GHEA Grapalat" w:cs="Sylfaen"/>
          <w:b/>
          <w:sz w:val="20"/>
          <w:lang w:val="es-ES"/>
        </w:rPr>
      </w:pPr>
    </w:p>
    <w:p w14:paraId="3D55C776" w14:textId="77777777" w:rsidR="00566677" w:rsidRDefault="00566677" w:rsidP="008F6325">
      <w:pPr>
        <w:pStyle w:val="norm"/>
        <w:spacing w:line="240" w:lineRule="auto"/>
        <w:ind w:firstLine="284"/>
        <w:jc w:val="right"/>
        <w:rPr>
          <w:rFonts w:ascii="GHEA Grapalat" w:hAnsi="GHEA Grapalat" w:cs="Sylfaen"/>
          <w:b/>
          <w:sz w:val="20"/>
          <w:lang w:val="es-ES"/>
        </w:rPr>
      </w:pPr>
    </w:p>
    <w:p w14:paraId="709CF07A" w14:textId="77777777" w:rsidR="00566677" w:rsidRDefault="00566677" w:rsidP="008F6325">
      <w:pPr>
        <w:pStyle w:val="norm"/>
        <w:spacing w:line="240" w:lineRule="auto"/>
        <w:ind w:firstLine="284"/>
        <w:jc w:val="right"/>
        <w:rPr>
          <w:rFonts w:ascii="GHEA Grapalat" w:hAnsi="GHEA Grapalat" w:cs="Sylfaen"/>
          <w:b/>
          <w:sz w:val="20"/>
          <w:lang w:val="es-ES"/>
        </w:rPr>
      </w:pPr>
    </w:p>
    <w:p w14:paraId="45602FC0" w14:textId="1ED1C5C6" w:rsidR="00566677" w:rsidRPr="00712340" w:rsidRDefault="00566677" w:rsidP="008F6325">
      <w:pPr>
        <w:pStyle w:val="norm"/>
        <w:spacing w:line="240" w:lineRule="auto"/>
        <w:ind w:firstLine="284"/>
        <w:jc w:val="right"/>
        <w:rPr>
          <w:rFonts w:ascii="GHEA Grapalat" w:hAnsi="GHEA Grapalat" w:cs="Arial"/>
          <w:b/>
          <w:sz w:val="20"/>
          <w:lang w:val="es-ES"/>
        </w:rPr>
      </w:pPr>
      <w:r w:rsidRPr="00712340">
        <w:rPr>
          <w:rFonts w:ascii="GHEA Grapalat" w:hAnsi="GHEA Grapalat" w:cs="Sylfaen"/>
          <w:b/>
          <w:sz w:val="20"/>
          <w:lang w:val="es-ES"/>
        </w:rPr>
        <w:t>Հավելված</w:t>
      </w:r>
      <w:r w:rsidRPr="00712340">
        <w:rPr>
          <w:rFonts w:ascii="GHEA Grapalat" w:hAnsi="GHEA Grapalat" w:cs="Arial"/>
          <w:b/>
          <w:sz w:val="20"/>
          <w:lang w:val="es-ES"/>
        </w:rPr>
        <w:t xml:space="preserve">  N 1</w:t>
      </w:r>
      <w:r>
        <w:rPr>
          <w:rFonts w:ascii="GHEA Grapalat" w:hAnsi="GHEA Grapalat" w:cs="Arial"/>
          <w:b/>
          <w:sz w:val="20"/>
          <w:lang w:val="es-ES"/>
        </w:rPr>
        <w:t>.1</w:t>
      </w:r>
    </w:p>
    <w:p w14:paraId="1614BB82" w14:textId="3F63040B" w:rsidR="00566677" w:rsidRPr="00712340" w:rsidRDefault="00566677" w:rsidP="008F6325">
      <w:pPr>
        <w:pStyle w:val="BodyTextIndent3"/>
        <w:spacing w:line="240" w:lineRule="auto"/>
        <w:jc w:val="right"/>
        <w:rPr>
          <w:rFonts w:ascii="GHEA Grapalat" w:hAnsi="GHEA Grapalat" w:cs="Arial"/>
          <w:b/>
          <w:lang w:val="es-ES"/>
        </w:rPr>
      </w:pPr>
      <w:r w:rsidRPr="00484C80">
        <w:rPr>
          <w:rFonts w:ascii="GHEA Grapalat" w:hAnsi="GHEA Grapalat"/>
          <w:b/>
          <w:color w:val="FF0000"/>
          <w:lang w:val="hy-AM"/>
        </w:rPr>
        <w:t>XXX</w:t>
      </w:r>
      <w:r w:rsidRPr="00712340">
        <w:rPr>
          <w:rFonts w:ascii="GHEA Grapalat" w:hAnsi="GHEA Grapalat"/>
          <w:b/>
          <w:lang w:val="es-ES"/>
        </w:rPr>
        <w:t xml:space="preserve">  </w:t>
      </w:r>
      <w:r w:rsidRPr="00712340">
        <w:rPr>
          <w:rFonts w:ascii="GHEA Grapalat" w:hAnsi="GHEA Grapalat" w:cs="Sylfaen"/>
          <w:b/>
          <w:lang w:val="es-ES"/>
        </w:rPr>
        <w:t>ծածկագրով</w:t>
      </w:r>
    </w:p>
    <w:p w14:paraId="346A2D23" w14:textId="77777777" w:rsidR="00566677" w:rsidRDefault="00566677" w:rsidP="008F6325">
      <w:pPr>
        <w:pStyle w:val="BodyTextIndent3"/>
        <w:spacing w:line="240" w:lineRule="auto"/>
        <w:jc w:val="right"/>
        <w:rPr>
          <w:rFonts w:ascii="GHEA Grapalat" w:hAnsi="GHEA Grapalat" w:cs="Sylfaen"/>
          <w:b/>
          <w:lang w:val="es-ES"/>
        </w:rPr>
      </w:pPr>
      <w:r w:rsidRPr="00712340">
        <w:rPr>
          <w:rFonts w:ascii="GHEA Grapalat" w:hAnsi="GHEA Grapalat" w:cs="Sylfaen"/>
          <w:b/>
          <w:lang w:val="es-ES"/>
        </w:rPr>
        <w:t>բաց</w:t>
      </w:r>
      <w:r w:rsidRPr="00712340">
        <w:rPr>
          <w:rFonts w:ascii="GHEA Grapalat" w:hAnsi="GHEA Grapalat" w:cs="Arial"/>
          <w:b/>
          <w:lang w:val="es-ES"/>
        </w:rPr>
        <w:t xml:space="preserve"> </w:t>
      </w:r>
      <w:r w:rsidRPr="00712340">
        <w:rPr>
          <w:rFonts w:ascii="GHEA Grapalat" w:hAnsi="GHEA Grapalat" w:cs="Sylfaen"/>
          <w:b/>
          <w:lang w:val="es-ES"/>
        </w:rPr>
        <w:t>մրցույթի</w:t>
      </w:r>
      <w:r w:rsidRPr="00712340">
        <w:rPr>
          <w:rFonts w:ascii="GHEA Grapalat" w:hAnsi="GHEA Grapalat" w:cs="Arial"/>
          <w:b/>
          <w:lang w:val="es-ES"/>
        </w:rPr>
        <w:t xml:space="preserve"> </w:t>
      </w:r>
      <w:r w:rsidRPr="00712340">
        <w:rPr>
          <w:rFonts w:ascii="GHEA Grapalat" w:hAnsi="GHEA Grapalat" w:cs="Sylfaen"/>
          <w:b/>
          <w:lang w:val="es-ES"/>
        </w:rPr>
        <w:t>հրավերի</w:t>
      </w:r>
    </w:p>
    <w:p w14:paraId="6852796B" w14:textId="77777777" w:rsidR="00566677" w:rsidRDefault="00566677" w:rsidP="008F6325">
      <w:pPr>
        <w:pStyle w:val="BodyTextIndent3"/>
        <w:spacing w:line="240" w:lineRule="auto"/>
        <w:jc w:val="right"/>
        <w:rPr>
          <w:rFonts w:ascii="GHEA Grapalat" w:hAnsi="GHEA Grapalat" w:cs="Sylfaen"/>
          <w:b/>
          <w:lang w:val="es-ES"/>
        </w:rPr>
      </w:pPr>
    </w:p>
    <w:p w14:paraId="3F08F8AE" w14:textId="77777777" w:rsidR="00566677" w:rsidRPr="00FA6936" w:rsidRDefault="00566677" w:rsidP="00FA6936">
      <w:pPr>
        <w:pStyle w:val="BodyTextIndent3"/>
        <w:spacing w:line="240" w:lineRule="auto"/>
        <w:jc w:val="center"/>
        <w:rPr>
          <w:rFonts w:ascii="GHEA Grapalat" w:hAnsi="GHEA Grapalat" w:cs="Arial"/>
          <w:b/>
          <w:lang w:val="hy-AM"/>
        </w:rPr>
      </w:pPr>
      <w:r>
        <w:rPr>
          <w:rFonts w:ascii="GHEA Grapalat" w:hAnsi="GHEA Grapalat" w:cs="Sylfaen"/>
          <w:b/>
          <w:lang w:val="hy-AM"/>
        </w:rPr>
        <w:t>ՁԵՎ</w:t>
      </w:r>
    </w:p>
    <w:p w14:paraId="5638F9E2" w14:textId="77777777" w:rsidR="00566677" w:rsidRPr="00A66FC2" w:rsidRDefault="00566677" w:rsidP="008F6325">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14:paraId="62D748AA" w14:textId="77777777" w:rsidR="00566677" w:rsidRPr="00FD1EE4" w:rsidRDefault="00566677" w:rsidP="008F6325">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780B7B5E" w14:textId="77777777" w:rsidR="00566677" w:rsidRPr="00FD1EE4" w:rsidRDefault="005666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10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835"/>
        <w:gridCol w:w="3600"/>
      </w:tblGrid>
      <w:tr w:rsidR="00566677" w:rsidRPr="00FD1EE4" w14:paraId="282F1CED" w14:textId="77777777" w:rsidTr="00030249">
        <w:tc>
          <w:tcPr>
            <w:tcW w:w="6835" w:type="dxa"/>
            <w:shd w:val="clear" w:color="auto" w:fill="D9E2F3"/>
            <w:vAlign w:val="center"/>
          </w:tcPr>
          <w:p w14:paraId="6B88CEA4"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3600" w:type="dxa"/>
            <w:vAlign w:val="center"/>
          </w:tcPr>
          <w:p w14:paraId="7A6C4F67" w14:textId="77777777" w:rsidR="00566677" w:rsidRPr="00FD1EE4" w:rsidRDefault="00566677" w:rsidP="00030249">
            <w:pPr>
              <w:rPr>
                <w:rFonts w:ascii="GHEA Grapalat" w:eastAsia="GHEA Grapalat" w:hAnsi="GHEA Grapalat" w:cs="GHEA Grapalat"/>
              </w:rPr>
            </w:pPr>
          </w:p>
        </w:tc>
      </w:tr>
      <w:tr w:rsidR="00566677" w:rsidRPr="00FD1EE4" w14:paraId="62D0BB2F" w14:textId="77777777" w:rsidTr="00030249">
        <w:tc>
          <w:tcPr>
            <w:tcW w:w="6835" w:type="dxa"/>
            <w:shd w:val="clear" w:color="auto" w:fill="D9E2F3"/>
            <w:vAlign w:val="center"/>
          </w:tcPr>
          <w:p w14:paraId="32758957"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3600" w:type="dxa"/>
            <w:vAlign w:val="center"/>
          </w:tcPr>
          <w:p w14:paraId="62228EE4" w14:textId="77777777" w:rsidR="00566677" w:rsidRPr="00FD1EE4" w:rsidRDefault="00566677" w:rsidP="00030249">
            <w:pPr>
              <w:rPr>
                <w:rFonts w:ascii="GHEA Grapalat" w:eastAsia="GHEA Grapalat" w:hAnsi="GHEA Grapalat" w:cs="GHEA Grapalat"/>
              </w:rPr>
            </w:pPr>
          </w:p>
        </w:tc>
      </w:tr>
      <w:tr w:rsidR="00566677" w:rsidRPr="00FD1EE4" w14:paraId="5366D104" w14:textId="77777777" w:rsidTr="00030249">
        <w:tc>
          <w:tcPr>
            <w:tcW w:w="6835" w:type="dxa"/>
            <w:shd w:val="clear" w:color="auto" w:fill="D9E2F3"/>
            <w:vAlign w:val="center"/>
          </w:tcPr>
          <w:p w14:paraId="7CA9EBAA"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3600" w:type="dxa"/>
            <w:vAlign w:val="center"/>
          </w:tcPr>
          <w:p w14:paraId="1DC2C0B0" w14:textId="77777777" w:rsidR="00566677" w:rsidRPr="00FD1EE4" w:rsidRDefault="00566677" w:rsidP="00030249">
            <w:pPr>
              <w:rPr>
                <w:rFonts w:ascii="GHEA Grapalat" w:eastAsia="GHEA Grapalat" w:hAnsi="GHEA Grapalat" w:cs="GHEA Grapalat"/>
              </w:rPr>
            </w:pPr>
          </w:p>
        </w:tc>
      </w:tr>
      <w:tr w:rsidR="00566677" w:rsidRPr="00FD1EE4" w14:paraId="1B2E262F" w14:textId="77777777" w:rsidTr="00030249">
        <w:tc>
          <w:tcPr>
            <w:tcW w:w="6835" w:type="dxa"/>
            <w:shd w:val="clear" w:color="auto" w:fill="D9E2F3"/>
            <w:vAlign w:val="center"/>
          </w:tcPr>
          <w:p w14:paraId="2A6D5F52"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3600" w:type="dxa"/>
            <w:vAlign w:val="center"/>
          </w:tcPr>
          <w:p w14:paraId="40EE9099" w14:textId="77777777" w:rsidR="00566677" w:rsidRPr="00FD1EE4" w:rsidRDefault="00566677" w:rsidP="00030249">
            <w:pPr>
              <w:rPr>
                <w:rFonts w:ascii="GHEA Grapalat" w:eastAsia="GHEA Grapalat" w:hAnsi="GHEA Grapalat" w:cs="GHEA Grapalat"/>
              </w:rPr>
            </w:pPr>
          </w:p>
        </w:tc>
      </w:tr>
      <w:tr w:rsidR="00566677" w:rsidRPr="00FD1EE4" w14:paraId="481DC8A8" w14:textId="77777777" w:rsidTr="00030249">
        <w:tc>
          <w:tcPr>
            <w:tcW w:w="6835" w:type="dxa"/>
            <w:shd w:val="clear" w:color="auto" w:fill="D9E2F3"/>
            <w:vAlign w:val="center"/>
          </w:tcPr>
          <w:p w14:paraId="547BA26E"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3600" w:type="dxa"/>
            <w:vAlign w:val="center"/>
          </w:tcPr>
          <w:p w14:paraId="26132922" w14:textId="77777777" w:rsidR="00566677" w:rsidRPr="00FD1EE4" w:rsidRDefault="00566677" w:rsidP="00030249">
            <w:pPr>
              <w:rPr>
                <w:rFonts w:ascii="GHEA Grapalat" w:eastAsia="GHEA Grapalat" w:hAnsi="GHEA Grapalat" w:cs="GHEA Grapalat"/>
              </w:rPr>
            </w:pPr>
          </w:p>
        </w:tc>
      </w:tr>
      <w:tr w:rsidR="00566677" w:rsidRPr="00FD1EE4" w14:paraId="386EF039" w14:textId="77777777" w:rsidTr="00030249">
        <w:tc>
          <w:tcPr>
            <w:tcW w:w="6835" w:type="dxa"/>
            <w:shd w:val="clear" w:color="auto" w:fill="D9E2F3"/>
            <w:vAlign w:val="center"/>
          </w:tcPr>
          <w:p w14:paraId="39A79D90"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3600" w:type="dxa"/>
            <w:vAlign w:val="center"/>
          </w:tcPr>
          <w:p w14:paraId="6E54708E" w14:textId="77777777" w:rsidR="00566677" w:rsidRPr="00FD1EE4" w:rsidRDefault="00566677" w:rsidP="00030249">
            <w:pPr>
              <w:rPr>
                <w:rFonts w:ascii="GHEA Grapalat" w:eastAsia="GHEA Grapalat" w:hAnsi="GHEA Grapalat" w:cs="GHEA Grapalat"/>
              </w:rPr>
            </w:pPr>
          </w:p>
        </w:tc>
      </w:tr>
      <w:tr w:rsidR="00566677" w:rsidRPr="00FD1EE4" w14:paraId="64DD11D8" w14:textId="77777777" w:rsidTr="00030249">
        <w:tc>
          <w:tcPr>
            <w:tcW w:w="6835" w:type="dxa"/>
            <w:shd w:val="clear" w:color="auto" w:fill="D9E2F3"/>
            <w:vAlign w:val="center"/>
          </w:tcPr>
          <w:p w14:paraId="13027F45"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3600" w:type="dxa"/>
            <w:vAlign w:val="center"/>
          </w:tcPr>
          <w:p w14:paraId="61D93542" w14:textId="77777777" w:rsidR="00566677" w:rsidRPr="00FD1EE4" w:rsidRDefault="00566677" w:rsidP="00030249">
            <w:pPr>
              <w:rPr>
                <w:rFonts w:ascii="GHEA Grapalat" w:eastAsia="GHEA Grapalat" w:hAnsi="GHEA Grapalat" w:cs="GHEA Grapalat"/>
              </w:rPr>
            </w:pPr>
          </w:p>
        </w:tc>
      </w:tr>
    </w:tbl>
    <w:p w14:paraId="100288C1" w14:textId="77777777" w:rsidR="00566677" w:rsidRPr="00FD1EE4" w:rsidRDefault="005666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10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835"/>
        <w:gridCol w:w="3600"/>
      </w:tblGrid>
      <w:tr w:rsidR="00566677" w:rsidRPr="00FD1EE4" w14:paraId="517C1E0D" w14:textId="77777777" w:rsidTr="00030249">
        <w:tc>
          <w:tcPr>
            <w:tcW w:w="6835" w:type="dxa"/>
            <w:shd w:val="clear" w:color="auto" w:fill="D9E2F3"/>
            <w:vAlign w:val="center"/>
          </w:tcPr>
          <w:p w14:paraId="4C44FC33"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3600" w:type="dxa"/>
            <w:vAlign w:val="center"/>
          </w:tcPr>
          <w:p w14:paraId="0D8C1130" w14:textId="77777777" w:rsidR="00566677" w:rsidRPr="00FD1EE4" w:rsidRDefault="00566677" w:rsidP="00030249">
            <w:pPr>
              <w:rPr>
                <w:rFonts w:ascii="GHEA Grapalat" w:eastAsia="GHEA Grapalat" w:hAnsi="GHEA Grapalat" w:cs="GHEA Grapalat"/>
              </w:rPr>
            </w:pPr>
          </w:p>
        </w:tc>
      </w:tr>
      <w:tr w:rsidR="00566677" w:rsidRPr="00FD1EE4" w14:paraId="2DC12605" w14:textId="77777777" w:rsidTr="00030249">
        <w:tc>
          <w:tcPr>
            <w:tcW w:w="6835" w:type="dxa"/>
            <w:shd w:val="clear" w:color="auto" w:fill="D9E2F3"/>
            <w:vAlign w:val="center"/>
          </w:tcPr>
          <w:p w14:paraId="2199BABB"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3600" w:type="dxa"/>
            <w:vAlign w:val="center"/>
          </w:tcPr>
          <w:p w14:paraId="219D61E4" w14:textId="77777777" w:rsidR="00566677" w:rsidRPr="00FD1EE4" w:rsidRDefault="00566677" w:rsidP="00030249">
            <w:pPr>
              <w:rPr>
                <w:rFonts w:ascii="GHEA Grapalat" w:eastAsia="GHEA Grapalat" w:hAnsi="GHEA Grapalat" w:cs="GHEA Grapalat"/>
              </w:rPr>
            </w:pPr>
          </w:p>
        </w:tc>
      </w:tr>
    </w:tbl>
    <w:p w14:paraId="65DC5E83" w14:textId="77777777" w:rsidR="00566677" w:rsidRPr="00FD1EE4" w:rsidRDefault="005666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10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835"/>
        <w:gridCol w:w="3600"/>
      </w:tblGrid>
      <w:tr w:rsidR="00566677" w:rsidRPr="00FD1EE4" w14:paraId="41904925" w14:textId="77777777" w:rsidTr="00030249">
        <w:tc>
          <w:tcPr>
            <w:tcW w:w="6835" w:type="dxa"/>
            <w:shd w:val="clear" w:color="auto" w:fill="D9E2F3"/>
            <w:vAlign w:val="center"/>
          </w:tcPr>
          <w:p w14:paraId="5222B97B"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3600" w:type="dxa"/>
            <w:vAlign w:val="center"/>
          </w:tcPr>
          <w:p w14:paraId="1932811F" w14:textId="77777777" w:rsidR="00566677" w:rsidRPr="00FD1EE4" w:rsidRDefault="00566677" w:rsidP="00030249">
            <w:pPr>
              <w:rPr>
                <w:rFonts w:ascii="GHEA Grapalat" w:eastAsia="GHEA Grapalat" w:hAnsi="GHEA Grapalat" w:cs="GHEA Grapalat"/>
              </w:rPr>
            </w:pPr>
          </w:p>
        </w:tc>
      </w:tr>
      <w:tr w:rsidR="00566677" w:rsidRPr="00FD1EE4" w14:paraId="44F614CF" w14:textId="77777777" w:rsidTr="00030249">
        <w:tc>
          <w:tcPr>
            <w:tcW w:w="6835" w:type="dxa"/>
            <w:shd w:val="clear" w:color="auto" w:fill="D9E2F3"/>
            <w:vAlign w:val="center"/>
          </w:tcPr>
          <w:p w14:paraId="5752E3D6"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3600" w:type="dxa"/>
            <w:vAlign w:val="center"/>
          </w:tcPr>
          <w:p w14:paraId="21FB68F4" w14:textId="77777777" w:rsidR="00566677" w:rsidRPr="00FD1EE4" w:rsidRDefault="00566677" w:rsidP="00030249">
            <w:pPr>
              <w:rPr>
                <w:rFonts w:ascii="GHEA Grapalat" w:eastAsia="GHEA Grapalat" w:hAnsi="GHEA Grapalat" w:cs="GHEA Grapalat"/>
              </w:rPr>
            </w:pPr>
          </w:p>
        </w:tc>
      </w:tr>
      <w:tr w:rsidR="00566677" w:rsidRPr="00FD1EE4" w14:paraId="4BC13FB5" w14:textId="77777777" w:rsidTr="00030249">
        <w:tc>
          <w:tcPr>
            <w:tcW w:w="6835" w:type="dxa"/>
            <w:shd w:val="clear" w:color="auto" w:fill="D9E2F3"/>
            <w:vAlign w:val="center"/>
          </w:tcPr>
          <w:p w14:paraId="2F891D92"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3600" w:type="dxa"/>
            <w:vAlign w:val="center"/>
          </w:tcPr>
          <w:p w14:paraId="3A4031BF" w14:textId="77777777" w:rsidR="00566677" w:rsidRPr="00FD1EE4" w:rsidRDefault="00566677" w:rsidP="00030249">
            <w:pPr>
              <w:rPr>
                <w:rFonts w:ascii="GHEA Grapalat" w:eastAsia="GHEA Grapalat" w:hAnsi="GHEA Grapalat" w:cs="GHEA Grapalat"/>
              </w:rPr>
            </w:pPr>
          </w:p>
        </w:tc>
      </w:tr>
    </w:tbl>
    <w:p w14:paraId="0EC585EE" w14:textId="52394033" w:rsidR="00566677" w:rsidRPr="00FD1EE4" w:rsidRDefault="00566677" w:rsidP="008F6325">
      <w:pPr>
        <w:rPr>
          <w:rFonts w:ascii="GHEA Grapalat" w:eastAsia="GHEA Grapalat" w:hAnsi="GHEA Grapalat" w:cs="GHEA Grapalat"/>
        </w:rPr>
      </w:pPr>
    </w:p>
    <w:p w14:paraId="4AAFA918" w14:textId="77777777" w:rsidR="00566677" w:rsidRPr="00FD1EE4" w:rsidRDefault="00566677" w:rsidP="008F6325">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4FF6C8F2" w14:textId="77777777" w:rsidR="00566677" w:rsidRPr="00FD1EE4" w:rsidRDefault="005666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10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45"/>
        <w:gridCol w:w="3690"/>
      </w:tblGrid>
      <w:tr w:rsidR="00566677" w:rsidRPr="00FD1EE4" w14:paraId="1A2311DB" w14:textId="77777777" w:rsidTr="00030249">
        <w:tc>
          <w:tcPr>
            <w:tcW w:w="6745" w:type="dxa"/>
            <w:shd w:val="clear" w:color="auto" w:fill="D9E2F3"/>
            <w:vAlign w:val="center"/>
          </w:tcPr>
          <w:p w14:paraId="4987D3D7"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3690" w:type="dxa"/>
            <w:vAlign w:val="center"/>
          </w:tcPr>
          <w:p w14:paraId="7AD6B678" w14:textId="77777777" w:rsidR="00566677" w:rsidRPr="00FD1EE4" w:rsidRDefault="00566677" w:rsidP="00030249">
            <w:pPr>
              <w:rPr>
                <w:rFonts w:ascii="GHEA Grapalat" w:eastAsia="GHEA Grapalat" w:hAnsi="GHEA Grapalat" w:cs="GHEA Grapalat"/>
              </w:rPr>
            </w:pPr>
          </w:p>
        </w:tc>
      </w:tr>
      <w:tr w:rsidR="00566677" w:rsidRPr="00FD1EE4" w14:paraId="28D550FC" w14:textId="77777777" w:rsidTr="00030249">
        <w:tc>
          <w:tcPr>
            <w:tcW w:w="6745" w:type="dxa"/>
            <w:shd w:val="clear" w:color="auto" w:fill="D9E2F3"/>
            <w:vAlign w:val="center"/>
          </w:tcPr>
          <w:p w14:paraId="4E70C690"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3690" w:type="dxa"/>
            <w:vAlign w:val="center"/>
          </w:tcPr>
          <w:p w14:paraId="577E7181" w14:textId="77777777" w:rsidR="00566677" w:rsidRPr="00FD1EE4" w:rsidRDefault="00566677" w:rsidP="00030249">
            <w:pPr>
              <w:rPr>
                <w:rFonts w:ascii="GHEA Grapalat" w:eastAsia="GHEA Grapalat" w:hAnsi="GHEA Grapalat" w:cs="GHEA Grapalat"/>
              </w:rPr>
            </w:pPr>
          </w:p>
        </w:tc>
      </w:tr>
    </w:tbl>
    <w:p w14:paraId="1A909556" w14:textId="77777777" w:rsidR="00566677" w:rsidRPr="00FD1EE4" w:rsidRDefault="005666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10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55"/>
        <w:gridCol w:w="3780"/>
      </w:tblGrid>
      <w:tr w:rsidR="00566677" w:rsidRPr="00FD1EE4" w14:paraId="4C5E6572" w14:textId="77777777" w:rsidTr="00030249">
        <w:tc>
          <w:tcPr>
            <w:tcW w:w="6655" w:type="dxa"/>
            <w:shd w:val="clear" w:color="auto" w:fill="D9E2F3"/>
            <w:vAlign w:val="center"/>
          </w:tcPr>
          <w:p w14:paraId="37BDCA27"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3780" w:type="dxa"/>
            <w:vAlign w:val="center"/>
          </w:tcPr>
          <w:p w14:paraId="0700FFB5" w14:textId="77777777" w:rsidR="00566677" w:rsidRPr="00FD1EE4" w:rsidRDefault="00566677" w:rsidP="00030249">
            <w:pPr>
              <w:rPr>
                <w:rFonts w:ascii="GHEA Grapalat" w:eastAsia="GHEA Grapalat" w:hAnsi="GHEA Grapalat" w:cs="GHEA Grapalat"/>
              </w:rPr>
            </w:pPr>
          </w:p>
        </w:tc>
      </w:tr>
      <w:tr w:rsidR="00566677" w:rsidRPr="00FD1EE4" w14:paraId="743E7554" w14:textId="77777777" w:rsidTr="00030249">
        <w:tc>
          <w:tcPr>
            <w:tcW w:w="6655" w:type="dxa"/>
            <w:shd w:val="clear" w:color="auto" w:fill="D9E2F3"/>
            <w:vAlign w:val="center"/>
          </w:tcPr>
          <w:p w14:paraId="5C66A413"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3780" w:type="dxa"/>
            <w:vAlign w:val="center"/>
          </w:tcPr>
          <w:p w14:paraId="68B148B0" w14:textId="77777777" w:rsidR="00566677" w:rsidRPr="00FD1EE4" w:rsidRDefault="00566677" w:rsidP="00030249">
            <w:pPr>
              <w:rPr>
                <w:rFonts w:ascii="GHEA Grapalat" w:eastAsia="GHEA Grapalat" w:hAnsi="GHEA Grapalat" w:cs="GHEA Grapalat"/>
              </w:rPr>
            </w:pPr>
          </w:p>
        </w:tc>
      </w:tr>
      <w:tr w:rsidR="00566677" w:rsidRPr="00FD1EE4" w14:paraId="1F9E4148" w14:textId="77777777" w:rsidTr="00030249">
        <w:tc>
          <w:tcPr>
            <w:tcW w:w="6655" w:type="dxa"/>
            <w:shd w:val="clear" w:color="auto" w:fill="D9E2F3"/>
            <w:vAlign w:val="center"/>
          </w:tcPr>
          <w:p w14:paraId="1B281F37"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3780" w:type="dxa"/>
            <w:vAlign w:val="center"/>
          </w:tcPr>
          <w:p w14:paraId="6D4232A8" w14:textId="77777777" w:rsidR="00566677" w:rsidRPr="00FD1EE4" w:rsidRDefault="00566677" w:rsidP="00030249">
            <w:pPr>
              <w:rPr>
                <w:rFonts w:ascii="GHEA Grapalat" w:eastAsia="GHEA Grapalat" w:hAnsi="GHEA Grapalat" w:cs="GHEA Grapalat"/>
              </w:rPr>
            </w:pPr>
          </w:p>
        </w:tc>
      </w:tr>
      <w:tr w:rsidR="00566677" w:rsidRPr="00FD1EE4" w14:paraId="7514D824" w14:textId="77777777" w:rsidTr="00030249">
        <w:tc>
          <w:tcPr>
            <w:tcW w:w="6655" w:type="dxa"/>
            <w:shd w:val="clear" w:color="auto" w:fill="D9E2F3"/>
            <w:vAlign w:val="center"/>
          </w:tcPr>
          <w:p w14:paraId="153B3084"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3780" w:type="dxa"/>
            <w:vAlign w:val="center"/>
          </w:tcPr>
          <w:p w14:paraId="1AC0E4C3" w14:textId="77777777" w:rsidR="00566677" w:rsidRPr="00FD1EE4" w:rsidRDefault="00566677" w:rsidP="00030249">
            <w:pPr>
              <w:rPr>
                <w:rFonts w:ascii="GHEA Grapalat" w:eastAsia="GHEA Grapalat" w:hAnsi="GHEA Grapalat" w:cs="GHEA Grapalat"/>
              </w:rPr>
            </w:pPr>
          </w:p>
        </w:tc>
      </w:tr>
      <w:tr w:rsidR="00566677" w:rsidRPr="00FD1EE4" w14:paraId="3D62E5AA" w14:textId="77777777" w:rsidTr="00030249">
        <w:tc>
          <w:tcPr>
            <w:tcW w:w="6655" w:type="dxa"/>
            <w:shd w:val="clear" w:color="auto" w:fill="D9E2F3"/>
            <w:vAlign w:val="center"/>
          </w:tcPr>
          <w:p w14:paraId="3BB4CBF9"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3780" w:type="dxa"/>
            <w:vAlign w:val="center"/>
          </w:tcPr>
          <w:p w14:paraId="2201E2B4" w14:textId="77777777" w:rsidR="00566677" w:rsidRPr="00FD1EE4" w:rsidRDefault="00566677" w:rsidP="00030249">
            <w:pPr>
              <w:rPr>
                <w:rFonts w:ascii="GHEA Grapalat" w:eastAsia="GHEA Grapalat" w:hAnsi="GHEA Grapalat" w:cs="GHEA Grapalat"/>
              </w:rPr>
            </w:pPr>
          </w:p>
        </w:tc>
      </w:tr>
      <w:tr w:rsidR="00566677" w:rsidRPr="00FD1EE4" w14:paraId="50F75146" w14:textId="77777777" w:rsidTr="00030249">
        <w:tc>
          <w:tcPr>
            <w:tcW w:w="6655" w:type="dxa"/>
            <w:shd w:val="clear" w:color="auto" w:fill="D9E2F3"/>
            <w:vAlign w:val="center"/>
          </w:tcPr>
          <w:p w14:paraId="16116F2C"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3780" w:type="dxa"/>
            <w:vAlign w:val="center"/>
          </w:tcPr>
          <w:p w14:paraId="35E2983E" w14:textId="77777777" w:rsidR="00566677" w:rsidRPr="00FD1EE4" w:rsidRDefault="00566677" w:rsidP="00030249">
            <w:pPr>
              <w:rPr>
                <w:rFonts w:ascii="GHEA Grapalat" w:eastAsia="GHEA Grapalat" w:hAnsi="GHEA Grapalat" w:cs="GHEA Grapalat"/>
              </w:rPr>
            </w:pPr>
          </w:p>
        </w:tc>
      </w:tr>
      <w:tr w:rsidR="00566677" w:rsidRPr="00FD1EE4" w14:paraId="3FB35368" w14:textId="77777777" w:rsidTr="00030249">
        <w:tc>
          <w:tcPr>
            <w:tcW w:w="6655" w:type="dxa"/>
            <w:shd w:val="clear" w:color="auto" w:fill="D9E2F3"/>
            <w:vAlign w:val="center"/>
          </w:tcPr>
          <w:p w14:paraId="3AF5C099"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3780" w:type="dxa"/>
            <w:vAlign w:val="center"/>
          </w:tcPr>
          <w:p w14:paraId="00EA8314" w14:textId="77777777" w:rsidR="00566677" w:rsidRPr="00FD1EE4" w:rsidRDefault="00566677" w:rsidP="00030249">
            <w:pPr>
              <w:rPr>
                <w:rFonts w:ascii="GHEA Grapalat" w:eastAsia="GHEA Grapalat" w:hAnsi="GHEA Grapalat" w:cs="GHEA Grapalat"/>
              </w:rPr>
            </w:pPr>
          </w:p>
        </w:tc>
      </w:tr>
    </w:tbl>
    <w:p w14:paraId="5D939F03" w14:textId="77777777" w:rsidR="00566677" w:rsidRPr="00574FF7" w:rsidRDefault="005666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10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115"/>
        <w:gridCol w:w="4320"/>
      </w:tblGrid>
      <w:tr w:rsidR="00566677" w:rsidRPr="00FD1EE4" w14:paraId="6A40C4B0" w14:textId="77777777" w:rsidTr="00030249">
        <w:tc>
          <w:tcPr>
            <w:tcW w:w="6115" w:type="dxa"/>
            <w:shd w:val="clear" w:color="auto" w:fill="D9E2F3"/>
            <w:vAlign w:val="center"/>
          </w:tcPr>
          <w:p w14:paraId="0348206B"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320" w:type="dxa"/>
            <w:vAlign w:val="center"/>
          </w:tcPr>
          <w:p w14:paraId="011052AF" w14:textId="77777777" w:rsidR="00566677" w:rsidRPr="00FD1EE4" w:rsidRDefault="00566677" w:rsidP="00030249">
            <w:pPr>
              <w:rPr>
                <w:rFonts w:ascii="GHEA Grapalat" w:eastAsia="GHEA Grapalat" w:hAnsi="GHEA Grapalat" w:cs="GHEA Grapalat"/>
              </w:rPr>
            </w:pPr>
          </w:p>
        </w:tc>
      </w:tr>
      <w:tr w:rsidR="00566677" w:rsidRPr="00FD1EE4" w14:paraId="4ED60494" w14:textId="77777777" w:rsidTr="00030249">
        <w:tc>
          <w:tcPr>
            <w:tcW w:w="6115" w:type="dxa"/>
            <w:shd w:val="clear" w:color="auto" w:fill="D9E2F3"/>
            <w:vAlign w:val="center"/>
          </w:tcPr>
          <w:p w14:paraId="51C67EDB"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320" w:type="dxa"/>
            <w:vAlign w:val="center"/>
          </w:tcPr>
          <w:p w14:paraId="46FD6602" w14:textId="77777777" w:rsidR="00566677" w:rsidRPr="00FD1EE4" w:rsidRDefault="00566677" w:rsidP="00030249">
            <w:pPr>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14:paraId="023F3B63" w14:textId="77777777" w:rsidR="00566677" w:rsidRPr="00FD1EE4" w:rsidRDefault="00566677" w:rsidP="00030249">
            <w:pPr>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14:paraId="037A83C7" w14:textId="3069CA14" w:rsidR="00566677" w:rsidRPr="00FD1EE4" w:rsidRDefault="00566677" w:rsidP="008F6325">
      <w:pPr>
        <w:pBdr>
          <w:top w:val="nil"/>
          <w:left w:val="nil"/>
          <w:bottom w:val="nil"/>
          <w:right w:val="nil"/>
          <w:between w:val="nil"/>
        </w:pBdr>
        <w:spacing w:before="240"/>
        <w:rPr>
          <w:rFonts w:ascii="GHEA Grapalat" w:eastAsia="GHEA Grapalat" w:hAnsi="GHEA Grapalat" w:cs="GHEA Grapalat"/>
        </w:rPr>
      </w:pPr>
    </w:p>
    <w:p w14:paraId="0E1E23E4" w14:textId="77777777" w:rsidR="00566677" w:rsidRPr="00FD1EE4" w:rsidRDefault="00566677"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14:paraId="355396F4" w14:textId="77777777" w:rsidR="00566677" w:rsidRPr="00FD1EE4" w:rsidRDefault="005666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10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05"/>
        <w:gridCol w:w="4230"/>
      </w:tblGrid>
      <w:tr w:rsidR="00566677" w:rsidRPr="00FD1EE4" w14:paraId="2D4CFA96" w14:textId="77777777" w:rsidTr="00030249">
        <w:tc>
          <w:tcPr>
            <w:tcW w:w="6205" w:type="dxa"/>
            <w:shd w:val="clear" w:color="auto" w:fill="D9E2F3"/>
            <w:vAlign w:val="center"/>
          </w:tcPr>
          <w:p w14:paraId="62D2E029"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4230" w:type="dxa"/>
            <w:vAlign w:val="center"/>
          </w:tcPr>
          <w:p w14:paraId="4EEE76B6" w14:textId="77777777" w:rsidR="00566677" w:rsidRPr="00FD1EE4" w:rsidRDefault="00566677" w:rsidP="00030249">
            <w:pPr>
              <w:rPr>
                <w:rFonts w:ascii="GHEA Grapalat" w:eastAsia="GHEA Grapalat" w:hAnsi="GHEA Grapalat" w:cs="GHEA Grapalat"/>
              </w:rPr>
            </w:pPr>
          </w:p>
        </w:tc>
      </w:tr>
      <w:tr w:rsidR="00566677" w:rsidRPr="00FD1EE4" w14:paraId="179A8043" w14:textId="77777777" w:rsidTr="00030249">
        <w:tc>
          <w:tcPr>
            <w:tcW w:w="6205" w:type="dxa"/>
            <w:shd w:val="clear" w:color="auto" w:fill="D9E2F3"/>
            <w:vAlign w:val="center"/>
          </w:tcPr>
          <w:p w14:paraId="7D36177E"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4230" w:type="dxa"/>
            <w:vAlign w:val="center"/>
          </w:tcPr>
          <w:p w14:paraId="1F303629" w14:textId="77777777" w:rsidR="00566677" w:rsidRPr="00FD1EE4" w:rsidRDefault="00566677" w:rsidP="00030249">
            <w:pPr>
              <w:rPr>
                <w:rFonts w:ascii="GHEA Grapalat" w:eastAsia="GHEA Grapalat" w:hAnsi="GHEA Grapalat" w:cs="GHEA Grapalat"/>
              </w:rPr>
            </w:pPr>
          </w:p>
        </w:tc>
      </w:tr>
      <w:tr w:rsidR="00566677" w:rsidRPr="00FD1EE4" w14:paraId="30521E39" w14:textId="77777777" w:rsidTr="00030249">
        <w:tc>
          <w:tcPr>
            <w:tcW w:w="6205" w:type="dxa"/>
            <w:shd w:val="clear" w:color="auto" w:fill="D9E2F3"/>
            <w:vAlign w:val="center"/>
          </w:tcPr>
          <w:p w14:paraId="1D375B1D"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230" w:type="dxa"/>
            <w:vAlign w:val="center"/>
          </w:tcPr>
          <w:p w14:paraId="6FAF3A07" w14:textId="77777777" w:rsidR="00566677" w:rsidRPr="00FD1EE4" w:rsidRDefault="00566677" w:rsidP="00030249">
            <w:pPr>
              <w:rPr>
                <w:rFonts w:ascii="GHEA Grapalat" w:eastAsia="GHEA Grapalat" w:hAnsi="GHEA Grapalat" w:cs="GHEA Grapalat"/>
              </w:rPr>
            </w:pPr>
          </w:p>
        </w:tc>
      </w:tr>
      <w:tr w:rsidR="00566677" w:rsidRPr="00FD1EE4" w14:paraId="0EB85E0D" w14:textId="77777777" w:rsidTr="00030249">
        <w:tc>
          <w:tcPr>
            <w:tcW w:w="6205" w:type="dxa"/>
            <w:shd w:val="clear" w:color="auto" w:fill="D9E2F3"/>
            <w:vAlign w:val="center"/>
          </w:tcPr>
          <w:p w14:paraId="595E37F6"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230" w:type="dxa"/>
            <w:vAlign w:val="center"/>
          </w:tcPr>
          <w:p w14:paraId="0E95CE9B" w14:textId="77777777" w:rsidR="00566677" w:rsidRPr="00FD1EE4" w:rsidRDefault="00566677" w:rsidP="000302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2423DBEA" w14:textId="77777777" w:rsidR="00566677" w:rsidRPr="00FD1EE4" w:rsidRDefault="00566677" w:rsidP="000302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51FCDB7C" w14:textId="77777777" w:rsidR="00566677" w:rsidRPr="00FD1EE4" w:rsidRDefault="005666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10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05"/>
        <w:gridCol w:w="4230"/>
      </w:tblGrid>
      <w:tr w:rsidR="00566677" w:rsidRPr="00FD1EE4" w14:paraId="427DFA09" w14:textId="77777777" w:rsidTr="00030249">
        <w:tc>
          <w:tcPr>
            <w:tcW w:w="6205" w:type="dxa"/>
            <w:shd w:val="clear" w:color="auto" w:fill="D9E2F3"/>
            <w:vAlign w:val="center"/>
          </w:tcPr>
          <w:p w14:paraId="6C7CF7D0"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4230" w:type="dxa"/>
            <w:vAlign w:val="center"/>
          </w:tcPr>
          <w:p w14:paraId="113BE99E" w14:textId="77777777" w:rsidR="00566677" w:rsidRPr="00FD1EE4" w:rsidRDefault="00566677" w:rsidP="00030249">
            <w:pPr>
              <w:rPr>
                <w:rFonts w:ascii="GHEA Grapalat" w:eastAsia="GHEA Grapalat" w:hAnsi="GHEA Grapalat" w:cs="GHEA Grapalat"/>
              </w:rPr>
            </w:pPr>
          </w:p>
        </w:tc>
      </w:tr>
      <w:tr w:rsidR="00566677" w:rsidRPr="00FD1EE4" w14:paraId="65C0D903" w14:textId="77777777" w:rsidTr="00030249">
        <w:tc>
          <w:tcPr>
            <w:tcW w:w="6205" w:type="dxa"/>
            <w:shd w:val="clear" w:color="auto" w:fill="D9E2F3"/>
            <w:vAlign w:val="center"/>
          </w:tcPr>
          <w:p w14:paraId="75EE087A"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4230" w:type="dxa"/>
            <w:vAlign w:val="center"/>
          </w:tcPr>
          <w:p w14:paraId="47C82F06" w14:textId="77777777" w:rsidR="00566677" w:rsidRPr="00FD1EE4" w:rsidRDefault="00566677" w:rsidP="00030249">
            <w:pPr>
              <w:rPr>
                <w:rFonts w:ascii="GHEA Grapalat" w:eastAsia="GHEA Grapalat" w:hAnsi="GHEA Grapalat" w:cs="GHEA Grapalat"/>
              </w:rPr>
            </w:pPr>
          </w:p>
        </w:tc>
      </w:tr>
      <w:tr w:rsidR="00566677" w:rsidRPr="00FD1EE4" w14:paraId="28C552EC" w14:textId="77777777" w:rsidTr="00030249">
        <w:tc>
          <w:tcPr>
            <w:tcW w:w="6205" w:type="dxa"/>
            <w:shd w:val="clear" w:color="auto" w:fill="D9E2F3"/>
            <w:vAlign w:val="center"/>
          </w:tcPr>
          <w:p w14:paraId="32522E25"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230" w:type="dxa"/>
            <w:vAlign w:val="center"/>
          </w:tcPr>
          <w:p w14:paraId="15C1040E" w14:textId="77777777" w:rsidR="00566677" w:rsidRPr="00FD1EE4" w:rsidRDefault="00566677" w:rsidP="00030249">
            <w:pPr>
              <w:rPr>
                <w:rFonts w:ascii="GHEA Grapalat" w:eastAsia="GHEA Grapalat" w:hAnsi="GHEA Grapalat" w:cs="GHEA Grapalat"/>
              </w:rPr>
            </w:pPr>
          </w:p>
        </w:tc>
      </w:tr>
      <w:tr w:rsidR="00566677" w:rsidRPr="00FD1EE4" w14:paraId="784611BC" w14:textId="77777777" w:rsidTr="00030249">
        <w:tc>
          <w:tcPr>
            <w:tcW w:w="6205" w:type="dxa"/>
            <w:shd w:val="clear" w:color="auto" w:fill="D9E2F3"/>
            <w:vAlign w:val="center"/>
          </w:tcPr>
          <w:p w14:paraId="350AE64D"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230" w:type="dxa"/>
            <w:vAlign w:val="center"/>
          </w:tcPr>
          <w:p w14:paraId="7E31E525" w14:textId="77777777" w:rsidR="00566677" w:rsidRPr="00FD1EE4" w:rsidRDefault="00566677" w:rsidP="000302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5B30C017" w14:textId="77777777" w:rsidR="00566677" w:rsidRPr="00FD1EE4" w:rsidRDefault="00566677" w:rsidP="000302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33236244" w14:textId="4A83FF88" w:rsidR="00566677" w:rsidRPr="00FD1EE4" w:rsidRDefault="00566677" w:rsidP="008F6325">
      <w:pPr>
        <w:rPr>
          <w:rFonts w:ascii="GHEA Grapalat" w:eastAsia="GHEA Grapalat" w:hAnsi="GHEA Grapalat" w:cs="GHEA Grapalat"/>
          <w:b/>
        </w:rPr>
      </w:pPr>
    </w:p>
    <w:p w14:paraId="6F7DA60A" w14:textId="77777777" w:rsidR="00566677" w:rsidRPr="00FD1EE4" w:rsidRDefault="00566677"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14:paraId="4257B795" w14:textId="77777777" w:rsidR="00566677" w:rsidRPr="00FD1EE4" w:rsidRDefault="005666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10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05"/>
        <w:gridCol w:w="4230"/>
      </w:tblGrid>
      <w:tr w:rsidR="00566677" w:rsidRPr="00FD1EE4" w14:paraId="73193856" w14:textId="77777777" w:rsidTr="00030249">
        <w:tc>
          <w:tcPr>
            <w:tcW w:w="6205" w:type="dxa"/>
            <w:shd w:val="clear" w:color="auto" w:fill="D9E2F3"/>
            <w:vAlign w:val="center"/>
          </w:tcPr>
          <w:p w14:paraId="3A2AA2F9"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4230" w:type="dxa"/>
            <w:vAlign w:val="center"/>
          </w:tcPr>
          <w:p w14:paraId="10BB0E1D" w14:textId="77777777" w:rsidR="00566677" w:rsidRPr="00FD1EE4" w:rsidRDefault="00566677" w:rsidP="00030249">
            <w:pPr>
              <w:rPr>
                <w:rFonts w:ascii="GHEA Grapalat" w:eastAsia="GHEA Grapalat" w:hAnsi="GHEA Grapalat" w:cs="GHEA Grapalat"/>
              </w:rPr>
            </w:pPr>
          </w:p>
        </w:tc>
      </w:tr>
      <w:tr w:rsidR="00566677" w:rsidRPr="00FD1EE4" w14:paraId="3B8B9A15" w14:textId="77777777" w:rsidTr="00030249">
        <w:tc>
          <w:tcPr>
            <w:tcW w:w="6205" w:type="dxa"/>
            <w:shd w:val="clear" w:color="auto" w:fill="D9E2F3"/>
            <w:vAlign w:val="center"/>
          </w:tcPr>
          <w:p w14:paraId="29933839"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4230" w:type="dxa"/>
            <w:vAlign w:val="center"/>
          </w:tcPr>
          <w:p w14:paraId="0FE0BBA6" w14:textId="77777777" w:rsidR="00566677" w:rsidRPr="00FD1EE4" w:rsidRDefault="00566677" w:rsidP="00030249">
            <w:pPr>
              <w:rPr>
                <w:rFonts w:ascii="GHEA Grapalat" w:eastAsia="GHEA Grapalat" w:hAnsi="GHEA Grapalat" w:cs="GHEA Grapalat"/>
              </w:rPr>
            </w:pPr>
          </w:p>
        </w:tc>
      </w:tr>
      <w:tr w:rsidR="00566677" w:rsidRPr="00FD1EE4" w14:paraId="2AA07892" w14:textId="77777777" w:rsidTr="00030249">
        <w:tc>
          <w:tcPr>
            <w:tcW w:w="6205" w:type="dxa"/>
            <w:shd w:val="clear" w:color="auto" w:fill="D9E2F3"/>
            <w:vAlign w:val="center"/>
          </w:tcPr>
          <w:p w14:paraId="75A2FC1B"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4230" w:type="dxa"/>
            <w:vAlign w:val="center"/>
          </w:tcPr>
          <w:p w14:paraId="08AE87E8" w14:textId="77777777" w:rsidR="00566677" w:rsidRPr="00FD1EE4" w:rsidRDefault="00566677" w:rsidP="00030249">
            <w:pPr>
              <w:rPr>
                <w:rFonts w:ascii="GHEA Grapalat" w:eastAsia="GHEA Grapalat" w:hAnsi="GHEA Grapalat" w:cs="GHEA Grapalat"/>
              </w:rPr>
            </w:pPr>
          </w:p>
        </w:tc>
      </w:tr>
      <w:tr w:rsidR="00566677" w:rsidRPr="00FD1EE4" w14:paraId="2ED2BDD0" w14:textId="77777777" w:rsidTr="00030249">
        <w:tc>
          <w:tcPr>
            <w:tcW w:w="6205" w:type="dxa"/>
            <w:shd w:val="clear" w:color="auto" w:fill="D9E2F3"/>
            <w:vAlign w:val="center"/>
          </w:tcPr>
          <w:p w14:paraId="693E2FBC"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4230" w:type="dxa"/>
            <w:vAlign w:val="center"/>
          </w:tcPr>
          <w:p w14:paraId="11BA3011" w14:textId="77777777" w:rsidR="00566677" w:rsidRPr="00FD1EE4" w:rsidRDefault="00566677" w:rsidP="00030249">
            <w:pPr>
              <w:rPr>
                <w:rFonts w:ascii="GHEA Grapalat" w:eastAsia="GHEA Grapalat" w:hAnsi="GHEA Grapalat" w:cs="GHEA Grapalat"/>
              </w:rPr>
            </w:pPr>
          </w:p>
        </w:tc>
      </w:tr>
      <w:tr w:rsidR="00566677" w:rsidRPr="00FD1EE4" w14:paraId="6381582F" w14:textId="77777777" w:rsidTr="00030249">
        <w:tc>
          <w:tcPr>
            <w:tcW w:w="6205" w:type="dxa"/>
            <w:shd w:val="clear" w:color="auto" w:fill="D9E2F3"/>
            <w:vAlign w:val="center"/>
          </w:tcPr>
          <w:p w14:paraId="65C8B2E5"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4230" w:type="dxa"/>
            <w:vAlign w:val="center"/>
          </w:tcPr>
          <w:p w14:paraId="5F83EF54" w14:textId="77777777" w:rsidR="00566677" w:rsidRPr="00FD1EE4" w:rsidRDefault="00566677" w:rsidP="00030249">
            <w:pPr>
              <w:rPr>
                <w:rFonts w:ascii="GHEA Grapalat" w:eastAsia="GHEA Grapalat" w:hAnsi="GHEA Grapalat" w:cs="GHEA Grapalat"/>
              </w:rPr>
            </w:pPr>
          </w:p>
        </w:tc>
      </w:tr>
      <w:tr w:rsidR="00566677" w:rsidRPr="00FD1EE4" w14:paraId="2132BCD3" w14:textId="77777777" w:rsidTr="00030249">
        <w:tc>
          <w:tcPr>
            <w:tcW w:w="6205" w:type="dxa"/>
            <w:shd w:val="clear" w:color="auto" w:fill="D9E2F3"/>
            <w:vAlign w:val="center"/>
          </w:tcPr>
          <w:p w14:paraId="7420E7C6"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4230" w:type="dxa"/>
            <w:vAlign w:val="center"/>
          </w:tcPr>
          <w:p w14:paraId="2D689BEE" w14:textId="77777777" w:rsidR="00566677" w:rsidRPr="00FD1EE4" w:rsidRDefault="00566677" w:rsidP="00030249">
            <w:pPr>
              <w:rPr>
                <w:rFonts w:ascii="GHEA Grapalat" w:eastAsia="GHEA Grapalat" w:hAnsi="GHEA Grapalat" w:cs="GHEA Grapalat"/>
              </w:rPr>
            </w:pPr>
          </w:p>
        </w:tc>
      </w:tr>
    </w:tbl>
    <w:p w14:paraId="3282A972" w14:textId="77777777" w:rsidR="00566677" w:rsidRPr="00FD1EE4" w:rsidRDefault="005666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10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05"/>
        <w:gridCol w:w="4230"/>
      </w:tblGrid>
      <w:tr w:rsidR="00566677" w:rsidRPr="00FD1EE4" w14:paraId="317A68DD" w14:textId="77777777" w:rsidTr="00030249">
        <w:tc>
          <w:tcPr>
            <w:tcW w:w="6205" w:type="dxa"/>
            <w:shd w:val="clear" w:color="auto" w:fill="D9E2F3"/>
            <w:vAlign w:val="center"/>
          </w:tcPr>
          <w:p w14:paraId="59AB3621"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4230" w:type="dxa"/>
            <w:vAlign w:val="center"/>
          </w:tcPr>
          <w:p w14:paraId="18488747" w14:textId="77777777" w:rsidR="00566677" w:rsidRPr="00FD1EE4" w:rsidRDefault="00566677" w:rsidP="00030249">
            <w:pPr>
              <w:rPr>
                <w:rFonts w:ascii="GHEA Grapalat" w:eastAsia="GHEA Grapalat" w:hAnsi="GHEA Grapalat" w:cs="GHEA Grapalat"/>
              </w:rPr>
            </w:pPr>
          </w:p>
        </w:tc>
      </w:tr>
      <w:tr w:rsidR="00566677" w:rsidRPr="00FD1EE4" w14:paraId="4771A0CB" w14:textId="77777777" w:rsidTr="00030249">
        <w:tc>
          <w:tcPr>
            <w:tcW w:w="6205" w:type="dxa"/>
            <w:shd w:val="clear" w:color="auto" w:fill="D9E2F3"/>
            <w:vAlign w:val="center"/>
          </w:tcPr>
          <w:p w14:paraId="4015B75C"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4230" w:type="dxa"/>
            <w:vAlign w:val="center"/>
          </w:tcPr>
          <w:p w14:paraId="1C280C6E" w14:textId="77777777" w:rsidR="00566677" w:rsidRPr="00FD1EE4" w:rsidRDefault="00566677" w:rsidP="00030249">
            <w:pPr>
              <w:rPr>
                <w:rFonts w:ascii="GHEA Grapalat" w:eastAsia="GHEA Grapalat" w:hAnsi="GHEA Grapalat" w:cs="GHEA Grapalat"/>
              </w:rPr>
            </w:pPr>
          </w:p>
        </w:tc>
      </w:tr>
      <w:tr w:rsidR="00566677" w:rsidRPr="00FD1EE4" w14:paraId="4999BEBA" w14:textId="77777777" w:rsidTr="00030249">
        <w:tc>
          <w:tcPr>
            <w:tcW w:w="6205" w:type="dxa"/>
            <w:shd w:val="clear" w:color="auto" w:fill="D9E2F3"/>
            <w:vAlign w:val="center"/>
          </w:tcPr>
          <w:p w14:paraId="6D325480"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4230" w:type="dxa"/>
            <w:vAlign w:val="center"/>
          </w:tcPr>
          <w:p w14:paraId="3EE09AA7" w14:textId="77777777" w:rsidR="00566677" w:rsidRPr="00FD1EE4" w:rsidRDefault="00566677" w:rsidP="00030249">
            <w:pPr>
              <w:rPr>
                <w:rFonts w:ascii="GHEA Grapalat" w:eastAsia="GHEA Grapalat" w:hAnsi="GHEA Grapalat" w:cs="GHEA Grapalat"/>
              </w:rPr>
            </w:pPr>
          </w:p>
        </w:tc>
      </w:tr>
      <w:tr w:rsidR="00566677" w:rsidRPr="00FD1EE4" w14:paraId="2517329C" w14:textId="77777777" w:rsidTr="00030249">
        <w:tc>
          <w:tcPr>
            <w:tcW w:w="6205" w:type="dxa"/>
            <w:shd w:val="clear" w:color="auto" w:fill="D9E2F3"/>
            <w:vAlign w:val="center"/>
          </w:tcPr>
          <w:p w14:paraId="2A36B90B"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4230" w:type="dxa"/>
            <w:vAlign w:val="center"/>
          </w:tcPr>
          <w:p w14:paraId="10659BD0" w14:textId="77777777" w:rsidR="00566677" w:rsidRPr="00FD1EE4" w:rsidRDefault="00566677" w:rsidP="00030249">
            <w:pPr>
              <w:rPr>
                <w:rFonts w:ascii="GHEA Grapalat" w:eastAsia="GHEA Grapalat" w:hAnsi="GHEA Grapalat" w:cs="GHEA Grapalat"/>
              </w:rPr>
            </w:pPr>
          </w:p>
        </w:tc>
      </w:tr>
      <w:tr w:rsidR="00566677" w:rsidRPr="00FD1EE4" w14:paraId="5F060E2A" w14:textId="77777777" w:rsidTr="00030249">
        <w:tc>
          <w:tcPr>
            <w:tcW w:w="6205" w:type="dxa"/>
            <w:shd w:val="clear" w:color="auto" w:fill="D9E2F3"/>
            <w:vAlign w:val="center"/>
          </w:tcPr>
          <w:p w14:paraId="05FD5F6B"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4230" w:type="dxa"/>
            <w:vAlign w:val="center"/>
          </w:tcPr>
          <w:p w14:paraId="6442500E" w14:textId="77777777" w:rsidR="00566677" w:rsidRPr="00FD1EE4" w:rsidRDefault="00566677" w:rsidP="00030249">
            <w:pPr>
              <w:rPr>
                <w:rFonts w:ascii="GHEA Grapalat" w:eastAsia="GHEA Grapalat" w:hAnsi="GHEA Grapalat" w:cs="GHEA Grapalat"/>
              </w:rPr>
            </w:pPr>
          </w:p>
        </w:tc>
      </w:tr>
    </w:tbl>
    <w:p w14:paraId="065A3C60" w14:textId="77777777" w:rsidR="00566677" w:rsidRPr="00FD1EE4" w:rsidRDefault="005666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10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05"/>
        <w:gridCol w:w="4230"/>
      </w:tblGrid>
      <w:tr w:rsidR="00566677" w:rsidRPr="00FD1EE4" w14:paraId="0DC83E8A" w14:textId="77777777" w:rsidTr="00030249">
        <w:tc>
          <w:tcPr>
            <w:tcW w:w="6205" w:type="dxa"/>
            <w:shd w:val="clear" w:color="auto" w:fill="D9E2F3"/>
            <w:vAlign w:val="center"/>
          </w:tcPr>
          <w:p w14:paraId="4ECADD8E"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4230" w:type="dxa"/>
            <w:vAlign w:val="center"/>
          </w:tcPr>
          <w:p w14:paraId="57A270A5" w14:textId="77777777" w:rsidR="00566677" w:rsidRPr="00FD1EE4" w:rsidRDefault="00566677" w:rsidP="00030249">
            <w:pPr>
              <w:rPr>
                <w:rFonts w:ascii="GHEA Grapalat" w:eastAsia="GHEA Grapalat" w:hAnsi="GHEA Grapalat" w:cs="GHEA Grapalat"/>
              </w:rPr>
            </w:pPr>
          </w:p>
        </w:tc>
      </w:tr>
      <w:tr w:rsidR="00566677" w:rsidRPr="00FD1EE4" w14:paraId="6704E050" w14:textId="77777777" w:rsidTr="00030249">
        <w:tc>
          <w:tcPr>
            <w:tcW w:w="6205" w:type="dxa"/>
            <w:shd w:val="clear" w:color="auto" w:fill="D9E2F3"/>
            <w:vAlign w:val="center"/>
          </w:tcPr>
          <w:p w14:paraId="5613EA61"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4230" w:type="dxa"/>
            <w:vAlign w:val="center"/>
          </w:tcPr>
          <w:p w14:paraId="5513788F" w14:textId="77777777" w:rsidR="00566677" w:rsidRPr="00FD1EE4" w:rsidRDefault="00566677" w:rsidP="00030249">
            <w:pPr>
              <w:rPr>
                <w:rFonts w:ascii="GHEA Grapalat" w:eastAsia="GHEA Grapalat" w:hAnsi="GHEA Grapalat" w:cs="GHEA Grapalat"/>
              </w:rPr>
            </w:pPr>
          </w:p>
        </w:tc>
      </w:tr>
      <w:tr w:rsidR="00566677" w:rsidRPr="00FD1EE4" w14:paraId="2AAF9BF7" w14:textId="77777777" w:rsidTr="00030249">
        <w:tc>
          <w:tcPr>
            <w:tcW w:w="6205" w:type="dxa"/>
            <w:shd w:val="clear" w:color="auto" w:fill="D9E2F3"/>
            <w:vAlign w:val="center"/>
          </w:tcPr>
          <w:p w14:paraId="411E3926"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4230" w:type="dxa"/>
            <w:vAlign w:val="center"/>
          </w:tcPr>
          <w:p w14:paraId="3F8349B6" w14:textId="77777777" w:rsidR="00566677" w:rsidRPr="00FD1EE4" w:rsidRDefault="00566677" w:rsidP="00030249">
            <w:pPr>
              <w:rPr>
                <w:rFonts w:ascii="GHEA Grapalat" w:eastAsia="GHEA Grapalat" w:hAnsi="GHEA Grapalat" w:cs="GHEA Grapalat"/>
              </w:rPr>
            </w:pPr>
          </w:p>
        </w:tc>
      </w:tr>
      <w:tr w:rsidR="00566677" w:rsidRPr="00FD1EE4" w14:paraId="4AA4440E" w14:textId="77777777" w:rsidTr="00030249">
        <w:tc>
          <w:tcPr>
            <w:tcW w:w="6205" w:type="dxa"/>
            <w:shd w:val="clear" w:color="auto" w:fill="D9E2F3"/>
            <w:vAlign w:val="center"/>
          </w:tcPr>
          <w:p w14:paraId="2DFF2C32"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4230" w:type="dxa"/>
            <w:vAlign w:val="center"/>
          </w:tcPr>
          <w:p w14:paraId="314F4F5C" w14:textId="77777777" w:rsidR="00566677" w:rsidRPr="00FD1EE4" w:rsidRDefault="00566677" w:rsidP="00030249">
            <w:pPr>
              <w:rPr>
                <w:rFonts w:ascii="GHEA Grapalat" w:eastAsia="GHEA Grapalat" w:hAnsi="GHEA Grapalat" w:cs="GHEA Grapalat"/>
              </w:rPr>
            </w:pPr>
          </w:p>
        </w:tc>
      </w:tr>
    </w:tbl>
    <w:p w14:paraId="1AD39971" w14:textId="77777777" w:rsidR="00566677" w:rsidRPr="00FD1EE4" w:rsidRDefault="005666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10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05"/>
        <w:gridCol w:w="4230"/>
      </w:tblGrid>
      <w:tr w:rsidR="00566677" w:rsidRPr="00FD1EE4" w14:paraId="166741BC" w14:textId="77777777" w:rsidTr="00043EE1">
        <w:tc>
          <w:tcPr>
            <w:tcW w:w="6205" w:type="dxa"/>
            <w:shd w:val="clear" w:color="auto" w:fill="D9E2F3"/>
            <w:vAlign w:val="center"/>
          </w:tcPr>
          <w:p w14:paraId="42B23B0C"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4230" w:type="dxa"/>
            <w:vAlign w:val="center"/>
          </w:tcPr>
          <w:p w14:paraId="4A9021A3" w14:textId="77777777" w:rsidR="00566677" w:rsidRPr="00FD1EE4" w:rsidRDefault="00566677" w:rsidP="00030249">
            <w:pPr>
              <w:rPr>
                <w:rFonts w:ascii="GHEA Grapalat" w:eastAsia="GHEA Grapalat" w:hAnsi="GHEA Grapalat" w:cs="GHEA Grapalat"/>
              </w:rPr>
            </w:pPr>
          </w:p>
        </w:tc>
      </w:tr>
      <w:tr w:rsidR="00566677" w:rsidRPr="00FD1EE4" w14:paraId="4CA8C996" w14:textId="77777777" w:rsidTr="00043EE1">
        <w:tc>
          <w:tcPr>
            <w:tcW w:w="6205" w:type="dxa"/>
            <w:shd w:val="clear" w:color="auto" w:fill="D9E2F3"/>
            <w:vAlign w:val="center"/>
          </w:tcPr>
          <w:p w14:paraId="125182C5"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4230" w:type="dxa"/>
            <w:vAlign w:val="center"/>
          </w:tcPr>
          <w:p w14:paraId="5C127F41" w14:textId="77777777" w:rsidR="00566677" w:rsidRPr="00FD1EE4" w:rsidRDefault="00566677" w:rsidP="00030249">
            <w:pPr>
              <w:rPr>
                <w:rFonts w:ascii="GHEA Grapalat" w:eastAsia="GHEA Grapalat" w:hAnsi="GHEA Grapalat" w:cs="GHEA Grapalat"/>
              </w:rPr>
            </w:pPr>
          </w:p>
        </w:tc>
      </w:tr>
      <w:tr w:rsidR="00566677" w:rsidRPr="00FD1EE4" w14:paraId="5EF6C8D3" w14:textId="77777777" w:rsidTr="00043EE1">
        <w:tc>
          <w:tcPr>
            <w:tcW w:w="6205" w:type="dxa"/>
            <w:shd w:val="clear" w:color="auto" w:fill="D9E2F3"/>
            <w:vAlign w:val="center"/>
          </w:tcPr>
          <w:p w14:paraId="024A6BB1"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4230" w:type="dxa"/>
            <w:vAlign w:val="center"/>
          </w:tcPr>
          <w:p w14:paraId="7C1223DD" w14:textId="77777777" w:rsidR="00566677" w:rsidRPr="00FD1EE4" w:rsidRDefault="00566677" w:rsidP="00030249">
            <w:pPr>
              <w:rPr>
                <w:rFonts w:ascii="GHEA Grapalat" w:eastAsia="GHEA Grapalat" w:hAnsi="GHEA Grapalat" w:cs="GHEA Grapalat"/>
              </w:rPr>
            </w:pPr>
          </w:p>
        </w:tc>
      </w:tr>
      <w:tr w:rsidR="00566677" w:rsidRPr="00FD1EE4" w14:paraId="59268319" w14:textId="77777777" w:rsidTr="00043EE1">
        <w:tc>
          <w:tcPr>
            <w:tcW w:w="6205" w:type="dxa"/>
            <w:shd w:val="clear" w:color="auto" w:fill="D9E2F3"/>
            <w:vAlign w:val="center"/>
          </w:tcPr>
          <w:p w14:paraId="3C833B04"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4230" w:type="dxa"/>
            <w:vAlign w:val="center"/>
          </w:tcPr>
          <w:p w14:paraId="117BE5AB" w14:textId="77777777" w:rsidR="00566677" w:rsidRPr="00FD1EE4" w:rsidRDefault="00566677" w:rsidP="00030249">
            <w:pPr>
              <w:rPr>
                <w:rFonts w:ascii="GHEA Grapalat" w:eastAsia="GHEA Grapalat" w:hAnsi="GHEA Grapalat" w:cs="GHEA Grapalat"/>
              </w:rPr>
            </w:pPr>
          </w:p>
        </w:tc>
      </w:tr>
    </w:tbl>
    <w:p w14:paraId="358035D7" w14:textId="77777777" w:rsidR="00566677" w:rsidRPr="00FD1EE4" w:rsidRDefault="00566677" w:rsidP="008F6325">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205"/>
        <w:gridCol w:w="4140"/>
      </w:tblGrid>
      <w:tr w:rsidR="00566677" w:rsidRPr="00FD1EE4" w14:paraId="5FAA1688" w14:textId="77777777" w:rsidTr="00030249">
        <w:trPr>
          <w:trHeight w:val="924"/>
        </w:trPr>
        <w:tc>
          <w:tcPr>
            <w:tcW w:w="10345" w:type="dxa"/>
            <w:gridSpan w:val="2"/>
            <w:vAlign w:val="center"/>
          </w:tcPr>
          <w:p w14:paraId="129E5831" w14:textId="77777777" w:rsidR="00566677" w:rsidRPr="00FD1EE4" w:rsidRDefault="00566677" w:rsidP="000302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66677" w:rsidRPr="00FD1EE4" w14:paraId="5E304819" w14:textId="77777777" w:rsidTr="00043EE1">
        <w:trPr>
          <w:trHeight w:val="77"/>
        </w:trPr>
        <w:tc>
          <w:tcPr>
            <w:tcW w:w="6205" w:type="dxa"/>
            <w:shd w:val="clear" w:color="auto" w:fill="D9E2F3"/>
            <w:vAlign w:val="center"/>
          </w:tcPr>
          <w:p w14:paraId="1B2F4B3B"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140" w:type="dxa"/>
            <w:shd w:val="clear" w:color="auto" w:fill="FFFFFF"/>
            <w:vAlign w:val="center"/>
          </w:tcPr>
          <w:p w14:paraId="0065D886" w14:textId="77777777" w:rsidR="00566677" w:rsidRPr="00FD1EE4" w:rsidRDefault="00566677" w:rsidP="00030249">
            <w:pPr>
              <w:rPr>
                <w:rFonts w:ascii="GHEA Grapalat" w:eastAsia="GHEA Grapalat" w:hAnsi="GHEA Grapalat" w:cs="GHEA Grapalat"/>
              </w:rPr>
            </w:pPr>
          </w:p>
        </w:tc>
      </w:tr>
      <w:tr w:rsidR="00566677" w:rsidRPr="00FD1EE4" w14:paraId="3BF43F59" w14:textId="77777777" w:rsidTr="00043EE1">
        <w:trPr>
          <w:trHeight w:val="77"/>
        </w:trPr>
        <w:tc>
          <w:tcPr>
            <w:tcW w:w="6205" w:type="dxa"/>
            <w:shd w:val="clear" w:color="auto" w:fill="D9E2F3"/>
            <w:vAlign w:val="center"/>
          </w:tcPr>
          <w:p w14:paraId="7D4AC27E"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140" w:type="dxa"/>
            <w:vAlign w:val="center"/>
          </w:tcPr>
          <w:p w14:paraId="38145B14" w14:textId="77777777" w:rsidR="00566677" w:rsidRPr="00FD1EE4" w:rsidRDefault="00566677" w:rsidP="000302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7FF6D91E" w14:textId="77777777" w:rsidR="00566677" w:rsidRPr="00FD1EE4" w:rsidRDefault="00566677" w:rsidP="000302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566677" w:rsidRPr="00FD1EE4" w14:paraId="39FCF351" w14:textId="77777777" w:rsidTr="00030249">
        <w:tc>
          <w:tcPr>
            <w:tcW w:w="10345" w:type="dxa"/>
            <w:gridSpan w:val="2"/>
            <w:vAlign w:val="center"/>
          </w:tcPr>
          <w:p w14:paraId="242EFF18" w14:textId="77777777" w:rsidR="00566677" w:rsidRPr="00FD1EE4" w:rsidRDefault="00566677" w:rsidP="000302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66677" w:rsidRPr="00FD1EE4" w14:paraId="3B73051E" w14:textId="77777777" w:rsidTr="00030249">
        <w:tc>
          <w:tcPr>
            <w:tcW w:w="10345" w:type="dxa"/>
            <w:gridSpan w:val="2"/>
            <w:vAlign w:val="center"/>
          </w:tcPr>
          <w:p w14:paraId="380F3BB9" w14:textId="77777777" w:rsidR="00566677" w:rsidRPr="00FD1EE4" w:rsidRDefault="00566677" w:rsidP="000302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469832BB" w14:textId="77777777" w:rsidR="00566677" w:rsidRPr="00FD1EE4" w:rsidRDefault="005666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55"/>
        <w:gridCol w:w="4590"/>
      </w:tblGrid>
      <w:tr w:rsidR="00566677" w:rsidRPr="00FD1EE4" w14:paraId="20227E26" w14:textId="77777777" w:rsidTr="00030249">
        <w:trPr>
          <w:trHeight w:val="924"/>
        </w:trPr>
        <w:tc>
          <w:tcPr>
            <w:tcW w:w="10345" w:type="dxa"/>
            <w:gridSpan w:val="2"/>
            <w:vAlign w:val="center"/>
          </w:tcPr>
          <w:p w14:paraId="57DEF9D0" w14:textId="77777777" w:rsidR="00566677" w:rsidRPr="00FD1EE4" w:rsidRDefault="00566677" w:rsidP="000302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566677" w:rsidRPr="00FD1EE4" w14:paraId="4246C1C0" w14:textId="77777777" w:rsidTr="00043EE1">
        <w:trPr>
          <w:trHeight w:val="77"/>
        </w:trPr>
        <w:tc>
          <w:tcPr>
            <w:tcW w:w="5755" w:type="dxa"/>
            <w:shd w:val="clear" w:color="auto" w:fill="D9E2F3"/>
            <w:vAlign w:val="center"/>
          </w:tcPr>
          <w:p w14:paraId="664E4C9F"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90" w:type="dxa"/>
            <w:shd w:val="clear" w:color="auto" w:fill="auto"/>
            <w:vAlign w:val="center"/>
          </w:tcPr>
          <w:p w14:paraId="64DE6147" w14:textId="77777777" w:rsidR="00566677" w:rsidRPr="00FD1EE4" w:rsidRDefault="00566677" w:rsidP="00030249">
            <w:pPr>
              <w:rPr>
                <w:rFonts w:ascii="GHEA Grapalat" w:eastAsia="GHEA Grapalat" w:hAnsi="GHEA Grapalat" w:cs="GHEA Grapalat"/>
              </w:rPr>
            </w:pPr>
          </w:p>
        </w:tc>
      </w:tr>
      <w:tr w:rsidR="00566677" w:rsidRPr="00FD1EE4" w14:paraId="7C19C715" w14:textId="77777777" w:rsidTr="00043EE1">
        <w:trPr>
          <w:trHeight w:val="77"/>
        </w:trPr>
        <w:tc>
          <w:tcPr>
            <w:tcW w:w="5755" w:type="dxa"/>
            <w:shd w:val="clear" w:color="auto" w:fill="D9E2F3"/>
            <w:vAlign w:val="center"/>
          </w:tcPr>
          <w:p w14:paraId="2F83BE3D"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90" w:type="dxa"/>
            <w:vAlign w:val="center"/>
          </w:tcPr>
          <w:p w14:paraId="6C25FBAE" w14:textId="77777777" w:rsidR="00566677" w:rsidRPr="00FD1EE4" w:rsidRDefault="00566677" w:rsidP="000302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08353408" w14:textId="77777777" w:rsidR="00566677" w:rsidRPr="00FD1EE4" w:rsidRDefault="00566677" w:rsidP="000302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566677" w:rsidRPr="00FD1EE4" w14:paraId="45829AC8" w14:textId="77777777" w:rsidTr="00030249">
        <w:tc>
          <w:tcPr>
            <w:tcW w:w="10345" w:type="dxa"/>
            <w:gridSpan w:val="2"/>
            <w:vAlign w:val="center"/>
          </w:tcPr>
          <w:p w14:paraId="03F768F8" w14:textId="77777777" w:rsidR="00566677" w:rsidRPr="00FD1EE4" w:rsidRDefault="00566677" w:rsidP="000302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66677" w:rsidRPr="00FD1EE4" w14:paraId="37F7C641" w14:textId="77777777" w:rsidTr="00030249">
        <w:tc>
          <w:tcPr>
            <w:tcW w:w="10345" w:type="dxa"/>
            <w:gridSpan w:val="2"/>
            <w:vAlign w:val="center"/>
          </w:tcPr>
          <w:p w14:paraId="3E78B656" w14:textId="77777777" w:rsidR="00566677" w:rsidRPr="00FD1EE4" w:rsidRDefault="00566677" w:rsidP="000302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66677" w:rsidRPr="00FD1EE4" w14:paraId="616213C2" w14:textId="77777777" w:rsidTr="00030249">
        <w:tc>
          <w:tcPr>
            <w:tcW w:w="10345" w:type="dxa"/>
            <w:gridSpan w:val="2"/>
            <w:vAlign w:val="center"/>
          </w:tcPr>
          <w:p w14:paraId="377D6A41" w14:textId="77777777" w:rsidR="00566677" w:rsidRPr="00FD1EE4" w:rsidRDefault="00566677" w:rsidP="000302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66677" w:rsidRPr="00FD1EE4" w14:paraId="3D49BD43" w14:textId="77777777" w:rsidTr="00030249">
        <w:tc>
          <w:tcPr>
            <w:tcW w:w="10345" w:type="dxa"/>
            <w:gridSpan w:val="2"/>
            <w:vAlign w:val="center"/>
          </w:tcPr>
          <w:p w14:paraId="0A9CD2A5" w14:textId="77777777" w:rsidR="00566677" w:rsidRPr="00FD1EE4" w:rsidRDefault="00566677" w:rsidP="000302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50EE8B74" w14:textId="77777777" w:rsidR="00566677" w:rsidRPr="00FD1EE4" w:rsidRDefault="005666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103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5"/>
        <w:gridCol w:w="4680"/>
      </w:tblGrid>
      <w:tr w:rsidR="00566677" w:rsidRPr="00FD1EE4" w14:paraId="0230B8D7" w14:textId="77777777" w:rsidTr="00043EE1">
        <w:tc>
          <w:tcPr>
            <w:tcW w:w="5665" w:type="dxa"/>
            <w:shd w:val="clear" w:color="auto" w:fill="D9E2F3"/>
            <w:vAlign w:val="center"/>
          </w:tcPr>
          <w:p w14:paraId="6A68D25B"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4680" w:type="dxa"/>
            <w:vAlign w:val="center"/>
          </w:tcPr>
          <w:p w14:paraId="525AD881" w14:textId="77777777" w:rsidR="00566677" w:rsidRPr="00FD1EE4" w:rsidRDefault="00566677" w:rsidP="00030249">
            <w:pPr>
              <w:rPr>
                <w:rFonts w:ascii="GHEA Grapalat" w:eastAsia="GHEA Grapalat" w:hAnsi="GHEA Grapalat" w:cs="GHEA Grapalat"/>
              </w:rPr>
            </w:pPr>
          </w:p>
        </w:tc>
      </w:tr>
      <w:tr w:rsidR="00566677" w:rsidRPr="00FD1EE4" w14:paraId="551CE33E" w14:textId="77777777" w:rsidTr="00043EE1">
        <w:tc>
          <w:tcPr>
            <w:tcW w:w="5665" w:type="dxa"/>
            <w:shd w:val="clear" w:color="auto" w:fill="D9E2F3"/>
            <w:vAlign w:val="center"/>
          </w:tcPr>
          <w:p w14:paraId="222FB9C5"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4680" w:type="dxa"/>
            <w:vAlign w:val="center"/>
          </w:tcPr>
          <w:p w14:paraId="1BF66DBF" w14:textId="77777777" w:rsidR="00566677" w:rsidRPr="00FD1EE4" w:rsidRDefault="00566677" w:rsidP="000302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14:paraId="57DD0530" w14:textId="77777777" w:rsidR="00566677" w:rsidRPr="00FD1EE4" w:rsidRDefault="00566677" w:rsidP="000302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566677" w:rsidRPr="00FD1EE4" w14:paraId="7652F2FA" w14:textId="77777777" w:rsidTr="00043EE1">
        <w:tc>
          <w:tcPr>
            <w:tcW w:w="5665" w:type="dxa"/>
            <w:shd w:val="clear" w:color="auto" w:fill="D9E2F3"/>
            <w:vAlign w:val="center"/>
          </w:tcPr>
          <w:p w14:paraId="5046B570"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4680" w:type="dxa"/>
            <w:vAlign w:val="center"/>
          </w:tcPr>
          <w:p w14:paraId="43AB6374" w14:textId="77777777" w:rsidR="00566677" w:rsidRPr="00FD1EE4" w:rsidRDefault="00566677" w:rsidP="000302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14:paraId="211323D9" w14:textId="77777777" w:rsidR="00566677" w:rsidRPr="00FD1EE4" w:rsidRDefault="00566677" w:rsidP="000302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14:paraId="67405508" w14:textId="77777777" w:rsidR="00566677" w:rsidRPr="00FD1EE4" w:rsidRDefault="005666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5"/>
        <w:gridCol w:w="4680"/>
      </w:tblGrid>
      <w:tr w:rsidR="00566677" w:rsidRPr="00FD1EE4" w14:paraId="44C21A2A" w14:textId="77777777" w:rsidTr="00043EE1">
        <w:tc>
          <w:tcPr>
            <w:tcW w:w="5665" w:type="dxa"/>
            <w:shd w:val="clear" w:color="auto" w:fill="D9E2F3"/>
            <w:vAlign w:val="center"/>
          </w:tcPr>
          <w:p w14:paraId="2A0B099F"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4680" w:type="dxa"/>
            <w:vAlign w:val="center"/>
          </w:tcPr>
          <w:p w14:paraId="047CD9F4" w14:textId="77777777" w:rsidR="00566677" w:rsidRPr="00FD1EE4" w:rsidRDefault="00566677" w:rsidP="00030249">
            <w:pPr>
              <w:rPr>
                <w:rFonts w:ascii="GHEA Grapalat" w:eastAsia="GHEA Grapalat" w:hAnsi="GHEA Grapalat" w:cs="GHEA Grapalat"/>
              </w:rPr>
            </w:pPr>
          </w:p>
        </w:tc>
      </w:tr>
      <w:tr w:rsidR="00566677" w:rsidRPr="00FD1EE4" w14:paraId="1B7D8C07" w14:textId="77777777" w:rsidTr="00043EE1">
        <w:tc>
          <w:tcPr>
            <w:tcW w:w="5665" w:type="dxa"/>
            <w:shd w:val="clear" w:color="auto" w:fill="D9E2F3"/>
            <w:vAlign w:val="center"/>
          </w:tcPr>
          <w:p w14:paraId="6572A3C2"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4680" w:type="dxa"/>
            <w:vAlign w:val="center"/>
          </w:tcPr>
          <w:p w14:paraId="7A0135E5" w14:textId="77777777" w:rsidR="00566677" w:rsidRPr="00FD1EE4" w:rsidRDefault="00566677" w:rsidP="00030249">
            <w:pPr>
              <w:rPr>
                <w:rFonts w:ascii="GHEA Grapalat" w:eastAsia="GHEA Grapalat" w:hAnsi="GHEA Grapalat" w:cs="GHEA Grapalat"/>
              </w:rPr>
            </w:pPr>
          </w:p>
        </w:tc>
      </w:tr>
    </w:tbl>
    <w:p w14:paraId="3A71A982" w14:textId="6F45AF3A" w:rsidR="00566677" w:rsidRPr="00FD1EE4" w:rsidRDefault="00566677" w:rsidP="00030249">
      <w:pPr>
        <w:pBdr>
          <w:top w:val="nil"/>
          <w:left w:val="nil"/>
          <w:bottom w:val="nil"/>
          <w:right w:val="nil"/>
          <w:between w:val="nil"/>
        </w:pBdr>
        <w:rPr>
          <w:rFonts w:ascii="GHEA Grapalat" w:eastAsia="GHEA Grapalat" w:hAnsi="GHEA Grapalat" w:cs="GHEA Grapalat"/>
          <w:i/>
          <w:color w:val="000000"/>
        </w:rPr>
      </w:pPr>
    </w:p>
    <w:p w14:paraId="3580A636" w14:textId="77777777" w:rsidR="00566677" w:rsidRPr="00FD1EE4" w:rsidRDefault="00566677"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14:paraId="2375321F" w14:textId="77777777" w:rsidR="00566677" w:rsidRPr="00FD1EE4" w:rsidRDefault="005666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5"/>
        <w:gridCol w:w="4680"/>
      </w:tblGrid>
      <w:tr w:rsidR="00566677" w:rsidRPr="00FD1EE4" w14:paraId="1F6A1CCC" w14:textId="77777777" w:rsidTr="00043EE1">
        <w:tc>
          <w:tcPr>
            <w:tcW w:w="5665" w:type="dxa"/>
            <w:shd w:val="clear" w:color="auto" w:fill="D9E2F3"/>
            <w:vAlign w:val="center"/>
          </w:tcPr>
          <w:p w14:paraId="62109432"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4680" w:type="dxa"/>
            <w:vAlign w:val="center"/>
          </w:tcPr>
          <w:p w14:paraId="31122033" w14:textId="77777777" w:rsidR="00566677" w:rsidRPr="00FD1EE4" w:rsidRDefault="00566677" w:rsidP="00030249">
            <w:pPr>
              <w:rPr>
                <w:rFonts w:ascii="GHEA Grapalat" w:eastAsia="GHEA Grapalat" w:hAnsi="GHEA Grapalat" w:cs="GHEA Grapalat"/>
              </w:rPr>
            </w:pPr>
          </w:p>
        </w:tc>
      </w:tr>
      <w:tr w:rsidR="00566677" w:rsidRPr="00FD1EE4" w14:paraId="0530AF2F" w14:textId="77777777" w:rsidTr="00043EE1">
        <w:tc>
          <w:tcPr>
            <w:tcW w:w="5665" w:type="dxa"/>
            <w:shd w:val="clear" w:color="auto" w:fill="D9E2F3"/>
            <w:vAlign w:val="center"/>
          </w:tcPr>
          <w:p w14:paraId="44DF7089"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4680" w:type="dxa"/>
            <w:vAlign w:val="center"/>
          </w:tcPr>
          <w:p w14:paraId="4AED1AF9" w14:textId="77777777" w:rsidR="00566677" w:rsidRPr="00FD1EE4" w:rsidRDefault="00566677" w:rsidP="00030249">
            <w:pPr>
              <w:rPr>
                <w:rFonts w:ascii="GHEA Grapalat" w:eastAsia="GHEA Grapalat" w:hAnsi="GHEA Grapalat" w:cs="GHEA Grapalat"/>
              </w:rPr>
            </w:pPr>
          </w:p>
        </w:tc>
      </w:tr>
      <w:tr w:rsidR="00566677" w:rsidRPr="00FD1EE4" w14:paraId="0BFE9C2F" w14:textId="77777777" w:rsidTr="00043EE1">
        <w:tc>
          <w:tcPr>
            <w:tcW w:w="5665" w:type="dxa"/>
            <w:shd w:val="clear" w:color="auto" w:fill="D9E2F3"/>
            <w:vAlign w:val="center"/>
          </w:tcPr>
          <w:p w14:paraId="37BD40B1"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4680" w:type="dxa"/>
            <w:vAlign w:val="center"/>
          </w:tcPr>
          <w:p w14:paraId="72679CFD" w14:textId="77777777" w:rsidR="00566677" w:rsidRPr="00FD1EE4" w:rsidRDefault="00566677" w:rsidP="00030249">
            <w:pPr>
              <w:rPr>
                <w:rFonts w:ascii="GHEA Grapalat" w:eastAsia="GHEA Grapalat" w:hAnsi="GHEA Grapalat" w:cs="GHEA Grapalat"/>
              </w:rPr>
            </w:pPr>
          </w:p>
        </w:tc>
      </w:tr>
      <w:tr w:rsidR="00566677" w:rsidRPr="00FD1EE4" w14:paraId="18793298" w14:textId="77777777" w:rsidTr="00043EE1">
        <w:tc>
          <w:tcPr>
            <w:tcW w:w="5665" w:type="dxa"/>
            <w:shd w:val="clear" w:color="auto" w:fill="D9E2F3"/>
            <w:vAlign w:val="center"/>
          </w:tcPr>
          <w:p w14:paraId="41BA7DBB"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4680" w:type="dxa"/>
            <w:vAlign w:val="center"/>
          </w:tcPr>
          <w:p w14:paraId="2A7653CA" w14:textId="77777777" w:rsidR="00566677" w:rsidRPr="00FD1EE4" w:rsidRDefault="00566677" w:rsidP="00030249">
            <w:pPr>
              <w:rPr>
                <w:rFonts w:ascii="GHEA Grapalat" w:eastAsia="GHEA Grapalat" w:hAnsi="GHEA Grapalat" w:cs="GHEA Grapalat"/>
              </w:rPr>
            </w:pPr>
          </w:p>
        </w:tc>
      </w:tr>
      <w:tr w:rsidR="00566677" w:rsidRPr="00FD1EE4" w14:paraId="3C490DAA" w14:textId="77777777" w:rsidTr="00043EE1">
        <w:tc>
          <w:tcPr>
            <w:tcW w:w="5665" w:type="dxa"/>
            <w:shd w:val="clear" w:color="auto" w:fill="D9E2F3"/>
            <w:vAlign w:val="center"/>
          </w:tcPr>
          <w:p w14:paraId="7C96AC42"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4680" w:type="dxa"/>
            <w:vAlign w:val="center"/>
          </w:tcPr>
          <w:p w14:paraId="3B5B6546" w14:textId="77777777" w:rsidR="00566677" w:rsidRPr="00FD1EE4" w:rsidRDefault="00566677" w:rsidP="00030249">
            <w:pPr>
              <w:rPr>
                <w:rFonts w:ascii="GHEA Grapalat" w:eastAsia="GHEA Grapalat" w:hAnsi="GHEA Grapalat" w:cs="GHEA Grapalat"/>
              </w:rPr>
            </w:pPr>
          </w:p>
        </w:tc>
      </w:tr>
      <w:tr w:rsidR="00566677" w:rsidRPr="00FD1EE4" w14:paraId="0C65DB8D" w14:textId="77777777" w:rsidTr="00043EE1">
        <w:tc>
          <w:tcPr>
            <w:tcW w:w="5665" w:type="dxa"/>
            <w:shd w:val="clear" w:color="auto" w:fill="D9E2F3"/>
            <w:vAlign w:val="center"/>
          </w:tcPr>
          <w:p w14:paraId="599E076D"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4680" w:type="dxa"/>
            <w:vAlign w:val="center"/>
          </w:tcPr>
          <w:p w14:paraId="1E8FC42E" w14:textId="77777777" w:rsidR="00566677" w:rsidRPr="00FD1EE4" w:rsidRDefault="00566677" w:rsidP="00030249">
            <w:pPr>
              <w:rPr>
                <w:rFonts w:ascii="GHEA Grapalat" w:eastAsia="GHEA Grapalat" w:hAnsi="GHEA Grapalat" w:cs="GHEA Grapalat"/>
              </w:rPr>
            </w:pPr>
          </w:p>
        </w:tc>
      </w:tr>
      <w:tr w:rsidR="00566677" w:rsidRPr="00FD1EE4" w14:paraId="4B5BF21B" w14:textId="77777777" w:rsidTr="00043EE1">
        <w:tc>
          <w:tcPr>
            <w:tcW w:w="5665" w:type="dxa"/>
            <w:shd w:val="clear" w:color="auto" w:fill="D9E2F3"/>
            <w:vAlign w:val="center"/>
          </w:tcPr>
          <w:p w14:paraId="3AA46499"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4680" w:type="dxa"/>
            <w:vAlign w:val="center"/>
          </w:tcPr>
          <w:p w14:paraId="4FB41A26" w14:textId="77777777" w:rsidR="00566677" w:rsidRPr="00FD1EE4" w:rsidRDefault="00566677" w:rsidP="00030249">
            <w:pPr>
              <w:rPr>
                <w:rFonts w:ascii="GHEA Grapalat" w:eastAsia="GHEA Grapalat" w:hAnsi="GHEA Grapalat" w:cs="GHEA Grapalat"/>
              </w:rPr>
            </w:pPr>
          </w:p>
        </w:tc>
      </w:tr>
    </w:tbl>
    <w:p w14:paraId="2163C888" w14:textId="77777777" w:rsidR="00566677" w:rsidRPr="00FD1EE4" w:rsidRDefault="005666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5"/>
        <w:gridCol w:w="4680"/>
      </w:tblGrid>
      <w:tr w:rsidR="00566677" w:rsidRPr="00FD1EE4" w14:paraId="2BDA3695" w14:textId="77777777" w:rsidTr="00043EE1">
        <w:trPr>
          <w:trHeight w:val="77"/>
        </w:trPr>
        <w:tc>
          <w:tcPr>
            <w:tcW w:w="5665" w:type="dxa"/>
            <w:vMerge w:val="restart"/>
            <w:shd w:val="clear" w:color="auto" w:fill="D9E2F3"/>
            <w:vAlign w:val="center"/>
          </w:tcPr>
          <w:p w14:paraId="0C10D144"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4680" w:type="dxa"/>
          </w:tcPr>
          <w:p w14:paraId="7C38D898" w14:textId="77777777" w:rsidR="00566677" w:rsidRPr="00FD1EE4" w:rsidRDefault="00566677" w:rsidP="00030249">
            <w:pPr>
              <w:rPr>
                <w:rFonts w:ascii="GHEA Grapalat" w:eastAsia="GHEA Grapalat" w:hAnsi="GHEA Grapalat" w:cs="GHEA Grapalat"/>
              </w:rPr>
            </w:pPr>
          </w:p>
        </w:tc>
      </w:tr>
      <w:tr w:rsidR="00566677" w:rsidRPr="00FD1EE4" w14:paraId="721A4AAC" w14:textId="77777777" w:rsidTr="00043EE1">
        <w:trPr>
          <w:trHeight w:val="77"/>
        </w:trPr>
        <w:tc>
          <w:tcPr>
            <w:tcW w:w="5665" w:type="dxa"/>
            <w:vMerge/>
            <w:shd w:val="clear" w:color="auto" w:fill="D9E2F3"/>
            <w:vAlign w:val="center"/>
          </w:tcPr>
          <w:p w14:paraId="6D6CB33D"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4680" w:type="dxa"/>
          </w:tcPr>
          <w:p w14:paraId="7E252571" w14:textId="77777777" w:rsidR="00566677" w:rsidRPr="00FD1EE4" w:rsidRDefault="00566677" w:rsidP="00030249">
            <w:pPr>
              <w:rPr>
                <w:rFonts w:ascii="GHEA Grapalat" w:eastAsia="GHEA Grapalat" w:hAnsi="GHEA Grapalat" w:cs="GHEA Grapalat"/>
              </w:rPr>
            </w:pPr>
          </w:p>
        </w:tc>
      </w:tr>
      <w:tr w:rsidR="00566677" w:rsidRPr="00FD1EE4" w14:paraId="2A527948" w14:textId="77777777" w:rsidTr="00043EE1">
        <w:trPr>
          <w:trHeight w:val="77"/>
        </w:trPr>
        <w:tc>
          <w:tcPr>
            <w:tcW w:w="5665" w:type="dxa"/>
            <w:vMerge/>
            <w:shd w:val="clear" w:color="auto" w:fill="D9E2F3"/>
            <w:vAlign w:val="center"/>
          </w:tcPr>
          <w:p w14:paraId="3F13C284"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4680" w:type="dxa"/>
          </w:tcPr>
          <w:p w14:paraId="741A26E1" w14:textId="77777777" w:rsidR="00566677" w:rsidRPr="00FD1EE4" w:rsidRDefault="00566677" w:rsidP="00030249">
            <w:pPr>
              <w:rPr>
                <w:rFonts w:ascii="GHEA Grapalat" w:eastAsia="GHEA Grapalat" w:hAnsi="GHEA Grapalat" w:cs="GHEA Grapalat"/>
              </w:rPr>
            </w:pPr>
          </w:p>
        </w:tc>
      </w:tr>
    </w:tbl>
    <w:p w14:paraId="3903763B" w14:textId="77777777" w:rsidR="00566677" w:rsidRDefault="00566677"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65"/>
        <w:gridCol w:w="4680"/>
      </w:tblGrid>
      <w:tr w:rsidR="00566677" w:rsidRPr="00FD1EE4" w14:paraId="56A2127F" w14:textId="77777777" w:rsidTr="00043EE1">
        <w:tc>
          <w:tcPr>
            <w:tcW w:w="5665" w:type="dxa"/>
            <w:shd w:val="clear" w:color="auto" w:fill="D9E2F3"/>
            <w:vAlign w:val="center"/>
          </w:tcPr>
          <w:p w14:paraId="54DB7C51"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4680" w:type="dxa"/>
            <w:vAlign w:val="center"/>
          </w:tcPr>
          <w:p w14:paraId="033D02D3" w14:textId="77777777" w:rsidR="00566677" w:rsidRPr="00FD1EE4" w:rsidRDefault="00566677" w:rsidP="00030249">
            <w:pPr>
              <w:rPr>
                <w:rFonts w:ascii="GHEA Grapalat" w:eastAsia="GHEA Grapalat" w:hAnsi="GHEA Grapalat" w:cs="GHEA Grapalat"/>
              </w:rPr>
            </w:pPr>
          </w:p>
        </w:tc>
      </w:tr>
      <w:tr w:rsidR="00566677" w:rsidRPr="00FD1EE4" w14:paraId="47CD59C7" w14:textId="77777777" w:rsidTr="00043EE1">
        <w:tc>
          <w:tcPr>
            <w:tcW w:w="5665" w:type="dxa"/>
            <w:shd w:val="clear" w:color="auto" w:fill="D9E2F3"/>
            <w:vAlign w:val="center"/>
          </w:tcPr>
          <w:p w14:paraId="22AC74AC" w14:textId="77777777" w:rsidR="00566677" w:rsidRPr="00FD1EE4" w:rsidRDefault="00566677" w:rsidP="00030249">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4680" w:type="dxa"/>
            <w:vAlign w:val="center"/>
          </w:tcPr>
          <w:p w14:paraId="4D04AF7E" w14:textId="77777777" w:rsidR="00566677" w:rsidRPr="00FD1EE4" w:rsidRDefault="00566677" w:rsidP="00030249">
            <w:pPr>
              <w:rPr>
                <w:rFonts w:ascii="GHEA Grapalat" w:eastAsia="GHEA Grapalat" w:hAnsi="GHEA Grapalat" w:cs="GHEA Grapalat"/>
              </w:rPr>
            </w:pPr>
          </w:p>
        </w:tc>
      </w:tr>
    </w:tbl>
    <w:p w14:paraId="2BF9FB70" w14:textId="01DB2826" w:rsidR="00566677" w:rsidRPr="00FD1EE4" w:rsidRDefault="00566677" w:rsidP="008F6325">
      <w:pPr>
        <w:pBdr>
          <w:top w:val="nil"/>
          <w:left w:val="nil"/>
          <w:bottom w:val="nil"/>
          <w:right w:val="nil"/>
          <w:between w:val="nil"/>
        </w:pBdr>
        <w:spacing w:before="240"/>
        <w:rPr>
          <w:rFonts w:ascii="GHEA Grapalat" w:eastAsia="GHEA Grapalat" w:hAnsi="GHEA Grapalat" w:cs="GHEA Grapalat"/>
          <w:i/>
        </w:rPr>
      </w:pPr>
    </w:p>
    <w:p w14:paraId="302FD0DA" w14:textId="77777777" w:rsidR="00566677" w:rsidRPr="00FD1EE4" w:rsidRDefault="00566677"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14:paraId="356C1AE1" w14:textId="77777777" w:rsidR="00566677" w:rsidRPr="00FD1EE4" w:rsidRDefault="00566677" w:rsidP="008F6325">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45"/>
      </w:tblGrid>
      <w:tr w:rsidR="00566677" w:rsidRPr="00FD1EE4" w14:paraId="0B63F96A" w14:textId="77777777" w:rsidTr="00030249">
        <w:tc>
          <w:tcPr>
            <w:tcW w:w="10345" w:type="dxa"/>
            <w:shd w:val="clear" w:color="auto" w:fill="DEEAF6"/>
          </w:tcPr>
          <w:p w14:paraId="0F5001DB" w14:textId="77777777" w:rsidR="00566677" w:rsidRPr="00DD4B8A" w:rsidRDefault="00566677" w:rsidP="00030249">
            <w:pPr>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66677" w:rsidRPr="00FD1EE4" w14:paraId="3CA9B8D4" w14:textId="77777777" w:rsidTr="00043EE1">
        <w:trPr>
          <w:trHeight w:val="609"/>
        </w:trPr>
        <w:tc>
          <w:tcPr>
            <w:tcW w:w="10345" w:type="dxa"/>
            <w:shd w:val="clear" w:color="auto" w:fill="auto"/>
          </w:tcPr>
          <w:p w14:paraId="15641C98" w14:textId="77777777" w:rsidR="00566677" w:rsidRPr="00DD4B8A" w:rsidRDefault="00566677" w:rsidP="00030249">
            <w:pPr>
              <w:rPr>
                <w:rFonts w:ascii="GHEA Grapalat" w:eastAsia="GHEA Grapalat" w:hAnsi="GHEA Grapalat" w:cs="GHEA Grapalat"/>
                <w:b/>
                <w:color w:val="000000"/>
              </w:rPr>
            </w:pPr>
          </w:p>
        </w:tc>
      </w:tr>
    </w:tbl>
    <w:p w14:paraId="0DB0A334" w14:textId="77777777" w:rsidR="00566677" w:rsidRDefault="00566677" w:rsidP="008F6325">
      <w:pPr>
        <w:pStyle w:val="BodyTextIndent3"/>
        <w:spacing w:line="240" w:lineRule="auto"/>
        <w:ind w:firstLine="0"/>
        <w:jc w:val="left"/>
        <w:rPr>
          <w:rFonts w:ascii="GHEA Grapalat" w:hAnsi="GHEA Grapalat"/>
          <w:b/>
          <w:lang w:val="hy-AM"/>
        </w:rPr>
      </w:pPr>
    </w:p>
    <w:p w14:paraId="4C71C9BF" w14:textId="77777777" w:rsidR="00566677" w:rsidRDefault="00566677" w:rsidP="008F6325">
      <w:pPr>
        <w:spacing w:line="360" w:lineRule="auto"/>
        <w:jc w:val="center"/>
        <w:rPr>
          <w:rFonts w:ascii="GHEA Grapalat" w:eastAsia="GHEA Grapalat" w:hAnsi="GHEA Grapalat" w:cs="GHEA Grapalat"/>
          <w:b/>
        </w:rPr>
      </w:pPr>
    </w:p>
    <w:p w14:paraId="1FF4DBF1" w14:textId="77777777" w:rsidR="00566677" w:rsidRPr="0031622F" w:rsidRDefault="00566677" w:rsidP="0031622F">
      <w:pPr>
        <w:jc w:val="center"/>
        <w:rPr>
          <w:rFonts w:ascii="GHEA Grapalat" w:eastAsia="GHEA Grapalat" w:hAnsi="GHEA Grapalat" w:cs="GHEA Grapalat"/>
          <w:b/>
          <w:sz w:val="20"/>
        </w:rPr>
      </w:pPr>
      <w:r w:rsidRPr="0031622F">
        <w:rPr>
          <w:rFonts w:ascii="GHEA Grapalat" w:eastAsia="GHEA Grapalat" w:hAnsi="GHEA Grapalat" w:cs="GHEA Grapalat"/>
          <w:b/>
          <w:sz w:val="20"/>
        </w:rPr>
        <w:t>I. Հայտարարագրի լրացման կարգը</w:t>
      </w:r>
    </w:p>
    <w:p w14:paraId="7EC706CE" w14:textId="77777777" w:rsidR="00566677" w:rsidRPr="0031622F" w:rsidRDefault="00566677" w:rsidP="0031622F">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sz w:val="20"/>
        </w:rPr>
      </w:pPr>
      <w:r w:rsidRPr="0031622F">
        <w:rPr>
          <w:rFonts w:ascii="GHEA Grapalat" w:eastAsia="GHEA Grapalat" w:hAnsi="GHEA Grapalat" w:cs="GHEA Grapalat"/>
          <w:color w:val="000000"/>
          <w:sz w:val="2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31622F">
        <w:rPr>
          <w:rFonts w:ascii="Cambria Math" w:eastAsia="GHEA Grapalat" w:hAnsi="Cambria Math" w:cs="GHEA Grapalat"/>
          <w:color w:val="000000"/>
          <w:sz w:val="20"/>
        </w:rPr>
        <w:t>․</w:t>
      </w:r>
    </w:p>
    <w:p w14:paraId="345CFB95" w14:textId="77777777" w:rsidR="00566677" w:rsidRPr="0031622F" w:rsidRDefault="00566677"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31622F">
        <w:rPr>
          <w:rFonts w:ascii="GHEA Grapalat" w:eastAsia="GHEA Grapalat" w:hAnsi="GHEA Grapalat" w:cs="GHEA Grapalat"/>
          <w:sz w:val="20"/>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6E2C4896" w14:textId="77777777" w:rsidR="00566677" w:rsidRPr="0031622F" w:rsidRDefault="00566677" w:rsidP="0031622F">
      <w:pPr>
        <w:numPr>
          <w:ilvl w:val="1"/>
          <w:numId w:val="30"/>
        </w:numPr>
        <w:ind w:left="0" w:firstLine="567"/>
        <w:jc w:val="both"/>
        <w:rPr>
          <w:rFonts w:ascii="GHEA Grapalat" w:eastAsia="GHEA Grapalat" w:hAnsi="GHEA Grapalat" w:cs="GHEA Grapalat"/>
          <w:sz w:val="20"/>
        </w:rPr>
      </w:pPr>
      <w:r w:rsidRPr="0031622F">
        <w:rPr>
          <w:rFonts w:ascii="GHEA Grapalat" w:eastAsia="GHEA Grapalat" w:hAnsi="GHEA Grapalat" w:cs="GHEA Grapalat"/>
          <w:sz w:val="20"/>
        </w:rPr>
        <w:t xml:space="preserve">«Հայտարարագիրը ներկայացնող անձը» ենթաբաժնում լրացվում է այն ֆիզիկական անձի տվյալները ով ստորագրում է </w:t>
      </w:r>
      <w:r w:rsidRPr="0031622F">
        <w:rPr>
          <w:rFonts w:ascii="GHEA Grapalat" w:eastAsia="GHEA Grapalat" w:hAnsi="GHEA Grapalat" w:cs="GHEA Grapalat"/>
          <w:sz w:val="20"/>
          <w:lang w:val="hy-AM"/>
        </w:rPr>
        <w:t xml:space="preserve">սույն ընթացակարգի </w:t>
      </w:r>
      <w:r w:rsidRPr="0031622F">
        <w:rPr>
          <w:rFonts w:ascii="GHEA Grapalat" w:eastAsia="GHEA Grapalat" w:hAnsi="GHEA Grapalat" w:cs="GHEA Grapalat"/>
          <w:sz w:val="20"/>
        </w:rPr>
        <w:t>հայտում ներառվող փաստաթղթերը.</w:t>
      </w:r>
    </w:p>
    <w:p w14:paraId="33E98AF1" w14:textId="77777777" w:rsidR="00566677" w:rsidRPr="0031622F" w:rsidRDefault="00566677" w:rsidP="0031622F">
      <w:pPr>
        <w:numPr>
          <w:ilvl w:val="1"/>
          <w:numId w:val="30"/>
        </w:numPr>
        <w:ind w:left="0" w:firstLine="567"/>
        <w:jc w:val="both"/>
        <w:rPr>
          <w:rFonts w:ascii="GHEA Grapalat" w:eastAsia="GHEA Grapalat" w:hAnsi="GHEA Grapalat" w:cs="GHEA Grapalat"/>
          <w:sz w:val="20"/>
        </w:rPr>
      </w:pPr>
      <w:r w:rsidRPr="0031622F">
        <w:rPr>
          <w:rFonts w:ascii="GHEA Grapalat" w:eastAsia="GHEA Grapalat" w:hAnsi="GHEA Grapalat" w:cs="GHEA Grapalat"/>
          <w:sz w:val="20"/>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65055508" w14:textId="77777777" w:rsidR="00566677" w:rsidRPr="0031622F" w:rsidRDefault="00566677" w:rsidP="0031622F">
      <w:pPr>
        <w:numPr>
          <w:ilvl w:val="0"/>
          <w:numId w:val="30"/>
        </w:numPr>
        <w:pBdr>
          <w:top w:val="nil"/>
          <w:left w:val="nil"/>
          <w:bottom w:val="nil"/>
          <w:right w:val="nil"/>
          <w:between w:val="nil"/>
        </w:pBdr>
        <w:ind w:left="0" w:firstLine="567"/>
        <w:jc w:val="both"/>
        <w:rPr>
          <w:rFonts w:ascii="GHEA Grapalat" w:eastAsia="GHEA Grapalat" w:hAnsi="GHEA Grapalat" w:cs="GHEA Grapalat"/>
          <w:sz w:val="20"/>
        </w:rPr>
      </w:pPr>
      <w:r w:rsidRPr="0031622F">
        <w:rPr>
          <w:rFonts w:ascii="GHEA Grapalat" w:eastAsia="GHEA Grapalat" w:hAnsi="GHEA Grapalat" w:cs="GHEA Grapalat"/>
          <w:sz w:val="20"/>
        </w:rPr>
        <w:t>Հայտարարագրի</w:t>
      </w:r>
      <w:r w:rsidRPr="0031622F">
        <w:rPr>
          <w:rFonts w:ascii="GHEA Grapalat" w:eastAsia="GHEA Grapalat" w:hAnsi="GHEA Grapalat" w:cs="GHEA Grapalat"/>
          <w:color w:val="000000"/>
          <w:sz w:val="20"/>
        </w:rPr>
        <w:t xml:space="preserve"> 2-րդ բաժինը (Բաժնետոմսերի ցուցակման տվյալները)</w:t>
      </w:r>
      <w:r w:rsidRPr="0031622F">
        <w:rPr>
          <w:rFonts w:ascii="GHEA Grapalat" w:eastAsia="GHEA Grapalat" w:hAnsi="GHEA Grapalat" w:cs="GHEA Grapalat"/>
          <w:b/>
          <w:color w:val="000000"/>
          <w:sz w:val="20"/>
        </w:rPr>
        <w:t xml:space="preserve"> </w:t>
      </w:r>
      <w:r w:rsidRPr="0031622F">
        <w:rPr>
          <w:rFonts w:ascii="GHEA Grapalat" w:eastAsia="GHEA Grapalat" w:hAnsi="GHEA Grapalat" w:cs="GHEA Grapalat"/>
          <w:color w:val="000000"/>
          <w:sz w:val="20"/>
        </w:rPr>
        <w:t>լրացվում է, եթե Կազմակերպության կամ Կազմակերպություն</w:t>
      </w:r>
      <w:r w:rsidRPr="0031622F">
        <w:rPr>
          <w:rFonts w:ascii="GHEA Grapalat" w:eastAsia="GHEA Grapalat" w:hAnsi="GHEA Grapalat" w:cs="GHEA Grapalat"/>
          <w:sz w:val="20"/>
        </w:rPr>
        <w:t xml:space="preserve">ն </w:t>
      </w:r>
      <w:r w:rsidRPr="0031622F">
        <w:rPr>
          <w:rFonts w:ascii="GHEA Grapalat" w:eastAsia="GHEA Grapalat" w:hAnsi="GHEA Grapalat" w:cs="GHEA Grapalat"/>
          <w:color w:val="000000"/>
          <w:sz w:val="2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31622F">
        <w:rPr>
          <w:rFonts w:ascii="GHEA Grapalat" w:eastAsia="GHEA Grapalat" w:hAnsi="GHEA Grapalat" w:cs="GHEA Grapalat"/>
          <w:sz w:val="20"/>
        </w:rPr>
        <w:t>այս</w:t>
      </w:r>
      <w:r w:rsidRPr="0031622F">
        <w:rPr>
          <w:rFonts w:ascii="GHEA Grapalat" w:eastAsia="GHEA Grapalat" w:hAnsi="GHEA Grapalat" w:cs="GHEA Grapalat"/>
          <w:color w:val="000000"/>
          <w:sz w:val="20"/>
        </w:rPr>
        <w:t xml:space="preserve"> բաժինը լրացվում է Կազմակերպության կամ </w:t>
      </w:r>
      <w:r w:rsidRPr="0031622F">
        <w:rPr>
          <w:rFonts w:ascii="GHEA Grapalat" w:eastAsia="GHEA Grapalat" w:hAnsi="GHEA Grapalat" w:cs="GHEA Grapalat"/>
          <w:sz w:val="20"/>
        </w:rPr>
        <w:t>Կազմակերպությունն</w:t>
      </w:r>
      <w:r w:rsidRPr="0031622F">
        <w:rPr>
          <w:rFonts w:ascii="GHEA Grapalat" w:eastAsia="GHEA Grapalat" w:hAnsi="GHEA Grapalat" w:cs="GHEA Grapalat"/>
          <w:color w:val="000000"/>
          <w:sz w:val="20"/>
        </w:rPr>
        <w:t xml:space="preserve"> ամբողջությամբ վերահսկող այլ իրավաբանական անձի համար։ </w:t>
      </w:r>
      <w:r w:rsidRPr="0031622F">
        <w:rPr>
          <w:rFonts w:ascii="GHEA Grapalat" w:eastAsia="GHEA Grapalat" w:hAnsi="GHEA Grapalat" w:cs="GHEA Grapalat"/>
          <w:sz w:val="20"/>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31622F">
        <w:rPr>
          <w:rFonts w:ascii="GHEA Grapalat" w:eastAsia="GHEA Grapalat" w:hAnsi="GHEA Grapalat" w:cs="GHEA Grapalat"/>
          <w:color w:val="000000"/>
          <w:sz w:val="20"/>
        </w:rPr>
        <w:t>Այս բաժնում ենթաբաժինները լրացվում են հետևյալ կանոններով</w:t>
      </w:r>
      <w:r w:rsidRPr="0031622F">
        <w:rPr>
          <w:rFonts w:ascii="Cambria Math" w:eastAsia="GHEA Grapalat" w:hAnsi="Cambria Math" w:cs="GHEA Grapalat"/>
          <w:color w:val="000000"/>
          <w:sz w:val="20"/>
        </w:rPr>
        <w:t>․</w:t>
      </w:r>
    </w:p>
    <w:p w14:paraId="189BFC95" w14:textId="77777777" w:rsidR="00566677" w:rsidRPr="0031622F" w:rsidRDefault="00566677"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31622F">
        <w:rPr>
          <w:rFonts w:ascii="GHEA Grapalat" w:eastAsia="GHEA Grapalat" w:hAnsi="GHEA Grapalat" w:cs="GHEA Grapalat"/>
          <w:sz w:val="20"/>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3335B074" w14:textId="77777777" w:rsidR="00566677" w:rsidRPr="0031622F" w:rsidRDefault="00566677"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31622F">
        <w:rPr>
          <w:rFonts w:ascii="GHEA Grapalat" w:eastAsia="GHEA Grapalat" w:hAnsi="GHEA Grapalat" w:cs="GHEA Grapalat"/>
          <w:sz w:val="20"/>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2DBF2131" w14:textId="77777777" w:rsidR="00566677" w:rsidRPr="0031622F" w:rsidRDefault="00566677"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31622F">
        <w:rPr>
          <w:rFonts w:ascii="GHEA Grapalat" w:eastAsia="GHEA Grapalat" w:hAnsi="GHEA Grapalat" w:cs="GHEA Grapalat"/>
          <w:sz w:val="20"/>
        </w:rPr>
        <w:t>«Վերահսկողության մակարդակը» ենթաբաժինը լրացվում է, եթե հայտարարագրի 2</w:t>
      </w:r>
      <w:r w:rsidRPr="0031622F">
        <w:rPr>
          <w:rFonts w:ascii="Cambria Math" w:eastAsia="Cambria Math" w:hAnsi="Cambria Math" w:cs="Cambria Math"/>
          <w:sz w:val="20"/>
        </w:rPr>
        <w:t>․</w:t>
      </w:r>
      <w:r w:rsidRPr="0031622F">
        <w:rPr>
          <w:rFonts w:ascii="GHEA Grapalat" w:eastAsia="GHEA Grapalat" w:hAnsi="GHEA Grapalat" w:cs="GHEA Grapalat"/>
          <w:sz w:val="20"/>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140FD3B2" w14:textId="77777777" w:rsidR="00566677" w:rsidRPr="0031622F" w:rsidRDefault="00566677" w:rsidP="0031622F">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sz w:val="20"/>
        </w:rPr>
      </w:pPr>
      <w:r w:rsidRPr="0031622F">
        <w:rPr>
          <w:rFonts w:ascii="GHEA Grapalat" w:eastAsia="GHEA Grapalat" w:hAnsi="GHEA Grapalat" w:cs="GHEA Grapalat"/>
          <w:color w:val="000000"/>
          <w:sz w:val="20"/>
        </w:rPr>
        <w:t>Հայտարարագրի 3-րդ բաժինը (Պետության, համայնքի կամ միջազգային կազմակերպության մասնակցությունը)</w:t>
      </w:r>
      <w:r w:rsidRPr="0031622F">
        <w:rPr>
          <w:rFonts w:ascii="GHEA Grapalat" w:eastAsia="GHEA Grapalat" w:hAnsi="GHEA Grapalat" w:cs="GHEA Grapalat"/>
          <w:b/>
          <w:color w:val="000000"/>
          <w:sz w:val="20"/>
        </w:rPr>
        <w:t xml:space="preserve"> </w:t>
      </w:r>
      <w:r w:rsidRPr="0031622F">
        <w:rPr>
          <w:rFonts w:ascii="GHEA Grapalat" w:eastAsia="GHEA Grapalat" w:hAnsi="GHEA Grapalat" w:cs="GHEA Grapalat"/>
          <w:color w:val="000000"/>
          <w:sz w:val="2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31622F">
        <w:rPr>
          <w:rFonts w:ascii="Cambria Math" w:eastAsia="GHEA Grapalat" w:hAnsi="Cambria Math" w:cs="GHEA Grapalat"/>
          <w:color w:val="000000"/>
          <w:sz w:val="20"/>
        </w:rPr>
        <w:t>․</w:t>
      </w:r>
    </w:p>
    <w:p w14:paraId="3E39124E" w14:textId="77777777" w:rsidR="00566677" w:rsidRPr="0031622F" w:rsidRDefault="00566677"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31622F">
        <w:rPr>
          <w:rFonts w:ascii="GHEA Grapalat" w:eastAsia="GHEA Grapalat" w:hAnsi="GHEA Grapalat" w:cs="GHEA Grapalat"/>
          <w:sz w:val="20"/>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2E800E7B" w14:textId="77777777" w:rsidR="00566677" w:rsidRPr="0031622F" w:rsidRDefault="00566677"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31622F">
        <w:rPr>
          <w:rFonts w:ascii="GHEA Grapalat" w:eastAsia="GHEA Grapalat" w:hAnsi="GHEA Grapalat" w:cs="GHEA Grapalat"/>
          <w:sz w:val="20"/>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18F52D85" w14:textId="77777777" w:rsidR="00566677" w:rsidRPr="0031622F" w:rsidRDefault="00566677" w:rsidP="0031622F">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sz w:val="20"/>
        </w:rPr>
      </w:pPr>
      <w:r w:rsidRPr="0031622F">
        <w:rPr>
          <w:rFonts w:ascii="GHEA Grapalat" w:eastAsia="GHEA Grapalat" w:hAnsi="GHEA Grapalat" w:cs="GHEA Grapalat"/>
          <w:color w:val="000000"/>
          <w:sz w:val="2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31622F">
        <w:rPr>
          <w:rFonts w:ascii="Cambria Math" w:eastAsia="GHEA Grapalat" w:hAnsi="Cambria Math" w:cs="GHEA Grapalat"/>
          <w:color w:val="000000"/>
          <w:sz w:val="20"/>
        </w:rPr>
        <w:t>․</w:t>
      </w:r>
    </w:p>
    <w:p w14:paraId="10DFF913" w14:textId="77777777" w:rsidR="00566677" w:rsidRPr="0031622F" w:rsidRDefault="00566677"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31622F">
        <w:rPr>
          <w:rFonts w:ascii="GHEA Grapalat" w:eastAsia="GHEA Grapalat" w:hAnsi="GHEA Grapalat" w:cs="GHEA Grapalat"/>
          <w:sz w:val="20"/>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7B630964" w14:textId="77777777" w:rsidR="00566677" w:rsidRPr="0031622F" w:rsidRDefault="00566677"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31622F">
        <w:rPr>
          <w:rFonts w:ascii="GHEA Grapalat" w:eastAsia="GHEA Grapalat" w:hAnsi="GHEA Grapalat" w:cs="GHEA Grapalat"/>
          <w:sz w:val="20"/>
        </w:rPr>
        <w:t>«Անձը հաստատող փաստաթուղթը» ենթաբաժնում լրացվում են տեղեկությունների իրական շահառուի անձը հաստատող փաստաթղթի վերաբերյալ.</w:t>
      </w:r>
    </w:p>
    <w:p w14:paraId="216C4A13" w14:textId="77777777" w:rsidR="00566677" w:rsidRPr="0031622F" w:rsidRDefault="00566677"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31622F">
        <w:rPr>
          <w:rFonts w:ascii="GHEA Grapalat" w:eastAsia="GHEA Grapalat" w:hAnsi="GHEA Grapalat" w:cs="GHEA Grapalat"/>
          <w:sz w:val="20"/>
        </w:rPr>
        <w:t>«Անձի հաշվառման հասցեն» ենթաբաժնում լրացվում է իրական շահառուի հաշվառման վայրի հասցեն.</w:t>
      </w:r>
    </w:p>
    <w:p w14:paraId="52628169" w14:textId="77777777" w:rsidR="00566677" w:rsidRPr="0031622F" w:rsidRDefault="00566677"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31622F">
        <w:rPr>
          <w:rFonts w:ascii="GHEA Grapalat" w:eastAsia="GHEA Grapalat" w:hAnsi="GHEA Grapalat" w:cs="GHEA Grapalat"/>
          <w:sz w:val="20"/>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280B7010" w14:textId="77777777" w:rsidR="00566677" w:rsidRPr="0031622F" w:rsidRDefault="00566677"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31622F">
        <w:rPr>
          <w:rFonts w:ascii="GHEA Grapalat" w:eastAsia="GHEA Grapalat" w:hAnsi="GHEA Grapalat" w:cs="GHEA Grapalat"/>
          <w:sz w:val="20"/>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31622F">
        <w:rPr>
          <w:rFonts w:ascii="Cambria Math" w:eastAsia="GHEA Grapalat" w:hAnsi="Cambria Math" w:cs="GHEA Grapalat"/>
          <w:sz w:val="20"/>
        </w:rPr>
        <w:t>․</w:t>
      </w:r>
    </w:p>
    <w:p w14:paraId="59D6E443" w14:textId="77777777" w:rsidR="00566677" w:rsidRPr="0031622F" w:rsidRDefault="00566677" w:rsidP="0031622F">
      <w:pPr>
        <w:pBdr>
          <w:top w:val="nil"/>
          <w:left w:val="nil"/>
          <w:bottom w:val="nil"/>
          <w:right w:val="nil"/>
          <w:between w:val="nil"/>
        </w:pBdr>
        <w:ind w:firstLine="567"/>
        <w:jc w:val="both"/>
        <w:rPr>
          <w:rFonts w:ascii="GHEA Grapalat" w:eastAsia="GHEA Grapalat" w:hAnsi="GHEA Grapalat" w:cs="GHEA Grapalat"/>
          <w:sz w:val="20"/>
        </w:rPr>
      </w:pPr>
      <w:r w:rsidRPr="0031622F">
        <w:rPr>
          <w:rFonts w:ascii="GHEA Grapalat" w:eastAsia="GHEA Grapalat" w:hAnsi="GHEA Grapalat" w:cs="GHEA Grapalat"/>
          <w:sz w:val="20"/>
        </w:rPr>
        <w:t>ա</w:t>
      </w:r>
      <w:r w:rsidRPr="0031622F">
        <w:rPr>
          <w:rFonts w:ascii="Cambria Math" w:eastAsia="GHEA Grapalat" w:hAnsi="Cambria Math" w:cs="GHEA Grapalat"/>
          <w:sz w:val="20"/>
        </w:rPr>
        <w:t>․</w:t>
      </w:r>
      <w:r w:rsidRPr="0031622F">
        <w:rPr>
          <w:rFonts w:ascii="GHEA Grapalat" w:eastAsia="GHEA Grapalat" w:hAnsi="GHEA Grapalat" w:cs="GHEA Grapalat"/>
          <w:sz w:val="20"/>
        </w:rPr>
        <w:t xml:space="preserve"> Այս ենթաբաժնի «</w:t>
      </w:r>
      <w:r w:rsidRPr="0031622F">
        <w:rPr>
          <w:rFonts w:ascii="GHEA Grapalat" w:eastAsia="GHEA Grapalat" w:hAnsi="GHEA Grapalat" w:cs="GHEA Grapalat"/>
          <w:b/>
          <w:sz w:val="20"/>
        </w:rPr>
        <w:t>ա</w:t>
      </w:r>
      <w:r w:rsidRPr="0031622F">
        <w:rPr>
          <w:rFonts w:ascii="GHEA Grapalat" w:eastAsia="GHEA Grapalat" w:hAnsi="GHEA Grapalat" w:cs="GHEA Grapalat"/>
          <w:sz w:val="20"/>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23FFBF00" w14:textId="77777777" w:rsidR="00566677" w:rsidRPr="0031622F" w:rsidRDefault="00566677" w:rsidP="0031622F">
      <w:pPr>
        <w:pBdr>
          <w:top w:val="nil"/>
          <w:left w:val="nil"/>
          <w:bottom w:val="nil"/>
          <w:right w:val="nil"/>
          <w:between w:val="nil"/>
        </w:pBdr>
        <w:ind w:firstLine="567"/>
        <w:jc w:val="both"/>
        <w:rPr>
          <w:rFonts w:ascii="GHEA Grapalat" w:eastAsia="GHEA Grapalat" w:hAnsi="GHEA Grapalat" w:cs="GHEA Grapalat"/>
          <w:sz w:val="20"/>
        </w:rPr>
      </w:pPr>
      <w:r w:rsidRPr="0031622F">
        <w:rPr>
          <w:rFonts w:ascii="GHEA Grapalat" w:eastAsia="GHEA Grapalat" w:hAnsi="GHEA Grapalat" w:cs="GHEA Grapalat"/>
          <w:sz w:val="20"/>
        </w:rPr>
        <w:t>բ</w:t>
      </w:r>
      <w:r w:rsidRPr="0031622F">
        <w:rPr>
          <w:rFonts w:ascii="Cambria Math" w:eastAsia="GHEA Grapalat" w:hAnsi="Cambria Math" w:cs="GHEA Grapalat"/>
          <w:sz w:val="20"/>
        </w:rPr>
        <w:t>․</w:t>
      </w:r>
      <w:r w:rsidRPr="0031622F">
        <w:rPr>
          <w:rFonts w:ascii="GHEA Grapalat" w:eastAsia="GHEA Grapalat" w:hAnsi="GHEA Grapalat" w:cs="GHEA Grapalat"/>
          <w:sz w:val="20"/>
        </w:rPr>
        <w:t xml:space="preserve"> Այս ենթաբաժնի «</w:t>
      </w:r>
      <w:r w:rsidRPr="0031622F">
        <w:rPr>
          <w:rFonts w:ascii="GHEA Grapalat" w:eastAsia="GHEA Grapalat" w:hAnsi="GHEA Grapalat" w:cs="GHEA Grapalat"/>
          <w:b/>
          <w:sz w:val="20"/>
        </w:rPr>
        <w:t>բ</w:t>
      </w:r>
      <w:r w:rsidRPr="0031622F">
        <w:rPr>
          <w:rFonts w:ascii="GHEA Grapalat" w:eastAsia="GHEA Grapalat" w:hAnsi="GHEA Grapalat" w:cs="GHEA Grapalat"/>
          <w:sz w:val="20"/>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254F229E" w14:textId="77777777" w:rsidR="00566677" w:rsidRPr="0031622F" w:rsidRDefault="00566677" w:rsidP="0031622F">
      <w:pPr>
        <w:pBdr>
          <w:top w:val="nil"/>
          <w:left w:val="nil"/>
          <w:bottom w:val="nil"/>
          <w:right w:val="nil"/>
          <w:between w:val="nil"/>
        </w:pBdr>
        <w:ind w:firstLine="567"/>
        <w:jc w:val="both"/>
        <w:rPr>
          <w:rFonts w:ascii="GHEA Grapalat" w:eastAsia="GHEA Grapalat" w:hAnsi="GHEA Grapalat" w:cs="GHEA Grapalat"/>
          <w:sz w:val="20"/>
        </w:rPr>
      </w:pPr>
      <w:r w:rsidRPr="0031622F">
        <w:rPr>
          <w:rFonts w:ascii="GHEA Grapalat" w:eastAsia="GHEA Grapalat" w:hAnsi="GHEA Grapalat" w:cs="GHEA Grapalat"/>
          <w:sz w:val="20"/>
        </w:rPr>
        <w:t>գ</w:t>
      </w:r>
      <w:r w:rsidRPr="0031622F">
        <w:rPr>
          <w:rFonts w:ascii="Cambria Math" w:eastAsia="GHEA Grapalat" w:hAnsi="Cambria Math" w:cs="GHEA Grapalat"/>
          <w:sz w:val="20"/>
        </w:rPr>
        <w:t xml:space="preserve">․ </w:t>
      </w:r>
      <w:r w:rsidRPr="0031622F">
        <w:rPr>
          <w:rFonts w:ascii="GHEA Grapalat" w:eastAsia="GHEA Grapalat" w:hAnsi="GHEA Grapalat" w:cs="GHEA Grapalat"/>
          <w:sz w:val="20"/>
        </w:rPr>
        <w:t>Այս ենթաբաժնի «</w:t>
      </w:r>
      <w:r w:rsidRPr="0031622F">
        <w:rPr>
          <w:rFonts w:ascii="GHEA Grapalat" w:eastAsia="GHEA Grapalat" w:hAnsi="GHEA Grapalat" w:cs="GHEA Grapalat"/>
          <w:b/>
          <w:sz w:val="20"/>
        </w:rPr>
        <w:t>գ</w:t>
      </w:r>
      <w:r w:rsidRPr="0031622F">
        <w:rPr>
          <w:rFonts w:ascii="GHEA Grapalat" w:eastAsia="GHEA Grapalat" w:hAnsi="GHEA Grapalat" w:cs="GHEA Grapalat"/>
          <w:sz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67EFC30A" w14:textId="77777777" w:rsidR="00566677" w:rsidRPr="0031622F" w:rsidRDefault="00566677"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bookmarkStart w:id="6" w:name="_heading=h.gjdgxs" w:colFirst="0" w:colLast="0"/>
      <w:bookmarkEnd w:id="6"/>
      <w:r w:rsidRPr="0031622F">
        <w:rPr>
          <w:rFonts w:ascii="GHEA Grapalat" w:eastAsia="GHEA Grapalat" w:hAnsi="GHEA Grapalat" w:cs="GHEA Grapalat"/>
          <w:sz w:val="20"/>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31622F">
        <w:rPr>
          <w:rFonts w:ascii="Cambria Math" w:eastAsia="Cambria Math" w:hAnsi="Cambria Math" w:cs="Cambria Math"/>
          <w:sz w:val="20"/>
        </w:rPr>
        <w:t>․</w:t>
      </w:r>
      <w:r w:rsidRPr="0031622F">
        <w:rPr>
          <w:rFonts w:ascii="GHEA Grapalat" w:eastAsia="GHEA Grapalat" w:hAnsi="GHEA Grapalat" w:cs="GHEA Grapalat"/>
          <w:sz w:val="20"/>
        </w:rPr>
        <w:t>5-րդ կետում սահմանված կանոնների հաշվառմամբ։ Այս ենթաբաժնում հիմքերի վերաբերյալ տվյալները լրացվում են հետևյալ կանոններով</w:t>
      </w:r>
      <w:r w:rsidRPr="0031622F">
        <w:rPr>
          <w:rFonts w:ascii="Cambria Math" w:eastAsia="GHEA Grapalat" w:hAnsi="Cambria Math" w:cs="GHEA Grapalat"/>
          <w:sz w:val="20"/>
        </w:rPr>
        <w:t>․</w:t>
      </w:r>
    </w:p>
    <w:p w14:paraId="741A46F3" w14:textId="77777777" w:rsidR="00566677" w:rsidRPr="0031622F" w:rsidRDefault="00566677" w:rsidP="0031622F">
      <w:pPr>
        <w:pBdr>
          <w:top w:val="nil"/>
          <w:left w:val="nil"/>
          <w:bottom w:val="nil"/>
          <w:right w:val="nil"/>
          <w:between w:val="nil"/>
        </w:pBdr>
        <w:ind w:firstLine="567"/>
        <w:jc w:val="both"/>
        <w:rPr>
          <w:rFonts w:ascii="GHEA Grapalat" w:eastAsia="GHEA Grapalat" w:hAnsi="GHEA Grapalat" w:cs="GHEA Grapalat"/>
          <w:sz w:val="20"/>
        </w:rPr>
      </w:pPr>
      <w:r w:rsidRPr="0031622F">
        <w:rPr>
          <w:rFonts w:ascii="GHEA Grapalat" w:eastAsia="GHEA Grapalat" w:hAnsi="GHEA Grapalat" w:cs="GHEA Grapalat"/>
          <w:sz w:val="20"/>
        </w:rPr>
        <w:t>ա</w:t>
      </w:r>
      <w:r w:rsidRPr="0031622F">
        <w:rPr>
          <w:rFonts w:ascii="Cambria Math" w:eastAsia="GHEA Grapalat" w:hAnsi="Cambria Math" w:cs="GHEA Grapalat"/>
          <w:sz w:val="20"/>
        </w:rPr>
        <w:t xml:space="preserve">․ </w:t>
      </w:r>
      <w:r w:rsidRPr="0031622F">
        <w:rPr>
          <w:rFonts w:ascii="GHEA Grapalat" w:eastAsia="GHEA Grapalat" w:hAnsi="GHEA Grapalat" w:cs="GHEA Grapalat"/>
          <w:sz w:val="20"/>
        </w:rPr>
        <w:t>Այս ենթաբաժնի «</w:t>
      </w:r>
      <w:r w:rsidRPr="0031622F">
        <w:rPr>
          <w:rFonts w:ascii="GHEA Grapalat" w:eastAsia="GHEA Grapalat" w:hAnsi="GHEA Grapalat" w:cs="GHEA Grapalat"/>
          <w:b/>
          <w:sz w:val="20"/>
        </w:rPr>
        <w:t>ա</w:t>
      </w:r>
      <w:r w:rsidRPr="0031622F">
        <w:rPr>
          <w:rFonts w:ascii="GHEA Grapalat" w:eastAsia="GHEA Grapalat" w:hAnsi="GHEA Grapalat" w:cs="GHEA Grapalat"/>
          <w:sz w:val="20"/>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2F20BCD5" w14:textId="77777777" w:rsidR="00566677" w:rsidRPr="0031622F" w:rsidRDefault="00566677" w:rsidP="0031622F">
      <w:pPr>
        <w:pBdr>
          <w:top w:val="nil"/>
          <w:left w:val="nil"/>
          <w:bottom w:val="nil"/>
          <w:right w:val="nil"/>
          <w:between w:val="nil"/>
        </w:pBdr>
        <w:ind w:firstLine="567"/>
        <w:jc w:val="both"/>
        <w:rPr>
          <w:rFonts w:ascii="GHEA Grapalat" w:eastAsia="GHEA Grapalat" w:hAnsi="GHEA Grapalat" w:cs="GHEA Grapalat"/>
          <w:sz w:val="20"/>
        </w:rPr>
      </w:pPr>
      <w:r w:rsidRPr="0031622F">
        <w:rPr>
          <w:rFonts w:ascii="GHEA Grapalat" w:eastAsia="GHEA Grapalat" w:hAnsi="GHEA Grapalat" w:cs="GHEA Grapalat"/>
          <w:sz w:val="20"/>
        </w:rPr>
        <w:t>բ</w:t>
      </w:r>
      <w:r w:rsidRPr="0031622F">
        <w:rPr>
          <w:rFonts w:ascii="Cambria Math" w:eastAsia="GHEA Grapalat" w:hAnsi="Cambria Math" w:cs="GHEA Grapalat"/>
          <w:sz w:val="20"/>
        </w:rPr>
        <w:t xml:space="preserve">․ </w:t>
      </w:r>
      <w:r w:rsidRPr="0031622F">
        <w:rPr>
          <w:rFonts w:ascii="GHEA Grapalat" w:eastAsia="GHEA Grapalat" w:hAnsi="GHEA Grapalat" w:cs="GHEA Grapalat"/>
          <w:sz w:val="20"/>
        </w:rPr>
        <w:t>Այս ենթաբաժնի «</w:t>
      </w:r>
      <w:r w:rsidRPr="0031622F">
        <w:rPr>
          <w:rFonts w:ascii="GHEA Grapalat" w:eastAsia="GHEA Grapalat" w:hAnsi="GHEA Grapalat" w:cs="GHEA Grapalat"/>
          <w:b/>
          <w:sz w:val="20"/>
        </w:rPr>
        <w:t>բ</w:t>
      </w:r>
      <w:r w:rsidRPr="0031622F">
        <w:rPr>
          <w:rFonts w:ascii="GHEA Grapalat" w:eastAsia="GHEA Grapalat" w:hAnsi="GHEA Grapalat" w:cs="GHEA Grapalat"/>
          <w:sz w:val="20"/>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15F9083B" w14:textId="77777777" w:rsidR="00566677" w:rsidRPr="0031622F" w:rsidRDefault="00566677" w:rsidP="0031622F">
      <w:pPr>
        <w:pBdr>
          <w:top w:val="nil"/>
          <w:left w:val="nil"/>
          <w:bottom w:val="nil"/>
          <w:right w:val="nil"/>
          <w:between w:val="nil"/>
        </w:pBdr>
        <w:ind w:firstLine="567"/>
        <w:jc w:val="both"/>
        <w:rPr>
          <w:rFonts w:ascii="GHEA Grapalat" w:eastAsia="GHEA Grapalat" w:hAnsi="GHEA Grapalat" w:cs="GHEA Grapalat"/>
          <w:sz w:val="20"/>
        </w:rPr>
      </w:pPr>
      <w:r w:rsidRPr="0031622F">
        <w:rPr>
          <w:rFonts w:ascii="GHEA Grapalat" w:eastAsia="GHEA Grapalat" w:hAnsi="GHEA Grapalat" w:cs="GHEA Grapalat"/>
          <w:sz w:val="20"/>
        </w:rPr>
        <w:t>գ</w:t>
      </w:r>
      <w:r w:rsidRPr="0031622F">
        <w:rPr>
          <w:rFonts w:ascii="Cambria Math" w:eastAsia="GHEA Grapalat" w:hAnsi="Cambria Math" w:cs="GHEA Grapalat"/>
          <w:sz w:val="20"/>
        </w:rPr>
        <w:t xml:space="preserve">․ </w:t>
      </w:r>
      <w:r w:rsidRPr="0031622F">
        <w:rPr>
          <w:rFonts w:ascii="GHEA Grapalat" w:eastAsia="GHEA Grapalat" w:hAnsi="GHEA Grapalat" w:cs="GHEA Grapalat"/>
          <w:sz w:val="20"/>
        </w:rPr>
        <w:t>Այս ենթաբաժնի «</w:t>
      </w:r>
      <w:r w:rsidRPr="0031622F">
        <w:rPr>
          <w:rFonts w:ascii="GHEA Grapalat" w:eastAsia="GHEA Grapalat" w:hAnsi="GHEA Grapalat" w:cs="GHEA Grapalat"/>
          <w:b/>
          <w:sz w:val="20"/>
        </w:rPr>
        <w:t>գ</w:t>
      </w:r>
      <w:r w:rsidRPr="0031622F">
        <w:rPr>
          <w:rFonts w:ascii="GHEA Grapalat" w:eastAsia="GHEA Grapalat" w:hAnsi="GHEA Grapalat" w:cs="GHEA Grapalat"/>
          <w:sz w:val="20"/>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0DBD728A" w14:textId="77777777" w:rsidR="00566677" w:rsidRPr="0031622F" w:rsidRDefault="00566677" w:rsidP="0031622F">
      <w:pPr>
        <w:pBdr>
          <w:top w:val="nil"/>
          <w:left w:val="nil"/>
          <w:bottom w:val="nil"/>
          <w:right w:val="nil"/>
          <w:between w:val="nil"/>
        </w:pBdr>
        <w:ind w:firstLine="567"/>
        <w:jc w:val="both"/>
        <w:rPr>
          <w:rFonts w:ascii="GHEA Grapalat" w:eastAsia="GHEA Grapalat" w:hAnsi="GHEA Grapalat" w:cs="GHEA Grapalat"/>
          <w:sz w:val="20"/>
        </w:rPr>
      </w:pPr>
      <w:r w:rsidRPr="0031622F">
        <w:rPr>
          <w:rFonts w:ascii="GHEA Grapalat" w:eastAsia="GHEA Grapalat" w:hAnsi="GHEA Grapalat" w:cs="GHEA Grapalat"/>
          <w:sz w:val="20"/>
        </w:rPr>
        <w:t>դ</w:t>
      </w:r>
      <w:r w:rsidRPr="0031622F">
        <w:rPr>
          <w:rFonts w:ascii="Cambria Math" w:eastAsia="GHEA Grapalat" w:hAnsi="Cambria Math" w:cs="GHEA Grapalat"/>
          <w:sz w:val="20"/>
        </w:rPr>
        <w:t xml:space="preserve">․ </w:t>
      </w:r>
      <w:r w:rsidRPr="0031622F">
        <w:rPr>
          <w:rFonts w:ascii="GHEA Grapalat" w:eastAsia="GHEA Grapalat" w:hAnsi="GHEA Grapalat" w:cs="GHEA Grapalat"/>
          <w:sz w:val="20"/>
        </w:rPr>
        <w:t>Այս ենթաբաժնի «</w:t>
      </w:r>
      <w:r w:rsidRPr="0031622F">
        <w:rPr>
          <w:rFonts w:ascii="GHEA Grapalat" w:eastAsia="GHEA Grapalat" w:hAnsi="GHEA Grapalat" w:cs="GHEA Grapalat"/>
          <w:b/>
          <w:sz w:val="20"/>
        </w:rPr>
        <w:t>դ</w:t>
      </w:r>
      <w:r w:rsidRPr="0031622F">
        <w:rPr>
          <w:rFonts w:ascii="GHEA Grapalat" w:eastAsia="GHEA Grapalat" w:hAnsi="GHEA Grapalat" w:cs="GHEA Grapalat"/>
          <w:sz w:val="20"/>
        </w:rPr>
        <w:t>»</w:t>
      </w:r>
      <w:r w:rsidRPr="0031622F">
        <w:rPr>
          <w:rFonts w:ascii="GHEA Grapalat" w:eastAsia="GHEA Grapalat" w:hAnsi="GHEA Grapalat" w:cs="GHEA Grapalat"/>
          <w:b/>
          <w:sz w:val="20"/>
        </w:rPr>
        <w:t xml:space="preserve"> </w:t>
      </w:r>
      <w:r w:rsidRPr="0031622F">
        <w:rPr>
          <w:rFonts w:ascii="GHEA Grapalat" w:eastAsia="GHEA Grapalat" w:hAnsi="GHEA Grapalat" w:cs="GHEA Grapalat"/>
          <w:sz w:val="20"/>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37DFC6F7" w14:textId="77777777" w:rsidR="00566677" w:rsidRPr="0031622F" w:rsidRDefault="00566677" w:rsidP="0031622F">
      <w:pPr>
        <w:pBdr>
          <w:top w:val="nil"/>
          <w:left w:val="nil"/>
          <w:bottom w:val="nil"/>
          <w:right w:val="nil"/>
          <w:between w:val="nil"/>
        </w:pBdr>
        <w:ind w:firstLine="567"/>
        <w:jc w:val="both"/>
        <w:rPr>
          <w:rFonts w:ascii="GHEA Grapalat" w:eastAsia="GHEA Grapalat" w:hAnsi="GHEA Grapalat" w:cs="GHEA Grapalat"/>
          <w:sz w:val="20"/>
        </w:rPr>
      </w:pPr>
      <w:r w:rsidRPr="0031622F">
        <w:rPr>
          <w:rFonts w:ascii="GHEA Grapalat" w:eastAsia="GHEA Grapalat" w:hAnsi="GHEA Grapalat" w:cs="GHEA Grapalat"/>
          <w:sz w:val="20"/>
        </w:rPr>
        <w:t>ե</w:t>
      </w:r>
      <w:r w:rsidRPr="0031622F">
        <w:rPr>
          <w:rFonts w:ascii="Cambria Math" w:eastAsia="GHEA Grapalat" w:hAnsi="Cambria Math" w:cs="GHEA Grapalat"/>
          <w:sz w:val="20"/>
        </w:rPr>
        <w:t xml:space="preserve">․ </w:t>
      </w:r>
      <w:r w:rsidRPr="0031622F">
        <w:rPr>
          <w:rFonts w:ascii="GHEA Grapalat" w:eastAsia="GHEA Grapalat" w:hAnsi="GHEA Grapalat" w:cs="GHEA Grapalat"/>
          <w:sz w:val="20"/>
        </w:rPr>
        <w:t>Այս ենթաբաժնի «</w:t>
      </w:r>
      <w:r w:rsidRPr="0031622F">
        <w:rPr>
          <w:rFonts w:ascii="GHEA Grapalat" w:eastAsia="GHEA Grapalat" w:hAnsi="GHEA Grapalat" w:cs="GHEA Grapalat"/>
          <w:b/>
          <w:sz w:val="20"/>
        </w:rPr>
        <w:t>ե</w:t>
      </w:r>
      <w:r w:rsidRPr="0031622F">
        <w:rPr>
          <w:rFonts w:ascii="GHEA Grapalat" w:eastAsia="GHEA Grapalat" w:hAnsi="GHEA Grapalat" w:cs="GHEA Grapalat"/>
          <w:sz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1EE0B95D" w14:textId="77777777" w:rsidR="00566677" w:rsidRPr="0031622F" w:rsidRDefault="00566677"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31622F">
        <w:rPr>
          <w:rFonts w:ascii="GHEA Grapalat" w:eastAsia="GHEA Grapalat" w:hAnsi="GHEA Grapalat" w:cs="GHEA Grapalat"/>
          <w:sz w:val="20"/>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2E33F123" w14:textId="77777777" w:rsidR="00566677" w:rsidRPr="0031622F" w:rsidRDefault="00566677"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31622F">
        <w:rPr>
          <w:rFonts w:ascii="GHEA Grapalat" w:eastAsia="GHEA Grapalat" w:hAnsi="GHEA Grapalat" w:cs="GHEA Grapalat"/>
          <w:sz w:val="20"/>
        </w:rPr>
        <w:t>«Իրական շահառուի կոնտակտային տվյալները» ենթաբաժնում լրացվում են իրական շահառուի էլեկտրոնային փոստի հասցեն և հեռախոսահամարը:</w:t>
      </w:r>
    </w:p>
    <w:p w14:paraId="0F81242F" w14:textId="77777777" w:rsidR="00566677" w:rsidRPr="0031622F" w:rsidRDefault="00566677" w:rsidP="0031622F">
      <w:pPr>
        <w:numPr>
          <w:ilvl w:val="0"/>
          <w:numId w:val="30"/>
        </w:numPr>
        <w:pBdr>
          <w:top w:val="nil"/>
          <w:left w:val="nil"/>
          <w:bottom w:val="nil"/>
          <w:right w:val="nil"/>
          <w:between w:val="nil"/>
        </w:pBdr>
        <w:ind w:left="0" w:firstLine="567"/>
        <w:jc w:val="both"/>
        <w:rPr>
          <w:rFonts w:ascii="GHEA Grapalat" w:eastAsia="GHEA Grapalat" w:hAnsi="GHEA Grapalat" w:cs="GHEA Grapalat"/>
          <w:color w:val="000000"/>
          <w:sz w:val="20"/>
        </w:rPr>
      </w:pPr>
      <w:r w:rsidRPr="0031622F">
        <w:rPr>
          <w:rFonts w:ascii="GHEA Grapalat" w:eastAsia="GHEA Grapalat" w:hAnsi="GHEA Grapalat" w:cs="GHEA Grapalat"/>
          <w:sz w:val="20"/>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31622F">
        <w:rPr>
          <w:rFonts w:ascii="GHEA Grapalat" w:eastAsia="GHEA Grapalat" w:hAnsi="GHEA Grapalat" w:cs="GHEA Grapalat"/>
          <w:color w:val="000000"/>
          <w:sz w:val="20"/>
        </w:rPr>
        <w:t xml:space="preserve">ենթակա է լրացման յուրաքանչյուր </w:t>
      </w:r>
      <w:r w:rsidRPr="0031622F">
        <w:rPr>
          <w:rFonts w:ascii="GHEA Grapalat" w:eastAsia="GHEA Grapalat" w:hAnsi="GHEA Grapalat" w:cs="GHEA Grapalat"/>
          <w:sz w:val="20"/>
        </w:rPr>
        <w:t xml:space="preserve">միջանկյալ իրավաբանական անձի համար առանձին՝ բոլոր միջանկյալ իրավաբանական անձանց քանակով։ </w:t>
      </w:r>
      <w:r w:rsidRPr="0031622F">
        <w:rPr>
          <w:rFonts w:ascii="GHEA Grapalat" w:eastAsia="GHEA Grapalat" w:hAnsi="GHEA Grapalat" w:cs="GHEA Grapalat"/>
          <w:color w:val="000000"/>
          <w:sz w:val="20"/>
        </w:rPr>
        <w:t>Այս բաժնում ենթաբաժինները լրացվում են հետևյալ կանոններով</w:t>
      </w:r>
      <w:r w:rsidRPr="0031622F">
        <w:rPr>
          <w:rFonts w:ascii="Cambria Math" w:eastAsia="GHEA Grapalat" w:hAnsi="Cambria Math" w:cs="GHEA Grapalat"/>
          <w:color w:val="000000"/>
          <w:sz w:val="20"/>
        </w:rPr>
        <w:t>․</w:t>
      </w:r>
    </w:p>
    <w:p w14:paraId="6855D03A" w14:textId="77777777" w:rsidR="00566677" w:rsidRPr="0031622F" w:rsidRDefault="00566677"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31622F">
        <w:rPr>
          <w:rFonts w:ascii="GHEA Grapalat" w:eastAsia="GHEA Grapalat" w:hAnsi="GHEA Grapalat" w:cs="GHEA Grapalat"/>
          <w:sz w:val="20"/>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3F2220E7" w14:textId="77777777" w:rsidR="00566677" w:rsidRPr="0031622F" w:rsidRDefault="00566677"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31622F">
        <w:rPr>
          <w:rFonts w:ascii="GHEA Grapalat" w:eastAsia="GHEA Grapalat" w:hAnsi="GHEA Grapalat" w:cs="GHEA Grapalat"/>
          <w:sz w:val="20"/>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1B5523F9" w14:textId="77777777" w:rsidR="00566677" w:rsidRPr="0031622F" w:rsidRDefault="00566677" w:rsidP="0031622F">
      <w:pPr>
        <w:numPr>
          <w:ilvl w:val="1"/>
          <w:numId w:val="30"/>
        </w:numPr>
        <w:pBdr>
          <w:top w:val="nil"/>
          <w:left w:val="nil"/>
          <w:bottom w:val="nil"/>
          <w:right w:val="nil"/>
          <w:between w:val="nil"/>
        </w:pBdr>
        <w:ind w:left="0" w:firstLine="567"/>
        <w:jc w:val="both"/>
        <w:rPr>
          <w:rFonts w:ascii="GHEA Grapalat" w:eastAsia="GHEA Grapalat" w:hAnsi="GHEA Grapalat" w:cs="GHEA Grapalat"/>
          <w:sz w:val="20"/>
        </w:rPr>
      </w:pPr>
      <w:r w:rsidRPr="0031622F">
        <w:rPr>
          <w:rFonts w:ascii="GHEA Grapalat" w:eastAsia="GHEA Grapalat" w:hAnsi="GHEA Grapalat" w:cs="GHEA Grapalat"/>
          <w:sz w:val="20"/>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58C1DA5F" w14:textId="77777777" w:rsidR="00566677" w:rsidRPr="0031622F" w:rsidRDefault="00566677" w:rsidP="0031622F">
      <w:pPr>
        <w:numPr>
          <w:ilvl w:val="0"/>
          <w:numId w:val="30"/>
        </w:numPr>
        <w:pBdr>
          <w:top w:val="nil"/>
          <w:left w:val="nil"/>
          <w:bottom w:val="nil"/>
          <w:right w:val="nil"/>
          <w:between w:val="nil"/>
        </w:pBdr>
        <w:ind w:left="0" w:firstLine="567"/>
        <w:jc w:val="both"/>
        <w:rPr>
          <w:rFonts w:ascii="GHEA Grapalat" w:eastAsia="GHEA Grapalat" w:hAnsi="GHEA Grapalat" w:cs="GHEA Grapalat"/>
          <w:sz w:val="20"/>
        </w:rPr>
      </w:pPr>
      <w:r w:rsidRPr="0031622F">
        <w:rPr>
          <w:rFonts w:ascii="GHEA Grapalat" w:eastAsia="GHEA Grapalat" w:hAnsi="GHEA Grapalat" w:cs="GHEA Grapalat"/>
          <w:sz w:val="20"/>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1FE35371" w14:textId="77777777" w:rsidR="00566677" w:rsidRPr="0031622F" w:rsidRDefault="00566677" w:rsidP="0031622F">
      <w:pPr>
        <w:numPr>
          <w:ilvl w:val="0"/>
          <w:numId w:val="30"/>
        </w:numPr>
        <w:pBdr>
          <w:top w:val="nil"/>
          <w:left w:val="nil"/>
          <w:bottom w:val="nil"/>
          <w:right w:val="nil"/>
          <w:between w:val="nil"/>
        </w:pBdr>
        <w:ind w:left="0" w:firstLine="567"/>
        <w:jc w:val="both"/>
        <w:rPr>
          <w:rFonts w:ascii="GHEA Grapalat" w:eastAsia="GHEA Grapalat" w:hAnsi="GHEA Grapalat" w:cs="GHEA Grapalat"/>
          <w:sz w:val="20"/>
        </w:rPr>
      </w:pPr>
      <w:r w:rsidRPr="0031622F">
        <w:rPr>
          <w:rFonts w:ascii="GHEA Grapalat" w:eastAsia="GHEA Grapalat" w:hAnsi="GHEA Grapalat" w:cs="GHEA Grapalat"/>
          <w:sz w:val="20"/>
        </w:rPr>
        <w:t xml:space="preserve">Հայտարարագիրը լրացնում և ստորագրում է հայտը ներկայացնող անձը։ </w:t>
      </w:r>
    </w:p>
    <w:p w14:paraId="6F04E339" w14:textId="77777777" w:rsidR="00566677" w:rsidRPr="00FA6936" w:rsidRDefault="00566677" w:rsidP="008F6325">
      <w:pPr>
        <w:pStyle w:val="BodyTextIndent3"/>
        <w:spacing w:line="240" w:lineRule="auto"/>
        <w:ind w:left="360" w:firstLine="0"/>
        <w:rPr>
          <w:rFonts w:ascii="GHEA Grapalat" w:hAnsi="GHEA Grapalat" w:cs="Sylfaen"/>
          <w:i/>
          <w:sz w:val="16"/>
          <w:szCs w:val="16"/>
          <w:lang w:val="hy-AM" w:eastAsia="ru-RU"/>
        </w:rPr>
      </w:pPr>
    </w:p>
    <w:p w14:paraId="5295EF02" w14:textId="77777777" w:rsidR="00566677" w:rsidRPr="00A66FC2" w:rsidRDefault="00566677" w:rsidP="008F6325">
      <w:pPr>
        <w:pStyle w:val="BodyTextIndent3"/>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Pr="00FA6936">
        <w:rPr>
          <w:rFonts w:ascii="GHEA Grapalat" w:hAnsi="GHEA Grapalat"/>
          <w:i/>
          <w:sz w:val="16"/>
          <w:szCs w:val="16"/>
          <w:lang w:val="hy-AM"/>
        </w:rPr>
        <w:t>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կարգավորումը, ինչպես նաև եթե մասնակիցը անհատ ձեռնարկատեր է կամ ֆիզիկական անձ։</w:t>
      </w:r>
    </w:p>
    <w:p w14:paraId="5CFEF179" w14:textId="77777777" w:rsidR="00566677" w:rsidRPr="0039302D" w:rsidRDefault="00566677" w:rsidP="00CE3A99">
      <w:pPr>
        <w:jc w:val="both"/>
        <w:rPr>
          <w:rFonts w:ascii="GHEA Grapalat" w:hAnsi="GHEA Grapalat" w:cs="Sylfaen"/>
          <w:sz w:val="20"/>
          <w:lang w:val="hy-AM"/>
        </w:rPr>
      </w:pPr>
    </w:p>
  </w:footnote>
  <w:footnote w:id="2">
    <w:p w14:paraId="1AC0E088" w14:textId="77777777" w:rsidR="00566677" w:rsidRPr="0015088E" w:rsidRDefault="00566677" w:rsidP="00B2572B">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6E0BF0">
        <w:rPr>
          <w:rFonts w:ascii="GHEA Grapalat" w:hAnsi="GHEA Grapalat"/>
          <w:i/>
          <w:sz w:val="16"/>
          <w:szCs w:val="16"/>
          <w:lang w:val="hy-AM"/>
        </w:rPr>
        <w:t>եթե</w:t>
      </w:r>
      <w:r w:rsidRPr="001E7733">
        <w:rPr>
          <w:rFonts w:ascii="GHEA Grapalat" w:hAnsi="GHEA Grapalat"/>
          <w:i/>
          <w:sz w:val="16"/>
          <w:szCs w:val="16"/>
          <w:lang w:val="af-ZA"/>
        </w:rPr>
        <w:t xml:space="preserve"> </w:t>
      </w:r>
      <w:r w:rsidRPr="006E0BF0">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6E0BF0">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6E0BF0">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6E0BF0">
        <w:rPr>
          <w:rFonts w:ascii="GHEA Grapalat" w:hAnsi="GHEA Grapalat"/>
          <w:i/>
          <w:sz w:val="16"/>
          <w:szCs w:val="16"/>
          <w:lang w:val="hy-AM"/>
        </w:rPr>
        <w:t>հարկ</w:t>
      </w:r>
      <w:r w:rsidRPr="001E7733">
        <w:rPr>
          <w:rFonts w:ascii="GHEA Grapalat" w:hAnsi="GHEA Grapalat"/>
          <w:i/>
          <w:sz w:val="16"/>
          <w:szCs w:val="16"/>
          <w:lang w:val="af-ZA"/>
        </w:rPr>
        <w:t xml:space="preserve"> </w:t>
      </w:r>
      <w:r w:rsidRPr="006E0BF0">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6E0BF0">
        <w:rPr>
          <w:rFonts w:ascii="GHEA Grapalat" w:hAnsi="GHEA Grapalat"/>
          <w:i/>
          <w:sz w:val="16"/>
          <w:szCs w:val="16"/>
          <w:lang w:val="hy-AM"/>
        </w:rPr>
        <w:t>է</w:t>
      </w:r>
      <w:r w:rsidRPr="001E7733">
        <w:rPr>
          <w:rFonts w:ascii="GHEA Grapalat" w:hAnsi="GHEA Grapalat"/>
          <w:i/>
          <w:sz w:val="16"/>
          <w:szCs w:val="16"/>
          <w:lang w:val="af-ZA"/>
        </w:rPr>
        <w:t xml:space="preserve">, </w:t>
      </w:r>
      <w:r w:rsidRPr="006E0BF0">
        <w:rPr>
          <w:rFonts w:ascii="GHEA Grapalat" w:hAnsi="GHEA Grapalat"/>
          <w:i/>
          <w:sz w:val="16"/>
          <w:szCs w:val="16"/>
          <w:lang w:val="hy-AM"/>
        </w:rPr>
        <w:t>ապա</w:t>
      </w:r>
      <w:r w:rsidRPr="001E7733">
        <w:rPr>
          <w:rFonts w:ascii="GHEA Grapalat" w:hAnsi="GHEA Grapalat"/>
          <w:i/>
          <w:sz w:val="16"/>
          <w:szCs w:val="16"/>
          <w:lang w:val="af-ZA"/>
        </w:rPr>
        <w:t xml:space="preserve"> </w:t>
      </w:r>
      <w:r w:rsidRPr="006E0BF0">
        <w:rPr>
          <w:rFonts w:ascii="GHEA Grapalat" w:hAnsi="GHEA Grapalat"/>
          <w:i/>
          <w:sz w:val="16"/>
          <w:szCs w:val="16"/>
          <w:lang w:val="hy-AM"/>
        </w:rPr>
        <w:t>տվյալ</w:t>
      </w:r>
      <w:r w:rsidRPr="001E7733">
        <w:rPr>
          <w:rFonts w:ascii="GHEA Grapalat" w:hAnsi="GHEA Grapalat"/>
          <w:i/>
          <w:sz w:val="16"/>
          <w:szCs w:val="16"/>
          <w:lang w:val="af-ZA"/>
        </w:rPr>
        <w:t xml:space="preserve"> </w:t>
      </w:r>
      <w:r w:rsidRPr="006E0BF0">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6E0BF0">
        <w:rPr>
          <w:rFonts w:ascii="GHEA Grapalat" w:hAnsi="GHEA Grapalat"/>
          <w:i/>
          <w:sz w:val="16"/>
          <w:szCs w:val="16"/>
          <w:lang w:val="hy-AM"/>
        </w:rPr>
        <w:t>գծով</w:t>
      </w:r>
      <w:r w:rsidRPr="001E7733">
        <w:rPr>
          <w:rFonts w:ascii="GHEA Grapalat" w:hAnsi="GHEA Grapalat"/>
          <w:i/>
          <w:sz w:val="16"/>
          <w:szCs w:val="16"/>
          <w:lang w:val="af-ZA"/>
        </w:rPr>
        <w:t xml:space="preserve"> </w:t>
      </w:r>
      <w:r w:rsidRPr="006E0BF0">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6E0BF0">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6E0BF0">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6E0BF0">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6E0BF0">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6E0BF0">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6E0BF0">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6E0BF0">
        <w:rPr>
          <w:rFonts w:ascii="GHEA Grapalat" w:hAnsi="GHEA Grapalat"/>
          <w:i/>
          <w:sz w:val="16"/>
          <w:szCs w:val="16"/>
          <w:lang w:val="hy-AM"/>
        </w:rPr>
        <w:t>հարկի</w:t>
      </w:r>
      <w:r w:rsidRPr="001E7733">
        <w:rPr>
          <w:rFonts w:ascii="GHEA Grapalat" w:hAnsi="GHEA Grapalat"/>
          <w:i/>
          <w:sz w:val="16"/>
          <w:szCs w:val="16"/>
          <w:lang w:val="af-ZA"/>
        </w:rPr>
        <w:t xml:space="preserve"> </w:t>
      </w:r>
      <w:r w:rsidRPr="006E0BF0">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6E0BF0">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6E0BF0">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6E0BF0">
        <w:rPr>
          <w:rFonts w:ascii="GHEA Grapalat" w:hAnsi="GHEA Grapalat"/>
          <w:i/>
          <w:sz w:val="16"/>
          <w:szCs w:val="16"/>
          <w:lang w:val="hy-AM"/>
        </w:rPr>
        <w:t>րդ</w:t>
      </w:r>
      <w:r w:rsidRPr="001E7733">
        <w:rPr>
          <w:rFonts w:ascii="GHEA Grapalat" w:hAnsi="GHEA Grapalat"/>
          <w:i/>
          <w:sz w:val="16"/>
          <w:szCs w:val="16"/>
          <w:lang w:val="af-ZA"/>
        </w:rPr>
        <w:t xml:space="preserve"> </w:t>
      </w:r>
      <w:r w:rsidRPr="006E0BF0">
        <w:rPr>
          <w:rFonts w:ascii="GHEA Grapalat" w:hAnsi="GHEA Grapalat"/>
          <w:i/>
          <w:sz w:val="16"/>
          <w:szCs w:val="16"/>
          <w:lang w:val="hy-AM"/>
        </w:rPr>
        <w:t>սյունակում։</w:t>
      </w:r>
    </w:p>
    <w:p w14:paraId="74728D88" w14:textId="77777777" w:rsidR="00566677" w:rsidRPr="001E7733" w:rsidDel="00856FDE" w:rsidRDefault="00566677" w:rsidP="00B2572B">
      <w:pPr>
        <w:pStyle w:val="FootnoteText"/>
        <w:rPr>
          <w:del w:id="8" w:author="User" w:date="2019-05-26T09:57:00Z"/>
          <w:i/>
          <w:lang w:val="af-ZA"/>
        </w:rPr>
      </w:pPr>
    </w:p>
  </w:footnote>
  <w:footnote w:id="3">
    <w:p w14:paraId="1B19426D" w14:textId="77777777" w:rsidR="00566677" w:rsidRPr="00F50E0A" w:rsidDel="001B2C6E" w:rsidRDefault="00566677" w:rsidP="007678FA">
      <w:pPr>
        <w:pStyle w:val="FootnoteText"/>
        <w:rPr>
          <w:del w:id="9" w:author="User" w:date="2019-05-26T11:21:00Z"/>
          <w:lang w:val="af-ZA"/>
        </w:rPr>
      </w:pPr>
      <w:r>
        <w:rPr>
          <w:vertAlign w:val="superscript"/>
          <w:lang w:val="af-ZA"/>
        </w:rPr>
        <w:t>17</w:t>
      </w:r>
      <w:r w:rsidRPr="00F50E0A">
        <w:rPr>
          <w:vertAlign w:val="superscript"/>
          <w:lang w:val="af-ZA"/>
        </w:rPr>
        <w:t xml:space="preserve"> </w:t>
      </w:r>
      <w:r>
        <w:rPr>
          <w:rFonts w:ascii="GHEA Grapalat" w:hAnsi="GHEA Grapalat"/>
          <w:i/>
          <w:sz w:val="16"/>
          <w:szCs w:val="24"/>
          <w:lang w:val="hy-AM" w:eastAsia="en-US"/>
        </w:rPr>
        <w:t xml:space="preserve">Եթե </w:t>
      </w:r>
      <w:r>
        <w:rPr>
          <w:rFonts w:ascii="GHEA Grapalat" w:hAnsi="GHEA Grapalat"/>
          <w:i/>
          <w:sz w:val="16"/>
          <w:szCs w:val="24"/>
          <w:lang w:val="en-US" w:eastAsia="en-US"/>
        </w:rPr>
        <w:t>Կատար</w:t>
      </w:r>
      <w:r w:rsidRPr="009B3CA3">
        <w:rPr>
          <w:rFonts w:ascii="GHEA Grapalat" w:hAnsi="GHEA Grapalat"/>
          <w:i/>
          <w:sz w:val="16"/>
          <w:szCs w:val="24"/>
          <w:lang w:val="hy-AM" w:eastAsia="en-US"/>
        </w:rPr>
        <w:t>ողի կողմից գնային ա</w:t>
      </w:r>
      <w:r>
        <w:rPr>
          <w:rFonts w:ascii="GHEA Grapalat" w:hAnsi="GHEA Grapalat"/>
          <w:i/>
          <w:sz w:val="16"/>
          <w:szCs w:val="24"/>
          <w:lang w:val="en-US" w:eastAsia="en-US"/>
        </w:rPr>
        <w:t>ռաջարկը</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ներկայացվել</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առանց</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ԱԱՀ</w:t>
      </w:r>
      <w:r w:rsidRPr="00F50E0A">
        <w:rPr>
          <w:rFonts w:ascii="GHEA Grapalat" w:hAnsi="GHEA Grapalat"/>
          <w:i/>
          <w:sz w:val="16"/>
          <w:szCs w:val="24"/>
          <w:lang w:val="af-ZA" w:eastAsia="en-US"/>
        </w:rPr>
        <w:t>-</w:t>
      </w:r>
      <w:r>
        <w:rPr>
          <w:rFonts w:ascii="GHEA Grapalat" w:hAnsi="GHEA Grapalat"/>
          <w:i/>
          <w:sz w:val="16"/>
          <w:szCs w:val="24"/>
          <w:lang w:val="en-US" w:eastAsia="en-US"/>
        </w:rPr>
        <w:t>ի</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ապա</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կնքելիս</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ներառյալ</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ԱԱՀ</w:t>
      </w:r>
      <w:r w:rsidRPr="00F50E0A">
        <w:rPr>
          <w:rFonts w:ascii="GHEA Grapalat" w:hAnsi="GHEA Grapalat"/>
          <w:i/>
          <w:sz w:val="16"/>
          <w:szCs w:val="24"/>
          <w:lang w:val="af-ZA" w:eastAsia="en-US"/>
        </w:rPr>
        <w:t>-</w:t>
      </w:r>
      <w:r>
        <w:rPr>
          <w:rFonts w:ascii="GHEA Grapalat" w:hAnsi="GHEA Grapalat"/>
          <w:i/>
          <w:sz w:val="16"/>
          <w:szCs w:val="24"/>
          <w:lang w:val="en-US" w:eastAsia="en-US"/>
        </w:rPr>
        <w:t>ն</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բառերը</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հանվում</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են</w:t>
      </w:r>
      <w:r w:rsidRPr="00F50E0A">
        <w:rPr>
          <w:rFonts w:ascii="GHEA Grapalat" w:hAnsi="GHEA Grapalat"/>
          <w:i/>
          <w:sz w:val="16"/>
          <w:szCs w:val="24"/>
          <w:lang w:val="af-ZA" w:eastAsia="en-US"/>
        </w:rPr>
        <w:t>:</w:t>
      </w:r>
    </w:p>
  </w:footnote>
  <w:footnote w:id="4">
    <w:p w14:paraId="32120A5A" w14:textId="77777777" w:rsidR="00566677" w:rsidRPr="00F82F30" w:rsidRDefault="00566677" w:rsidP="007678FA">
      <w:pPr>
        <w:pStyle w:val="FootnoteText"/>
        <w:jc w:val="both"/>
        <w:rPr>
          <w:rFonts w:ascii="GHEA Grapalat" w:hAnsi="GHEA Grapalat"/>
          <w:i/>
          <w:sz w:val="16"/>
          <w:szCs w:val="24"/>
          <w:lang w:val="af-ZA" w:eastAsia="en-US"/>
        </w:rPr>
      </w:pPr>
      <w:r w:rsidRPr="00E81BDB">
        <w:rPr>
          <w:color w:val="FFFFFF"/>
          <w:vertAlign w:val="superscript"/>
          <w:lang w:val="hy-AM"/>
        </w:rPr>
        <w:t>35</w:t>
      </w:r>
      <w:r w:rsidRPr="00E81BDB">
        <w:rPr>
          <w:vertAlign w:val="superscript"/>
          <w:lang w:val="hy-AM"/>
        </w:rPr>
        <w:t xml:space="preserve"> 2</w:t>
      </w:r>
      <w:r w:rsidRPr="00F82F30">
        <w:rPr>
          <w:vertAlign w:val="superscript"/>
          <w:lang w:val="af-ZA"/>
        </w:rPr>
        <w:t xml:space="preserve">2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p w14:paraId="7923EBDE" w14:textId="77777777" w:rsidR="00566677" w:rsidRPr="00CF3FE3" w:rsidDel="00D90DD6" w:rsidRDefault="00566677" w:rsidP="007678FA">
      <w:pPr>
        <w:pStyle w:val="FootnoteText"/>
        <w:jc w:val="both"/>
        <w:rPr>
          <w:del w:id="10" w:author="User" w:date="2019-05-26T11:28:00Z"/>
          <w:lang w:val="af-ZA"/>
        </w:rPr>
      </w:pPr>
      <w:r w:rsidRPr="00F82F30">
        <w:rPr>
          <w:rFonts w:ascii="GHEA Grapalat" w:hAnsi="GHEA Grapalat"/>
          <w:i/>
          <w:sz w:val="16"/>
          <w:szCs w:val="24"/>
          <w:lang w:val="af-ZA" w:eastAsia="en-US"/>
        </w:rPr>
        <w:t xml:space="preserve"> </w:t>
      </w:r>
      <w:r w:rsidRPr="00F82F30">
        <w:rPr>
          <w:rFonts w:ascii="Sylfaen" w:hAnsi="Sylfaen"/>
          <w:sz w:val="22"/>
          <w:szCs w:val="22"/>
          <w:vertAlign w:val="superscript"/>
          <w:lang w:val="af-ZA"/>
        </w:rPr>
        <w:t xml:space="preserve">   </w:t>
      </w:r>
      <w:r w:rsidRPr="001330C0">
        <w:rPr>
          <w:rFonts w:ascii="Sylfaen" w:hAnsi="Sylfaen"/>
          <w:sz w:val="22"/>
          <w:szCs w:val="22"/>
          <w:vertAlign w:val="superscript"/>
          <w:lang w:val="hy-AM"/>
        </w:rPr>
        <w:t>2</w:t>
      </w:r>
      <w:r w:rsidRPr="00CF3FE3">
        <w:rPr>
          <w:rFonts w:ascii="Sylfaen" w:hAnsi="Sylfaen"/>
          <w:sz w:val="22"/>
          <w:szCs w:val="22"/>
          <w:vertAlign w:val="superscript"/>
          <w:lang w:val="af-ZA"/>
        </w:rPr>
        <w:t xml:space="preserve">3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5">
    <w:p w14:paraId="65990BF4" w14:textId="7C3D5936" w:rsidR="00566677" w:rsidRPr="00560A40" w:rsidRDefault="00566677" w:rsidP="007678FA">
      <w:pPr>
        <w:pStyle w:val="FootnoteText"/>
        <w:jc w:val="both"/>
        <w:rPr>
          <w:rFonts w:ascii="GHEA Grapalat" w:hAnsi="GHEA Grapalat"/>
          <w:i/>
          <w:sz w:val="16"/>
          <w:szCs w:val="24"/>
          <w:lang w:val="hy-AM" w:eastAsia="en-US"/>
        </w:rPr>
      </w:pPr>
      <w:r w:rsidRPr="00560A40">
        <w:rPr>
          <w:color w:val="FFFFFF"/>
          <w:vertAlign w:val="superscript"/>
          <w:lang w:val="hy-AM"/>
        </w:rPr>
        <w:t>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7D30F1"/>
    <w:multiLevelType w:val="multilevel"/>
    <w:tmpl w:val="8A5094D2"/>
    <w:lvl w:ilvl="0">
      <w:start w:val="1"/>
      <w:numFmt w:val="decimal"/>
      <w:lvlText w:val="%1"/>
      <w:lvlJc w:val="left"/>
      <w:pPr>
        <w:ind w:left="375" w:hanging="375"/>
      </w:pPr>
      <w:rPr>
        <w:rFonts w:cs="Sylfaen" w:hint="default"/>
      </w:rPr>
    </w:lvl>
    <w:lvl w:ilvl="1">
      <w:start w:val="1"/>
      <w:numFmt w:val="decimal"/>
      <w:lvlText w:val="%1.%2"/>
      <w:lvlJc w:val="left"/>
      <w:pPr>
        <w:ind w:left="942" w:hanging="375"/>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19CD79BE"/>
    <w:multiLevelType w:val="hybridMultilevel"/>
    <w:tmpl w:val="A12CC486"/>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37B78CB"/>
    <w:multiLevelType w:val="hybridMultilevel"/>
    <w:tmpl w:val="C80E39E6"/>
    <w:lvl w:ilvl="0" w:tplc="A34E9822">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0"/>
  </w:num>
  <w:num w:numId="4">
    <w:abstractNumId w:val="16"/>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6"/>
  </w:num>
  <w:num w:numId="14">
    <w:abstractNumId w:val="12"/>
  </w:num>
  <w:num w:numId="15">
    <w:abstractNumId w:val="27"/>
  </w:num>
  <w:num w:numId="16">
    <w:abstractNumId w:val="15"/>
  </w:num>
  <w:num w:numId="17">
    <w:abstractNumId w:val="6"/>
  </w:num>
  <w:num w:numId="18">
    <w:abstractNumId w:val="1"/>
  </w:num>
  <w:num w:numId="19">
    <w:abstractNumId w:val="4"/>
  </w:num>
  <w:num w:numId="20">
    <w:abstractNumId w:val="3"/>
  </w:num>
  <w:num w:numId="21">
    <w:abstractNumId w:val="30"/>
  </w:num>
  <w:num w:numId="22">
    <w:abstractNumId w:val="28"/>
  </w:num>
  <w:num w:numId="23">
    <w:abstractNumId w:val="24"/>
  </w:num>
  <w:num w:numId="24">
    <w:abstractNumId w:val="0"/>
  </w:num>
  <w:num w:numId="25">
    <w:abstractNumId w:val="14"/>
  </w:num>
  <w:num w:numId="26">
    <w:abstractNumId w:val="18"/>
  </w:num>
  <w:num w:numId="27">
    <w:abstractNumId w:val="22"/>
  </w:num>
  <w:num w:numId="28">
    <w:abstractNumId w:val="11"/>
  </w:num>
  <w:num w:numId="29">
    <w:abstractNumId w:val="10"/>
  </w:num>
  <w:num w:numId="30">
    <w:abstractNumId w:val="13"/>
  </w:num>
  <w:num w:numId="31">
    <w:abstractNumId w:val="21"/>
  </w:num>
  <w:num w:numId="32">
    <w:abstractNumId w:val="2"/>
  </w:num>
  <w:num w:numId="33">
    <w:abstractNumId w:val="17"/>
  </w:num>
  <w:num w:numId="34">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0AA3"/>
    <w:rsid w:val="000011B3"/>
    <w:rsid w:val="000013D6"/>
    <w:rsid w:val="000016BB"/>
    <w:rsid w:val="00002C23"/>
    <w:rsid w:val="000031E3"/>
    <w:rsid w:val="000033BC"/>
    <w:rsid w:val="00003DF0"/>
    <w:rsid w:val="000058CF"/>
    <w:rsid w:val="00005D30"/>
    <w:rsid w:val="000076A1"/>
    <w:rsid w:val="0000776B"/>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5353"/>
    <w:rsid w:val="00026351"/>
    <w:rsid w:val="000275BF"/>
    <w:rsid w:val="00027CB1"/>
    <w:rsid w:val="00030249"/>
    <w:rsid w:val="00030D40"/>
    <w:rsid w:val="000312D9"/>
    <w:rsid w:val="000313A6"/>
    <w:rsid w:val="000330A3"/>
    <w:rsid w:val="00033946"/>
    <w:rsid w:val="00033B20"/>
    <w:rsid w:val="0003466E"/>
    <w:rsid w:val="00034CED"/>
    <w:rsid w:val="000356CC"/>
    <w:rsid w:val="00037DDE"/>
    <w:rsid w:val="000408D8"/>
    <w:rsid w:val="0004387F"/>
    <w:rsid w:val="00043EE1"/>
    <w:rsid w:val="00046BAC"/>
    <w:rsid w:val="00047327"/>
    <w:rsid w:val="0005035B"/>
    <w:rsid w:val="00051490"/>
    <w:rsid w:val="00051B7F"/>
    <w:rsid w:val="00052AF7"/>
    <w:rsid w:val="00052F61"/>
    <w:rsid w:val="000537FF"/>
    <w:rsid w:val="00053BFB"/>
    <w:rsid w:val="000545B4"/>
    <w:rsid w:val="00054C67"/>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700B"/>
    <w:rsid w:val="000B7641"/>
    <w:rsid w:val="000B7C54"/>
    <w:rsid w:val="000C0396"/>
    <w:rsid w:val="000C062F"/>
    <w:rsid w:val="000C0A9D"/>
    <w:rsid w:val="000C0C2F"/>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EE2"/>
    <w:rsid w:val="001F1DF0"/>
    <w:rsid w:val="001F3237"/>
    <w:rsid w:val="001F386B"/>
    <w:rsid w:val="001F44FF"/>
    <w:rsid w:val="001F57F9"/>
    <w:rsid w:val="001F5FDE"/>
    <w:rsid w:val="001F6578"/>
    <w:rsid w:val="001F75C7"/>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C9F"/>
    <w:rsid w:val="0023029D"/>
    <w:rsid w:val="00230B12"/>
    <w:rsid w:val="00230C8F"/>
    <w:rsid w:val="00231FE3"/>
    <w:rsid w:val="0023354E"/>
    <w:rsid w:val="0023571C"/>
    <w:rsid w:val="00236B75"/>
    <w:rsid w:val="00237041"/>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272"/>
    <w:rsid w:val="0026158D"/>
    <w:rsid w:val="00263035"/>
    <w:rsid w:val="00263094"/>
    <w:rsid w:val="00263D72"/>
    <w:rsid w:val="00263E28"/>
    <w:rsid w:val="0026423F"/>
    <w:rsid w:val="0026426F"/>
    <w:rsid w:val="0026557B"/>
    <w:rsid w:val="00265D18"/>
    <w:rsid w:val="00266243"/>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9D1"/>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555B"/>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C7E7F"/>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45D1"/>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22F"/>
    <w:rsid w:val="00316381"/>
    <w:rsid w:val="003169A4"/>
    <w:rsid w:val="0032071C"/>
    <w:rsid w:val="003218F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0CC"/>
    <w:rsid w:val="003F3613"/>
    <w:rsid w:val="003F3AE8"/>
    <w:rsid w:val="003F4C5E"/>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7A0"/>
    <w:rsid w:val="00410B68"/>
    <w:rsid w:val="00410FAF"/>
    <w:rsid w:val="004110AC"/>
    <w:rsid w:val="00411AE4"/>
    <w:rsid w:val="00411D9D"/>
    <w:rsid w:val="004134BB"/>
    <w:rsid w:val="00413A8A"/>
    <w:rsid w:val="00414EAB"/>
    <w:rsid w:val="00416F1E"/>
    <w:rsid w:val="00417553"/>
    <w:rsid w:val="004175B6"/>
    <w:rsid w:val="0042084B"/>
    <w:rsid w:val="00426991"/>
    <w:rsid w:val="00427EAA"/>
    <w:rsid w:val="00427FFC"/>
    <w:rsid w:val="004306D6"/>
    <w:rsid w:val="00431998"/>
    <w:rsid w:val="004320F2"/>
    <w:rsid w:val="00433F39"/>
    <w:rsid w:val="00434D1C"/>
    <w:rsid w:val="0043558D"/>
    <w:rsid w:val="004361D6"/>
    <w:rsid w:val="0043641B"/>
    <w:rsid w:val="00436DF8"/>
    <w:rsid w:val="00437CDB"/>
    <w:rsid w:val="00440390"/>
    <w:rsid w:val="00441C20"/>
    <w:rsid w:val="00441CC1"/>
    <w:rsid w:val="00441D04"/>
    <w:rsid w:val="00441EAD"/>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104"/>
    <w:rsid w:val="00495E41"/>
    <w:rsid w:val="00496E18"/>
    <w:rsid w:val="004974D8"/>
    <w:rsid w:val="004A1734"/>
    <w:rsid w:val="004A1C5D"/>
    <w:rsid w:val="004A1CC7"/>
    <w:rsid w:val="004A3051"/>
    <w:rsid w:val="004A3507"/>
    <w:rsid w:val="004A5D54"/>
    <w:rsid w:val="004A698A"/>
    <w:rsid w:val="004A712A"/>
    <w:rsid w:val="004A7722"/>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65DB"/>
    <w:rsid w:val="004C77DB"/>
    <w:rsid w:val="004D0281"/>
    <w:rsid w:val="004D0AE2"/>
    <w:rsid w:val="004D1C32"/>
    <w:rsid w:val="004D1E87"/>
    <w:rsid w:val="004D2727"/>
    <w:rsid w:val="004D28BA"/>
    <w:rsid w:val="004D2B4B"/>
    <w:rsid w:val="004D304E"/>
    <w:rsid w:val="004D3FCC"/>
    <w:rsid w:val="004D557A"/>
    <w:rsid w:val="004D5640"/>
    <w:rsid w:val="004D5671"/>
    <w:rsid w:val="004D5D9B"/>
    <w:rsid w:val="004D6073"/>
    <w:rsid w:val="004D7784"/>
    <w:rsid w:val="004D77AD"/>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42"/>
    <w:rsid w:val="004E6E9A"/>
    <w:rsid w:val="004F1B18"/>
    <w:rsid w:val="004F1DB0"/>
    <w:rsid w:val="004F2130"/>
    <w:rsid w:val="004F2639"/>
    <w:rsid w:val="004F2E2A"/>
    <w:rsid w:val="004F30DA"/>
    <w:rsid w:val="004F3B83"/>
    <w:rsid w:val="004F4D14"/>
    <w:rsid w:val="004F5190"/>
    <w:rsid w:val="004F5518"/>
    <w:rsid w:val="004F5616"/>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16BC"/>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677"/>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36CD"/>
    <w:rsid w:val="005844C0"/>
    <w:rsid w:val="00584A70"/>
    <w:rsid w:val="005856C5"/>
    <w:rsid w:val="00585DD4"/>
    <w:rsid w:val="00585E16"/>
    <w:rsid w:val="0058649C"/>
    <w:rsid w:val="00586CD2"/>
    <w:rsid w:val="00587072"/>
    <w:rsid w:val="005900F2"/>
    <w:rsid w:val="00590714"/>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674"/>
    <w:rsid w:val="005D4D30"/>
    <w:rsid w:val="005D4D37"/>
    <w:rsid w:val="005D5D7D"/>
    <w:rsid w:val="005D6138"/>
    <w:rsid w:val="005D71EF"/>
    <w:rsid w:val="005D7469"/>
    <w:rsid w:val="005E0E50"/>
    <w:rsid w:val="005E1F72"/>
    <w:rsid w:val="005E24FD"/>
    <w:rsid w:val="005E2581"/>
    <w:rsid w:val="005E2A5D"/>
    <w:rsid w:val="005E2F4D"/>
    <w:rsid w:val="005E2FA5"/>
    <w:rsid w:val="005E3097"/>
    <w:rsid w:val="005E3501"/>
    <w:rsid w:val="005E3FC4"/>
    <w:rsid w:val="005E4C8D"/>
    <w:rsid w:val="005E573E"/>
    <w:rsid w:val="005E6606"/>
    <w:rsid w:val="005E6D42"/>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57FA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3E7"/>
    <w:rsid w:val="006B2824"/>
    <w:rsid w:val="006B2F02"/>
    <w:rsid w:val="006B3E66"/>
    <w:rsid w:val="006B4238"/>
    <w:rsid w:val="006B5588"/>
    <w:rsid w:val="006B572D"/>
    <w:rsid w:val="006B5849"/>
    <w:rsid w:val="006B6951"/>
    <w:rsid w:val="006B739E"/>
    <w:rsid w:val="006B7A24"/>
    <w:rsid w:val="006C08B6"/>
    <w:rsid w:val="006C0EE9"/>
    <w:rsid w:val="006C1293"/>
    <w:rsid w:val="006C12EC"/>
    <w:rsid w:val="006C135E"/>
    <w:rsid w:val="006C1D25"/>
    <w:rsid w:val="006C3115"/>
    <w:rsid w:val="006C3873"/>
    <w:rsid w:val="006C3909"/>
    <w:rsid w:val="006C47F0"/>
    <w:rsid w:val="006C679A"/>
    <w:rsid w:val="006C778B"/>
    <w:rsid w:val="006C7B6E"/>
    <w:rsid w:val="006C7FE2"/>
    <w:rsid w:val="006D0B02"/>
    <w:rsid w:val="006D0D6F"/>
    <w:rsid w:val="006D1826"/>
    <w:rsid w:val="006D1BA0"/>
    <w:rsid w:val="006D25B9"/>
    <w:rsid w:val="006D2DF4"/>
    <w:rsid w:val="006D3D3F"/>
    <w:rsid w:val="006D417B"/>
    <w:rsid w:val="006D4E1D"/>
    <w:rsid w:val="006D5516"/>
    <w:rsid w:val="006D5E0B"/>
    <w:rsid w:val="006D6150"/>
    <w:rsid w:val="006E0BF0"/>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DB8"/>
    <w:rsid w:val="007131F4"/>
    <w:rsid w:val="0071327B"/>
    <w:rsid w:val="00714C96"/>
    <w:rsid w:val="007154FC"/>
    <w:rsid w:val="00715EE8"/>
    <w:rsid w:val="0071687B"/>
    <w:rsid w:val="0071689A"/>
    <w:rsid w:val="00716F47"/>
    <w:rsid w:val="007204FD"/>
    <w:rsid w:val="007210AC"/>
    <w:rsid w:val="00721CBC"/>
    <w:rsid w:val="007224D2"/>
    <w:rsid w:val="00722665"/>
    <w:rsid w:val="00723462"/>
    <w:rsid w:val="007248F1"/>
    <w:rsid w:val="00725ED3"/>
    <w:rsid w:val="007268F5"/>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0D38"/>
    <w:rsid w:val="00842193"/>
    <w:rsid w:val="00842411"/>
    <w:rsid w:val="00842BB1"/>
    <w:rsid w:val="00842CDF"/>
    <w:rsid w:val="00842DEA"/>
    <w:rsid w:val="008435A4"/>
    <w:rsid w:val="008435DB"/>
    <w:rsid w:val="00843892"/>
    <w:rsid w:val="00844434"/>
    <w:rsid w:val="00845AA5"/>
    <w:rsid w:val="00846017"/>
    <w:rsid w:val="00847EB9"/>
    <w:rsid w:val="008504E0"/>
    <w:rsid w:val="00850570"/>
    <w:rsid w:val="00850857"/>
    <w:rsid w:val="008510F1"/>
    <w:rsid w:val="0085236E"/>
    <w:rsid w:val="00852545"/>
    <w:rsid w:val="00853563"/>
    <w:rsid w:val="008546A0"/>
    <w:rsid w:val="008558B3"/>
    <w:rsid w:val="00855F55"/>
    <w:rsid w:val="00856623"/>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18E7"/>
    <w:rsid w:val="00881C05"/>
    <w:rsid w:val="00881C22"/>
    <w:rsid w:val="0088384C"/>
    <w:rsid w:val="00884017"/>
    <w:rsid w:val="0088418F"/>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5"/>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3820"/>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3398"/>
    <w:rsid w:val="008F527F"/>
    <w:rsid w:val="008F6325"/>
    <w:rsid w:val="008F6B74"/>
    <w:rsid w:val="008F7BF4"/>
    <w:rsid w:val="00902BB9"/>
    <w:rsid w:val="00902D0C"/>
    <w:rsid w:val="00903898"/>
    <w:rsid w:val="0090481C"/>
    <w:rsid w:val="00904926"/>
    <w:rsid w:val="0090510C"/>
    <w:rsid w:val="00905571"/>
    <w:rsid w:val="00905984"/>
    <w:rsid w:val="00906104"/>
    <w:rsid w:val="00906204"/>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0C"/>
    <w:rsid w:val="00937DC0"/>
    <w:rsid w:val="00940C2A"/>
    <w:rsid w:val="00941136"/>
    <w:rsid w:val="009414B2"/>
    <w:rsid w:val="00941728"/>
    <w:rsid w:val="00941924"/>
    <w:rsid w:val="00944E5B"/>
    <w:rsid w:val="0094516E"/>
    <w:rsid w:val="0094544B"/>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F53"/>
    <w:rsid w:val="00985291"/>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CA3"/>
    <w:rsid w:val="009B5889"/>
    <w:rsid w:val="009B58F7"/>
    <w:rsid w:val="009B5ED1"/>
    <w:rsid w:val="009B6D58"/>
    <w:rsid w:val="009C1A9B"/>
    <w:rsid w:val="009C1D0F"/>
    <w:rsid w:val="009C370D"/>
    <w:rsid w:val="009C3A21"/>
    <w:rsid w:val="009C3B73"/>
    <w:rsid w:val="009C3EC5"/>
    <w:rsid w:val="009C49F0"/>
    <w:rsid w:val="009C4CB6"/>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2FE"/>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07D31"/>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1F60"/>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3B5"/>
    <w:rsid w:val="00AB3FFE"/>
    <w:rsid w:val="00AB5AF2"/>
    <w:rsid w:val="00AB5D5B"/>
    <w:rsid w:val="00AB5E50"/>
    <w:rsid w:val="00AB64C0"/>
    <w:rsid w:val="00AB6596"/>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3B43"/>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91C"/>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4396"/>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6E56"/>
    <w:rsid w:val="00B37250"/>
    <w:rsid w:val="00B40121"/>
    <w:rsid w:val="00B40233"/>
    <w:rsid w:val="00B413A8"/>
    <w:rsid w:val="00B425F0"/>
    <w:rsid w:val="00B4364F"/>
    <w:rsid w:val="00B44A67"/>
    <w:rsid w:val="00B44DC4"/>
    <w:rsid w:val="00B46279"/>
    <w:rsid w:val="00B46AA0"/>
    <w:rsid w:val="00B4794D"/>
    <w:rsid w:val="00B500BC"/>
    <w:rsid w:val="00B50F3E"/>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815"/>
    <w:rsid w:val="00B62D06"/>
    <w:rsid w:val="00B62DDA"/>
    <w:rsid w:val="00B63078"/>
    <w:rsid w:val="00B64118"/>
    <w:rsid w:val="00B647C2"/>
    <w:rsid w:val="00B64BF8"/>
    <w:rsid w:val="00B66C0B"/>
    <w:rsid w:val="00B67CCD"/>
    <w:rsid w:val="00B71D7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559"/>
    <w:rsid w:val="00BA3554"/>
    <w:rsid w:val="00BA632C"/>
    <w:rsid w:val="00BA656E"/>
    <w:rsid w:val="00BB1A5D"/>
    <w:rsid w:val="00BB1C9B"/>
    <w:rsid w:val="00BB3575"/>
    <w:rsid w:val="00BB3F11"/>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198C"/>
    <w:rsid w:val="00BE2518"/>
    <w:rsid w:val="00BE3F61"/>
    <w:rsid w:val="00BE439E"/>
    <w:rsid w:val="00BE45B6"/>
    <w:rsid w:val="00BE5451"/>
    <w:rsid w:val="00BE54A9"/>
    <w:rsid w:val="00BE557F"/>
    <w:rsid w:val="00BE6363"/>
    <w:rsid w:val="00BE6F5D"/>
    <w:rsid w:val="00BE721D"/>
    <w:rsid w:val="00BE7276"/>
    <w:rsid w:val="00BE77AC"/>
    <w:rsid w:val="00BE7FE1"/>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4D3"/>
    <w:rsid w:val="00C029B6"/>
    <w:rsid w:val="00C03431"/>
    <w:rsid w:val="00C03728"/>
    <w:rsid w:val="00C0413D"/>
    <w:rsid w:val="00C04470"/>
    <w:rsid w:val="00C105F6"/>
    <w:rsid w:val="00C11929"/>
    <w:rsid w:val="00C122A6"/>
    <w:rsid w:val="00C132F1"/>
    <w:rsid w:val="00C13A84"/>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7C"/>
    <w:rsid w:val="00C26CF7"/>
    <w:rsid w:val="00C3130B"/>
    <w:rsid w:val="00C31373"/>
    <w:rsid w:val="00C324F0"/>
    <w:rsid w:val="00C34414"/>
    <w:rsid w:val="00C3484C"/>
    <w:rsid w:val="00C35169"/>
    <w:rsid w:val="00C358EA"/>
    <w:rsid w:val="00C364E8"/>
    <w:rsid w:val="00C3797F"/>
    <w:rsid w:val="00C4095B"/>
    <w:rsid w:val="00C42364"/>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77138"/>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0DD"/>
    <w:rsid w:val="00CC0A8D"/>
    <w:rsid w:val="00CC16CF"/>
    <w:rsid w:val="00CC3419"/>
    <w:rsid w:val="00CC3A77"/>
    <w:rsid w:val="00CC43F3"/>
    <w:rsid w:val="00CC49B7"/>
    <w:rsid w:val="00CC518E"/>
    <w:rsid w:val="00CC73F0"/>
    <w:rsid w:val="00CC7693"/>
    <w:rsid w:val="00CD043A"/>
    <w:rsid w:val="00CD31D5"/>
    <w:rsid w:val="00CD3548"/>
    <w:rsid w:val="00CD4190"/>
    <w:rsid w:val="00CD435C"/>
    <w:rsid w:val="00CD43C8"/>
    <w:rsid w:val="00CD4898"/>
    <w:rsid w:val="00CD7828"/>
    <w:rsid w:val="00CE0D95"/>
    <w:rsid w:val="00CE2264"/>
    <w:rsid w:val="00CE2E8A"/>
    <w:rsid w:val="00CE3A99"/>
    <w:rsid w:val="00CE4D1D"/>
    <w:rsid w:val="00CE7B83"/>
    <w:rsid w:val="00CE7BF1"/>
    <w:rsid w:val="00CF0D0D"/>
    <w:rsid w:val="00CF0ED0"/>
    <w:rsid w:val="00CF12EE"/>
    <w:rsid w:val="00CF1653"/>
    <w:rsid w:val="00CF1742"/>
    <w:rsid w:val="00CF19D1"/>
    <w:rsid w:val="00CF2191"/>
    <w:rsid w:val="00CF2304"/>
    <w:rsid w:val="00CF30C0"/>
    <w:rsid w:val="00CF34D0"/>
    <w:rsid w:val="00CF3B8F"/>
    <w:rsid w:val="00CF3FE3"/>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19A5"/>
    <w:rsid w:val="00D21F8D"/>
    <w:rsid w:val="00D22464"/>
    <w:rsid w:val="00D227CF"/>
    <w:rsid w:val="00D23CDE"/>
    <w:rsid w:val="00D248CD"/>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E6F"/>
    <w:rsid w:val="00D5541F"/>
    <w:rsid w:val="00D55654"/>
    <w:rsid w:val="00D55F0D"/>
    <w:rsid w:val="00D5674E"/>
    <w:rsid w:val="00D56D2A"/>
    <w:rsid w:val="00D57126"/>
    <w:rsid w:val="00D571F0"/>
    <w:rsid w:val="00D57531"/>
    <w:rsid w:val="00D57D93"/>
    <w:rsid w:val="00D60E8B"/>
    <w:rsid w:val="00D612BC"/>
    <w:rsid w:val="00D61B60"/>
    <w:rsid w:val="00D61D0D"/>
    <w:rsid w:val="00D61D87"/>
    <w:rsid w:val="00D627D0"/>
    <w:rsid w:val="00D62C0F"/>
    <w:rsid w:val="00D65BF2"/>
    <w:rsid w:val="00D65E4E"/>
    <w:rsid w:val="00D65EBA"/>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C86"/>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9C0"/>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8DA"/>
    <w:rsid w:val="00E040F0"/>
    <w:rsid w:val="00E04589"/>
    <w:rsid w:val="00E045AE"/>
    <w:rsid w:val="00E046C2"/>
    <w:rsid w:val="00E04FA9"/>
    <w:rsid w:val="00E05F32"/>
    <w:rsid w:val="00E06E9D"/>
    <w:rsid w:val="00E070E6"/>
    <w:rsid w:val="00E10031"/>
    <w:rsid w:val="00E10BB7"/>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5640E"/>
    <w:rsid w:val="00E6008B"/>
    <w:rsid w:val="00E6044F"/>
    <w:rsid w:val="00E60526"/>
    <w:rsid w:val="00E61E2C"/>
    <w:rsid w:val="00E623D5"/>
    <w:rsid w:val="00E6367A"/>
    <w:rsid w:val="00E63C8D"/>
    <w:rsid w:val="00E64337"/>
    <w:rsid w:val="00E645B8"/>
    <w:rsid w:val="00E656BF"/>
    <w:rsid w:val="00E65F37"/>
    <w:rsid w:val="00E66866"/>
    <w:rsid w:val="00E67410"/>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D772C"/>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4DD"/>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667F"/>
    <w:rsid w:val="00F47D24"/>
    <w:rsid w:val="00F50E0A"/>
    <w:rsid w:val="00F51B3A"/>
    <w:rsid w:val="00F531EF"/>
    <w:rsid w:val="00F53525"/>
    <w:rsid w:val="00F546F2"/>
    <w:rsid w:val="00F5526F"/>
    <w:rsid w:val="00F55654"/>
    <w:rsid w:val="00F556B0"/>
    <w:rsid w:val="00F5612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2F30"/>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1148"/>
    <w:rsid w:val="00FD26FA"/>
    <w:rsid w:val="00FD2748"/>
    <w:rsid w:val="00FD2843"/>
    <w:rsid w:val="00FD2B51"/>
    <w:rsid w:val="00FD4DA5"/>
    <w:rsid w:val="00FD4DBF"/>
    <w:rsid w:val="00FD57B8"/>
    <w:rsid w:val="00FD7291"/>
    <w:rsid w:val="00FD7772"/>
    <w:rsid w:val="00FE1316"/>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A37"/>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chartTrackingRefBased/>
  <w15:docId w15:val="{4DD28496-D0D7-4596-968D-FB93AF11A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Definition" w:semiHidden="1" w:unhideWhenUsed="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ListParagraph1">
    <w:name w:val="List Paragraph1"/>
    <w:basedOn w:val="Normal"/>
    <w:qFormat/>
    <w:rsid w:val="0094516E"/>
    <w:pPr>
      <w:ind w:left="720"/>
      <w:contextualSpacing/>
    </w:pPr>
    <w:rPr>
      <w:lang w:val="ru-RU" w:eastAsia="ru-RU"/>
    </w:rPr>
  </w:style>
  <w:style w:type="paragraph" w:customStyle="1" w:styleId="ListParagraph2">
    <w:name w:val="List Paragraph2"/>
    <w:basedOn w:val="Normal"/>
    <w:rsid w:val="0094516E"/>
    <w:pPr>
      <w:ind w:left="720"/>
      <w:contextualSpacing/>
    </w:pPr>
    <w:rPr>
      <w:rFonts w:eastAsia="Calibri"/>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01548C-2465-4E9F-BEEF-242ABCBAA6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56</Pages>
  <Words>19981</Words>
  <Characters>113895</Characters>
  <Application>Microsoft Office Word</Application>
  <DocSecurity>0</DocSecurity>
  <Lines>949</Lines>
  <Paragraphs>267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133609</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Anahit Araqelyan</cp:lastModifiedBy>
  <cp:revision>53</cp:revision>
  <cp:lastPrinted>2018-02-16T07:12:00Z</cp:lastPrinted>
  <dcterms:created xsi:type="dcterms:W3CDTF">2022-10-31T10:38:00Z</dcterms:created>
  <dcterms:modified xsi:type="dcterms:W3CDTF">2023-02-08T11:52:00Z</dcterms:modified>
</cp:coreProperties>
</file>